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8E1BA" w14:textId="1D30EFC5" w:rsidR="00DF3D0B" w:rsidRDefault="00DF3D0B" w:rsidP="00DF3D0B">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1A288E77" w14:textId="77777777" w:rsidR="00DF3D0B" w:rsidRDefault="00DF3D0B" w:rsidP="00DF3D0B">
      <w:pPr>
        <w:rPr>
          <w:b/>
          <w:sz w:val="28"/>
        </w:rPr>
      </w:pPr>
    </w:p>
    <w:p w14:paraId="796B27EA" w14:textId="77777777" w:rsidR="00DF3D0B" w:rsidRDefault="00DF3D0B" w:rsidP="00DF3D0B">
      <w:pPr>
        <w:rPr>
          <w:b/>
          <w:sz w:val="28"/>
        </w:rPr>
      </w:pPr>
    </w:p>
    <w:p w14:paraId="20EE224E" w14:textId="77777777" w:rsidR="00DF3D0B" w:rsidRDefault="00DF3D0B" w:rsidP="00DF3D0B">
      <w:pPr>
        <w:spacing w:after="240"/>
        <w:rPr>
          <w:b/>
          <w:sz w:val="28"/>
        </w:rPr>
      </w:pPr>
      <w:r>
        <w:rPr>
          <w:b/>
          <w:sz w:val="28"/>
        </w:rPr>
        <w:t xml:space="preserve">Název vysoké školy: Univerzita Tomáše Bati ve Zlíně </w:t>
      </w:r>
    </w:p>
    <w:p w14:paraId="6AA6D137" w14:textId="77777777" w:rsidR="00DF3D0B" w:rsidRDefault="00DF3D0B" w:rsidP="00DF3D0B">
      <w:pPr>
        <w:spacing w:after="240"/>
        <w:ind w:left="3686" w:hanging="3686"/>
        <w:rPr>
          <w:b/>
          <w:sz w:val="28"/>
        </w:rPr>
      </w:pPr>
    </w:p>
    <w:p w14:paraId="1CB524BE" w14:textId="77777777" w:rsidR="00DF3D0B" w:rsidRDefault="00DF3D0B" w:rsidP="00DF3D0B">
      <w:pPr>
        <w:spacing w:after="240"/>
        <w:rPr>
          <w:b/>
          <w:sz w:val="28"/>
        </w:rPr>
      </w:pPr>
      <w:r>
        <w:rPr>
          <w:b/>
          <w:sz w:val="28"/>
        </w:rPr>
        <w:t>Název součásti vysoké školy:</w:t>
      </w:r>
      <w:r>
        <w:rPr>
          <w:b/>
          <w:sz w:val="28"/>
        </w:rPr>
        <w:tab/>
        <w:t>Fakulta technologická</w:t>
      </w:r>
    </w:p>
    <w:p w14:paraId="6C4F46DE" w14:textId="77777777" w:rsidR="00DF3D0B" w:rsidRDefault="00DF3D0B" w:rsidP="00DF3D0B">
      <w:pPr>
        <w:spacing w:after="240"/>
        <w:ind w:left="3544" w:hanging="3544"/>
        <w:rPr>
          <w:b/>
          <w:sz w:val="28"/>
        </w:rPr>
      </w:pPr>
    </w:p>
    <w:p w14:paraId="385E952E" w14:textId="77777777" w:rsidR="00DF3D0B" w:rsidRDefault="00DF3D0B" w:rsidP="00DF3D0B">
      <w:pPr>
        <w:spacing w:after="240"/>
        <w:rPr>
          <w:b/>
          <w:sz w:val="28"/>
        </w:rPr>
      </w:pPr>
      <w:r>
        <w:rPr>
          <w:b/>
          <w:sz w:val="28"/>
        </w:rPr>
        <w:t xml:space="preserve">Název spolupracující instituce: </w:t>
      </w:r>
    </w:p>
    <w:p w14:paraId="1F8DDA28" w14:textId="77777777" w:rsidR="00DF3D0B" w:rsidRDefault="00DF3D0B" w:rsidP="00152AD2">
      <w:pPr>
        <w:spacing w:after="240"/>
        <w:ind w:firstLine="708"/>
        <w:rPr>
          <w:b/>
          <w:sz w:val="28"/>
        </w:rPr>
      </w:pPr>
    </w:p>
    <w:p w14:paraId="1FF6FF35" w14:textId="77777777" w:rsidR="00DF3D0B" w:rsidRDefault="00DF3D0B" w:rsidP="00DF3D0B">
      <w:pPr>
        <w:spacing w:after="240"/>
        <w:rPr>
          <w:b/>
          <w:sz w:val="28"/>
        </w:rPr>
      </w:pPr>
      <w:r>
        <w:rPr>
          <w:b/>
          <w:sz w:val="28"/>
        </w:rPr>
        <w:t>Název studijního programu:</w:t>
      </w:r>
      <w:r>
        <w:rPr>
          <w:b/>
          <w:sz w:val="28"/>
        </w:rPr>
        <w:tab/>
        <w:t>Chemie potravin a bioaktivních látek</w:t>
      </w:r>
    </w:p>
    <w:p w14:paraId="61A96374" w14:textId="77777777" w:rsidR="00DF3D0B" w:rsidRDefault="00DF3D0B" w:rsidP="00DF3D0B">
      <w:pPr>
        <w:spacing w:after="240"/>
        <w:rPr>
          <w:b/>
          <w:sz w:val="28"/>
        </w:rPr>
      </w:pPr>
    </w:p>
    <w:p w14:paraId="3A5932C1" w14:textId="77777777" w:rsidR="00DF3D0B" w:rsidRDefault="00DF3D0B" w:rsidP="00DF3D0B">
      <w:pPr>
        <w:spacing w:after="240"/>
        <w:ind w:left="3544" w:hanging="3544"/>
        <w:rPr>
          <w:sz w:val="28"/>
        </w:rPr>
      </w:pPr>
      <w:r>
        <w:rPr>
          <w:b/>
          <w:sz w:val="28"/>
        </w:rPr>
        <w:t>Typ žádosti o akreditaci:</w:t>
      </w:r>
      <w:r>
        <w:rPr>
          <w:sz w:val="28"/>
        </w:rPr>
        <w:tab/>
      </w:r>
      <w:r w:rsidRPr="00C867A3">
        <w:rPr>
          <w:sz w:val="24"/>
          <w:u w:val="single"/>
        </w:rPr>
        <w:t>udělení akreditace</w:t>
      </w:r>
      <w:r>
        <w:rPr>
          <w:sz w:val="24"/>
        </w:rPr>
        <w:t xml:space="preserve"> – </w:t>
      </w:r>
      <w:r w:rsidRPr="00C867A3">
        <w:rPr>
          <w:strike/>
          <w:sz w:val="24"/>
        </w:rPr>
        <w:t>prodloužení platnosti akreditace</w:t>
      </w:r>
      <w:r>
        <w:rPr>
          <w:sz w:val="24"/>
        </w:rPr>
        <w:t xml:space="preserve"> – </w:t>
      </w:r>
      <w:r w:rsidRPr="00C867A3">
        <w:rPr>
          <w:strike/>
          <w:sz w:val="24"/>
        </w:rPr>
        <w:t>rozšíření akreditace</w:t>
      </w:r>
    </w:p>
    <w:p w14:paraId="0AFCF93F" w14:textId="77777777" w:rsidR="00DF3D0B" w:rsidRDefault="00DF3D0B" w:rsidP="00DF3D0B">
      <w:pPr>
        <w:spacing w:after="240"/>
        <w:rPr>
          <w:b/>
          <w:sz w:val="28"/>
        </w:rPr>
      </w:pPr>
    </w:p>
    <w:p w14:paraId="25F2A547" w14:textId="77777777" w:rsidR="00DF3D0B" w:rsidRDefault="00DF3D0B" w:rsidP="00DF3D0B">
      <w:pPr>
        <w:spacing w:after="240"/>
        <w:rPr>
          <w:b/>
          <w:sz w:val="28"/>
        </w:rPr>
      </w:pPr>
      <w:r>
        <w:rPr>
          <w:b/>
          <w:sz w:val="28"/>
        </w:rPr>
        <w:t xml:space="preserve">Schvalující orgán: </w:t>
      </w:r>
      <w:r w:rsidRPr="00C867A3">
        <w:rPr>
          <w:b/>
          <w:sz w:val="28"/>
        </w:rPr>
        <w:t>Rada pro vnitřní hodnocení UTB</w:t>
      </w:r>
    </w:p>
    <w:p w14:paraId="68BB61E4" w14:textId="77777777" w:rsidR="00DF3D0B" w:rsidRDefault="00DF3D0B" w:rsidP="00DF3D0B">
      <w:pPr>
        <w:spacing w:after="240"/>
        <w:rPr>
          <w:b/>
          <w:sz w:val="28"/>
        </w:rPr>
      </w:pPr>
    </w:p>
    <w:p w14:paraId="77A76481" w14:textId="77777777" w:rsidR="00DF3D0B" w:rsidRDefault="00DF3D0B" w:rsidP="00DF3D0B">
      <w:pPr>
        <w:spacing w:after="240"/>
        <w:rPr>
          <w:b/>
          <w:sz w:val="28"/>
        </w:rPr>
      </w:pPr>
      <w:r>
        <w:rPr>
          <w:b/>
          <w:sz w:val="28"/>
        </w:rPr>
        <w:t>Datum schválení žádosti:</w:t>
      </w:r>
    </w:p>
    <w:p w14:paraId="6BC7B2A7" w14:textId="77777777" w:rsidR="00DF3D0B" w:rsidRDefault="00DF3D0B" w:rsidP="00DF3D0B">
      <w:pPr>
        <w:spacing w:after="240"/>
        <w:rPr>
          <w:b/>
          <w:sz w:val="28"/>
        </w:rPr>
      </w:pPr>
    </w:p>
    <w:p w14:paraId="671DB25E" w14:textId="77777777" w:rsidR="00DF3D0B" w:rsidRDefault="00DF3D0B" w:rsidP="00DF3D0B">
      <w:pPr>
        <w:spacing w:after="240"/>
        <w:rPr>
          <w:b/>
          <w:sz w:val="28"/>
        </w:rPr>
      </w:pPr>
      <w:r>
        <w:rPr>
          <w:b/>
          <w:sz w:val="28"/>
        </w:rPr>
        <w:t>Odkaz na elektronickou podobu žádosti:</w:t>
      </w:r>
    </w:p>
    <w:p w14:paraId="7950AA2B" w14:textId="77777777" w:rsidR="00DF3D0B" w:rsidRDefault="00DF3D0B" w:rsidP="00DF3D0B">
      <w:pPr>
        <w:spacing w:after="240"/>
        <w:rPr>
          <w:b/>
          <w:sz w:val="28"/>
        </w:rPr>
      </w:pPr>
    </w:p>
    <w:p w14:paraId="269D34A6" w14:textId="77777777" w:rsidR="00DF3D0B" w:rsidRDefault="00DF3D0B" w:rsidP="00DF3D0B">
      <w:pPr>
        <w:spacing w:after="240"/>
        <w:rPr>
          <w:b/>
          <w:sz w:val="28"/>
        </w:rPr>
      </w:pPr>
      <w:r>
        <w:rPr>
          <w:b/>
          <w:sz w:val="28"/>
        </w:rPr>
        <w:t xml:space="preserve">Odkazy na relevantní vnitřní předpisy: </w:t>
      </w:r>
      <w:hyperlink r:id="rId9" w:history="1">
        <w:r w:rsidRPr="008C5008">
          <w:rPr>
            <w:rStyle w:val="Hypertextovodkaz"/>
            <w:b/>
            <w:sz w:val="28"/>
          </w:rPr>
          <w:t>http://www.utb.cz/o-univerzite/vnitrni-predpisy</w:t>
        </w:r>
      </w:hyperlink>
    </w:p>
    <w:p w14:paraId="77F9960C" w14:textId="77777777" w:rsidR="00DF3D0B" w:rsidRDefault="00DF3D0B" w:rsidP="00DF3D0B">
      <w:pPr>
        <w:spacing w:after="240"/>
        <w:rPr>
          <w:b/>
          <w:sz w:val="28"/>
        </w:rPr>
      </w:pPr>
    </w:p>
    <w:p w14:paraId="3CFE5115" w14:textId="77777777" w:rsidR="00DF3D0B" w:rsidRDefault="00DF3D0B" w:rsidP="00DF3D0B">
      <w:pPr>
        <w:spacing w:after="240"/>
        <w:rPr>
          <w:b/>
          <w:sz w:val="28"/>
        </w:rPr>
      </w:pPr>
    </w:p>
    <w:p w14:paraId="03795CE3" w14:textId="77777777" w:rsidR="00DF3D0B" w:rsidRDefault="00DF3D0B" w:rsidP="00DF3D0B">
      <w:pPr>
        <w:spacing w:after="240"/>
        <w:rPr>
          <w:b/>
          <w:sz w:val="28"/>
        </w:rPr>
      </w:pPr>
      <w:r>
        <w:rPr>
          <w:b/>
          <w:sz w:val="28"/>
        </w:rPr>
        <w:t>ISCED F: 0531</w:t>
      </w:r>
    </w:p>
    <w:p w14:paraId="575834A7" w14:textId="77777777" w:rsidR="00DF3D0B" w:rsidRDefault="00DF3D0B"/>
    <w:p w14:paraId="619145D5" w14:textId="77777777" w:rsidR="00DF3D0B" w:rsidRDefault="00DF3D0B">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9334F3" w14:paraId="43A63209" w14:textId="77777777" w:rsidTr="009334F3">
        <w:trPr>
          <w:trHeight w:val="283"/>
        </w:trPr>
        <w:tc>
          <w:tcPr>
            <w:tcW w:w="9285" w:type="dxa"/>
            <w:gridSpan w:val="4"/>
            <w:tcBorders>
              <w:bottom w:val="double" w:sz="4" w:space="0" w:color="auto"/>
            </w:tcBorders>
            <w:shd w:val="clear" w:color="auto" w:fill="BDD6EE"/>
          </w:tcPr>
          <w:p w14:paraId="5ACE9E92" w14:textId="61ED242A" w:rsidR="009334F3" w:rsidRDefault="009334F3" w:rsidP="009334F3">
            <w:pPr>
              <w:jc w:val="both"/>
              <w:rPr>
                <w:b/>
                <w:sz w:val="28"/>
              </w:rPr>
            </w:pPr>
            <w:r>
              <w:rPr>
                <w:b/>
                <w:sz w:val="28"/>
              </w:rPr>
              <w:lastRenderedPageBreak/>
              <w:t xml:space="preserve">B-I – </w:t>
            </w:r>
            <w:r w:rsidRPr="009334F3">
              <w:rPr>
                <w:b/>
                <w:sz w:val="28"/>
                <w:szCs w:val="28"/>
              </w:rPr>
              <w:t>Charakteristika</w:t>
            </w:r>
            <w:r>
              <w:rPr>
                <w:b/>
                <w:sz w:val="26"/>
                <w:szCs w:val="26"/>
              </w:rPr>
              <w:t xml:space="preserve"> studijního programu</w:t>
            </w:r>
          </w:p>
        </w:tc>
      </w:tr>
      <w:tr w:rsidR="00174EC9" w14:paraId="4D7D8154" w14:textId="77777777" w:rsidTr="005F401C">
        <w:tc>
          <w:tcPr>
            <w:tcW w:w="3168" w:type="dxa"/>
            <w:tcBorders>
              <w:bottom w:val="single" w:sz="2" w:space="0" w:color="auto"/>
            </w:tcBorders>
            <w:shd w:val="clear" w:color="auto" w:fill="F7CAAC"/>
          </w:tcPr>
          <w:p w14:paraId="3944F85B" w14:textId="77777777" w:rsidR="00174EC9" w:rsidRDefault="00174EC9" w:rsidP="00FF3AFC">
            <w:pPr>
              <w:spacing w:line="252" w:lineRule="auto"/>
              <w:jc w:val="both"/>
              <w:rPr>
                <w:b/>
              </w:rPr>
            </w:pPr>
            <w:r>
              <w:rPr>
                <w:b/>
              </w:rPr>
              <w:t>Název studijního programu</w:t>
            </w:r>
          </w:p>
        </w:tc>
        <w:tc>
          <w:tcPr>
            <w:tcW w:w="6117" w:type="dxa"/>
            <w:gridSpan w:val="3"/>
            <w:tcBorders>
              <w:bottom w:val="single" w:sz="2" w:space="0" w:color="auto"/>
            </w:tcBorders>
          </w:tcPr>
          <w:p w14:paraId="25F89BCB" w14:textId="77777777" w:rsidR="00174EC9" w:rsidRPr="00BD4DDD" w:rsidRDefault="00610435">
            <w:pPr>
              <w:rPr>
                <w:b/>
              </w:rPr>
            </w:pPr>
            <w:r w:rsidRPr="00BD4DDD">
              <w:rPr>
                <w:b/>
              </w:rPr>
              <w:t>Chemie potravin a bioaktivních látek</w:t>
            </w:r>
          </w:p>
        </w:tc>
      </w:tr>
      <w:tr w:rsidR="00174EC9" w14:paraId="25BBCE6C" w14:textId="77777777" w:rsidTr="005F401C">
        <w:tc>
          <w:tcPr>
            <w:tcW w:w="3168" w:type="dxa"/>
            <w:tcBorders>
              <w:bottom w:val="single" w:sz="2" w:space="0" w:color="auto"/>
            </w:tcBorders>
            <w:shd w:val="clear" w:color="auto" w:fill="F7CAAC"/>
          </w:tcPr>
          <w:p w14:paraId="62D75166" w14:textId="77777777" w:rsidR="00174EC9" w:rsidRDefault="00174EC9" w:rsidP="00FF3AFC">
            <w:pPr>
              <w:spacing w:line="252" w:lineRule="auto"/>
              <w:jc w:val="both"/>
              <w:rPr>
                <w:b/>
              </w:rPr>
            </w:pPr>
            <w:r>
              <w:rPr>
                <w:b/>
              </w:rPr>
              <w:t>Typ studijního programu</w:t>
            </w:r>
          </w:p>
        </w:tc>
        <w:tc>
          <w:tcPr>
            <w:tcW w:w="6117" w:type="dxa"/>
            <w:gridSpan w:val="3"/>
            <w:tcBorders>
              <w:bottom w:val="single" w:sz="2" w:space="0" w:color="auto"/>
            </w:tcBorders>
          </w:tcPr>
          <w:p w14:paraId="795AA6BE" w14:textId="706D2959" w:rsidR="00174EC9" w:rsidRDefault="003A1E39" w:rsidP="003A1E39">
            <w:r>
              <w:t>magisterský</w:t>
            </w:r>
          </w:p>
        </w:tc>
      </w:tr>
      <w:tr w:rsidR="00174EC9" w14:paraId="5E2FED16" w14:textId="77777777" w:rsidTr="005F401C">
        <w:tc>
          <w:tcPr>
            <w:tcW w:w="3168" w:type="dxa"/>
            <w:tcBorders>
              <w:bottom w:val="single" w:sz="2" w:space="0" w:color="auto"/>
            </w:tcBorders>
            <w:shd w:val="clear" w:color="auto" w:fill="F7CAAC"/>
          </w:tcPr>
          <w:p w14:paraId="30EAC167" w14:textId="77777777" w:rsidR="00174EC9" w:rsidRDefault="00174EC9" w:rsidP="00FF3AFC">
            <w:pPr>
              <w:spacing w:line="252" w:lineRule="auto"/>
              <w:jc w:val="both"/>
              <w:rPr>
                <w:b/>
              </w:rPr>
            </w:pPr>
            <w:r>
              <w:rPr>
                <w:b/>
              </w:rPr>
              <w:t>Profil studijního programu</w:t>
            </w:r>
          </w:p>
        </w:tc>
        <w:tc>
          <w:tcPr>
            <w:tcW w:w="6117" w:type="dxa"/>
            <w:gridSpan w:val="3"/>
            <w:tcBorders>
              <w:bottom w:val="single" w:sz="2" w:space="0" w:color="auto"/>
            </w:tcBorders>
          </w:tcPr>
          <w:p w14:paraId="390A60CA" w14:textId="77777777" w:rsidR="00174EC9" w:rsidRDefault="003A1E39">
            <w:r>
              <w:t>akademicky zaměřený</w:t>
            </w:r>
          </w:p>
        </w:tc>
      </w:tr>
      <w:tr w:rsidR="00174EC9" w14:paraId="1658EEB9" w14:textId="77777777" w:rsidTr="005F401C">
        <w:tc>
          <w:tcPr>
            <w:tcW w:w="3168" w:type="dxa"/>
            <w:tcBorders>
              <w:bottom w:val="single" w:sz="2" w:space="0" w:color="auto"/>
            </w:tcBorders>
            <w:shd w:val="clear" w:color="auto" w:fill="F7CAAC"/>
          </w:tcPr>
          <w:p w14:paraId="6FA75EAC" w14:textId="77777777" w:rsidR="00174EC9" w:rsidRDefault="00174EC9" w:rsidP="00FF3AFC">
            <w:pPr>
              <w:spacing w:line="252" w:lineRule="auto"/>
              <w:jc w:val="both"/>
              <w:rPr>
                <w:b/>
              </w:rPr>
            </w:pPr>
            <w:r>
              <w:rPr>
                <w:b/>
              </w:rPr>
              <w:t>Forma studia</w:t>
            </w:r>
          </w:p>
        </w:tc>
        <w:tc>
          <w:tcPr>
            <w:tcW w:w="6117" w:type="dxa"/>
            <w:gridSpan w:val="3"/>
            <w:tcBorders>
              <w:bottom w:val="single" w:sz="2" w:space="0" w:color="auto"/>
            </w:tcBorders>
          </w:tcPr>
          <w:p w14:paraId="02E7EC17" w14:textId="3014A1AA" w:rsidR="00174EC9" w:rsidRDefault="00BD4DDD" w:rsidP="00F83436">
            <w:pPr>
              <w:tabs>
                <w:tab w:val="left" w:pos="4883"/>
              </w:tabs>
            </w:pPr>
            <w:r>
              <w:t>p</w:t>
            </w:r>
            <w:r w:rsidR="007B519D">
              <w:t>rezenční</w:t>
            </w:r>
            <w:r>
              <w:t xml:space="preserve"> – </w:t>
            </w:r>
            <w:r w:rsidR="00CA3C62">
              <w:t>kombinovaná</w:t>
            </w:r>
            <w:r w:rsidR="00F83436">
              <w:tab/>
            </w:r>
          </w:p>
        </w:tc>
      </w:tr>
      <w:tr w:rsidR="00174EC9" w14:paraId="0F9F67F0" w14:textId="77777777" w:rsidTr="005F401C">
        <w:tc>
          <w:tcPr>
            <w:tcW w:w="3168" w:type="dxa"/>
            <w:tcBorders>
              <w:bottom w:val="single" w:sz="2" w:space="0" w:color="auto"/>
            </w:tcBorders>
            <w:shd w:val="clear" w:color="auto" w:fill="F7CAAC"/>
          </w:tcPr>
          <w:p w14:paraId="6CCAE3CE" w14:textId="77777777" w:rsidR="00174EC9" w:rsidRDefault="00174EC9" w:rsidP="00FF3AFC">
            <w:pPr>
              <w:spacing w:line="252" w:lineRule="auto"/>
              <w:jc w:val="both"/>
              <w:rPr>
                <w:b/>
              </w:rPr>
            </w:pPr>
            <w:r>
              <w:rPr>
                <w:b/>
              </w:rPr>
              <w:t>Standardní doba studia</w:t>
            </w:r>
          </w:p>
        </w:tc>
        <w:tc>
          <w:tcPr>
            <w:tcW w:w="6117" w:type="dxa"/>
            <w:gridSpan w:val="3"/>
            <w:tcBorders>
              <w:bottom w:val="single" w:sz="2" w:space="0" w:color="auto"/>
            </w:tcBorders>
          </w:tcPr>
          <w:p w14:paraId="3E925A4F" w14:textId="77777777" w:rsidR="00174EC9" w:rsidRDefault="00610435">
            <w:r>
              <w:t>2 roky</w:t>
            </w:r>
          </w:p>
        </w:tc>
      </w:tr>
      <w:tr w:rsidR="00174EC9" w14:paraId="467A86F8" w14:textId="77777777" w:rsidTr="005F401C">
        <w:tc>
          <w:tcPr>
            <w:tcW w:w="3168" w:type="dxa"/>
            <w:tcBorders>
              <w:bottom w:val="single" w:sz="2" w:space="0" w:color="auto"/>
            </w:tcBorders>
            <w:shd w:val="clear" w:color="auto" w:fill="F7CAAC"/>
          </w:tcPr>
          <w:p w14:paraId="7163107E" w14:textId="77777777" w:rsidR="00174EC9" w:rsidRDefault="00174EC9" w:rsidP="00FF3AFC">
            <w:pPr>
              <w:spacing w:line="252" w:lineRule="auto"/>
              <w:jc w:val="both"/>
              <w:rPr>
                <w:b/>
              </w:rPr>
            </w:pPr>
            <w:r>
              <w:rPr>
                <w:b/>
              </w:rPr>
              <w:t>Jazyk studia</w:t>
            </w:r>
          </w:p>
        </w:tc>
        <w:tc>
          <w:tcPr>
            <w:tcW w:w="6117" w:type="dxa"/>
            <w:gridSpan w:val="3"/>
            <w:tcBorders>
              <w:bottom w:val="single" w:sz="2" w:space="0" w:color="auto"/>
            </w:tcBorders>
          </w:tcPr>
          <w:p w14:paraId="007C955B" w14:textId="77777777" w:rsidR="00174EC9" w:rsidRDefault="00610435">
            <w:r>
              <w:t>český</w:t>
            </w:r>
          </w:p>
        </w:tc>
      </w:tr>
      <w:tr w:rsidR="00174EC9" w14:paraId="7EFFEF41" w14:textId="77777777" w:rsidTr="005F401C">
        <w:tc>
          <w:tcPr>
            <w:tcW w:w="3168" w:type="dxa"/>
            <w:tcBorders>
              <w:bottom w:val="single" w:sz="2" w:space="0" w:color="auto"/>
            </w:tcBorders>
            <w:shd w:val="clear" w:color="auto" w:fill="F7CAAC"/>
          </w:tcPr>
          <w:p w14:paraId="6598B9CD" w14:textId="77777777" w:rsidR="00174EC9" w:rsidRDefault="00174EC9" w:rsidP="00FF3AFC">
            <w:pPr>
              <w:spacing w:line="252" w:lineRule="auto"/>
              <w:jc w:val="both"/>
              <w:rPr>
                <w:b/>
              </w:rPr>
            </w:pPr>
            <w:r>
              <w:rPr>
                <w:b/>
              </w:rPr>
              <w:t>Udělovaný akademický titul</w:t>
            </w:r>
          </w:p>
        </w:tc>
        <w:tc>
          <w:tcPr>
            <w:tcW w:w="6117" w:type="dxa"/>
            <w:gridSpan w:val="3"/>
            <w:tcBorders>
              <w:bottom w:val="single" w:sz="2" w:space="0" w:color="auto"/>
            </w:tcBorders>
          </w:tcPr>
          <w:p w14:paraId="2F1CCD62" w14:textId="14006A66" w:rsidR="00174EC9" w:rsidRDefault="00CA3C62">
            <w:r>
              <w:t>i</w:t>
            </w:r>
            <w:r w:rsidR="003A1E39">
              <w:t>nženýr (</w:t>
            </w:r>
            <w:r w:rsidR="00610435">
              <w:t>Ing.</w:t>
            </w:r>
            <w:r w:rsidR="003A1E39">
              <w:t>)</w:t>
            </w:r>
          </w:p>
        </w:tc>
      </w:tr>
      <w:tr w:rsidR="00174EC9" w14:paraId="6C4CEBF9" w14:textId="77777777" w:rsidTr="005F401C">
        <w:tc>
          <w:tcPr>
            <w:tcW w:w="3168" w:type="dxa"/>
            <w:tcBorders>
              <w:bottom w:val="single" w:sz="2" w:space="0" w:color="auto"/>
            </w:tcBorders>
            <w:shd w:val="clear" w:color="auto" w:fill="F7CAAC"/>
          </w:tcPr>
          <w:p w14:paraId="3B8A9BD5" w14:textId="77777777" w:rsidR="00174EC9" w:rsidRDefault="00174EC9" w:rsidP="00FF3AFC">
            <w:pPr>
              <w:spacing w:line="252" w:lineRule="auto"/>
              <w:jc w:val="both"/>
              <w:rPr>
                <w:b/>
              </w:rPr>
            </w:pPr>
            <w:r>
              <w:rPr>
                <w:b/>
              </w:rPr>
              <w:t>Rigorózní řízení</w:t>
            </w:r>
          </w:p>
        </w:tc>
        <w:tc>
          <w:tcPr>
            <w:tcW w:w="1543" w:type="dxa"/>
            <w:tcBorders>
              <w:bottom w:val="single" w:sz="2" w:space="0" w:color="auto"/>
            </w:tcBorders>
          </w:tcPr>
          <w:p w14:paraId="4F8900BC" w14:textId="77777777" w:rsidR="00174EC9" w:rsidRDefault="00174EC9">
            <w:r>
              <w:t>ne</w:t>
            </w:r>
          </w:p>
        </w:tc>
        <w:tc>
          <w:tcPr>
            <w:tcW w:w="2835" w:type="dxa"/>
            <w:tcBorders>
              <w:bottom w:val="single" w:sz="2" w:space="0" w:color="auto"/>
            </w:tcBorders>
            <w:shd w:val="clear" w:color="auto" w:fill="F7CAAC"/>
          </w:tcPr>
          <w:p w14:paraId="55EE1BA4" w14:textId="77777777" w:rsidR="00174EC9" w:rsidRPr="005F401C" w:rsidRDefault="00174EC9">
            <w:pPr>
              <w:rPr>
                <w:b/>
                <w:bCs/>
              </w:rPr>
            </w:pPr>
            <w:r w:rsidRPr="005F401C">
              <w:rPr>
                <w:b/>
                <w:bCs/>
              </w:rPr>
              <w:t>Udělovaný akademický titul</w:t>
            </w:r>
          </w:p>
        </w:tc>
        <w:tc>
          <w:tcPr>
            <w:tcW w:w="1739" w:type="dxa"/>
            <w:tcBorders>
              <w:bottom w:val="single" w:sz="2" w:space="0" w:color="auto"/>
            </w:tcBorders>
          </w:tcPr>
          <w:p w14:paraId="2AA73946" w14:textId="11FE979E" w:rsidR="00174EC9" w:rsidRDefault="003A1E39">
            <w:r>
              <w:t>-</w:t>
            </w:r>
            <w:r w:rsidR="00BD4DDD">
              <w:t>--</w:t>
            </w:r>
          </w:p>
        </w:tc>
      </w:tr>
      <w:tr w:rsidR="00174EC9" w14:paraId="70AB396C" w14:textId="77777777" w:rsidTr="00406792">
        <w:tc>
          <w:tcPr>
            <w:tcW w:w="3168" w:type="dxa"/>
            <w:tcBorders>
              <w:bottom w:val="single" w:sz="2" w:space="0" w:color="auto"/>
            </w:tcBorders>
            <w:shd w:val="clear" w:color="auto" w:fill="F7CAAC"/>
          </w:tcPr>
          <w:p w14:paraId="5E059C7A" w14:textId="77777777" w:rsidR="00174EC9" w:rsidRDefault="00174EC9" w:rsidP="00FF3AFC">
            <w:pPr>
              <w:spacing w:line="252" w:lineRule="auto"/>
              <w:jc w:val="both"/>
              <w:rPr>
                <w:b/>
              </w:rPr>
            </w:pPr>
            <w:r>
              <w:rPr>
                <w:b/>
              </w:rPr>
              <w:t>Garant studijního programu</w:t>
            </w:r>
          </w:p>
        </w:tc>
        <w:tc>
          <w:tcPr>
            <w:tcW w:w="6117" w:type="dxa"/>
            <w:gridSpan w:val="3"/>
            <w:tcBorders>
              <w:bottom w:val="single" w:sz="2" w:space="0" w:color="auto"/>
            </w:tcBorders>
          </w:tcPr>
          <w:p w14:paraId="1850D940" w14:textId="77777777" w:rsidR="00174EC9" w:rsidRDefault="00623720">
            <w:r>
              <w:t>doc. Ing. Stanislav Kafka, CSc.</w:t>
            </w:r>
          </w:p>
        </w:tc>
      </w:tr>
      <w:tr w:rsidR="00174EC9" w14:paraId="03DE7FBB" w14:textId="77777777" w:rsidTr="005F401C">
        <w:tc>
          <w:tcPr>
            <w:tcW w:w="3168" w:type="dxa"/>
            <w:tcBorders>
              <w:top w:val="single" w:sz="2" w:space="0" w:color="auto"/>
              <w:left w:val="single" w:sz="2" w:space="0" w:color="auto"/>
              <w:bottom w:val="single" w:sz="2" w:space="0" w:color="auto"/>
              <w:right w:val="single" w:sz="2" w:space="0" w:color="auto"/>
            </w:tcBorders>
            <w:shd w:val="clear" w:color="auto" w:fill="F7CAAC"/>
          </w:tcPr>
          <w:p w14:paraId="73C6E7E1" w14:textId="77777777" w:rsidR="00174EC9" w:rsidRDefault="00174EC9" w:rsidP="00FF3AFC">
            <w:pPr>
              <w:spacing w:line="252" w:lineRule="auto"/>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30BAA87D" w14:textId="77777777" w:rsidR="00174EC9" w:rsidRDefault="00174EC9">
            <w:r>
              <w:t>ne</w:t>
            </w:r>
          </w:p>
        </w:tc>
      </w:tr>
      <w:tr w:rsidR="00174EC9" w14:paraId="5CACDDF5" w14:textId="77777777" w:rsidTr="005F401C">
        <w:tc>
          <w:tcPr>
            <w:tcW w:w="3168" w:type="dxa"/>
            <w:tcBorders>
              <w:top w:val="single" w:sz="2" w:space="0" w:color="auto"/>
              <w:left w:val="single" w:sz="2" w:space="0" w:color="auto"/>
              <w:bottom w:val="single" w:sz="2" w:space="0" w:color="auto"/>
              <w:right w:val="single" w:sz="2" w:space="0" w:color="auto"/>
            </w:tcBorders>
            <w:shd w:val="clear" w:color="auto" w:fill="F7CAAC"/>
          </w:tcPr>
          <w:p w14:paraId="09D6E4E1" w14:textId="77777777" w:rsidR="00174EC9" w:rsidRDefault="00174EC9" w:rsidP="00FF3AFC">
            <w:pPr>
              <w:spacing w:line="252" w:lineRule="auto"/>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4174B35" w14:textId="77777777" w:rsidR="00174EC9" w:rsidRDefault="00174EC9">
            <w:r>
              <w:t>ne</w:t>
            </w:r>
          </w:p>
        </w:tc>
      </w:tr>
      <w:tr w:rsidR="00174EC9" w14:paraId="30A4A6A4" w14:textId="77777777" w:rsidTr="008F6DC7">
        <w:trPr>
          <w:trHeight w:val="12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6ECBF890" w14:textId="77777777" w:rsidR="00174EC9" w:rsidRDefault="00174EC9" w:rsidP="008F6DC7">
            <w:pPr>
              <w:spacing w:line="252" w:lineRule="auto"/>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220B901E" w14:textId="1BE83EDA" w:rsidR="00174EC9" w:rsidRDefault="00BD4DDD" w:rsidP="008F6DC7">
            <w:pPr>
              <w:spacing w:line="252" w:lineRule="auto"/>
            </w:pPr>
            <w:r>
              <w:t>ne</w:t>
            </w:r>
          </w:p>
        </w:tc>
      </w:tr>
      <w:tr w:rsidR="00174EC9" w14:paraId="1DFFFD55" w14:textId="77777777" w:rsidTr="005F401C">
        <w:tc>
          <w:tcPr>
            <w:tcW w:w="9285" w:type="dxa"/>
            <w:gridSpan w:val="4"/>
            <w:tcBorders>
              <w:top w:val="single" w:sz="2" w:space="0" w:color="auto"/>
            </w:tcBorders>
            <w:shd w:val="clear" w:color="auto" w:fill="F7CAAC"/>
          </w:tcPr>
          <w:p w14:paraId="3799AFF4" w14:textId="77777777" w:rsidR="00174EC9" w:rsidRDefault="00174EC9" w:rsidP="00FF3AFC">
            <w:pPr>
              <w:spacing w:line="252" w:lineRule="auto"/>
              <w:jc w:val="both"/>
            </w:pPr>
            <w:r>
              <w:rPr>
                <w:b/>
              </w:rPr>
              <w:t>Oblast(i) vzdělávání a u kombinovaného studijního programu podíl jednotlivých oblastí vzdělávání v %</w:t>
            </w:r>
          </w:p>
        </w:tc>
      </w:tr>
      <w:tr w:rsidR="00174EC9" w14:paraId="63CBAAC6" w14:textId="77777777" w:rsidTr="00B70FF7">
        <w:trPr>
          <w:trHeight w:val="561"/>
        </w:trPr>
        <w:tc>
          <w:tcPr>
            <w:tcW w:w="9285" w:type="dxa"/>
            <w:gridSpan w:val="4"/>
            <w:shd w:val="clear" w:color="auto" w:fill="FFFFFF"/>
          </w:tcPr>
          <w:p w14:paraId="00A6699E" w14:textId="7356EF0A" w:rsidR="00174EC9" w:rsidRDefault="00610435" w:rsidP="00BD4DDD">
            <w:pPr>
              <w:spacing w:before="120" w:line="264" w:lineRule="auto"/>
            </w:pPr>
            <w:r>
              <w:t>Potravinářství</w:t>
            </w:r>
            <w:r w:rsidR="004754D6">
              <w:t xml:space="preserve"> (</w:t>
            </w:r>
            <w:del w:id="0" w:author="Michal Rouchal" w:date="2018-03-28T11:26:00Z">
              <w:r w:rsidR="00D35CC7" w:rsidDel="009B22A2">
                <w:delText>5</w:delText>
              </w:r>
              <w:r w:rsidR="006923E1" w:rsidDel="009B22A2">
                <w:delText>1</w:delText>
              </w:r>
            </w:del>
            <w:ins w:id="1" w:author="Michal Rouchal" w:date="2018-03-28T11:26:00Z">
              <w:r w:rsidR="009B22A2">
                <w:t>52</w:t>
              </w:r>
            </w:ins>
            <w:r w:rsidR="004754D6">
              <w:t>%)</w:t>
            </w:r>
          </w:p>
          <w:p w14:paraId="75BCB72A" w14:textId="5D342DC0" w:rsidR="00174EC9" w:rsidRDefault="00610435" w:rsidP="009B22A2">
            <w:pPr>
              <w:spacing w:after="120" w:line="264" w:lineRule="auto"/>
            </w:pPr>
            <w:r>
              <w:t>Chemie</w:t>
            </w:r>
            <w:r w:rsidR="004754D6">
              <w:t xml:space="preserve"> (</w:t>
            </w:r>
            <w:del w:id="2" w:author="Michal Rouchal" w:date="2018-03-28T11:26:00Z">
              <w:r w:rsidR="004754D6" w:rsidDel="009B22A2">
                <w:delText>4</w:delText>
              </w:r>
              <w:r w:rsidR="006923E1" w:rsidDel="009B22A2">
                <w:delText>9</w:delText>
              </w:r>
            </w:del>
            <w:ins w:id="3" w:author="Michal Rouchal" w:date="2018-03-28T11:26:00Z">
              <w:r w:rsidR="009B22A2">
                <w:t>48</w:t>
              </w:r>
            </w:ins>
            <w:r w:rsidR="004754D6">
              <w:t>%)</w:t>
            </w:r>
          </w:p>
        </w:tc>
      </w:tr>
      <w:tr w:rsidR="00174EC9" w14:paraId="57C216DB" w14:textId="77777777" w:rsidTr="005F401C">
        <w:trPr>
          <w:trHeight w:val="70"/>
        </w:trPr>
        <w:tc>
          <w:tcPr>
            <w:tcW w:w="9285" w:type="dxa"/>
            <w:gridSpan w:val="4"/>
            <w:shd w:val="clear" w:color="auto" w:fill="F7CAAC"/>
          </w:tcPr>
          <w:p w14:paraId="17634E5D" w14:textId="77777777" w:rsidR="00174EC9" w:rsidRDefault="00174EC9">
            <w:r>
              <w:rPr>
                <w:b/>
              </w:rPr>
              <w:t>Cíle studia ve studijním programu</w:t>
            </w:r>
          </w:p>
        </w:tc>
      </w:tr>
      <w:tr w:rsidR="00174EC9" w14:paraId="60CA1C4A" w14:textId="77777777" w:rsidTr="00282F7D">
        <w:trPr>
          <w:trHeight w:val="2108"/>
        </w:trPr>
        <w:tc>
          <w:tcPr>
            <w:tcW w:w="9285" w:type="dxa"/>
            <w:gridSpan w:val="4"/>
            <w:shd w:val="clear" w:color="auto" w:fill="FFFFFF"/>
          </w:tcPr>
          <w:p w14:paraId="4BF3BDED" w14:textId="64464181" w:rsidR="00174EC9" w:rsidRDefault="003F1AF7" w:rsidP="00E72518">
            <w:pPr>
              <w:spacing w:before="120" w:after="120" w:line="264" w:lineRule="auto"/>
              <w:jc w:val="both"/>
            </w:pPr>
            <w:r w:rsidRPr="00376276">
              <w:t xml:space="preserve">V magisterském studijním </w:t>
            </w:r>
            <w:r w:rsidR="00F737BD">
              <w:t>programu</w:t>
            </w:r>
            <w:r w:rsidRPr="00376276">
              <w:t xml:space="preserve"> Chemie potravin a bioaktivních látek jsou vychováváni odborníci</w:t>
            </w:r>
            <w:r w:rsidR="00055274">
              <w:t>, kteří najdou</w:t>
            </w:r>
            <w:r w:rsidRPr="00376276">
              <w:t xml:space="preserve"> </w:t>
            </w:r>
            <w:r w:rsidR="008C078D">
              <w:t xml:space="preserve">uplatnění </w:t>
            </w:r>
            <w:r w:rsidR="00D203D4">
              <w:t>v</w:t>
            </w:r>
            <w:r w:rsidR="00B84B62">
              <w:t xml:space="preserve">e výzkumných a </w:t>
            </w:r>
            <w:r w:rsidR="00D203D4">
              <w:t xml:space="preserve">analytických laboratořích podniků </w:t>
            </w:r>
            <w:r w:rsidR="008C078D">
              <w:t xml:space="preserve">v </w:t>
            </w:r>
            <w:r w:rsidR="00D203D4">
              <w:t>oblasti potravinářského</w:t>
            </w:r>
            <w:r w:rsidR="00B84B62">
              <w:t>, chemického a farmaceutického</w:t>
            </w:r>
            <w:r w:rsidR="00D203D4">
              <w:t xml:space="preserve"> průmyslu</w:t>
            </w:r>
            <w:r w:rsidR="0090304B">
              <w:t>, výzkumných institucí</w:t>
            </w:r>
            <w:r w:rsidR="00D203D4">
              <w:t xml:space="preserve"> či orgánů státního dozoru. </w:t>
            </w:r>
            <w:r w:rsidR="009C0D55">
              <w:t>Cílem studia je</w:t>
            </w:r>
            <w:r w:rsidR="0090304B">
              <w:t xml:space="preserve">, na základě aktuálního stavu vědeckého poznání, </w:t>
            </w:r>
            <w:r w:rsidRPr="00376276">
              <w:t>poskyt</w:t>
            </w:r>
            <w:r w:rsidR="009C0D55">
              <w:t>nout</w:t>
            </w:r>
            <w:r w:rsidRPr="00376276">
              <w:t xml:space="preserve"> teoretické vzdělání a laboratorní zručnosti v oblasti pokročilé organické chemie,</w:t>
            </w:r>
            <w:r w:rsidR="00D35CC7">
              <w:t xml:space="preserve"> metod strukturní analýzy,</w:t>
            </w:r>
            <w:r w:rsidRPr="00376276">
              <w:t xml:space="preserve"> analytických separačních technik, analýzy potravin a studia vlastností a struktury chemických látek. </w:t>
            </w:r>
            <w:r w:rsidR="003C6783">
              <w:t xml:space="preserve">Studenti </w:t>
            </w:r>
            <w:r w:rsidR="00E72518">
              <w:t>získají</w:t>
            </w:r>
            <w:r w:rsidR="003C6783">
              <w:t xml:space="preserve"> nejen hluboké teoretické znalosti v oblasti aplikace instrumentálních metod, ale také schopnost samostatně vybrané přístroje používat, a interpretovat získané výsledky. Rovněž j</w:t>
            </w:r>
            <w:r w:rsidRPr="00376276">
              <w:t>e kladen</w:t>
            </w:r>
            <w:r w:rsidR="003C6783">
              <w:t xml:space="preserve"> značný</w:t>
            </w:r>
            <w:r w:rsidRPr="00376276">
              <w:t xml:space="preserve"> důraz na pochopení a rozpoznání vztahů mezi chemickými látkami navzájem a na vyhodnocení vlivu vnějších podmínek. Studenti </w:t>
            </w:r>
            <w:r w:rsidR="00E72518">
              <w:t>se naučí</w:t>
            </w:r>
            <w:r w:rsidRPr="00376276">
              <w:t xml:space="preserve"> uplatňovat tyto poznatky při řešení praktických problémů v oblastech chemie a analýzy potravin, přídatných látek a doplňků potravin a </w:t>
            </w:r>
            <w:r w:rsidRPr="003F1AF7">
              <w:rPr>
                <w:color w:val="000000"/>
              </w:rPr>
              <w:t xml:space="preserve">v dalších </w:t>
            </w:r>
            <w:r w:rsidRPr="00376276">
              <w:t>příbuzných oblastech</w:t>
            </w:r>
            <w:r w:rsidRPr="003F1AF7">
              <w:rPr>
                <w:color w:val="000000"/>
              </w:rPr>
              <w:t xml:space="preserve">. Cílem studia v tomto </w:t>
            </w:r>
            <w:r w:rsidR="00F737BD">
              <w:rPr>
                <w:color w:val="000000"/>
              </w:rPr>
              <w:t>programu</w:t>
            </w:r>
            <w:r w:rsidRPr="003F1AF7">
              <w:rPr>
                <w:color w:val="000000"/>
              </w:rPr>
              <w:t xml:space="preserve"> je i pěstování svobodného myšlení, nezávislého vědeckého bádání a všestranná podpora tvůrčího ducha. </w:t>
            </w:r>
          </w:p>
        </w:tc>
      </w:tr>
      <w:tr w:rsidR="00174EC9" w14:paraId="1D071227" w14:textId="77777777" w:rsidTr="005F401C">
        <w:trPr>
          <w:trHeight w:val="187"/>
        </w:trPr>
        <w:tc>
          <w:tcPr>
            <w:tcW w:w="9285" w:type="dxa"/>
            <w:gridSpan w:val="4"/>
            <w:shd w:val="clear" w:color="auto" w:fill="F7CAAC"/>
          </w:tcPr>
          <w:p w14:paraId="44AC3200" w14:textId="77777777" w:rsidR="00174EC9" w:rsidRDefault="00174EC9">
            <w:pPr>
              <w:jc w:val="both"/>
            </w:pPr>
            <w:r>
              <w:rPr>
                <w:b/>
              </w:rPr>
              <w:t>Profil absolventa studijního programu</w:t>
            </w:r>
          </w:p>
        </w:tc>
      </w:tr>
      <w:tr w:rsidR="00174EC9" w14:paraId="25FAA1B5" w14:textId="77777777" w:rsidTr="00BD4DDD">
        <w:trPr>
          <w:trHeight w:val="141"/>
        </w:trPr>
        <w:tc>
          <w:tcPr>
            <w:tcW w:w="9285" w:type="dxa"/>
            <w:gridSpan w:val="4"/>
            <w:shd w:val="clear" w:color="auto" w:fill="FFFFFF"/>
          </w:tcPr>
          <w:p w14:paraId="0887F696" w14:textId="77777777" w:rsidR="00BD4DDD" w:rsidRDefault="003F1AF7" w:rsidP="00BD4DDD">
            <w:pPr>
              <w:spacing w:before="120" w:line="264" w:lineRule="auto"/>
              <w:jc w:val="both"/>
            </w:pPr>
            <w:r w:rsidRPr="001E22FA">
              <w:t xml:space="preserve">Absolventi </w:t>
            </w:r>
            <w:r w:rsidR="009C0D55">
              <w:t>studijního programu Chemie potravin</w:t>
            </w:r>
            <w:r w:rsidR="000B520A">
              <w:t xml:space="preserve"> </w:t>
            </w:r>
            <w:r w:rsidR="009C0D55">
              <w:t xml:space="preserve">a bioaktivních látek </w:t>
            </w:r>
            <w:r w:rsidR="00D127D7">
              <w:t>mají rozsáhlé teoretické a praktické znalosti nejen v oblasti</w:t>
            </w:r>
            <w:r w:rsidRPr="001E22FA">
              <w:t xml:space="preserve"> </w:t>
            </w:r>
            <w:r w:rsidR="00D127D7">
              <w:t xml:space="preserve">přírodních a </w:t>
            </w:r>
            <w:r w:rsidRPr="00376276">
              <w:t>syntetických bioaktivních látek</w:t>
            </w:r>
            <w:r w:rsidR="00D203D4">
              <w:t>, ale i dalších skupin chemických látek vyskytujících se v potravinách</w:t>
            </w:r>
            <w:r w:rsidRPr="00376276">
              <w:t xml:space="preserve">, zejména </w:t>
            </w:r>
            <w:r w:rsidR="00D203D4">
              <w:t>ve smyslu</w:t>
            </w:r>
            <w:r>
              <w:t> </w:t>
            </w:r>
            <w:r w:rsidR="00D203D4">
              <w:t>jejich charakterizace</w:t>
            </w:r>
            <w:r w:rsidRPr="001E22FA">
              <w:t xml:space="preserve">, </w:t>
            </w:r>
            <w:r w:rsidR="00D203D4">
              <w:t>izolace</w:t>
            </w:r>
            <w:r w:rsidR="00F737BD">
              <w:t xml:space="preserve">, </w:t>
            </w:r>
            <w:r w:rsidR="00D203D4">
              <w:t>analytického stanovení</w:t>
            </w:r>
            <w:r w:rsidR="00F737BD">
              <w:t xml:space="preserve"> a interpretace získaných výsledků</w:t>
            </w:r>
            <w:r w:rsidR="00FB1A8B">
              <w:t xml:space="preserve">. </w:t>
            </w:r>
            <w:r w:rsidR="00CA7C90">
              <w:t>Absolventi</w:t>
            </w:r>
            <w:r w:rsidR="00FB1A8B">
              <w:t xml:space="preserve"> mají předpoklady aplikovat nabyté </w:t>
            </w:r>
            <w:r w:rsidR="00206AD8">
              <w:t>dovednosti</w:t>
            </w:r>
            <w:r w:rsidR="00FB1A8B">
              <w:t xml:space="preserve"> v oblastech spojených </w:t>
            </w:r>
            <w:r w:rsidR="000B2A07">
              <w:t>s </w:t>
            </w:r>
            <w:r w:rsidRPr="001E22FA">
              <w:t>výzkumem p</w:t>
            </w:r>
            <w:r w:rsidR="00D127D7">
              <w:t xml:space="preserve">otravin, potravinových doplňků, potažmo </w:t>
            </w:r>
            <w:r w:rsidRPr="001E22FA">
              <w:t xml:space="preserve">chemických látek využívaných v potravinářském průmyslu. </w:t>
            </w:r>
            <w:r w:rsidR="00CA7C90">
              <w:t>Disponují</w:t>
            </w:r>
            <w:r w:rsidR="00D127D7">
              <w:t xml:space="preserve"> </w:t>
            </w:r>
            <w:r w:rsidR="000B2A07">
              <w:t xml:space="preserve">potřebnými </w:t>
            </w:r>
            <w:r w:rsidR="00D127D7">
              <w:t>znalostmi z oblasti legislativy vztahující se k potravinářské praxi.</w:t>
            </w:r>
            <w:r w:rsidR="00D127D7" w:rsidRPr="001E22FA">
              <w:t xml:space="preserve"> </w:t>
            </w:r>
            <w:r w:rsidRPr="001E22FA">
              <w:t xml:space="preserve">Mají </w:t>
            </w:r>
            <w:r w:rsidR="00CA7C90">
              <w:t xml:space="preserve">schopnost praktické aplikace </w:t>
            </w:r>
            <w:r w:rsidR="00F737BD">
              <w:t>znalost</w:t>
            </w:r>
            <w:r w:rsidR="00206AD8">
              <w:t>í</w:t>
            </w:r>
            <w:r w:rsidR="00F737BD">
              <w:t xml:space="preserve"> z oblasti </w:t>
            </w:r>
            <w:r w:rsidR="00CA7C90">
              <w:t xml:space="preserve">autentizace a </w:t>
            </w:r>
            <w:r w:rsidR="00D127D7">
              <w:t xml:space="preserve">falšování potravin, </w:t>
            </w:r>
            <w:r w:rsidR="00B84B62">
              <w:t>chemie nutraceutik a</w:t>
            </w:r>
            <w:r w:rsidR="00F737BD">
              <w:t xml:space="preserve"> funkčních potravin</w:t>
            </w:r>
            <w:r w:rsidRPr="001E22FA">
              <w:t>.</w:t>
            </w:r>
            <w:r w:rsidR="00F16FCB">
              <w:t xml:space="preserve"> </w:t>
            </w:r>
            <w:r w:rsidR="00F16FCB" w:rsidRPr="001E22FA">
              <w:t xml:space="preserve">Jsou kvalifikovaní k uplatňování výpočetní techniky a </w:t>
            </w:r>
            <w:r w:rsidR="00F16FCB">
              <w:t xml:space="preserve">samostatnému </w:t>
            </w:r>
            <w:r w:rsidR="00F16FCB" w:rsidRPr="001E22FA">
              <w:t>používání moderních</w:t>
            </w:r>
            <w:r w:rsidR="00F16FCB">
              <w:t xml:space="preserve"> a pokročilých</w:t>
            </w:r>
            <w:r w:rsidR="00F16FCB" w:rsidRPr="001E22FA">
              <w:t xml:space="preserve"> laboratorních metod </w:t>
            </w:r>
            <w:r w:rsidR="00F16FCB">
              <w:t>či</w:t>
            </w:r>
            <w:r w:rsidR="00F16FCB" w:rsidRPr="001E22FA">
              <w:t xml:space="preserve"> </w:t>
            </w:r>
            <w:r w:rsidR="00F16FCB">
              <w:t xml:space="preserve">sofistikovaných </w:t>
            </w:r>
            <w:r w:rsidR="00F16FCB" w:rsidRPr="001E22FA">
              <w:t>přístrojů</w:t>
            </w:r>
            <w:r w:rsidR="00F16FCB">
              <w:t xml:space="preserve"> nejen v oblasti analýzy potravin a bioaktivních látek, ale také v oblasti organické a supramolekulární chemie</w:t>
            </w:r>
            <w:r w:rsidR="00162548">
              <w:t xml:space="preserve">. </w:t>
            </w:r>
          </w:p>
          <w:p w14:paraId="4AA3CFAA" w14:textId="5C56764C" w:rsidR="001A2B38" w:rsidRDefault="00162548" w:rsidP="001A2B38">
            <w:pPr>
              <w:spacing w:before="60" w:after="120" w:line="264" w:lineRule="auto"/>
              <w:jc w:val="both"/>
            </w:pPr>
            <w:r>
              <w:t xml:space="preserve">Absolventi jsou schopni navrhovat </w:t>
            </w:r>
            <w:r w:rsidR="00CA7C90">
              <w:t xml:space="preserve">a aplikovat </w:t>
            </w:r>
            <w:r>
              <w:t xml:space="preserve">postupy vedoucí k optimalizaci podmínek pro stanovení nejrůznějších typů analytů či </w:t>
            </w:r>
            <w:r w:rsidR="00CA7C90">
              <w:t>uplatňovat</w:t>
            </w:r>
            <w:r>
              <w:t xml:space="preserve"> vhodná řešení </w:t>
            </w:r>
            <w:r w:rsidR="00CA7C90">
              <w:t>při syntéze</w:t>
            </w:r>
            <w:r>
              <w:t xml:space="preserve"> </w:t>
            </w:r>
            <w:r w:rsidR="00495FAE">
              <w:t xml:space="preserve">biologicky aktivních </w:t>
            </w:r>
            <w:r>
              <w:t xml:space="preserve">organických </w:t>
            </w:r>
            <w:r w:rsidR="00495FAE">
              <w:t>sloučenin</w:t>
            </w:r>
            <w:r>
              <w:t xml:space="preserve">. </w:t>
            </w:r>
            <w:r w:rsidR="00495FAE">
              <w:t>Na základě získaných znalostí jsou schopni získané výsledky samostatně vyhodnotit a vhodně interpretovat.</w:t>
            </w:r>
            <w:r w:rsidR="006414C5">
              <w:t xml:space="preserve"> </w:t>
            </w:r>
            <w:r w:rsidR="006F3DF8">
              <w:t>V neposlední řadě</w:t>
            </w:r>
            <w:r w:rsidR="003F1AF7" w:rsidRPr="001E22FA">
              <w:t xml:space="preserve"> </w:t>
            </w:r>
            <w:r w:rsidR="009C0D55">
              <w:t>jsou připraveni</w:t>
            </w:r>
            <w:r w:rsidR="003F1AF7" w:rsidRPr="001E22FA">
              <w:t xml:space="preserve"> pro</w:t>
            </w:r>
            <w:r w:rsidR="00DB7830">
              <w:t xml:space="preserve"> odborné</w:t>
            </w:r>
            <w:r w:rsidR="003F1AF7" w:rsidRPr="001E22FA">
              <w:t xml:space="preserve"> řízení absolventů</w:t>
            </w:r>
            <w:r w:rsidR="00DB7830">
              <w:t xml:space="preserve"> středních škol</w:t>
            </w:r>
            <w:r w:rsidR="003F1AF7" w:rsidRPr="001E22FA">
              <w:t xml:space="preserve"> pracujících v laboratořích.</w:t>
            </w:r>
            <w:r w:rsidR="009C0D55">
              <w:t xml:space="preserve"> </w:t>
            </w:r>
          </w:p>
          <w:p w14:paraId="22E5A11F" w14:textId="77777777" w:rsidR="006414C5" w:rsidRDefault="006414C5" w:rsidP="001A2B38">
            <w:pPr>
              <w:spacing w:before="60" w:after="120" w:line="264" w:lineRule="auto"/>
              <w:jc w:val="both"/>
            </w:pPr>
          </w:p>
          <w:p w14:paraId="5E62F32F" w14:textId="77777777" w:rsidR="006414C5" w:rsidRDefault="006414C5" w:rsidP="001A2B38">
            <w:pPr>
              <w:spacing w:before="60" w:after="120" w:line="264" w:lineRule="auto"/>
              <w:jc w:val="both"/>
            </w:pPr>
          </w:p>
          <w:p w14:paraId="16751D88" w14:textId="1B6F1FC7" w:rsidR="001A2B38" w:rsidRPr="00FF3AFC" w:rsidRDefault="001A2B38" w:rsidP="001A2B38">
            <w:pPr>
              <w:spacing w:before="60" w:after="120" w:line="264" w:lineRule="auto"/>
              <w:jc w:val="both"/>
              <w:rPr>
                <w:sz w:val="2"/>
                <w:szCs w:val="2"/>
              </w:rPr>
            </w:pPr>
          </w:p>
        </w:tc>
      </w:tr>
    </w:tbl>
    <w:p w14:paraId="3FB4B7C3" w14:textId="77777777" w:rsidR="00B60F13" w:rsidRDefault="00B60F13" w:rsidP="005F401C">
      <w:pPr>
        <w:rPr>
          <w:b/>
        </w:rPr>
        <w:sectPr w:rsidR="00B60F13" w:rsidSect="00B60F13">
          <w:headerReference w:type="default" r:id="rId10"/>
          <w:footerReference w:type="even" r:id="rId11"/>
          <w:headerReference w:type="first" r:id="rId12"/>
          <w:type w:val="continuous"/>
          <w:pgSz w:w="11906" w:h="16838"/>
          <w:pgMar w:top="1418" w:right="1418" w:bottom="1418" w:left="1418" w:header="567" w:footer="709" w:gutter="0"/>
          <w:cols w:space="708"/>
          <w:titlePg/>
          <w:docGrid w:linePitch="360"/>
        </w:sectPr>
      </w:pPr>
    </w:p>
    <w:p w14:paraId="049974E0" w14:textId="77777777" w:rsidR="006414C5" w:rsidRDefault="006414C5" w:rsidP="005F401C">
      <w:pPr>
        <w:rPr>
          <w:b/>
        </w:rPr>
        <w:sectPr w:rsidR="006414C5" w:rsidSect="00B60F13">
          <w:type w:val="continuous"/>
          <w:pgSz w:w="11906" w:h="16838"/>
          <w:pgMar w:top="1418" w:right="1418" w:bottom="1418" w:left="1418" w:header="567" w:footer="709" w:gutter="0"/>
          <w:cols w:space="708"/>
          <w:titlePg/>
          <w:docGrid w:linePitch="360"/>
        </w:sectPr>
      </w:pPr>
    </w:p>
    <w:p w14:paraId="1E313A2B" w14:textId="4BE7544A" w:rsidR="00B60F13" w:rsidRDefault="00B60F13" w:rsidP="005F401C">
      <w:pPr>
        <w:rPr>
          <w:b/>
        </w:rPr>
        <w:sectPr w:rsidR="00B60F13" w:rsidSect="00B60F13">
          <w:type w:val="continuous"/>
          <w:pgSz w:w="11906" w:h="16838"/>
          <w:pgMar w:top="1418" w:right="1418" w:bottom="1418" w:left="1418" w:header="567" w:footer="709" w:gutter="0"/>
          <w:cols w:space="708"/>
          <w:titlePg/>
          <w:docGrid w:linePitch="360"/>
        </w:sect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174EC9" w14:paraId="5BCF75BE" w14:textId="77777777" w:rsidTr="005F401C">
        <w:trPr>
          <w:trHeight w:val="185"/>
        </w:trPr>
        <w:tc>
          <w:tcPr>
            <w:tcW w:w="9285" w:type="dxa"/>
            <w:shd w:val="clear" w:color="auto" w:fill="F7CAAC"/>
          </w:tcPr>
          <w:p w14:paraId="1B1A522E" w14:textId="373598BC" w:rsidR="00174EC9" w:rsidRPr="00ED322D" w:rsidRDefault="00174EC9" w:rsidP="005F401C">
            <w:r w:rsidRPr="00ED322D">
              <w:rPr>
                <w:b/>
              </w:rPr>
              <w:lastRenderedPageBreak/>
              <w:t>Pravidla a podmínky pro tvorbu studijních plánů</w:t>
            </w:r>
          </w:p>
        </w:tc>
      </w:tr>
      <w:tr w:rsidR="00174EC9" w14:paraId="26C00A07" w14:textId="77777777" w:rsidTr="005F401C">
        <w:trPr>
          <w:trHeight w:val="2651"/>
        </w:trPr>
        <w:tc>
          <w:tcPr>
            <w:tcW w:w="9285" w:type="dxa"/>
            <w:shd w:val="clear" w:color="auto" w:fill="FFFFFF"/>
          </w:tcPr>
          <w:p w14:paraId="361F011B" w14:textId="2E14DB8D" w:rsidR="00131F31" w:rsidRDefault="00C370B9" w:rsidP="00BB64CB">
            <w:pPr>
              <w:spacing w:before="120" w:after="120" w:line="264" w:lineRule="auto"/>
              <w:jc w:val="both"/>
            </w:pPr>
            <w:r>
              <w:t xml:space="preserve">Studijní program </w:t>
            </w:r>
            <w:r w:rsidR="005F449D">
              <w:t>Chemie potravin a bioaktivních látek</w:t>
            </w:r>
            <w:r>
              <w:t xml:space="preserve"> je studijní program bez specializací v prezenční a kombinované formě. Pro každou formu studia je určen samostatný studijní plán. Struktura studijního plánu je tvořena povinnými předměty a po</w:t>
            </w:r>
            <w:r w:rsidR="00131F31">
              <w:t>vinně volitelnými předměty profilujícího základu (</w:t>
            </w:r>
            <w:r w:rsidR="008C7275">
              <w:t>skupiny 1 - 4</w:t>
            </w:r>
            <w:r w:rsidR="00131F31">
              <w:t>) a povinně volitelnými předměty nepatřícími do profilujícího základu (</w:t>
            </w:r>
            <w:r w:rsidR="008C7275">
              <w:t>skupiny 5 a 6</w:t>
            </w:r>
            <w:r w:rsidR="00131F31">
              <w:t xml:space="preserve">). </w:t>
            </w:r>
            <w:r w:rsidR="00897E2A">
              <w:t>V prvním ročníku si studenti</w:t>
            </w:r>
            <w:r w:rsidR="00131F31">
              <w:t xml:space="preserve"> vybírají, na základě své profilace, všechny povinně volitelné předměty </w:t>
            </w:r>
            <w:r w:rsidR="00897E2A">
              <w:t xml:space="preserve">ze skupiny 1 nebo 2. Studenti, kteří si v 1. ročníku vyberou předměty obsažené ve skupině 1, si ve 2. ročníku musí zvolit všechny povinně volitelné předměty skupiny 3 (při volbě skupiny 2 v 1. ročníku si studenti zvolí </w:t>
            </w:r>
            <w:r w:rsidR="00E35243">
              <w:t>ve 2. ročníku</w:t>
            </w:r>
            <w:r w:rsidR="00897E2A">
              <w:t xml:space="preserve"> skupinu 4). Ze skupiny povinně volitelných předmětů 5 a 6 si studenti zvolí předměty do celkového minimálního počtu 120 kreditů za studium.</w:t>
            </w:r>
          </w:p>
          <w:p w14:paraId="1172F8D7" w14:textId="77777777" w:rsidR="00632916" w:rsidRPr="000662B1" w:rsidRDefault="00632916" w:rsidP="00632916">
            <w:pPr>
              <w:spacing w:before="120" w:after="120" w:line="264" w:lineRule="auto"/>
              <w:jc w:val="both"/>
            </w:pPr>
            <w:r w:rsidRPr="000662B1">
              <w:rPr>
                <w:color w:val="000000"/>
                <w:shd w:val="clear" w:color="auto" w:fill="FFFFFF"/>
              </w:rPr>
              <w:t>V rámci posílení odbornosti studentů zaměřené na zvládání problematiky v cizím jazyce byl do studijních plánů také zařazen předmět vyučovaný v anglickém jazyce (Supramolekulární chemie/Supramolecular Chemistry).</w:t>
            </w:r>
          </w:p>
          <w:p w14:paraId="40E4DB5B" w14:textId="5DB0CE45" w:rsidR="00174EC9" w:rsidRDefault="00C370B9" w:rsidP="00BB64CB">
            <w:pPr>
              <w:spacing w:before="60" w:after="120" w:line="264" w:lineRule="auto"/>
              <w:jc w:val="both"/>
            </w:pPr>
            <w:r>
              <w:t xml:space="preserve">Ve studijním programu je využíván </w:t>
            </w:r>
            <w:r w:rsidR="005F449D">
              <w:t>kreditový</w:t>
            </w:r>
            <w:r>
              <w:t xml:space="preserve"> systém ECTS představující studijní zátěž 25 až 30 hodin/1kredit. Jedna výuková hodina představuje 50 minut. V rámci magisterského studijního programu je standar</w:t>
            </w:r>
            <w:r w:rsidR="008F022F">
              <w:t>d</w:t>
            </w:r>
            <w:r>
              <w:t>ní délka studia 2 roky a student musí získat 120 kreditů.</w:t>
            </w:r>
          </w:p>
        </w:tc>
      </w:tr>
      <w:tr w:rsidR="00174EC9" w14:paraId="25205B32" w14:textId="77777777" w:rsidTr="005F401C">
        <w:trPr>
          <w:trHeight w:val="258"/>
        </w:trPr>
        <w:tc>
          <w:tcPr>
            <w:tcW w:w="9285" w:type="dxa"/>
            <w:shd w:val="clear" w:color="auto" w:fill="F7CAAC"/>
          </w:tcPr>
          <w:p w14:paraId="304D6B76" w14:textId="77777777" w:rsidR="00174EC9" w:rsidRDefault="00174EC9">
            <w:r>
              <w:rPr>
                <w:b/>
              </w:rPr>
              <w:t xml:space="preserve"> Podmínky k přijetí ke studiu</w:t>
            </w:r>
          </w:p>
        </w:tc>
      </w:tr>
      <w:tr w:rsidR="00174EC9" w14:paraId="20853E34" w14:textId="77777777" w:rsidTr="005F401C">
        <w:trPr>
          <w:trHeight w:val="1327"/>
        </w:trPr>
        <w:tc>
          <w:tcPr>
            <w:tcW w:w="9285" w:type="dxa"/>
            <w:shd w:val="clear" w:color="auto" w:fill="FFFFFF"/>
          </w:tcPr>
          <w:p w14:paraId="34FB1C9B" w14:textId="7FD1779D" w:rsidR="00174EC9" w:rsidRDefault="00DE7328" w:rsidP="007C6C3A">
            <w:pPr>
              <w:spacing w:before="120" w:after="120" w:line="264" w:lineRule="auto"/>
              <w:jc w:val="both"/>
              <w:rPr>
                <w:b/>
              </w:rPr>
            </w:pPr>
            <w:r>
              <w:t>Podmínky pro přijetí ke studiu jsou stanoveny Směrnicí děkana k přijímacímu řízení, která je každoročně vydávána na Fakultě technologické. V této směrnici jsou konkretizovány požadavky pro přijetí v daném akademickém roce a je zveřejňována na úřední desce FT (</w:t>
            </w:r>
            <w:hyperlink r:id="rId13" w:history="1">
              <w:r w:rsidRPr="001072B1">
                <w:rPr>
                  <w:rStyle w:val="Hypertextovodkaz"/>
                </w:rPr>
                <w:t>http://www.utb.cz/ft/o-fakulte/prijimaci-rizeni</w:t>
              </w:r>
            </w:hyperlink>
            <w:r>
              <w:t>). Základní podmínkou pro přijetí do magisterského studijního programu je absolvování bakalářského stupně studia daného nebo příbuzného studijního programu.</w:t>
            </w:r>
          </w:p>
        </w:tc>
      </w:tr>
      <w:tr w:rsidR="00174EC9" w14:paraId="2603378E" w14:textId="77777777" w:rsidTr="005F401C">
        <w:trPr>
          <w:trHeight w:val="268"/>
        </w:trPr>
        <w:tc>
          <w:tcPr>
            <w:tcW w:w="9285" w:type="dxa"/>
            <w:shd w:val="clear" w:color="auto" w:fill="F7CAAC"/>
          </w:tcPr>
          <w:p w14:paraId="32B006D7" w14:textId="77777777" w:rsidR="00174EC9" w:rsidRDefault="00174EC9">
            <w:pPr>
              <w:rPr>
                <w:b/>
              </w:rPr>
            </w:pPr>
            <w:r>
              <w:rPr>
                <w:b/>
              </w:rPr>
              <w:t>Návaznost na další typy studijních programů</w:t>
            </w:r>
          </w:p>
        </w:tc>
      </w:tr>
      <w:tr w:rsidR="00174EC9" w14:paraId="45571821" w14:textId="77777777" w:rsidTr="005F401C">
        <w:trPr>
          <w:trHeight w:val="2651"/>
        </w:trPr>
        <w:tc>
          <w:tcPr>
            <w:tcW w:w="9285" w:type="dxa"/>
            <w:shd w:val="clear" w:color="auto" w:fill="FFFFFF"/>
          </w:tcPr>
          <w:p w14:paraId="0EDC9738" w14:textId="5D43A3BB" w:rsidR="00333AC9" w:rsidRDefault="00333AC9" w:rsidP="00FF3AFC">
            <w:pPr>
              <w:spacing w:before="120" w:line="264" w:lineRule="auto"/>
              <w:jc w:val="both"/>
            </w:pPr>
            <w:r>
              <w:t xml:space="preserve">Studijní program Chemie potravin a bioaktivních látek představuje inovaci stejnojmenného navazujícího magisterského studijního oboru, který </w:t>
            </w:r>
            <w:r w:rsidR="003F4B19">
              <w:t>je</w:t>
            </w:r>
            <w:r>
              <w:t xml:space="preserve"> nabízen</w:t>
            </w:r>
            <w:r w:rsidR="00FF4C45">
              <w:t xml:space="preserve"> na Fakultě technologické UTB ve Zlíně</w:t>
            </w:r>
            <w:r>
              <w:t xml:space="preserve"> v rámci studijního programu Chemie a technologie potravin.</w:t>
            </w:r>
          </w:p>
          <w:p w14:paraId="6DEF35E7" w14:textId="5C10E2CC" w:rsidR="00FF4C45" w:rsidRDefault="00333AC9" w:rsidP="00FF3AFC">
            <w:pPr>
              <w:spacing w:before="120" w:line="264" w:lineRule="auto"/>
              <w:jc w:val="both"/>
            </w:pPr>
            <w:r>
              <w:t xml:space="preserve">Předložený studijní program navazuje na stávající bakalářský studijní program Chemie a technologie potravin a dále pak na jeho </w:t>
            </w:r>
            <w:r w:rsidR="00D22A0C">
              <w:t>náhradu</w:t>
            </w:r>
            <w:r>
              <w:t xml:space="preserve">, </w:t>
            </w:r>
            <w:r w:rsidR="00D22A0C">
              <w:t>kterou</w:t>
            </w:r>
            <w:r>
              <w:t xml:space="preserve"> </w:t>
            </w:r>
            <w:r w:rsidR="00FF4C45">
              <w:t xml:space="preserve">bude, v případě udělení akreditace, </w:t>
            </w:r>
            <w:r>
              <w:t xml:space="preserve">bakalářský studijní program Analýza a technologie potravin. </w:t>
            </w:r>
            <w:r w:rsidR="00FF4C45">
              <w:t>Obecně vzato může magisterský studijní program Chemie potravin a bioaktivních látek představovat vhodnou alternativu pro absolventy celé řady bakalářských či magisterských studijních programů z oblastí vzdělávání Chemie, Potravinářství či jejich kombinace.</w:t>
            </w:r>
          </w:p>
          <w:p w14:paraId="31355177" w14:textId="77777777" w:rsidR="00174EC9" w:rsidRDefault="00333AC9" w:rsidP="00FF3AFC">
            <w:pPr>
              <w:spacing w:before="120" w:line="264" w:lineRule="auto"/>
              <w:jc w:val="both"/>
            </w:pPr>
            <w:r>
              <w:t>Po ukončení studia v předloženém studijním programu mají studenti možnost pokračovat v doktorském studiu, např. ve studijních programech Chemie a technologie potravin nebo Chemie a technologie materiálů akreditovaných na Fakultě technologické UTB ve Zlíně.</w:t>
            </w:r>
          </w:p>
          <w:p w14:paraId="6583158C" w14:textId="77777777" w:rsidR="00BD4DDD" w:rsidRDefault="00BD4DDD" w:rsidP="00FF4C45"/>
          <w:p w14:paraId="70DE9B76" w14:textId="77777777" w:rsidR="00BD4DDD" w:rsidRDefault="00BD4DDD" w:rsidP="00FF4C45"/>
          <w:p w14:paraId="26FEE485" w14:textId="77777777" w:rsidR="00BD4DDD" w:rsidRDefault="00BD4DDD" w:rsidP="00FF4C45"/>
          <w:p w14:paraId="1B919677" w14:textId="77777777" w:rsidR="00BD4DDD" w:rsidRDefault="00BD4DDD" w:rsidP="00FF4C45"/>
          <w:p w14:paraId="3B460608" w14:textId="77777777" w:rsidR="00BD4DDD" w:rsidRDefault="00BD4DDD" w:rsidP="00FF4C45"/>
          <w:p w14:paraId="08624098" w14:textId="77777777" w:rsidR="00BD4DDD" w:rsidRDefault="00BD4DDD" w:rsidP="00FF4C45"/>
          <w:p w14:paraId="3C54B8F9" w14:textId="77777777" w:rsidR="00BD4DDD" w:rsidRDefault="00BD4DDD" w:rsidP="00FF4C45"/>
          <w:p w14:paraId="1948F350" w14:textId="77777777" w:rsidR="00BD4DDD" w:rsidRDefault="00BD4DDD" w:rsidP="00FF4C45"/>
          <w:p w14:paraId="1EAB0926" w14:textId="77777777" w:rsidR="00BD4DDD" w:rsidRDefault="00BD4DDD" w:rsidP="00FF4C45"/>
          <w:p w14:paraId="228ABC6A" w14:textId="77777777" w:rsidR="00BD4DDD" w:rsidRDefault="00BD4DDD" w:rsidP="00FF4C45"/>
          <w:p w14:paraId="3F6AFE88" w14:textId="77777777" w:rsidR="00BD4DDD" w:rsidRDefault="00BD4DDD" w:rsidP="00FF4C45"/>
          <w:p w14:paraId="06B380F3" w14:textId="77777777" w:rsidR="00BD4DDD" w:rsidRDefault="00BD4DDD" w:rsidP="00FF4C45"/>
          <w:p w14:paraId="2F66A014" w14:textId="77777777" w:rsidR="00BD4DDD" w:rsidRDefault="00BD4DDD" w:rsidP="00FF4C45"/>
          <w:p w14:paraId="7D07A688" w14:textId="77777777" w:rsidR="00BD4DDD" w:rsidRDefault="00BD4DDD" w:rsidP="00FF4C45"/>
          <w:p w14:paraId="69E11FAA" w14:textId="77777777" w:rsidR="00FF3AFC" w:rsidRDefault="00FF3AFC" w:rsidP="00FF4C45"/>
          <w:p w14:paraId="298CB6A7" w14:textId="77777777" w:rsidR="00BD4DDD" w:rsidRDefault="00BD4DDD" w:rsidP="00FF4C45"/>
          <w:p w14:paraId="1647F944" w14:textId="77777777" w:rsidR="00BD4DDD" w:rsidRDefault="00BD4DDD" w:rsidP="00FF4C45"/>
          <w:p w14:paraId="62325BF3" w14:textId="77777777" w:rsidR="00BD4DDD" w:rsidRDefault="00BD4DDD" w:rsidP="00FF4C45"/>
          <w:p w14:paraId="0F4FBFFC" w14:textId="77777777" w:rsidR="00BD4DDD" w:rsidRDefault="00BD4DDD" w:rsidP="00FF4C45"/>
          <w:p w14:paraId="64770712" w14:textId="6AC6F699" w:rsidR="00BD4DDD" w:rsidRDefault="00BD4DDD" w:rsidP="00FF4C45"/>
        </w:tc>
      </w:tr>
    </w:tbl>
    <w:p w14:paraId="43A2AA7F" w14:textId="77777777" w:rsidR="005D3733" w:rsidRDefault="005D3733">
      <w:pPr>
        <w:jc w:val="both"/>
        <w:sectPr w:rsidR="005D3733" w:rsidSect="00B60F13">
          <w:type w:val="continuous"/>
          <w:pgSz w:w="11906" w:h="16838"/>
          <w:pgMar w:top="1417" w:right="1417" w:bottom="1417" w:left="1417" w:header="567" w:footer="708" w:gutter="0"/>
          <w:cols w:space="708"/>
          <w:titlePg/>
          <w:docGrid w:linePitch="360"/>
        </w:sectPr>
      </w:pP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5"/>
        <w:gridCol w:w="1277"/>
        <w:gridCol w:w="709"/>
        <w:gridCol w:w="52"/>
        <w:gridCol w:w="515"/>
        <w:gridCol w:w="3969"/>
        <w:gridCol w:w="567"/>
        <w:gridCol w:w="709"/>
      </w:tblGrid>
      <w:tr w:rsidR="000E008B" w14:paraId="3DBED594" w14:textId="77777777" w:rsidTr="00D55B9A">
        <w:tc>
          <w:tcPr>
            <w:tcW w:w="9923" w:type="dxa"/>
            <w:gridSpan w:val="8"/>
            <w:tcBorders>
              <w:bottom w:val="double" w:sz="4" w:space="0" w:color="auto"/>
            </w:tcBorders>
            <w:shd w:val="clear" w:color="auto" w:fill="BDD6EE"/>
          </w:tcPr>
          <w:p w14:paraId="2D129A86" w14:textId="052DA86A" w:rsidR="000E008B" w:rsidRDefault="000E008B">
            <w:pPr>
              <w:jc w:val="both"/>
              <w:rPr>
                <w:b/>
                <w:sz w:val="28"/>
              </w:rPr>
            </w:pPr>
            <w:r>
              <w:lastRenderedPageBreak/>
              <w:br w:type="page"/>
            </w:r>
            <w:r>
              <w:br w:type="page"/>
            </w:r>
            <w:r>
              <w:br w:type="page"/>
            </w:r>
            <w:r>
              <w:rPr>
                <w:b/>
                <w:sz w:val="28"/>
              </w:rPr>
              <w:t>B-IIa – Studijní plány a návrh témat prací (bakalářské a magisterské studijní programy)</w:t>
            </w:r>
          </w:p>
        </w:tc>
      </w:tr>
      <w:tr w:rsidR="000E008B" w14:paraId="1268C899" w14:textId="77777777" w:rsidTr="00841C35">
        <w:tc>
          <w:tcPr>
            <w:tcW w:w="3402" w:type="dxa"/>
            <w:gridSpan w:val="2"/>
            <w:shd w:val="clear" w:color="auto" w:fill="F7CAAC"/>
          </w:tcPr>
          <w:p w14:paraId="5D1472DE" w14:textId="77777777" w:rsidR="000E008B" w:rsidRDefault="000E008B">
            <w:pPr>
              <w:rPr>
                <w:b/>
                <w:sz w:val="22"/>
              </w:rPr>
            </w:pPr>
            <w:r>
              <w:rPr>
                <w:b/>
                <w:sz w:val="22"/>
              </w:rPr>
              <w:t>Označení studijního plánu</w:t>
            </w:r>
          </w:p>
        </w:tc>
        <w:tc>
          <w:tcPr>
            <w:tcW w:w="6521" w:type="dxa"/>
            <w:gridSpan w:val="6"/>
          </w:tcPr>
          <w:p w14:paraId="7487A243" w14:textId="5B90025A" w:rsidR="000E008B" w:rsidRPr="00755B6A" w:rsidRDefault="000E008B">
            <w:pPr>
              <w:jc w:val="center"/>
              <w:rPr>
                <w:b/>
                <w:sz w:val="22"/>
              </w:rPr>
            </w:pPr>
            <w:r w:rsidRPr="00755B6A">
              <w:rPr>
                <w:b/>
              </w:rPr>
              <w:t>Chemie potravin a bioaktivních látek – prezenční forma</w:t>
            </w:r>
          </w:p>
        </w:tc>
      </w:tr>
      <w:tr w:rsidR="000E008B" w14:paraId="490D1389" w14:textId="77777777" w:rsidTr="00D55B9A">
        <w:tc>
          <w:tcPr>
            <w:tcW w:w="9923" w:type="dxa"/>
            <w:gridSpan w:val="8"/>
            <w:shd w:val="clear" w:color="auto" w:fill="F7CAAC"/>
          </w:tcPr>
          <w:p w14:paraId="58E44A8E" w14:textId="77777777" w:rsidR="000E008B" w:rsidRDefault="000E008B">
            <w:pPr>
              <w:jc w:val="center"/>
              <w:rPr>
                <w:b/>
                <w:sz w:val="22"/>
              </w:rPr>
            </w:pPr>
            <w:r>
              <w:rPr>
                <w:b/>
                <w:sz w:val="22"/>
              </w:rPr>
              <w:t>Povinné předměty</w:t>
            </w:r>
          </w:p>
        </w:tc>
      </w:tr>
      <w:tr w:rsidR="000E008B" w14:paraId="224E4C67" w14:textId="77777777" w:rsidTr="00841C35">
        <w:tc>
          <w:tcPr>
            <w:tcW w:w="2125" w:type="dxa"/>
            <w:shd w:val="clear" w:color="auto" w:fill="F7CAAC"/>
          </w:tcPr>
          <w:p w14:paraId="15B34278" w14:textId="77777777" w:rsidR="000E008B" w:rsidRPr="005D3733" w:rsidRDefault="000E008B">
            <w:pPr>
              <w:jc w:val="both"/>
              <w:rPr>
                <w:b/>
                <w:sz w:val="18"/>
                <w:szCs w:val="18"/>
              </w:rPr>
            </w:pPr>
            <w:r w:rsidRPr="005D3733">
              <w:rPr>
                <w:b/>
                <w:sz w:val="18"/>
                <w:szCs w:val="18"/>
              </w:rPr>
              <w:t>Název předmětu</w:t>
            </w:r>
          </w:p>
        </w:tc>
        <w:tc>
          <w:tcPr>
            <w:tcW w:w="1277" w:type="dxa"/>
            <w:shd w:val="clear" w:color="auto" w:fill="F7CAAC"/>
          </w:tcPr>
          <w:p w14:paraId="1909A4F3" w14:textId="77777777" w:rsidR="000E008B" w:rsidRPr="005D3733" w:rsidRDefault="000E008B">
            <w:pPr>
              <w:jc w:val="both"/>
              <w:rPr>
                <w:b/>
                <w:sz w:val="18"/>
                <w:szCs w:val="18"/>
              </w:rPr>
            </w:pPr>
            <w:r w:rsidRPr="005D3733">
              <w:rPr>
                <w:b/>
                <w:sz w:val="18"/>
                <w:szCs w:val="18"/>
              </w:rPr>
              <w:t>rozsah</w:t>
            </w:r>
          </w:p>
        </w:tc>
        <w:tc>
          <w:tcPr>
            <w:tcW w:w="709" w:type="dxa"/>
            <w:shd w:val="clear" w:color="auto" w:fill="F7CAAC"/>
          </w:tcPr>
          <w:p w14:paraId="2209D053" w14:textId="77777777" w:rsidR="000E008B" w:rsidRPr="005D3733" w:rsidRDefault="000E008B" w:rsidP="006F3DF8">
            <w:pPr>
              <w:jc w:val="both"/>
              <w:rPr>
                <w:b/>
                <w:sz w:val="18"/>
                <w:szCs w:val="18"/>
              </w:rPr>
            </w:pPr>
            <w:r w:rsidRPr="005D3733">
              <w:rPr>
                <w:b/>
                <w:sz w:val="18"/>
                <w:szCs w:val="18"/>
              </w:rPr>
              <w:t>způsob ověř.</w:t>
            </w:r>
          </w:p>
        </w:tc>
        <w:tc>
          <w:tcPr>
            <w:tcW w:w="567" w:type="dxa"/>
            <w:gridSpan w:val="2"/>
            <w:shd w:val="clear" w:color="auto" w:fill="F7CAAC"/>
          </w:tcPr>
          <w:p w14:paraId="6D89D605" w14:textId="5042146F" w:rsidR="000E008B" w:rsidRPr="005D3733" w:rsidRDefault="000E008B" w:rsidP="00BD5398">
            <w:pPr>
              <w:jc w:val="both"/>
              <w:rPr>
                <w:b/>
                <w:sz w:val="18"/>
                <w:szCs w:val="18"/>
              </w:rPr>
            </w:pPr>
            <w:r>
              <w:rPr>
                <w:b/>
                <w:sz w:val="18"/>
                <w:szCs w:val="18"/>
              </w:rPr>
              <w:t>p</w:t>
            </w:r>
            <w:r w:rsidRPr="005D3733">
              <w:rPr>
                <w:b/>
                <w:sz w:val="18"/>
                <w:szCs w:val="18"/>
              </w:rPr>
              <w:t>očet kred.</w:t>
            </w:r>
          </w:p>
        </w:tc>
        <w:tc>
          <w:tcPr>
            <w:tcW w:w="3969" w:type="dxa"/>
            <w:shd w:val="clear" w:color="auto" w:fill="F7CAAC"/>
          </w:tcPr>
          <w:p w14:paraId="5BE45DCC" w14:textId="77777777" w:rsidR="000E008B" w:rsidRPr="005D3733" w:rsidRDefault="000E008B">
            <w:pPr>
              <w:jc w:val="both"/>
              <w:rPr>
                <w:b/>
                <w:sz w:val="18"/>
                <w:szCs w:val="18"/>
              </w:rPr>
            </w:pPr>
            <w:r w:rsidRPr="005D3733">
              <w:rPr>
                <w:b/>
                <w:sz w:val="18"/>
                <w:szCs w:val="18"/>
              </w:rPr>
              <w:t>vyučující</w:t>
            </w:r>
          </w:p>
        </w:tc>
        <w:tc>
          <w:tcPr>
            <w:tcW w:w="567" w:type="dxa"/>
            <w:shd w:val="clear" w:color="auto" w:fill="F7CAAC"/>
          </w:tcPr>
          <w:p w14:paraId="416F8EBC" w14:textId="77777777" w:rsidR="000E008B" w:rsidRDefault="000E008B">
            <w:pPr>
              <w:jc w:val="both"/>
              <w:rPr>
                <w:b/>
                <w:sz w:val="18"/>
                <w:szCs w:val="18"/>
              </w:rPr>
            </w:pPr>
            <w:r w:rsidRPr="005D3733">
              <w:rPr>
                <w:b/>
                <w:sz w:val="18"/>
                <w:szCs w:val="18"/>
              </w:rPr>
              <w:t>dop. roč./</w:t>
            </w:r>
          </w:p>
          <w:p w14:paraId="62EF4F2C" w14:textId="6FC39444" w:rsidR="000E008B" w:rsidRPr="005D3733" w:rsidRDefault="000E008B">
            <w:pPr>
              <w:jc w:val="both"/>
              <w:rPr>
                <w:b/>
                <w:color w:val="FF0000"/>
                <w:sz w:val="18"/>
                <w:szCs w:val="18"/>
              </w:rPr>
            </w:pPr>
            <w:r w:rsidRPr="005D3733">
              <w:rPr>
                <w:b/>
                <w:sz w:val="18"/>
                <w:szCs w:val="18"/>
              </w:rPr>
              <w:t>sem.</w:t>
            </w:r>
          </w:p>
        </w:tc>
        <w:tc>
          <w:tcPr>
            <w:tcW w:w="709" w:type="dxa"/>
            <w:shd w:val="clear" w:color="auto" w:fill="F7CAAC"/>
          </w:tcPr>
          <w:p w14:paraId="11BD32B0" w14:textId="77777777" w:rsidR="000E008B" w:rsidRPr="005D3733" w:rsidRDefault="000E008B">
            <w:pPr>
              <w:jc w:val="both"/>
              <w:rPr>
                <w:b/>
                <w:sz w:val="18"/>
                <w:szCs w:val="18"/>
              </w:rPr>
            </w:pPr>
            <w:r w:rsidRPr="005D3733">
              <w:rPr>
                <w:b/>
                <w:sz w:val="18"/>
                <w:szCs w:val="18"/>
              </w:rPr>
              <w:t>profil. základ</w:t>
            </w:r>
          </w:p>
        </w:tc>
      </w:tr>
      <w:tr w:rsidR="000E008B" w14:paraId="338F0084" w14:textId="77777777" w:rsidTr="00841C35">
        <w:tc>
          <w:tcPr>
            <w:tcW w:w="2125" w:type="dxa"/>
          </w:tcPr>
          <w:p w14:paraId="30D5C351" w14:textId="12BEF6B0" w:rsidR="000E008B" w:rsidRDefault="00874219" w:rsidP="009F3FC3">
            <w:hyperlink w:anchor="Chem_potr_II" w:history="1">
              <w:r w:rsidR="000E008B" w:rsidRPr="00841C35">
                <w:rPr>
                  <w:rStyle w:val="Hypertextovodkaz"/>
                </w:rPr>
                <w:t>Chemie potravin II</w:t>
              </w:r>
            </w:hyperlink>
          </w:p>
        </w:tc>
        <w:tc>
          <w:tcPr>
            <w:tcW w:w="1277" w:type="dxa"/>
          </w:tcPr>
          <w:p w14:paraId="13B2C13C" w14:textId="1F28F259" w:rsidR="000E008B" w:rsidRPr="00BD5398" w:rsidRDefault="000E008B" w:rsidP="009F3FC3">
            <w:r>
              <w:t>28p+14s</w:t>
            </w:r>
            <w:r>
              <w:rPr>
                <w:lang w:val="en-GB"/>
              </w:rPr>
              <w:t>+</w:t>
            </w:r>
            <w:r>
              <w:t>0l</w:t>
            </w:r>
          </w:p>
        </w:tc>
        <w:tc>
          <w:tcPr>
            <w:tcW w:w="709" w:type="dxa"/>
          </w:tcPr>
          <w:p w14:paraId="4BABE739" w14:textId="77777777" w:rsidR="000E008B" w:rsidRDefault="000E008B" w:rsidP="009F3FC3">
            <w:r>
              <w:t>z, zk</w:t>
            </w:r>
          </w:p>
        </w:tc>
        <w:tc>
          <w:tcPr>
            <w:tcW w:w="567" w:type="dxa"/>
            <w:gridSpan w:val="2"/>
          </w:tcPr>
          <w:p w14:paraId="1CD25A0A" w14:textId="77777777" w:rsidR="000E008B" w:rsidRDefault="000E008B" w:rsidP="00E47471">
            <w:pPr>
              <w:jc w:val="center"/>
            </w:pPr>
            <w:r>
              <w:t>4</w:t>
            </w:r>
          </w:p>
        </w:tc>
        <w:tc>
          <w:tcPr>
            <w:tcW w:w="3969" w:type="dxa"/>
          </w:tcPr>
          <w:p w14:paraId="4CD4ED6D" w14:textId="0156AD2D" w:rsidR="000E008B" w:rsidRPr="006923E1" w:rsidRDefault="00874219" w:rsidP="009F3FC3">
            <w:pPr>
              <w:jc w:val="both"/>
              <w:rPr>
                <w:b/>
              </w:rPr>
            </w:pPr>
            <w:hyperlink w:anchor="Mlček" w:history="1">
              <w:r w:rsidR="000E008B" w:rsidRPr="00443B87">
                <w:rPr>
                  <w:rStyle w:val="Hypertextovodkaz"/>
                  <w:b/>
                </w:rPr>
                <w:t xml:space="preserve">doc. </w:t>
              </w:r>
              <w:r w:rsidR="009F3FC3" w:rsidRPr="00443B87">
                <w:rPr>
                  <w:rStyle w:val="Hypertextovodkaz"/>
                  <w:b/>
                </w:rPr>
                <w:t xml:space="preserve">Ing. Jiří </w:t>
              </w:r>
              <w:r w:rsidR="000E008B" w:rsidRPr="00443B87">
                <w:rPr>
                  <w:rStyle w:val="Hypertextovodkaz"/>
                  <w:b/>
                </w:rPr>
                <w:t>Mlček, Ph.D.</w:t>
              </w:r>
            </w:hyperlink>
            <w:r w:rsidR="009F3FC3" w:rsidRPr="00443B87">
              <w:rPr>
                <w:b/>
              </w:rPr>
              <w:t xml:space="preserve"> </w:t>
            </w:r>
            <w:r w:rsidR="009F3FC3" w:rsidRPr="00972B54">
              <w:t>(50</w:t>
            </w:r>
            <w:r w:rsidR="000E008B" w:rsidRPr="00972B54">
              <w:t>% p)</w:t>
            </w:r>
          </w:p>
          <w:p w14:paraId="1FA5467E" w14:textId="5745FCFE" w:rsidR="000E008B" w:rsidRPr="00185554" w:rsidRDefault="00874219" w:rsidP="009F3FC3">
            <w:pPr>
              <w:jc w:val="both"/>
            </w:pPr>
            <w:hyperlink w:anchor="Škrovánková" w:history="1">
              <w:r w:rsidR="000E008B" w:rsidRPr="00443B87">
                <w:rPr>
                  <w:rStyle w:val="Hypertextovodkaz"/>
                </w:rPr>
                <w:t xml:space="preserve">Ing. </w:t>
              </w:r>
              <w:r w:rsidR="009F3FC3" w:rsidRPr="00443B87">
                <w:rPr>
                  <w:rStyle w:val="Hypertextovodkaz"/>
                </w:rPr>
                <w:t xml:space="preserve">Soňa </w:t>
              </w:r>
              <w:r w:rsidR="006E3BC7" w:rsidRPr="00443B87">
                <w:rPr>
                  <w:rStyle w:val="Hypertextovodkaz"/>
                </w:rPr>
                <w:t>Škrovánková, Ph.D.</w:t>
              </w:r>
            </w:hyperlink>
            <w:r w:rsidR="006E3BC7" w:rsidRPr="00443B87">
              <w:t xml:space="preserve"> (50</w:t>
            </w:r>
            <w:r w:rsidR="000E008B" w:rsidRPr="00443B87">
              <w:t>% p)</w:t>
            </w:r>
          </w:p>
        </w:tc>
        <w:tc>
          <w:tcPr>
            <w:tcW w:w="567" w:type="dxa"/>
          </w:tcPr>
          <w:p w14:paraId="228E05B9" w14:textId="77777777" w:rsidR="000E008B" w:rsidRDefault="000E008B" w:rsidP="009F3FC3">
            <w:r>
              <w:t>1/ZS</w:t>
            </w:r>
          </w:p>
        </w:tc>
        <w:tc>
          <w:tcPr>
            <w:tcW w:w="709" w:type="dxa"/>
          </w:tcPr>
          <w:p w14:paraId="3D7E5BA8" w14:textId="77777777" w:rsidR="000E008B" w:rsidRPr="009F3FC3" w:rsidRDefault="000E008B" w:rsidP="00E47471">
            <w:pPr>
              <w:jc w:val="center"/>
              <w:rPr>
                <w:b/>
              </w:rPr>
            </w:pPr>
            <w:r w:rsidRPr="009F3FC3">
              <w:rPr>
                <w:b/>
              </w:rPr>
              <w:t>ZT</w:t>
            </w:r>
          </w:p>
        </w:tc>
      </w:tr>
      <w:tr w:rsidR="000E008B" w14:paraId="2E7A72E2" w14:textId="77777777" w:rsidTr="00841C35">
        <w:tc>
          <w:tcPr>
            <w:tcW w:w="2125" w:type="dxa"/>
          </w:tcPr>
          <w:p w14:paraId="1013A28B" w14:textId="3DEF5665" w:rsidR="000E008B" w:rsidRDefault="00874219" w:rsidP="009F3FC3">
            <w:hyperlink w:anchor="Anal_a_hodn_potr" w:history="1">
              <w:r w:rsidR="000E008B" w:rsidRPr="00841C35">
                <w:rPr>
                  <w:rStyle w:val="Hypertextovodkaz"/>
                </w:rPr>
                <w:t>Analýza a hodnocení potravin</w:t>
              </w:r>
            </w:hyperlink>
          </w:p>
        </w:tc>
        <w:tc>
          <w:tcPr>
            <w:tcW w:w="1277" w:type="dxa"/>
          </w:tcPr>
          <w:p w14:paraId="5C4F7920" w14:textId="5CEDA61A" w:rsidR="000E008B" w:rsidRDefault="000E008B" w:rsidP="009F3FC3">
            <w:r>
              <w:t>28p+28s+42l</w:t>
            </w:r>
          </w:p>
        </w:tc>
        <w:tc>
          <w:tcPr>
            <w:tcW w:w="709" w:type="dxa"/>
          </w:tcPr>
          <w:p w14:paraId="6FE6972A" w14:textId="77777777" w:rsidR="000E008B" w:rsidRDefault="000E008B" w:rsidP="009F3FC3">
            <w:r>
              <w:t>z, zk</w:t>
            </w:r>
          </w:p>
        </w:tc>
        <w:tc>
          <w:tcPr>
            <w:tcW w:w="567" w:type="dxa"/>
            <w:gridSpan w:val="2"/>
          </w:tcPr>
          <w:p w14:paraId="7C421E97" w14:textId="77777777" w:rsidR="000E008B" w:rsidRDefault="000E008B" w:rsidP="00E47471">
            <w:pPr>
              <w:jc w:val="center"/>
            </w:pPr>
            <w:r>
              <w:t>5</w:t>
            </w:r>
          </w:p>
        </w:tc>
        <w:tc>
          <w:tcPr>
            <w:tcW w:w="3969" w:type="dxa"/>
          </w:tcPr>
          <w:p w14:paraId="0F9C7C45" w14:textId="7810A7DC" w:rsidR="000E008B" w:rsidRPr="006923E1" w:rsidRDefault="00874219" w:rsidP="009F3FC3">
            <w:pPr>
              <w:jc w:val="both"/>
              <w:rPr>
                <w:b/>
              </w:rPr>
            </w:pPr>
            <w:hyperlink w:anchor="Fišera" w:history="1">
              <w:r w:rsidR="00443B87" w:rsidRPr="00443B87">
                <w:rPr>
                  <w:rStyle w:val="Hypertextovodkaz"/>
                  <w:b/>
                </w:rPr>
                <w:t>doc. Ing. Miroslav Fišera, CSc.</w:t>
              </w:r>
            </w:hyperlink>
            <w:r w:rsidR="00443B87" w:rsidRPr="00443B87">
              <w:rPr>
                <w:b/>
              </w:rPr>
              <w:t xml:space="preserve"> </w:t>
            </w:r>
            <w:r w:rsidR="006E3BC7" w:rsidRPr="00972B54">
              <w:t>(100</w:t>
            </w:r>
            <w:r w:rsidR="000E008B" w:rsidRPr="00972B54">
              <w:t>% p)</w:t>
            </w:r>
          </w:p>
          <w:p w14:paraId="2F08FA45" w14:textId="782B6517" w:rsidR="000E008B" w:rsidRPr="00CA43BB" w:rsidRDefault="000E008B" w:rsidP="009F3FC3">
            <w:pPr>
              <w:jc w:val="both"/>
            </w:pPr>
          </w:p>
        </w:tc>
        <w:tc>
          <w:tcPr>
            <w:tcW w:w="567" w:type="dxa"/>
          </w:tcPr>
          <w:p w14:paraId="0675E397" w14:textId="77777777" w:rsidR="000E008B" w:rsidRDefault="000E008B" w:rsidP="009F3FC3">
            <w:r>
              <w:t>1/ZS</w:t>
            </w:r>
          </w:p>
        </w:tc>
        <w:tc>
          <w:tcPr>
            <w:tcW w:w="709" w:type="dxa"/>
          </w:tcPr>
          <w:p w14:paraId="73A8D183" w14:textId="77777777" w:rsidR="000E008B" w:rsidRPr="009F3FC3" w:rsidRDefault="000E008B" w:rsidP="00E47471">
            <w:pPr>
              <w:jc w:val="center"/>
              <w:rPr>
                <w:b/>
              </w:rPr>
            </w:pPr>
            <w:r w:rsidRPr="009F3FC3">
              <w:rPr>
                <w:b/>
              </w:rPr>
              <w:t>PZ</w:t>
            </w:r>
          </w:p>
        </w:tc>
      </w:tr>
      <w:tr w:rsidR="000E008B" w14:paraId="0897FDCA" w14:textId="77777777" w:rsidTr="00841C35">
        <w:tc>
          <w:tcPr>
            <w:tcW w:w="2125" w:type="dxa"/>
          </w:tcPr>
          <w:p w14:paraId="2A9613B5" w14:textId="6FB34906" w:rsidR="000E008B" w:rsidRDefault="00874219" w:rsidP="009F3FC3">
            <w:hyperlink w:anchor="Teor_a_met_str_anal" w:history="1">
              <w:r w:rsidR="000E008B" w:rsidRPr="00841C35">
                <w:rPr>
                  <w:rStyle w:val="Hypertextovodkaz"/>
                </w:rPr>
                <w:t>Teorie a metody strukturní analýzy</w:t>
              </w:r>
            </w:hyperlink>
          </w:p>
        </w:tc>
        <w:tc>
          <w:tcPr>
            <w:tcW w:w="1277" w:type="dxa"/>
          </w:tcPr>
          <w:p w14:paraId="5A7EC4CB" w14:textId="4737ED7A" w:rsidR="000E008B" w:rsidRDefault="000E008B" w:rsidP="009F3FC3">
            <w:r>
              <w:t>28p+14s+14l</w:t>
            </w:r>
          </w:p>
        </w:tc>
        <w:tc>
          <w:tcPr>
            <w:tcW w:w="709" w:type="dxa"/>
          </w:tcPr>
          <w:p w14:paraId="4C5088DF" w14:textId="77777777" w:rsidR="000E008B" w:rsidRDefault="000E008B" w:rsidP="009F3FC3">
            <w:r>
              <w:t>z, zk</w:t>
            </w:r>
          </w:p>
        </w:tc>
        <w:tc>
          <w:tcPr>
            <w:tcW w:w="567" w:type="dxa"/>
            <w:gridSpan w:val="2"/>
          </w:tcPr>
          <w:p w14:paraId="489FA6C8" w14:textId="77777777" w:rsidR="000E008B" w:rsidRDefault="000E008B" w:rsidP="00E47471">
            <w:pPr>
              <w:jc w:val="center"/>
            </w:pPr>
            <w:r>
              <w:t>4</w:t>
            </w:r>
          </w:p>
        </w:tc>
        <w:tc>
          <w:tcPr>
            <w:tcW w:w="3969" w:type="dxa"/>
          </w:tcPr>
          <w:p w14:paraId="2FCE2358" w14:textId="71457CBE" w:rsidR="000E008B" w:rsidRPr="005069EA" w:rsidRDefault="00874219"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6E3BC7" w:rsidRPr="00972B54">
              <w:t>(100</w:t>
            </w:r>
            <w:r w:rsidR="000E008B" w:rsidRPr="00972B54">
              <w:t>% p)</w:t>
            </w:r>
          </w:p>
        </w:tc>
        <w:tc>
          <w:tcPr>
            <w:tcW w:w="567" w:type="dxa"/>
          </w:tcPr>
          <w:p w14:paraId="122EB4E6" w14:textId="77777777" w:rsidR="000E008B" w:rsidRDefault="000E008B" w:rsidP="009F3FC3">
            <w:r>
              <w:t>1/ZS</w:t>
            </w:r>
          </w:p>
        </w:tc>
        <w:tc>
          <w:tcPr>
            <w:tcW w:w="709" w:type="dxa"/>
          </w:tcPr>
          <w:p w14:paraId="24DE8B70" w14:textId="77777777" w:rsidR="000E008B" w:rsidRPr="009F3FC3" w:rsidRDefault="000E008B" w:rsidP="006923E1">
            <w:pPr>
              <w:jc w:val="center"/>
              <w:rPr>
                <w:b/>
              </w:rPr>
            </w:pPr>
            <w:r w:rsidRPr="009F3FC3">
              <w:rPr>
                <w:b/>
              </w:rPr>
              <w:t>PZ</w:t>
            </w:r>
          </w:p>
        </w:tc>
      </w:tr>
      <w:tr w:rsidR="000E008B" w14:paraId="4DD894C3" w14:textId="77777777" w:rsidTr="00841C35">
        <w:tc>
          <w:tcPr>
            <w:tcW w:w="2125" w:type="dxa"/>
          </w:tcPr>
          <w:p w14:paraId="49EFE767" w14:textId="417749CC" w:rsidR="000E008B" w:rsidRDefault="00874219" w:rsidP="009F3FC3">
            <w:hyperlink w:anchor="Sep_metody" w:history="1">
              <w:r w:rsidR="000E008B" w:rsidRPr="00841C35">
                <w:rPr>
                  <w:rStyle w:val="Hypertextovodkaz"/>
                </w:rPr>
                <w:t>Separační metody</w:t>
              </w:r>
            </w:hyperlink>
          </w:p>
        </w:tc>
        <w:tc>
          <w:tcPr>
            <w:tcW w:w="1277" w:type="dxa"/>
          </w:tcPr>
          <w:p w14:paraId="138D3D07" w14:textId="7FC36D0F" w:rsidR="000E008B" w:rsidRDefault="000E008B" w:rsidP="009F3FC3">
            <w:r>
              <w:t>28p+0s</w:t>
            </w:r>
            <w:r>
              <w:rPr>
                <w:lang w:val="en-GB"/>
              </w:rPr>
              <w:t>+</w:t>
            </w:r>
            <w:r>
              <w:t>0l</w:t>
            </w:r>
          </w:p>
        </w:tc>
        <w:tc>
          <w:tcPr>
            <w:tcW w:w="709" w:type="dxa"/>
          </w:tcPr>
          <w:p w14:paraId="2C6AEA85" w14:textId="77777777" w:rsidR="000E008B" w:rsidRDefault="000E008B" w:rsidP="009F3FC3">
            <w:r>
              <w:t>z, zk</w:t>
            </w:r>
          </w:p>
        </w:tc>
        <w:tc>
          <w:tcPr>
            <w:tcW w:w="567" w:type="dxa"/>
            <w:gridSpan w:val="2"/>
          </w:tcPr>
          <w:p w14:paraId="1CB3B3E7" w14:textId="77777777" w:rsidR="000E008B" w:rsidRDefault="000E008B" w:rsidP="00E47471">
            <w:pPr>
              <w:jc w:val="center"/>
            </w:pPr>
            <w:r>
              <w:t>3</w:t>
            </w:r>
          </w:p>
        </w:tc>
        <w:tc>
          <w:tcPr>
            <w:tcW w:w="3969" w:type="dxa"/>
          </w:tcPr>
          <w:p w14:paraId="3509789D" w14:textId="4F751038" w:rsidR="000E008B" w:rsidRPr="0082571B" w:rsidRDefault="00874219" w:rsidP="009F3FC3">
            <w:pPr>
              <w:jc w:val="both"/>
              <w:rPr>
                <w:b/>
              </w:rPr>
            </w:pPr>
            <w:hyperlink w:anchor="Ingr" w:history="1">
              <w:r w:rsidR="000E008B" w:rsidRPr="00443B87">
                <w:rPr>
                  <w:rStyle w:val="Hypertextovodkaz"/>
                  <w:b/>
                </w:rPr>
                <w:t xml:space="preserve">RNDr. </w:t>
              </w:r>
              <w:r w:rsidR="009F3FC3" w:rsidRPr="00443B87">
                <w:rPr>
                  <w:rStyle w:val="Hypertextovodkaz"/>
                  <w:b/>
                </w:rPr>
                <w:t xml:space="preserve">Marek </w:t>
              </w:r>
              <w:r w:rsidR="000E008B" w:rsidRPr="00443B87">
                <w:rPr>
                  <w:rStyle w:val="Hypertextovodkaz"/>
                  <w:b/>
                </w:rPr>
                <w:t>Ingr, Ph.D.</w:t>
              </w:r>
            </w:hyperlink>
            <w:r w:rsidR="006E3BC7" w:rsidRPr="00443B87">
              <w:rPr>
                <w:b/>
              </w:rPr>
              <w:t xml:space="preserve"> </w:t>
            </w:r>
            <w:r w:rsidR="006E3BC7" w:rsidRPr="00972B54">
              <w:t>(100</w:t>
            </w:r>
            <w:r w:rsidR="000E008B" w:rsidRPr="00972B54">
              <w:t>% p)</w:t>
            </w:r>
          </w:p>
        </w:tc>
        <w:tc>
          <w:tcPr>
            <w:tcW w:w="567" w:type="dxa"/>
          </w:tcPr>
          <w:p w14:paraId="4764F4C1" w14:textId="77777777" w:rsidR="000E008B" w:rsidRDefault="000E008B" w:rsidP="009F3FC3">
            <w:r>
              <w:t>1/ZS</w:t>
            </w:r>
          </w:p>
        </w:tc>
        <w:tc>
          <w:tcPr>
            <w:tcW w:w="709" w:type="dxa"/>
          </w:tcPr>
          <w:p w14:paraId="070E622A" w14:textId="77777777" w:rsidR="000E008B" w:rsidRPr="009F3FC3" w:rsidRDefault="000E008B" w:rsidP="00E47471">
            <w:pPr>
              <w:jc w:val="center"/>
              <w:rPr>
                <w:b/>
              </w:rPr>
            </w:pPr>
            <w:r w:rsidRPr="009F3FC3">
              <w:rPr>
                <w:b/>
              </w:rPr>
              <w:t>PZ</w:t>
            </w:r>
          </w:p>
        </w:tc>
      </w:tr>
      <w:tr w:rsidR="000E008B" w14:paraId="58261325" w14:textId="77777777" w:rsidTr="00841C35">
        <w:tc>
          <w:tcPr>
            <w:tcW w:w="2125" w:type="dxa"/>
          </w:tcPr>
          <w:p w14:paraId="08CFDCD4" w14:textId="68781105" w:rsidR="000E008B" w:rsidRDefault="00874219" w:rsidP="009F3FC3">
            <w:hyperlink w:anchor="Lab_sep_metod" w:history="1">
              <w:r w:rsidR="000E008B" w:rsidRPr="00841C35">
                <w:rPr>
                  <w:rStyle w:val="Hypertextovodkaz"/>
                </w:rPr>
                <w:t>Laboratoř separačních metod</w:t>
              </w:r>
            </w:hyperlink>
          </w:p>
        </w:tc>
        <w:tc>
          <w:tcPr>
            <w:tcW w:w="1277" w:type="dxa"/>
          </w:tcPr>
          <w:p w14:paraId="29575848" w14:textId="380D076B" w:rsidR="000E008B" w:rsidRDefault="000E008B" w:rsidP="009F3FC3">
            <w:r>
              <w:t>0p</w:t>
            </w:r>
            <w:r>
              <w:rPr>
                <w:lang w:val="en-GB"/>
              </w:rPr>
              <w:t>+</w:t>
            </w:r>
            <w:r>
              <w:t>0s</w:t>
            </w:r>
            <w:r>
              <w:rPr>
                <w:lang w:val="en-GB"/>
              </w:rPr>
              <w:t>+</w:t>
            </w:r>
            <w:r>
              <w:t>42l</w:t>
            </w:r>
          </w:p>
        </w:tc>
        <w:tc>
          <w:tcPr>
            <w:tcW w:w="709" w:type="dxa"/>
          </w:tcPr>
          <w:p w14:paraId="16E27C87" w14:textId="77777777" w:rsidR="000E008B" w:rsidRDefault="000E008B" w:rsidP="009F3FC3">
            <w:r>
              <w:t>z</w:t>
            </w:r>
          </w:p>
        </w:tc>
        <w:tc>
          <w:tcPr>
            <w:tcW w:w="567" w:type="dxa"/>
            <w:gridSpan w:val="2"/>
          </w:tcPr>
          <w:p w14:paraId="09D00DA1" w14:textId="77777777" w:rsidR="000E008B" w:rsidRDefault="000E008B" w:rsidP="00E47471">
            <w:pPr>
              <w:jc w:val="center"/>
            </w:pPr>
            <w:r>
              <w:t>2</w:t>
            </w:r>
          </w:p>
        </w:tc>
        <w:tc>
          <w:tcPr>
            <w:tcW w:w="3969" w:type="dxa"/>
          </w:tcPr>
          <w:p w14:paraId="0DA79103" w14:textId="11A712D4" w:rsidR="000E008B" w:rsidRDefault="00874219" w:rsidP="009F3FC3">
            <w:pPr>
              <w:jc w:val="both"/>
            </w:pPr>
            <w:hyperlink w:anchor="Ingr" w:history="1">
              <w:r w:rsidR="000E008B" w:rsidRPr="00443B87">
                <w:rPr>
                  <w:rStyle w:val="Hypertextovodkaz"/>
                  <w:b/>
                </w:rPr>
                <w:t xml:space="preserve">RNDr. </w:t>
              </w:r>
              <w:r w:rsidR="009F3FC3" w:rsidRPr="00443B87">
                <w:rPr>
                  <w:rStyle w:val="Hypertextovodkaz"/>
                  <w:b/>
                </w:rPr>
                <w:t xml:space="preserve">Marek </w:t>
              </w:r>
              <w:r w:rsidR="000E008B" w:rsidRPr="00443B87">
                <w:rPr>
                  <w:rStyle w:val="Hypertextovodkaz"/>
                  <w:b/>
                </w:rPr>
                <w:t>Ingr, Ph.D.</w:t>
              </w:r>
            </w:hyperlink>
            <w:r w:rsidR="006E3BC7" w:rsidRPr="00443B87">
              <w:rPr>
                <w:b/>
              </w:rPr>
              <w:t xml:space="preserve"> </w:t>
            </w:r>
            <w:r w:rsidR="006E3BC7" w:rsidRPr="00972B54">
              <w:t>(80</w:t>
            </w:r>
            <w:r w:rsidR="000E008B" w:rsidRPr="00972B54">
              <w:t>% l)</w:t>
            </w:r>
          </w:p>
          <w:p w14:paraId="7072EA6B" w14:textId="33D22728" w:rsidR="000E008B" w:rsidRPr="0082571B" w:rsidRDefault="000E008B" w:rsidP="009F3FC3">
            <w:pPr>
              <w:jc w:val="both"/>
            </w:pPr>
          </w:p>
        </w:tc>
        <w:tc>
          <w:tcPr>
            <w:tcW w:w="567" w:type="dxa"/>
          </w:tcPr>
          <w:p w14:paraId="0397EBE8" w14:textId="77777777" w:rsidR="000E008B" w:rsidRDefault="000E008B" w:rsidP="009F3FC3">
            <w:r>
              <w:t>1/ZS</w:t>
            </w:r>
          </w:p>
        </w:tc>
        <w:tc>
          <w:tcPr>
            <w:tcW w:w="709" w:type="dxa"/>
          </w:tcPr>
          <w:p w14:paraId="7641DF72" w14:textId="77777777" w:rsidR="000E008B" w:rsidRPr="009F3FC3" w:rsidRDefault="000E008B" w:rsidP="00E47471">
            <w:pPr>
              <w:jc w:val="center"/>
              <w:rPr>
                <w:b/>
              </w:rPr>
            </w:pPr>
            <w:r w:rsidRPr="009F3FC3">
              <w:rPr>
                <w:b/>
              </w:rPr>
              <w:t>PZ</w:t>
            </w:r>
          </w:p>
        </w:tc>
      </w:tr>
      <w:tr w:rsidR="000E008B" w14:paraId="57556265" w14:textId="77777777" w:rsidTr="00841C35">
        <w:tc>
          <w:tcPr>
            <w:tcW w:w="2125" w:type="dxa"/>
          </w:tcPr>
          <w:p w14:paraId="47B960A9" w14:textId="0D38A7F9" w:rsidR="00BC2C19" w:rsidRDefault="00874219" w:rsidP="00BC2C19">
            <w:hyperlink w:anchor="Obor_sem_I" w:history="1">
              <w:r w:rsidR="000E008B" w:rsidRPr="00841C35">
                <w:rPr>
                  <w:rStyle w:val="Hypertextovodkaz"/>
                </w:rPr>
                <w:t>Oborový seminář I</w:t>
              </w:r>
            </w:hyperlink>
          </w:p>
        </w:tc>
        <w:tc>
          <w:tcPr>
            <w:tcW w:w="1277" w:type="dxa"/>
          </w:tcPr>
          <w:p w14:paraId="2DBE14A7" w14:textId="78EFB79F" w:rsidR="000E008B" w:rsidRDefault="000E008B" w:rsidP="009F3FC3">
            <w:r>
              <w:t>0p</w:t>
            </w:r>
            <w:r>
              <w:rPr>
                <w:lang w:val="en-GB"/>
              </w:rPr>
              <w:t>+</w:t>
            </w:r>
            <w:r>
              <w:t>28s</w:t>
            </w:r>
            <w:r>
              <w:rPr>
                <w:lang w:val="en-GB"/>
              </w:rPr>
              <w:t>+</w:t>
            </w:r>
            <w:r>
              <w:t>0l</w:t>
            </w:r>
          </w:p>
        </w:tc>
        <w:tc>
          <w:tcPr>
            <w:tcW w:w="709" w:type="dxa"/>
          </w:tcPr>
          <w:p w14:paraId="702B1BAA" w14:textId="77777777" w:rsidR="000E008B" w:rsidRDefault="000E008B" w:rsidP="009F3FC3">
            <w:r>
              <w:t>z</w:t>
            </w:r>
          </w:p>
        </w:tc>
        <w:tc>
          <w:tcPr>
            <w:tcW w:w="567" w:type="dxa"/>
            <w:gridSpan w:val="2"/>
          </w:tcPr>
          <w:p w14:paraId="40D13029" w14:textId="77777777" w:rsidR="000E008B" w:rsidRDefault="000E008B" w:rsidP="00E47471">
            <w:pPr>
              <w:jc w:val="center"/>
            </w:pPr>
            <w:r>
              <w:t>2</w:t>
            </w:r>
          </w:p>
        </w:tc>
        <w:tc>
          <w:tcPr>
            <w:tcW w:w="3969" w:type="dxa"/>
          </w:tcPr>
          <w:p w14:paraId="343161D9" w14:textId="119E148E" w:rsidR="000E008B" w:rsidRPr="0082571B" w:rsidRDefault="00874219"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6E3BC7" w:rsidRPr="00972B54">
              <w:t>(100</w:t>
            </w:r>
            <w:r w:rsidR="000E008B" w:rsidRPr="00972B54">
              <w:t>% s)</w:t>
            </w:r>
          </w:p>
        </w:tc>
        <w:tc>
          <w:tcPr>
            <w:tcW w:w="567" w:type="dxa"/>
          </w:tcPr>
          <w:p w14:paraId="65838A36" w14:textId="77777777" w:rsidR="000E008B" w:rsidRDefault="000E008B" w:rsidP="009F3FC3">
            <w:r>
              <w:t>1/ZS</w:t>
            </w:r>
          </w:p>
        </w:tc>
        <w:tc>
          <w:tcPr>
            <w:tcW w:w="709" w:type="dxa"/>
          </w:tcPr>
          <w:p w14:paraId="025A254B" w14:textId="363ABDC3" w:rsidR="000E008B" w:rsidRPr="009F3FC3" w:rsidRDefault="000E008B" w:rsidP="00E47471">
            <w:pPr>
              <w:jc w:val="center"/>
              <w:rPr>
                <w:b/>
              </w:rPr>
            </w:pPr>
            <w:r w:rsidRPr="009F3FC3">
              <w:rPr>
                <w:b/>
              </w:rPr>
              <w:t>PZ</w:t>
            </w:r>
          </w:p>
        </w:tc>
      </w:tr>
      <w:tr w:rsidR="000E008B" w14:paraId="315B1F20" w14:textId="77777777" w:rsidTr="00841C35">
        <w:tc>
          <w:tcPr>
            <w:tcW w:w="2125" w:type="dxa"/>
          </w:tcPr>
          <w:p w14:paraId="01ACA6B9" w14:textId="0D4D9C4D" w:rsidR="000E008B" w:rsidRDefault="00874219" w:rsidP="009F3FC3">
            <w:hyperlink w:anchor="Chem_příd_lát_a_dopl_potr" w:history="1">
              <w:r w:rsidR="000E008B" w:rsidRPr="00841C35">
                <w:rPr>
                  <w:rStyle w:val="Hypertextovodkaz"/>
                </w:rPr>
                <w:t>Chemie přídatných látek a doplňků potravin</w:t>
              </w:r>
            </w:hyperlink>
          </w:p>
        </w:tc>
        <w:tc>
          <w:tcPr>
            <w:tcW w:w="1277" w:type="dxa"/>
          </w:tcPr>
          <w:p w14:paraId="5784AC25" w14:textId="25FF0C56" w:rsidR="000E008B" w:rsidRDefault="000E008B" w:rsidP="009F3FC3">
            <w:r>
              <w:t>28p+14s+42l</w:t>
            </w:r>
          </w:p>
        </w:tc>
        <w:tc>
          <w:tcPr>
            <w:tcW w:w="709" w:type="dxa"/>
          </w:tcPr>
          <w:p w14:paraId="17CCF657" w14:textId="77777777" w:rsidR="000E008B" w:rsidRDefault="000E008B" w:rsidP="009F3FC3">
            <w:r>
              <w:t>z, zk</w:t>
            </w:r>
          </w:p>
        </w:tc>
        <w:tc>
          <w:tcPr>
            <w:tcW w:w="567" w:type="dxa"/>
            <w:gridSpan w:val="2"/>
          </w:tcPr>
          <w:p w14:paraId="2D132B7E" w14:textId="77777777" w:rsidR="000E008B" w:rsidRDefault="000E008B" w:rsidP="00DB7830">
            <w:pPr>
              <w:jc w:val="center"/>
            </w:pPr>
            <w:r>
              <w:t>5</w:t>
            </w:r>
          </w:p>
        </w:tc>
        <w:tc>
          <w:tcPr>
            <w:tcW w:w="3969" w:type="dxa"/>
          </w:tcPr>
          <w:p w14:paraId="537849FA" w14:textId="1718E51E" w:rsidR="000E008B" w:rsidRPr="006923E1" w:rsidRDefault="00874219" w:rsidP="009F3FC3">
            <w:pPr>
              <w:jc w:val="both"/>
              <w:rPr>
                <w:b/>
              </w:rPr>
            </w:pPr>
            <w:hyperlink w:anchor="Fišera" w:history="1">
              <w:r w:rsidR="00443B87" w:rsidRPr="00443B87">
                <w:rPr>
                  <w:rStyle w:val="Hypertextovodkaz"/>
                  <w:b/>
                </w:rPr>
                <w:t>doc. Ing. Miroslav Fišera, CSc.</w:t>
              </w:r>
            </w:hyperlink>
            <w:r w:rsidR="00443B87" w:rsidRPr="00443B87">
              <w:rPr>
                <w:b/>
              </w:rPr>
              <w:t xml:space="preserve"> </w:t>
            </w:r>
            <w:r w:rsidR="006E3BC7" w:rsidRPr="00972B54">
              <w:t>(100</w:t>
            </w:r>
            <w:r w:rsidR="000E008B" w:rsidRPr="00972B54">
              <w:t>% p)</w:t>
            </w:r>
          </w:p>
          <w:p w14:paraId="454CC76B" w14:textId="2034F07E" w:rsidR="000E008B" w:rsidRPr="00CD1207" w:rsidRDefault="000E008B" w:rsidP="009F3FC3">
            <w:pPr>
              <w:jc w:val="both"/>
            </w:pPr>
          </w:p>
        </w:tc>
        <w:tc>
          <w:tcPr>
            <w:tcW w:w="567" w:type="dxa"/>
          </w:tcPr>
          <w:p w14:paraId="2D8B1BA7" w14:textId="77777777" w:rsidR="000E008B" w:rsidRDefault="000E008B" w:rsidP="009F3FC3">
            <w:r>
              <w:t>1/LS</w:t>
            </w:r>
          </w:p>
        </w:tc>
        <w:tc>
          <w:tcPr>
            <w:tcW w:w="709" w:type="dxa"/>
          </w:tcPr>
          <w:p w14:paraId="4CB0AFF5" w14:textId="77777777" w:rsidR="000E008B" w:rsidRPr="009F3FC3" w:rsidRDefault="000E008B" w:rsidP="00DB7830">
            <w:pPr>
              <w:jc w:val="center"/>
              <w:rPr>
                <w:b/>
              </w:rPr>
            </w:pPr>
            <w:r w:rsidRPr="009F3FC3">
              <w:rPr>
                <w:b/>
              </w:rPr>
              <w:t>PZ</w:t>
            </w:r>
          </w:p>
        </w:tc>
      </w:tr>
      <w:tr w:rsidR="000E008B" w14:paraId="16EE88F0" w14:textId="77777777" w:rsidTr="00841C35">
        <w:tc>
          <w:tcPr>
            <w:tcW w:w="2125" w:type="dxa"/>
          </w:tcPr>
          <w:p w14:paraId="0FC5CF4B" w14:textId="18F72157" w:rsidR="000E008B" w:rsidRDefault="00874219" w:rsidP="009F3FC3">
            <w:hyperlink w:anchor="Molek_biologie" w:history="1">
              <w:r w:rsidR="000E008B" w:rsidRPr="00841C35">
                <w:rPr>
                  <w:rStyle w:val="Hypertextovodkaz"/>
                </w:rPr>
                <w:t>Molekulární biologie</w:t>
              </w:r>
            </w:hyperlink>
          </w:p>
        </w:tc>
        <w:tc>
          <w:tcPr>
            <w:tcW w:w="1277" w:type="dxa"/>
          </w:tcPr>
          <w:p w14:paraId="32AE1A5B" w14:textId="0BDFA2D3" w:rsidR="000E008B" w:rsidRDefault="000E008B" w:rsidP="009F3FC3">
            <w:r>
              <w:t>28p+0s</w:t>
            </w:r>
            <w:r>
              <w:rPr>
                <w:lang w:val="en-GB"/>
              </w:rPr>
              <w:t>+</w:t>
            </w:r>
            <w:r>
              <w:t>28l</w:t>
            </w:r>
          </w:p>
        </w:tc>
        <w:tc>
          <w:tcPr>
            <w:tcW w:w="709" w:type="dxa"/>
          </w:tcPr>
          <w:p w14:paraId="5C35F20B" w14:textId="77777777" w:rsidR="000E008B" w:rsidRDefault="000E008B" w:rsidP="009F3FC3">
            <w:r>
              <w:t>z, zk</w:t>
            </w:r>
          </w:p>
        </w:tc>
        <w:tc>
          <w:tcPr>
            <w:tcW w:w="567" w:type="dxa"/>
            <w:gridSpan w:val="2"/>
          </w:tcPr>
          <w:p w14:paraId="1C9379CC" w14:textId="77777777" w:rsidR="000E008B" w:rsidRDefault="000E008B" w:rsidP="00DB7830">
            <w:pPr>
              <w:jc w:val="center"/>
            </w:pPr>
            <w:r>
              <w:t>4</w:t>
            </w:r>
          </w:p>
        </w:tc>
        <w:tc>
          <w:tcPr>
            <w:tcW w:w="3969" w:type="dxa"/>
          </w:tcPr>
          <w:p w14:paraId="60B44CDE" w14:textId="44498573" w:rsidR="000E008B" w:rsidRPr="00E74A6D" w:rsidRDefault="00874219" w:rsidP="009F3FC3">
            <w:pPr>
              <w:jc w:val="both"/>
            </w:pPr>
            <w:hyperlink w:anchor="Buňková" w:history="1">
              <w:r w:rsidR="000E008B" w:rsidRPr="00E74A6D">
                <w:rPr>
                  <w:rStyle w:val="Hypertextovodkaz"/>
                </w:rPr>
                <w:t xml:space="preserve">doc. </w:t>
              </w:r>
              <w:r w:rsidR="009F3FC3" w:rsidRPr="00E74A6D">
                <w:rPr>
                  <w:rStyle w:val="Hypertextovodkaz"/>
                </w:rPr>
                <w:t xml:space="preserve">RNDr. Leona </w:t>
              </w:r>
              <w:r w:rsidR="000E008B" w:rsidRPr="00E74A6D">
                <w:rPr>
                  <w:rStyle w:val="Hypertextovodkaz"/>
                </w:rPr>
                <w:t>Buňková, Ph.D.</w:t>
              </w:r>
            </w:hyperlink>
            <w:r w:rsidR="009F3FC3" w:rsidRPr="00E74A6D">
              <w:t xml:space="preserve"> (70</w:t>
            </w:r>
            <w:r w:rsidR="000E008B" w:rsidRPr="00E74A6D">
              <w:t>% p)</w:t>
            </w:r>
          </w:p>
          <w:p w14:paraId="119E37F9" w14:textId="159441EE" w:rsidR="000E008B" w:rsidRPr="0082571B" w:rsidRDefault="00874219" w:rsidP="00D55B9A">
            <w:pPr>
              <w:jc w:val="both"/>
              <w:rPr>
                <w:b/>
              </w:rPr>
            </w:pPr>
            <w:hyperlink w:anchor="Janalíková" w:history="1">
              <w:r w:rsidR="000E008B" w:rsidRPr="00443B87">
                <w:rPr>
                  <w:rStyle w:val="Hypertextovodkaz"/>
                </w:rPr>
                <w:t xml:space="preserve">Mgr. </w:t>
              </w:r>
              <w:r w:rsidR="00D55B9A" w:rsidRPr="00443B87">
                <w:rPr>
                  <w:rStyle w:val="Hypertextovodkaz"/>
                </w:rPr>
                <w:t xml:space="preserve">Magda Janalíková, </w:t>
              </w:r>
              <w:r w:rsidR="005628AF" w:rsidRPr="00443B87">
                <w:rPr>
                  <w:rStyle w:val="Hypertextovodkaz"/>
                </w:rPr>
                <w:t>Ph.D.</w:t>
              </w:r>
            </w:hyperlink>
            <w:r w:rsidR="005628AF" w:rsidRPr="00443B87">
              <w:t xml:space="preserve"> </w:t>
            </w:r>
            <w:r w:rsidR="00D55B9A" w:rsidRPr="00443B87">
              <w:t>(30</w:t>
            </w:r>
            <w:r w:rsidR="00393A90" w:rsidRPr="00443B87">
              <w:t xml:space="preserve">% </w:t>
            </w:r>
            <w:r w:rsidR="000E008B" w:rsidRPr="00443B87">
              <w:t>p</w:t>
            </w:r>
            <w:r w:rsidR="009F3FC3" w:rsidRPr="00443B87">
              <w:t>)</w:t>
            </w:r>
          </w:p>
        </w:tc>
        <w:tc>
          <w:tcPr>
            <w:tcW w:w="567" w:type="dxa"/>
          </w:tcPr>
          <w:p w14:paraId="7DD60214" w14:textId="77777777" w:rsidR="000E008B" w:rsidRDefault="000E008B" w:rsidP="009F3FC3">
            <w:r>
              <w:t>1/LS</w:t>
            </w:r>
          </w:p>
        </w:tc>
        <w:tc>
          <w:tcPr>
            <w:tcW w:w="709" w:type="dxa"/>
          </w:tcPr>
          <w:p w14:paraId="161AA311" w14:textId="77777777" w:rsidR="000E008B" w:rsidRPr="009F3FC3" w:rsidRDefault="000E008B" w:rsidP="00DB7830">
            <w:pPr>
              <w:jc w:val="center"/>
              <w:rPr>
                <w:b/>
              </w:rPr>
            </w:pPr>
          </w:p>
        </w:tc>
      </w:tr>
      <w:tr w:rsidR="000E008B" w14:paraId="1C4725E8" w14:textId="77777777" w:rsidTr="00841C35">
        <w:tc>
          <w:tcPr>
            <w:tcW w:w="2125" w:type="dxa"/>
          </w:tcPr>
          <w:p w14:paraId="580816C8" w14:textId="4EB94818" w:rsidR="000E008B" w:rsidRDefault="00874219" w:rsidP="009F3FC3">
            <w:hyperlink w:anchor="Sem_projekt_I" w:history="1">
              <w:r w:rsidR="000E008B" w:rsidRPr="00841C35">
                <w:rPr>
                  <w:rStyle w:val="Hypertextovodkaz"/>
                </w:rPr>
                <w:t>Semestrální projekt I</w:t>
              </w:r>
            </w:hyperlink>
          </w:p>
        </w:tc>
        <w:tc>
          <w:tcPr>
            <w:tcW w:w="1277" w:type="dxa"/>
          </w:tcPr>
          <w:p w14:paraId="495EEE51" w14:textId="066DF544" w:rsidR="000E008B" w:rsidRDefault="000E008B" w:rsidP="00E76BDA">
            <w:r>
              <w:t>0p+0s+70</w:t>
            </w:r>
            <w:r w:rsidR="00E76BDA">
              <w:t>l</w:t>
            </w:r>
          </w:p>
        </w:tc>
        <w:tc>
          <w:tcPr>
            <w:tcW w:w="709" w:type="dxa"/>
          </w:tcPr>
          <w:p w14:paraId="59E97656" w14:textId="6A51F09C" w:rsidR="000E008B" w:rsidRDefault="000E008B" w:rsidP="009F3FC3">
            <w:r>
              <w:t>kl</w:t>
            </w:r>
            <w:r w:rsidR="009F3FC3">
              <w:t>z</w:t>
            </w:r>
          </w:p>
        </w:tc>
        <w:tc>
          <w:tcPr>
            <w:tcW w:w="567" w:type="dxa"/>
            <w:gridSpan w:val="2"/>
          </w:tcPr>
          <w:p w14:paraId="6C6DA412" w14:textId="77777777" w:rsidR="000E008B" w:rsidRDefault="000E008B" w:rsidP="00DB7830">
            <w:pPr>
              <w:jc w:val="center"/>
            </w:pPr>
            <w:r>
              <w:t>4</w:t>
            </w:r>
          </w:p>
        </w:tc>
        <w:tc>
          <w:tcPr>
            <w:tcW w:w="3969" w:type="dxa"/>
          </w:tcPr>
          <w:p w14:paraId="453C36C8" w14:textId="2D9FD2FE" w:rsidR="000E008B" w:rsidRPr="00E74A6D" w:rsidRDefault="00874219" w:rsidP="00E76BDA">
            <w:pPr>
              <w:jc w:val="both"/>
            </w:pPr>
            <w:hyperlink w:anchor="Prucková" w:history="1">
              <w:r w:rsidR="000E008B" w:rsidRPr="00E74A6D">
                <w:rPr>
                  <w:rStyle w:val="Hypertextovodkaz"/>
                </w:rPr>
                <w:t xml:space="preserve">Ing. </w:t>
              </w:r>
              <w:r w:rsidR="00D55B9A" w:rsidRPr="00E74A6D">
                <w:rPr>
                  <w:rStyle w:val="Hypertextovodkaz"/>
                </w:rPr>
                <w:t xml:space="preserve">Zdeňka </w:t>
              </w:r>
              <w:r w:rsidR="000E008B" w:rsidRPr="00E74A6D">
                <w:rPr>
                  <w:rStyle w:val="Hypertextovodkaz"/>
                </w:rPr>
                <w:t>Prucková, Ph.D.</w:t>
              </w:r>
            </w:hyperlink>
            <w:r w:rsidR="00D55B9A" w:rsidRPr="00E74A6D">
              <w:t xml:space="preserve"> (100</w:t>
            </w:r>
            <w:r w:rsidR="000E008B" w:rsidRPr="00E74A6D">
              <w:t xml:space="preserve">% </w:t>
            </w:r>
            <w:r w:rsidR="00E76BDA">
              <w:t>l</w:t>
            </w:r>
            <w:r w:rsidR="000E008B" w:rsidRPr="00E74A6D">
              <w:t>)</w:t>
            </w:r>
          </w:p>
        </w:tc>
        <w:tc>
          <w:tcPr>
            <w:tcW w:w="567" w:type="dxa"/>
          </w:tcPr>
          <w:p w14:paraId="320E7465" w14:textId="77777777" w:rsidR="000E008B" w:rsidRDefault="000E008B" w:rsidP="009F3FC3">
            <w:r>
              <w:t>1/LS</w:t>
            </w:r>
          </w:p>
        </w:tc>
        <w:tc>
          <w:tcPr>
            <w:tcW w:w="709" w:type="dxa"/>
          </w:tcPr>
          <w:p w14:paraId="6F940315" w14:textId="77777777" w:rsidR="000E008B" w:rsidRPr="009F3FC3" w:rsidRDefault="000E008B" w:rsidP="00DB7830">
            <w:pPr>
              <w:jc w:val="center"/>
              <w:rPr>
                <w:b/>
              </w:rPr>
            </w:pPr>
          </w:p>
        </w:tc>
      </w:tr>
      <w:tr w:rsidR="000E008B" w14:paraId="31DB4D48" w14:textId="77777777" w:rsidTr="00841C35">
        <w:tc>
          <w:tcPr>
            <w:tcW w:w="2125" w:type="dxa"/>
          </w:tcPr>
          <w:p w14:paraId="7085F0B2" w14:textId="4901BB85" w:rsidR="000E008B" w:rsidRDefault="00874219" w:rsidP="009F3FC3">
            <w:hyperlink w:anchor="Supramol_chem" w:history="1">
              <w:r w:rsidR="000E008B" w:rsidRPr="00841C35">
                <w:rPr>
                  <w:rStyle w:val="Hypertextovodkaz"/>
                  <w:lang w:val="en-US"/>
                </w:rPr>
                <w:t>Supramolekulární chemie/Supramolecular Chemistry</w:t>
              </w:r>
            </w:hyperlink>
          </w:p>
        </w:tc>
        <w:tc>
          <w:tcPr>
            <w:tcW w:w="1277" w:type="dxa"/>
          </w:tcPr>
          <w:p w14:paraId="5D6FDE70" w14:textId="27CE7EA4" w:rsidR="000E008B" w:rsidRDefault="000E008B" w:rsidP="009F3FC3">
            <w:r>
              <w:t>14p+14s+14l</w:t>
            </w:r>
          </w:p>
        </w:tc>
        <w:tc>
          <w:tcPr>
            <w:tcW w:w="709" w:type="dxa"/>
          </w:tcPr>
          <w:p w14:paraId="27B55F9B" w14:textId="648885EF" w:rsidR="000E008B" w:rsidRDefault="000E008B" w:rsidP="009F3FC3">
            <w:r>
              <w:t>kl</w:t>
            </w:r>
            <w:r w:rsidR="009F3FC3">
              <w:t>z</w:t>
            </w:r>
          </w:p>
        </w:tc>
        <w:tc>
          <w:tcPr>
            <w:tcW w:w="567" w:type="dxa"/>
            <w:gridSpan w:val="2"/>
          </w:tcPr>
          <w:p w14:paraId="74218CE1" w14:textId="77777777" w:rsidR="000E008B" w:rsidRDefault="000E008B" w:rsidP="00DB7830">
            <w:pPr>
              <w:jc w:val="center"/>
            </w:pPr>
            <w:r>
              <w:t>3</w:t>
            </w:r>
          </w:p>
        </w:tc>
        <w:tc>
          <w:tcPr>
            <w:tcW w:w="3969" w:type="dxa"/>
          </w:tcPr>
          <w:p w14:paraId="46269032" w14:textId="23EEEE1E" w:rsidR="000E008B" w:rsidRDefault="00874219"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9F3FC3" w:rsidRPr="00972B54">
              <w:t>(100% p)</w:t>
            </w:r>
          </w:p>
          <w:p w14:paraId="50769CC3" w14:textId="0E4BF649" w:rsidR="000E008B" w:rsidRPr="0082571B" w:rsidRDefault="000E008B" w:rsidP="009F3FC3">
            <w:pPr>
              <w:jc w:val="both"/>
              <w:rPr>
                <w:b/>
              </w:rPr>
            </w:pPr>
          </w:p>
        </w:tc>
        <w:tc>
          <w:tcPr>
            <w:tcW w:w="567" w:type="dxa"/>
          </w:tcPr>
          <w:p w14:paraId="7168D36E" w14:textId="77777777" w:rsidR="000E008B" w:rsidRDefault="000E008B" w:rsidP="009F3FC3">
            <w:r>
              <w:t>1/LS</w:t>
            </w:r>
          </w:p>
        </w:tc>
        <w:tc>
          <w:tcPr>
            <w:tcW w:w="709" w:type="dxa"/>
          </w:tcPr>
          <w:p w14:paraId="5D84270F" w14:textId="77777777" w:rsidR="000E008B" w:rsidRPr="009F3FC3" w:rsidRDefault="000E008B" w:rsidP="00DB7830">
            <w:pPr>
              <w:jc w:val="center"/>
              <w:rPr>
                <w:b/>
              </w:rPr>
            </w:pPr>
            <w:r w:rsidRPr="009F3FC3">
              <w:rPr>
                <w:b/>
              </w:rPr>
              <w:t>PZ</w:t>
            </w:r>
          </w:p>
        </w:tc>
      </w:tr>
      <w:tr w:rsidR="000E008B" w14:paraId="69D4DEB3" w14:textId="77777777" w:rsidTr="00841C35">
        <w:tc>
          <w:tcPr>
            <w:tcW w:w="2125" w:type="dxa"/>
          </w:tcPr>
          <w:p w14:paraId="45308D09" w14:textId="78D9E5E4" w:rsidR="000E008B" w:rsidRDefault="00874219" w:rsidP="009F3FC3">
            <w:hyperlink w:anchor="Obor_sem_II" w:history="1">
              <w:r w:rsidR="000E008B" w:rsidRPr="00841C35">
                <w:rPr>
                  <w:rStyle w:val="Hypertextovodkaz"/>
                </w:rPr>
                <w:t>Oborový seminář II</w:t>
              </w:r>
            </w:hyperlink>
          </w:p>
        </w:tc>
        <w:tc>
          <w:tcPr>
            <w:tcW w:w="1277" w:type="dxa"/>
          </w:tcPr>
          <w:p w14:paraId="729F6FDA" w14:textId="04430461" w:rsidR="000E008B" w:rsidRDefault="000E008B" w:rsidP="009F3FC3">
            <w:r>
              <w:t>0p+28s+0l</w:t>
            </w:r>
          </w:p>
        </w:tc>
        <w:tc>
          <w:tcPr>
            <w:tcW w:w="709" w:type="dxa"/>
          </w:tcPr>
          <w:p w14:paraId="6992F960" w14:textId="77777777" w:rsidR="000E008B" w:rsidRDefault="000E008B" w:rsidP="009F3FC3">
            <w:r>
              <w:t>z</w:t>
            </w:r>
          </w:p>
        </w:tc>
        <w:tc>
          <w:tcPr>
            <w:tcW w:w="567" w:type="dxa"/>
            <w:gridSpan w:val="2"/>
          </w:tcPr>
          <w:p w14:paraId="4675C964" w14:textId="77777777" w:rsidR="000E008B" w:rsidRDefault="000E008B" w:rsidP="00DB7830">
            <w:pPr>
              <w:jc w:val="center"/>
            </w:pPr>
            <w:r>
              <w:t>2</w:t>
            </w:r>
          </w:p>
        </w:tc>
        <w:tc>
          <w:tcPr>
            <w:tcW w:w="3969" w:type="dxa"/>
          </w:tcPr>
          <w:p w14:paraId="2FBBE249" w14:textId="4F8D8136" w:rsidR="000E008B" w:rsidRPr="0082571B" w:rsidRDefault="00874219"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6E3BC7" w:rsidRPr="00972B54">
              <w:t>(100</w:t>
            </w:r>
            <w:r w:rsidR="000E008B" w:rsidRPr="00972B54">
              <w:t>% s)</w:t>
            </w:r>
          </w:p>
        </w:tc>
        <w:tc>
          <w:tcPr>
            <w:tcW w:w="567" w:type="dxa"/>
          </w:tcPr>
          <w:p w14:paraId="55E4E602" w14:textId="77777777" w:rsidR="000E008B" w:rsidRDefault="000E008B" w:rsidP="009F3FC3">
            <w:r>
              <w:t>1/LS</w:t>
            </w:r>
          </w:p>
        </w:tc>
        <w:tc>
          <w:tcPr>
            <w:tcW w:w="709" w:type="dxa"/>
          </w:tcPr>
          <w:p w14:paraId="4958AC40" w14:textId="478348B1" w:rsidR="000E008B" w:rsidRPr="009F3FC3" w:rsidRDefault="000E008B" w:rsidP="00DB7830">
            <w:pPr>
              <w:jc w:val="center"/>
              <w:rPr>
                <w:b/>
              </w:rPr>
            </w:pPr>
            <w:r w:rsidRPr="009F3FC3">
              <w:rPr>
                <w:b/>
              </w:rPr>
              <w:t>PZ</w:t>
            </w:r>
          </w:p>
        </w:tc>
      </w:tr>
      <w:tr w:rsidR="000E008B" w14:paraId="033F65A2" w14:textId="77777777" w:rsidTr="00841C35">
        <w:tc>
          <w:tcPr>
            <w:tcW w:w="2125" w:type="dxa"/>
          </w:tcPr>
          <w:p w14:paraId="267075DC" w14:textId="707F4E76" w:rsidR="000E008B" w:rsidRDefault="00874219" w:rsidP="009F3FC3">
            <w:hyperlink w:anchor="Anal_bioakt_lát_v_potr" w:history="1">
              <w:r w:rsidR="000E008B" w:rsidRPr="00841C35">
                <w:rPr>
                  <w:rStyle w:val="Hypertextovodkaz"/>
                </w:rPr>
                <w:t>Analýza bioaktivních látek v potravinách</w:t>
              </w:r>
            </w:hyperlink>
          </w:p>
        </w:tc>
        <w:tc>
          <w:tcPr>
            <w:tcW w:w="1277" w:type="dxa"/>
          </w:tcPr>
          <w:p w14:paraId="436643ED" w14:textId="74B436B2" w:rsidR="000E008B" w:rsidRDefault="000E008B" w:rsidP="009F3FC3">
            <w:r>
              <w:t>28p+0s+28l</w:t>
            </w:r>
          </w:p>
        </w:tc>
        <w:tc>
          <w:tcPr>
            <w:tcW w:w="709" w:type="dxa"/>
          </w:tcPr>
          <w:p w14:paraId="4548AE1E" w14:textId="77777777" w:rsidR="000E008B" w:rsidRDefault="000E008B" w:rsidP="009F3FC3">
            <w:r>
              <w:t>z, zk</w:t>
            </w:r>
          </w:p>
        </w:tc>
        <w:tc>
          <w:tcPr>
            <w:tcW w:w="567" w:type="dxa"/>
            <w:gridSpan w:val="2"/>
          </w:tcPr>
          <w:p w14:paraId="104C98A2" w14:textId="77777777" w:rsidR="000E008B" w:rsidRDefault="000E008B" w:rsidP="00DB7830">
            <w:pPr>
              <w:jc w:val="center"/>
            </w:pPr>
            <w:r>
              <w:t>4</w:t>
            </w:r>
          </w:p>
        </w:tc>
        <w:tc>
          <w:tcPr>
            <w:tcW w:w="3969" w:type="dxa"/>
          </w:tcPr>
          <w:p w14:paraId="65882942" w14:textId="7EF20096" w:rsidR="000E008B" w:rsidRDefault="00874219" w:rsidP="009F3FC3">
            <w:pPr>
              <w:jc w:val="both"/>
              <w:rPr>
                <w:b/>
              </w:rPr>
            </w:pPr>
            <w:hyperlink w:anchor="Fišera" w:history="1">
              <w:r w:rsidR="00443B87" w:rsidRPr="00443B87">
                <w:rPr>
                  <w:rStyle w:val="Hypertextovodkaz"/>
                  <w:b/>
                </w:rPr>
                <w:t>doc. Ing. Miroslav Fišera, CSc.</w:t>
              </w:r>
            </w:hyperlink>
            <w:r w:rsidR="00443B87" w:rsidRPr="00443B87">
              <w:rPr>
                <w:b/>
              </w:rPr>
              <w:t xml:space="preserve"> </w:t>
            </w:r>
            <w:r w:rsidR="000E008B" w:rsidRPr="00972B54">
              <w:t>(50% p)</w:t>
            </w:r>
          </w:p>
          <w:p w14:paraId="33A3C1D6" w14:textId="6A5289C7" w:rsidR="000E008B" w:rsidRPr="00CA43BB" w:rsidRDefault="00874219" w:rsidP="009F3FC3">
            <w:pPr>
              <w:jc w:val="both"/>
            </w:pPr>
            <w:hyperlink w:anchor="Škrovánková" w:history="1">
              <w:r w:rsidR="000E008B" w:rsidRPr="005114F2">
                <w:rPr>
                  <w:rStyle w:val="Hypertextovodkaz"/>
                </w:rPr>
                <w:t xml:space="preserve">Ing. </w:t>
              </w:r>
              <w:r w:rsidR="00D55B9A" w:rsidRPr="005114F2">
                <w:rPr>
                  <w:rStyle w:val="Hypertextovodkaz"/>
                </w:rPr>
                <w:t xml:space="preserve">Soňa </w:t>
              </w:r>
              <w:r w:rsidR="000E008B" w:rsidRPr="005114F2">
                <w:rPr>
                  <w:rStyle w:val="Hypertextovodkaz"/>
                </w:rPr>
                <w:t>Škrovánková, Ph.D.</w:t>
              </w:r>
            </w:hyperlink>
            <w:r w:rsidR="000E008B" w:rsidRPr="005114F2">
              <w:t xml:space="preserve"> (50% p)</w:t>
            </w:r>
          </w:p>
        </w:tc>
        <w:tc>
          <w:tcPr>
            <w:tcW w:w="567" w:type="dxa"/>
          </w:tcPr>
          <w:p w14:paraId="2C50080F" w14:textId="77777777" w:rsidR="000E008B" w:rsidRDefault="000E008B" w:rsidP="009F3FC3">
            <w:r>
              <w:t>1/LS</w:t>
            </w:r>
          </w:p>
        </w:tc>
        <w:tc>
          <w:tcPr>
            <w:tcW w:w="709" w:type="dxa"/>
          </w:tcPr>
          <w:p w14:paraId="1551EEB5" w14:textId="77777777" w:rsidR="000E008B" w:rsidRPr="009F3FC3" w:rsidRDefault="000E008B" w:rsidP="00DB7830">
            <w:pPr>
              <w:jc w:val="center"/>
              <w:rPr>
                <w:b/>
              </w:rPr>
            </w:pPr>
            <w:r w:rsidRPr="009F3FC3">
              <w:rPr>
                <w:b/>
              </w:rPr>
              <w:t>PZ</w:t>
            </w:r>
          </w:p>
        </w:tc>
      </w:tr>
      <w:tr w:rsidR="000E008B" w14:paraId="5D4F0C2F" w14:textId="77777777" w:rsidTr="00841C35">
        <w:tc>
          <w:tcPr>
            <w:tcW w:w="2125" w:type="dxa"/>
          </w:tcPr>
          <w:p w14:paraId="322A9D18" w14:textId="01F31CD2" w:rsidR="000E008B" w:rsidRDefault="00874219" w:rsidP="009F3FC3">
            <w:hyperlink w:anchor="Angl_v_CHPBL" w:history="1">
              <w:r w:rsidR="000E008B" w:rsidRPr="00F437D2">
                <w:rPr>
                  <w:rStyle w:val="Hypertextovodkaz"/>
                </w:rPr>
                <w:t>Angličtina v chemii potravin a bioaktivních látek</w:t>
              </w:r>
            </w:hyperlink>
            <w:r w:rsidR="000E008B">
              <w:t xml:space="preserve"> </w:t>
            </w:r>
          </w:p>
        </w:tc>
        <w:tc>
          <w:tcPr>
            <w:tcW w:w="1277" w:type="dxa"/>
          </w:tcPr>
          <w:p w14:paraId="27D95FC3" w14:textId="40BB2093" w:rsidR="000E008B" w:rsidRDefault="000E008B" w:rsidP="009F3FC3">
            <w:r>
              <w:t xml:space="preserve">0p+28s+0l </w:t>
            </w:r>
          </w:p>
        </w:tc>
        <w:tc>
          <w:tcPr>
            <w:tcW w:w="709" w:type="dxa"/>
          </w:tcPr>
          <w:p w14:paraId="593B959A" w14:textId="267C5A08" w:rsidR="000E008B" w:rsidRDefault="000E008B" w:rsidP="009F3FC3">
            <w:r>
              <w:t>zk</w:t>
            </w:r>
          </w:p>
        </w:tc>
        <w:tc>
          <w:tcPr>
            <w:tcW w:w="567" w:type="dxa"/>
            <w:gridSpan w:val="2"/>
          </w:tcPr>
          <w:p w14:paraId="5DE72603" w14:textId="77777777" w:rsidR="000E008B" w:rsidRDefault="000E008B" w:rsidP="00DB7830">
            <w:pPr>
              <w:jc w:val="center"/>
            </w:pPr>
            <w:r>
              <w:t>2</w:t>
            </w:r>
          </w:p>
        </w:tc>
        <w:tc>
          <w:tcPr>
            <w:tcW w:w="3969" w:type="dxa"/>
          </w:tcPr>
          <w:p w14:paraId="07AA1E9B" w14:textId="7B598C9F" w:rsidR="000E008B" w:rsidRPr="0082571B" w:rsidRDefault="00D55B9A" w:rsidP="009F3FC3">
            <w:pPr>
              <w:jc w:val="both"/>
              <w:rPr>
                <w:b/>
              </w:rPr>
            </w:pPr>
            <w:r w:rsidRPr="00D8376A">
              <w:rPr>
                <w:i/>
              </w:rPr>
              <w:t>Předmět má pro zamě</w:t>
            </w:r>
            <w:r>
              <w:rPr>
                <w:i/>
              </w:rPr>
              <w:t>ř</w:t>
            </w:r>
            <w:r w:rsidRPr="00D8376A">
              <w:rPr>
                <w:i/>
              </w:rPr>
              <w:t>ení SP doplňující charakter.</w:t>
            </w:r>
          </w:p>
        </w:tc>
        <w:tc>
          <w:tcPr>
            <w:tcW w:w="567" w:type="dxa"/>
          </w:tcPr>
          <w:p w14:paraId="2464C7CC" w14:textId="77777777" w:rsidR="000E008B" w:rsidRDefault="000E008B" w:rsidP="009F3FC3">
            <w:r>
              <w:t>1/LS</w:t>
            </w:r>
          </w:p>
        </w:tc>
        <w:tc>
          <w:tcPr>
            <w:tcW w:w="709" w:type="dxa"/>
          </w:tcPr>
          <w:p w14:paraId="4951AC62" w14:textId="77777777" w:rsidR="000E008B" w:rsidRDefault="000E008B" w:rsidP="00DB7830">
            <w:pPr>
              <w:jc w:val="center"/>
            </w:pPr>
          </w:p>
        </w:tc>
      </w:tr>
      <w:tr w:rsidR="000E008B" w14:paraId="5714D4F7" w14:textId="77777777" w:rsidTr="00841C35">
        <w:tc>
          <w:tcPr>
            <w:tcW w:w="2125" w:type="dxa"/>
          </w:tcPr>
          <w:p w14:paraId="3C934615" w14:textId="16BCE0A6" w:rsidR="000E008B" w:rsidRDefault="00874219" w:rsidP="009F3FC3">
            <w:hyperlink w:anchor="Exkurze" w:history="1">
              <w:r w:rsidR="000E008B" w:rsidRPr="00841C35">
                <w:rPr>
                  <w:rStyle w:val="Hypertextovodkaz"/>
                </w:rPr>
                <w:t>Exkurze</w:t>
              </w:r>
            </w:hyperlink>
          </w:p>
        </w:tc>
        <w:tc>
          <w:tcPr>
            <w:tcW w:w="1277" w:type="dxa"/>
          </w:tcPr>
          <w:p w14:paraId="78F479C1" w14:textId="06044D6E" w:rsidR="000E008B" w:rsidRDefault="000E008B" w:rsidP="009F3FC3">
            <w:r>
              <w:t>0p+0s+14l</w:t>
            </w:r>
          </w:p>
        </w:tc>
        <w:tc>
          <w:tcPr>
            <w:tcW w:w="709" w:type="dxa"/>
          </w:tcPr>
          <w:p w14:paraId="55EFD10E" w14:textId="77777777" w:rsidR="000E008B" w:rsidRDefault="000E008B" w:rsidP="009F3FC3">
            <w:r>
              <w:t>z</w:t>
            </w:r>
          </w:p>
        </w:tc>
        <w:tc>
          <w:tcPr>
            <w:tcW w:w="567" w:type="dxa"/>
            <w:gridSpan w:val="2"/>
          </w:tcPr>
          <w:p w14:paraId="6C33EE4F" w14:textId="77777777" w:rsidR="000E008B" w:rsidRDefault="000E008B" w:rsidP="00DB7830">
            <w:pPr>
              <w:jc w:val="center"/>
            </w:pPr>
            <w:r>
              <w:t>1</w:t>
            </w:r>
          </w:p>
        </w:tc>
        <w:tc>
          <w:tcPr>
            <w:tcW w:w="3969" w:type="dxa"/>
          </w:tcPr>
          <w:p w14:paraId="1F4A3FF1" w14:textId="34ADAF00" w:rsidR="000E008B" w:rsidRPr="00BA255B" w:rsidRDefault="00874219" w:rsidP="009F3FC3">
            <w:pPr>
              <w:jc w:val="both"/>
            </w:pPr>
            <w:hyperlink w:anchor="Rouchal" w:history="1">
              <w:r w:rsidR="000E008B" w:rsidRPr="00BA255B">
                <w:rPr>
                  <w:rStyle w:val="Hypertextovodkaz"/>
                </w:rPr>
                <w:t xml:space="preserve">Ing. </w:t>
              </w:r>
              <w:r w:rsidR="00D55B9A" w:rsidRPr="00BA255B">
                <w:rPr>
                  <w:rStyle w:val="Hypertextovodkaz"/>
                </w:rPr>
                <w:t xml:space="preserve">Michal </w:t>
              </w:r>
              <w:r w:rsidR="000E008B" w:rsidRPr="00BA255B">
                <w:rPr>
                  <w:rStyle w:val="Hypertextovodkaz"/>
                </w:rPr>
                <w:t>Rouchal, Ph.D.</w:t>
              </w:r>
            </w:hyperlink>
            <w:r w:rsidR="006E3BC7" w:rsidRPr="00BA255B">
              <w:t xml:space="preserve"> (100</w:t>
            </w:r>
            <w:r w:rsidR="000E008B" w:rsidRPr="00BA255B">
              <w:t>% l)</w:t>
            </w:r>
          </w:p>
        </w:tc>
        <w:tc>
          <w:tcPr>
            <w:tcW w:w="567" w:type="dxa"/>
          </w:tcPr>
          <w:p w14:paraId="7E83C21C" w14:textId="77777777" w:rsidR="000E008B" w:rsidRDefault="000E008B" w:rsidP="009F3FC3">
            <w:r>
              <w:t>1/LS</w:t>
            </w:r>
          </w:p>
        </w:tc>
        <w:tc>
          <w:tcPr>
            <w:tcW w:w="709" w:type="dxa"/>
          </w:tcPr>
          <w:p w14:paraId="1FBAA9E7" w14:textId="77777777" w:rsidR="000E008B" w:rsidRDefault="000E008B" w:rsidP="00DB7830">
            <w:pPr>
              <w:jc w:val="center"/>
            </w:pPr>
          </w:p>
        </w:tc>
      </w:tr>
      <w:tr w:rsidR="000E008B" w14:paraId="2421EF76" w14:textId="77777777" w:rsidTr="00841C35">
        <w:tc>
          <w:tcPr>
            <w:tcW w:w="2125" w:type="dxa"/>
          </w:tcPr>
          <w:p w14:paraId="553ADD99" w14:textId="429B7A90" w:rsidR="000E008B" w:rsidRDefault="00874219" w:rsidP="009F3FC3">
            <w:hyperlink w:anchor="Legisl_v_potr_II" w:history="1">
              <w:r w:rsidR="000E008B" w:rsidRPr="00841C35">
                <w:rPr>
                  <w:rStyle w:val="Hypertextovodkaz"/>
                </w:rPr>
                <w:t>Legislativa v potravinářství II</w:t>
              </w:r>
            </w:hyperlink>
          </w:p>
        </w:tc>
        <w:tc>
          <w:tcPr>
            <w:tcW w:w="1277" w:type="dxa"/>
          </w:tcPr>
          <w:p w14:paraId="4E541691" w14:textId="5BAAF011" w:rsidR="000E008B" w:rsidRDefault="000E008B" w:rsidP="009F3FC3">
            <w:r>
              <w:t>28p+28s+0l</w:t>
            </w:r>
          </w:p>
        </w:tc>
        <w:tc>
          <w:tcPr>
            <w:tcW w:w="709" w:type="dxa"/>
          </w:tcPr>
          <w:p w14:paraId="0AF2864E" w14:textId="77777777" w:rsidR="000E008B" w:rsidRDefault="000E008B" w:rsidP="009F3FC3">
            <w:r>
              <w:t>z, zk</w:t>
            </w:r>
          </w:p>
        </w:tc>
        <w:tc>
          <w:tcPr>
            <w:tcW w:w="567" w:type="dxa"/>
            <w:gridSpan w:val="2"/>
          </w:tcPr>
          <w:p w14:paraId="151718B5" w14:textId="77777777" w:rsidR="000E008B" w:rsidRDefault="000E008B" w:rsidP="00DB7830">
            <w:pPr>
              <w:jc w:val="center"/>
            </w:pPr>
            <w:r>
              <w:t>4</w:t>
            </w:r>
          </w:p>
        </w:tc>
        <w:tc>
          <w:tcPr>
            <w:tcW w:w="3969" w:type="dxa"/>
          </w:tcPr>
          <w:p w14:paraId="21E265BC" w14:textId="1AD566CE" w:rsidR="000E008B" w:rsidRDefault="00874219" w:rsidP="009F3FC3">
            <w:pPr>
              <w:jc w:val="both"/>
              <w:rPr>
                <w:b/>
              </w:rPr>
            </w:pPr>
            <w:hyperlink w:anchor="Černíková" w:history="1">
              <w:r w:rsidR="000E008B" w:rsidRPr="005114F2">
                <w:rPr>
                  <w:rStyle w:val="Hypertextovodkaz"/>
                  <w:b/>
                </w:rPr>
                <w:t xml:space="preserve">MVDr. </w:t>
              </w:r>
              <w:r w:rsidR="00D55B9A" w:rsidRPr="005114F2">
                <w:rPr>
                  <w:rStyle w:val="Hypertextovodkaz"/>
                  <w:b/>
                </w:rPr>
                <w:t xml:space="preserve">Michaela </w:t>
              </w:r>
              <w:r w:rsidR="000E008B" w:rsidRPr="005114F2">
                <w:rPr>
                  <w:rStyle w:val="Hypertextovodkaz"/>
                  <w:b/>
                </w:rPr>
                <w:t>Černíková, Ph.D.</w:t>
              </w:r>
            </w:hyperlink>
            <w:r w:rsidR="006E3BC7" w:rsidRPr="005114F2">
              <w:rPr>
                <w:b/>
              </w:rPr>
              <w:t xml:space="preserve"> </w:t>
            </w:r>
            <w:r w:rsidR="006E3BC7" w:rsidRPr="00972B54">
              <w:t>(</w:t>
            </w:r>
            <w:r w:rsidR="00CC5926" w:rsidRPr="00972B54">
              <w:t>10</w:t>
            </w:r>
            <w:r w:rsidR="006E3BC7" w:rsidRPr="00972B54">
              <w:t>0</w:t>
            </w:r>
            <w:r w:rsidR="000E008B" w:rsidRPr="00972B54">
              <w:t>% p)</w:t>
            </w:r>
          </w:p>
          <w:p w14:paraId="321B9E56" w14:textId="04E7F3F1" w:rsidR="000E008B" w:rsidRPr="0074039F" w:rsidRDefault="000E008B" w:rsidP="009F3FC3">
            <w:pPr>
              <w:jc w:val="both"/>
            </w:pPr>
          </w:p>
        </w:tc>
        <w:tc>
          <w:tcPr>
            <w:tcW w:w="567" w:type="dxa"/>
          </w:tcPr>
          <w:p w14:paraId="68962720" w14:textId="77777777" w:rsidR="000E008B" w:rsidRDefault="000E008B" w:rsidP="009F3FC3">
            <w:r>
              <w:t>2/ZS</w:t>
            </w:r>
          </w:p>
        </w:tc>
        <w:tc>
          <w:tcPr>
            <w:tcW w:w="709" w:type="dxa"/>
          </w:tcPr>
          <w:p w14:paraId="6367E751" w14:textId="77777777" w:rsidR="000E008B" w:rsidRPr="009F3FC3" w:rsidRDefault="000E008B" w:rsidP="00DB7830">
            <w:pPr>
              <w:jc w:val="center"/>
              <w:rPr>
                <w:b/>
              </w:rPr>
            </w:pPr>
            <w:r w:rsidRPr="009F3FC3">
              <w:rPr>
                <w:b/>
              </w:rPr>
              <w:t>PZ</w:t>
            </w:r>
          </w:p>
        </w:tc>
      </w:tr>
      <w:tr w:rsidR="000E008B" w14:paraId="27343569" w14:textId="77777777" w:rsidTr="00841C35">
        <w:tc>
          <w:tcPr>
            <w:tcW w:w="2125" w:type="dxa"/>
          </w:tcPr>
          <w:p w14:paraId="44EC3DF6" w14:textId="1C4C5AAC" w:rsidR="000E008B" w:rsidRDefault="00874219" w:rsidP="009F3FC3">
            <w:hyperlink w:anchor="Interp_chrom_a_spektr_dat" w:history="1">
              <w:r w:rsidR="000E008B" w:rsidRPr="00841C35">
                <w:rPr>
                  <w:rStyle w:val="Hypertextovodkaz"/>
                </w:rPr>
                <w:t>Interpretace chromatografických a spektrálních dat</w:t>
              </w:r>
            </w:hyperlink>
          </w:p>
        </w:tc>
        <w:tc>
          <w:tcPr>
            <w:tcW w:w="1277" w:type="dxa"/>
          </w:tcPr>
          <w:p w14:paraId="3611D3C5" w14:textId="31C18813" w:rsidR="000E008B" w:rsidRDefault="000E008B" w:rsidP="009F3FC3">
            <w:r>
              <w:t>0p+28s+28l</w:t>
            </w:r>
          </w:p>
        </w:tc>
        <w:tc>
          <w:tcPr>
            <w:tcW w:w="709" w:type="dxa"/>
          </w:tcPr>
          <w:p w14:paraId="64F5F864" w14:textId="77777777" w:rsidR="000E008B" w:rsidRDefault="000E008B" w:rsidP="009F3FC3">
            <w:r>
              <w:t>z, zk</w:t>
            </w:r>
          </w:p>
        </w:tc>
        <w:tc>
          <w:tcPr>
            <w:tcW w:w="567" w:type="dxa"/>
            <w:gridSpan w:val="2"/>
          </w:tcPr>
          <w:p w14:paraId="4B470DA3" w14:textId="77777777" w:rsidR="000E008B" w:rsidRPr="006414C5" w:rsidRDefault="000E008B" w:rsidP="00DB7830">
            <w:pPr>
              <w:jc w:val="center"/>
            </w:pPr>
            <w:r w:rsidRPr="006414C5">
              <w:t>4</w:t>
            </w:r>
          </w:p>
        </w:tc>
        <w:tc>
          <w:tcPr>
            <w:tcW w:w="3969" w:type="dxa"/>
          </w:tcPr>
          <w:p w14:paraId="42F605B7" w14:textId="5B006054" w:rsidR="000E008B" w:rsidRPr="006414C5" w:rsidRDefault="00874219" w:rsidP="00D55B9A">
            <w:pPr>
              <w:jc w:val="both"/>
            </w:pPr>
            <w:hyperlink w:anchor="Rouchal" w:history="1">
              <w:r w:rsidR="000E008B" w:rsidRPr="005114F2">
                <w:rPr>
                  <w:rStyle w:val="Hypertextovodkaz"/>
                  <w:b/>
                </w:rPr>
                <w:t xml:space="preserve">Ing. </w:t>
              </w:r>
              <w:r w:rsidR="00D55B9A" w:rsidRPr="005114F2">
                <w:rPr>
                  <w:rStyle w:val="Hypertextovodkaz"/>
                  <w:b/>
                </w:rPr>
                <w:t xml:space="preserve">Michal </w:t>
              </w:r>
              <w:r w:rsidR="000E008B" w:rsidRPr="005114F2">
                <w:rPr>
                  <w:rStyle w:val="Hypertextovodkaz"/>
                  <w:b/>
                </w:rPr>
                <w:t>Rouchal, Ph.D.</w:t>
              </w:r>
            </w:hyperlink>
            <w:r w:rsidR="00D55B9A" w:rsidRPr="005114F2">
              <w:rPr>
                <w:b/>
              </w:rPr>
              <w:t xml:space="preserve"> </w:t>
            </w:r>
            <w:r w:rsidR="00D55B9A" w:rsidRPr="00972B54">
              <w:t>(100</w:t>
            </w:r>
            <w:r w:rsidR="000E008B" w:rsidRPr="00972B54">
              <w:t>% s</w:t>
            </w:r>
            <w:r w:rsidR="00D55B9A" w:rsidRPr="00972B54">
              <w:t>)</w:t>
            </w:r>
          </w:p>
        </w:tc>
        <w:tc>
          <w:tcPr>
            <w:tcW w:w="567" w:type="dxa"/>
          </w:tcPr>
          <w:p w14:paraId="73460FAD" w14:textId="77777777" w:rsidR="000E008B" w:rsidRDefault="000E008B" w:rsidP="009F3FC3">
            <w:r>
              <w:t>2/ZS</w:t>
            </w:r>
          </w:p>
        </w:tc>
        <w:tc>
          <w:tcPr>
            <w:tcW w:w="709" w:type="dxa"/>
          </w:tcPr>
          <w:p w14:paraId="61D443A7" w14:textId="77777777" w:rsidR="000E008B" w:rsidRPr="009F3FC3" w:rsidRDefault="000E008B" w:rsidP="00DB7830">
            <w:pPr>
              <w:jc w:val="center"/>
              <w:rPr>
                <w:b/>
              </w:rPr>
            </w:pPr>
            <w:r w:rsidRPr="009F3FC3">
              <w:rPr>
                <w:b/>
              </w:rPr>
              <w:t>PZ</w:t>
            </w:r>
          </w:p>
        </w:tc>
      </w:tr>
      <w:tr w:rsidR="000E008B" w14:paraId="04C03AD9" w14:textId="77777777" w:rsidTr="00841C35">
        <w:tc>
          <w:tcPr>
            <w:tcW w:w="2125" w:type="dxa"/>
          </w:tcPr>
          <w:p w14:paraId="18F1CB86" w14:textId="01175A3A" w:rsidR="000E008B" w:rsidRDefault="00874219" w:rsidP="009F3FC3">
            <w:hyperlink w:anchor="Sem_projekt_II" w:history="1">
              <w:r w:rsidR="000E008B" w:rsidRPr="00841C35">
                <w:rPr>
                  <w:rStyle w:val="Hypertextovodkaz"/>
                </w:rPr>
                <w:t>Semestrální projekt II</w:t>
              </w:r>
            </w:hyperlink>
          </w:p>
        </w:tc>
        <w:tc>
          <w:tcPr>
            <w:tcW w:w="1277" w:type="dxa"/>
          </w:tcPr>
          <w:p w14:paraId="0F198702" w14:textId="69E7F7DB" w:rsidR="000E008B" w:rsidRDefault="00792979" w:rsidP="00792979">
            <w:r>
              <w:t>0p+0</w:t>
            </w:r>
            <w:r w:rsidR="000E008B">
              <w:t>s+84</w:t>
            </w:r>
            <w:r w:rsidR="000E008B" w:rsidRPr="00E76BDA">
              <w:t>l</w:t>
            </w:r>
          </w:p>
        </w:tc>
        <w:tc>
          <w:tcPr>
            <w:tcW w:w="709" w:type="dxa"/>
          </w:tcPr>
          <w:p w14:paraId="615D1B76" w14:textId="648705ED" w:rsidR="000E008B" w:rsidRDefault="000E008B" w:rsidP="009F3FC3">
            <w:r>
              <w:t>kl</w:t>
            </w:r>
            <w:r w:rsidR="009F3FC3">
              <w:t>z</w:t>
            </w:r>
          </w:p>
        </w:tc>
        <w:tc>
          <w:tcPr>
            <w:tcW w:w="567" w:type="dxa"/>
            <w:gridSpan w:val="2"/>
          </w:tcPr>
          <w:p w14:paraId="4BF35F80" w14:textId="77777777" w:rsidR="000E008B" w:rsidRDefault="000E008B" w:rsidP="00DB7830">
            <w:pPr>
              <w:jc w:val="center"/>
            </w:pPr>
            <w:r>
              <w:t>5</w:t>
            </w:r>
          </w:p>
        </w:tc>
        <w:tc>
          <w:tcPr>
            <w:tcW w:w="3969" w:type="dxa"/>
          </w:tcPr>
          <w:p w14:paraId="52A37EFA" w14:textId="6CBA921B" w:rsidR="000E008B" w:rsidRPr="00E74A6D" w:rsidRDefault="00874219" w:rsidP="00E76BDA">
            <w:pPr>
              <w:jc w:val="both"/>
            </w:pPr>
            <w:hyperlink w:anchor="Prucková" w:history="1">
              <w:r w:rsidR="005114F2" w:rsidRPr="00E74A6D">
                <w:rPr>
                  <w:rStyle w:val="Hypertextovodkaz"/>
                </w:rPr>
                <w:t>Ing. Zdeňka Prucková, Ph.D.</w:t>
              </w:r>
            </w:hyperlink>
            <w:r w:rsidR="005114F2" w:rsidRPr="00E74A6D">
              <w:t xml:space="preserve"> </w:t>
            </w:r>
            <w:r w:rsidR="006E3BC7" w:rsidRPr="00E74A6D">
              <w:t>(100</w:t>
            </w:r>
            <w:r w:rsidR="000E008B" w:rsidRPr="00E74A6D">
              <w:t xml:space="preserve">% </w:t>
            </w:r>
            <w:r w:rsidR="00E76BDA">
              <w:t>l</w:t>
            </w:r>
            <w:r w:rsidR="000E008B" w:rsidRPr="00E74A6D">
              <w:t>)</w:t>
            </w:r>
          </w:p>
        </w:tc>
        <w:tc>
          <w:tcPr>
            <w:tcW w:w="567" w:type="dxa"/>
          </w:tcPr>
          <w:p w14:paraId="654B0F9D" w14:textId="77777777" w:rsidR="000E008B" w:rsidRDefault="000E008B" w:rsidP="009F3FC3">
            <w:r>
              <w:t>2/ZS</w:t>
            </w:r>
          </w:p>
        </w:tc>
        <w:tc>
          <w:tcPr>
            <w:tcW w:w="709" w:type="dxa"/>
          </w:tcPr>
          <w:p w14:paraId="0BA2EF3A" w14:textId="77777777" w:rsidR="000E008B" w:rsidRPr="009F3FC3" w:rsidRDefault="000E008B" w:rsidP="00DB7830">
            <w:pPr>
              <w:jc w:val="center"/>
              <w:rPr>
                <w:b/>
              </w:rPr>
            </w:pPr>
          </w:p>
        </w:tc>
      </w:tr>
      <w:tr w:rsidR="000E008B" w14:paraId="1FF8B4D3" w14:textId="77777777" w:rsidTr="00841C35">
        <w:tc>
          <w:tcPr>
            <w:tcW w:w="2125" w:type="dxa"/>
          </w:tcPr>
          <w:p w14:paraId="5D9E41D7" w14:textId="49D67CE3" w:rsidR="000E008B" w:rsidRDefault="00874219" w:rsidP="009F3FC3">
            <w:hyperlink w:anchor="Apl_NMR_v_anal_potr_a_bioakt_látek" w:history="1">
              <w:r w:rsidR="000E008B" w:rsidRPr="00841C35">
                <w:rPr>
                  <w:rStyle w:val="Hypertextovodkaz"/>
                </w:rPr>
                <w:t>Aplikace NMR v analýze potravin a bioaktivních látek</w:t>
              </w:r>
            </w:hyperlink>
          </w:p>
        </w:tc>
        <w:tc>
          <w:tcPr>
            <w:tcW w:w="1277" w:type="dxa"/>
          </w:tcPr>
          <w:p w14:paraId="1B50B8FD" w14:textId="0811B35C" w:rsidR="000E008B" w:rsidRDefault="000E008B" w:rsidP="009F3FC3">
            <w:r>
              <w:t>14p+28s+14l</w:t>
            </w:r>
          </w:p>
        </w:tc>
        <w:tc>
          <w:tcPr>
            <w:tcW w:w="709" w:type="dxa"/>
          </w:tcPr>
          <w:p w14:paraId="02D57A43" w14:textId="77777777" w:rsidR="000E008B" w:rsidRDefault="000E008B" w:rsidP="009F3FC3">
            <w:r>
              <w:t>z, zk</w:t>
            </w:r>
          </w:p>
        </w:tc>
        <w:tc>
          <w:tcPr>
            <w:tcW w:w="567" w:type="dxa"/>
            <w:gridSpan w:val="2"/>
          </w:tcPr>
          <w:p w14:paraId="52C0003B" w14:textId="77777777" w:rsidR="000E008B" w:rsidRDefault="000E008B" w:rsidP="00DB7830">
            <w:pPr>
              <w:jc w:val="center"/>
            </w:pPr>
            <w:r>
              <w:t>4</w:t>
            </w:r>
          </w:p>
        </w:tc>
        <w:tc>
          <w:tcPr>
            <w:tcW w:w="3969" w:type="dxa"/>
          </w:tcPr>
          <w:p w14:paraId="2AD5B180" w14:textId="50D7D508" w:rsidR="000E008B" w:rsidRDefault="00874219" w:rsidP="009F3FC3">
            <w:pPr>
              <w:jc w:val="both"/>
              <w:rPr>
                <w:b/>
              </w:rPr>
            </w:pPr>
            <w:hyperlink w:anchor="Fišera" w:history="1">
              <w:r w:rsidR="00443B87" w:rsidRPr="00443B87">
                <w:rPr>
                  <w:rStyle w:val="Hypertextovodkaz"/>
                  <w:b/>
                </w:rPr>
                <w:t>doc. Ing. Miroslav Fišera, CSc.</w:t>
              </w:r>
            </w:hyperlink>
            <w:r w:rsidR="00443B87" w:rsidRPr="00443B87">
              <w:rPr>
                <w:b/>
              </w:rPr>
              <w:t xml:space="preserve"> </w:t>
            </w:r>
            <w:r w:rsidR="006E3BC7" w:rsidRPr="00972B54">
              <w:t>(100</w:t>
            </w:r>
            <w:r w:rsidR="000E008B" w:rsidRPr="00972B54">
              <w:t>% p)</w:t>
            </w:r>
          </w:p>
          <w:p w14:paraId="4BE04F02" w14:textId="0A4FEC5B" w:rsidR="000E008B" w:rsidRPr="008A13E4" w:rsidRDefault="000E008B" w:rsidP="009F3FC3">
            <w:pPr>
              <w:jc w:val="both"/>
            </w:pPr>
          </w:p>
        </w:tc>
        <w:tc>
          <w:tcPr>
            <w:tcW w:w="567" w:type="dxa"/>
          </w:tcPr>
          <w:p w14:paraId="7743E733" w14:textId="77777777" w:rsidR="000E008B" w:rsidRDefault="000E008B" w:rsidP="009F3FC3">
            <w:r>
              <w:t>2/ZS</w:t>
            </w:r>
          </w:p>
        </w:tc>
        <w:tc>
          <w:tcPr>
            <w:tcW w:w="709" w:type="dxa"/>
          </w:tcPr>
          <w:p w14:paraId="030989D0" w14:textId="77777777" w:rsidR="000E008B" w:rsidRPr="009F3FC3" w:rsidRDefault="000E008B" w:rsidP="00DB7830">
            <w:pPr>
              <w:jc w:val="center"/>
              <w:rPr>
                <w:b/>
              </w:rPr>
            </w:pPr>
            <w:r w:rsidRPr="009F3FC3">
              <w:rPr>
                <w:b/>
              </w:rPr>
              <w:t>PZ</w:t>
            </w:r>
          </w:p>
        </w:tc>
      </w:tr>
      <w:tr w:rsidR="000E008B" w14:paraId="7C77E0D8" w14:textId="77777777" w:rsidTr="00841C35">
        <w:tc>
          <w:tcPr>
            <w:tcW w:w="2125" w:type="dxa"/>
          </w:tcPr>
          <w:p w14:paraId="233DC857" w14:textId="06C9EBA7" w:rsidR="000E008B" w:rsidRDefault="00874219" w:rsidP="009F3FC3">
            <w:hyperlink w:anchor="Obor_sem_III" w:history="1">
              <w:r w:rsidR="000E008B" w:rsidRPr="00841C35">
                <w:rPr>
                  <w:rStyle w:val="Hypertextovodkaz"/>
                </w:rPr>
                <w:t>Oborový seminář III</w:t>
              </w:r>
            </w:hyperlink>
          </w:p>
        </w:tc>
        <w:tc>
          <w:tcPr>
            <w:tcW w:w="1277" w:type="dxa"/>
          </w:tcPr>
          <w:p w14:paraId="143B793D" w14:textId="37C386D3" w:rsidR="000E008B" w:rsidRDefault="000E008B" w:rsidP="009F3FC3">
            <w:r>
              <w:t>0p+28s+0l</w:t>
            </w:r>
          </w:p>
        </w:tc>
        <w:tc>
          <w:tcPr>
            <w:tcW w:w="709" w:type="dxa"/>
          </w:tcPr>
          <w:p w14:paraId="48A6E583" w14:textId="77777777" w:rsidR="000E008B" w:rsidRDefault="000E008B" w:rsidP="009F3FC3">
            <w:r>
              <w:t>z</w:t>
            </w:r>
          </w:p>
        </w:tc>
        <w:tc>
          <w:tcPr>
            <w:tcW w:w="567" w:type="dxa"/>
            <w:gridSpan w:val="2"/>
          </w:tcPr>
          <w:p w14:paraId="45BFAFF3" w14:textId="77777777" w:rsidR="000E008B" w:rsidRDefault="000E008B" w:rsidP="00DB7830">
            <w:pPr>
              <w:jc w:val="center"/>
            </w:pPr>
            <w:r>
              <w:t>2</w:t>
            </w:r>
          </w:p>
        </w:tc>
        <w:tc>
          <w:tcPr>
            <w:tcW w:w="3969" w:type="dxa"/>
          </w:tcPr>
          <w:p w14:paraId="65CDE38D" w14:textId="32CF3AF9" w:rsidR="000E008B" w:rsidRPr="008A13E4" w:rsidRDefault="00874219"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9F3FC3" w:rsidRPr="00972B54">
              <w:t>(100</w:t>
            </w:r>
            <w:r w:rsidR="000E008B" w:rsidRPr="00972B54">
              <w:t>% s)</w:t>
            </w:r>
          </w:p>
        </w:tc>
        <w:tc>
          <w:tcPr>
            <w:tcW w:w="567" w:type="dxa"/>
          </w:tcPr>
          <w:p w14:paraId="269F961B" w14:textId="77777777" w:rsidR="000E008B" w:rsidRDefault="000E008B" w:rsidP="009F3FC3">
            <w:r>
              <w:t>2/ZS</w:t>
            </w:r>
          </w:p>
        </w:tc>
        <w:tc>
          <w:tcPr>
            <w:tcW w:w="709" w:type="dxa"/>
          </w:tcPr>
          <w:p w14:paraId="534E4347" w14:textId="45FAB598" w:rsidR="000E008B" w:rsidRPr="009F3FC3" w:rsidRDefault="000E008B" w:rsidP="00DB7830">
            <w:pPr>
              <w:jc w:val="center"/>
              <w:rPr>
                <w:b/>
              </w:rPr>
            </w:pPr>
            <w:r w:rsidRPr="009F3FC3">
              <w:rPr>
                <w:b/>
              </w:rPr>
              <w:t>PZ</w:t>
            </w:r>
          </w:p>
        </w:tc>
      </w:tr>
      <w:tr w:rsidR="000E008B" w14:paraId="695A3631" w14:textId="77777777" w:rsidTr="00841C35">
        <w:tc>
          <w:tcPr>
            <w:tcW w:w="2125" w:type="dxa"/>
          </w:tcPr>
          <w:p w14:paraId="1DF9A772" w14:textId="5C554C4E" w:rsidR="000E008B" w:rsidRDefault="00874219" w:rsidP="009F3FC3">
            <w:hyperlink w:anchor="Dipl_práce" w:history="1">
              <w:r w:rsidR="000E008B" w:rsidRPr="00841C35">
                <w:rPr>
                  <w:rStyle w:val="Hypertextovodkaz"/>
                </w:rPr>
                <w:t>Diplomová práce</w:t>
              </w:r>
            </w:hyperlink>
          </w:p>
        </w:tc>
        <w:tc>
          <w:tcPr>
            <w:tcW w:w="1277" w:type="dxa"/>
          </w:tcPr>
          <w:p w14:paraId="0D998653" w14:textId="2BB3D78C" w:rsidR="000E008B" w:rsidRDefault="000E008B" w:rsidP="00792979">
            <w:r>
              <w:t>0p+</w:t>
            </w:r>
            <w:r w:rsidR="00792979" w:rsidRPr="00792979">
              <w:t>0</w:t>
            </w:r>
            <w:r w:rsidRPr="00792979">
              <w:t>s</w:t>
            </w:r>
            <w:r>
              <w:t>+420l</w:t>
            </w:r>
          </w:p>
        </w:tc>
        <w:tc>
          <w:tcPr>
            <w:tcW w:w="709" w:type="dxa"/>
          </w:tcPr>
          <w:p w14:paraId="55C2E3AF" w14:textId="77777777" w:rsidR="000E008B" w:rsidRDefault="000E008B" w:rsidP="009F3FC3">
            <w:r>
              <w:t>z</w:t>
            </w:r>
          </w:p>
        </w:tc>
        <w:tc>
          <w:tcPr>
            <w:tcW w:w="567" w:type="dxa"/>
            <w:gridSpan w:val="2"/>
          </w:tcPr>
          <w:p w14:paraId="30A59FFE" w14:textId="77777777" w:rsidR="000E008B" w:rsidRDefault="000E008B" w:rsidP="00DB7830">
            <w:pPr>
              <w:jc w:val="center"/>
            </w:pPr>
            <w:r>
              <w:t>30</w:t>
            </w:r>
          </w:p>
        </w:tc>
        <w:tc>
          <w:tcPr>
            <w:tcW w:w="3969" w:type="dxa"/>
          </w:tcPr>
          <w:p w14:paraId="5CF7B0EF" w14:textId="31DC9736" w:rsidR="000E008B" w:rsidRDefault="00874219" w:rsidP="009F3FC3">
            <w:pPr>
              <w:jc w:val="both"/>
              <w:rPr>
                <w:b/>
              </w:rPr>
            </w:pPr>
            <w:hyperlink w:anchor="Kafka" w:history="1">
              <w:r w:rsidR="000E008B" w:rsidRPr="00443B87">
                <w:rPr>
                  <w:rStyle w:val="Hypertextovodkaz"/>
                  <w:b/>
                </w:rPr>
                <w:t xml:space="preserve">doc. </w:t>
              </w:r>
              <w:r w:rsidR="00D55B9A" w:rsidRPr="00443B87">
                <w:rPr>
                  <w:rStyle w:val="Hypertextovodkaz"/>
                  <w:b/>
                </w:rPr>
                <w:t xml:space="preserve">Ing. Stanislav </w:t>
              </w:r>
              <w:r w:rsidR="000E008B" w:rsidRPr="00443B87">
                <w:rPr>
                  <w:rStyle w:val="Hypertextovodkaz"/>
                  <w:b/>
                </w:rPr>
                <w:t>Kafka, CSc.</w:t>
              </w:r>
            </w:hyperlink>
          </w:p>
          <w:p w14:paraId="254B9C9D" w14:textId="2D60DD7E" w:rsidR="000E008B" w:rsidRPr="008A13E4" w:rsidRDefault="006E3BC7" w:rsidP="00792979">
            <w:pPr>
              <w:jc w:val="both"/>
            </w:pPr>
            <w:r>
              <w:t>vedoucí diplomových prací (100</w:t>
            </w:r>
            <w:r w:rsidR="000E008B">
              <w:t>% l)</w:t>
            </w:r>
          </w:p>
        </w:tc>
        <w:tc>
          <w:tcPr>
            <w:tcW w:w="567" w:type="dxa"/>
          </w:tcPr>
          <w:p w14:paraId="60C3FA11" w14:textId="77777777" w:rsidR="000E008B" w:rsidRDefault="000E008B" w:rsidP="009F3FC3">
            <w:r>
              <w:t>2/LS</w:t>
            </w:r>
          </w:p>
        </w:tc>
        <w:tc>
          <w:tcPr>
            <w:tcW w:w="709" w:type="dxa"/>
          </w:tcPr>
          <w:p w14:paraId="595D3F82" w14:textId="38822A3E" w:rsidR="000E008B" w:rsidRPr="009F3FC3" w:rsidRDefault="000E008B" w:rsidP="00DB7830">
            <w:pPr>
              <w:jc w:val="center"/>
              <w:rPr>
                <w:b/>
              </w:rPr>
            </w:pPr>
            <w:r w:rsidRPr="009F3FC3">
              <w:rPr>
                <w:b/>
              </w:rPr>
              <w:t>PZ</w:t>
            </w:r>
          </w:p>
        </w:tc>
      </w:tr>
      <w:tr w:rsidR="000E008B" w14:paraId="0DDDC7F5" w14:textId="77777777" w:rsidTr="00D55B9A">
        <w:tc>
          <w:tcPr>
            <w:tcW w:w="9923" w:type="dxa"/>
            <w:gridSpan w:val="8"/>
            <w:shd w:val="clear" w:color="auto" w:fill="F7CAAC"/>
          </w:tcPr>
          <w:p w14:paraId="44DDD915" w14:textId="0D6D719A" w:rsidR="000E008B" w:rsidRDefault="000E008B" w:rsidP="002C7C5D">
            <w:pPr>
              <w:jc w:val="center"/>
              <w:rPr>
                <w:b/>
                <w:sz w:val="22"/>
              </w:rPr>
            </w:pPr>
            <w:r>
              <w:rPr>
                <w:b/>
                <w:sz w:val="22"/>
              </w:rPr>
              <w:t xml:space="preserve">Povinně volitelné předměty </w:t>
            </w:r>
            <w:r w:rsidR="0086503A">
              <w:t xml:space="preserve">– </w:t>
            </w:r>
            <w:r>
              <w:rPr>
                <w:b/>
                <w:sz w:val="22"/>
              </w:rPr>
              <w:t>skupina 1</w:t>
            </w:r>
          </w:p>
        </w:tc>
      </w:tr>
      <w:tr w:rsidR="000E008B" w14:paraId="2FED4630" w14:textId="77777777" w:rsidTr="00841C35">
        <w:tc>
          <w:tcPr>
            <w:tcW w:w="2125" w:type="dxa"/>
          </w:tcPr>
          <w:p w14:paraId="104CC6DE" w14:textId="5E2C8BBB" w:rsidR="000E008B" w:rsidRDefault="00874219" w:rsidP="009F3FC3">
            <w:hyperlink w:anchor="Met_synt_org_látek" w:history="1">
              <w:r w:rsidR="000E008B" w:rsidRPr="00841C35">
                <w:rPr>
                  <w:rStyle w:val="Hypertextovodkaz"/>
                </w:rPr>
                <w:t>Metody syntézy organických látek</w:t>
              </w:r>
            </w:hyperlink>
          </w:p>
        </w:tc>
        <w:tc>
          <w:tcPr>
            <w:tcW w:w="1277" w:type="dxa"/>
          </w:tcPr>
          <w:p w14:paraId="6C75E359" w14:textId="591DB42A" w:rsidR="000E008B" w:rsidRDefault="002C7C5D" w:rsidP="002C7C5D">
            <w:r>
              <w:t>28p+</w:t>
            </w:r>
            <w:r w:rsidR="000E008B">
              <w:t>28s</w:t>
            </w:r>
            <w:r>
              <w:t>+0l</w:t>
            </w:r>
          </w:p>
        </w:tc>
        <w:tc>
          <w:tcPr>
            <w:tcW w:w="709" w:type="dxa"/>
          </w:tcPr>
          <w:p w14:paraId="019FD016" w14:textId="77777777" w:rsidR="000E008B" w:rsidRDefault="000E008B" w:rsidP="009F3FC3">
            <w:r>
              <w:t>z, zk</w:t>
            </w:r>
          </w:p>
        </w:tc>
        <w:tc>
          <w:tcPr>
            <w:tcW w:w="567" w:type="dxa"/>
            <w:gridSpan w:val="2"/>
          </w:tcPr>
          <w:p w14:paraId="6AFE8E1E" w14:textId="77777777" w:rsidR="000E008B" w:rsidRDefault="000E008B" w:rsidP="00DB7830">
            <w:pPr>
              <w:jc w:val="center"/>
            </w:pPr>
            <w:r>
              <w:t>4</w:t>
            </w:r>
          </w:p>
        </w:tc>
        <w:tc>
          <w:tcPr>
            <w:tcW w:w="3969" w:type="dxa"/>
          </w:tcPr>
          <w:p w14:paraId="429F0298" w14:textId="2A742655" w:rsidR="000E008B" w:rsidRPr="008A13E4" w:rsidRDefault="00874219" w:rsidP="005114F2">
            <w:pPr>
              <w:jc w:val="both"/>
              <w:rPr>
                <w:b/>
              </w:rPr>
            </w:pPr>
            <w:hyperlink w:anchor="Kafka" w:history="1">
              <w:r w:rsidR="005114F2" w:rsidRPr="00443B87">
                <w:rPr>
                  <w:rStyle w:val="Hypertextovodkaz"/>
                  <w:b/>
                </w:rPr>
                <w:t>doc. Ing. Stanislav Kafka, CSc.</w:t>
              </w:r>
            </w:hyperlink>
            <w:r w:rsidR="005114F2" w:rsidRPr="005114F2">
              <w:rPr>
                <w:b/>
              </w:rPr>
              <w:t xml:space="preserve"> </w:t>
            </w:r>
            <w:r w:rsidR="006E3BC7" w:rsidRPr="00972B54">
              <w:t>(100</w:t>
            </w:r>
            <w:r w:rsidR="000E008B" w:rsidRPr="00972B54">
              <w:t>% p)</w:t>
            </w:r>
          </w:p>
        </w:tc>
        <w:tc>
          <w:tcPr>
            <w:tcW w:w="567" w:type="dxa"/>
          </w:tcPr>
          <w:p w14:paraId="2659DA70" w14:textId="77777777" w:rsidR="000E008B" w:rsidRDefault="000E008B" w:rsidP="009F3FC3">
            <w:r>
              <w:t>1/ZS</w:t>
            </w:r>
          </w:p>
        </w:tc>
        <w:tc>
          <w:tcPr>
            <w:tcW w:w="709" w:type="dxa"/>
          </w:tcPr>
          <w:p w14:paraId="69336399" w14:textId="68C54930" w:rsidR="000E008B" w:rsidRPr="009F3FC3" w:rsidRDefault="000E008B" w:rsidP="00DB7830">
            <w:pPr>
              <w:jc w:val="center"/>
              <w:rPr>
                <w:b/>
              </w:rPr>
            </w:pPr>
            <w:r w:rsidRPr="009F3FC3">
              <w:rPr>
                <w:b/>
              </w:rPr>
              <w:t>PZ</w:t>
            </w:r>
          </w:p>
        </w:tc>
      </w:tr>
      <w:tr w:rsidR="000E008B" w14:paraId="52990821" w14:textId="77777777" w:rsidTr="00841C35">
        <w:tc>
          <w:tcPr>
            <w:tcW w:w="2125" w:type="dxa"/>
          </w:tcPr>
          <w:p w14:paraId="3CAA7215" w14:textId="1AB2F3C6" w:rsidR="000E008B" w:rsidRDefault="00874219" w:rsidP="009F3FC3">
            <w:hyperlink w:anchor="Pokr_lab_techn" w:history="1">
              <w:r w:rsidR="000E008B" w:rsidRPr="00841C35">
                <w:rPr>
                  <w:rStyle w:val="Hypertextovodkaz"/>
                </w:rPr>
                <w:t>Pokročilá laboratorní technika</w:t>
              </w:r>
            </w:hyperlink>
          </w:p>
        </w:tc>
        <w:tc>
          <w:tcPr>
            <w:tcW w:w="1277" w:type="dxa"/>
          </w:tcPr>
          <w:p w14:paraId="71E776E1" w14:textId="61D59568" w:rsidR="000E008B" w:rsidRDefault="000E008B" w:rsidP="009F3FC3">
            <w:r>
              <w:t>0p+0s+56l</w:t>
            </w:r>
          </w:p>
        </w:tc>
        <w:tc>
          <w:tcPr>
            <w:tcW w:w="709" w:type="dxa"/>
          </w:tcPr>
          <w:p w14:paraId="57C87B1D" w14:textId="2AFB48B7" w:rsidR="000E008B" w:rsidRDefault="000E008B" w:rsidP="009F3FC3">
            <w:r>
              <w:t>kl</w:t>
            </w:r>
            <w:r w:rsidR="009F3FC3">
              <w:t>z</w:t>
            </w:r>
          </w:p>
        </w:tc>
        <w:tc>
          <w:tcPr>
            <w:tcW w:w="567" w:type="dxa"/>
            <w:gridSpan w:val="2"/>
          </w:tcPr>
          <w:p w14:paraId="4127FE99" w14:textId="77777777" w:rsidR="000E008B" w:rsidRDefault="000E008B" w:rsidP="00DB7830">
            <w:pPr>
              <w:jc w:val="center"/>
            </w:pPr>
            <w:r>
              <w:t>3</w:t>
            </w:r>
          </w:p>
        </w:tc>
        <w:tc>
          <w:tcPr>
            <w:tcW w:w="3969" w:type="dxa"/>
          </w:tcPr>
          <w:p w14:paraId="365EFF1C" w14:textId="758F5C09" w:rsidR="000E008B" w:rsidRPr="008A13E4" w:rsidRDefault="00874219" w:rsidP="009F3FC3">
            <w:pPr>
              <w:jc w:val="both"/>
              <w:rPr>
                <w:b/>
              </w:rPr>
            </w:pPr>
            <w:hyperlink w:anchor="Dastychová" w:history="1">
              <w:r w:rsidR="000E008B" w:rsidRPr="005114F2">
                <w:rPr>
                  <w:rStyle w:val="Hypertextovodkaz"/>
                  <w:b/>
                </w:rPr>
                <w:t xml:space="preserve">RNDr. </w:t>
              </w:r>
              <w:r w:rsidR="00D55B9A" w:rsidRPr="005114F2">
                <w:rPr>
                  <w:rStyle w:val="Hypertextovodkaz"/>
                  <w:b/>
                </w:rPr>
                <w:t xml:space="preserve">Lenka </w:t>
              </w:r>
              <w:r w:rsidR="000E008B" w:rsidRPr="005114F2">
                <w:rPr>
                  <w:rStyle w:val="Hypertextovodkaz"/>
                  <w:b/>
                </w:rPr>
                <w:t>Dastychová, Ph.D.</w:t>
              </w:r>
            </w:hyperlink>
            <w:r w:rsidR="006E3BC7" w:rsidRPr="005114F2">
              <w:rPr>
                <w:b/>
              </w:rPr>
              <w:t xml:space="preserve"> </w:t>
            </w:r>
            <w:r w:rsidR="006E3BC7" w:rsidRPr="00972B54">
              <w:t>(100</w:t>
            </w:r>
            <w:r w:rsidR="000E008B" w:rsidRPr="00972B54">
              <w:t>% l)</w:t>
            </w:r>
          </w:p>
        </w:tc>
        <w:tc>
          <w:tcPr>
            <w:tcW w:w="567" w:type="dxa"/>
          </w:tcPr>
          <w:p w14:paraId="30D2940D" w14:textId="77777777" w:rsidR="000E008B" w:rsidRDefault="000E008B" w:rsidP="009F3FC3">
            <w:r>
              <w:t>1/ZS</w:t>
            </w:r>
          </w:p>
        </w:tc>
        <w:tc>
          <w:tcPr>
            <w:tcW w:w="709" w:type="dxa"/>
          </w:tcPr>
          <w:p w14:paraId="756DB29B" w14:textId="73959598" w:rsidR="000E008B" w:rsidRPr="009F3FC3" w:rsidRDefault="000E008B" w:rsidP="00DB7830">
            <w:pPr>
              <w:jc w:val="center"/>
              <w:rPr>
                <w:b/>
              </w:rPr>
            </w:pPr>
            <w:r w:rsidRPr="009F3FC3">
              <w:rPr>
                <w:b/>
              </w:rPr>
              <w:t>PZ</w:t>
            </w:r>
          </w:p>
        </w:tc>
      </w:tr>
      <w:tr w:rsidR="000E008B" w14:paraId="403477E7" w14:textId="77777777" w:rsidTr="00841C35">
        <w:tc>
          <w:tcPr>
            <w:tcW w:w="2125" w:type="dxa"/>
          </w:tcPr>
          <w:p w14:paraId="53D9C822" w14:textId="7BF58022" w:rsidR="000E008B" w:rsidRDefault="00874219" w:rsidP="009F3FC3">
            <w:hyperlink w:anchor="Farmakochemie" w:history="1">
              <w:r w:rsidR="000E008B" w:rsidRPr="00841C35">
                <w:rPr>
                  <w:rStyle w:val="Hypertextovodkaz"/>
                </w:rPr>
                <w:t>Farmakochemie</w:t>
              </w:r>
            </w:hyperlink>
          </w:p>
        </w:tc>
        <w:tc>
          <w:tcPr>
            <w:tcW w:w="1277" w:type="dxa"/>
          </w:tcPr>
          <w:p w14:paraId="64DF9AA3" w14:textId="308055C4" w:rsidR="000E008B" w:rsidRDefault="000E008B" w:rsidP="009F3FC3">
            <w:r>
              <w:t>28p+14s+0l</w:t>
            </w:r>
          </w:p>
        </w:tc>
        <w:tc>
          <w:tcPr>
            <w:tcW w:w="709" w:type="dxa"/>
          </w:tcPr>
          <w:p w14:paraId="713C5AB2" w14:textId="77777777" w:rsidR="000E008B" w:rsidRDefault="000E008B" w:rsidP="009F3FC3">
            <w:r>
              <w:t>z, zk</w:t>
            </w:r>
          </w:p>
        </w:tc>
        <w:tc>
          <w:tcPr>
            <w:tcW w:w="567" w:type="dxa"/>
            <w:gridSpan w:val="2"/>
          </w:tcPr>
          <w:p w14:paraId="337045B1" w14:textId="77777777" w:rsidR="000E008B" w:rsidRDefault="000E008B" w:rsidP="00DB7830">
            <w:pPr>
              <w:jc w:val="center"/>
            </w:pPr>
            <w:r>
              <w:t>3</w:t>
            </w:r>
          </w:p>
        </w:tc>
        <w:tc>
          <w:tcPr>
            <w:tcW w:w="3969" w:type="dxa"/>
          </w:tcPr>
          <w:p w14:paraId="752E67D9" w14:textId="65C2FC18" w:rsidR="000E008B" w:rsidRPr="008A13E4" w:rsidRDefault="00874219" w:rsidP="005114F2">
            <w:pPr>
              <w:jc w:val="both"/>
              <w:rPr>
                <w:b/>
              </w:rPr>
            </w:pPr>
            <w:hyperlink w:anchor="Kafka" w:history="1">
              <w:r w:rsidR="005114F2" w:rsidRPr="00443B87">
                <w:rPr>
                  <w:rStyle w:val="Hypertextovodkaz"/>
                  <w:b/>
                </w:rPr>
                <w:t>doc. Ing. Stanislav Kafka, CSc.</w:t>
              </w:r>
            </w:hyperlink>
            <w:r w:rsidR="005114F2" w:rsidRPr="005114F2">
              <w:rPr>
                <w:b/>
              </w:rPr>
              <w:t xml:space="preserve"> </w:t>
            </w:r>
            <w:r w:rsidR="006E3BC7" w:rsidRPr="00972B54">
              <w:t>(100</w:t>
            </w:r>
            <w:r w:rsidR="000E008B" w:rsidRPr="00972B54">
              <w:t>% p)</w:t>
            </w:r>
          </w:p>
        </w:tc>
        <w:tc>
          <w:tcPr>
            <w:tcW w:w="567" w:type="dxa"/>
          </w:tcPr>
          <w:p w14:paraId="0B58CD36" w14:textId="77777777" w:rsidR="000E008B" w:rsidRDefault="000E008B" w:rsidP="009F3FC3">
            <w:r>
              <w:t>1/LS</w:t>
            </w:r>
          </w:p>
        </w:tc>
        <w:tc>
          <w:tcPr>
            <w:tcW w:w="709" w:type="dxa"/>
          </w:tcPr>
          <w:p w14:paraId="1052D3CA" w14:textId="4C98DC48" w:rsidR="000E008B" w:rsidRPr="009F3FC3" w:rsidRDefault="000E008B" w:rsidP="00DB7830">
            <w:pPr>
              <w:jc w:val="center"/>
              <w:rPr>
                <w:b/>
              </w:rPr>
            </w:pPr>
            <w:r w:rsidRPr="009F3FC3">
              <w:rPr>
                <w:b/>
              </w:rPr>
              <w:t>PZ</w:t>
            </w:r>
          </w:p>
        </w:tc>
      </w:tr>
      <w:tr w:rsidR="000E008B" w14:paraId="73F95B56" w14:textId="77777777" w:rsidTr="00D55B9A">
        <w:tc>
          <w:tcPr>
            <w:tcW w:w="9923" w:type="dxa"/>
            <w:gridSpan w:val="8"/>
            <w:shd w:val="clear" w:color="auto" w:fill="FBD4B4"/>
          </w:tcPr>
          <w:p w14:paraId="37E8AB1D" w14:textId="6D62C082" w:rsidR="000E008B" w:rsidRDefault="000E008B" w:rsidP="009F3FC3">
            <w:pPr>
              <w:jc w:val="center"/>
            </w:pPr>
            <w:r>
              <w:rPr>
                <w:b/>
                <w:sz w:val="22"/>
              </w:rPr>
              <w:t xml:space="preserve">Povinně volitelné předměty </w:t>
            </w:r>
            <w:r w:rsidR="0086503A">
              <w:t>–</w:t>
            </w:r>
            <w:r>
              <w:rPr>
                <w:b/>
                <w:sz w:val="22"/>
              </w:rPr>
              <w:t xml:space="preserve"> skupina 2</w:t>
            </w:r>
          </w:p>
        </w:tc>
      </w:tr>
      <w:tr w:rsidR="000E008B" w14:paraId="2A8CF8B5" w14:textId="77777777" w:rsidTr="00841C35">
        <w:tc>
          <w:tcPr>
            <w:tcW w:w="2125" w:type="dxa"/>
          </w:tcPr>
          <w:p w14:paraId="4031F059" w14:textId="5ACD9B7B" w:rsidR="000E008B" w:rsidRDefault="00874219" w:rsidP="009F3FC3">
            <w:hyperlink w:anchor="Principy_úch_potr" w:history="1">
              <w:r w:rsidR="000E008B" w:rsidRPr="00841C35">
                <w:rPr>
                  <w:rStyle w:val="Hypertextovodkaz"/>
                </w:rPr>
                <w:t>Principy úchovy potravin</w:t>
              </w:r>
            </w:hyperlink>
          </w:p>
        </w:tc>
        <w:tc>
          <w:tcPr>
            <w:tcW w:w="1277" w:type="dxa"/>
          </w:tcPr>
          <w:p w14:paraId="56DE54C8" w14:textId="1245DF57" w:rsidR="000E008B" w:rsidRDefault="000E008B" w:rsidP="009F3FC3">
            <w:r>
              <w:t>28p+28s+14l</w:t>
            </w:r>
          </w:p>
        </w:tc>
        <w:tc>
          <w:tcPr>
            <w:tcW w:w="709" w:type="dxa"/>
          </w:tcPr>
          <w:p w14:paraId="2A675D51" w14:textId="77777777" w:rsidR="000E008B" w:rsidRDefault="000E008B" w:rsidP="009F3FC3">
            <w:r>
              <w:t>z, zk</w:t>
            </w:r>
          </w:p>
        </w:tc>
        <w:tc>
          <w:tcPr>
            <w:tcW w:w="567" w:type="dxa"/>
            <w:gridSpan w:val="2"/>
          </w:tcPr>
          <w:p w14:paraId="5A73AC0A" w14:textId="77777777" w:rsidR="000E008B" w:rsidRDefault="000E008B" w:rsidP="00DB7830">
            <w:pPr>
              <w:jc w:val="center"/>
            </w:pPr>
            <w:r>
              <w:t>4</w:t>
            </w:r>
          </w:p>
        </w:tc>
        <w:tc>
          <w:tcPr>
            <w:tcW w:w="3969" w:type="dxa"/>
          </w:tcPr>
          <w:p w14:paraId="229BDDA4" w14:textId="61B5DC9C" w:rsidR="000E008B" w:rsidRPr="00D55B9A" w:rsidRDefault="00874219" w:rsidP="009F3FC3">
            <w:pPr>
              <w:jc w:val="both"/>
              <w:rPr>
                <w:b/>
                <w:sz w:val="19"/>
                <w:szCs w:val="19"/>
              </w:rPr>
            </w:pPr>
            <w:hyperlink w:anchor="Sumczynski" w:history="1">
              <w:r w:rsidR="000E008B" w:rsidRPr="005114F2">
                <w:rPr>
                  <w:rStyle w:val="Hypertextovodkaz"/>
                  <w:b/>
                  <w:sz w:val="19"/>
                  <w:szCs w:val="19"/>
                </w:rPr>
                <w:t xml:space="preserve">doc. </w:t>
              </w:r>
              <w:r w:rsidR="00D55B9A" w:rsidRPr="005114F2">
                <w:rPr>
                  <w:rStyle w:val="Hypertextovodkaz"/>
                  <w:b/>
                  <w:sz w:val="19"/>
                  <w:szCs w:val="19"/>
                </w:rPr>
                <w:t>Ing. Daniela Sumczynski, Ph.D.</w:t>
              </w:r>
            </w:hyperlink>
            <w:r w:rsidR="00D55B9A" w:rsidRPr="005114F2">
              <w:rPr>
                <w:b/>
                <w:sz w:val="19"/>
                <w:szCs w:val="19"/>
              </w:rPr>
              <w:t xml:space="preserve"> </w:t>
            </w:r>
            <w:r w:rsidR="00D55B9A" w:rsidRPr="00972B54">
              <w:rPr>
                <w:sz w:val="19"/>
                <w:szCs w:val="19"/>
              </w:rPr>
              <w:t>(100</w:t>
            </w:r>
            <w:r w:rsidR="000E008B" w:rsidRPr="00972B54">
              <w:rPr>
                <w:sz w:val="19"/>
                <w:szCs w:val="19"/>
              </w:rPr>
              <w:t>% p)</w:t>
            </w:r>
          </w:p>
          <w:p w14:paraId="5092A688" w14:textId="06747965" w:rsidR="000E008B" w:rsidRPr="006923E1" w:rsidRDefault="000E008B" w:rsidP="009F3FC3">
            <w:pPr>
              <w:jc w:val="both"/>
            </w:pPr>
          </w:p>
        </w:tc>
        <w:tc>
          <w:tcPr>
            <w:tcW w:w="567" w:type="dxa"/>
          </w:tcPr>
          <w:p w14:paraId="0DCC354C" w14:textId="77777777" w:rsidR="000E008B" w:rsidRDefault="000E008B" w:rsidP="009F3FC3">
            <w:r>
              <w:t>1/ZS</w:t>
            </w:r>
          </w:p>
        </w:tc>
        <w:tc>
          <w:tcPr>
            <w:tcW w:w="709" w:type="dxa"/>
          </w:tcPr>
          <w:p w14:paraId="250B93F6" w14:textId="6E25584F" w:rsidR="000E008B" w:rsidRPr="009F3FC3" w:rsidRDefault="000E008B" w:rsidP="00DB7830">
            <w:pPr>
              <w:jc w:val="center"/>
              <w:rPr>
                <w:b/>
              </w:rPr>
            </w:pPr>
            <w:r w:rsidRPr="009F3FC3">
              <w:rPr>
                <w:b/>
              </w:rPr>
              <w:t>PZ</w:t>
            </w:r>
          </w:p>
        </w:tc>
      </w:tr>
      <w:tr w:rsidR="000E008B" w14:paraId="6CD1EA34" w14:textId="77777777" w:rsidTr="00841C35">
        <w:tc>
          <w:tcPr>
            <w:tcW w:w="2125" w:type="dxa"/>
          </w:tcPr>
          <w:p w14:paraId="7D2DEED3" w14:textId="13D2EB36" w:rsidR="000E008B" w:rsidRDefault="00874219" w:rsidP="009F3FC3">
            <w:hyperlink w:anchor="Fuknční_potr" w:history="1">
              <w:r w:rsidR="000E008B" w:rsidRPr="00841C35">
                <w:rPr>
                  <w:rStyle w:val="Hypertextovodkaz"/>
                </w:rPr>
                <w:t>Funkční potraviny</w:t>
              </w:r>
            </w:hyperlink>
          </w:p>
        </w:tc>
        <w:tc>
          <w:tcPr>
            <w:tcW w:w="1277" w:type="dxa"/>
          </w:tcPr>
          <w:p w14:paraId="663001E5" w14:textId="51C7CBFF" w:rsidR="000E008B" w:rsidRDefault="000E008B" w:rsidP="009F3FC3">
            <w:r>
              <w:t>28p+14s+0l</w:t>
            </w:r>
          </w:p>
        </w:tc>
        <w:tc>
          <w:tcPr>
            <w:tcW w:w="709" w:type="dxa"/>
          </w:tcPr>
          <w:p w14:paraId="5AC5A819" w14:textId="77777777" w:rsidR="000E008B" w:rsidRDefault="000E008B" w:rsidP="009F3FC3">
            <w:r>
              <w:t>z, zk</w:t>
            </w:r>
          </w:p>
        </w:tc>
        <w:tc>
          <w:tcPr>
            <w:tcW w:w="567" w:type="dxa"/>
            <w:gridSpan w:val="2"/>
          </w:tcPr>
          <w:p w14:paraId="6BCEB539" w14:textId="77777777" w:rsidR="000E008B" w:rsidRDefault="000E008B" w:rsidP="00DB7830">
            <w:pPr>
              <w:jc w:val="center"/>
            </w:pPr>
            <w:r>
              <w:t>3</w:t>
            </w:r>
          </w:p>
        </w:tc>
        <w:tc>
          <w:tcPr>
            <w:tcW w:w="3969" w:type="dxa"/>
          </w:tcPr>
          <w:p w14:paraId="740B4C5B" w14:textId="37CC9F88" w:rsidR="000E008B" w:rsidRPr="00443B87" w:rsidRDefault="00874219" w:rsidP="00BC2C19">
            <w:pPr>
              <w:jc w:val="both"/>
              <w:rPr>
                <w:b/>
                <w:sz w:val="19"/>
                <w:szCs w:val="19"/>
              </w:rPr>
            </w:pPr>
            <w:hyperlink w:anchor="Sumczynski" w:history="1">
              <w:r w:rsidR="005114F2" w:rsidRPr="005114F2">
                <w:rPr>
                  <w:rStyle w:val="Hypertextovodkaz"/>
                  <w:b/>
                  <w:sz w:val="19"/>
                  <w:szCs w:val="19"/>
                </w:rPr>
                <w:t>doc. Ing. Daniela Sumczynski, Ph.D.</w:t>
              </w:r>
            </w:hyperlink>
            <w:r w:rsidR="005114F2" w:rsidRPr="005114F2">
              <w:rPr>
                <w:b/>
                <w:sz w:val="19"/>
                <w:szCs w:val="19"/>
              </w:rPr>
              <w:t xml:space="preserve"> </w:t>
            </w:r>
            <w:r w:rsidR="00443B87" w:rsidRPr="00972B54">
              <w:rPr>
                <w:sz w:val="19"/>
                <w:szCs w:val="19"/>
              </w:rPr>
              <w:t>(100% p)</w:t>
            </w:r>
          </w:p>
        </w:tc>
        <w:tc>
          <w:tcPr>
            <w:tcW w:w="567" w:type="dxa"/>
          </w:tcPr>
          <w:p w14:paraId="08579A3B" w14:textId="77777777" w:rsidR="000E008B" w:rsidRDefault="000E008B" w:rsidP="009F3FC3">
            <w:r>
              <w:t>1/ZS</w:t>
            </w:r>
          </w:p>
        </w:tc>
        <w:tc>
          <w:tcPr>
            <w:tcW w:w="709" w:type="dxa"/>
          </w:tcPr>
          <w:p w14:paraId="707D3A9D" w14:textId="23C47AE3" w:rsidR="000E008B" w:rsidRPr="009F3FC3" w:rsidRDefault="000E008B" w:rsidP="00DB7830">
            <w:pPr>
              <w:jc w:val="center"/>
              <w:rPr>
                <w:b/>
              </w:rPr>
            </w:pPr>
            <w:r w:rsidRPr="009F3FC3">
              <w:rPr>
                <w:b/>
              </w:rPr>
              <w:t>PZ</w:t>
            </w:r>
          </w:p>
        </w:tc>
      </w:tr>
      <w:tr w:rsidR="000E008B" w14:paraId="18EC4A6A" w14:textId="77777777" w:rsidTr="00841C35">
        <w:tc>
          <w:tcPr>
            <w:tcW w:w="2125" w:type="dxa"/>
          </w:tcPr>
          <w:p w14:paraId="4C12AD19" w14:textId="31227D35" w:rsidR="000E008B" w:rsidRDefault="00874219" w:rsidP="009F3FC3">
            <w:hyperlink w:anchor="Chem_nutrac" w:history="1">
              <w:r w:rsidR="00BC2C19" w:rsidRPr="00841C35">
                <w:rPr>
                  <w:rStyle w:val="Hypertextovodkaz"/>
                </w:rPr>
                <w:t>Chemie nutraceutik</w:t>
              </w:r>
            </w:hyperlink>
          </w:p>
        </w:tc>
        <w:tc>
          <w:tcPr>
            <w:tcW w:w="1277" w:type="dxa"/>
          </w:tcPr>
          <w:p w14:paraId="03877A9E" w14:textId="1BAF6706" w:rsidR="000E008B" w:rsidRDefault="000E008B" w:rsidP="009F3FC3">
            <w:r>
              <w:t>28p+14s+0l</w:t>
            </w:r>
          </w:p>
        </w:tc>
        <w:tc>
          <w:tcPr>
            <w:tcW w:w="709" w:type="dxa"/>
          </w:tcPr>
          <w:p w14:paraId="7F77AD67" w14:textId="77777777" w:rsidR="000E008B" w:rsidRDefault="000E008B" w:rsidP="009F3FC3">
            <w:r>
              <w:t>z, zk</w:t>
            </w:r>
          </w:p>
        </w:tc>
        <w:tc>
          <w:tcPr>
            <w:tcW w:w="567" w:type="dxa"/>
            <w:gridSpan w:val="2"/>
          </w:tcPr>
          <w:p w14:paraId="2D44367D" w14:textId="77777777" w:rsidR="000E008B" w:rsidRDefault="000E008B" w:rsidP="00DB7830">
            <w:pPr>
              <w:jc w:val="center"/>
            </w:pPr>
            <w:r>
              <w:t>3</w:t>
            </w:r>
          </w:p>
        </w:tc>
        <w:tc>
          <w:tcPr>
            <w:tcW w:w="3969" w:type="dxa"/>
          </w:tcPr>
          <w:p w14:paraId="2CEB2CCF" w14:textId="16B68FE5" w:rsidR="000E008B" w:rsidRPr="006923E1" w:rsidRDefault="00874219" w:rsidP="00443B87">
            <w:pPr>
              <w:jc w:val="both"/>
              <w:rPr>
                <w:b/>
              </w:rPr>
            </w:pPr>
            <w:hyperlink w:anchor="Sumczynski" w:history="1">
              <w:r w:rsidR="005114F2" w:rsidRPr="005114F2">
                <w:rPr>
                  <w:rStyle w:val="Hypertextovodkaz"/>
                  <w:b/>
                  <w:sz w:val="19"/>
                  <w:szCs w:val="19"/>
                </w:rPr>
                <w:t>doc. Ing. Daniela Sumczynski, Ph.D.</w:t>
              </w:r>
            </w:hyperlink>
            <w:r w:rsidR="005114F2" w:rsidRPr="005114F2">
              <w:rPr>
                <w:b/>
                <w:sz w:val="19"/>
                <w:szCs w:val="19"/>
              </w:rPr>
              <w:t xml:space="preserve"> </w:t>
            </w:r>
            <w:r w:rsidR="00443B87" w:rsidRPr="00972B54">
              <w:rPr>
                <w:sz w:val="19"/>
                <w:szCs w:val="19"/>
              </w:rPr>
              <w:t>(100% p)</w:t>
            </w:r>
          </w:p>
        </w:tc>
        <w:tc>
          <w:tcPr>
            <w:tcW w:w="567" w:type="dxa"/>
          </w:tcPr>
          <w:p w14:paraId="655D46D4" w14:textId="77777777" w:rsidR="000E008B" w:rsidRDefault="000E008B" w:rsidP="009F3FC3">
            <w:r>
              <w:t>1/LS</w:t>
            </w:r>
          </w:p>
        </w:tc>
        <w:tc>
          <w:tcPr>
            <w:tcW w:w="709" w:type="dxa"/>
          </w:tcPr>
          <w:p w14:paraId="5522BB0B" w14:textId="46731698" w:rsidR="000E008B" w:rsidRPr="009F3FC3" w:rsidRDefault="000E008B" w:rsidP="00DB7830">
            <w:pPr>
              <w:jc w:val="center"/>
              <w:rPr>
                <w:b/>
              </w:rPr>
            </w:pPr>
            <w:r w:rsidRPr="009F3FC3">
              <w:rPr>
                <w:b/>
              </w:rPr>
              <w:t>PZ</w:t>
            </w:r>
          </w:p>
        </w:tc>
      </w:tr>
      <w:tr w:rsidR="000E008B" w14:paraId="6FB67C36" w14:textId="77777777" w:rsidTr="00D55B9A">
        <w:trPr>
          <w:trHeight w:val="361"/>
        </w:trPr>
        <w:tc>
          <w:tcPr>
            <w:tcW w:w="9923" w:type="dxa"/>
            <w:gridSpan w:val="8"/>
          </w:tcPr>
          <w:p w14:paraId="6FE2ED4C" w14:textId="3FD9D371" w:rsidR="000E008B" w:rsidRDefault="000E008B" w:rsidP="002C7C5D">
            <w:pPr>
              <w:spacing w:before="60" w:after="60" w:line="252" w:lineRule="auto"/>
              <w:jc w:val="both"/>
            </w:pPr>
            <w:r>
              <w:rPr>
                <w:b/>
              </w:rPr>
              <w:t xml:space="preserve">Podmínka pro splnění těchto skupin předmětů: </w:t>
            </w:r>
            <w:r>
              <w:t>Student si zvolí buď všechny předměty ze skupiny 1, nebo všechny předměty ze skupiny 2.</w:t>
            </w:r>
          </w:p>
        </w:tc>
      </w:tr>
      <w:tr w:rsidR="000E008B" w14:paraId="0341AD03" w14:textId="77777777" w:rsidTr="00D55B9A">
        <w:tc>
          <w:tcPr>
            <w:tcW w:w="9923" w:type="dxa"/>
            <w:gridSpan w:val="8"/>
            <w:shd w:val="clear" w:color="auto" w:fill="FBD4B4"/>
          </w:tcPr>
          <w:p w14:paraId="46C80A58" w14:textId="4EA368AE" w:rsidR="000E008B" w:rsidRDefault="000E008B" w:rsidP="009F3FC3">
            <w:pPr>
              <w:jc w:val="center"/>
            </w:pPr>
            <w:r>
              <w:rPr>
                <w:b/>
                <w:sz w:val="22"/>
              </w:rPr>
              <w:lastRenderedPageBreak/>
              <w:t xml:space="preserve">Povinně volitelné předměty </w:t>
            </w:r>
            <w:r w:rsidR="0086503A">
              <w:t>–</w:t>
            </w:r>
            <w:r>
              <w:rPr>
                <w:b/>
                <w:sz w:val="22"/>
              </w:rPr>
              <w:t xml:space="preserve"> skupina 3</w:t>
            </w:r>
          </w:p>
        </w:tc>
      </w:tr>
      <w:tr w:rsidR="000E008B" w14:paraId="736C49FA" w14:textId="77777777" w:rsidTr="00841C35">
        <w:tc>
          <w:tcPr>
            <w:tcW w:w="2125" w:type="dxa"/>
          </w:tcPr>
          <w:p w14:paraId="0996F3CE" w14:textId="39856636" w:rsidR="000E008B" w:rsidRDefault="00874219" w:rsidP="009F3FC3">
            <w:hyperlink w:anchor="Bioakt_heterocykl_slouč" w:history="1">
              <w:r w:rsidR="000E008B" w:rsidRPr="00841C35">
                <w:rPr>
                  <w:rStyle w:val="Hypertextovodkaz"/>
                </w:rPr>
                <w:t>Bioaktivní heterocyklické sloučeniny</w:t>
              </w:r>
            </w:hyperlink>
          </w:p>
        </w:tc>
        <w:tc>
          <w:tcPr>
            <w:tcW w:w="1277" w:type="dxa"/>
          </w:tcPr>
          <w:p w14:paraId="7F13E3A7" w14:textId="05EF065B" w:rsidR="000E008B" w:rsidRDefault="000E008B" w:rsidP="009F3FC3">
            <w:r>
              <w:t>28p+14s+0l</w:t>
            </w:r>
          </w:p>
        </w:tc>
        <w:tc>
          <w:tcPr>
            <w:tcW w:w="709" w:type="dxa"/>
          </w:tcPr>
          <w:p w14:paraId="391168E2" w14:textId="77777777" w:rsidR="000E008B" w:rsidRDefault="000E008B" w:rsidP="009F3FC3">
            <w:r>
              <w:t>z, zk</w:t>
            </w:r>
          </w:p>
        </w:tc>
        <w:tc>
          <w:tcPr>
            <w:tcW w:w="567" w:type="dxa"/>
            <w:gridSpan w:val="2"/>
          </w:tcPr>
          <w:p w14:paraId="6BF16DF5" w14:textId="77777777" w:rsidR="000E008B" w:rsidRDefault="000E008B" w:rsidP="00DB7830">
            <w:pPr>
              <w:jc w:val="center"/>
            </w:pPr>
            <w:r>
              <w:t>4</w:t>
            </w:r>
          </w:p>
        </w:tc>
        <w:tc>
          <w:tcPr>
            <w:tcW w:w="3969" w:type="dxa"/>
          </w:tcPr>
          <w:p w14:paraId="0A2F211F" w14:textId="4418CE1C" w:rsidR="000E008B" w:rsidRPr="00972B54" w:rsidRDefault="00874219" w:rsidP="009F3FC3">
            <w:pPr>
              <w:jc w:val="both"/>
            </w:pPr>
            <w:hyperlink w:anchor="Prucková" w:history="1">
              <w:r w:rsidR="000E008B" w:rsidRPr="005114F2">
                <w:rPr>
                  <w:rStyle w:val="Hypertextovodkaz"/>
                  <w:b/>
                </w:rPr>
                <w:t xml:space="preserve">Ing. </w:t>
              </w:r>
              <w:r w:rsidR="00D55B9A" w:rsidRPr="005114F2">
                <w:rPr>
                  <w:rStyle w:val="Hypertextovodkaz"/>
                  <w:b/>
                </w:rPr>
                <w:t xml:space="preserve">Zdeňka </w:t>
              </w:r>
              <w:r w:rsidR="000E008B" w:rsidRPr="005114F2">
                <w:rPr>
                  <w:rStyle w:val="Hypertextovodkaz"/>
                  <w:b/>
                </w:rPr>
                <w:t>Prucková, Ph.D.</w:t>
              </w:r>
            </w:hyperlink>
            <w:r w:rsidR="000E008B" w:rsidRPr="00443B87">
              <w:t xml:space="preserve"> </w:t>
            </w:r>
            <w:r w:rsidR="00D55B9A" w:rsidRPr="00972B54">
              <w:t>(100</w:t>
            </w:r>
            <w:r w:rsidR="000E008B" w:rsidRPr="00972B54">
              <w:t>% p)</w:t>
            </w:r>
          </w:p>
          <w:p w14:paraId="29B2A87D" w14:textId="2B0B4D50" w:rsidR="000E008B" w:rsidRPr="008A13E4" w:rsidRDefault="000E008B" w:rsidP="009F3FC3">
            <w:pPr>
              <w:jc w:val="both"/>
            </w:pPr>
          </w:p>
        </w:tc>
        <w:tc>
          <w:tcPr>
            <w:tcW w:w="567" w:type="dxa"/>
          </w:tcPr>
          <w:p w14:paraId="45F69262" w14:textId="77777777" w:rsidR="000E008B" w:rsidRDefault="000E008B" w:rsidP="009F3FC3">
            <w:r>
              <w:t>2/ZS</w:t>
            </w:r>
          </w:p>
        </w:tc>
        <w:tc>
          <w:tcPr>
            <w:tcW w:w="709" w:type="dxa"/>
          </w:tcPr>
          <w:p w14:paraId="1F5AA4AD" w14:textId="77777777" w:rsidR="000E008B" w:rsidRPr="009F3FC3" w:rsidRDefault="000E008B" w:rsidP="00DB7830">
            <w:pPr>
              <w:jc w:val="center"/>
              <w:rPr>
                <w:b/>
              </w:rPr>
            </w:pPr>
            <w:r w:rsidRPr="009F3FC3">
              <w:rPr>
                <w:b/>
              </w:rPr>
              <w:t>PZ</w:t>
            </w:r>
          </w:p>
        </w:tc>
      </w:tr>
      <w:tr w:rsidR="000E008B" w14:paraId="184E8F17" w14:textId="77777777" w:rsidTr="00841C35">
        <w:tc>
          <w:tcPr>
            <w:tcW w:w="2125" w:type="dxa"/>
          </w:tcPr>
          <w:p w14:paraId="1C5EE074" w14:textId="7D2DD509" w:rsidR="000E008B" w:rsidRDefault="00874219" w:rsidP="009F3FC3">
            <w:hyperlink w:anchor="Str_a_sym_molekul" w:history="1">
              <w:r w:rsidR="000E008B" w:rsidRPr="00841C35">
                <w:rPr>
                  <w:rStyle w:val="Hypertextovodkaz"/>
                </w:rPr>
                <w:t>Struktura a symetrie molekul</w:t>
              </w:r>
            </w:hyperlink>
          </w:p>
        </w:tc>
        <w:tc>
          <w:tcPr>
            <w:tcW w:w="1277" w:type="dxa"/>
          </w:tcPr>
          <w:p w14:paraId="7ED57384" w14:textId="3A22DE08" w:rsidR="000E008B" w:rsidRDefault="000E008B" w:rsidP="009F3FC3">
            <w:r>
              <w:t>14p+28s+0l</w:t>
            </w:r>
          </w:p>
        </w:tc>
        <w:tc>
          <w:tcPr>
            <w:tcW w:w="709" w:type="dxa"/>
          </w:tcPr>
          <w:p w14:paraId="5DBD83B1" w14:textId="05215260" w:rsidR="000E008B" w:rsidRDefault="000E008B" w:rsidP="009F3FC3">
            <w:r>
              <w:t>kl</w:t>
            </w:r>
            <w:r w:rsidR="009F3FC3">
              <w:t>z</w:t>
            </w:r>
          </w:p>
        </w:tc>
        <w:tc>
          <w:tcPr>
            <w:tcW w:w="567" w:type="dxa"/>
            <w:gridSpan w:val="2"/>
          </w:tcPr>
          <w:p w14:paraId="4A71F724" w14:textId="77777777" w:rsidR="000E008B" w:rsidRDefault="000E008B" w:rsidP="00DB7830">
            <w:pPr>
              <w:jc w:val="center"/>
            </w:pPr>
            <w:r>
              <w:t>3</w:t>
            </w:r>
          </w:p>
        </w:tc>
        <w:tc>
          <w:tcPr>
            <w:tcW w:w="3969" w:type="dxa"/>
          </w:tcPr>
          <w:p w14:paraId="1122F1C1" w14:textId="1716605A" w:rsidR="000E008B" w:rsidRPr="008A13E4" w:rsidRDefault="00874219" w:rsidP="009F3FC3">
            <w:pPr>
              <w:jc w:val="both"/>
              <w:rPr>
                <w:b/>
              </w:rPr>
            </w:pPr>
            <w:hyperlink w:anchor="Vícha" w:history="1">
              <w:r w:rsidR="000E008B" w:rsidRPr="00443B87">
                <w:rPr>
                  <w:rStyle w:val="Hypertextovodkaz"/>
                  <w:b/>
                </w:rPr>
                <w:t xml:space="preserve">Mgr. </w:t>
              </w:r>
              <w:r w:rsidR="00D55B9A" w:rsidRPr="00443B87">
                <w:rPr>
                  <w:rStyle w:val="Hypertextovodkaz"/>
                  <w:b/>
                </w:rPr>
                <w:t xml:space="preserve">Robert </w:t>
              </w:r>
              <w:r w:rsidR="000E008B" w:rsidRPr="00443B87">
                <w:rPr>
                  <w:rStyle w:val="Hypertextovodkaz"/>
                  <w:b/>
                </w:rPr>
                <w:t>Vícha, Ph.D.</w:t>
              </w:r>
            </w:hyperlink>
            <w:r w:rsidR="00D55B9A" w:rsidRPr="00443B87">
              <w:rPr>
                <w:b/>
              </w:rPr>
              <w:t xml:space="preserve"> </w:t>
            </w:r>
            <w:r w:rsidR="00D55B9A" w:rsidRPr="00972B54">
              <w:t>(100</w:t>
            </w:r>
            <w:r w:rsidR="000E008B" w:rsidRPr="00972B54">
              <w:t>% p)</w:t>
            </w:r>
          </w:p>
        </w:tc>
        <w:tc>
          <w:tcPr>
            <w:tcW w:w="567" w:type="dxa"/>
          </w:tcPr>
          <w:p w14:paraId="04A12C25" w14:textId="77777777" w:rsidR="000E008B" w:rsidRDefault="000E008B" w:rsidP="009F3FC3">
            <w:r>
              <w:t>2/ZS</w:t>
            </w:r>
          </w:p>
        </w:tc>
        <w:tc>
          <w:tcPr>
            <w:tcW w:w="709" w:type="dxa"/>
          </w:tcPr>
          <w:p w14:paraId="36272F4E" w14:textId="77777777" w:rsidR="000E008B" w:rsidRPr="009F3FC3" w:rsidRDefault="000E008B" w:rsidP="00DB7830">
            <w:pPr>
              <w:jc w:val="center"/>
              <w:rPr>
                <w:b/>
              </w:rPr>
            </w:pPr>
            <w:r w:rsidRPr="009F3FC3">
              <w:rPr>
                <w:b/>
              </w:rPr>
              <w:t>PZ</w:t>
            </w:r>
          </w:p>
        </w:tc>
      </w:tr>
      <w:tr w:rsidR="000E008B" w14:paraId="1F756AC3" w14:textId="77777777" w:rsidTr="00D55B9A">
        <w:tc>
          <w:tcPr>
            <w:tcW w:w="9923" w:type="dxa"/>
            <w:gridSpan w:val="8"/>
            <w:shd w:val="clear" w:color="auto" w:fill="FBD4B4"/>
          </w:tcPr>
          <w:p w14:paraId="18D43156" w14:textId="37B2452A" w:rsidR="000E008B" w:rsidRDefault="000E008B" w:rsidP="009F3FC3">
            <w:pPr>
              <w:jc w:val="center"/>
            </w:pPr>
            <w:r>
              <w:rPr>
                <w:b/>
                <w:sz w:val="22"/>
              </w:rPr>
              <w:t xml:space="preserve">Povinně volitelné předměty </w:t>
            </w:r>
            <w:r w:rsidR="0086503A">
              <w:t>–</w:t>
            </w:r>
            <w:r>
              <w:rPr>
                <w:b/>
                <w:sz w:val="22"/>
              </w:rPr>
              <w:t xml:space="preserve"> skupina 4</w:t>
            </w:r>
          </w:p>
        </w:tc>
      </w:tr>
      <w:tr w:rsidR="000E008B" w14:paraId="707C5F0B" w14:textId="77777777" w:rsidTr="00841C35">
        <w:tc>
          <w:tcPr>
            <w:tcW w:w="2125" w:type="dxa"/>
          </w:tcPr>
          <w:p w14:paraId="768D8F5B" w14:textId="45FD3154" w:rsidR="000E008B" w:rsidRDefault="00874219" w:rsidP="009F3FC3">
            <w:hyperlink w:anchor="Senz_hodn_potr" w:history="1">
              <w:r w:rsidR="000E008B" w:rsidRPr="00841C35">
                <w:rPr>
                  <w:rStyle w:val="Hypertextovodkaz"/>
                </w:rPr>
                <w:t>Senzorické hodnocení potravin</w:t>
              </w:r>
            </w:hyperlink>
          </w:p>
        </w:tc>
        <w:tc>
          <w:tcPr>
            <w:tcW w:w="1277" w:type="dxa"/>
          </w:tcPr>
          <w:p w14:paraId="2FC19211" w14:textId="071AA776" w:rsidR="000E008B" w:rsidRDefault="000E008B" w:rsidP="009F3FC3">
            <w:r>
              <w:t>28p+0s+28l</w:t>
            </w:r>
          </w:p>
        </w:tc>
        <w:tc>
          <w:tcPr>
            <w:tcW w:w="709" w:type="dxa"/>
          </w:tcPr>
          <w:p w14:paraId="300D6155" w14:textId="6A61E1B2" w:rsidR="000E008B" w:rsidRDefault="000E008B" w:rsidP="009F3FC3">
            <w:r>
              <w:t>kl</w:t>
            </w:r>
            <w:r w:rsidR="009F3FC3">
              <w:t>z</w:t>
            </w:r>
          </w:p>
        </w:tc>
        <w:tc>
          <w:tcPr>
            <w:tcW w:w="567" w:type="dxa"/>
            <w:gridSpan w:val="2"/>
          </w:tcPr>
          <w:p w14:paraId="0C5BB47A" w14:textId="77777777" w:rsidR="000E008B" w:rsidRDefault="000E008B" w:rsidP="00DB7830">
            <w:pPr>
              <w:jc w:val="center"/>
            </w:pPr>
            <w:r>
              <w:t>4</w:t>
            </w:r>
          </w:p>
        </w:tc>
        <w:tc>
          <w:tcPr>
            <w:tcW w:w="3969" w:type="dxa"/>
          </w:tcPr>
          <w:p w14:paraId="630C998E" w14:textId="3C1F9990" w:rsidR="000E008B" w:rsidRDefault="00874219" w:rsidP="009F3FC3">
            <w:pPr>
              <w:jc w:val="both"/>
              <w:rPr>
                <w:b/>
              </w:rPr>
            </w:pPr>
            <w:hyperlink w:anchor="Lazárková" w:history="1">
              <w:r w:rsidR="000E008B" w:rsidRPr="00443B87">
                <w:rPr>
                  <w:rStyle w:val="Hypertextovodkaz"/>
                  <w:b/>
                </w:rPr>
                <w:t xml:space="preserve">Ing. </w:t>
              </w:r>
              <w:r w:rsidR="00D55B9A" w:rsidRPr="00443B87">
                <w:rPr>
                  <w:rStyle w:val="Hypertextovodkaz"/>
                  <w:b/>
                </w:rPr>
                <w:t xml:space="preserve">Zuzana </w:t>
              </w:r>
              <w:r w:rsidR="006414C5" w:rsidRPr="00443B87">
                <w:rPr>
                  <w:rStyle w:val="Hypertextovodkaz"/>
                  <w:b/>
                </w:rPr>
                <w:t>Lazárková,</w:t>
              </w:r>
              <w:r w:rsidR="00D55B9A" w:rsidRPr="00443B87">
                <w:rPr>
                  <w:rStyle w:val="Hypertextovodkaz"/>
                  <w:b/>
                </w:rPr>
                <w:t xml:space="preserve"> Ph.D.</w:t>
              </w:r>
            </w:hyperlink>
            <w:r w:rsidR="00D55B9A" w:rsidRPr="00443B87">
              <w:rPr>
                <w:b/>
              </w:rPr>
              <w:t xml:space="preserve"> </w:t>
            </w:r>
            <w:r w:rsidR="00D55B9A" w:rsidRPr="00972B54">
              <w:t>(70</w:t>
            </w:r>
            <w:r w:rsidR="000E008B" w:rsidRPr="00972B54">
              <w:t>% p)</w:t>
            </w:r>
          </w:p>
          <w:p w14:paraId="35276172" w14:textId="3E32693D" w:rsidR="000E008B" w:rsidRPr="006C3A40" w:rsidRDefault="00874219" w:rsidP="002C7C5D">
            <w:pPr>
              <w:jc w:val="both"/>
            </w:pPr>
            <w:hyperlink w:anchor="Buňka" w:history="1">
              <w:r w:rsidR="000E008B" w:rsidRPr="00443B87">
                <w:rPr>
                  <w:rStyle w:val="Hypertextovodkaz"/>
                </w:rPr>
                <w:t xml:space="preserve">doc. </w:t>
              </w:r>
              <w:r w:rsidR="00D55B9A" w:rsidRPr="00443B87">
                <w:rPr>
                  <w:rStyle w:val="Hypertextovodkaz"/>
                </w:rPr>
                <w:t xml:space="preserve">Ing. František </w:t>
              </w:r>
              <w:r w:rsidR="000E008B" w:rsidRPr="00443B87">
                <w:rPr>
                  <w:rStyle w:val="Hypertextovodkaz"/>
                </w:rPr>
                <w:t>Buňka, Ph.D.</w:t>
              </w:r>
            </w:hyperlink>
            <w:r w:rsidR="000E008B" w:rsidRPr="00443B87">
              <w:t xml:space="preserve"> (</w:t>
            </w:r>
            <w:r w:rsidR="00D55B9A" w:rsidRPr="00443B87">
              <w:t>30</w:t>
            </w:r>
            <w:r w:rsidR="000E008B" w:rsidRPr="00443B87">
              <w:t>% p)</w:t>
            </w:r>
          </w:p>
        </w:tc>
        <w:tc>
          <w:tcPr>
            <w:tcW w:w="567" w:type="dxa"/>
          </w:tcPr>
          <w:p w14:paraId="42D223F0" w14:textId="77777777" w:rsidR="000E008B" w:rsidRDefault="000E008B" w:rsidP="009F3FC3">
            <w:r>
              <w:t>2/ZS</w:t>
            </w:r>
          </w:p>
        </w:tc>
        <w:tc>
          <w:tcPr>
            <w:tcW w:w="709" w:type="dxa"/>
          </w:tcPr>
          <w:p w14:paraId="12B979A5" w14:textId="77777777" w:rsidR="000E008B" w:rsidRPr="009F3FC3" w:rsidRDefault="000E008B" w:rsidP="00DB7830">
            <w:pPr>
              <w:jc w:val="center"/>
              <w:rPr>
                <w:b/>
              </w:rPr>
            </w:pPr>
            <w:r w:rsidRPr="009F3FC3">
              <w:rPr>
                <w:b/>
              </w:rPr>
              <w:t>PZ</w:t>
            </w:r>
          </w:p>
        </w:tc>
      </w:tr>
      <w:tr w:rsidR="000E008B" w14:paraId="7D01272A" w14:textId="77777777" w:rsidTr="00841C35">
        <w:tc>
          <w:tcPr>
            <w:tcW w:w="2125" w:type="dxa"/>
          </w:tcPr>
          <w:p w14:paraId="6E571A5C" w14:textId="17C703E7" w:rsidR="000E008B" w:rsidRDefault="00874219" w:rsidP="009F3FC3">
            <w:hyperlink w:anchor="Autent_a_falš_potr" w:history="1">
              <w:r w:rsidR="000E008B" w:rsidRPr="00841C35">
                <w:rPr>
                  <w:rStyle w:val="Hypertextovodkaz"/>
                </w:rPr>
                <w:t>Autentizace a falšování potravin</w:t>
              </w:r>
            </w:hyperlink>
          </w:p>
        </w:tc>
        <w:tc>
          <w:tcPr>
            <w:tcW w:w="1277" w:type="dxa"/>
          </w:tcPr>
          <w:p w14:paraId="1E9B34E2" w14:textId="3B939051" w:rsidR="000E008B" w:rsidRDefault="000E008B" w:rsidP="009F3FC3">
            <w:r>
              <w:t>14p+14s+28l</w:t>
            </w:r>
          </w:p>
        </w:tc>
        <w:tc>
          <w:tcPr>
            <w:tcW w:w="709" w:type="dxa"/>
          </w:tcPr>
          <w:p w14:paraId="43488683" w14:textId="77777777" w:rsidR="000E008B" w:rsidRDefault="000E008B" w:rsidP="009F3FC3">
            <w:r>
              <w:t>z, zk</w:t>
            </w:r>
          </w:p>
        </w:tc>
        <w:tc>
          <w:tcPr>
            <w:tcW w:w="567" w:type="dxa"/>
            <w:gridSpan w:val="2"/>
          </w:tcPr>
          <w:p w14:paraId="505D2336" w14:textId="77777777" w:rsidR="000E008B" w:rsidRDefault="000E008B" w:rsidP="00DB7830">
            <w:pPr>
              <w:jc w:val="center"/>
            </w:pPr>
            <w:r>
              <w:t>4</w:t>
            </w:r>
          </w:p>
        </w:tc>
        <w:tc>
          <w:tcPr>
            <w:tcW w:w="3969" w:type="dxa"/>
          </w:tcPr>
          <w:p w14:paraId="201C9D5E" w14:textId="59E6F5AD" w:rsidR="000E008B" w:rsidRDefault="00874219" w:rsidP="009F3FC3">
            <w:pPr>
              <w:jc w:val="both"/>
              <w:rPr>
                <w:b/>
              </w:rPr>
            </w:pPr>
            <w:hyperlink w:anchor="Fišera" w:history="1">
              <w:r w:rsidR="000E008B" w:rsidRPr="00443B87">
                <w:rPr>
                  <w:rStyle w:val="Hypertextovodkaz"/>
                  <w:b/>
                </w:rPr>
                <w:t xml:space="preserve">doc. </w:t>
              </w:r>
              <w:r w:rsidR="00D55B9A" w:rsidRPr="00443B87">
                <w:rPr>
                  <w:rStyle w:val="Hypertextovodkaz"/>
                  <w:b/>
                </w:rPr>
                <w:t>Ing. Miroslav Fišera, CSc.</w:t>
              </w:r>
            </w:hyperlink>
            <w:r w:rsidR="00D55B9A" w:rsidRPr="00443B87">
              <w:rPr>
                <w:b/>
              </w:rPr>
              <w:t xml:space="preserve"> </w:t>
            </w:r>
            <w:r w:rsidR="00D55B9A" w:rsidRPr="00972B54">
              <w:t>(100</w:t>
            </w:r>
            <w:r w:rsidR="000E008B" w:rsidRPr="00972B54">
              <w:t>% p)</w:t>
            </w:r>
          </w:p>
          <w:p w14:paraId="6C48F9EB" w14:textId="307B15BB" w:rsidR="000E008B" w:rsidRPr="00665B3D" w:rsidRDefault="000E008B" w:rsidP="009F3FC3">
            <w:pPr>
              <w:jc w:val="both"/>
              <w:rPr>
                <w:b/>
              </w:rPr>
            </w:pPr>
          </w:p>
        </w:tc>
        <w:tc>
          <w:tcPr>
            <w:tcW w:w="567" w:type="dxa"/>
          </w:tcPr>
          <w:p w14:paraId="46A88FE0" w14:textId="77777777" w:rsidR="000E008B" w:rsidRDefault="000E008B" w:rsidP="009F3FC3">
            <w:r>
              <w:t>2/ZS</w:t>
            </w:r>
          </w:p>
        </w:tc>
        <w:tc>
          <w:tcPr>
            <w:tcW w:w="709" w:type="dxa"/>
          </w:tcPr>
          <w:p w14:paraId="4BA4669B" w14:textId="77777777" w:rsidR="000E008B" w:rsidRPr="009F3FC3" w:rsidRDefault="000E008B" w:rsidP="00DB7830">
            <w:pPr>
              <w:jc w:val="center"/>
              <w:rPr>
                <w:b/>
              </w:rPr>
            </w:pPr>
            <w:r w:rsidRPr="009F3FC3">
              <w:rPr>
                <w:b/>
              </w:rPr>
              <w:t>PZ</w:t>
            </w:r>
          </w:p>
        </w:tc>
      </w:tr>
      <w:tr w:rsidR="000E008B" w14:paraId="66B62175" w14:textId="77777777" w:rsidTr="00D55B9A">
        <w:trPr>
          <w:trHeight w:val="386"/>
        </w:trPr>
        <w:tc>
          <w:tcPr>
            <w:tcW w:w="9923" w:type="dxa"/>
            <w:gridSpan w:val="8"/>
          </w:tcPr>
          <w:p w14:paraId="304874D0" w14:textId="77777777" w:rsidR="000E008B" w:rsidRPr="00C51EA0" w:rsidRDefault="000E008B" w:rsidP="002C7C5D">
            <w:pPr>
              <w:spacing w:before="60" w:after="60" w:line="252" w:lineRule="auto"/>
              <w:jc w:val="both"/>
            </w:pPr>
            <w:r>
              <w:rPr>
                <w:b/>
              </w:rPr>
              <w:t xml:space="preserve">Podmínka pro splnění těchto skupin předmětů: </w:t>
            </w:r>
            <w:r>
              <w:t>Student si zvolí buď všechny předměty ze skupiny 3, nebo všechny předměty ze skupiny 4.</w:t>
            </w:r>
          </w:p>
        </w:tc>
      </w:tr>
      <w:tr w:rsidR="000E008B" w14:paraId="351D4156" w14:textId="77777777" w:rsidTr="00D55B9A">
        <w:tc>
          <w:tcPr>
            <w:tcW w:w="9923" w:type="dxa"/>
            <w:gridSpan w:val="8"/>
            <w:shd w:val="clear" w:color="auto" w:fill="F7CAAC"/>
          </w:tcPr>
          <w:p w14:paraId="742E73CC" w14:textId="1966C609" w:rsidR="000E008B" w:rsidRDefault="000E008B" w:rsidP="002C7C5D">
            <w:pPr>
              <w:jc w:val="center"/>
              <w:rPr>
                <w:b/>
                <w:sz w:val="22"/>
              </w:rPr>
            </w:pPr>
            <w:r>
              <w:rPr>
                <w:b/>
                <w:sz w:val="22"/>
              </w:rPr>
              <w:t xml:space="preserve">Povinně volitelné předměty </w:t>
            </w:r>
            <w:r w:rsidR="0086503A">
              <w:t>–</w:t>
            </w:r>
            <w:r>
              <w:rPr>
                <w:b/>
                <w:sz w:val="22"/>
              </w:rPr>
              <w:t xml:space="preserve"> skupina 5</w:t>
            </w:r>
          </w:p>
        </w:tc>
      </w:tr>
      <w:tr w:rsidR="000E008B" w14:paraId="2C9BDD5B" w14:textId="77777777" w:rsidTr="00841C35">
        <w:tc>
          <w:tcPr>
            <w:tcW w:w="2125" w:type="dxa"/>
          </w:tcPr>
          <w:p w14:paraId="3E604D32" w14:textId="31FDA7DA" w:rsidR="000E008B" w:rsidRDefault="00874219" w:rsidP="009F3FC3">
            <w:hyperlink w:anchor="Biomateriály_I" w:history="1">
              <w:r w:rsidR="000E008B" w:rsidRPr="00841C35">
                <w:rPr>
                  <w:rStyle w:val="Hypertextovodkaz"/>
                </w:rPr>
                <w:t>Biomateriály I</w:t>
              </w:r>
            </w:hyperlink>
          </w:p>
        </w:tc>
        <w:tc>
          <w:tcPr>
            <w:tcW w:w="1277" w:type="dxa"/>
          </w:tcPr>
          <w:p w14:paraId="0F7E3F8C" w14:textId="36564330" w:rsidR="000E008B" w:rsidRDefault="000E008B" w:rsidP="009F3FC3">
            <w:r>
              <w:t>28p+14s+0l</w:t>
            </w:r>
          </w:p>
        </w:tc>
        <w:tc>
          <w:tcPr>
            <w:tcW w:w="709" w:type="dxa"/>
          </w:tcPr>
          <w:p w14:paraId="7958A32A" w14:textId="596F3EF0" w:rsidR="000E008B" w:rsidRDefault="000E008B" w:rsidP="009F3FC3">
            <w:r w:rsidRPr="00216345">
              <w:t>z, zk</w:t>
            </w:r>
          </w:p>
        </w:tc>
        <w:tc>
          <w:tcPr>
            <w:tcW w:w="567" w:type="dxa"/>
            <w:gridSpan w:val="2"/>
          </w:tcPr>
          <w:p w14:paraId="58788322" w14:textId="77777777" w:rsidR="000E008B" w:rsidRDefault="000E008B" w:rsidP="004529CB">
            <w:pPr>
              <w:jc w:val="center"/>
            </w:pPr>
            <w:r>
              <w:t>4</w:t>
            </w:r>
          </w:p>
        </w:tc>
        <w:tc>
          <w:tcPr>
            <w:tcW w:w="3969" w:type="dxa"/>
          </w:tcPr>
          <w:p w14:paraId="77EFF562" w14:textId="024898E4" w:rsidR="000E008B" w:rsidRPr="00692B76" w:rsidRDefault="00874219" w:rsidP="009F3FC3">
            <w:pPr>
              <w:jc w:val="both"/>
            </w:pPr>
            <w:hyperlink w:anchor="Humpolíček" w:history="1">
              <w:r w:rsidR="000E008B" w:rsidRPr="00692B76">
                <w:rPr>
                  <w:rStyle w:val="Hypertextovodkaz"/>
                </w:rPr>
                <w:t xml:space="preserve">doc. </w:t>
              </w:r>
              <w:r w:rsidR="00D55B9A" w:rsidRPr="00692B76">
                <w:rPr>
                  <w:rStyle w:val="Hypertextovodkaz"/>
                </w:rPr>
                <w:t xml:space="preserve">Ing. Petr </w:t>
              </w:r>
              <w:r w:rsidR="000E008B" w:rsidRPr="00692B76">
                <w:rPr>
                  <w:rStyle w:val="Hypertextovodkaz"/>
                </w:rPr>
                <w:t xml:space="preserve">Humpolíček, </w:t>
              </w:r>
              <w:r w:rsidR="006E3BC7" w:rsidRPr="00692B76">
                <w:rPr>
                  <w:rStyle w:val="Hypertextovodkaz"/>
                </w:rPr>
                <w:t>Ph.D.</w:t>
              </w:r>
            </w:hyperlink>
            <w:r w:rsidR="006E3BC7" w:rsidRPr="00692B76">
              <w:t xml:space="preserve"> (60</w:t>
            </w:r>
            <w:r w:rsidR="000E008B" w:rsidRPr="00692B76">
              <w:t xml:space="preserve">% p) </w:t>
            </w:r>
          </w:p>
          <w:p w14:paraId="06CCE694" w14:textId="47E55239" w:rsidR="000E008B" w:rsidRPr="00692B76" w:rsidRDefault="00874219" w:rsidP="009F3FC3">
            <w:pPr>
              <w:jc w:val="both"/>
            </w:pPr>
            <w:hyperlink w:anchor="Lehocký" w:history="1">
              <w:r w:rsidR="000E008B" w:rsidRPr="00692B76">
                <w:rPr>
                  <w:rStyle w:val="Hypertextovodkaz"/>
                </w:rPr>
                <w:t xml:space="preserve">doc. </w:t>
              </w:r>
              <w:r w:rsidR="00D55B9A" w:rsidRPr="00692B76">
                <w:rPr>
                  <w:rStyle w:val="Hypertextovodkaz"/>
                </w:rPr>
                <w:t xml:space="preserve">Ing. </w:t>
              </w:r>
              <w:r w:rsidR="0045043C" w:rsidRPr="0045043C">
                <w:rPr>
                  <w:rStyle w:val="Hypertextovodkaz"/>
                </w:rPr>
                <w:t>Mariá</w:t>
              </w:r>
              <w:r w:rsidR="00D55B9A" w:rsidRPr="0045043C">
                <w:rPr>
                  <w:rStyle w:val="Hypertextovodkaz"/>
                </w:rPr>
                <w:t xml:space="preserve">n </w:t>
              </w:r>
              <w:r w:rsidR="000E008B" w:rsidRPr="0045043C">
                <w:rPr>
                  <w:rStyle w:val="Hypertextovodkaz"/>
                </w:rPr>
                <w:t>Lehock</w:t>
              </w:r>
              <w:r w:rsidR="009F3FC3" w:rsidRPr="0045043C">
                <w:rPr>
                  <w:rStyle w:val="Hypertextovodkaz"/>
                </w:rPr>
                <w:t>ý, Ph.D.</w:t>
              </w:r>
            </w:hyperlink>
            <w:r w:rsidR="009F3FC3" w:rsidRPr="00692B76">
              <w:t xml:space="preserve"> (20</w:t>
            </w:r>
            <w:r w:rsidR="000E008B" w:rsidRPr="00692B76">
              <w:t>% p)</w:t>
            </w:r>
          </w:p>
          <w:p w14:paraId="224B9961" w14:textId="2A06202F" w:rsidR="000E008B" w:rsidRPr="00F77E43" w:rsidRDefault="00874219" w:rsidP="009F3FC3">
            <w:pPr>
              <w:jc w:val="both"/>
            </w:pPr>
            <w:hyperlink w:anchor="Minařík" w:history="1">
              <w:r w:rsidR="000E008B" w:rsidRPr="00692B76">
                <w:rPr>
                  <w:rStyle w:val="Hypertextovodkaz"/>
                </w:rPr>
                <w:t xml:space="preserve">Ing. </w:t>
              </w:r>
              <w:r w:rsidR="00D55B9A" w:rsidRPr="00692B76">
                <w:rPr>
                  <w:rStyle w:val="Hypertextovodkaz"/>
                </w:rPr>
                <w:t xml:space="preserve">Antonín </w:t>
              </w:r>
              <w:r w:rsidR="000E008B" w:rsidRPr="00692B76">
                <w:rPr>
                  <w:rStyle w:val="Hypertextovodkaz"/>
                </w:rPr>
                <w:t>Minařík, Ph.D.</w:t>
              </w:r>
            </w:hyperlink>
            <w:r w:rsidR="000E008B" w:rsidRPr="00692B76">
              <w:t xml:space="preserve"> (20% p)</w:t>
            </w:r>
          </w:p>
        </w:tc>
        <w:tc>
          <w:tcPr>
            <w:tcW w:w="567" w:type="dxa"/>
          </w:tcPr>
          <w:p w14:paraId="4947D28A" w14:textId="4118C879" w:rsidR="009F3FC3" w:rsidRDefault="000E008B" w:rsidP="009F3FC3">
            <w:r>
              <w:t>1/ZS</w:t>
            </w:r>
          </w:p>
          <w:p w14:paraId="6ECFA48B" w14:textId="77777777" w:rsidR="000E008B" w:rsidRPr="009F3FC3" w:rsidRDefault="000E008B" w:rsidP="009F3FC3"/>
        </w:tc>
        <w:tc>
          <w:tcPr>
            <w:tcW w:w="709" w:type="dxa"/>
          </w:tcPr>
          <w:p w14:paraId="6364C9BA" w14:textId="77777777" w:rsidR="000E008B" w:rsidRDefault="000E008B" w:rsidP="004529CB">
            <w:pPr>
              <w:jc w:val="both"/>
            </w:pPr>
          </w:p>
        </w:tc>
      </w:tr>
      <w:tr w:rsidR="000E008B" w14:paraId="2CD25CC7" w14:textId="77777777" w:rsidTr="00841C35">
        <w:tc>
          <w:tcPr>
            <w:tcW w:w="2125" w:type="dxa"/>
          </w:tcPr>
          <w:p w14:paraId="7287BE67" w14:textId="5F539824" w:rsidR="000E008B" w:rsidRPr="00EA0269" w:rsidRDefault="00874219" w:rsidP="00EA0269">
            <w:hyperlink w:anchor="Spec_potr_technol_I" w:history="1">
              <w:r w:rsidR="00037C85" w:rsidRPr="00037C85">
                <w:rPr>
                  <w:rStyle w:val="Hypertextovodkaz"/>
                </w:rPr>
                <w:t>Výroba potravin I</w:t>
              </w:r>
            </w:hyperlink>
          </w:p>
        </w:tc>
        <w:tc>
          <w:tcPr>
            <w:tcW w:w="1277" w:type="dxa"/>
          </w:tcPr>
          <w:p w14:paraId="5CA06728" w14:textId="3898C96A" w:rsidR="000E008B" w:rsidRDefault="000E008B" w:rsidP="009F3FC3">
            <w:r>
              <w:t>28p+14s+28l</w:t>
            </w:r>
          </w:p>
        </w:tc>
        <w:tc>
          <w:tcPr>
            <w:tcW w:w="709" w:type="dxa"/>
          </w:tcPr>
          <w:p w14:paraId="10A25F8C" w14:textId="77777777" w:rsidR="000E008B" w:rsidRDefault="000E008B" w:rsidP="009F3FC3">
            <w:r>
              <w:t>z, zk</w:t>
            </w:r>
          </w:p>
        </w:tc>
        <w:tc>
          <w:tcPr>
            <w:tcW w:w="567" w:type="dxa"/>
            <w:gridSpan w:val="2"/>
          </w:tcPr>
          <w:p w14:paraId="4038348F" w14:textId="77777777" w:rsidR="000E008B" w:rsidRDefault="000E008B" w:rsidP="004529CB">
            <w:pPr>
              <w:jc w:val="center"/>
            </w:pPr>
            <w:r>
              <w:t>5</w:t>
            </w:r>
          </w:p>
        </w:tc>
        <w:tc>
          <w:tcPr>
            <w:tcW w:w="3969" w:type="dxa"/>
          </w:tcPr>
          <w:p w14:paraId="257EC158" w14:textId="424DEA2E" w:rsidR="000E008B" w:rsidRPr="00716AF9" w:rsidRDefault="00874219" w:rsidP="009F3FC3">
            <w:pPr>
              <w:jc w:val="both"/>
            </w:pPr>
            <w:hyperlink w:anchor="Pachlová" w:history="1">
              <w:r w:rsidR="000E008B" w:rsidRPr="00716AF9">
                <w:rPr>
                  <w:rStyle w:val="Hypertextovodkaz"/>
                </w:rPr>
                <w:t xml:space="preserve">doc. </w:t>
              </w:r>
              <w:r w:rsidR="00D55B9A" w:rsidRPr="00716AF9">
                <w:rPr>
                  <w:rStyle w:val="Hypertextovodkaz"/>
                </w:rPr>
                <w:t xml:space="preserve">Ing. Vendula </w:t>
              </w:r>
              <w:r w:rsidR="000E008B" w:rsidRPr="00716AF9">
                <w:rPr>
                  <w:rStyle w:val="Hypertextovodkaz"/>
                </w:rPr>
                <w:t>Pachlová, Ph.D.</w:t>
              </w:r>
            </w:hyperlink>
            <w:r w:rsidR="006E3BC7" w:rsidRPr="00716AF9">
              <w:t xml:space="preserve"> (50</w:t>
            </w:r>
            <w:r w:rsidR="000E008B" w:rsidRPr="00716AF9">
              <w:t>% p</w:t>
            </w:r>
            <w:r w:rsidR="009F3FC3" w:rsidRPr="00716AF9">
              <w:t>)</w:t>
            </w:r>
            <w:r w:rsidR="000E008B" w:rsidRPr="00716AF9">
              <w:t xml:space="preserve"> </w:t>
            </w:r>
          </w:p>
          <w:p w14:paraId="47451C5A" w14:textId="0A082506" w:rsidR="000E008B" w:rsidRPr="0074039F" w:rsidRDefault="00874219" w:rsidP="009F3FC3">
            <w:pPr>
              <w:jc w:val="both"/>
            </w:pPr>
            <w:hyperlink w:anchor="Gál" w:history="1">
              <w:r w:rsidR="000E008B" w:rsidRPr="00443B87">
                <w:rPr>
                  <w:rStyle w:val="Hypertextovodkaz"/>
                </w:rPr>
                <w:t xml:space="preserve">Ing. </w:t>
              </w:r>
              <w:r w:rsidR="00D55B9A" w:rsidRPr="00443B87">
                <w:rPr>
                  <w:rStyle w:val="Hypertextovodkaz"/>
                </w:rPr>
                <w:t xml:space="preserve">Robert </w:t>
              </w:r>
              <w:r w:rsidR="006E3BC7" w:rsidRPr="00443B87">
                <w:rPr>
                  <w:rStyle w:val="Hypertextovodkaz"/>
                </w:rPr>
                <w:t>Gál, Ph.D.</w:t>
              </w:r>
            </w:hyperlink>
            <w:r w:rsidR="006E3BC7">
              <w:t xml:space="preserve"> (50</w:t>
            </w:r>
            <w:r w:rsidR="000E008B">
              <w:t>% p)</w:t>
            </w:r>
          </w:p>
        </w:tc>
        <w:tc>
          <w:tcPr>
            <w:tcW w:w="567" w:type="dxa"/>
          </w:tcPr>
          <w:p w14:paraId="415D90B2" w14:textId="77777777" w:rsidR="000E008B" w:rsidRDefault="000E008B" w:rsidP="009F3FC3">
            <w:r>
              <w:t>1/ZS</w:t>
            </w:r>
          </w:p>
        </w:tc>
        <w:tc>
          <w:tcPr>
            <w:tcW w:w="709" w:type="dxa"/>
          </w:tcPr>
          <w:p w14:paraId="3D84DB00" w14:textId="77777777" w:rsidR="000E008B" w:rsidRDefault="000E008B" w:rsidP="004529CB">
            <w:pPr>
              <w:jc w:val="both"/>
            </w:pPr>
          </w:p>
        </w:tc>
      </w:tr>
      <w:tr w:rsidR="000E008B" w14:paraId="30470646" w14:textId="77777777" w:rsidTr="00841C35">
        <w:tc>
          <w:tcPr>
            <w:tcW w:w="2125" w:type="dxa"/>
          </w:tcPr>
          <w:p w14:paraId="1D3E069A" w14:textId="1EE075A9" w:rsidR="000E008B" w:rsidRDefault="00874219" w:rsidP="009F3FC3">
            <w:hyperlink w:anchor="Mikrobiol_potr" w:history="1">
              <w:r w:rsidR="000E008B" w:rsidRPr="00841C35">
                <w:rPr>
                  <w:rStyle w:val="Hypertextovodkaz"/>
                </w:rPr>
                <w:t>Mikrobiologie potravin</w:t>
              </w:r>
            </w:hyperlink>
            <w:r w:rsidR="000E008B">
              <w:t xml:space="preserve"> </w:t>
            </w:r>
          </w:p>
        </w:tc>
        <w:tc>
          <w:tcPr>
            <w:tcW w:w="1277" w:type="dxa"/>
          </w:tcPr>
          <w:p w14:paraId="6F900048" w14:textId="7C418A3B" w:rsidR="000E008B" w:rsidRDefault="000E008B" w:rsidP="009F3FC3">
            <w:r>
              <w:t>28p+28s+0l</w:t>
            </w:r>
          </w:p>
        </w:tc>
        <w:tc>
          <w:tcPr>
            <w:tcW w:w="709" w:type="dxa"/>
          </w:tcPr>
          <w:p w14:paraId="0267CF28" w14:textId="77777777" w:rsidR="000E008B" w:rsidRDefault="000E008B" w:rsidP="009F3FC3">
            <w:r>
              <w:t>z, zk</w:t>
            </w:r>
          </w:p>
        </w:tc>
        <w:tc>
          <w:tcPr>
            <w:tcW w:w="567" w:type="dxa"/>
            <w:gridSpan w:val="2"/>
          </w:tcPr>
          <w:p w14:paraId="6382F4E4" w14:textId="77777777" w:rsidR="000E008B" w:rsidRDefault="000E008B" w:rsidP="004529CB">
            <w:pPr>
              <w:jc w:val="center"/>
            </w:pPr>
            <w:r>
              <w:t>4</w:t>
            </w:r>
          </w:p>
        </w:tc>
        <w:tc>
          <w:tcPr>
            <w:tcW w:w="3969" w:type="dxa"/>
          </w:tcPr>
          <w:p w14:paraId="537A9D44" w14:textId="2A0B31A4" w:rsidR="000E008B" w:rsidRPr="00716AF9" w:rsidRDefault="00874219" w:rsidP="00BC2C19">
            <w:pPr>
              <w:jc w:val="both"/>
            </w:pPr>
            <w:hyperlink w:anchor="Buňková" w:history="1">
              <w:r w:rsidR="000E008B" w:rsidRPr="00716AF9">
                <w:rPr>
                  <w:rStyle w:val="Hypertextovodkaz"/>
                </w:rPr>
                <w:t xml:space="preserve">doc. </w:t>
              </w:r>
              <w:r w:rsidR="00D55B9A" w:rsidRPr="00716AF9">
                <w:rPr>
                  <w:rStyle w:val="Hypertextovodkaz"/>
                </w:rPr>
                <w:t xml:space="preserve">RNDr. Leona </w:t>
              </w:r>
              <w:r w:rsidR="000E008B" w:rsidRPr="00716AF9">
                <w:rPr>
                  <w:rStyle w:val="Hypertextovodkaz"/>
                </w:rPr>
                <w:t>Buňková, Ph.D.</w:t>
              </w:r>
            </w:hyperlink>
            <w:r w:rsidR="00D55B9A" w:rsidRPr="00716AF9">
              <w:t xml:space="preserve"> (100</w:t>
            </w:r>
            <w:r w:rsidR="000E008B" w:rsidRPr="00716AF9">
              <w:t>% p)</w:t>
            </w:r>
          </w:p>
        </w:tc>
        <w:tc>
          <w:tcPr>
            <w:tcW w:w="567" w:type="dxa"/>
          </w:tcPr>
          <w:p w14:paraId="21F027ED" w14:textId="77777777" w:rsidR="000E008B" w:rsidRDefault="000E008B" w:rsidP="009F3FC3">
            <w:r>
              <w:t>1/ZS</w:t>
            </w:r>
          </w:p>
        </w:tc>
        <w:tc>
          <w:tcPr>
            <w:tcW w:w="709" w:type="dxa"/>
          </w:tcPr>
          <w:p w14:paraId="153869FF" w14:textId="77777777" w:rsidR="000E008B" w:rsidRDefault="000E008B" w:rsidP="004529CB">
            <w:pPr>
              <w:jc w:val="both"/>
            </w:pPr>
          </w:p>
        </w:tc>
      </w:tr>
      <w:tr w:rsidR="000E008B" w14:paraId="48BEE886" w14:textId="77777777" w:rsidTr="00841C35">
        <w:tc>
          <w:tcPr>
            <w:tcW w:w="2125" w:type="dxa"/>
          </w:tcPr>
          <w:p w14:paraId="2FC86C78" w14:textId="5D93C76D" w:rsidR="000E008B" w:rsidRDefault="00874219" w:rsidP="00037C85">
            <w:hyperlink w:anchor="Spec_potr_technol_II" w:history="1">
              <w:r w:rsidR="00037C85" w:rsidRPr="00037C85">
                <w:rPr>
                  <w:rStyle w:val="Hypertextovodkaz"/>
                </w:rPr>
                <w:t>Výroba potravin II</w:t>
              </w:r>
            </w:hyperlink>
          </w:p>
        </w:tc>
        <w:tc>
          <w:tcPr>
            <w:tcW w:w="1277" w:type="dxa"/>
          </w:tcPr>
          <w:p w14:paraId="36F6048C" w14:textId="0BB62750" w:rsidR="000E008B" w:rsidRDefault="000E008B" w:rsidP="009F3FC3">
            <w:r>
              <w:t>28p+14s+28l</w:t>
            </w:r>
          </w:p>
        </w:tc>
        <w:tc>
          <w:tcPr>
            <w:tcW w:w="709" w:type="dxa"/>
          </w:tcPr>
          <w:p w14:paraId="1719373E" w14:textId="77777777" w:rsidR="000E008B" w:rsidRDefault="000E008B" w:rsidP="009F3FC3">
            <w:r>
              <w:t>z, zk</w:t>
            </w:r>
          </w:p>
        </w:tc>
        <w:tc>
          <w:tcPr>
            <w:tcW w:w="567" w:type="dxa"/>
            <w:gridSpan w:val="2"/>
          </w:tcPr>
          <w:p w14:paraId="3D690AD5" w14:textId="77777777" w:rsidR="000E008B" w:rsidRDefault="000E008B" w:rsidP="004529CB">
            <w:pPr>
              <w:jc w:val="center"/>
            </w:pPr>
            <w:r>
              <w:t>5</w:t>
            </w:r>
          </w:p>
        </w:tc>
        <w:tc>
          <w:tcPr>
            <w:tcW w:w="3969" w:type="dxa"/>
          </w:tcPr>
          <w:p w14:paraId="3D2DB321" w14:textId="4A73E45A" w:rsidR="000E008B" w:rsidRPr="00716AF9" w:rsidRDefault="00874219" w:rsidP="009F3FC3">
            <w:pPr>
              <w:jc w:val="both"/>
              <w:rPr>
                <w:bCs/>
              </w:rPr>
            </w:pPr>
            <w:hyperlink w:anchor="Burešová" w:history="1">
              <w:r w:rsidR="000E008B" w:rsidRPr="00716AF9">
                <w:rPr>
                  <w:rStyle w:val="Hypertextovodkaz"/>
                  <w:bCs/>
                </w:rPr>
                <w:t xml:space="preserve">doc. </w:t>
              </w:r>
              <w:r w:rsidR="00D55B9A" w:rsidRPr="00716AF9">
                <w:rPr>
                  <w:rStyle w:val="Hypertextovodkaz"/>
                  <w:bCs/>
                </w:rPr>
                <w:t xml:space="preserve">RNDr. Iva </w:t>
              </w:r>
              <w:r w:rsidR="006E3BC7" w:rsidRPr="00716AF9">
                <w:rPr>
                  <w:rStyle w:val="Hypertextovodkaz"/>
                  <w:bCs/>
                </w:rPr>
                <w:t>Burešová, Ph.D.</w:t>
              </w:r>
            </w:hyperlink>
            <w:r w:rsidR="006E3BC7" w:rsidRPr="00716AF9">
              <w:rPr>
                <w:bCs/>
              </w:rPr>
              <w:t xml:space="preserve"> (50</w:t>
            </w:r>
            <w:r w:rsidR="000E008B" w:rsidRPr="00716AF9">
              <w:rPr>
                <w:bCs/>
              </w:rPr>
              <w:t>% p)</w:t>
            </w:r>
          </w:p>
          <w:p w14:paraId="01D167E5" w14:textId="1A866E4A" w:rsidR="000E008B" w:rsidRPr="00665B3D" w:rsidRDefault="00874219" w:rsidP="009F3FC3">
            <w:pPr>
              <w:jc w:val="both"/>
              <w:rPr>
                <w:b/>
              </w:rPr>
            </w:pPr>
            <w:hyperlink w:anchor="Lorencová" w:history="1">
              <w:r w:rsidR="000E008B" w:rsidRPr="00443B87">
                <w:rPr>
                  <w:rStyle w:val="Hypertextovodkaz"/>
                </w:rPr>
                <w:t xml:space="preserve">Ing. </w:t>
              </w:r>
              <w:r w:rsidR="00D55B9A" w:rsidRPr="00443B87">
                <w:rPr>
                  <w:rStyle w:val="Hypertextovodkaz"/>
                </w:rPr>
                <w:t xml:space="preserve">Eva </w:t>
              </w:r>
              <w:r w:rsidR="006E3BC7" w:rsidRPr="00443B87">
                <w:rPr>
                  <w:rStyle w:val="Hypertextovodkaz"/>
                </w:rPr>
                <w:t>Lorencová, Ph.D.</w:t>
              </w:r>
            </w:hyperlink>
            <w:r w:rsidR="006E3BC7">
              <w:t xml:space="preserve"> (50</w:t>
            </w:r>
            <w:r w:rsidR="000E008B">
              <w:t xml:space="preserve">% </w:t>
            </w:r>
            <w:r w:rsidR="009F3FC3">
              <w:t>p)</w:t>
            </w:r>
            <w:r w:rsidR="000E008B">
              <w:t xml:space="preserve"> </w:t>
            </w:r>
          </w:p>
        </w:tc>
        <w:tc>
          <w:tcPr>
            <w:tcW w:w="567" w:type="dxa"/>
          </w:tcPr>
          <w:p w14:paraId="598B7FDA" w14:textId="77777777" w:rsidR="000E008B" w:rsidRDefault="000E008B" w:rsidP="009F3FC3">
            <w:r>
              <w:t>1/LS</w:t>
            </w:r>
          </w:p>
        </w:tc>
        <w:tc>
          <w:tcPr>
            <w:tcW w:w="709" w:type="dxa"/>
          </w:tcPr>
          <w:p w14:paraId="57B4A8DC" w14:textId="77777777" w:rsidR="000E008B" w:rsidRDefault="000E008B" w:rsidP="004529CB">
            <w:pPr>
              <w:jc w:val="both"/>
            </w:pPr>
          </w:p>
        </w:tc>
      </w:tr>
      <w:tr w:rsidR="000E008B" w14:paraId="4DB6ED9B" w14:textId="77777777" w:rsidTr="00841C35">
        <w:tc>
          <w:tcPr>
            <w:tcW w:w="2125" w:type="dxa"/>
          </w:tcPr>
          <w:p w14:paraId="70C43C1E" w14:textId="3AE1AFF1" w:rsidR="00754868" w:rsidRPr="00841C35" w:rsidRDefault="00841C35" w:rsidP="009F3FC3">
            <w:pPr>
              <w:rPr>
                <w:rStyle w:val="Hypertextovodkaz"/>
              </w:rPr>
            </w:pPr>
            <w:r>
              <w:fldChar w:fldCharType="begin"/>
            </w:r>
            <w:r>
              <w:instrText xml:space="preserve"> HYPERLINK  \l "Zprac_exper_II" </w:instrText>
            </w:r>
            <w:r>
              <w:fldChar w:fldCharType="separate"/>
            </w:r>
            <w:r w:rsidR="000E008B" w:rsidRPr="00841C35">
              <w:rPr>
                <w:rStyle w:val="Hypertextovodkaz"/>
              </w:rPr>
              <w:t xml:space="preserve">Zpracování </w:t>
            </w:r>
          </w:p>
          <w:p w14:paraId="5EEB2608" w14:textId="0EFE8774" w:rsidR="000E008B" w:rsidRDefault="000E008B" w:rsidP="009F3FC3">
            <w:r w:rsidRPr="00841C35">
              <w:rPr>
                <w:rStyle w:val="Hypertextovodkaz"/>
              </w:rPr>
              <w:t>experimentu II</w:t>
            </w:r>
            <w:r w:rsidR="00841C35">
              <w:fldChar w:fldCharType="end"/>
            </w:r>
          </w:p>
        </w:tc>
        <w:tc>
          <w:tcPr>
            <w:tcW w:w="1277" w:type="dxa"/>
          </w:tcPr>
          <w:p w14:paraId="7E1EFA70" w14:textId="4F6F4477" w:rsidR="000E008B" w:rsidRDefault="000E008B" w:rsidP="009F3FC3">
            <w:r>
              <w:t>14p+14s+0l</w:t>
            </w:r>
          </w:p>
        </w:tc>
        <w:tc>
          <w:tcPr>
            <w:tcW w:w="709" w:type="dxa"/>
          </w:tcPr>
          <w:p w14:paraId="057A8C5C" w14:textId="481C6C0A" w:rsidR="000E008B" w:rsidRDefault="000E008B" w:rsidP="009F3FC3">
            <w:r>
              <w:t>kl</w:t>
            </w:r>
            <w:r w:rsidR="009F3FC3">
              <w:t>z</w:t>
            </w:r>
          </w:p>
        </w:tc>
        <w:tc>
          <w:tcPr>
            <w:tcW w:w="567" w:type="dxa"/>
            <w:gridSpan w:val="2"/>
          </w:tcPr>
          <w:p w14:paraId="496747AA" w14:textId="77777777" w:rsidR="000E008B" w:rsidRDefault="000E008B" w:rsidP="004529CB">
            <w:pPr>
              <w:jc w:val="center"/>
            </w:pPr>
            <w:r>
              <w:t>2</w:t>
            </w:r>
          </w:p>
        </w:tc>
        <w:tc>
          <w:tcPr>
            <w:tcW w:w="3969" w:type="dxa"/>
          </w:tcPr>
          <w:p w14:paraId="1A351EF9" w14:textId="2EE7CE20" w:rsidR="000E008B" w:rsidRPr="00716AF9" w:rsidRDefault="00874219" w:rsidP="009F3FC3">
            <w:pPr>
              <w:jc w:val="both"/>
            </w:pPr>
            <w:hyperlink w:anchor="Ponížil" w:history="1">
              <w:r w:rsidR="000E008B" w:rsidRPr="00716AF9">
                <w:rPr>
                  <w:rStyle w:val="Hypertextovodkaz"/>
                </w:rPr>
                <w:t xml:space="preserve">doc. </w:t>
              </w:r>
              <w:r w:rsidR="00D55B9A" w:rsidRPr="00716AF9">
                <w:rPr>
                  <w:rStyle w:val="Hypertextovodkaz"/>
                </w:rPr>
                <w:t xml:space="preserve">RNDr. Petr </w:t>
              </w:r>
              <w:r w:rsidR="000E008B" w:rsidRPr="00716AF9">
                <w:rPr>
                  <w:rStyle w:val="Hypertextovodkaz"/>
                </w:rPr>
                <w:t>Ponížil, Ph.D.</w:t>
              </w:r>
            </w:hyperlink>
            <w:r w:rsidR="006E3BC7" w:rsidRPr="00716AF9">
              <w:t xml:space="preserve"> (100</w:t>
            </w:r>
            <w:r w:rsidR="000E008B" w:rsidRPr="00716AF9">
              <w:t>% p)</w:t>
            </w:r>
          </w:p>
        </w:tc>
        <w:tc>
          <w:tcPr>
            <w:tcW w:w="567" w:type="dxa"/>
          </w:tcPr>
          <w:p w14:paraId="02F2049C" w14:textId="77777777" w:rsidR="000E008B" w:rsidRPr="002044A2" w:rsidRDefault="000E008B" w:rsidP="009F3FC3">
            <w:r w:rsidRPr="002044A2">
              <w:t>1/LS</w:t>
            </w:r>
          </w:p>
        </w:tc>
        <w:tc>
          <w:tcPr>
            <w:tcW w:w="709" w:type="dxa"/>
          </w:tcPr>
          <w:p w14:paraId="19A79975" w14:textId="77777777" w:rsidR="000E008B" w:rsidRDefault="000E008B" w:rsidP="004529CB">
            <w:pPr>
              <w:jc w:val="both"/>
            </w:pPr>
          </w:p>
        </w:tc>
      </w:tr>
      <w:tr w:rsidR="000E008B" w14:paraId="09D2C642" w14:textId="77777777" w:rsidTr="00841C35">
        <w:tc>
          <w:tcPr>
            <w:tcW w:w="2125" w:type="dxa"/>
          </w:tcPr>
          <w:p w14:paraId="7DC62474" w14:textId="18015991" w:rsidR="000E008B" w:rsidRDefault="00874219" w:rsidP="009F3FC3">
            <w:hyperlink w:anchor="Trendy_v_gastro_I" w:history="1">
              <w:r w:rsidR="000E008B" w:rsidRPr="00841C35">
                <w:rPr>
                  <w:rStyle w:val="Hypertextovodkaz"/>
                </w:rPr>
                <w:t>Trendy v gastronomii I</w:t>
              </w:r>
            </w:hyperlink>
          </w:p>
        </w:tc>
        <w:tc>
          <w:tcPr>
            <w:tcW w:w="1277" w:type="dxa"/>
          </w:tcPr>
          <w:p w14:paraId="35716B7B" w14:textId="30262B5C" w:rsidR="000E008B" w:rsidRDefault="000E008B" w:rsidP="009F3FC3">
            <w:r>
              <w:t>14p+0s+14l</w:t>
            </w:r>
          </w:p>
        </w:tc>
        <w:tc>
          <w:tcPr>
            <w:tcW w:w="709" w:type="dxa"/>
          </w:tcPr>
          <w:p w14:paraId="5B35128B" w14:textId="05699793" w:rsidR="000E008B" w:rsidRDefault="000E008B" w:rsidP="009F3FC3">
            <w:r>
              <w:t>kl</w:t>
            </w:r>
            <w:r w:rsidR="009F3FC3">
              <w:t>z</w:t>
            </w:r>
          </w:p>
        </w:tc>
        <w:tc>
          <w:tcPr>
            <w:tcW w:w="567" w:type="dxa"/>
            <w:gridSpan w:val="2"/>
          </w:tcPr>
          <w:p w14:paraId="1E153591" w14:textId="77777777" w:rsidR="000E008B" w:rsidRDefault="000E008B" w:rsidP="004529CB">
            <w:pPr>
              <w:jc w:val="center"/>
            </w:pPr>
            <w:r>
              <w:t>2</w:t>
            </w:r>
          </w:p>
        </w:tc>
        <w:tc>
          <w:tcPr>
            <w:tcW w:w="3969" w:type="dxa"/>
          </w:tcPr>
          <w:p w14:paraId="2EB4B1B3" w14:textId="1404857D" w:rsidR="000E008B" w:rsidRPr="00716AF9" w:rsidRDefault="00874219" w:rsidP="009F3FC3">
            <w:pPr>
              <w:jc w:val="both"/>
            </w:pPr>
            <w:hyperlink w:anchor="Mlček" w:history="1">
              <w:r w:rsidR="000E008B" w:rsidRPr="00716AF9">
                <w:rPr>
                  <w:rStyle w:val="Hypertextovodkaz"/>
                </w:rPr>
                <w:t xml:space="preserve">doc. </w:t>
              </w:r>
              <w:r w:rsidR="00D55B9A" w:rsidRPr="00716AF9">
                <w:rPr>
                  <w:rStyle w:val="Hypertextovodkaz"/>
                </w:rPr>
                <w:t xml:space="preserve">Ing. Jiří </w:t>
              </w:r>
              <w:r w:rsidR="000E008B" w:rsidRPr="00716AF9">
                <w:rPr>
                  <w:rStyle w:val="Hypertextovodkaz"/>
                </w:rPr>
                <w:t>Mlček, Ph.D.</w:t>
              </w:r>
            </w:hyperlink>
            <w:r w:rsidR="000E008B" w:rsidRPr="00716AF9">
              <w:t xml:space="preserve"> (100% p)</w:t>
            </w:r>
          </w:p>
        </w:tc>
        <w:tc>
          <w:tcPr>
            <w:tcW w:w="567" w:type="dxa"/>
          </w:tcPr>
          <w:p w14:paraId="6511F871" w14:textId="77777777" w:rsidR="000E008B" w:rsidRDefault="000E008B" w:rsidP="009F3FC3">
            <w:r>
              <w:t>1/LS</w:t>
            </w:r>
          </w:p>
        </w:tc>
        <w:tc>
          <w:tcPr>
            <w:tcW w:w="709" w:type="dxa"/>
          </w:tcPr>
          <w:p w14:paraId="7D74EDC6" w14:textId="77777777" w:rsidR="000E008B" w:rsidRDefault="000E008B" w:rsidP="004529CB">
            <w:pPr>
              <w:jc w:val="both"/>
            </w:pPr>
          </w:p>
        </w:tc>
      </w:tr>
      <w:tr w:rsidR="000E008B" w14:paraId="5C5F62AB" w14:textId="77777777" w:rsidTr="00D55B9A">
        <w:tc>
          <w:tcPr>
            <w:tcW w:w="9923" w:type="dxa"/>
            <w:gridSpan w:val="8"/>
          </w:tcPr>
          <w:p w14:paraId="760C993B" w14:textId="77777777" w:rsidR="000E008B" w:rsidRDefault="000E008B" w:rsidP="0066490B">
            <w:pPr>
              <w:spacing w:before="60" w:after="60" w:line="252" w:lineRule="auto"/>
              <w:jc w:val="both"/>
            </w:pPr>
            <w:r>
              <w:rPr>
                <w:b/>
              </w:rPr>
              <w:t>Podmínka pro splnění této skupiny předmětů:</w:t>
            </w:r>
            <w:r>
              <w:t xml:space="preserve"> Student si z uvedené skupiny předmětů zapíše předměty do celkového počtu minimálně 60 kreditů za první ročník studia.</w:t>
            </w:r>
          </w:p>
        </w:tc>
      </w:tr>
      <w:tr w:rsidR="000E008B" w14:paraId="4202EC23" w14:textId="77777777" w:rsidTr="00D55B9A">
        <w:tc>
          <w:tcPr>
            <w:tcW w:w="9923" w:type="dxa"/>
            <w:gridSpan w:val="8"/>
            <w:shd w:val="clear" w:color="auto" w:fill="FBD4B4"/>
          </w:tcPr>
          <w:p w14:paraId="52592C3C" w14:textId="12C86D98" w:rsidR="000E008B" w:rsidRDefault="000E008B" w:rsidP="002C7C5D">
            <w:pPr>
              <w:jc w:val="center"/>
            </w:pPr>
            <w:r>
              <w:rPr>
                <w:b/>
                <w:sz w:val="22"/>
              </w:rPr>
              <w:t xml:space="preserve">Povinně volitelné předměty </w:t>
            </w:r>
            <w:r w:rsidR="0086503A">
              <w:t>–</w:t>
            </w:r>
            <w:r>
              <w:rPr>
                <w:b/>
                <w:sz w:val="22"/>
              </w:rPr>
              <w:t xml:space="preserve"> skupina 6</w:t>
            </w:r>
          </w:p>
        </w:tc>
      </w:tr>
      <w:tr w:rsidR="000E008B" w14:paraId="43B7EDE7" w14:textId="77777777" w:rsidTr="00841C35">
        <w:tc>
          <w:tcPr>
            <w:tcW w:w="2125" w:type="dxa"/>
          </w:tcPr>
          <w:p w14:paraId="0529DB9A" w14:textId="428E8BC0" w:rsidR="000E008B" w:rsidRDefault="00874219" w:rsidP="009F3FC3">
            <w:hyperlink w:anchor="Akad_dov_v_ang" w:history="1">
              <w:r w:rsidR="000E008B" w:rsidRPr="00F437D2">
                <w:rPr>
                  <w:rStyle w:val="Hypertextovodkaz"/>
                </w:rPr>
                <w:t>Akademické dovednosti v angličtině</w:t>
              </w:r>
            </w:hyperlink>
          </w:p>
        </w:tc>
        <w:tc>
          <w:tcPr>
            <w:tcW w:w="1277" w:type="dxa"/>
          </w:tcPr>
          <w:p w14:paraId="31DA511A" w14:textId="60537F50" w:rsidR="000E008B" w:rsidRDefault="000E008B" w:rsidP="009F3FC3">
            <w:r>
              <w:t>0p+28s+0l</w:t>
            </w:r>
          </w:p>
        </w:tc>
        <w:tc>
          <w:tcPr>
            <w:tcW w:w="709" w:type="dxa"/>
          </w:tcPr>
          <w:p w14:paraId="1F662817" w14:textId="3EE89102" w:rsidR="000E008B" w:rsidRDefault="000E008B" w:rsidP="009F3FC3">
            <w:r>
              <w:t>kl</w:t>
            </w:r>
            <w:r w:rsidR="009F3FC3">
              <w:t>z</w:t>
            </w:r>
          </w:p>
        </w:tc>
        <w:tc>
          <w:tcPr>
            <w:tcW w:w="567" w:type="dxa"/>
            <w:gridSpan w:val="2"/>
          </w:tcPr>
          <w:p w14:paraId="2D1CC56F" w14:textId="77777777" w:rsidR="000E008B" w:rsidRDefault="000E008B" w:rsidP="00E30FDA">
            <w:pPr>
              <w:jc w:val="center"/>
            </w:pPr>
            <w:r>
              <w:t>2</w:t>
            </w:r>
          </w:p>
        </w:tc>
        <w:tc>
          <w:tcPr>
            <w:tcW w:w="3969" w:type="dxa"/>
          </w:tcPr>
          <w:p w14:paraId="43CF0D50" w14:textId="578CB41E" w:rsidR="000E008B" w:rsidRPr="00665B3D" w:rsidRDefault="00D55B9A" w:rsidP="009F3FC3">
            <w:pPr>
              <w:jc w:val="both"/>
              <w:rPr>
                <w:b/>
              </w:rPr>
            </w:pPr>
            <w:r w:rsidRPr="00D8376A">
              <w:rPr>
                <w:i/>
              </w:rPr>
              <w:t>Předmět má pro zamě</w:t>
            </w:r>
            <w:r>
              <w:rPr>
                <w:i/>
              </w:rPr>
              <w:t>ř</w:t>
            </w:r>
            <w:r w:rsidRPr="00D8376A">
              <w:rPr>
                <w:i/>
              </w:rPr>
              <w:t>ení SP doplňující charakter.</w:t>
            </w:r>
          </w:p>
        </w:tc>
        <w:tc>
          <w:tcPr>
            <w:tcW w:w="567" w:type="dxa"/>
          </w:tcPr>
          <w:p w14:paraId="793E95AB" w14:textId="77777777" w:rsidR="000E008B" w:rsidRDefault="000E008B" w:rsidP="009F3FC3">
            <w:r>
              <w:t>2/ZS</w:t>
            </w:r>
          </w:p>
        </w:tc>
        <w:tc>
          <w:tcPr>
            <w:tcW w:w="709" w:type="dxa"/>
          </w:tcPr>
          <w:p w14:paraId="7100B8A1" w14:textId="77777777" w:rsidR="000E008B" w:rsidRDefault="000E008B" w:rsidP="00E30FDA">
            <w:pPr>
              <w:jc w:val="both"/>
            </w:pPr>
          </w:p>
        </w:tc>
      </w:tr>
      <w:tr w:rsidR="000E008B" w14:paraId="4599629C" w14:textId="77777777" w:rsidTr="00841C35">
        <w:trPr>
          <w:trHeight w:val="64"/>
        </w:trPr>
        <w:tc>
          <w:tcPr>
            <w:tcW w:w="2125" w:type="dxa"/>
          </w:tcPr>
          <w:p w14:paraId="4BE6B685" w14:textId="33500871" w:rsidR="00D55B9A" w:rsidRPr="00841C35" w:rsidRDefault="00841C35" w:rsidP="009F3FC3">
            <w:pPr>
              <w:rPr>
                <w:rStyle w:val="Hypertextovodkaz"/>
              </w:rPr>
            </w:pPr>
            <w:r>
              <w:fldChar w:fldCharType="begin"/>
            </w:r>
            <w:r>
              <w:instrText xml:space="preserve"> HYPERLINK  \l "Trendy_v_gastro_II" </w:instrText>
            </w:r>
            <w:r>
              <w:fldChar w:fldCharType="separate"/>
            </w:r>
            <w:r w:rsidR="000E008B" w:rsidRPr="00841C35">
              <w:rPr>
                <w:rStyle w:val="Hypertextovodkaz"/>
              </w:rPr>
              <w:t>Trendy v</w:t>
            </w:r>
          </w:p>
          <w:p w14:paraId="022E82AD" w14:textId="2D37CC8A" w:rsidR="000E008B" w:rsidRDefault="000E008B" w:rsidP="009F3FC3">
            <w:r w:rsidRPr="00841C35">
              <w:rPr>
                <w:rStyle w:val="Hypertextovodkaz"/>
              </w:rPr>
              <w:t>gastronomii II</w:t>
            </w:r>
            <w:r w:rsidR="00841C35">
              <w:fldChar w:fldCharType="end"/>
            </w:r>
          </w:p>
        </w:tc>
        <w:tc>
          <w:tcPr>
            <w:tcW w:w="1277" w:type="dxa"/>
          </w:tcPr>
          <w:p w14:paraId="4D57CC76" w14:textId="6CBCC8D6" w:rsidR="000E008B" w:rsidRDefault="000E008B" w:rsidP="009F3FC3">
            <w:r>
              <w:t>28p+0s+28l</w:t>
            </w:r>
          </w:p>
        </w:tc>
        <w:tc>
          <w:tcPr>
            <w:tcW w:w="709" w:type="dxa"/>
          </w:tcPr>
          <w:p w14:paraId="3C4BABC1" w14:textId="77777777" w:rsidR="000E008B" w:rsidRDefault="000E008B" w:rsidP="009F3FC3">
            <w:r>
              <w:t>z, zk</w:t>
            </w:r>
          </w:p>
        </w:tc>
        <w:tc>
          <w:tcPr>
            <w:tcW w:w="567" w:type="dxa"/>
            <w:gridSpan w:val="2"/>
          </w:tcPr>
          <w:p w14:paraId="3E08D046" w14:textId="77777777" w:rsidR="000E008B" w:rsidRDefault="000E008B" w:rsidP="00E30FDA">
            <w:pPr>
              <w:jc w:val="center"/>
            </w:pPr>
            <w:r>
              <w:t>4</w:t>
            </w:r>
          </w:p>
        </w:tc>
        <w:tc>
          <w:tcPr>
            <w:tcW w:w="3969" w:type="dxa"/>
          </w:tcPr>
          <w:p w14:paraId="732ADA01" w14:textId="2513B18F" w:rsidR="000E008B" w:rsidRPr="00716AF9" w:rsidRDefault="00874219" w:rsidP="009F3FC3">
            <w:pPr>
              <w:jc w:val="both"/>
            </w:pPr>
            <w:hyperlink w:anchor="Mlček" w:history="1">
              <w:r w:rsidR="000E008B" w:rsidRPr="00716AF9">
                <w:rPr>
                  <w:rStyle w:val="Hypertextovodkaz"/>
                </w:rPr>
                <w:t xml:space="preserve">doc. </w:t>
              </w:r>
              <w:r w:rsidR="00D55B9A" w:rsidRPr="00716AF9">
                <w:rPr>
                  <w:rStyle w:val="Hypertextovodkaz"/>
                </w:rPr>
                <w:t xml:space="preserve">Ing. Jiří </w:t>
              </w:r>
              <w:r w:rsidR="006E3BC7" w:rsidRPr="00716AF9">
                <w:rPr>
                  <w:rStyle w:val="Hypertextovodkaz"/>
                </w:rPr>
                <w:t>Mlček, Ph.D.</w:t>
              </w:r>
            </w:hyperlink>
            <w:r w:rsidR="006E3BC7" w:rsidRPr="00716AF9">
              <w:t xml:space="preserve"> (100</w:t>
            </w:r>
            <w:r w:rsidR="000E008B" w:rsidRPr="00716AF9">
              <w:t>% p)</w:t>
            </w:r>
          </w:p>
          <w:p w14:paraId="4DFA4AA1" w14:textId="62D6A2C4" w:rsidR="000E008B" w:rsidRPr="003F0434" w:rsidRDefault="000E008B" w:rsidP="009F3FC3">
            <w:pPr>
              <w:jc w:val="both"/>
              <w:rPr>
                <w:highlight w:val="yellow"/>
              </w:rPr>
            </w:pPr>
          </w:p>
        </w:tc>
        <w:tc>
          <w:tcPr>
            <w:tcW w:w="567" w:type="dxa"/>
          </w:tcPr>
          <w:p w14:paraId="160DDC7B" w14:textId="77777777" w:rsidR="000E008B" w:rsidRDefault="000E008B" w:rsidP="009F3FC3">
            <w:r>
              <w:t>2/ZS</w:t>
            </w:r>
          </w:p>
        </w:tc>
        <w:tc>
          <w:tcPr>
            <w:tcW w:w="709" w:type="dxa"/>
          </w:tcPr>
          <w:p w14:paraId="2CD013EE" w14:textId="77777777" w:rsidR="000E008B" w:rsidRDefault="000E008B" w:rsidP="00E30FDA">
            <w:pPr>
              <w:jc w:val="both"/>
            </w:pPr>
          </w:p>
        </w:tc>
      </w:tr>
      <w:tr w:rsidR="000E008B" w14:paraId="1949EB3C" w14:textId="77777777" w:rsidTr="00841C35">
        <w:tc>
          <w:tcPr>
            <w:tcW w:w="2125" w:type="dxa"/>
          </w:tcPr>
          <w:p w14:paraId="2868C9A6" w14:textId="1AE38C8C" w:rsidR="000E008B" w:rsidRDefault="00874219" w:rsidP="009F3FC3">
            <w:hyperlink w:anchor="Fyz_vlast_potr" w:history="1">
              <w:r w:rsidR="000E008B" w:rsidRPr="00841C35">
                <w:rPr>
                  <w:rStyle w:val="Hypertextovodkaz"/>
                </w:rPr>
                <w:t>Fyzikální vlastnosti potravin</w:t>
              </w:r>
            </w:hyperlink>
          </w:p>
        </w:tc>
        <w:tc>
          <w:tcPr>
            <w:tcW w:w="1277" w:type="dxa"/>
          </w:tcPr>
          <w:p w14:paraId="570CAA03" w14:textId="4C3BFF42" w:rsidR="000E008B" w:rsidRDefault="000E008B" w:rsidP="009F3FC3">
            <w:r>
              <w:t>14p+0s+28l</w:t>
            </w:r>
          </w:p>
        </w:tc>
        <w:tc>
          <w:tcPr>
            <w:tcW w:w="709" w:type="dxa"/>
          </w:tcPr>
          <w:p w14:paraId="1BE32496" w14:textId="77777777" w:rsidR="000E008B" w:rsidRDefault="000E008B" w:rsidP="009F3FC3">
            <w:r>
              <w:t>z, zk</w:t>
            </w:r>
          </w:p>
        </w:tc>
        <w:tc>
          <w:tcPr>
            <w:tcW w:w="567" w:type="dxa"/>
            <w:gridSpan w:val="2"/>
          </w:tcPr>
          <w:p w14:paraId="73FF4CC1" w14:textId="77777777" w:rsidR="000E008B" w:rsidRDefault="000E008B" w:rsidP="00E30FDA">
            <w:pPr>
              <w:jc w:val="center"/>
            </w:pPr>
            <w:r>
              <w:t>3</w:t>
            </w:r>
          </w:p>
        </w:tc>
        <w:tc>
          <w:tcPr>
            <w:tcW w:w="3969" w:type="dxa"/>
          </w:tcPr>
          <w:p w14:paraId="4390DD1D" w14:textId="2EA5E9CA" w:rsidR="000E008B" w:rsidRPr="00716AF9" w:rsidRDefault="00874219" w:rsidP="009F3FC3">
            <w:pPr>
              <w:jc w:val="both"/>
              <w:rPr>
                <w:rFonts w:ascii="Calibri" w:hAnsi="Calibri" w:cs="Calibri"/>
                <w:bCs/>
                <w:sz w:val="22"/>
                <w:szCs w:val="22"/>
              </w:rPr>
            </w:pPr>
            <w:hyperlink w:anchor="Lapčík" w:history="1">
              <w:r w:rsidR="000E008B" w:rsidRPr="00716AF9">
                <w:rPr>
                  <w:rStyle w:val="Hypertextovodkaz"/>
                  <w:bCs/>
                </w:rPr>
                <w:t xml:space="preserve">prof. </w:t>
              </w:r>
              <w:r w:rsidR="00D55B9A" w:rsidRPr="00716AF9">
                <w:rPr>
                  <w:rStyle w:val="Hypertextovodkaz"/>
                  <w:bCs/>
                </w:rPr>
                <w:t xml:space="preserve">Ing. Lubomír </w:t>
              </w:r>
              <w:r w:rsidR="000E008B" w:rsidRPr="00716AF9">
                <w:rPr>
                  <w:rStyle w:val="Hypertextovodkaz"/>
                  <w:bCs/>
                </w:rPr>
                <w:t xml:space="preserve">Lapčík, </w:t>
              </w:r>
              <w:r w:rsidR="00D55B9A" w:rsidRPr="00716AF9">
                <w:rPr>
                  <w:rStyle w:val="Hypertextovodkaz"/>
                  <w:bCs/>
                </w:rPr>
                <w:t>CSc</w:t>
              </w:r>
              <w:r w:rsidR="000E008B" w:rsidRPr="00716AF9">
                <w:rPr>
                  <w:rStyle w:val="Hypertextovodkaz"/>
                  <w:bCs/>
                </w:rPr>
                <w:t>.</w:t>
              </w:r>
            </w:hyperlink>
            <w:r w:rsidR="009F3FC3" w:rsidRPr="00716AF9">
              <w:rPr>
                <w:bCs/>
              </w:rPr>
              <w:t xml:space="preserve"> (80</w:t>
            </w:r>
            <w:r w:rsidR="000E008B" w:rsidRPr="00716AF9">
              <w:rPr>
                <w:bCs/>
              </w:rPr>
              <w:t>% p)</w:t>
            </w:r>
          </w:p>
          <w:p w14:paraId="24308625" w14:textId="425F063F" w:rsidR="000E008B" w:rsidRDefault="00874219" w:rsidP="00D55B9A">
            <w:pPr>
              <w:jc w:val="both"/>
            </w:pPr>
            <w:hyperlink w:anchor="Lapčíková" w:history="1">
              <w:r w:rsidR="000E008B" w:rsidRPr="00443B87">
                <w:rPr>
                  <w:rStyle w:val="Hypertextovodkaz"/>
                </w:rPr>
                <w:t xml:space="preserve">doc. </w:t>
              </w:r>
              <w:r w:rsidR="00D55B9A" w:rsidRPr="00443B87">
                <w:rPr>
                  <w:rStyle w:val="Hypertextovodkaz"/>
                </w:rPr>
                <w:t xml:space="preserve">Mgr. Barbora </w:t>
              </w:r>
              <w:r w:rsidR="006E3BC7" w:rsidRPr="00443B87">
                <w:rPr>
                  <w:rStyle w:val="Hypertextovodkaz"/>
                </w:rPr>
                <w:t>Lapčíková, Ph.D.</w:t>
              </w:r>
            </w:hyperlink>
            <w:r w:rsidR="006E3BC7">
              <w:t xml:space="preserve"> (20</w:t>
            </w:r>
            <w:r w:rsidR="000E008B">
              <w:t>% p)</w:t>
            </w:r>
          </w:p>
        </w:tc>
        <w:tc>
          <w:tcPr>
            <w:tcW w:w="567" w:type="dxa"/>
          </w:tcPr>
          <w:p w14:paraId="749700FF" w14:textId="77777777" w:rsidR="000E008B" w:rsidRDefault="000E008B" w:rsidP="009F3FC3">
            <w:r>
              <w:t>2/ZS</w:t>
            </w:r>
          </w:p>
        </w:tc>
        <w:tc>
          <w:tcPr>
            <w:tcW w:w="709" w:type="dxa"/>
          </w:tcPr>
          <w:p w14:paraId="600E2262" w14:textId="77777777" w:rsidR="000E008B" w:rsidRDefault="000E008B" w:rsidP="00E30FDA">
            <w:pPr>
              <w:jc w:val="both"/>
            </w:pPr>
          </w:p>
        </w:tc>
      </w:tr>
      <w:tr w:rsidR="000E008B" w14:paraId="01BC2CB4" w14:textId="77777777" w:rsidTr="00841C35">
        <w:tc>
          <w:tcPr>
            <w:tcW w:w="2125" w:type="dxa"/>
          </w:tcPr>
          <w:p w14:paraId="4820BB65" w14:textId="09FC9BA0" w:rsidR="00D55B9A" w:rsidRPr="00841C35" w:rsidRDefault="00841C35" w:rsidP="009F3FC3">
            <w:pPr>
              <w:rPr>
                <w:rStyle w:val="Hypertextovodkaz"/>
              </w:rPr>
            </w:pPr>
            <w:r>
              <w:fldChar w:fldCharType="begin"/>
            </w:r>
            <w:r>
              <w:instrText xml:space="preserve"> HYPERLINK  \l "Podn_akt_II" </w:instrText>
            </w:r>
            <w:r>
              <w:fldChar w:fldCharType="separate"/>
            </w:r>
            <w:r w:rsidR="000E008B" w:rsidRPr="00841C35">
              <w:rPr>
                <w:rStyle w:val="Hypertextovodkaz"/>
              </w:rPr>
              <w:t xml:space="preserve">Podnikatelské </w:t>
            </w:r>
          </w:p>
          <w:p w14:paraId="43D22A46" w14:textId="4CD25494" w:rsidR="000E008B" w:rsidRDefault="000E008B" w:rsidP="009F3FC3">
            <w:r w:rsidRPr="00841C35">
              <w:rPr>
                <w:rStyle w:val="Hypertextovodkaz"/>
              </w:rPr>
              <w:t>aktivity II</w:t>
            </w:r>
            <w:r w:rsidR="00841C35">
              <w:fldChar w:fldCharType="end"/>
            </w:r>
          </w:p>
        </w:tc>
        <w:tc>
          <w:tcPr>
            <w:tcW w:w="1277" w:type="dxa"/>
          </w:tcPr>
          <w:p w14:paraId="70AC9239" w14:textId="09B032C4" w:rsidR="000E008B" w:rsidRDefault="000E008B" w:rsidP="009F3FC3">
            <w:r>
              <w:t>14p+14s+0l</w:t>
            </w:r>
          </w:p>
        </w:tc>
        <w:tc>
          <w:tcPr>
            <w:tcW w:w="709" w:type="dxa"/>
          </w:tcPr>
          <w:p w14:paraId="277289E6" w14:textId="7B0FD2D0" w:rsidR="000E008B" w:rsidRDefault="000E008B" w:rsidP="009F3FC3">
            <w:r>
              <w:t>kl</w:t>
            </w:r>
            <w:r w:rsidR="009F3FC3">
              <w:t>z</w:t>
            </w:r>
          </w:p>
        </w:tc>
        <w:tc>
          <w:tcPr>
            <w:tcW w:w="567" w:type="dxa"/>
            <w:gridSpan w:val="2"/>
          </w:tcPr>
          <w:p w14:paraId="7020F353" w14:textId="2EA82A84" w:rsidR="000E008B" w:rsidRDefault="000E008B" w:rsidP="00E30FDA">
            <w:pPr>
              <w:jc w:val="center"/>
            </w:pPr>
            <w:r>
              <w:t>2</w:t>
            </w:r>
          </w:p>
        </w:tc>
        <w:tc>
          <w:tcPr>
            <w:tcW w:w="3969" w:type="dxa"/>
          </w:tcPr>
          <w:p w14:paraId="62F91E7E" w14:textId="4C0DCA8F" w:rsidR="000E008B" w:rsidRPr="00665B3D" w:rsidRDefault="00D55B9A" w:rsidP="00D55B9A">
            <w:pPr>
              <w:jc w:val="both"/>
            </w:pPr>
            <w:r w:rsidRPr="00D8376A">
              <w:rPr>
                <w:i/>
              </w:rPr>
              <w:t>Předmět má pro zamě</w:t>
            </w:r>
            <w:r>
              <w:rPr>
                <w:i/>
              </w:rPr>
              <w:t>ř</w:t>
            </w:r>
            <w:r w:rsidRPr="00D8376A">
              <w:rPr>
                <w:i/>
              </w:rPr>
              <w:t>ení SP doplňující charakter.</w:t>
            </w:r>
          </w:p>
        </w:tc>
        <w:tc>
          <w:tcPr>
            <w:tcW w:w="567" w:type="dxa"/>
          </w:tcPr>
          <w:p w14:paraId="0A13B46C" w14:textId="77777777" w:rsidR="000E008B" w:rsidRDefault="000E008B" w:rsidP="009F3FC3">
            <w:r>
              <w:t>2/ZS</w:t>
            </w:r>
          </w:p>
        </w:tc>
        <w:tc>
          <w:tcPr>
            <w:tcW w:w="709" w:type="dxa"/>
          </w:tcPr>
          <w:p w14:paraId="30FD553F" w14:textId="77777777" w:rsidR="000E008B" w:rsidRDefault="000E008B" w:rsidP="00E30FDA">
            <w:pPr>
              <w:jc w:val="both"/>
            </w:pPr>
          </w:p>
        </w:tc>
      </w:tr>
      <w:tr w:rsidR="000E008B" w14:paraId="134B1C0E" w14:textId="77777777" w:rsidTr="00841C35">
        <w:tc>
          <w:tcPr>
            <w:tcW w:w="2125" w:type="dxa"/>
          </w:tcPr>
          <w:p w14:paraId="2B0BAE90" w14:textId="56E7D1EA" w:rsidR="000E008B" w:rsidRDefault="00874219" w:rsidP="009F3FC3">
            <w:hyperlink w:anchor="Stab_a_emulg_v_potr" w:history="1">
              <w:r w:rsidR="000E008B" w:rsidRPr="00841C35">
                <w:rPr>
                  <w:rStyle w:val="Hypertextovodkaz"/>
                </w:rPr>
                <w:t>Stabilizátory a emulgátory v potravinářství</w:t>
              </w:r>
            </w:hyperlink>
          </w:p>
        </w:tc>
        <w:tc>
          <w:tcPr>
            <w:tcW w:w="1277" w:type="dxa"/>
          </w:tcPr>
          <w:p w14:paraId="7A34947E" w14:textId="3C6018A3" w:rsidR="000E008B" w:rsidRDefault="000E008B" w:rsidP="009F3FC3">
            <w:r>
              <w:t>28p+14s+0l</w:t>
            </w:r>
          </w:p>
        </w:tc>
        <w:tc>
          <w:tcPr>
            <w:tcW w:w="709" w:type="dxa"/>
          </w:tcPr>
          <w:p w14:paraId="4E318FDF" w14:textId="77777777" w:rsidR="000E008B" w:rsidRDefault="000E008B" w:rsidP="009F3FC3">
            <w:r>
              <w:t>z, zk</w:t>
            </w:r>
          </w:p>
        </w:tc>
        <w:tc>
          <w:tcPr>
            <w:tcW w:w="567" w:type="dxa"/>
            <w:gridSpan w:val="2"/>
          </w:tcPr>
          <w:p w14:paraId="5E693FA4" w14:textId="77777777" w:rsidR="000E008B" w:rsidRDefault="000E008B" w:rsidP="00E30FDA">
            <w:pPr>
              <w:jc w:val="center"/>
            </w:pPr>
            <w:r>
              <w:t>4</w:t>
            </w:r>
          </w:p>
        </w:tc>
        <w:tc>
          <w:tcPr>
            <w:tcW w:w="3969" w:type="dxa"/>
          </w:tcPr>
          <w:p w14:paraId="23B98A1A" w14:textId="215CC386" w:rsidR="000E008B" w:rsidRPr="00716AF9" w:rsidRDefault="00874219" w:rsidP="009F3FC3">
            <w:pPr>
              <w:jc w:val="both"/>
              <w:rPr>
                <w:bCs/>
              </w:rPr>
            </w:pPr>
            <w:hyperlink w:anchor="Burešová" w:history="1">
              <w:r w:rsidR="000E008B" w:rsidRPr="00716AF9">
                <w:rPr>
                  <w:rStyle w:val="Hypertextovodkaz"/>
                  <w:bCs/>
                </w:rPr>
                <w:t xml:space="preserve">doc. </w:t>
              </w:r>
              <w:r w:rsidR="006E3BC7" w:rsidRPr="00716AF9">
                <w:rPr>
                  <w:rStyle w:val="Hypertextovodkaz"/>
                  <w:bCs/>
                </w:rPr>
                <w:t>RNDr</w:t>
              </w:r>
              <w:r w:rsidR="00D55B9A" w:rsidRPr="00716AF9">
                <w:rPr>
                  <w:rStyle w:val="Hypertextovodkaz"/>
                  <w:bCs/>
                </w:rPr>
                <w:t xml:space="preserve">. Iva </w:t>
              </w:r>
              <w:r w:rsidR="006E3BC7" w:rsidRPr="00716AF9">
                <w:rPr>
                  <w:rStyle w:val="Hypertextovodkaz"/>
                  <w:bCs/>
                </w:rPr>
                <w:t>Burešová, Ph.D.</w:t>
              </w:r>
            </w:hyperlink>
            <w:r w:rsidR="006E3BC7" w:rsidRPr="00716AF9">
              <w:rPr>
                <w:bCs/>
              </w:rPr>
              <w:t xml:space="preserve"> (80</w:t>
            </w:r>
            <w:r w:rsidR="000E008B" w:rsidRPr="00716AF9">
              <w:rPr>
                <w:bCs/>
              </w:rPr>
              <w:t>% p)</w:t>
            </w:r>
          </w:p>
          <w:p w14:paraId="06BB6A6C" w14:textId="5CF1724D" w:rsidR="000E008B" w:rsidRDefault="00874219" w:rsidP="009F3FC3">
            <w:pPr>
              <w:jc w:val="both"/>
            </w:pPr>
            <w:hyperlink w:anchor="Salek" w:history="1">
              <w:r w:rsidR="000E008B" w:rsidRPr="00443B87">
                <w:rPr>
                  <w:rStyle w:val="Hypertextovodkaz"/>
                </w:rPr>
                <w:t xml:space="preserve">Ing. </w:t>
              </w:r>
              <w:r w:rsidR="006E3BC7" w:rsidRPr="00443B87">
                <w:rPr>
                  <w:rStyle w:val="Hypertextovodkaz"/>
                </w:rPr>
                <w:t>Richardos Nikolaos Salek, Ph.D.</w:t>
              </w:r>
            </w:hyperlink>
            <w:r w:rsidR="006E3BC7">
              <w:t xml:space="preserve"> (20</w:t>
            </w:r>
            <w:r w:rsidR="000E008B">
              <w:t>% p)</w:t>
            </w:r>
          </w:p>
        </w:tc>
        <w:tc>
          <w:tcPr>
            <w:tcW w:w="567" w:type="dxa"/>
          </w:tcPr>
          <w:p w14:paraId="5EEE5DAA" w14:textId="77777777" w:rsidR="000E008B" w:rsidRDefault="000E008B" w:rsidP="009F3FC3">
            <w:r>
              <w:t>2/ZS</w:t>
            </w:r>
          </w:p>
        </w:tc>
        <w:tc>
          <w:tcPr>
            <w:tcW w:w="709" w:type="dxa"/>
          </w:tcPr>
          <w:p w14:paraId="798C37F1" w14:textId="77777777" w:rsidR="000E008B" w:rsidRDefault="000E008B" w:rsidP="00E30FDA">
            <w:pPr>
              <w:jc w:val="both"/>
            </w:pPr>
          </w:p>
        </w:tc>
      </w:tr>
      <w:tr w:rsidR="000E008B" w14:paraId="1E2D8C79" w14:textId="77777777" w:rsidTr="00D55B9A">
        <w:trPr>
          <w:trHeight w:val="340"/>
        </w:trPr>
        <w:tc>
          <w:tcPr>
            <w:tcW w:w="9923" w:type="dxa"/>
            <w:gridSpan w:val="8"/>
          </w:tcPr>
          <w:p w14:paraId="437FF02B" w14:textId="77777777" w:rsidR="000E008B" w:rsidRPr="00037826" w:rsidRDefault="000E008B" w:rsidP="000E008B">
            <w:pPr>
              <w:spacing w:before="60" w:after="60" w:line="252" w:lineRule="auto"/>
              <w:jc w:val="both"/>
            </w:pPr>
            <w:r>
              <w:rPr>
                <w:b/>
              </w:rPr>
              <w:t>Podmínka pro splnění této skupiny předmětů:</w:t>
            </w:r>
            <w:r>
              <w:t xml:space="preserve"> Student si z uvedené skupiny předmětů zapíše předměty do celkového počtu minimálně 60 kreditů za druhý ročník studia.</w:t>
            </w:r>
          </w:p>
        </w:tc>
      </w:tr>
      <w:tr w:rsidR="000E008B" w14:paraId="2C71F2EF" w14:textId="77777777" w:rsidTr="00841C35">
        <w:tc>
          <w:tcPr>
            <w:tcW w:w="4163" w:type="dxa"/>
            <w:gridSpan w:val="4"/>
            <w:shd w:val="clear" w:color="auto" w:fill="F7CAAC"/>
          </w:tcPr>
          <w:p w14:paraId="5472B22E" w14:textId="77777777" w:rsidR="000E008B" w:rsidRDefault="000E008B" w:rsidP="00E30FDA">
            <w:pPr>
              <w:jc w:val="both"/>
              <w:rPr>
                <w:b/>
              </w:rPr>
            </w:pPr>
            <w:r>
              <w:rPr>
                <w:b/>
              </w:rPr>
              <w:t xml:space="preserve"> Součásti SZZ a jejich obsah</w:t>
            </w:r>
          </w:p>
        </w:tc>
        <w:tc>
          <w:tcPr>
            <w:tcW w:w="5760" w:type="dxa"/>
            <w:gridSpan w:val="4"/>
            <w:tcBorders>
              <w:bottom w:val="nil"/>
            </w:tcBorders>
          </w:tcPr>
          <w:p w14:paraId="4F2A7FB4" w14:textId="77777777" w:rsidR="000E008B" w:rsidRDefault="000E008B" w:rsidP="00E30FDA">
            <w:pPr>
              <w:jc w:val="both"/>
            </w:pPr>
          </w:p>
        </w:tc>
      </w:tr>
      <w:tr w:rsidR="000E008B" w14:paraId="1E910E96" w14:textId="77777777" w:rsidTr="00D55B9A">
        <w:trPr>
          <w:trHeight w:val="1370"/>
        </w:trPr>
        <w:tc>
          <w:tcPr>
            <w:tcW w:w="9923" w:type="dxa"/>
            <w:gridSpan w:val="8"/>
            <w:tcBorders>
              <w:top w:val="nil"/>
            </w:tcBorders>
          </w:tcPr>
          <w:p w14:paraId="2A818CCC" w14:textId="77777777" w:rsidR="000E008B" w:rsidRPr="00CD1207" w:rsidRDefault="000E008B" w:rsidP="000E008B">
            <w:pPr>
              <w:jc w:val="both"/>
              <w:rPr>
                <w:u w:val="single"/>
              </w:rPr>
            </w:pPr>
            <w:r w:rsidRPr="00CD1207">
              <w:rPr>
                <w:u w:val="single"/>
              </w:rPr>
              <w:t>Povinné předměty:</w:t>
            </w:r>
          </w:p>
          <w:p w14:paraId="47033D02" w14:textId="77777777" w:rsidR="000E008B" w:rsidRDefault="000E008B" w:rsidP="000E008B">
            <w:pPr>
              <w:jc w:val="both"/>
              <w:rPr>
                <w:b/>
              </w:rPr>
            </w:pPr>
            <w:r>
              <w:t xml:space="preserve">   </w:t>
            </w:r>
            <w:r w:rsidRPr="00CD1207">
              <w:rPr>
                <w:b/>
              </w:rPr>
              <w:t>Obhajoba diplomové práce</w:t>
            </w:r>
          </w:p>
          <w:p w14:paraId="624859D4" w14:textId="77777777" w:rsidR="000E008B" w:rsidRPr="00CD1207" w:rsidRDefault="000E008B" w:rsidP="000E008B">
            <w:pPr>
              <w:jc w:val="both"/>
              <w:rPr>
                <w:b/>
              </w:rPr>
            </w:pPr>
          </w:p>
          <w:p w14:paraId="0CAB0DA2" w14:textId="7964CFA8" w:rsidR="000E008B" w:rsidRDefault="000E008B" w:rsidP="000E008B">
            <w:pPr>
              <w:jc w:val="both"/>
            </w:pPr>
            <w:r>
              <w:rPr>
                <w:b/>
              </w:rPr>
              <w:t xml:space="preserve">   </w:t>
            </w:r>
            <w:r w:rsidRPr="00CD1207">
              <w:rPr>
                <w:b/>
              </w:rPr>
              <w:t>Chemie potravin a přídatných látek</w:t>
            </w:r>
            <w:r>
              <w:rPr>
                <w:b/>
              </w:rPr>
              <w:t xml:space="preserve"> </w:t>
            </w:r>
            <w:r>
              <w:t>(základní nutriční složky, minoritní složky, biologická hodnota potravin, bioaktivní složky, přírodní antimikrobiální látky, rostlinná antibiotika, aditiva, kontaminanty, vonné a chuťové látky, barviva) – tematické okruhy navazují zejména na předměty Chemie potravin II, Chemie přídatných látek a doplňků potravin</w:t>
            </w:r>
          </w:p>
          <w:p w14:paraId="1936BDBF" w14:textId="77777777" w:rsidR="000E008B" w:rsidRPr="00CD1207" w:rsidRDefault="000E008B" w:rsidP="000E008B">
            <w:pPr>
              <w:jc w:val="both"/>
            </w:pPr>
          </w:p>
          <w:p w14:paraId="6419FD36" w14:textId="2B7F5A17" w:rsidR="000E008B" w:rsidRPr="002B18F1" w:rsidRDefault="000E008B" w:rsidP="000E008B">
            <w:pPr>
              <w:jc w:val="both"/>
            </w:pPr>
            <w:r>
              <w:t xml:space="preserve">   </w:t>
            </w:r>
            <w:r w:rsidRPr="00CD1207">
              <w:rPr>
                <w:b/>
              </w:rPr>
              <w:t xml:space="preserve">Instrumentální metody v analýze potravin a bioaktivních látek </w:t>
            </w:r>
            <w:r w:rsidRPr="00CA342F">
              <w:t>(</w:t>
            </w:r>
            <w:r>
              <w:t>kapalinová, plynová a gelová permeační chromatografie, elektromigrační metody, infračervená a Ramanova, UV-Vis a fluoresceční spektroskopie, nukleární magnetická resonance, hmotnostní spektrometrie, index lomu, optická otáčivost, elementární analýza, RTG-fluorescenční spektroskopie, diferenční skenovací kalorimerie, isotermická titrační kalorimetrie, termogravimetrická analýza, prášková a monokrystalová difrakční analýza</w:t>
            </w:r>
            <w:r w:rsidRPr="00CA342F">
              <w:t>)</w:t>
            </w:r>
            <w:r>
              <w:t xml:space="preserve"> – tematické okruhy navazují zejména na předměty Analýza a hodnocení potravin, Separační metody, Analýza bioaktivních látek v potravinách, Interpretace chromatografických a spektrálních dat, Aplikace NMR v analýze potravin a bioaktivních látek</w:t>
            </w:r>
          </w:p>
          <w:p w14:paraId="1903E86E" w14:textId="77777777" w:rsidR="000E008B" w:rsidRPr="00CD1207" w:rsidRDefault="000E008B" w:rsidP="000E008B">
            <w:pPr>
              <w:jc w:val="both"/>
              <w:rPr>
                <w:u w:val="single"/>
              </w:rPr>
            </w:pPr>
            <w:r w:rsidRPr="00CD1207">
              <w:rPr>
                <w:u w:val="single"/>
              </w:rPr>
              <w:lastRenderedPageBreak/>
              <w:t>Povinně volitelné předměty:</w:t>
            </w:r>
          </w:p>
          <w:p w14:paraId="45F87291" w14:textId="4FAFFA26" w:rsidR="000E008B" w:rsidRPr="00CD1207" w:rsidRDefault="000E008B" w:rsidP="000E008B">
            <w:pPr>
              <w:jc w:val="both"/>
            </w:pPr>
            <w:r w:rsidRPr="00CD1207">
              <w:rPr>
                <w:b/>
              </w:rPr>
              <w:t xml:space="preserve">   Syntéza a struktura organických sloučenin </w:t>
            </w:r>
            <w:r w:rsidRPr="002B18F1">
              <w:t>(</w:t>
            </w:r>
            <w:r>
              <w:t>redukce a oxidace v organické syntéze, metody zavádění atomů halogenů a skupin s atomem dusíku a síry do molekul organických sloučenin, alkylace a acylace, metody přípravy a syntetické využití organokovových sloučenin, chránící skupiny, UV-Vis a infračervená spektroskopie, nukleární magnetická resonance a hmotnostní spektrometrie při určování struktury organických sloučenin, stereochemie a molekulová symetrie, teorie hraničních orbitalů</w:t>
            </w:r>
            <w:r w:rsidRPr="002B18F1">
              <w:t>)</w:t>
            </w:r>
            <w:r>
              <w:t xml:space="preserve"> – tematické okruhy navazují zejména na předměty Metody syntézy organických látek, Teorie a metody strukturní analýzy, Struktura a symetrie molekul</w:t>
            </w:r>
          </w:p>
          <w:p w14:paraId="674FFDC3" w14:textId="77777777" w:rsidR="000E008B" w:rsidRPr="00CD1207" w:rsidRDefault="000E008B" w:rsidP="000E008B">
            <w:pPr>
              <w:jc w:val="both"/>
              <w:rPr>
                <w:b/>
              </w:rPr>
            </w:pPr>
          </w:p>
          <w:p w14:paraId="02C720EC" w14:textId="2D1C5CD2" w:rsidR="000E008B" w:rsidRPr="00CD1207" w:rsidRDefault="000E008B" w:rsidP="000E008B">
            <w:pPr>
              <w:jc w:val="both"/>
            </w:pPr>
            <w:r w:rsidRPr="00CD1207">
              <w:rPr>
                <w:b/>
              </w:rPr>
              <w:t xml:space="preserve">   Biologicky aktivní látky </w:t>
            </w:r>
            <w:r w:rsidRPr="002B18F1">
              <w:t>(</w:t>
            </w:r>
            <w:r>
              <w:t>farmakokinetika a farmakodynamika, léčiva centrální a vegetativní soustavy, léčiva trávící a vylučovací soustavy, protiinfekční a protizánětlivé látky, antialergika a antihistaminika, léčiva oběhové soustavy, vitaminy a hormony, alkaloidy, heterocyklické sloučeniny v primárním a sekundárním metabolismu, syntetické biologicky aktivní heterocyklické sloučeniny</w:t>
            </w:r>
            <w:r w:rsidRPr="002B18F1">
              <w:t>)</w:t>
            </w:r>
            <w:r>
              <w:t xml:space="preserve"> – tematické okruhy navazují zejména na předměty Farmakochemie, Bioaktivní heterocyklické sloučeniny</w:t>
            </w:r>
          </w:p>
          <w:p w14:paraId="2C46B39C" w14:textId="77777777" w:rsidR="000E008B" w:rsidRPr="00CD1207" w:rsidRDefault="000E008B" w:rsidP="000E008B">
            <w:pPr>
              <w:jc w:val="both"/>
              <w:rPr>
                <w:b/>
              </w:rPr>
            </w:pPr>
          </w:p>
          <w:p w14:paraId="2F653227" w14:textId="3421B609" w:rsidR="000E008B" w:rsidRPr="00CD1207" w:rsidRDefault="000E008B" w:rsidP="000E008B">
            <w:pPr>
              <w:jc w:val="both"/>
            </w:pPr>
            <w:r w:rsidRPr="00CD1207">
              <w:rPr>
                <w:b/>
              </w:rPr>
              <w:t xml:space="preserve">   Chemie nutraceutik a funkčních potravin</w:t>
            </w:r>
            <w:r>
              <w:rPr>
                <w:b/>
              </w:rPr>
              <w:t xml:space="preserve"> </w:t>
            </w:r>
            <w:r>
              <w:t>(nutraceutika rostlinného a živočišného původu, biologické účinky, metody izolace a syntézy, fyzikálně chemické vlastnosti nutraceutik, jednotlivá nutraceutika, charakteristika funkčních potravin, význam funkčních potravin při degenerativních onemocněních, působení funkčních složek potravin v organismu) – tematické okruhy navazují zejména na předměty Chemie nutraceutik, Funkční potraviny</w:t>
            </w:r>
          </w:p>
          <w:p w14:paraId="5841E1C6" w14:textId="77777777" w:rsidR="000E008B" w:rsidRPr="00CD1207" w:rsidRDefault="000E008B" w:rsidP="000E008B">
            <w:pPr>
              <w:jc w:val="both"/>
              <w:rPr>
                <w:b/>
              </w:rPr>
            </w:pPr>
          </w:p>
          <w:p w14:paraId="67F13352" w14:textId="0C5157A1" w:rsidR="000E008B" w:rsidRDefault="000E008B" w:rsidP="000E008B">
            <w:pPr>
              <w:jc w:val="both"/>
            </w:pPr>
            <w:r w:rsidRPr="00CD1207">
              <w:rPr>
                <w:b/>
              </w:rPr>
              <w:t xml:space="preserve">   Kontrola kvality potravin při výrobě a skladování</w:t>
            </w:r>
            <w:r>
              <w:rPr>
                <w:b/>
              </w:rPr>
              <w:t xml:space="preserve"> </w:t>
            </w:r>
            <w:r>
              <w:t>(autentifikace a falšování potravin, principy úchovy potravin, senzorické hodnocení potravin) – tematické okruhy navazují zejména na předměty Principy úchovy potravin, Autentizace a falšování potravin, Senzorické hodnocení potravin</w:t>
            </w:r>
          </w:p>
          <w:p w14:paraId="6DD0AE02" w14:textId="77777777" w:rsidR="000E008B" w:rsidRDefault="000E008B" w:rsidP="000E008B">
            <w:pPr>
              <w:jc w:val="both"/>
            </w:pPr>
          </w:p>
          <w:p w14:paraId="5D44417C" w14:textId="5F41508C" w:rsidR="000E008B" w:rsidRDefault="000E008B" w:rsidP="000E008B">
            <w:pPr>
              <w:jc w:val="both"/>
            </w:pPr>
            <w:r>
              <w:t>Student si ze skupiny povinně-volitelných předmětů vybere minimálně jeden předmět.</w:t>
            </w:r>
          </w:p>
        </w:tc>
      </w:tr>
      <w:tr w:rsidR="000E008B" w14:paraId="27201656" w14:textId="77777777" w:rsidTr="00841C35">
        <w:tc>
          <w:tcPr>
            <w:tcW w:w="4163" w:type="dxa"/>
            <w:gridSpan w:val="4"/>
            <w:shd w:val="clear" w:color="auto" w:fill="F7CAAC"/>
          </w:tcPr>
          <w:p w14:paraId="3DE9507B" w14:textId="77777777" w:rsidR="000E008B" w:rsidRDefault="000E008B" w:rsidP="000E008B">
            <w:pPr>
              <w:jc w:val="both"/>
              <w:rPr>
                <w:b/>
              </w:rPr>
            </w:pPr>
            <w:r>
              <w:rPr>
                <w:b/>
              </w:rPr>
              <w:lastRenderedPageBreak/>
              <w:t>Další studijní povinnosti</w:t>
            </w:r>
          </w:p>
        </w:tc>
        <w:tc>
          <w:tcPr>
            <w:tcW w:w="5760" w:type="dxa"/>
            <w:gridSpan w:val="4"/>
            <w:tcBorders>
              <w:bottom w:val="nil"/>
            </w:tcBorders>
          </w:tcPr>
          <w:p w14:paraId="3AC15D2B" w14:textId="77777777" w:rsidR="000E008B" w:rsidRDefault="000E008B" w:rsidP="000E008B">
            <w:pPr>
              <w:jc w:val="both"/>
            </w:pPr>
          </w:p>
        </w:tc>
      </w:tr>
      <w:tr w:rsidR="000E008B" w14:paraId="36EF19A1" w14:textId="77777777" w:rsidTr="00D55B9A">
        <w:trPr>
          <w:trHeight w:val="190"/>
        </w:trPr>
        <w:tc>
          <w:tcPr>
            <w:tcW w:w="9923" w:type="dxa"/>
            <w:gridSpan w:val="8"/>
            <w:tcBorders>
              <w:top w:val="nil"/>
            </w:tcBorders>
          </w:tcPr>
          <w:p w14:paraId="5843AA74" w14:textId="2BC71AA1" w:rsidR="00B60F13" w:rsidRDefault="000E008B" w:rsidP="00B60F13">
            <w:pPr>
              <w:spacing w:before="60" w:after="60"/>
              <w:jc w:val="both"/>
            </w:pPr>
            <w:r>
              <w:t>Nejsou definovány.</w:t>
            </w:r>
          </w:p>
        </w:tc>
      </w:tr>
      <w:tr w:rsidR="000E008B" w14:paraId="7A24E452" w14:textId="77777777" w:rsidTr="00841C35">
        <w:tc>
          <w:tcPr>
            <w:tcW w:w="4163" w:type="dxa"/>
            <w:gridSpan w:val="4"/>
            <w:shd w:val="clear" w:color="auto" w:fill="F7CAAC"/>
          </w:tcPr>
          <w:p w14:paraId="0DB70823" w14:textId="77777777" w:rsidR="000E008B" w:rsidRDefault="000E008B" w:rsidP="000E008B">
            <w:pPr>
              <w:rPr>
                <w:b/>
              </w:rPr>
            </w:pPr>
            <w:r>
              <w:rPr>
                <w:b/>
              </w:rPr>
              <w:t>Návrh témat kvalifikačních prací a témata obhájených prací</w:t>
            </w:r>
          </w:p>
        </w:tc>
        <w:tc>
          <w:tcPr>
            <w:tcW w:w="5760" w:type="dxa"/>
            <w:gridSpan w:val="4"/>
            <w:tcBorders>
              <w:bottom w:val="nil"/>
            </w:tcBorders>
          </w:tcPr>
          <w:p w14:paraId="41BFE79A" w14:textId="77777777" w:rsidR="000E008B" w:rsidRDefault="000E008B" w:rsidP="000E008B">
            <w:pPr>
              <w:jc w:val="both"/>
            </w:pPr>
          </w:p>
        </w:tc>
      </w:tr>
      <w:tr w:rsidR="002E7F45" w14:paraId="148EB703" w14:textId="77777777" w:rsidTr="004B4B54">
        <w:trPr>
          <w:trHeight w:val="425"/>
        </w:trPr>
        <w:tc>
          <w:tcPr>
            <w:tcW w:w="9923" w:type="dxa"/>
            <w:gridSpan w:val="8"/>
            <w:tcBorders>
              <w:top w:val="nil"/>
            </w:tcBorders>
          </w:tcPr>
          <w:p w14:paraId="48483E86" w14:textId="77777777" w:rsidR="002E7F45" w:rsidRDefault="002E7F45" w:rsidP="002E7F45">
            <w:pPr>
              <w:spacing w:before="40"/>
              <w:jc w:val="both"/>
            </w:pPr>
            <w:r>
              <w:t xml:space="preserve">Návrh témat kvalifikačních prací: </w:t>
            </w:r>
          </w:p>
          <w:p w14:paraId="16937725" w14:textId="77777777" w:rsidR="002E7F45" w:rsidRDefault="002E7F45" w:rsidP="002E7F45">
            <w:pPr>
              <w:numPr>
                <w:ilvl w:val="0"/>
                <w:numId w:val="1"/>
              </w:numPr>
              <w:jc w:val="both"/>
            </w:pPr>
            <w:r>
              <w:t>Příprava multitopických ligandů pro pokročilé supramolekulární systémy</w:t>
            </w:r>
          </w:p>
          <w:p w14:paraId="324E7F77" w14:textId="77777777" w:rsidR="002E7F45" w:rsidRDefault="002E7F45" w:rsidP="002E7F45">
            <w:pPr>
              <w:numPr>
                <w:ilvl w:val="0"/>
                <w:numId w:val="1"/>
              </w:numPr>
              <w:jc w:val="both"/>
            </w:pPr>
            <w:r>
              <w:t>Syntéza nových derivátů 2,6,9-trisubstituovaných purinů a studium jejich biologické aktivity</w:t>
            </w:r>
          </w:p>
          <w:p w14:paraId="087CB47A" w14:textId="77777777" w:rsidR="002E7F45" w:rsidRDefault="002E7F45" w:rsidP="002E7F45">
            <w:pPr>
              <w:numPr>
                <w:ilvl w:val="0"/>
                <w:numId w:val="1"/>
              </w:numPr>
              <w:jc w:val="both"/>
            </w:pPr>
            <w:r>
              <w:t>Izolace a stanovení polyfenolů v netradičních obilovinách metodou LC-MS</w:t>
            </w:r>
          </w:p>
          <w:p w14:paraId="3324614C" w14:textId="77777777" w:rsidR="002E7F45" w:rsidRDefault="002E7F45" w:rsidP="002E7F45">
            <w:pPr>
              <w:numPr>
                <w:ilvl w:val="0"/>
                <w:numId w:val="1"/>
              </w:numPr>
              <w:jc w:val="both"/>
            </w:pPr>
            <w:r>
              <w:t>Syntéza a studium biologické aktivity sloučenin s 1,2,3-triazolovým uskupením</w:t>
            </w:r>
          </w:p>
          <w:p w14:paraId="15B56433" w14:textId="77777777" w:rsidR="002E7F45" w:rsidRDefault="002E7F45" w:rsidP="002E7F45">
            <w:pPr>
              <w:numPr>
                <w:ilvl w:val="0"/>
                <w:numId w:val="1"/>
              </w:numPr>
              <w:jc w:val="both"/>
            </w:pPr>
            <w:r>
              <w:t>Izolace a stanovení mastných kyselin v netradičních obilovinách metodou GC-MS</w:t>
            </w:r>
          </w:p>
          <w:p w14:paraId="6AD1A5DB" w14:textId="77777777" w:rsidR="002E7F45" w:rsidRDefault="002E7F45" w:rsidP="002E7F45">
            <w:pPr>
              <w:numPr>
                <w:ilvl w:val="0"/>
                <w:numId w:val="1"/>
              </w:numPr>
              <w:jc w:val="both"/>
            </w:pPr>
            <w:r>
              <w:t>Studium tvorby supramolekulárních komplexů vybraných flavonoidů s cucurbiturily</w:t>
            </w:r>
          </w:p>
          <w:p w14:paraId="07D4BEA5" w14:textId="77777777" w:rsidR="002E7F45" w:rsidRDefault="002E7F45" w:rsidP="002E7F45">
            <w:pPr>
              <w:jc w:val="both"/>
            </w:pPr>
          </w:p>
          <w:p w14:paraId="07A26BA1" w14:textId="77777777" w:rsidR="002E7F45" w:rsidRDefault="002E7F45" w:rsidP="002E7F45">
            <w:pPr>
              <w:jc w:val="both"/>
            </w:pPr>
            <w:r>
              <w:t xml:space="preserve">Témata obhájených prací: </w:t>
            </w:r>
          </w:p>
          <w:p w14:paraId="7D07AEFD" w14:textId="77777777" w:rsidR="002E7F45" w:rsidRDefault="002E7F45" w:rsidP="002E7F45">
            <w:pPr>
              <w:numPr>
                <w:ilvl w:val="0"/>
                <w:numId w:val="2"/>
              </w:numPr>
              <w:jc w:val="both"/>
            </w:pPr>
            <w:r w:rsidRPr="00C0556D">
              <w:t>Příprava 4-propargyl-3,4-dihydro-1</w:t>
            </w:r>
            <w:r w:rsidRPr="006F3DF8">
              <w:rPr>
                <w:i/>
              </w:rPr>
              <w:t>H</w:t>
            </w:r>
            <w:r w:rsidRPr="00C0556D">
              <w:t xml:space="preserve">-benzo[e][1,4]diazepin-2,5-dionů a studium jejich možných isomerizací </w:t>
            </w:r>
          </w:p>
          <w:p w14:paraId="2AD12642" w14:textId="77777777" w:rsidR="002E7F45" w:rsidRDefault="002E7F45" w:rsidP="002E7F45">
            <w:pPr>
              <w:numPr>
                <w:ilvl w:val="0"/>
                <w:numId w:val="2"/>
              </w:numPr>
              <w:jc w:val="both"/>
            </w:pPr>
            <w:r>
              <w:t>Příprava nesymetrických bisimidazoliových solí</w:t>
            </w:r>
          </w:p>
          <w:p w14:paraId="34B57FAE" w14:textId="77777777" w:rsidR="002E7F45" w:rsidRDefault="002E7F45" w:rsidP="002E7F45">
            <w:pPr>
              <w:numPr>
                <w:ilvl w:val="0"/>
                <w:numId w:val="2"/>
              </w:numPr>
              <w:jc w:val="both"/>
            </w:pPr>
            <w:r>
              <w:t>Příprava hostů pro supramolekulární systémy na bázi kubanu</w:t>
            </w:r>
          </w:p>
          <w:p w14:paraId="31EFF78D" w14:textId="77777777" w:rsidR="002E7F45" w:rsidRDefault="002E7F45" w:rsidP="002E7F45">
            <w:pPr>
              <w:numPr>
                <w:ilvl w:val="0"/>
                <w:numId w:val="2"/>
              </w:numPr>
              <w:jc w:val="both"/>
            </w:pPr>
            <w:r>
              <w:t>Vývoj a optimalizace podmínek pro stanovení purinových sloučenin metodou LC-MS</w:t>
            </w:r>
          </w:p>
          <w:p w14:paraId="5DF89EAF" w14:textId="77777777" w:rsidR="002E7F45" w:rsidRDefault="002E7F45" w:rsidP="002E7F45">
            <w:pPr>
              <w:numPr>
                <w:ilvl w:val="0"/>
                <w:numId w:val="2"/>
              </w:numPr>
              <w:jc w:val="both"/>
            </w:pPr>
            <w:r>
              <w:t>Studium přesmyků 3-aminochinolin-2,4(1</w:t>
            </w:r>
            <w:r w:rsidRPr="00C0556D">
              <w:rPr>
                <w:i/>
              </w:rPr>
              <w:t>H</w:t>
            </w:r>
            <w:r>
              <w:t>,3</w:t>
            </w:r>
            <w:r w:rsidRPr="00C0556D">
              <w:rPr>
                <w:i/>
              </w:rPr>
              <w:t>H</w:t>
            </w:r>
            <w:r>
              <w:t>)-dionů</w:t>
            </w:r>
          </w:p>
          <w:p w14:paraId="25EC7DD6" w14:textId="77777777" w:rsidR="002E7F45" w:rsidRDefault="002E7F45" w:rsidP="002E7F45">
            <w:pPr>
              <w:numPr>
                <w:ilvl w:val="0"/>
                <w:numId w:val="2"/>
              </w:numPr>
              <w:jc w:val="both"/>
            </w:pPr>
            <w:r>
              <w:t>Sulfonované azosloučeniny substituované 1-adamantylem: syntéza a studium komplexace s cyklodextriny</w:t>
            </w:r>
          </w:p>
          <w:p w14:paraId="7CA4418C" w14:textId="77777777" w:rsidR="002E7F45" w:rsidRDefault="002E7F45" w:rsidP="002E7F45">
            <w:pPr>
              <w:numPr>
                <w:ilvl w:val="0"/>
                <w:numId w:val="2"/>
              </w:numPr>
              <w:jc w:val="both"/>
            </w:pPr>
            <w:r>
              <w:t>Příprava 6,9-disubstituovaných purinů s adamantanovým skeletem</w:t>
            </w:r>
          </w:p>
          <w:p w14:paraId="1F9AE6A3" w14:textId="6C6B4CB5" w:rsidR="002E7F45" w:rsidRDefault="002E7F45" w:rsidP="002E7F45">
            <w:pPr>
              <w:numPr>
                <w:ilvl w:val="0"/>
                <w:numId w:val="2"/>
              </w:numPr>
              <w:spacing w:after="40"/>
              <w:ind w:left="714" w:hanging="357"/>
              <w:jc w:val="both"/>
            </w:pPr>
            <w:r>
              <w:t>Studium metabolických drah biosyntézy biogenních aminů</w:t>
            </w:r>
          </w:p>
        </w:tc>
      </w:tr>
      <w:tr w:rsidR="000E008B" w14:paraId="35465266" w14:textId="77777777" w:rsidTr="00841C35">
        <w:tc>
          <w:tcPr>
            <w:tcW w:w="4163" w:type="dxa"/>
            <w:gridSpan w:val="4"/>
            <w:shd w:val="clear" w:color="auto" w:fill="F7CAAC"/>
          </w:tcPr>
          <w:p w14:paraId="58408414" w14:textId="77777777" w:rsidR="000E008B" w:rsidRDefault="000E008B" w:rsidP="00E30FDA">
            <w:r>
              <w:rPr>
                <w:b/>
              </w:rPr>
              <w:t>Návrh témat rigorózních prací a témata obhájených prací</w:t>
            </w:r>
          </w:p>
        </w:tc>
        <w:tc>
          <w:tcPr>
            <w:tcW w:w="5760" w:type="dxa"/>
            <w:gridSpan w:val="4"/>
            <w:tcBorders>
              <w:bottom w:val="nil"/>
            </w:tcBorders>
            <w:shd w:val="clear" w:color="auto" w:fill="FFFFFF"/>
          </w:tcPr>
          <w:p w14:paraId="3E17E203" w14:textId="77777777" w:rsidR="000E008B" w:rsidRDefault="000E008B" w:rsidP="00E30FDA">
            <w:pPr>
              <w:jc w:val="center"/>
            </w:pPr>
          </w:p>
        </w:tc>
      </w:tr>
      <w:tr w:rsidR="000E008B" w14:paraId="0E4DBDB4" w14:textId="77777777" w:rsidTr="00D55B9A">
        <w:trPr>
          <w:trHeight w:val="304"/>
        </w:trPr>
        <w:tc>
          <w:tcPr>
            <w:tcW w:w="9923" w:type="dxa"/>
            <w:gridSpan w:val="8"/>
            <w:tcBorders>
              <w:top w:val="nil"/>
            </w:tcBorders>
          </w:tcPr>
          <w:p w14:paraId="07A27740" w14:textId="77777777" w:rsidR="000E008B" w:rsidRDefault="000E008B" w:rsidP="00E30FDA">
            <w:pPr>
              <w:jc w:val="both"/>
            </w:pPr>
            <w:r>
              <w:t>---</w:t>
            </w:r>
          </w:p>
          <w:p w14:paraId="6A7CD5B0" w14:textId="77777777" w:rsidR="00B60F13" w:rsidRDefault="00B60F13" w:rsidP="00E30FDA">
            <w:pPr>
              <w:jc w:val="both"/>
            </w:pPr>
          </w:p>
          <w:p w14:paraId="06EC0950" w14:textId="77777777" w:rsidR="00B60F13" w:rsidRDefault="00B60F13" w:rsidP="00E30FDA">
            <w:pPr>
              <w:jc w:val="both"/>
            </w:pPr>
          </w:p>
          <w:p w14:paraId="46B5022C" w14:textId="77777777" w:rsidR="00B60F13" w:rsidRDefault="00B60F13" w:rsidP="00E30FDA">
            <w:pPr>
              <w:jc w:val="both"/>
            </w:pPr>
          </w:p>
          <w:p w14:paraId="65D3ED91" w14:textId="77777777" w:rsidR="00B60F13" w:rsidRDefault="00B60F13" w:rsidP="00E30FDA">
            <w:pPr>
              <w:jc w:val="both"/>
            </w:pPr>
          </w:p>
        </w:tc>
      </w:tr>
      <w:tr w:rsidR="000E008B" w14:paraId="49706AFA" w14:textId="77777777" w:rsidTr="00841C35">
        <w:tc>
          <w:tcPr>
            <w:tcW w:w="4163" w:type="dxa"/>
            <w:gridSpan w:val="4"/>
            <w:shd w:val="clear" w:color="auto" w:fill="F7CAAC"/>
          </w:tcPr>
          <w:p w14:paraId="577356B1" w14:textId="77777777" w:rsidR="000E008B" w:rsidRDefault="000E008B" w:rsidP="00E30FDA">
            <w:r>
              <w:rPr>
                <w:b/>
              </w:rPr>
              <w:t xml:space="preserve"> Součásti SRZ a jejich obsah</w:t>
            </w:r>
          </w:p>
        </w:tc>
        <w:tc>
          <w:tcPr>
            <w:tcW w:w="5760" w:type="dxa"/>
            <w:gridSpan w:val="4"/>
            <w:tcBorders>
              <w:bottom w:val="nil"/>
            </w:tcBorders>
            <w:shd w:val="clear" w:color="auto" w:fill="FFFFFF"/>
          </w:tcPr>
          <w:p w14:paraId="7ED195E5" w14:textId="77777777" w:rsidR="000E008B" w:rsidRDefault="000E008B" w:rsidP="00E30FDA">
            <w:pPr>
              <w:jc w:val="center"/>
            </w:pPr>
          </w:p>
        </w:tc>
      </w:tr>
      <w:tr w:rsidR="000E008B" w14:paraId="30B2FC00" w14:textId="77777777" w:rsidTr="00D55B9A">
        <w:trPr>
          <w:trHeight w:val="326"/>
        </w:trPr>
        <w:tc>
          <w:tcPr>
            <w:tcW w:w="9923" w:type="dxa"/>
            <w:gridSpan w:val="8"/>
            <w:tcBorders>
              <w:top w:val="nil"/>
            </w:tcBorders>
          </w:tcPr>
          <w:p w14:paraId="521EB7C6" w14:textId="77777777" w:rsidR="000E008B" w:rsidRDefault="000E008B" w:rsidP="00E30FDA">
            <w:pPr>
              <w:jc w:val="both"/>
            </w:pPr>
            <w:r>
              <w:t>---</w:t>
            </w:r>
          </w:p>
          <w:p w14:paraId="651C5009" w14:textId="77777777" w:rsidR="00B60F13" w:rsidRDefault="00B60F13" w:rsidP="00E30FDA">
            <w:pPr>
              <w:jc w:val="both"/>
            </w:pPr>
          </w:p>
          <w:p w14:paraId="0A3767E7" w14:textId="77777777" w:rsidR="00B60F13" w:rsidRDefault="00B60F13" w:rsidP="00E30FDA">
            <w:pPr>
              <w:jc w:val="both"/>
            </w:pPr>
          </w:p>
          <w:p w14:paraId="282DE4C2" w14:textId="77777777" w:rsidR="00B60F13" w:rsidRDefault="00B60F13" w:rsidP="00E30FDA">
            <w:pPr>
              <w:jc w:val="both"/>
            </w:pPr>
          </w:p>
          <w:p w14:paraId="6B6AB390" w14:textId="77777777" w:rsidR="002E7F45" w:rsidRDefault="002E7F45" w:rsidP="00E30FDA">
            <w:pPr>
              <w:jc w:val="both"/>
            </w:pPr>
          </w:p>
          <w:p w14:paraId="78C4CB2A" w14:textId="77777777" w:rsidR="00B60F13" w:rsidRDefault="00B60F13" w:rsidP="00E30FDA">
            <w:pPr>
              <w:jc w:val="both"/>
            </w:pPr>
          </w:p>
        </w:tc>
      </w:tr>
      <w:tr w:rsidR="001B2449" w14:paraId="250B882D" w14:textId="77777777" w:rsidTr="001B2449">
        <w:tc>
          <w:tcPr>
            <w:tcW w:w="9923" w:type="dxa"/>
            <w:gridSpan w:val="8"/>
            <w:tcBorders>
              <w:top w:val="single" w:sz="4" w:space="0" w:color="auto"/>
              <w:left w:val="single" w:sz="4" w:space="0" w:color="auto"/>
              <w:bottom w:val="double" w:sz="4" w:space="0" w:color="auto"/>
              <w:right w:val="single" w:sz="4" w:space="0" w:color="auto"/>
            </w:tcBorders>
            <w:shd w:val="clear" w:color="auto" w:fill="BDD6EE"/>
          </w:tcPr>
          <w:p w14:paraId="4B15F958" w14:textId="49B58E49" w:rsidR="001B2449" w:rsidRDefault="001B2449" w:rsidP="00D44916">
            <w:pPr>
              <w:jc w:val="both"/>
              <w:rPr>
                <w:b/>
                <w:sz w:val="28"/>
              </w:rPr>
            </w:pPr>
            <w:r>
              <w:lastRenderedPageBreak/>
              <w:br w:type="page"/>
            </w:r>
            <w:r w:rsidRPr="001B2449">
              <w:rPr>
                <w:b/>
                <w:sz w:val="28"/>
              </w:rPr>
              <w:br w:type="page"/>
            </w:r>
            <w:r w:rsidRPr="001B2449">
              <w:rPr>
                <w:b/>
                <w:sz w:val="28"/>
              </w:rPr>
              <w:br w:type="page"/>
            </w:r>
            <w:r w:rsidRPr="001B2449">
              <w:rPr>
                <w:b/>
                <w:sz w:val="28"/>
              </w:rPr>
              <w:br w:type="page"/>
            </w:r>
            <w:r>
              <w:rPr>
                <w:b/>
                <w:sz w:val="28"/>
              </w:rPr>
              <w:t>B-IIa – Studijní plány a návrh témat prací (bakalářské a magisterské studijní programy)</w:t>
            </w:r>
          </w:p>
        </w:tc>
      </w:tr>
      <w:tr w:rsidR="001B2449" w:rsidRPr="00755B6A" w14:paraId="476DE043" w14:textId="77777777" w:rsidTr="00841C35">
        <w:tc>
          <w:tcPr>
            <w:tcW w:w="3402" w:type="dxa"/>
            <w:gridSpan w:val="2"/>
            <w:shd w:val="clear" w:color="auto" w:fill="F7CAAC"/>
          </w:tcPr>
          <w:p w14:paraId="4673F82B" w14:textId="77777777" w:rsidR="001B2449" w:rsidRDefault="001B2449" w:rsidP="00D44916">
            <w:pPr>
              <w:rPr>
                <w:b/>
                <w:sz w:val="22"/>
              </w:rPr>
            </w:pPr>
            <w:r>
              <w:rPr>
                <w:b/>
                <w:sz w:val="22"/>
              </w:rPr>
              <w:t>Označení studijního plánu</w:t>
            </w:r>
          </w:p>
        </w:tc>
        <w:tc>
          <w:tcPr>
            <w:tcW w:w="6521" w:type="dxa"/>
            <w:gridSpan w:val="6"/>
          </w:tcPr>
          <w:p w14:paraId="6A0470F2" w14:textId="0909A4C2" w:rsidR="001B2449" w:rsidRPr="00755B6A" w:rsidRDefault="001B2449" w:rsidP="001B2449">
            <w:pPr>
              <w:jc w:val="center"/>
              <w:rPr>
                <w:b/>
                <w:sz w:val="22"/>
              </w:rPr>
            </w:pPr>
            <w:r w:rsidRPr="00755B6A">
              <w:rPr>
                <w:b/>
              </w:rPr>
              <w:t xml:space="preserve">Chemie potravin a bioaktivních látek – </w:t>
            </w:r>
            <w:r>
              <w:rPr>
                <w:b/>
              </w:rPr>
              <w:t>kombinovaná</w:t>
            </w:r>
            <w:r w:rsidRPr="00755B6A">
              <w:rPr>
                <w:b/>
              </w:rPr>
              <w:t xml:space="preserve"> forma</w:t>
            </w:r>
          </w:p>
        </w:tc>
      </w:tr>
      <w:tr w:rsidR="001B2449" w14:paraId="29E1C168" w14:textId="77777777" w:rsidTr="001B2449">
        <w:tc>
          <w:tcPr>
            <w:tcW w:w="9923" w:type="dxa"/>
            <w:gridSpan w:val="8"/>
            <w:shd w:val="clear" w:color="auto" w:fill="F7CAAC"/>
          </w:tcPr>
          <w:p w14:paraId="5D4136D7" w14:textId="77777777" w:rsidR="001B2449" w:rsidRDefault="001B2449" w:rsidP="00D44916">
            <w:pPr>
              <w:jc w:val="center"/>
              <w:rPr>
                <w:b/>
                <w:sz w:val="22"/>
              </w:rPr>
            </w:pPr>
            <w:r>
              <w:rPr>
                <w:b/>
                <w:sz w:val="22"/>
              </w:rPr>
              <w:t>Povinné předměty</w:t>
            </w:r>
          </w:p>
        </w:tc>
      </w:tr>
      <w:tr w:rsidR="001B2449" w:rsidRPr="005D3733" w14:paraId="2BBC089D" w14:textId="77777777" w:rsidTr="00841C35">
        <w:tc>
          <w:tcPr>
            <w:tcW w:w="2125" w:type="dxa"/>
            <w:shd w:val="clear" w:color="auto" w:fill="F7CAAC"/>
          </w:tcPr>
          <w:p w14:paraId="54C56A74" w14:textId="77777777" w:rsidR="001B2449" w:rsidRPr="005D3733" w:rsidRDefault="001B2449" w:rsidP="00D44916">
            <w:pPr>
              <w:jc w:val="both"/>
              <w:rPr>
                <w:b/>
                <w:sz w:val="18"/>
                <w:szCs w:val="18"/>
              </w:rPr>
            </w:pPr>
            <w:r w:rsidRPr="005D3733">
              <w:rPr>
                <w:b/>
                <w:sz w:val="18"/>
                <w:szCs w:val="18"/>
              </w:rPr>
              <w:t>Název předmětu</w:t>
            </w:r>
          </w:p>
        </w:tc>
        <w:tc>
          <w:tcPr>
            <w:tcW w:w="1277" w:type="dxa"/>
            <w:shd w:val="clear" w:color="auto" w:fill="F7CAAC"/>
          </w:tcPr>
          <w:p w14:paraId="3491BC68" w14:textId="77777777" w:rsidR="001B2449" w:rsidRPr="005D3733" w:rsidRDefault="001B2449" w:rsidP="00D44916">
            <w:pPr>
              <w:jc w:val="both"/>
              <w:rPr>
                <w:b/>
                <w:sz w:val="18"/>
                <w:szCs w:val="18"/>
              </w:rPr>
            </w:pPr>
            <w:r w:rsidRPr="005D3733">
              <w:rPr>
                <w:b/>
                <w:sz w:val="18"/>
                <w:szCs w:val="18"/>
              </w:rPr>
              <w:t>rozsah</w:t>
            </w:r>
          </w:p>
        </w:tc>
        <w:tc>
          <w:tcPr>
            <w:tcW w:w="709" w:type="dxa"/>
            <w:shd w:val="clear" w:color="auto" w:fill="F7CAAC"/>
          </w:tcPr>
          <w:p w14:paraId="55F5BA92" w14:textId="77777777" w:rsidR="001B2449" w:rsidRPr="005D3733" w:rsidRDefault="001B2449" w:rsidP="00D44916">
            <w:pPr>
              <w:jc w:val="both"/>
              <w:rPr>
                <w:b/>
                <w:sz w:val="18"/>
                <w:szCs w:val="18"/>
              </w:rPr>
            </w:pPr>
            <w:r w:rsidRPr="005D3733">
              <w:rPr>
                <w:b/>
                <w:sz w:val="18"/>
                <w:szCs w:val="18"/>
              </w:rPr>
              <w:t>způsob ověř.</w:t>
            </w:r>
          </w:p>
        </w:tc>
        <w:tc>
          <w:tcPr>
            <w:tcW w:w="567" w:type="dxa"/>
            <w:gridSpan w:val="2"/>
            <w:shd w:val="clear" w:color="auto" w:fill="F7CAAC"/>
          </w:tcPr>
          <w:p w14:paraId="4F03563E" w14:textId="77777777" w:rsidR="001B2449" w:rsidRPr="005D3733" w:rsidRDefault="001B2449" w:rsidP="00D44916">
            <w:pPr>
              <w:jc w:val="both"/>
              <w:rPr>
                <w:b/>
                <w:sz w:val="18"/>
                <w:szCs w:val="18"/>
              </w:rPr>
            </w:pPr>
            <w:r>
              <w:rPr>
                <w:b/>
                <w:sz w:val="18"/>
                <w:szCs w:val="18"/>
              </w:rPr>
              <w:t>p</w:t>
            </w:r>
            <w:r w:rsidRPr="005D3733">
              <w:rPr>
                <w:b/>
                <w:sz w:val="18"/>
                <w:szCs w:val="18"/>
              </w:rPr>
              <w:t>očet kred.</w:t>
            </w:r>
          </w:p>
        </w:tc>
        <w:tc>
          <w:tcPr>
            <w:tcW w:w="3969" w:type="dxa"/>
            <w:shd w:val="clear" w:color="auto" w:fill="F7CAAC"/>
          </w:tcPr>
          <w:p w14:paraId="4E10753E" w14:textId="77777777" w:rsidR="001B2449" w:rsidRPr="005D3733" w:rsidRDefault="001B2449" w:rsidP="00D44916">
            <w:pPr>
              <w:jc w:val="both"/>
              <w:rPr>
                <w:b/>
                <w:sz w:val="18"/>
                <w:szCs w:val="18"/>
              </w:rPr>
            </w:pPr>
            <w:r w:rsidRPr="005D3733">
              <w:rPr>
                <w:b/>
                <w:sz w:val="18"/>
                <w:szCs w:val="18"/>
              </w:rPr>
              <w:t>vyučující</w:t>
            </w:r>
          </w:p>
        </w:tc>
        <w:tc>
          <w:tcPr>
            <w:tcW w:w="567" w:type="dxa"/>
            <w:shd w:val="clear" w:color="auto" w:fill="F7CAAC"/>
          </w:tcPr>
          <w:p w14:paraId="686EBADD" w14:textId="77777777" w:rsidR="001B2449" w:rsidRDefault="001B2449" w:rsidP="00D44916">
            <w:pPr>
              <w:jc w:val="both"/>
              <w:rPr>
                <w:b/>
                <w:sz w:val="18"/>
                <w:szCs w:val="18"/>
              </w:rPr>
            </w:pPr>
            <w:r w:rsidRPr="005D3733">
              <w:rPr>
                <w:b/>
                <w:sz w:val="18"/>
                <w:szCs w:val="18"/>
              </w:rPr>
              <w:t>dop. roč./</w:t>
            </w:r>
          </w:p>
          <w:p w14:paraId="7B03AD56" w14:textId="77777777" w:rsidR="001B2449" w:rsidRPr="005D3733" w:rsidRDefault="001B2449" w:rsidP="00D44916">
            <w:pPr>
              <w:jc w:val="both"/>
              <w:rPr>
                <w:b/>
                <w:color w:val="FF0000"/>
                <w:sz w:val="18"/>
                <w:szCs w:val="18"/>
              </w:rPr>
            </w:pPr>
            <w:r w:rsidRPr="005D3733">
              <w:rPr>
                <w:b/>
                <w:sz w:val="18"/>
                <w:szCs w:val="18"/>
              </w:rPr>
              <w:t>sem.</w:t>
            </w:r>
          </w:p>
        </w:tc>
        <w:tc>
          <w:tcPr>
            <w:tcW w:w="709" w:type="dxa"/>
            <w:shd w:val="clear" w:color="auto" w:fill="F7CAAC"/>
          </w:tcPr>
          <w:p w14:paraId="571DC283" w14:textId="77777777" w:rsidR="001B2449" w:rsidRPr="005D3733" w:rsidRDefault="001B2449" w:rsidP="00D44916">
            <w:pPr>
              <w:jc w:val="both"/>
              <w:rPr>
                <w:b/>
                <w:sz w:val="18"/>
                <w:szCs w:val="18"/>
              </w:rPr>
            </w:pPr>
            <w:r w:rsidRPr="005D3733">
              <w:rPr>
                <w:b/>
                <w:sz w:val="18"/>
                <w:szCs w:val="18"/>
              </w:rPr>
              <w:t>profil. základ</w:t>
            </w:r>
          </w:p>
        </w:tc>
      </w:tr>
      <w:tr w:rsidR="00841C35" w:rsidRPr="009F3FC3" w14:paraId="1AA4F518" w14:textId="77777777" w:rsidTr="00841C35">
        <w:tc>
          <w:tcPr>
            <w:tcW w:w="2125" w:type="dxa"/>
          </w:tcPr>
          <w:p w14:paraId="67A32D86" w14:textId="0C7D0477" w:rsidR="00841C35" w:rsidRDefault="00874219" w:rsidP="005628AF">
            <w:pPr>
              <w:spacing w:line="252" w:lineRule="auto"/>
            </w:pPr>
            <w:hyperlink w:anchor="Chem_potr_II" w:history="1">
              <w:r w:rsidR="00841C35" w:rsidRPr="00841C35">
                <w:rPr>
                  <w:rStyle w:val="Hypertextovodkaz"/>
                </w:rPr>
                <w:t>Chemie potravin II</w:t>
              </w:r>
            </w:hyperlink>
          </w:p>
        </w:tc>
        <w:tc>
          <w:tcPr>
            <w:tcW w:w="1277" w:type="dxa"/>
          </w:tcPr>
          <w:p w14:paraId="7A165A3F" w14:textId="5EF6524F" w:rsidR="00841C35" w:rsidRPr="00BD5398" w:rsidRDefault="00841C35" w:rsidP="005628AF">
            <w:pPr>
              <w:spacing w:line="252" w:lineRule="auto"/>
            </w:pPr>
            <w:r>
              <w:t>8p+4s</w:t>
            </w:r>
            <w:r>
              <w:rPr>
                <w:lang w:val="en-GB"/>
              </w:rPr>
              <w:t>+</w:t>
            </w:r>
            <w:r>
              <w:t>0l</w:t>
            </w:r>
          </w:p>
        </w:tc>
        <w:tc>
          <w:tcPr>
            <w:tcW w:w="709" w:type="dxa"/>
          </w:tcPr>
          <w:p w14:paraId="46912AA8" w14:textId="77777777" w:rsidR="00841C35" w:rsidRDefault="00841C35" w:rsidP="005628AF">
            <w:pPr>
              <w:spacing w:line="252" w:lineRule="auto"/>
            </w:pPr>
            <w:r>
              <w:t>z, zk</w:t>
            </w:r>
          </w:p>
        </w:tc>
        <w:tc>
          <w:tcPr>
            <w:tcW w:w="567" w:type="dxa"/>
            <w:gridSpan w:val="2"/>
          </w:tcPr>
          <w:p w14:paraId="4A1E4DF7" w14:textId="77777777" w:rsidR="00841C35" w:rsidRDefault="00841C35" w:rsidP="005628AF">
            <w:pPr>
              <w:spacing w:line="252" w:lineRule="auto"/>
              <w:jc w:val="center"/>
            </w:pPr>
            <w:r>
              <w:t>4</w:t>
            </w:r>
          </w:p>
        </w:tc>
        <w:tc>
          <w:tcPr>
            <w:tcW w:w="3969" w:type="dxa"/>
          </w:tcPr>
          <w:p w14:paraId="5B9653F1" w14:textId="77777777" w:rsidR="00841C35" w:rsidRPr="006923E1" w:rsidRDefault="00874219" w:rsidP="00341074">
            <w:pPr>
              <w:jc w:val="both"/>
              <w:rPr>
                <w:b/>
              </w:rPr>
            </w:pPr>
            <w:hyperlink w:anchor="Mlček" w:history="1">
              <w:r w:rsidR="00841C35" w:rsidRPr="00443B87">
                <w:rPr>
                  <w:rStyle w:val="Hypertextovodkaz"/>
                  <w:b/>
                </w:rPr>
                <w:t>doc. Ing. Jiří Mlček, Ph.D.</w:t>
              </w:r>
            </w:hyperlink>
            <w:r w:rsidR="00841C35" w:rsidRPr="00443B87">
              <w:rPr>
                <w:b/>
              </w:rPr>
              <w:t xml:space="preserve"> </w:t>
            </w:r>
            <w:r w:rsidR="00841C35" w:rsidRPr="002512AB">
              <w:t>(50% p)</w:t>
            </w:r>
          </w:p>
          <w:p w14:paraId="677D8787" w14:textId="311F1879" w:rsidR="00841C35" w:rsidRPr="00185554" w:rsidRDefault="00874219" w:rsidP="00341074">
            <w:pPr>
              <w:spacing w:line="252" w:lineRule="auto"/>
              <w:jc w:val="both"/>
            </w:pPr>
            <w:hyperlink w:anchor="Škrovánková" w:history="1">
              <w:r w:rsidR="00841C35" w:rsidRPr="00443B87">
                <w:rPr>
                  <w:rStyle w:val="Hypertextovodkaz"/>
                </w:rPr>
                <w:t>Ing. Soňa Škrovánková, Ph.D.</w:t>
              </w:r>
            </w:hyperlink>
            <w:r w:rsidR="00841C35" w:rsidRPr="00443B87">
              <w:t xml:space="preserve"> (50% p)</w:t>
            </w:r>
          </w:p>
        </w:tc>
        <w:tc>
          <w:tcPr>
            <w:tcW w:w="567" w:type="dxa"/>
          </w:tcPr>
          <w:p w14:paraId="55C52DBE" w14:textId="77777777" w:rsidR="00841C35" w:rsidRDefault="00841C35" w:rsidP="005628AF">
            <w:pPr>
              <w:spacing w:line="252" w:lineRule="auto"/>
            </w:pPr>
            <w:r>
              <w:t>1/ZS</w:t>
            </w:r>
          </w:p>
        </w:tc>
        <w:tc>
          <w:tcPr>
            <w:tcW w:w="709" w:type="dxa"/>
          </w:tcPr>
          <w:p w14:paraId="0878BADA" w14:textId="77777777" w:rsidR="00841C35" w:rsidRPr="009F3FC3" w:rsidRDefault="00841C35" w:rsidP="005628AF">
            <w:pPr>
              <w:spacing w:line="252" w:lineRule="auto"/>
              <w:jc w:val="center"/>
              <w:rPr>
                <w:b/>
              </w:rPr>
            </w:pPr>
            <w:r w:rsidRPr="009F3FC3">
              <w:rPr>
                <w:b/>
              </w:rPr>
              <w:t>ZT</w:t>
            </w:r>
          </w:p>
        </w:tc>
      </w:tr>
      <w:tr w:rsidR="00841C35" w:rsidRPr="009F3FC3" w14:paraId="079A18B7" w14:textId="77777777" w:rsidTr="00841C35">
        <w:tc>
          <w:tcPr>
            <w:tcW w:w="2125" w:type="dxa"/>
          </w:tcPr>
          <w:p w14:paraId="455B6087" w14:textId="165FDCD7" w:rsidR="00841C35" w:rsidRDefault="00874219" w:rsidP="005628AF">
            <w:pPr>
              <w:spacing w:line="252" w:lineRule="auto"/>
            </w:pPr>
            <w:hyperlink w:anchor="Anal_a_hodn_potr" w:history="1">
              <w:r w:rsidR="00841C35" w:rsidRPr="00841C35">
                <w:rPr>
                  <w:rStyle w:val="Hypertextovodkaz"/>
                </w:rPr>
                <w:t>Analýza a hodnocení potravin</w:t>
              </w:r>
            </w:hyperlink>
          </w:p>
        </w:tc>
        <w:tc>
          <w:tcPr>
            <w:tcW w:w="1277" w:type="dxa"/>
          </w:tcPr>
          <w:p w14:paraId="5D92E778" w14:textId="3DA7842B" w:rsidR="00841C35" w:rsidRDefault="00841C35" w:rsidP="005628AF">
            <w:pPr>
              <w:spacing w:line="252" w:lineRule="auto"/>
            </w:pPr>
            <w:r>
              <w:t>8p+8s+12l</w:t>
            </w:r>
          </w:p>
        </w:tc>
        <w:tc>
          <w:tcPr>
            <w:tcW w:w="709" w:type="dxa"/>
          </w:tcPr>
          <w:p w14:paraId="67C6CAEC" w14:textId="77777777" w:rsidR="00841C35" w:rsidRDefault="00841C35" w:rsidP="005628AF">
            <w:pPr>
              <w:spacing w:line="252" w:lineRule="auto"/>
            </w:pPr>
            <w:r>
              <w:t>z, zk</w:t>
            </w:r>
          </w:p>
        </w:tc>
        <w:tc>
          <w:tcPr>
            <w:tcW w:w="567" w:type="dxa"/>
            <w:gridSpan w:val="2"/>
          </w:tcPr>
          <w:p w14:paraId="5063A1E4" w14:textId="77777777" w:rsidR="00841C35" w:rsidRDefault="00841C35" w:rsidP="005628AF">
            <w:pPr>
              <w:spacing w:line="252" w:lineRule="auto"/>
              <w:jc w:val="center"/>
            </w:pPr>
            <w:r>
              <w:t>5</w:t>
            </w:r>
          </w:p>
        </w:tc>
        <w:tc>
          <w:tcPr>
            <w:tcW w:w="3969" w:type="dxa"/>
          </w:tcPr>
          <w:p w14:paraId="1BFA3C0D" w14:textId="77777777" w:rsidR="00841C35" w:rsidRPr="006923E1" w:rsidRDefault="00874219" w:rsidP="00841C35">
            <w:pPr>
              <w:jc w:val="both"/>
              <w:rPr>
                <w:b/>
              </w:rPr>
            </w:pPr>
            <w:hyperlink w:anchor="Fišera" w:history="1">
              <w:r w:rsidR="00841C35" w:rsidRPr="00443B87">
                <w:rPr>
                  <w:rStyle w:val="Hypertextovodkaz"/>
                  <w:b/>
                </w:rPr>
                <w:t>doc. Ing. Miroslav Fišera, CSc.</w:t>
              </w:r>
            </w:hyperlink>
            <w:r w:rsidR="00841C35" w:rsidRPr="00443B87">
              <w:rPr>
                <w:b/>
              </w:rPr>
              <w:t xml:space="preserve"> </w:t>
            </w:r>
            <w:r w:rsidR="00841C35" w:rsidRPr="002512AB">
              <w:t>(100% p)</w:t>
            </w:r>
          </w:p>
          <w:p w14:paraId="409E9228" w14:textId="77777777" w:rsidR="00841C35" w:rsidRPr="00CA43BB" w:rsidRDefault="00841C35" w:rsidP="005628AF">
            <w:pPr>
              <w:spacing w:line="252" w:lineRule="auto"/>
              <w:jc w:val="both"/>
            </w:pPr>
          </w:p>
        </w:tc>
        <w:tc>
          <w:tcPr>
            <w:tcW w:w="567" w:type="dxa"/>
          </w:tcPr>
          <w:p w14:paraId="1E59D9FB" w14:textId="77777777" w:rsidR="00841C35" w:rsidRDefault="00841C35" w:rsidP="005628AF">
            <w:pPr>
              <w:spacing w:line="252" w:lineRule="auto"/>
            </w:pPr>
            <w:r>
              <w:t>1/ZS</w:t>
            </w:r>
          </w:p>
        </w:tc>
        <w:tc>
          <w:tcPr>
            <w:tcW w:w="709" w:type="dxa"/>
          </w:tcPr>
          <w:p w14:paraId="780C36AA" w14:textId="77777777" w:rsidR="00841C35" w:rsidRPr="009F3FC3" w:rsidRDefault="00841C35" w:rsidP="005628AF">
            <w:pPr>
              <w:spacing w:line="252" w:lineRule="auto"/>
              <w:jc w:val="center"/>
              <w:rPr>
                <w:b/>
              </w:rPr>
            </w:pPr>
            <w:r w:rsidRPr="009F3FC3">
              <w:rPr>
                <w:b/>
              </w:rPr>
              <w:t>PZ</w:t>
            </w:r>
          </w:p>
        </w:tc>
      </w:tr>
      <w:tr w:rsidR="00841C35" w:rsidRPr="009F3FC3" w14:paraId="17620D0A" w14:textId="77777777" w:rsidTr="00841C35">
        <w:tc>
          <w:tcPr>
            <w:tcW w:w="2125" w:type="dxa"/>
          </w:tcPr>
          <w:p w14:paraId="3DB2C8D2" w14:textId="1F8D863C" w:rsidR="00841C35" w:rsidRDefault="00874219" w:rsidP="005628AF">
            <w:pPr>
              <w:spacing w:line="252" w:lineRule="auto"/>
            </w:pPr>
            <w:hyperlink w:anchor="Teor_a_met_str_anal" w:history="1">
              <w:r w:rsidR="00841C35" w:rsidRPr="00841C35">
                <w:rPr>
                  <w:rStyle w:val="Hypertextovodkaz"/>
                </w:rPr>
                <w:t>Teorie a metody strukturní analýzy</w:t>
              </w:r>
            </w:hyperlink>
          </w:p>
        </w:tc>
        <w:tc>
          <w:tcPr>
            <w:tcW w:w="1277" w:type="dxa"/>
          </w:tcPr>
          <w:p w14:paraId="0ECEFDCE" w14:textId="6520C865" w:rsidR="00841C35" w:rsidRDefault="00841C35" w:rsidP="005628AF">
            <w:pPr>
              <w:spacing w:line="252" w:lineRule="auto"/>
            </w:pPr>
            <w:r>
              <w:t>8p+4s+4l</w:t>
            </w:r>
          </w:p>
        </w:tc>
        <w:tc>
          <w:tcPr>
            <w:tcW w:w="709" w:type="dxa"/>
          </w:tcPr>
          <w:p w14:paraId="35EB6F53" w14:textId="77777777" w:rsidR="00841C35" w:rsidRDefault="00841C35" w:rsidP="005628AF">
            <w:pPr>
              <w:spacing w:line="252" w:lineRule="auto"/>
            </w:pPr>
            <w:r>
              <w:t>z, zk</w:t>
            </w:r>
          </w:p>
        </w:tc>
        <w:tc>
          <w:tcPr>
            <w:tcW w:w="567" w:type="dxa"/>
            <w:gridSpan w:val="2"/>
          </w:tcPr>
          <w:p w14:paraId="241A926E" w14:textId="77777777" w:rsidR="00841C35" w:rsidRDefault="00841C35" w:rsidP="005628AF">
            <w:pPr>
              <w:spacing w:line="252" w:lineRule="auto"/>
              <w:jc w:val="center"/>
            </w:pPr>
            <w:r>
              <w:t>4</w:t>
            </w:r>
          </w:p>
        </w:tc>
        <w:tc>
          <w:tcPr>
            <w:tcW w:w="3969" w:type="dxa"/>
          </w:tcPr>
          <w:p w14:paraId="2A70402F" w14:textId="1759AE7C" w:rsidR="00841C35" w:rsidRPr="005069EA" w:rsidRDefault="00874219" w:rsidP="005628AF">
            <w:pPr>
              <w:spacing w:line="252" w:lineRule="auto"/>
              <w:jc w:val="both"/>
              <w:rPr>
                <w:b/>
              </w:rPr>
            </w:pPr>
            <w:hyperlink w:anchor="Vícha" w:history="1">
              <w:r w:rsidR="00841C35" w:rsidRPr="00443B87">
                <w:rPr>
                  <w:rStyle w:val="Hypertextovodkaz"/>
                  <w:b/>
                </w:rPr>
                <w:t>Mgr. Robert Vícha, Ph.D.</w:t>
              </w:r>
            </w:hyperlink>
            <w:r w:rsidR="00841C35" w:rsidRPr="00443B87">
              <w:rPr>
                <w:b/>
              </w:rPr>
              <w:t xml:space="preserve"> </w:t>
            </w:r>
            <w:r w:rsidR="00841C35" w:rsidRPr="002512AB">
              <w:t>(100% p)</w:t>
            </w:r>
          </w:p>
        </w:tc>
        <w:tc>
          <w:tcPr>
            <w:tcW w:w="567" w:type="dxa"/>
          </w:tcPr>
          <w:p w14:paraId="2F5B03B9" w14:textId="77777777" w:rsidR="00841C35" w:rsidRDefault="00841C35" w:rsidP="005628AF">
            <w:pPr>
              <w:spacing w:line="252" w:lineRule="auto"/>
            </w:pPr>
            <w:r>
              <w:t>1/ZS</w:t>
            </w:r>
          </w:p>
        </w:tc>
        <w:tc>
          <w:tcPr>
            <w:tcW w:w="709" w:type="dxa"/>
          </w:tcPr>
          <w:p w14:paraId="51AA8FF8" w14:textId="77777777" w:rsidR="00841C35" w:rsidRPr="009F3FC3" w:rsidRDefault="00841C35" w:rsidP="005628AF">
            <w:pPr>
              <w:spacing w:line="252" w:lineRule="auto"/>
              <w:jc w:val="center"/>
              <w:rPr>
                <w:b/>
              </w:rPr>
            </w:pPr>
            <w:r w:rsidRPr="009F3FC3">
              <w:rPr>
                <w:b/>
              </w:rPr>
              <w:t>PZ</w:t>
            </w:r>
          </w:p>
        </w:tc>
      </w:tr>
      <w:tr w:rsidR="00841C35" w:rsidRPr="009F3FC3" w14:paraId="3237D6C2" w14:textId="77777777" w:rsidTr="00841C35">
        <w:tc>
          <w:tcPr>
            <w:tcW w:w="2125" w:type="dxa"/>
          </w:tcPr>
          <w:p w14:paraId="279AFA59" w14:textId="692AB0FE" w:rsidR="00841C35" w:rsidRDefault="00874219" w:rsidP="005628AF">
            <w:pPr>
              <w:spacing w:line="252" w:lineRule="auto"/>
            </w:pPr>
            <w:hyperlink w:anchor="Sep_metody" w:history="1">
              <w:r w:rsidR="00841C35" w:rsidRPr="00841C35">
                <w:rPr>
                  <w:rStyle w:val="Hypertextovodkaz"/>
                </w:rPr>
                <w:t>Separační metody</w:t>
              </w:r>
            </w:hyperlink>
          </w:p>
        </w:tc>
        <w:tc>
          <w:tcPr>
            <w:tcW w:w="1277" w:type="dxa"/>
          </w:tcPr>
          <w:p w14:paraId="7F82E745" w14:textId="5A5DA88B" w:rsidR="00841C35" w:rsidRDefault="00841C35" w:rsidP="005628AF">
            <w:pPr>
              <w:spacing w:line="252" w:lineRule="auto"/>
            </w:pPr>
            <w:r>
              <w:t>8p+0s</w:t>
            </w:r>
            <w:r>
              <w:rPr>
                <w:lang w:val="en-GB"/>
              </w:rPr>
              <w:t>+</w:t>
            </w:r>
            <w:r>
              <w:t>0l</w:t>
            </w:r>
          </w:p>
        </w:tc>
        <w:tc>
          <w:tcPr>
            <w:tcW w:w="709" w:type="dxa"/>
          </w:tcPr>
          <w:p w14:paraId="5BEF3215" w14:textId="77777777" w:rsidR="00841C35" w:rsidRDefault="00841C35" w:rsidP="005628AF">
            <w:pPr>
              <w:spacing w:line="252" w:lineRule="auto"/>
            </w:pPr>
            <w:r>
              <w:t>z, zk</w:t>
            </w:r>
          </w:p>
        </w:tc>
        <w:tc>
          <w:tcPr>
            <w:tcW w:w="567" w:type="dxa"/>
            <w:gridSpan w:val="2"/>
          </w:tcPr>
          <w:p w14:paraId="02613EC0" w14:textId="77777777" w:rsidR="00841C35" w:rsidRDefault="00841C35" w:rsidP="005628AF">
            <w:pPr>
              <w:spacing w:line="252" w:lineRule="auto"/>
              <w:jc w:val="center"/>
            </w:pPr>
            <w:r>
              <w:t>3</w:t>
            </w:r>
          </w:p>
        </w:tc>
        <w:tc>
          <w:tcPr>
            <w:tcW w:w="3969" w:type="dxa"/>
          </w:tcPr>
          <w:p w14:paraId="67B10D89" w14:textId="789D3A5F" w:rsidR="00841C35" w:rsidRPr="0082571B" w:rsidRDefault="00874219" w:rsidP="005628AF">
            <w:pPr>
              <w:spacing w:line="252" w:lineRule="auto"/>
              <w:jc w:val="both"/>
              <w:rPr>
                <w:b/>
              </w:rPr>
            </w:pPr>
            <w:hyperlink w:anchor="Ingr" w:history="1">
              <w:r w:rsidR="00841C35" w:rsidRPr="00443B87">
                <w:rPr>
                  <w:rStyle w:val="Hypertextovodkaz"/>
                  <w:b/>
                </w:rPr>
                <w:t>RNDr. Marek Ingr, Ph.D.</w:t>
              </w:r>
            </w:hyperlink>
            <w:r w:rsidR="00841C35" w:rsidRPr="00443B87">
              <w:rPr>
                <w:b/>
              </w:rPr>
              <w:t xml:space="preserve"> </w:t>
            </w:r>
            <w:r w:rsidR="00841C35" w:rsidRPr="002512AB">
              <w:t>(100% p)</w:t>
            </w:r>
          </w:p>
        </w:tc>
        <w:tc>
          <w:tcPr>
            <w:tcW w:w="567" w:type="dxa"/>
          </w:tcPr>
          <w:p w14:paraId="0E612D0C" w14:textId="77777777" w:rsidR="00841C35" w:rsidRDefault="00841C35" w:rsidP="005628AF">
            <w:pPr>
              <w:spacing w:line="252" w:lineRule="auto"/>
            </w:pPr>
            <w:r>
              <w:t>1/ZS</w:t>
            </w:r>
          </w:p>
        </w:tc>
        <w:tc>
          <w:tcPr>
            <w:tcW w:w="709" w:type="dxa"/>
          </w:tcPr>
          <w:p w14:paraId="4109DB88" w14:textId="77777777" w:rsidR="00841C35" w:rsidRPr="009F3FC3" w:rsidRDefault="00841C35" w:rsidP="005628AF">
            <w:pPr>
              <w:spacing w:line="252" w:lineRule="auto"/>
              <w:jc w:val="center"/>
              <w:rPr>
                <w:b/>
              </w:rPr>
            </w:pPr>
            <w:r w:rsidRPr="009F3FC3">
              <w:rPr>
                <w:b/>
              </w:rPr>
              <w:t>PZ</w:t>
            </w:r>
          </w:p>
        </w:tc>
      </w:tr>
      <w:tr w:rsidR="00841C35" w:rsidRPr="009F3FC3" w14:paraId="1ECBC0B4" w14:textId="77777777" w:rsidTr="00841C35">
        <w:tc>
          <w:tcPr>
            <w:tcW w:w="2125" w:type="dxa"/>
          </w:tcPr>
          <w:p w14:paraId="2336AEF7" w14:textId="748EFBDF" w:rsidR="00841C35" w:rsidRDefault="00874219" w:rsidP="005628AF">
            <w:pPr>
              <w:spacing w:line="252" w:lineRule="auto"/>
            </w:pPr>
            <w:hyperlink w:anchor="Lab_sep_metod" w:history="1">
              <w:r w:rsidR="00841C35" w:rsidRPr="00841C35">
                <w:rPr>
                  <w:rStyle w:val="Hypertextovodkaz"/>
                </w:rPr>
                <w:t>Laboratoř separačních metod</w:t>
              </w:r>
            </w:hyperlink>
          </w:p>
        </w:tc>
        <w:tc>
          <w:tcPr>
            <w:tcW w:w="1277" w:type="dxa"/>
          </w:tcPr>
          <w:p w14:paraId="03E2EF15" w14:textId="65FD1B73" w:rsidR="00841C35" w:rsidRDefault="00841C35" w:rsidP="005628AF">
            <w:pPr>
              <w:spacing w:line="252" w:lineRule="auto"/>
            </w:pPr>
            <w:r>
              <w:t>0p</w:t>
            </w:r>
            <w:r>
              <w:rPr>
                <w:lang w:val="en-GB"/>
              </w:rPr>
              <w:t>+</w:t>
            </w:r>
            <w:r>
              <w:t>0s</w:t>
            </w:r>
            <w:r>
              <w:rPr>
                <w:lang w:val="en-GB"/>
              </w:rPr>
              <w:t>+</w:t>
            </w:r>
            <w:r>
              <w:t>12l</w:t>
            </w:r>
          </w:p>
        </w:tc>
        <w:tc>
          <w:tcPr>
            <w:tcW w:w="709" w:type="dxa"/>
          </w:tcPr>
          <w:p w14:paraId="33FAB8B2" w14:textId="77777777" w:rsidR="00841C35" w:rsidRDefault="00841C35" w:rsidP="005628AF">
            <w:pPr>
              <w:spacing w:line="252" w:lineRule="auto"/>
            </w:pPr>
            <w:r>
              <w:t>z</w:t>
            </w:r>
          </w:p>
        </w:tc>
        <w:tc>
          <w:tcPr>
            <w:tcW w:w="567" w:type="dxa"/>
            <w:gridSpan w:val="2"/>
          </w:tcPr>
          <w:p w14:paraId="348C43C1" w14:textId="77777777" w:rsidR="00841C35" w:rsidRDefault="00841C35" w:rsidP="005628AF">
            <w:pPr>
              <w:spacing w:line="252" w:lineRule="auto"/>
              <w:jc w:val="center"/>
            </w:pPr>
            <w:r>
              <w:t>2</w:t>
            </w:r>
          </w:p>
        </w:tc>
        <w:tc>
          <w:tcPr>
            <w:tcW w:w="3969" w:type="dxa"/>
          </w:tcPr>
          <w:p w14:paraId="42D550E3" w14:textId="77777777" w:rsidR="00841C35" w:rsidRDefault="00874219" w:rsidP="00841C35">
            <w:pPr>
              <w:jc w:val="both"/>
            </w:pPr>
            <w:hyperlink w:anchor="Ingr" w:history="1">
              <w:r w:rsidR="00841C35" w:rsidRPr="00443B87">
                <w:rPr>
                  <w:rStyle w:val="Hypertextovodkaz"/>
                  <w:b/>
                </w:rPr>
                <w:t>RNDr. Marek Ingr, Ph.D.</w:t>
              </w:r>
            </w:hyperlink>
            <w:r w:rsidR="00841C35" w:rsidRPr="00443B87">
              <w:rPr>
                <w:b/>
              </w:rPr>
              <w:t xml:space="preserve"> </w:t>
            </w:r>
            <w:r w:rsidR="00841C35" w:rsidRPr="002512AB">
              <w:t>(80% l)</w:t>
            </w:r>
          </w:p>
          <w:p w14:paraId="78DD5230" w14:textId="77777777" w:rsidR="00841C35" w:rsidRPr="0082571B" w:rsidRDefault="00841C35" w:rsidP="005628AF">
            <w:pPr>
              <w:spacing w:line="252" w:lineRule="auto"/>
              <w:jc w:val="both"/>
            </w:pPr>
          </w:p>
        </w:tc>
        <w:tc>
          <w:tcPr>
            <w:tcW w:w="567" w:type="dxa"/>
          </w:tcPr>
          <w:p w14:paraId="5DA703BB" w14:textId="77777777" w:rsidR="00841C35" w:rsidRDefault="00841C35" w:rsidP="005628AF">
            <w:pPr>
              <w:spacing w:line="252" w:lineRule="auto"/>
            </w:pPr>
            <w:r>
              <w:t>1/ZS</w:t>
            </w:r>
          </w:p>
        </w:tc>
        <w:tc>
          <w:tcPr>
            <w:tcW w:w="709" w:type="dxa"/>
          </w:tcPr>
          <w:p w14:paraId="6B47065B" w14:textId="77777777" w:rsidR="00841C35" w:rsidRPr="009F3FC3" w:rsidRDefault="00841C35" w:rsidP="005628AF">
            <w:pPr>
              <w:spacing w:line="252" w:lineRule="auto"/>
              <w:jc w:val="center"/>
              <w:rPr>
                <w:b/>
              </w:rPr>
            </w:pPr>
            <w:r w:rsidRPr="009F3FC3">
              <w:rPr>
                <w:b/>
              </w:rPr>
              <w:t>PZ</w:t>
            </w:r>
          </w:p>
        </w:tc>
      </w:tr>
      <w:tr w:rsidR="00841C35" w:rsidRPr="009F3FC3" w14:paraId="3001E017" w14:textId="77777777" w:rsidTr="00841C35">
        <w:tc>
          <w:tcPr>
            <w:tcW w:w="2125" w:type="dxa"/>
          </w:tcPr>
          <w:p w14:paraId="09AC85BF" w14:textId="382978EF" w:rsidR="00841C35" w:rsidRDefault="00874219" w:rsidP="005628AF">
            <w:pPr>
              <w:spacing w:line="252" w:lineRule="auto"/>
            </w:pPr>
            <w:hyperlink w:anchor="Obor_sem_I" w:history="1">
              <w:r w:rsidR="00841C35" w:rsidRPr="00841C35">
                <w:rPr>
                  <w:rStyle w:val="Hypertextovodkaz"/>
                </w:rPr>
                <w:t>Oborový seminář I</w:t>
              </w:r>
            </w:hyperlink>
          </w:p>
        </w:tc>
        <w:tc>
          <w:tcPr>
            <w:tcW w:w="1277" w:type="dxa"/>
          </w:tcPr>
          <w:p w14:paraId="3A93A762" w14:textId="3A12E79D" w:rsidR="00841C35" w:rsidRDefault="00841C35" w:rsidP="005628AF">
            <w:pPr>
              <w:spacing w:line="252" w:lineRule="auto"/>
            </w:pPr>
            <w:r>
              <w:t>0p</w:t>
            </w:r>
            <w:r>
              <w:rPr>
                <w:lang w:val="en-GB"/>
              </w:rPr>
              <w:t>+</w:t>
            </w:r>
            <w:r>
              <w:t>8s</w:t>
            </w:r>
            <w:r>
              <w:rPr>
                <w:lang w:val="en-GB"/>
              </w:rPr>
              <w:t>+</w:t>
            </w:r>
            <w:r>
              <w:t>0l</w:t>
            </w:r>
          </w:p>
        </w:tc>
        <w:tc>
          <w:tcPr>
            <w:tcW w:w="709" w:type="dxa"/>
          </w:tcPr>
          <w:p w14:paraId="4D8940E1" w14:textId="77777777" w:rsidR="00841C35" w:rsidRDefault="00841C35" w:rsidP="005628AF">
            <w:pPr>
              <w:spacing w:line="252" w:lineRule="auto"/>
            </w:pPr>
            <w:r>
              <w:t>z</w:t>
            </w:r>
          </w:p>
        </w:tc>
        <w:tc>
          <w:tcPr>
            <w:tcW w:w="567" w:type="dxa"/>
            <w:gridSpan w:val="2"/>
          </w:tcPr>
          <w:p w14:paraId="258ACF42" w14:textId="77777777" w:rsidR="00841C35" w:rsidRDefault="00841C35" w:rsidP="005628AF">
            <w:pPr>
              <w:spacing w:line="252" w:lineRule="auto"/>
              <w:jc w:val="center"/>
            </w:pPr>
            <w:r>
              <w:t>2</w:t>
            </w:r>
          </w:p>
        </w:tc>
        <w:tc>
          <w:tcPr>
            <w:tcW w:w="3969" w:type="dxa"/>
          </w:tcPr>
          <w:p w14:paraId="593DD072" w14:textId="15EF7464" w:rsidR="00841C35" w:rsidRPr="0082571B" w:rsidRDefault="00874219" w:rsidP="005628AF">
            <w:pPr>
              <w:spacing w:line="252" w:lineRule="auto"/>
              <w:jc w:val="both"/>
              <w:rPr>
                <w:b/>
              </w:rPr>
            </w:pPr>
            <w:hyperlink w:anchor="Vícha" w:history="1">
              <w:r w:rsidR="00841C35" w:rsidRPr="00443B87">
                <w:rPr>
                  <w:rStyle w:val="Hypertextovodkaz"/>
                  <w:b/>
                </w:rPr>
                <w:t>Mgr. Robert Vícha, Ph.D.</w:t>
              </w:r>
            </w:hyperlink>
            <w:r w:rsidR="00841C35" w:rsidRPr="00443B87">
              <w:rPr>
                <w:b/>
              </w:rPr>
              <w:t xml:space="preserve"> </w:t>
            </w:r>
            <w:r w:rsidR="00841C35" w:rsidRPr="002512AB">
              <w:t>(100% s)</w:t>
            </w:r>
          </w:p>
        </w:tc>
        <w:tc>
          <w:tcPr>
            <w:tcW w:w="567" w:type="dxa"/>
          </w:tcPr>
          <w:p w14:paraId="33728B78" w14:textId="77777777" w:rsidR="00841C35" w:rsidRDefault="00841C35" w:rsidP="005628AF">
            <w:pPr>
              <w:spacing w:line="252" w:lineRule="auto"/>
            </w:pPr>
            <w:r>
              <w:t>1/ZS</w:t>
            </w:r>
          </w:p>
        </w:tc>
        <w:tc>
          <w:tcPr>
            <w:tcW w:w="709" w:type="dxa"/>
          </w:tcPr>
          <w:p w14:paraId="4C5D3D34" w14:textId="77777777" w:rsidR="00841C35" w:rsidRPr="009F3FC3" w:rsidRDefault="00841C35" w:rsidP="005628AF">
            <w:pPr>
              <w:spacing w:line="252" w:lineRule="auto"/>
              <w:jc w:val="center"/>
              <w:rPr>
                <w:b/>
              </w:rPr>
            </w:pPr>
            <w:r w:rsidRPr="009F3FC3">
              <w:rPr>
                <w:b/>
              </w:rPr>
              <w:t>PZ</w:t>
            </w:r>
          </w:p>
        </w:tc>
      </w:tr>
      <w:tr w:rsidR="00841C35" w:rsidRPr="009F3FC3" w14:paraId="7D99EC77" w14:textId="77777777" w:rsidTr="00841C35">
        <w:tc>
          <w:tcPr>
            <w:tcW w:w="2125" w:type="dxa"/>
          </w:tcPr>
          <w:p w14:paraId="52FE90EB" w14:textId="7270EE5A" w:rsidR="00841C35" w:rsidRDefault="00874219" w:rsidP="005628AF">
            <w:pPr>
              <w:spacing w:line="252" w:lineRule="auto"/>
            </w:pPr>
            <w:hyperlink w:anchor="Chem_příd_lát_a_dopl_potr" w:history="1">
              <w:r w:rsidR="00841C35" w:rsidRPr="00841C35">
                <w:rPr>
                  <w:rStyle w:val="Hypertextovodkaz"/>
                </w:rPr>
                <w:t>Chemie přídatných látek a doplňků potravin</w:t>
              </w:r>
            </w:hyperlink>
          </w:p>
        </w:tc>
        <w:tc>
          <w:tcPr>
            <w:tcW w:w="1277" w:type="dxa"/>
          </w:tcPr>
          <w:p w14:paraId="0B0A7AEA" w14:textId="5930BE49" w:rsidR="00841C35" w:rsidRDefault="00841C35" w:rsidP="005628AF">
            <w:pPr>
              <w:spacing w:line="252" w:lineRule="auto"/>
            </w:pPr>
            <w:r>
              <w:t>8p+4s+12l</w:t>
            </w:r>
          </w:p>
        </w:tc>
        <w:tc>
          <w:tcPr>
            <w:tcW w:w="709" w:type="dxa"/>
          </w:tcPr>
          <w:p w14:paraId="2C1A19EF" w14:textId="77777777" w:rsidR="00841C35" w:rsidRDefault="00841C35" w:rsidP="005628AF">
            <w:pPr>
              <w:spacing w:line="252" w:lineRule="auto"/>
            </w:pPr>
            <w:r>
              <w:t>z, zk</w:t>
            </w:r>
          </w:p>
        </w:tc>
        <w:tc>
          <w:tcPr>
            <w:tcW w:w="567" w:type="dxa"/>
            <w:gridSpan w:val="2"/>
          </w:tcPr>
          <w:p w14:paraId="00619EC6" w14:textId="77777777" w:rsidR="00841C35" w:rsidRDefault="00841C35" w:rsidP="005628AF">
            <w:pPr>
              <w:spacing w:line="252" w:lineRule="auto"/>
              <w:jc w:val="center"/>
            </w:pPr>
            <w:r>
              <w:t>5</w:t>
            </w:r>
          </w:p>
        </w:tc>
        <w:tc>
          <w:tcPr>
            <w:tcW w:w="3969" w:type="dxa"/>
          </w:tcPr>
          <w:p w14:paraId="1B8C036F" w14:textId="77777777" w:rsidR="00841C35" w:rsidRPr="006923E1" w:rsidRDefault="00874219" w:rsidP="00841C35">
            <w:pPr>
              <w:jc w:val="both"/>
              <w:rPr>
                <w:b/>
              </w:rPr>
            </w:pPr>
            <w:hyperlink w:anchor="Fišera" w:history="1">
              <w:r w:rsidR="00841C35" w:rsidRPr="00443B87">
                <w:rPr>
                  <w:rStyle w:val="Hypertextovodkaz"/>
                  <w:b/>
                </w:rPr>
                <w:t>doc. Ing. Miroslav Fišera, CSc.</w:t>
              </w:r>
            </w:hyperlink>
            <w:r w:rsidR="00841C35" w:rsidRPr="00443B87">
              <w:rPr>
                <w:b/>
              </w:rPr>
              <w:t xml:space="preserve"> </w:t>
            </w:r>
            <w:r w:rsidR="00841C35" w:rsidRPr="002512AB">
              <w:t>(100% p)</w:t>
            </w:r>
          </w:p>
          <w:p w14:paraId="042AF55B" w14:textId="77777777" w:rsidR="00841C35" w:rsidRPr="00CD1207" w:rsidRDefault="00841C35" w:rsidP="005628AF">
            <w:pPr>
              <w:spacing w:line="252" w:lineRule="auto"/>
              <w:jc w:val="both"/>
            </w:pPr>
          </w:p>
        </w:tc>
        <w:tc>
          <w:tcPr>
            <w:tcW w:w="567" w:type="dxa"/>
          </w:tcPr>
          <w:p w14:paraId="7F134F4A" w14:textId="77777777" w:rsidR="00841C35" w:rsidRDefault="00841C35" w:rsidP="005628AF">
            <w:pPr>
              <w:spacing w:line="252" w:lineRule="auto"/>
            </w:pPr>
            <w:r>
              <w:t>1/LS</w:t>
            </w:r>
          </w:p>
        </w:tc>
        <w:tc>
          <w:tcPr>
            <w:tcW w:w="709" w:type="dxa"/>
          </w:tcPr>
          <w:p w14:paraId="22D5C2AB" w14:textId="77777777" w:rsidR="00841C35" w:rsidRPr="009F3FC3" w:rsidRDefault="00841C35" w:rsidP="005628AF">
            <w:pPr>
              <w:spacing w:line="252" w:lineRule="auto"/>
              <w:jc w:val="center"/>
              <w:rPr>
                <w:b/>
              </w:rPr>
            </w:pPr>
            <w:r w:rsidRPr="009F3FC3">
              <w:rPr>
                <w:b/>
              </w:rPr>
              <w:t>PZ</w:t>
            </w:r>
          </w:p>
        </w:tc>
      </w:tr>
      <w:tr w:rsidR="00841C35" w:rsidRPr="009F3FC3" w14:paraId="3979FE19" w14:textId="77777777" w:rsidTr="00841C35">
        <w:tc>
          <w:tcPr>
            <w:tcW w:w="2125" w:type="dxa"/>
          </w:tcPr>
          <w:p w14:paraId="151182F9" w14:textId="2B24BAEE" w:rsidR="00841C35" w:rsidRDefault="00874219" w:rsidP="005628AF">
            <w:pPr>
              <w:spacing w:line="252" w:lineRule="auto"/>
            </w:pPr>
            <w:hyperlink w:anchor="Molek_biologie" w:history="1">
              <w:r w:rsidR="00841C35" w:rsidRPr="00841C35">
                <w:rPr>
                  <w:rStyle w:val="Hypertextovodkaz"/>
                </w:rPr>
                <w:t>Molekulární biologie</w:t>
              </w:r>
            </w:hyperlink>
          </w:p>
        </w:tc>
        <w:tc>
          <w:tcPr>
            <w:tcW w:w="1277" w:type="dxa"/>
          </w:tcPr>
          <w:p w14:paraId="5BDA5A1B" w14:textId="432609FD" w:rsidR="00841C35" w:rsidRDefault="00841C35" w:rsidP="005628AF">
            <w:pPr>
              <w:spacing w:line="252" w:lineRule="auto"/>
            </w:pPr>
            <w:r>
              <w:t>8p+0s</w:t>
            </w:r>
            <w:r>
              <w:rPr>
                <w:lang w:val="en-GB"/>
              </w:rPr>
              <w:t>+</w:t>
            </w:r>
            <w:r>
              <w:t>8l</w:t>
            </w:r>
          </w:p>
        </w:tc>
        <w:tc>
          <w:tcPr>
            <w:tcW w:w="709" w:type="dxa"/>
          </w:tcPr>
          <w:p w14:paraId="62BF9ADE" w14:textId="77777777" w:rsidR="00841C35" w:rsidRDefault="00841C35" w:rsidP="005628AF">
            <w:pPr>
              <w:spacing w:line="252" w:lineRule="auto"/>
            </w:pPr>
            <w:r>
              <w:t>z, zk</w:t>
            </w:r>
          </w:p>
        </w:tc>
        <w:tc>
          <w:tcPr>
            <w:tcW w:w="567" w:type="dxa"/>
            <w:gridSpan w:val="2"/>
          </w:tcPr>
          <w:p w14:paraId="6BA5276A" w14:textId="77777777" w:rsidR="00841C35" w:rsidRDefault="00841C35" w:rsidP="005628AF">
            <w:pPr>
              <w:spacing w:line="252" w:lineRule="auto"/>
              <w:jc w:val="center"/>
            </w:pPr>
            <w:r>
              <w:t>4</w:t>
            </w:r>
          </w:p>
        </w:tc>
        <w:tc>
          <w:tcPr>
            <w:tcW w:w="3969" w:type="dxa"/>
          </w:tcPr>
          <w:p w14:paraId="0FE3B49E" w14:textId="77777777" w:rsidR="00841C35" w:rsidRPr="00C24879" w:rsidRDefault="00874219" w:rsidP="00841C35">
            <w:pPr>
              <w:jc w:val="both"/>
              <w:rPr>
                <w:b/>
              </w:rPr>
            </w:pPr>
            <w:hyperlink w:anchor="Buňková" w:history="1">
              <w:r w:rsidR="00841C35" w:rsidRPr="00E74A6D">
                <w:rPr>
                  <w:rStyle w:val="Hypertextovodkaz"/>
                </w:rPr>
                <w:t>doc. RNDr. Leona Buňková, Ph.D.</w:t>
              </w:r>
            </w:hyperlink>
            <w:r w:rsidR="00841C35" w:rsidRPr="00E74A6D">
              <w:t xml:space="preserve"> (70% p)</w:t>
            </w:r>
          </w:p>
          <w:p w14:paraId="46085A90" w14:textId="2D94BEF5" w:rsidR="00841C35" w:rsidRPr="0082571B" w:rsidRDefault="00874219" w:rsidP="005628AF">
            <w:pPr>
              <w:spacing w:line="252" w:lineRule="auto"/>
              <w:jc w:val="both"/>
              <w:rPr>
                <w:b/>
              </w:rPr>
            </w:pPr>
            <w:hyperlink w:anchor="Janalíková" w:history="1">
              <w:r w:rsidR="00841C35" w:rsidRPr="00443B87">
                <w:rPr>
                  <w:rStyle w:val="Hypertextovodkaz"/>
                </w:rPr>
                <w:t>Mgr. Magda Janalíková, Ph.D.</w:t>
              </w:r>
            </w:hyperlink>
            <w:r w:rsidR="00841C35" w:rsidRPr="00443B87">
              <w:t xml:space="preserve"> (30% p)</w:t>
            </w:r>
          </w:p>
        </w:tc>
        <w:tc>
          <w:tcPr>
            <w:tcW w:w="567" w:type="dxa"/>
          </w:tcPr>
          <w:p w14:paraId="49871416" w14:textId="77777777" w:rsidR="00841C35" w:rsidRDefault="00841C35" w:rsidP="005628AF">
            <w:pPr>
              <w:spacing w:line="252" w:lineRule="auto"/>
            </w:pPr>
            <w:r>
              <w:t>1/LS</w:t>
            </w:r>
          </w:p>
        </w:tc>
        <w:tc>
          <w:tcPr>
            <w:tcW w:w="709" w:type="dxa"/>
          </w:tcPr>
          <w:p w14:paraId="5E1A7EA9" w14:textId="77777777" w:rsidR="00841C35" w:rsidRPr="009F3FC3" w:rsidRDefault="00841C35" w:rsidP="005628AF">
            <w:pPr>
              <w:spacing w:line="252" w:lineRule="auto"/>
              <w:jc w:val="center"/>
              <w:rPr>
                <w:b/>
              </w:rPr>
            </w:pPr>
          </w:p>
        </w:tc>
      </w:tr>
      <w:tr w:rsidR="00841C35" w:rsidRPr="009F3FC3" w14:paraId="197185D9" w14:textId="77777777" w:rsidTr="00841C35">
        <w:tc>
          <w:tcPr>
            <w:tcW w:w="2125" w:type="dxa"/>
          </w:tcPr>
          <w:p w14:paraId="1815E3B8" w14:textId="46273697" w:rsidR="00841C35" w:rsidRDefault="00874219" w:rsidP="005628AF">
            <w:pPr>
              <w:spacing w:line="252" w:lineRule="auto"/>
            </w:pPr>
            <w:hyperlink w:anchor="Sem_projekt_I" w:history="1">
              <w:r w:rsidR="00841C35" w:rsidRPr="00841C35">
                <w:rPr>
                  <w:rStyle w:val="Hypertextovodkaz"/>
                </w:rPr>
                <w:t>Semestrální projekt I</w:t>
              </w:r>
            </w:hyperlink>
          </w:p>
        </w:tc>
        <w:tc>
          <w:tcPr>
            <w:tcW w:w="1277" w:type="dxa"/>
          </w:tcPr>
          <w:p w14:paraId="1ACDCD22" w14:textId="071D614F" w:rsidR="00841C35" w:rsidRDefault="00841C35" w:rsidP="005628AF">
            <w:pPr>
              <w:spacing w:line="252" w:lineRule="auto"/>
            </w:pPr>
            <w:r>
              <w:t>0p+0s+20</w:t>
            </w:r>
            <w:r w:rsidRPr="00E76BDA">
              <w:t>l</w:t>
            </w:r>
          </w:p>
        </w:tc>
        <w:tc>
          <w:tcPr>
            <w:tcW w:w="709" w:type="dxa"/>
          </w:tcPr>
          <w:p w14:paraId="6443492C" w14:textId="77777777" w:rsidR="00841C35" w:rsidRDefault="00841C35" w:rsidP="005628AF">
            <w:pPr>
              <w:spacing w:line="252" w:lineRule="auto"/>
            </w:pPr>
            <w:r>
              <w:t>klz</w:t>
            </w:r>
          </w:p>
        </w:tc>
        <w:tc>
          <w:tcPr>
            <w:tcW w:w="567" w:type="dxa"/>
            <w:gridSpan w:val="2"/>
          </w:tcPr>
          <w:p w14:paraId="045B0331" w14:textId="77777777" w:rsidR="00841C35" w:rsidRDefault="00841C35" w:rsidP="005628AF">
            <w:pPr>
              <w:spacing w:line="252" w:lineRule="auto"/>
              <w:jc w:val="center"/>
            </w:pPr>
            <w:r>
              <w:t>4</w:t>
            </w:r>
          </w:p>
        </w:tc>
        <w:tc>
          <w:tcPr>
            <w:tcW w:w="3969" w:type="dxa"/>
          </w:tcPr>
          <w:p w14:paraId="329618FD" w14:textId="7F116814" w:rsidR="00841C35" w:rsidRPr="00E74A6D" w:rsidRDefault="00874219" w:rsidP="00E76BDA">
            <w:pPr>
              <w:spacing w:line="252" w:lineRule="auto"/>
              <w:jc w:val="both"/>
            </w:pPr>
            <w:hyperlink w:anchor="Prucková" w:history="1">
              <w:r w:rsidR="00841C35" w:rsidRPr="00E74A6D">
                <w:rPr>
                  <w:rStyle w:val="Hypertextovodkaz"/>
                </w:rPr>
                <w:t>Ing. Zdeňka Prucková, Ph.D.</w:t>
              </w:r>
            </w:hyperlink>
            <w:r w:rsidR="00841C35" w:rsidRPr="00E74A6D">
              <w:t xml:space="preserve"> (100% </w:t>
            </w:r>
            <w:r w:rsidR="00E76BDA">
              <w:t>l</w:t>
            </w:r>
            <w:r w:rsidR="00841C35" w:rsidRPr="00E74A6D">
              <w:t>)</w:t>
            </w:r>
          </w:p>
        </w:tc>
        <w:tc>
          <w:tcPr>
            <w:tcW w:w="567" w:type="dxa"/>
          </w:tcPr>
          <w:p w14:paraId="43495F80" w14:textId="77777777" w:rsidR="00841C35" w:rsidRDefault="00841C35" w:rsidP="005628AF">
            <w:pPr>
              <w:spacing w:line="252" w:lineRule="auto"/>
            </w:pPr>
            <w:r>
              <w:t>1/LS</w:t>
            </w:r>
          </w:p>
        </w:tc>
        <w:tc>
          <w:tcPr>
            <w:tcW w:w="709" w:type="dxa"/>
          </w:tcPr>
          <w:p w14:paraId="70E1972D" w14:textId="77777777" w:rsidR="00841C35" w:rsidRPr="009F3FC3" w:rsidRDefault="00841C35" w:rsidP="005628AF">
            <w:pPr>
              <w:spacing w:line="252" w:lineRule="auto"/>
              <w:jc w:val="center"/>
              <w:rPr>
                <w:b/>
              </w:rPr>
            </w:pPr>
          </w:p>
        </w:tc>
      </w:tr>
      <w:tr w:rsidR="00841C35" w:rsidRPr="009F3FC3" w14:paraId="620E45B1" w14:textId="77777777" w:rsidTr="00841C35">
        <w:tc>
          <w:tcPr>
            <w:tcW w:w="2125" w:type="dxa"/>
          </w:tcPr>
          <w:p w14:paraId="332889E9" w14:textId="71699A97" w:rsidR="00841C35" w:rsidRDefault="00874219" w:rsidP="005628AF">
            <w:pPr>
              <w:spacing w:line="252" w:lineRule="auto"/>
            </w:pPr>
            <w:hyperlink w:anchor="Supramol_chem" w:history="1">
              <w:r w:rsidR="00841C35" w:rsidRPr="00841C35">
                <w:rPr>
                  <w:rStyle w:val="Hypertextovodkaz"/>
                  <w:lang w:val="en-US"/>
                </w:rPr>
                <w:t>Supramolekulární chemie/Supramolecular Chemistry</w:t>
              </w:r>
            </w:hyperlink>
          </w:p>
        </w:tc>
        <w:tc>
          <w:tcPr>
            <w:tcW w:w="1277" w:type="dxa"/>
          </w:tcPr>
          <w:p w14:paraId="353F6C56" w14:textId="0D3D3A88" w:rsidR="00841C35" w:rsidRDefault="00841C35" w:rsidP="005628AF">
            <w:pPr>
              <w:spacing w:line="252" w:lineRule="auto"/>
            </w:pPr>
            <w:r>
              <w:t>4p+4s+4l</w:t>
            </w:r>
          </w:p>
        </w:tc>
        <w:tc>
          <w:tcPr>
            <w:tcW w:w="709" w:type="dxa"/>
          </w:tcPr>
          <w:p w14:paraId="5D2BFE06" w14:textId="77777777" w:rsidR="00841C35" w:rsidRDefault="00841C35" w:rsidP="005628AF">
            <w:pPr>
              <w:spacing w:line="252" w:lineRule="auto"/>
            </w:pPr>
            <w:r>
              <w:t>klz</w:t>
            </w:r>
          </w:p>
        </w:tc>
        <w:tc>
          <w:tcPr>
            <w:tcW w:w="567" w:type="dxa"/>
            <w:gridSpan w:val="2"/>
          </w:tcPr>
          <w:p w14:paraId="7BBD23C3" w14:textId="77777777" w:rsidR="00841C35" w:rsidRDefault="00841C35" w:rsidP="005628AF">
            <w:pPr>
              <w:spacing w:line="252" w:lineRule="auto"/>
              <w:jc w:val="center"/>
            </w:pPr>
            <w:r>
              <w:t>3</w:t>
            </w:r>
          </w:p>
        </w:tc>
        <w:tc>
          <w:tcPr>
            <w:tcW w:w="3969" w:type="dxa"/>
          </w:tcPr>
          <w:p w14:paraId="325CB36C" w14:textId="77777777" w:rsidR="00841C35" w:rsidRDefault="00874219" w:rsidP="00841C35">
            <w:pPr>
              <w:jc w:val="both"/>
              <w:rPr>
                <w:b/>
              </w:rPr>
            </w:pPr>
            <w:hyperlink w:anchor="Vícha" w:history="1">
              <w:r w:rsidR="00841C35" w:rsidRPr="00443B87">
                <w:rPr>
                  <w:rStyle w:val="Hypertextovodkaz"/>
                  <w:b/>
                </w:rPr>
                <w:t>Mgr. Robert Vícha, Ph.D.</w:t>
              </w:r>
            </w:hyperlink>
            <w:r w:rsidR="00841C35" w:rsidRPr="00443B87">
              <w:rPr>
                <w:b/>
              </w:rPr>
              <w:t xml:space="preserve"> </w:t>
            </w:r>
            <w:r w:rsidR="00841C35" w:rsidRPr="002512AB">
              <w:t>(100% p)</w:t>
            </w:r>
          </w:p>
          <w:p w14:paraId="249D2E78" w14:textId="77777777" w:rsidR="00841C35" w:rsidRPr="0082571B" w:rsidRDefault="00841C35" w:rsidP="005628AF">
            <w:pPr>
              <w:spacing w:line="252" w:lineRule="auto"/>
              <w:jc w:val="both"/>
              <w:rPr>
                <w:b/>
              </w:rPr>
            </w:pPr>
          </w:p>
        </w:tc>
        <w:tc>
          <w:tcPr>
            <w:tcW w:w="567" w:type="dxa"/>
          </w:tcPr>
          <w:p w14:paraId="3D0C8211" w14:textId="77777777" w:rsidR="00841C35" w:rsidRDefault="00841C35" w:rsidP="005628AF">
            <w:pPr>
              <w:spacing w:line="252" w:lineRule="auto"/>
            </w:pPr>
            <w:r>
              <w:t>1/LS</w:t>
            </w:r>
          </w:p>
        </w:tc>
        <w:tc>
          <w:tcPr>
            <w:tcW w:w="709" w:type="dxa"/>
          </w:tcPr>
          <w:p w14:paraId="23E6A32A" w14:textId="77777777" w:rsidR="00841C35" w:rsidRPr="009F3FC3" w:rsidRDefault="00841C35" w:rsidP="005628AF">
            <w:pPr>
              <w:spacing w:line="252" w:lineRule="auto"/>
              <w:jc w:val="center"/>
              <w:rPr>
                <w:b/>
              </w:rPr>
            </w:pPr>
            <w:r w:rsidRPr="009F3FC3">
              <w:rPr>
                <w:b/>
              </w:rPr>
              <w:t>PZ</w:t>
            </w:r>
          </w:p>
        </w:tc>
      </w:tr>
      <w:tr w:rsidR="00841C35" w:rsidRPr="009F3FC3" w14:paraId="4DF862AC" w14:textId="77777777" w:rsidTr="00841C35">
        <w:tc>
          <w:tcPr>
            <w:tcW w:w="2125" w:type="dxa"/>
          </w:tcPr>
          <w:p w14:paraId="5894836C" w14:textId="2588E5FB" w:rsidR="00841C35" w:rsidRDefault="00874219" w:rsidP="005628AF">
            <w:pPr>
              <w:spacing w:line="252" w:lineRule="auto"/>
            </w:pPr>
            <w:hyperlink w:anchor="Obor_sem_II" w:history="1">
              <w:r w:rsidR="00841C35" w:rsidRPr="00841C35">
                <w:rPr>
                  <w:rStyle w:val="Hypertextovodkaz"/>
                </w:rPr>
                <w:t>Oborový seminář II</w:t>
              </w:r>
            </w:hyperlink>
          </w:p>
        </w:tc>
        <w:tc>
          <w:tcPr>
            <w:tcW w:w="1277" w:type="dxa"/>
          </w:tcPr>
          <w:p w14:paraId="5482A432" w14:textId="3EB91625" w:rsidR="00841C35" w:rsidRDefault="00841C35" w:rsidP="005628AF">
            <w:pPr>
              <w:spacing w:line="252" w:lineRule="auto"/>
            </w:pPr>
            <w:r>
              <w:t>0p+8s+0l</w:t>
            </w:r>
          </w:p>
        </w:tc>
        <w:tc>
          <w:tcPr>
            <w:tcW w:w="709" w:type="dxa"/>
          </w:tcPr>
          <w:p w14:paraId="32E1E376" w14:textId="77777777" w:rsidR="00841C35" w:rsidRDefault="00841C35" w:rsidP="005628AF">
            <w:pPr>
              <w:spacing w:line="252" w:lineRule="auto"/>
            </w:pPr>
            <w:r>
              <w:t>z</w:t>
            </w:r>
          </w:p>
        </w:tc>
        <w:tc>
          <w:tcPr>
            <w:tcW w:w="567" w:type="dxa"/>
            <w:gridSpan w:val="2"/>
          </w:tcPr>
          <w:p w14:paraId="1EE002C8" w14:textId="77777777" w:rsidR="00841C35" w:rsidRDefault="00841C35" w:rsidP="005628AF">
            <w:pPr>
              <w:spacing w:line="252" w:lineRule="auto"/>
              <w:jc w:val="center"/>
            </w:pPr>
            <w:r>
              <w:t>2</w:t>
            </w:r>
          </w:p>
        </w:tc>
        <w:tc>
          <w:tcPr>
            <w:tcW w:w="3969" w:type="dxa"/>
          </w:tcPr>
          <w:p w14:paraId="12D76F20" w14:textId="4C48F5EB" w:rsidR="00841C35" w:rsidRPr="0082571B" w:rsidRDefault="00874219" w:rsidP="005628AF">
            <w:pPr>
              <w:spacing w:line="252" w:lineRule="auto"/>
              <w:jc w:val="both"/>
              <w:rPr>
                <w:b/>
              </w:rPr>
            </w:pPr>
            <w:hyperlink w:anchor="Vícha" w:history="1">
              <w:r w:rsidR="00841C35" w:rsidRPr="00443B87">
                <w:rPr>
                  <w:rStyle w:val="Hypertextovodkaz"/>
                  <w:b/>
                </w:rPr>
                <w:t>Mgr. Robert Vícha, Ph.D.</w:t>
              </w:r>
            </w:hyperlink>
            <w:r w:rsidR="00841C35" w:rsidRPr="00443B87">
              <w:rPr>
                <w:b/>
              </w:rPr>
              <w:t xml:space="preserve"> </w:t>
            </w:r>
            <w:r w:rsidR="00841C35" w:rsidRPr="002512AB">
              <w:t>(100% s)</w:t>
            </w:r>
          </w:p>
        </w:tc>
        <w:tc>
          <w:tcPr>
            <w:tcW w:w="567" w:type="dxa"/>
          </w:tcPr>
          <w:p w14:paraId="6DCEE880" w14:textId="77777777" w:rsidR="00841C35" w:rsidRDefault="00841C35" w:rsidP="005628AF">
            <w:pPr>
              <w:spacing w:line="252" w:lineRule="auto"/>
            </w:pPr>
            <w:r>
              <w:t>1/LS</w:t>
            </w:r>
          </w:p>
        </w:tc>
        <w:tc>
          <w:tcPr>
            <w:tcW w:w="709" w:type="dxa"/>
          </w:tcPr>
          <w:p w14:paraId="35BA7A73" w14:textId="77777777" w:rsidR="00841C35" w:rsidRPr="009F3FC3" w:rsidRDefault="00841C35" w:rsidP="005628AF">
            <w:pPr>
              <w:spacing w:line="252" w:lineRule="auto"/>
              <w:jc w:val="center"/>
              <w:rPr>
                <w:b/>
              </w:rPr>
            </w:pPr>
            <w:r w:rsidRPr="009F3FC3">
              <w:rPr>
                <w:b/>
              </w:rPr>
              <w:t>PZ</w:t>
            </w:r>
          </w:p>
        </w:tc>
      </w:tr>
      <w:tr w:rsidR="00841C35" w:rsidRPr="009F3FC3" w14:paraId="578E0572" w14:textId="77777777" w:rsidTr="00841C35">
        <w:tc>
          <w:tcPr>
            <w:tcW w:w="2125" w:type="dxa"/>
          </w:tcPr>
          <w:p w14:paraId="4CEE329B" w14:textId="59FF34E0" w:rsidR="00841C35" w:rsidRDefault="00874219" w:rsidP="005628AF">
            <w:pPr>
              <w:spacing w:line="252" w:lineRule="auto"/>
            </w:pPr>
            <w:hyperlink w:anchor="Anal_bioakt_lát_v_potr" w:history="1">
              <w:r w:rsidR="00841C35" w:rsidRPr="00841C35">
                <w:rPr>
                  <w:rStyle w:val="Hypertextovodkaz"/>
                </w:rPr>
                <w:t>Analýza bioaktivních látek v potravinách</w:t>
              </w:r>
            </w:hyperlink>
          </w:p>
        </w:tc>
        <w:tc>
          <w:tcPr>
            <w:tcW w:w="1277" w:type="dxa"/>
          </w:tcPr>
          <w:p w14:paraId="69184124" w14:textId="000D6A32" w:rsidR="00841C35" w:rsidRDefault="00841C35" w:rsidP="005628AF">
            <w:pPr>
              <w:spacing w:line="252" w:lineRule="auto"/>
            </w:pPr>
            <w:r>
              <w:t>8p+0s+8l</w:t>
            </w:r>
          </w:p>
        </w:tc>
        <w:tc>
          <w:tcPr>
            <w:tcW w:w="709" w:type="dxa"/>
          </w:tcPr>
          <w:p w14:paraId="6288044D" w14:textId="77777777" w:rsidR="00841C35" w:rsidRDefault="00841C35" w:rsidP="005628AF">
            <w:pPr>
              <w:spacing w:line="252" w:lineRule="auto"/>
            </w:pPr>
            <w:r>
              <w:t>z, zk</w:t>
            </w:r>
          </w:p>
        </w:tc>
        <w:tc>
          <w:tcPr>
            <w:tcW w:w="567" w:type="dxa"/>
            <w:gridSpan w:val="2"/>
          </w:tcPr>
          <w:p w14:paraId="1719F257" w14:textId="77777777" w:rsidR="00841C35" w:rsidRDefault="00841C35" w:rsidP="005628AF">
            <w:pPr>
              <w:spacing w:line="252" w:lineRule="auto"/>
              <w:jc w:val="center"/>
            </w:pPr>
            <w:r>
              <w:t>4</w:t>
            </w:r>
          </w:p>
        </w:tc>
        <w:tc>
          <w:tcPr>
            <w:tcW w:w="3969" w:type="dxa"/>
          </w:tcPr>
          <w:p w14:paraId="2BECAB46" w14:textId="77777777" w:rsidR="00841C35" w:rsidRDefault="00874219" w:rsidP="00841C35">
            <w:pPr>
              <w:jc w:val="both"/>
              <w:rPr>
                <w:b/>
              </w:rPr>
            </w:pPr>
            <w:hyperlink w:anchor="Fišera" w:history="1">
              <w:r w:rsidR="00841C35" w:rsidRPr="00443B87">
                <w:rPr>
                  <w:rStyle w:val="Hypertextovodkaz"/>
                  <w:b/>
                </w:rPr>
                <w:t>doc. Ing. Miroslav Fišera, CSc.</w:t>
              </w:r>
            </w:hyperlink>
            <w:r w:rsidR="00841C35" w:rsidRPr="00443B87">
              <w:rPr>
                <w:b/>
              </w:rPr>
              <w:t xml:space="preserve"> </w:t>
            </w:r>
            <w:r w:rsidR="00841C35" w:rsidRPr="002512AB">
              <w:t>(50% p)</w:t>
            </w:r>
          </w:p>
          <w:p w14:paraId="1F01FC7C" w14:textId="31735C7F" w:rsidR="00841C35" w:rsidRPr="00CA43BB" w:rsidRDefault="00874219" w:rsidP="005628AF">
            <w:pPr>
              <w:spacing w:line="252" w:lineRule="auto"/>
              <w:jc w:val="both"/>
            </w:pPr>
            <w:hyperlink w:anchor="Škrovánková" w:history="1">
              <w:r w:rsidR="00841C35" w:rsidRPr="005114F2">
                <w:rPr>
                  <w:rStyle w:val="Hypertextovodkaz"/>
                </w:rPr>
                <w:t>Ing. Soňa Škrovánková, Ph.D.</w:t>
              </w:r>
            </w:hyperlink>
            <w:r w:rsidR="00841C35" w:rsidRPr="005114F2">
              <w:t xml:space="preserve"> (50% p)</w:t>
            </w:r>
          </w:p>
        </w:tc>
        <w:tc>
          <w:tcPr>
            <w:tcW w:w="567" w:type="dxa"/>
          </w:tcPr>
          <w:p w14:paraId="2A3FDA72" w14:textId="77777777" w:rsidR="00841C35" w:rsidRDefault="00841C35" w:rsidP="005628AF">
            <w:pPr>
              <w:spacing w:line="252" w:lineRule="auto"/>
            </w:pPr>
            <w:r>
              <w:t>1/LS</w:t>
            </w:r>
          </w:p>
        </w:tc>
        <w:tc>
          <w:tcPr>
            <w:tcW w:w="709" w:type="dxa"/>
          </w:tcPr>
          <w:p w14:paraId="6EAC0022" w14:textId="77777777" w:rsidR="00841C35" w:rsidRPr="009F3FC3" w:rsidRDefault="00841C35" w:rsidP="005628AF">
            <w:pPr>
              <w:spacing w:line="252" w:lineRule="auto"/>
              <w:jc w:val="center"/>
              <w:rPr>
                <w:b/>
              </w:rPr>
            </w:pPr>
            <w:r w:rsidRPr="009F3FC3">
              <w:rPr>
                <w:b/>
              </w:rPr>
              <w:t>PZ</w:t>
            </w:r>
          </w:p>
        </w:tc>
      </w:tr>
      <w:tr w:rsidR="00841C35" w14:paraId="6AC1A518" w14:textId="77777777" w:rsidTr="00841C35">
        <w:tc>
          <w:tcPr>
            <w:tcW w:w="2125" w:type="dxa"/>
          </w:tcPr>
          <w:p w14:paraId="7E73D23B" w14:textId="4653196F" w:rsidR="00841C35" w:rsidRDefault="00874219" w:rsidP="005628AF">
            <w:pPr>
              <w:spacing w:line="252" w:lineRule="auto"/>
            </w:pPr>
            <w:hyperlink w:anchor="Angl_v_CHPBL" w:history="1">
              <w:r w:rsidR="00841C35" w:rsidRPr="004A716B">
                <w:rPr>
                  <w:rStyle w:val="Hypertextovodkaz"/>
                </w:rPr>
                <w:t>Odborný cizí jazyk</w:t>
              </w:r>
            </w:hyperlink>
            <w:r w:rsidR="00841C35">
              <w:t xml:space="preserve"> </w:t>
            </w:r>
          </w:p>
        </w:tc>
        <w:tc>
          <w:tcPr>
            <w:tcW w:w="1277" w:type="dxa"/>
          </w:tcPr>
          <w:p w14:paraId="3C55303F" w14:textId="75C28C52" w:rsidR="00841C35" w:rsidRDefault="00841C35" w:rsidP="005628AF">
            <w:pPr>
              <w:spacing w:line="252" w:lineRule="auto"/>
            </w:pPr>
            <w:r>
              <w:t>0p+</w:t>
            </w:r>
            <w:r w:rsidRPr="00547FE1">
              <w:t>9s</w:t>
            </w:r>
            <w:r>
              <w:t xml:space="preserve">+0l </w:t>
            </w:r>
          </w:p>
        </w:tc>
        <w:tc>
          <w:tcPr>
            <w:tcW w:w="709" w:type="dxa"/>
          </w:tcPr>
          <w:p w14:paraId="2B28C2D2" w14:textId="2D34F1D8" w:rsidR="00841C35" w:rsidRDefault="00437B29" w:rsidP="005628AF">
            <w:pPr>
              <w:spacing w:line="252" w:lineRule="auto"/>
            </w:pPr>
            <w:r>
              <w:t>zk</w:t>
            </w:r>
          </w:p>
        </w:tc>
        <w:tc>
          <w:tcPr>
            <w:tcW w:w="567" w:type="dxa"/>
            <w:gridSpan w:val="2"/>
          </w:tcPr>
          <w:p w14:paraId="55C6B546" w14:textId="77777777" w:rsidR="00841C35" w:rsidRDefault="00841C35" w:rsidP="005628AF">
            <w:pPr>
              <w:spacing w:line="252" w:lineRule="auto"/>
              <w:jc w:val="center"/>
            </w:pPr>
            <w:r>
              <w:t>2</w:t>
            </w:r>
          </w:p>
        </w:tc>
        <w:tc>
          <w:tcPr>
            <w:tcW w:w="3969" w:type="dxa"/>
          </w:tcPr>
          <w:p w14:paraId="4325271B" w14:textId="77777777" w:rsidR="00841C35" w:rsidRPr="0082571B" w:rsidRDefault="00841C35" w:rsidP="005628AF">
            <w:pPr>
              <w:spacing w:line="252" w:lineRule="auto"/>
              <w:jc w:val="both"/>
              <w:rPr>
                <w:b/>
              </w:rPr>
            </w:pPr>
            <w:r w:rsidRPr="00D8376A">
              <w:rPr>
                <w:i/>
              </w:rPr>
              <w:t>Předmět má pro zamě</w:t>
            </w:r>
            <w:r>
              <w:rPr>
                <w:i/>
              </w:rPr>
              <w:t>ř</w:t>
            </w:r>
            <w:r w:rsidRPr="00D8376A">
              <w:rPr>
                <w:i/>
              </w:rPr>
              <w:t>ení SP doplňující charakter.</w:t>
            </w:r>
          </w:p>
        </w:tc>
        <w:tc>
          <w:tcPr>
            <w:tcW w:w="567" w:type="dxa"/>
          </w:tcPr>
          <w:p w14:paraId="035A0723" w14:textId="77777777" w:rsidR="00841C35" w:rsidRDefault="00841C35" w:rsidP="005628AF">
            <w:pPr>
              <w:spacing w:line="252" w:lineRule="auto"/>
            </w:pPr>
            <w:r>
              <w:t>1/LS</w:t>
            </w:r>
          </w:p>
        </w:tc>
        <w:tc>
          <w:tcPr>
            <w:tcW w:w="709" w:type="dxa"/>
          </w:tcPr>
          <w:p w14:paraId="2FD07267" w14:textId="77777777" w:rsidR="00841C35" w:rsidRDefault="00841C35" w:rsidP="005628AF">
            <w:pPr>
              <w:spacing w:line="252" w:lineRule="auto"/>
              <w:jc w:val="center"/>
            </w:pPr>
          </w:p>
        </w:tc>
      </w:tr>
      <w:tr w:rsidR="009B3DC5" w:rsidRPr="009F3FC3" w14:paraId="2951BE4B" w14:textId="77777777" w:rsidTr="00841C35">
        <w:tc>
          <w:tcPr>
            <w:tcW w:w="2125" w:type="dxa"/>
          </w:tcPr>
          <w:p w14:paraId="2F32160D" w14:textId="6698739C" w:rsidR="009B3DC5" w:rsidRDefault="00874219" w:rsidP="005628AF">
            <w:pPr>
              <w:spacing w:line="252" w:lineRule="auto"/>
            </w:pPr>
            <w:hyperlink w:anchor="Legisl_v_potr_II" w:history="1">
              <w:r w:rsidR="009B3DC5" w:rsidRPr="00841C35">
                <w:rPr>
                  <w:rStyle w:val="Hypertextovodkaz"/>
                </w:rPr>
                <w:t>Legislativa v potravinářství II</w:t>
              </w:r>
            </w:hyperlink>
          </w:p>
        </w:tc>
        <w:tc>
          <w:tcPr>
            <w:tcW w:w="1277" w:type="dxa"/>
          </w:tcPr>
          <w:p w14:paraId="2F84C0BF" w14:textId="58495FB8" w:rsidR="009B3DC5" w:rsidRDefault="009B3DC5" w:rsidP="005628AF">
            <w:pPr>
              <w:spacing w:line="252" w:lineRule="auto"/>
            </w:pPr>
            <w:r>
              <w:t>8p+8s+0l</w:t>
            </w:r>
          </w:p>
        </w:tc>
        <w:tc>
          <w:tcPr>
            <w:tcW w:w="709" w:type="dxa"/>
          </w:tcPr>
          <w:p w14:paraId="12E338EE" w14:textId="77777777" w:rsidR="009B3DC5" w:rsidRDefault="009B3DC5" w:rsidP="005628AF">
            <w:pPr>
              <w:spacing w:line="252" w:lineRule="auto"/>
            </w:pPr>
            <w:r>
              <w:t>z, zk</w:t>
            </w:r>
          </w:p>
        </w:tc>
        <w:tc>
          <w:tcPr>
            <w:tcW w:w="567" w:type="dxa"/>
            <w:gridSpan w:val="2"/>
          </w:tcPr>
          <w:p w14:paraId="320BB843" w14:textId="77777777" w:rsidR="009B3DC5" w:rsidRDefault="009B3DC5" w:rsidP="005628AF">
            <w:pPr>
              <w:spacing w:line="252" w:lineRule="auto"/>
              <w:jc w:val="center"/>
            </w:pPr>
            <w:r>
              <w:t>4</w:t>
            </w:r>
          </w:p>
        </w:tc>
        <w:tc>
          <w:tcPr>
            <w:tcW w:w="3969" w:type="dxa"/>
          </w:tcPr>
          <w:p w14:paraId="320F804C" w14:textId="77777777" w:rsidR="009B3DC5" w:rsidRDefault="00874219" w:rsidP="00841C35">
            <w:pPr>
              <w:jc w:val="both"/>
              <w:rPr>
                <w:b/>
              </w:rPr>
            </w:pPr>
            <w:hyperlink w:anchor="Černíková" w:history="1">
              <w:r w:rsidR="009B3DC5" w:rsidRPr="005114F2">
                <w:rPr>
                  <w:rStyle w:val="Hypertextovodkaz"/>
                  <w:b/>
                </w:rPr>
                <w:t>MVDr. Michaela Černíková, Ph.D.</w:t>
              </w:r>
            </w:hyperlink>
            <w:r w:rsidR="009B3DC5" w:rsidRPr="005114F2">
              <w:rPr>
                <w:b/>
              </w:rPr>
              <w:t xml:space="preserve"> </w:t>
            </w:r>
            <w:r w:rsidR="009B3DC5" w:rsidRPr="002512AB">
              <w:t>(100% p)</w:t>
            </w:r>
          </w:p>
          <w:p w14:paraId="0EEF68ED" w14:textId="3362E2CD" w:rsidR="009B3DC5" w:rsidRPr="0074039F" w:rsidRDefault="009B3DC5" w:rsidP="005628AF">
            <w:pPr>
              <w:spacing w:line="252" w:lineRule="auto"/>
              <w:jc w:val="both"/>
            </w:pPr>
          </w:p>
        </w:tc>
        <w:tc>
          <w:tcPr>
            <w:tcW w:w="567" w:type="dxa"/>
          </w:tcPr>
          <w:p w14:paraId="1198FF94" w14:textId="77777777" w:rsidR="009B3DC5" w:rsidRDefault="009B3DC5" w:rsidP="005628AF">
            <w:pPr>
              <w:spacing w:line="252" w:lineRule="auto"/>
            </w:pPr>
            <w:r>
              <w:t>2/ZS</w:t>
            </w:r>
          </w:p>
        </w:tc>
        <w:tc>
          <w:tcPr>
            <w:tcW w:w="709" w:type="dxa"/>
          </w:tcPr>
          <w:p w14:paraId="35917C13" w14:textId="77777777" w:rsidR="009B3DC5" w:rsidRPr="009F3FC3" w:rsidRDefault="009B3DC5" w:rsidP="005628AF">
            <w:pPr>
              <w:spacing w:line="252" w:lineRule="auto"/>
              <w:jc w:val="center"/>
              <w:rPr>
                <w:b/>
              </w:rPr>
            </w:pPr>
            <w:r w:rsidRPr="009F3FC3">
              <w:rPr>
                <w:b/>
              </w:rPr>
              <w:t>PZ</w:t>
            </w:r>
          </w:p>
        </w:tc>
      </w:tr>
      <w:tr w:rsidR="009B3DC5" w:rsidRPr="009F3FC3" w14:paraId="2344A722" w14:textId="77777777" w:rsidTr="00841C35">
        <w:tc>
          <w:tcPr>
            <w:tcW w:w="2125" w:type="dxa"/>
          </w:tcPr>
          <w:p w14:paraId="3FFE1179" w14:textId="42E2E935" w:rsidR="009B3DC5" w:rsidRDefault="00874219" w:rsidP="005628AF">
            <w:pPr>
              <w:spacing w:line="252" w:lineRule="auto"/>
            </w:pPr>
            <w:hyperlink w:anchor="Interp_chrom_a_spektr_dat" w:history="1">
              <w:r w:rsidR="009B3DC5" w:rsidRPr="00841C35">
                <w:rPr>
                  <w:rStyle w:val="Hypertextovodkaz"/>
                </w:rPr>
                <w:t>Interpretace chromatografických a spektrálních dat</w:t>
              </w:r>
            </w:hyperlink>
          </w:p>
        </w:tc>
        <w:tc>
          <w:tcPr>
            <w:tcW w:w="1277" w:type="dxa"/>
          </w:tcPr>
          <w:p w14:paraId="10F11AB6" w14:textId="0B11FE72" w:rsidR="009B3DC5" w:rsidRDefault="009B3DC5" w:rsidP="005628AF">
            <w:pPr>
              <w:spacing w:line="252" w:lineRule="auto"/>
            </w:pPr>
            <w:r>
              <w:t>0p+8s+8l</w:t>
            </w:r>
          </w:p>
        </w:tc>
        <w:tc>
          <w:tcPr>
            <w:tcW w:w="709" w:type="dxa"/>
          </w:tcPr>
          <w:p w14:paraId="0C9A8419" w14:textId="77777777" w:rsidR="009B3DC5" w:rsidRDefault="009B3DC5" w:rsidP="005628AF">
            <w:pPr>
              <w:spacing w:line="252" w:lineRule="auto"/>
            </w:pPr>
            <w:r>
              <w:t>z, zk</w:t>
            </w:r>
          </w:p>
        </w:tc>
        <w:tc>
          <w:tcPr>
            <w:tcW w:w="567" w:type="dxa"/>
            <w:gridSpan w:val="2"/>
          </w:tcPr>
          <w:p w14:paraId="1ECA6D9A" w14:textId="77777777" w:rsidR="009B3DC5" w:rsidRDefault="009B3DC5" w:rsidP="005628AF">
            <w:pPr>
              <w:spacing w:line="252" w:lineRule="auto"/>
              <w:jc w:val="center"/>
            </w:pPr>
            <w:r>
              <w:t>4</w:t>
            </w:r>
          </w:p>
        </w:tc>
        <w:tc>
          <w:tcPr>
            <w:tcW w:w="3969" w:type="dxa"/>
          </w:tcPr>
          <w:p w14:paraId="56DB8177" w14:textId="576FF343" w:rsidR="009B3DC5" w:rsidRPr="008A13E4" w:rsidRDefault="00874219" w:rsidP="005628AF">
            <w:pPr>
              <w:spacing w:line="252" w:lineRule="auto"/>
              <w:jc w:val="both"/>
            </w:pPr>
            <w:hyperlink w:anchor="Rouchal" w:history="1">
              <w:r w:rsidR="009B3DC5" w:rsidRPr="005114F2">
                <w:rPr>
                  <w:rStyle w:val="Hypertextovodkaz"/>
                  <w:b/>
                </w:rPr>
                <w:t>Ing. Michal Rouchal, Ph.D.</w:t>
              </w:r>
            </w:hyperlink>
            <w:r w:rsidR="009B3DC5" w:rsidRPr="005114F2">
              <w:rPr>
                <w:b/>
              </w:rPr>
              <w:t xml:space="preserve"> </w:t>
            </w:r>
            <w:r w:rsidR="009B3DC5" w:rsidRPr="002512AB">
              <w:t>(100% s)</w:t>
            </w:r>
          </w:p>
        </w:tc>
        <w:tc>
          <w:tcPr>
            <w:tcW w:w="567" w:type="dxa"/>
          </w:tcPr>
          <w:p w14:paraId="3E0287E0" w14:textId="77777777" w:rsidR="009B3DC5" w:rsidRDefault="009B3DC5" w:rsidP="005628AF">
            <w:pPr>
              <w:spacing w:line="252" w:lineRule="auto"/>
            </w:pPr>
            <w:r>
              <w:t>2/ZS</w:t>
            </w:r>
          </w:p>
        </w:tc>
        <w:tc>
          <w:tcPr>
            <w:tcW w:w="709" w:type="dxa"/>
          </w:tcPr>
          <w:p w14:paraId="02236775" w14:textId="77777777" w:rsidR="009B3DC5" w:rsidRPr="009F3FC3" w:rsidRDefault="009B3DC5" w:rsidP="005628AF">
            <w:pPr>
              <w:spacing w:line="252" w:lineRule="auto"/>
              <w:jc w:val="center"/>
              <w:rPr>
                <w:b/>
              </w:rPr>
            </w:pPr>
            <w:r w:rsidRPr="009F3FC3">
              <w:rPr>
                <w:b/>
              </w:rPr>
              <w:t>PZ</w:t>
            </w:r>
          </w:p>
        </w:tc>
      </w:tr>
      <w:tr w:rsidR="009B3DC5" w:rsidRPr="009F3FC3" w14:paraId="45FACB4B" w14:textId="77777777" w:rsidTr="00841C35">
        <w:tc>
          <w:tcPr>
            <w:tcW w:w="2125" w:type="dxa"/>
          </w:tcPr>
          <w:p w14:paraId="1BCC7C9A" w14:textId="665343DB" w:rsidR="009B3DC5" w:rsidRDefault="00874219" w:rsidP="005628AF">
            <w:pPr>
              <w:spacing w:line="252" w:lineRule="auto"/>
            </w:pPr>
            <w:hyperlink w:anchor="Sem_projekt_II" w:history="1">
              <w:r w:rsidR="009B3DC5" w:rsidRPr="00841C35">
                <w:rPr>
                  <w:rStyle w:val="Hypertextovodkaz"/>
                </w:rPr>
                <w:t>Semestrální projekt II</w:t>
              </w:r>
            </w:hyperlink>
          </w:p>
        </w:tc>
        <w:tc>
          <w:tcPr>
            <w:tcW w:w="1277" w:type="dxa"/>
          </w:tcPr>
          <w:p w14:paraId="0ED4E1BC" w14:textId="68F0DEFE" w:rsidR="009B3DC5" w:rsidRDefault="009B3DC5" w:rsidP="005628AF">
            <w:pPr>
              <w:spacing w:line="252" w:lineRule="auto"/>
            </w:pPr>
            <w:r>
              <w:t>0p+0</w:t>
            </w:r>
            <w:r w:rsidRPr="00792979">
              <w:t>s</w:t>
            </w:r>
            <w:r>
              <w:t>+24</w:t>
            </w:r>
            <w:r w:rsidRPr="00E76BDA">
              <w:t>l</w:t>
            </w:r>
          </w:p>
        </w:tc>
        <w:tc>
          <w:tcPr>
            <w:tcW w:w="709" w:type="dxa"/>
          </w:tcPr>
          <w:p w14:paraId="17E4AF35" w14:textId="77777777" w:rsidR="009B3DC5" w:rsidRDefault="009B3DC5" w:rsidP="005628AF">
            <w:pPr>
              <w:spacing w:line="252" w:lineRule="auto"/>
            </w:pPr>
            <w:r>
              <w:t>klz</w:t>
            </w:r>
          </w:p>
        </w:tc>
        <w:tc>
          <w:tcPr>
            <w:tcW w:w="567" w:type="dxa"/>
            <w:gridSpan w:val="2"/>
          </w:tcPr>
          <w:p w14:paraId="3B2249CA" w14:textId="77777777" w:rsidR="009B3DC5" w:rsidRDefault="009B3DC5" w:rsidP="005628AF">
            <w:pPr>
              <w:spacing w:line="252" w:lineRule="auto"/>
              <w:jc w:val="center"/>
            </w:pPr>
            <w:r>
              <w:t>5</w:t>
            </w:r>
          </w:p>
        </w:tc>
        <w:tc>
          <w:tcPr>
            <w:tcW w:w="3969" w:type="dxa"/>
          </w:tcPr>
          <w:p w14:paraId="2D759370" w14:textId="06D9314E" w:rsidR="009B3DC5" w:rsidRPr="00E74A6D" w:rsidRDefault="00874219" w:rsidP="00E76BDA">
            <w:pPr>
              <w:spacing w:line="252" w:lineRule="auto"/>
              <w:jc w:val="both"/>
            </w:pPr>
            <w:hyperlink w:anchor="Prucková" w:history="1">
              <w:r w:rsidR="009B3DC5" w:rsidRPr="00E74A6D">
                <w:rPr>
                  <w:rStyle w:val="Hypertextovodkaz"/>
                </w:rPr>
                <w:t>Ing. Zdeňka Prucková, Ph.D.</w:t>
              </w:r>
            </w:hyperlink>
            <w:r w:rsidR="009B3DC5" w:rsidRPr="00E74A6D">
              <w:t xml:space="preserve"> (100% </w:t>
            </w:r>
            <w:r w:rsidR="00E76BDA">
              <w:t>l</w:t>
            </w:r>
            <w:r w:rsidR="009B3DC5" w:rsidRPr="00E74A6D">
              <w:t>)</w:t>
            </w:r>
          </w:p>
        </w:tc>
        <w:tc>
          <w:tcPr>
            <w:tcW w:w="567" w:type="dxa"/>
          </w:tcPr>
          <w:p w14:paraId="12A60D5A" w14:textId="77777777" w:rsidR="009B3DC5" w:rsidRDefault="009B3DC5" w:rsidP="005628AF">
            <w:pPr>
              <w:spacing w:line="252" w:lineRule="auto"/>
            </w:pPr>
            <w:r>
              <w:t>2/ZS</w:t>
            </w:r>
          </w:p>
        </w:tc>
        <w:tc>
          <w:tcPr>
            <w:tcW w:w="709" w:type="dxa"/>
          </w:tcPr>
          <w:p w14:paraId="075AEB1F" w14:textId="77777777" w:rsidR="009B3DC5" w:rsidRPr="009F3FC3" w:rsidRDefault="009B3DC5" w:rsidP="005628AF">
            <w:pPr>
              <w:spacing w:line="252" w:lineRule="auto"/>
              <w:jc w:val="center"/>
              <w:rPr>
                <w:b/>
              </w:rPr>
            </w:pPr>
          </w:p>
        </w:tc>
      </w:tr>
      <w:tr w:rsidR="009B3DC5" w:rsidRPr="009F3FC3" w14:paraId="7F2B7622" w14:textId="77777777" w:rsidTr="00841C35">
        <w:tc>
          <w:tcPr>
            <w:tcW w:w="2125" w:type="dxa"/>
          </w:tcPr>
          <w:p w14:paraId="4155DD94" w14:textId="12F3C64D" w:rsidR="009B3DC5" w:rsidRDefault="00874219" w:rsidP="005628AF">
            <w:pPr>
              <w:spacing w:line="252" w:lineRule="auto"/>
            </w:pPr>
            <w:hyperlink w:anchor="Apl_NMR_v_anal_potr_a_bioakt_látek" w:history="1">
              <w:r w:rsidR="009B3DC5" w:rsidRPr="00841C35">
                <w:rPr>
                  <w:rStyle w:val="Hypertextovodkaz"/>
                </w:rPr>
                <w:t>Aplikace NMR v analýze potravin a bioaktivních látek</w:t>
              </w:r>
            </w:hyperlink>
          </w:p>
        </w:tc>
        <w:tc>
          <w:tcPr>
            <w:tcW w:w="1277" w:type="dxa"/>
          </w:tcPr>
          <w:p w14:paraId="16224EBC" w14:textId="542A570C" w:rsidR="009B3DC5" w:rsidRDefault="009B3DC5" w:rsidP="005628AF">
            <w:pPr>
              <w:spacing w:line="252" w:lineRule="auto"/>
            </w:pPr>
            <w:r>
              <w:t>4p+8s+4l</w:t>
            </w:r>
          </w:p>
        </w:tc>
        <w:tc>
          <w:tcPr>
            <w:tcW w:w="709" w:type="dxa"/>
          </w:tcPr>
          <w:p w14:paraId="3D333F37" w14:textId="77777777" w:rsidR="009B3DC5" w:rsidRDefault="009B3DC5" w:rsidP="005628AF">
            <w:pPr>
              <w:spacing w:line="252" w:lineRule="auto"/>
            </w:pPr>
            <w:r>
              <w:t>z, zk</w:t>
            </w:r>
          </w:p>
        </w:tc>
        <w:tc>
          <w:tcPr>
            <w:tcW w:w="567" w:type="dxa"/>
            <w:gridSpan w:val="2"/>
          </w:tcPr>
          <w:p w14:paraId="720CEE4E" w14:textId="77777777" w:rsidR="009B3DC5" w:rsidRDefault="009B3DC5" w:rsidP="005628AF">
            <w:pPr>
              <w:spacing w:line="252" w:lineRule="auto"/>
              <w:jc w:val="center"/>
            </w:pPr>
            <w:r>
              <w:t>4</w:t>
            </w:r>
          </w:p>
        </w:tc>
        <w:tc>
          <w:tcPr>
            <w:tcW w:w="3969" w:type="dxa"/>
          </w:tcPr>
          <w:p w14:paraId="50D02DA4" w14:textId="77777777" w:rsidR="009B3DC5" w:rsidRDefault="00874219" w:rsidP="00841C35">
            <w:pPr>
              <w:jc w:val="both"/>
              <w:rPr>
                <w:b/>
              </w:rPr>
            </w:pPr>
            <w:hyperlink w:anchor="Fišera" w:history="1">
              <w:r w:rsidR="009B3DC5" w:rsidRPr="00443B87">
                <w:rPr>
                  <w:rStyle w:val="Hypertextovodkaz"/>
                  <w:b/>
                </w:rPr>
                <w:t>doc. Ing. Miroslav Fišera, CSc.</w:t>
              </w:r>
            </w:hyperlink>
            <w:r w:rsidR="009B3DC5" w:rsidRPr="00443B87">
              <w:rPr>
                <w:b/>
              </w:rPr>
              <w:t xml:space="preserve"> </w:t>
            </w:r>
            <w:r w:rsidR="009B3DC5" w:rsidRPr="002512AB">
              <w:t>(100% p)</w:t>
            </w:r>
          </w:p>
          <w:p w14:paraId="43F17217" w14:textId="77777777" w:rsidR="009B3DC5" w:rsidRPr="008A13E4" w:rsidRDefault="009B3DC5" w:rsidP="005628AF">
            <w:pPr>
              <w:spacing w:line="252" w:lineRule="auto"/>
              <w:jc w:val="both"/>
            </w:pPr>
          </w:p>
        </w:tc>
        <w:tc>
          <w:tcPr>
            <w:tcW w:w="567" w:type="dxa"/>
          </w:tcPr>
          <w:p w14:paraId="20B2BFCA" w14:textId="77777777" w:rsidR="009B3DC5" w:rsidRDefault="009B3DC5" w:rsidP="005628AF">
            <w:pPr>
              <w:spacing w:line="252" w:lineRule="auto"/>
            </w:pPr>
            <w:r>
              <w:t>2/ZS</w:t>
            </w:r>
          </w:p>
        </w:tc>
        <w:tc>
          <w:tcPr>
            <w:tcW w:w="709" w:type="dxa"/>
          </w:tcPr>
          <w:p w14:paraId="04745D49" w14:textId="77777777" w:rsidR="009B3DC5" w:rsidRPr="009F3FC3" w:rsidRDefault="009B3DC5" w:rsidP="005628AF">
            <w:pPr>
              <w:spacing w:line="252" w:lineRule="auto"/>
              <w:jc w:val="center"/>
              <w:rPr>
                <w:b/>
              </w:rPr>
            </w:pPr>
            <w:r w:rsidRPr="009F3FC3">
              <w:rPr>
                <w:b/>
              </w:rPr>
              <w:t>PZ</w:t>
            </w:r>
          </w:p>
        </w:tc>
      </w:tr>
      <w:tr w:rsidR="009B3DC5" w:rsidRPr="009F3FC3" w14:paraId="6E3DFC21" w14:textId="77777777" w:rsidTr="00841C35">
        <w:tc>
          <w:tcPr>
            <w:tcW w:w="2125" w:type="dxa"/>
          </w:tcPr>
          <w:p w14:paraId="415FF488" w14:textId="22FE7063" w:rsidR="009B3DC5" w:rsidRDefault="00874219" w:rsidP="005628AF">
            <w:pPr>
              <w:spacing w:line="252" w:lineRule="auto"/>
            </w:pPr>
            <w:hyperlink w:anchor="Obor_sem_III" w:history="1">
              <w:r w:rsidR="009B3DC5" w:rsidRPr="00841C35">
                <w:rPr>
                  <w:rStyle w:val="Hypertextovodkaz"/>
                </w:rPr>
                <w:t>Oborový seminář III</w:t>
              </w:r>
            </w:hyperlink>
          </w:p>
        </w:tc>
        <w:tc>
          <w:tcPr>
            <w:tcW w:w="1277" w:type="dxa"/>
          </w:tcPr>
          <w:p w14:paraId="1934DAC1" w14:textId="5D478A67" w:rsidR="009B3DC5" w:rsidRDefault="009B3DC5" w:rsidP="005628AF">
            <w:pPr>
              <w:spacing w:line="252" w:lineRule="auto"/>
            </w:pPr>
            <w:r>
              <w:t>0p+8s+0l</w:t>
            </w:r>
          </w:p>
        </w:tc>
        <w:tc>
          <w:tcPr>
            <w:tcW w:w="709" w:type="dxa"/>
          </w:tcPr>
          <w:p w14:paraId="1BB8CD52" w14:textId="77777777" w:rsidR="009B3DC5" w:rsidRDefault="009B3DC5" w:rsidP="005628AF">
            <w:pPr>
              <w:spacing w:line="252" w:lineRule="auto"/>
            </w:pPr>
            <w:r>
              <w:t>z</w:t>
            </w:r>
          </w:p>
        </w:tc>
        <w:tc>
          <w:tcPr>
            <w:tcW w:w="567" w:type="dxa"/>
            <w:gridSpan w:val="2"/>
          </w:tcPr>
          <w:p w14:paraId="1BA986E7" w14:textId="77777777" w:rsidR="009B3DC5" w:rsidRDefault="009B3DC5" w:rsidP="005628AF">
            <w:pPr>
              <w:spacing w:line="252" w:lineRule="auto"/>
              <w:jc w:val="center"/>
            </w:pPr>
            <w:r>
              <w:t>2</w:t>
            </w:r>
          </w:p>
        </w:tc>
        <w:tc>
          <w:tcPr>
            <w:tcW w:w="3969" w:type="dxa"/>
          </w:tcPr>
          <w:p w14:paraId="51A903AA" w14:textId="3C1FD919" w:rsidR="009B3DC5" w:rsidRPr="008A13E4" w:rsidRDefault="00874219" w:rsidP="005628AF">
            <w:pPr>
              <w:spacing w:line="252" w:lineRule="auto"/>
              <w:jc w:val="both"/>
              <w:rPr>
                <w:b/>
              </w:rPr>
            </w:pPr>
            <w:hyperlink w:anchor="Vícha" w:history="1">
              <w:r w:rsidR="009B3DC5" w:rsidRPr="00443B87">
                <w:rPr>
                  <w:rStyle w:val="Hypertextovodkaz"/>
                  <w:b/>
                </w:rPr>
                <w:t>Mgr. Robert Vícha, Ph.D.</w:t>
              </w:r>
            </w:hyperlink>
            <w:r w:rsidR="009B3DC5" w:rsidRPr="00443B87">
              <w:rPr>
                <w:b/>
              </w:rPr>
              <w:t xml:space="preserve"> </w:t>
            </w:r>
            <w:r w:rsidR="009B3DC5" w:rsidRPr="002512AB">
              <w:t>(100% s)</w:t>
            </w:r>
          </w:p>
        </w:tc>
        <w:tc>
          <w:tcPr>
            <w:tcW w:w="567" w:type="dxa"/>
          </w:tcPr>
          <w:p w14:paraId="5BFE6FFE" w14:textId="77777777" w:rsidR="009B3DC5" w:rsidRDefault="009B3DC5" w:rsidP="005628AF">
            <w:pPr>
              <w:spacing w:line="252" w:lineRule="auto"/>
            </w:pPr>
            <w:r>
              <w:t>2/ZS</w:t>
            </w:r>
          </w:p>
        </w:tc>
        <w:tc>
          <w:tcPr>
            <w:tcW w:w="709" w:type="dxa"/>
          </w:tcPr>
          <w:p w14:paraId="4B1B37F1" w14:textId="77777777" w:rsidR="009B3DC5" w:rsidRPr="009F3FC3" w:rsidRDefault="009B3DC5" w:rsidP="005628AF">
            <w:pPr>
              <w:spacing w:line="252" w:lineRule="auto"/>
              <w:jc w:val="center"/>
              <w:rPr>
                <w:b/>
              </w:rPr>
            </w:pPr>
            <w:r w:rsidRPr="009F3FC3">
              <w:rPr>
                <w:b/>
              </w:rPr>
              <w:t>PZ</w:t>
            </w:r>
          </w:p>
        </w:tc>
      </w:tr>
      <w:tr w:rsidR="009B3DC5" w:rsidRPr="009F3FC3" w14:paraId="09FF6B20" w14:textId="77777777" w:rsidTr="00841C35">
        <w:tc>
          <w:tcPr>
            <w:tcW w:w="2125" w:type="dxa"/>
          </w:tcPr>
          <w:p w14:paraId="5AFE6730" w14:textId="70CFE8D8" w:rsidR="009B3DC5" w:rsidRDefault="00874219" w:rsidP="005628AF">
            <w:pPr>
              <w:spacing w:line="252" w:lineRule="auto"/>
            </w:pPr>
            <w:hyperlink w:anchor="Dipl_práce" w:history="1">
              <w:r w:rsidR="009B3DC5" w:rsidRPr="00841C35">
                <w:rPr>
                  <w:rStyle w:val="Hypertextovodkaz"/>
                </w:rPr>
                <w:t>Diplomová práce</w:t>
              </w:r>
            </w:hyperlink>
          </w:p>
        </w:tc>
        <w:tc>
          <w:tcPr>
            <w:tcW w:w="1277" w:type="dxa"/>
          </w:tcPr>
          <w:p w14:paraId="6CC9772C" w14:textId="674E6CD7" w:rsidR="009B3DC5" w:rsidRDefault="009B3DC5" w:rsidP="005628AF">
            <w:pPr>
              <w:spacing w:line="252" w:lineRule="auto"/>
            </w:pPr>
            <w:r>
              <w:t>0p</w:t>
            </w:r>
            <w:r w:rsidRPr="00792979">
              <w:t>+0s+</w:t>
            </w:r>
            <w:r>
              <w:t>120l</w:t>
            </w:r>
          </w:p>
        </w:tc>
        <w:tc>
          <w:tcPr>
            <w:tcW w:w="709" w:type="dxa"/>
          </w:tcPr>
          <w:p w14:paraId="07EDD1EB" w14:textId="77777777" w:rsidR="009B3DC5" w:rsidRDefault="009B3DC5" w:rsidP="005628AF">
            <w:pPr>
              <w:spacing w:line="252" w:lineRule="auto"/>
            </w:pPr>
            <w:r>
              <w:t>z</w:t>
            </w:r>
          </w:p>
        </w:tc>
        <w:tc>
          <w:tcPr>
            <w:tcW w:w="567" w:type="dxa"/>
            <w:gridSpan w:val="2"/>
          </w:tcPr>
          <w:p w14:paraId="499ACC75" w14:textId="77777777" w:rsidR="009B3DC5" w:rsidRDefault="009B3DC5" w:rsidP="005628AF">
            <w:pPr>
              <w:spacing w:line="252" w:lineRule="auto"/>
              <w:jc w:val="center"/>
            </w:pPr>
            <w:r>
              <w:t>30</w:t>
            </w:r>
          </w:p>
        </w:tc>
        <w:tc>
          <w:tcPr>
            <w:tcW w:w="3969" w:type="dxa"/>
          </w:tcPr>
          <w:p w14:paraId="047C99BD" w14:textId="77777777" w:rsidR="009B3DC5" w:rsidRDefault="00874219" w:rsidP="00841C35">
            <w:pPr>
              <w:jc w:val="both"/>
              <w:rPr>
                <w:b/>
              </w:rPr>
            </w:pPr>
            <w:hyperlink w:anchor="Kafka" w:history="1">
              <w:r w:rsidR="009B3DC5" w:rsidRPr="00443B87">
                <w:rPr>
                  <w:rStyle w:val="Hypertextovodkaz"/>
                  <w:b/>
                </w:rPr>
                <w:t>doc. Ing. Stanislav Kafka, CSc.</w:t>
              </w:r>
            </w:hyperlink>
          </w:p>
          <w:p w14:paraId="3FDB5BDF" w14:textId="3B22A9D3" w:rsidR="009B3DC5" w:rsidRPr="008A13E4" w:rsidRDefault="009B3DC5" w:rsidP="005628AF">
            <w:pPr>
              <w:spacing w:line="252" w:lineRule="auto"/>
              <w:jc w:val="both"/>
            </w:pPr>
            <w:r>
              <w:t>vedoucí diplomových prací (100% l)</w:t>
            </w:r>
          </w:p>
        </w:tc>
        <w:tc>
          <w:tcPr>
            <w:tcW w:w="567" w:type="dxa"/>
          </w:tcPr>
          <w:p w14:paraId="5D605C04" w14:textId="77777777" w:rsidR="009B3DC5" w:rsidRDefault="009B3DC5" w:rsidP="005628AF">
            <w:pPr>
              <w:spacing w:line="252" w:lineRule="auto"/>
            </w:pPr>
            <w:r>
              <w:t>2/LS</w:t>
            </w:r>
          </w:p>
        </w:tc>
        <w:tc>
          <w:tcPr>
            <w:tcW w:w="709" w:type="dxa"/>
          </w:tcPr>
          <w:p w14:paraId="54B6F5C5" w14:textId="77777777" w:rsidR="009B3DC5" w:rsidRPr="009F3FC3" w:rsidRDefault="009B3DC5" w:rsidP="005628AF">
            <w:pPr>
              <w:spacing w:line="252" w:lineRule="auto"/>
              <w:jc w:val="center"/>
              <w:rPr>
                <w:b/>
              </w:rPr>
            </w:pPr>
            <w:r w:rsidRPr="001C19C5">
              <w:rPr>
                <w:b/>
              </w:rPr>
              <w:t>PZ</w:t>
            </w:r>
          </w:p>
        </w:tc>
      </w:tr>
      <w:tr w:rsidR="009B3DC5" w14:paraId="48712CE5" w14:textId="77777777" w:rsidTr="001B2449">
        <w:tc>
          <w:tcPr>
            <w:tcW w:w="9923" w:type="dxa"/>
            <w:gridSpan w:val="8"/>
            <w:shd w:val="clear" w:color="auto" w:fill="F7CAAC"/>
          </w:tcPr>
          <w:p w14:paraId="26BD54F6" w14:textId="6424F2C9" w:rsidR="009B3DC5" w:rsidRDefault="009B3DC5" w:rsidP="005628AF">
            <w:pPr>
              <w:spacing w:line="252" w:lineRule="auto"/>
              <w:jc w:val="center"/>
              <w:rPr>
                <w:b/>
                <w:sz w:val="22"/>
              </w:rPr>
            </w:pPr>
            <w:r>
              <w:rPr>
                <w:b/>
                <w:sz w:val="22"/>
              </w:rPr>
              <w:t xml:space="preserve">Povinně volitelné předměty </w:t>
            </w:r>
            <w:r>
              <w:t>–</w:t>
            </w:r>
            <w:r>
              <w:rPr>
                <w:b/>
                <w:sz w:val="22"/>
              </w:rPr>
              <w:t xml:space="preserve"> skupina 1</w:t>
            </w:r>
          </w:p>
        </w:tc>
      </w:tr>
      <w:tr w:rsidR="009B3DC5" w:rsidRPr="009F3FC3" w14:paraId="5A53455F" w14:textId="77777777" w:rsidTr="00841C35">
        <w:tc>
          <w:tcPr>
            <w:tcW w:w="2125" w:type="dxa"/>
          </w:tcPr>
          <w:p w14:paraId="38D42AA1" w14:textId="78838F3E" w:rsidR="009B3DC5" w:rsidRDefault="00874219" w:rsidP="005628AF">
            <w:pPr>
              <w:spacing w:line="252" w:lineRule="auto"/>
            </w:pPr>
            <w:hyperlink w:anchor="Met_synt_org_látek" w:history="1">
              <w:r w:rsidR="009B3DC5" w:rsidRPr="00841C35">
                <w:rPr>
                  <w:rStyle w:val="Hypertextovodkaz"/>
                </w:rPr>
                <w:t>Metody syntézy organických látek</w:t>
              </w:r>
            </w:hyperlink>
          </w:p>
        </w:tc>
        <w:tc>
          <w:tcPr>
            <w:tcW w:w="1277" w:type="dxa"/>
          </w:tcPr>
          <w:p w14:paraId="3E74295F" w14:textId="686A0205" w:rsidR="009B3DC5" w:rsidRDefault="009B3DC5" w:rsidP="005628AF">
            <w:pPr>
              <w:spacing w:line="252" w:lineRule="auto"/>
            </w:pPr>
            <w:r>
              <w:t>8p+8s+0l</w:t>
            </w:r>
          </w:p>
        </w:tc>
        <w:tc>
          <w:tcPr>
            <w:tcW w:w="709" w:type="dxa"/>
          </w:tcPr>
          <w:p w14:paraId="0963F4E9" w14:textId="77777777" w:rsidR="009B3DC5" w:rsidRDefault="009B3DC5" w:rsidP="005628AF">
            <w:pPr>
              <w:spacing w:line="252" w:lineRule="auto"/>
            </w:pPr>
            <w:r>
              <w:t>z, zk</w:t>
            </w:r>
          </w:p>
        </w:tc>
        <w:tc>
          <w:tcPr>
            <w:tcW w:w="567" w:type="dxa"/>
            <w:gridSpan w:val="2"/>
          </w:tcPr>
          <w:p w14:paraId="5AB7487D" w14:textId="77777777" w:rsidR="009B3DC5" w:rsidRDefault="009B3DC5" w:rsidP="005628AF">
            <w:pPr>
              <w:spacing w:line="252" w:lineRule="auto"/>
              <w:jc w:val="center"/>
            </w:pPr>
            <w:r>
              <w:t>4</w:t>
            </w:r>
          </w:p>
        </w:tc>
        <w:tc>
          <w:tcPr>
            <w:tcW w:w="3969" w:type="dxa"/>
          </w:tcPr>
          <w:p w14:paraId="4464C5F1" w14:textId="5736ECD9" w:rsidR="009B3DC5" w:rsidRPr="008A13E4" w:rsidRDefault="00874219" w:rsidP="005628AF">
            <w:pPr>
              <w:spacing w:line="252" w:lineRule="auto"/>
              <w:jc w:val="both"/>
              <w:rPr>
                <w:b/>
              </w:rPr>
            </w:pPr>
            <w:hyperlink w:anchor="Kafka" w:history="1">
              <w:r w:rsidR="009B3DC5" w:rsidRPr="00443B87">
                <w:rPr>
                  <w:rStyle w:val="Hypertextovodkaz"/>
                  <w:b/>
                </w:rPr>
                <w:t>doc. Ing. Stanislav Kafka, CSc.</w:t>
              </w:r>
            </w:hyperlink>
            <w:r w:rsidR="009B3DC5" w:rsidRPr="005114F2">
              <w:rPr>
                <w:b/>
              </w:rPr>
              <w:t xml:space="preserve"> </w:t>
            </w:r>
            <w:r w:rsidR="009B3DC5" w:rsidRPr="002512AB">
              <w:t>(100% p)</w:t>
            </w:r>
          </w:p>
        </w:tc>
        <w:tc>
          <w:tcPr>
            <w:tcW w:w="567" w:type="dxa"/>
          </w:tcPr>
          <w:p w14:paraId="690A82EB" w14:textId="77777777" w:rsidR="009B3DC5" w:rsidRDefault="009B3DC5" w:rsidP="005628AF">
            <w:pPr>
              <w:spacing w:line="252" w:lineRule="auto"/>
            </w:pPr>
            <w:r>
              <w:t>1/ZS</w:t>
            </w:r>
          </w:p>
        </w:tc>
        <w:tc>
          <w:tcPr>
            <w:tcW w:w="709" w:type="dxa"/>
          </w:tcPr>
          <w:p w14:paraId="534D5F71" w14:textId="77777777" w:rsidR="009B3DC5" w:rsidRPr="009F3FC3" w:rsidRDefault="009B3DC5" w:rsidP="005628AF">
            <w:pPr>
              <w:spacing w:line="252" w:lineRule="auto"/>
              <w:jc w:val="center"/>
              <w:rPr>
                <w:b/>
              </w:rPr>
            </w:pPr>
            <w:r w:rsidRPr="009F3FC3">
              <w:rPr>
                <w:b/>
              </w:rPr>
              <w:t>PZ</w:t>
            </w:r>
          </w:p>
        </w:tc>
      </w:tr>
      <w:tr w:rsidR="009B3DC5" w:rsidRPr="009F3FC3" w14:paraId="296E3072" w14:textId="77777777" w:rsidTr="00841C35">
        <w:tc>
          <w:tcPr>
            <w:tcW w:w="2125" w:type="dxa"/>
          </w:tcPr>
          <w:p w14:paraId="479926C0" w14:textId="31FF1B9D" w:rsidR="009B3DC5" w:rsidRDefault="00874219" w:rsidP="005628AF">
            <w:pPr>
              <w:spacing w:line="252" w:lineRule="auto"/>
            </w:pPr>
            <w:hyperlink w:anchor="Pokr_lab_techn" w:history="1">
              <w:r w:rsidR="009B3DC5" w:rsidRPr="00841C35">
                <w:rPr>
                  <w:rStyle w:val="Hypertextovodkaz"/>
                </w:rPr>
                <w:t>Pokročilá laboratorní technika</w:t>
              </w:r>
            </w:hyperlink>
          </w:p>
        </w:tc>
        <w:tc>
          <w:tcPr>
            <w:tcW w:w="1277" w:type="dxa"/>
          </w:tcPr>
          <w:p w14:paraId="59707A67" w14:textId="40BE4FBC" w:rsidR="009B3DC5" w:rsidRDefault="009B3DC5" w:rsidP="005628AF">
            <w:pPr>
              <w:spacing w:line="252" w:lineRule="auto"/>
            </w:pPr>
            <w:r>
              <w:t>0p+0s+16l</w:t>
            </w:r>
          </w:p>
        </w:tc>
        <w:tc>
          <w:tcPr>
            <w:tcW w:w="709" w:type="dxa"/>
          </w:tcPr>
          <w:p w14:paraId="4B14956A" w14:textId="77777777" w:rsidR="009B3DC5" w:rsidRDefault="009B3DC5" w:rsidP="005628AF">
            <w:pPr>
              <w:spacing w:line="252" w:lineRule="auto"/>
            </w:pPr>
            <w:r>
              <w:t>klz</w:t>
            </w:r>
          </w:p>
        </w:tc>
        <w:tc>
          <w:tcPr>
            <w:tcW w:w="567" w:type="dxa"/>
            <w:gridSpan w:val="2"/>
          </w:tcPr>
          <w:p w14:paraId="6FB4CEBC" w14:textId="77777777" w:rsidR="009B3DC5" w:rsidRDefault="009B3DC5" w:rsidP="005628AF">
            <w:pPr>
              <w:spacing w:line="252" w:lineRule="auto"/>
              <w:jc w:val="center"/>
            </w:pPr>
            <w:r>
              <w:t>3</w:t>
            </w:r>
          </w:p>
        </w:tc>
        <w:tc>
          <w:tcPr>
            <w:tcW w:w="3969" w:type="dxa"/>
          </w:tcPr>
          <w:p w14:paraId="066BEA3A" w14:textId="5133272E" w:rsidR="009B3DC5" w:rsidRPr="008A13E4" w:rsidRDefault="00874219" w:rsidP="005628AF">
            <w:pPr>
              <w:spacing w:line="252" w:lineRule="auto"/>
              <w:jc w:val="both"/>
              <w:rPr>
                <w:b/>
              </w:rPr>
            </w:pPr>
            <w:hyperlink w:anchor="Dastychová" w:history="1">
              <w:r w:rsidR="009B3DC5" w:rsidRPr="005114F2">
                <w:rPr>
                  <w:rStyle w:val="Hypertextovodkaz"/>
                  <w:b/>
                </w:rPr>
                <w:t>RNDr. Lenka Dastychová, Ph.D.</w:t>
              </w:r>
            </w:hyperlink>
            <w:r w:rsidR="009B3DC5" w:rsidRPr="005114F2">
              <w:rPr>
                <w:b/>
              </w:rPr>
              <w:t xml:space="preserve"> </w:t>
            </w:r>
            <w:r w:rsidR="009B3DC5" w:rsidRPr="002512AB">
              <w:t>(100% l)</w:t>
            </w:r>
          </w:p>
        </w:tc>
        <w:tc>
          <w:tcPr>
            <w:tcW w:w="567" w:type="dxa"/>
          </w:tcPr>
          <w:p w14:paraId="75056425" w14:textId="77777777" w:rsidR="009B3DC5" w:rsidRDefault="009B3DC5" w:rsidP="005628AF">
            <w:pPr>
              <w:spacing w:line="252" w:lineRule="auto"/>
            </w:pPr>
            <w:r>
              <w:t>1/ZS</w:t>
            </w:r>
          </w:p>
        </w:tc>
        <w:tc>
          <w:tcPr>
            <w:tcW w:w="709" w:type="dxa"/>
          </w:tcPr>
          <w:p w14:paraId="6ADFDEAB" w14:textId="77777777" w:rsidR="009B3DC5" w:rsidRPr="009F3FC3" w:rsidRDefault="009B3DC5" w:rsidP="005628AF">
            <w:pPr>
              <w:spacing w:line="252" w:lineRule="auto"/>
              <w:jc w:val="center"/>
              <w:rPr>
                <w:b/>
              </w:rPr>
            </w:pPr>
            <w:r w:rsidRPr="009F3FC3">
              <w:rPr>
                <w:b/>
              </w:rPr>
              <w:t>PZ</w:t>
            </w:r>
          </w:p>
        </w:tc>
      </w:tr>
      <w:tr w:rsidR="009B3DC5" w:rsidRPr="009F3FC3" w14:paraId="7D4B1902" w14:textId="77777777" w:rsidTr="00841C35">
        <w:tc>
          <w:tcPr>
            <w:tcW w:w="2125" w:type="dxa"/>
          </w:tcPr>
          <w:p w14:paraId="034555AB" w14:textId="16880819" w:rsidR="009B3DC5" w:rsidRDefault="00874219" w:rsidP="005628AF">
            <w:pPr>
              <w:spacing w:line="252" w:lineRule="auto"/>
            </w:pPr>
            <w:hyperlink w:anchor="Farmakochemie" w:history="1">
              <w:r w:rsidR="009B3DC5" w:rsidRPr="00841C35">
                <w:rPr>
                  <w:rStyle w:val="Hypertextovodkaz"/>
                </w:rPr>
                <w:t>Farmakochemie</w:t>
              </w:r>
            </w:hyperlink>
          </w:p>
        </w:tc>
        <w:tc>
          <w:tcPr>
            <w:tcW w:w="1277" w:type="dxa"/>
          </w:tcPr>
          <w:p w14:paraId="15F422D7" w14:textId="0F111B23" w:rsidR="009B3DC5" w:rsidRDefault="009B3DC5" w:rsidP="005628AF">
            <w:pPr>
              <w:spacing w:line="252" w:lineRule="auto"/>
            </w:pPr>
            <w:r>
              <w:t>8p+4s+0l</w:t>
            </w:r>
          </w:p>
        </w:tc>
        <w:tc>
          <w:tcPr>
            <w:tcW w:w="709" w:type="dxa"/>
          </w:tcPr>
          <w:p w14:paraId="51E961E8" w14:textId="77777777" w:rsidR="009B3DC5" w:rsidRDefault="009B3DC5" w:rsidP="005628AF">
            <w:pPr>
              <w:spacing w:line="252" w:lineRule="auto"/>
            </w:pPr>
            <w:r>
              <w:t>z, zk</w:t>
            </w:r>
          </w:p>
        </w:tc>
        <w:tc>
          <w:tcPr>
            <w:tcW w:w="567" w:type="dxa"/>
            <w:gridSpan w:val="2"/>
          </w:tcPr>
          <w:p w14:paraId="015DDCEC" w14:textId="77777777" w:rsidR="009B3DC5" w:rsidRDefault="009B3DC5" w:rsidP="005628AF">
            <w:pPr>
              <w:spacing w:line="252" w:lineRule="auto"/>
              <w:jc w:val="center"/>
            </w:pPr>
            <w:r>
              <w:t>3</w:t>
            </w:r>
          </w:p>
        </w:tc>
        <w:tc>
          <w:tcPr>
            <w:tcW w:w="3969" w:type="dxa"/>
          </w:tcPr>
          <w:p w14:paraId="08F102D5" w14:textId="0073357F" w:rsidR="009B3DC5" w:rsidRPr="008A13E4" w:rsidRDefault="00874219" w:rsidP="005628AF">
            <w:pPr>
              <w:spacing w:line="252" w:lineRule="auto"/>
              <w:jc w:val="both"/>
              <w:rPr>
                <w:b/>
              </w:rPr>
            </w:pPr>
            <w:hyperlink w:anchor="Kafka" w:history="1">
              <w:r w:rsidR="009B3DC5" w:rsidRPr="00443B87">
                <w:rPr>
                  <w:rStyle w:val="Hypertextovodkaz"/>
                  <w:b/>
                </w:rPr>
                <w:t>doc. Ing. Stanislav Kafka, CSc.</w:t>
              </w:r>
            </w:hyperlink>
            <w:r w:rsidR="009B3DC5" w:rsidRPr="005114F2">
              <w:rPr>
                <w:b/>
              </w:rPr>
              <w:t xml:space="preserve"> </w:t>
            </w:r>
            <w:r w:rsidR="009B3DC5" w:rsidRPr="002512AB">
              <w:t>(100% p)</w:t>
            </w:r>
          </w:p>
        </w:tc>
        <w:tc>
          <w:tcPr>
            <w:tcW w:w="567" w:type="dxa"/>
          </w:tcPr>
          <w:p w14:paraId="21066898" w14:textId="77777777" w:rsidR="009B3DC5" w:rsidRDefault="009B3DC5" w:rsidP="005628AF">
            <w:pPr>
              <w:spacing w:line="252" w:lineRule="auto"/>
            </w:pPr>
            <w:r>
              <w:t>1/LS</w:t>
            </w:r>
          </w:p>
        </w:tc>
        <w:tc>
          <w:tcPr>
            <w:tcW w:w="709" w:type="dxa"/>
          </w:tcPr>
          <w:p w14:paraId="0DE74B94" w14:textId="77777777" w:rsidR="009B3DC5" w:rsidRPr="009F3FC3" w:rsidRDefault="009B3DC5" w:rsidP="005628AF">
            <w:pPr>
              <w:spacing w:line="252" w:lineRule="auto"/>
              <w:jc w:val="center"/>
              <w:rPr>
                <w:b/>
              </w:rPr>
            </w:pPr>
            <w:r w:rsidRPr="009F3FC3">
              <w:rPr>
                <w:b/>
              </w:rPr>
              <w:t>PZ</w:t>
            </w:r>
          </w:p>
        </w:tc>
      </w:tr>
      <w:tr w:rsidR="009B3DC5" w14:paraId="5F55B924" w14:textId="77777777" w:rsidTr="001B2449">
        <w:tc>
          <w:tcPr>
            <w:tcW w:w="9923" w:type="dxa"/>
            <w:gridSpan w:val="8"/>
            <w:shd w:val="clear" w:color="auto" w:fill="FBD4B4"/>
          </w:tcPr>
          <w:p w14:paraId="450B58AD" w14:textId="53FD58C9" w:rsidR="009B3DC5" w:rsidRDefault="009B3DC5" w:rsidP="005628AF">
            <w:pPr>
              <w:spacing w:line="252" w:lineRule="auto"/>
              <w:jc w:val="center"/>
            </w:pPr>
            <w:r>
              <w:rPr>
                <w:b/>
                <w:sz w:val="22"/>
              </w:rPr>
              <w:t xml:space="preserve">Povinně volitelné předměty </w:t>
            </w:r>
            <w:r>
              <w:t>–</w:t>
            </w:r>
            <w:r>
              <w:rPr>
                <w:b/>
                <w:sz w:val="22"/>
              </w:rPr>
              <w:t xml:space="preserve"> skupina 2</w:t>
            </w:r>
          </w:p>
        </w:tc>
      </w:tr>
      <w:tr w:rsidR="009B3DC5" w:rsidRPr="009F3FC3" w14:paraId="275095BD" w14:textId="77777777" w:rsidTr="00841C35">
        <w:tc>
          <w:tcPr>
            <w:tcW w:w="2125" w:type="dxa"/>
          </w:tcPr>
          <w:p w14:paraId="76AC812D" w14:textId="5CA9DB5A" w:rsidR="009B3DC5" w:rsidRDefault="00874219" w:rsidP="005628AF">
            <w:pPr>
              <w:spacing w:line="252" w:lineRule="auto"/>
            </w:pPr>
            <w:hyperlink w:anchor="Principy_úch_potr" w:history="1">
              <w:r w:rsidR="009B3DC5" w:rsidRPr="00841C35">
                <w:rPr>
                  <w:rStyle w:val="Hypertextovodkaz"/>
                </w:rPr>
                <w:t>Principy úchovy potravin</w:t>
              </w:r>
            </w:hyperlink>
          </w:p>
        </w:tc>
        <w:tc>
          <w:tcPr>
            <w:tcW w:w="1277" w:type="dxa"/>
          </w:tcPr>
          <w:p w14:paraId="52E49927" w14:textId="7D3E490B" w:rsidR="009B3DC5" w:rsidRDefault="009B3DC5" w:rsidP="005628AF">
            <w:pPr>
              <w:spacing w:line="252" w:lineRule="auto"/>
            </w:pPr>
            <w:r>
              <w:t>8p+8s+4l</w:t>
            </w:r>
          </w:p>
        </w:tc>
        <w:tc>
          <w:tcPr>
            <w:tcW w:w="709" w:type="dxa"/>
          </w:tcPr>
          <w:p w14:paraId="26D4461C" w14:textId="77777777" w:rsidR="009B3DC5" w:rsidRDefault="009B3DC5" w:rsidP="005628AF">
            <w:pPr>
              <w:spacing w:line="252" w:lineRule="auto"/>
            </w:pPr>
            <w:r>
              <w:t>z, zk</w:t>
            </w:r>
          </w:p>
        </w:tc>
        <w:tc>
          <w:tcPr>
            <w:tcW w:w="567" w:type="dxa"/>
            <w:gridSpan w:val="2"/>
          </w:tcPr>
          <w:p w14:paraId="38926AF3" w14:textId="77777777" w:rsidR="009B3DC5" w:rsidRDefault="009B3DC5" w:rsidP="005628AF">
            <w:pPr>
              <w:spacing w:line="252" w:lineRule="auto"/>
              <w:jc w:val="center"/>
            </w:pPr>
            <w:r>
              <w:t>4</w:t>
            </w:r>
          </w:p>
        </w:tc>
        <w:tc>
          <w:tcPr>
            <w:tcW w:w="3969" w:type="dxa"/>
          </w:tcPr>
          <w:p w14:paraId="20A5D610" w14:textId="77777777" w:rsidR="009B3DC5" w:rsidRPr="00D55B9A" w:rsidRDefault="00874219" w:rsidP="00841C35">
            <w:pPr>
              <w:jc w:val="both"/>
              <w:rPr>
                <w:b/>
                <w:sz w:val="19"/>
                <w:szCs w:val="19"/>
              </w:rPr>
            </w:pPr>
            <w:hyperlink w:anchor="Sumczynski" w:history="1">
              <w:r w:rsidR="009B3DC5" w:rsidRPr="005114F2">
                <w:rPr>
                  <w:rStyle w:val="Hypertextovodkaz"/>
                  <w:b/>
                  <w:sz w:val="19"/>
                  <w:szCs w:val="19"/>
                </w:rPr>
                <w:t>doc. Ing. Daniela Sumczynski, Ph.D.</w:t>
              </w:r>
            </w:hyperlink>
            <w:r w:rsidR="009B3DC5" w:rsidRPr="005114F2">
              <w:rPr>
                <w:b/>
                <w:sz w:val="19"/>
                <w:szCs w:val="19"/>
              </w:rPr>
              <w:t xml:space="preserve"> </w:t>
            </w:r>
            <w:r w:rsidR="009B3DC5" w:rsidRPr="002512AB">
              <w:rPr>
                <w:sz w:val="19"/>
                <w:szCs w:val="19"/>
              </w:rPr>
              <w:t>(100% p)</w:t>
            </w:r>
          </w:p>
          <w:p w14:paraId="66DE6C34" w14:textId="77777777" w:rsidR="009B3DC5" w:rsidRPr="006923E1" w:rsidRDefault="009B3DC5" w:rsidP="005628AF">
            <w:pPr>
              <w:spacing w:line="252" w:lineRule="auto"/>
              <w:jc w:val="both"/>
            </w:pPr>
          </w:p>
        </w:tc>
        <w:tc>
          <w:tcPr>
            <w:tcW w:w="567" w:type="dxa"/>
          </w:tcPr>
          <w:p w14:paraId="7DE9FCE6" w14:textId="77777777" w:rsidR="009B3DC5" w:rsidRDefault="009B3DC5" w:rsidP="005628AF">
            <w:pPr>
              <w:spacing w:line="252" w:lineRule="auto"/>
            </w:pPr>
            <w:r>
              <w:t>1/ZS</w:t>
            </w:r>
          </w:p>
        </w:tc>
        <w:tc>
          <w:tcPr>
            <w:tcW w:w="709" w:type="dxa"/>
          </w:tcPr>
          <w:p w14:paraId="149806FB" w14:textId="77777777" w:rsidR="009B3DC5" w:rsidRPr="009F3FC3" w:rsidRDefault="009B3DC5" w:rsidP="005628AF">
            <w:pPr>
              <w:spacing w:line="252" w:lineRule="auto"/>
              <w:jc w:val="center"/>
              <w:rPr>
                <w:b/>
              </w:rPr>
            </w:pPr>
            <w:r w:rsidRPr="009F3FC3">
              <w:rPr>
                <w:b/>
              </w:rPr>
              <w:t>PZ</w:t>
            </w:r>
          </w:p>
        </w:tc>
      </w:tr>
      <w:tr w:rsidR="009B3DC5" w:rsidRPr="009F3FC3" w14:paraId="4F5ED162" w14:textId="77777777" w:rsidTr="00841C35">
        <w:tc>
          <w:tcPr>
            <w:tcW w:w="2125" w:type="dxa"/>
          </w:tcPr>
          <w:p w14:paraId="598D433C" w14:textId="6E4273BC" w:rsidR="009B3DC5" w:rsidRDefault="00874219" w:rsidP="005628AF">
            <w:pPr>
              <w:spacing w:line="252" w:lineRule="auto"/>
            </w:pPr>
            <w:hyperlink w:anchor="Fuknční_potr" w:history="1">
              <w:r w:rsidR="009B3DC5" w:rsidRPr="00841C35">
                <w:rPr>
                  <w:rStyle w:val="Hypertextovodkaz"/>
                </w:rPr>
                <w:t>Funkční potraviny</w:t>
              </w:r>
            </w:hyperlink>
          </w:p>
        </w:tc>
        <w:tc>
          <w:tcPr>
            <w:tcW w:w="1277" w:type="dxa"/>
          </w:tcPr>
          <w:p w14:paraId="1B592AE4" w14:textId="7DA09876" w:rsidR="009B3DC5" w:rsidRDefault="009B3DC5" w:rsidP="005628AF">
            <w:pPr>
              <w:spacing w:line="252" w:lineRule="auto"/>
            </w:pPr>
            <w:r>
              <w:t>8p+4s+0l</w:t>
            </w:r>
          </w:p>
        </w:tc>
        <w:tc>
          <w:tcPr>
            <w:tcW w:w="709" w:type="dxa"/>
          </w:tcPr>
          <w:p w14:paraId="46CF3B5A" w14:textId="77777777" w:rsidR="009B3DC5" w:rsidRDefault="009B3DC5" w:rsidP="005628AF">
            <w:pPr>
              <w:spacing w:line="252" w:lineRule="auto"/>
            </w:pPr>
            <w:r>
              <w:t>z, zk</w:t>
            </w:r>
          </w:p>
        </w:tc>
        <w:tc>
          <w:tcPr>
            <w:tcW w:w="567" w:type="dxa"/>
            <w:gridSpan w:val="2"/>
          </w:tcPr>
          <w:p w14:paraId="1724D353" w14:textId="77777777" w:rsidR="009B3DC5" w:rsidRDefault="009B3DC5" w:rsidP="005628AF">
            <w:pPr>
              <w:spacing w:line="252" w:lineRule="auto"/>
              <w:jc w:val="center"/>
            </w:pPr>
            <w:r>
              <w:t>3</w:t>
            </w:r>
          </w:p>
        </w:tc>
        <w:tc>
          <w:tcPr>
            <w:tcW w:w="3969" w:type="dxa"/>
          </w:tcPr>
          <w:p w14:paraId="785CE652" w14:textId="6C6B164A" w:rsidR="009B3DC5" w:rsidRPr="00C041DE" w:rsidRDefault="00874219" w:rsidP="005628AF">
            <w:pPr>
              <w:spacing w:line="252" w:lineRule="auto"/>
              <w:jc w:val="both"/>
              <w:rPr>
                <w:b/>
              </w:rPr>
            </w:pPr>
            <w:hyperlink w:anchor="Sumczynski" w:history="1">
              <w:r w:rsidR="009B3DC5" w:rsidRPr="005114F2">
                <w:rPr>
                  <w:rStyle w:val="Hypertextovodkaz"/>
                  <w:b/>
                  <w:sz w:val="19"/>
                  <w:szCs w:val="19"/>
                </w:rPr>
                <w:t>doc. Ing. Daniela Sumczynski, Ph.D.</w:t>
              </w:r>
            </w:hyperlink>
            <w:r w:rsidR="009B3DC5" w:rsidRPr="005114F2">
              <w:rPr>
                <w:b/>
                <w:sz w:val="19"/>
                <w:szCs w:val="19"/>
              </w:rPr>
              <w:t xml:space="preserve"> </w:t>
            </w:r>
            <w:r w:rsidR="009B3DC5" w:rsidRPr="002512AB">
              <w:rPr>
                <w:sz w:val="19"/>
                <w:szCs w:val="19"/>
              </w:rPr>
              <w:t>(100% p)</w:t>
            </w:r>
          </w:p>
        </w:tc>
        <w:tc>
          <w:tcPr>
            <w:tcW w:w="567" w:type="dxa"/>
          </w:tcPr>
          <w:p w14:paraId="1EFCC4AA" w14:textId="77777777" w:rsidR="009B3DC5" w:rsidRDefault="009B3DC5" w:rsidP="005628AF">
            <w:pPr>
              <w:spacing w:line="252" w:lineRule="auto"/>
            </w:pPr>
            <w:r>
              <w:t>1/ZS</w:t>
            </w:r>
          </w:p>
        </w:tc>
        <w:tc>
          <w:tcPr>
            <w:tcW w:w="709" w:type="dxa"/>
          </w:tcPr>
          <w:p w14:paraId="62115E62" w14:textId="77777777" w:rsidR="009B3DC5" w:rsidRPr="009F3FC3" w:rsidRDefault="009B3DC5" w:rsidP="005628AF">
            <w:pPr>
              <w:spacing w:line="252" w:lineRule="auto"/>
              <w:jc w:val="center"/>
              <w:rPr>
                <w:b/>
              </w:rPr>
            </w:pPr>
            <w:r w:rsidRPr="009F3FC3">
              <w:rPr>
                <w:b/>
              </w:rPr>
              <w:t>PZ</w:t>
            </w:r>
          </w:p>
        </w:tc>
      </w:tr>
      <w:tr w:rsidR="009B3DC5" w:rsidRPr="009F3FC3" w14:paraId="54A3A44E" w14:textId="77777777" w:rsidTr="00841C35">
        <w:tc>
          <w:tcPr>
            <w:tcW w:w="2125" w:type="dxa"/>
          </w:tcPr>
          <w:p w14:paraId="03937924" w14:textId="011B24FF" w:rsidR="009B3DC5" w:rsidRDefault="00874219" w:rsidP="005628AF">
            <w:pPr>
              <w:spacing w:line="252" w:lineRule="auto"/>
            </w:pPr>
            <w:hyperlink w:anchor="Chem_nutrac" w:history="1">
              <w:r w:rsidR="009B3DC5" w:rsidRPr="00841C35">
                <w:rPr>
                  <w:rStyle w:val="Hypertextovodkaz"/>
                </w:rPr>
                <w:t>Chemie nutraceutik</w:t>
              </w:r>
            </w:hyperlink>
          </w:p>
        </w:tc>
        <w:tc>
          <w:tcPr>
            <w:tcW w:w="1277" w:type="dxa"/>
          </w:tcPr>
          <w:p w14:paraId="4B9B1A11" w14:textId="44A39F47" w:rsidR="009B3DC5" w:rsidRDefault="009B3DC5" w:rsidP="005628AF">
            <w:pPr>
              <w:spacing w:line="252" w:lineRule="auto"/>
            </w:pPr>
            <w:r>
              <w:t>8p+4s+0l</w:t>
            </w:r>
          </w:p>
        </w:tc>
        <w:tc>
          <w:tcPr>
            <w:tcW w:w="709" w:type="dxa"/>
          </w:tcPr>
          <w:p w14:paraId="1843DCAA" w14:textId="77777777" w:rsidR="009B3DC5" w:rsidRDefault="009B3DC5" w:rsidP="005628AF">
            <w:pPr>
              <w:spacing w:line="252" w:lineRule="auto"/>
            </w:pPr>
            <w:r>
              <w:t>z, zk</w:t>
            </w:r>
          </w:p>
        </w:tc>
        <w:tc>
          <w:tcPr>
            <w:tcW w:w="567" w:type="dxa"/>
            <w:gridSpan w:val="2"/>
          </w:tcPr>
          <w:p w14:paraId="7E751B1A" w14:textId="77777777" w:rsidR="009B3DC5" w:rsidRDefault="009B3DC5" w:rsidP="005628AF">
            <w:pPr>
              <w:spacing w:line="252" w:lineRule="auto"/>
              <w:jc w:val="center"/>
            </w:pPr>
            <w:r>
              <w:t>3</w:t>
            </w:r>
          </w:p>
        </w:tc>
        <w:tc>
          <w:tcPr>
            <w:tcW w:w="3969" w:type="dxa"/>
          </w:tcPr>
          <w:p w14:paraId="580B0053" w14:textId="1C0BE717" w:rsidR="009B3DC5" w:rsidRPr="006923E1" w:rsidRDefault="00874219" w:rsidP="005628AF">
            <w:pPr>
              <w:spacing w:line="252" w:lineRule="auto"/>
              <w:jc w:val="both"/>
              <w:rPr>
                <w:b/>
              </w:rPr>
            </w:pPr>
            <w:hyperlink w:anchor="Sumczynski" w:history="1">
              <w:r w:rsidR="009B3DC5" w:rsidRPr="005114F2">
                <w:rPr>
                  <w:rStyle w:val="Hypertextovodkaz"/>
                  <w:b/>
                  <w:sz w:val="19"/>
                  <w:szCs w:val="19"/>
                </w:rPr>
                <w:t>doc. Ing. Daniela Sumczynski, Ph.D.</w:t>
              </w:r>
            </w:hyperlink>
            <w:r w:rsidR="009B3DC5" w:rsidRPr="005114F2">
              <w:rPr>
                <w:b/>
                <w:sz w:val="19"/>
                <w:szCs w:val="19"/>
              </w:rPr>
              <w:t xml:space="preserve"> </w:t>
            </w:r>
            <w:r w:rsidR="009B3DC5" w:rsidRPr="002512AB">
              <w:rPr>
                <w:sz w:val="19"/>
                <w:szCs w:val="19"/>
              </w:rPr>
              <w:t>(100% p)</w:t>
            </w:r>
          </w:p>
        </w:tc>
        <w:tc>
          <w:tcPr>
            <w:tcW w:w="567" w:type="dxa"/>
          </w:tcPr>
          <w:p w14:paraId="39184ECA" w14:textId="77777777" w:rsidR="009B3DC5" w:rsidRDefault="009B3DC5" w:rsidP="005628AF">
            <w:pPr>
              <w:spacing w:line="252" w:lineRule="auto"/>
            </w:pPr>
            <w:r>
              <w:t>1/LS</w:t>
            </w:r>
          </w:p>
        </w:tc>
        <w:tc>
          <w:tcPr>
            <w:tcW w:w="709" w:type="dxa"/>
          </w:tcPr>
          <w:p w14:paraId="74935EAA" w14:textId="77777777" w:rsidR="009B3DC5" w:rsidRPr="009F3FC3" w:rsidRDefault="009B3DC5" w:rsidP="005628AF">
            <w:pPr>
              <w:spacing w:line="252" w:lineRule="auto"/>
              <w:jc w:val="center"/>
              <w:rPr>
                <w:b/>
              </w:rPr>
            </w:pPr>
            <w:r w:rsidRPr="009F3FC3">
              <w:rPr>
                <w:b/>
              </w:rPr>
              <w:t>PZ</w:t>
            </w:r>
          </w:p>
        </w:tc>
      </w:tr>
      <w:tr w:rsidR="009B3DC5" w14:paraId="39E6A08D" w14:textId="77777777" w:rsidTr="001B2449">
        <w:trPr>
          <w:trHeight w:val="361"/>
        </w:trPr>
        <w:tc>
          <w:tcPr>
            <w:tcW w:w="9923" w:type="dxa"/>
            <w:gridSpan w:val="8"/>
          </w:tcPr>
          <w:p w14:paraId="24E32A9D" w14:textId="77777777" w:rsidR="009B3DC5" w:rsidRDefault="009B3DC5" w:rsidP="001A2B38">
            <w:pPr>
              <w:spacing w:before="60" w:after="60" w:line="252" w:lineRule="auto"/>
              <w:jc w:val="both"/>
            </w:pPr>
            <w:r>
              <w:rPr>
                <w:b/>
              </w:rPr>
              <w:t xml:space="preserve">Podmínka pro splnění těchto skupin předmětů: </w:t>
            </w:r>
            <w:r>
              <w:t>Student si zvolí buď všechny předměty ze skupiny 1, nebo všechny předměty ze skupiny 2.</w:t>
            </w:r>
          </w:p>
        </w:tc>
      </w:tr>
      <w:tr w:rsidR="009B3DC5" w14:paraId="1CC2FC24" w14:textId="77777777" w:rsidTr="001B2449">
        <w:tc>
          <w:tcPr>
            <w:tcW w:w="9923" w:type="dxa"/>
            <w:gridSpan w:val="8"/>
            <w:shd w:val="clear" w:color="auto" w:fill="FBD4B4"/>
          </w:tcPr>
          <w:p w14:paraId="5FAA210E" w14:textId="00FA1CE3" w:rsidR="009B3DC5" w:rsidRDefault="009B3DC5" w:rsidP="00D44916">
            <w:pPr>
              <w:jc w:val="center"/>
            </w:pPr>
            <w:r>
              <w:rPr>
                <w:b/>
                <w:sz w:val="22"/>
              </w:rPr>
              <w:lastRenderedPageBreak/>
              <w:t xml:space="preserve">Povinně volitelné předměty </w:t>
            </w:r>
            <w:r>
              <w:t>–</w:t>
            </w:r>
            <w:r>
              <w:rPr>
                <w:b/>
                <w:sz w:val="22"/>
              </w:rPr>
              <w:t xml:space="preserve"> skupina 3</w:t>
            </w:r>
          </w:p>
        </w:tc>
      </w:tr>
      <w:tr w:rsidR="009B3DC5" w:rsidRPr="009F3FC3" w14:paraId="44371EFC" w14:textId="77777777" w:rsidTr="00841C35">
        <w:tc>
          <w:tcPr>
            <w:tcW w:w="2125" w:type="dxa"/>
          </w:tcPr>
          <w:p w14:paraId="7F4FB3B0" w14:textId="1619A492" w:rsidR="009B3DC5" w:rsidRDefault="00874219" w:rsidP="00D44916">
            <w:hyperlink w:anchor="Bioakt_heterocykl_slouč" w:history="1">
              <w:r w:rsidR="009B3DC5" w:rsidRPr="00841C35">
                <w:rPr>
                  <w:rStyle w:val="Hypertextovodkaz"/>
                </w:rPr>
                <w:t>Bioaktivní heterocyklické sloučeniny</w:t>
              </w:r>
            </w:hyperlink>
          </w:p>
        </w:tc>
        <w:tc>
          <w:tcPr>
            <w:tcW w:w="1277" w:type="dxa"/>
          </w:tcPr>
          <w:p w14:paraId="2FAD5323" w14:textId="4AE5020F" w:rsidR="009B3DC5" w:rsidRDefault="009B3DC5" w:rsidP="00D44916">
            <w:r>
              <w:t>8p+4s+0l</w:t>
            </w:r>
          </w:p>
        </w:tc>
        <w:tc>
          <w:tcPr>
            <w:tcW w:w="709" w:type="dxa"/>
          </w:tcPr>
          <w:p w14:paraId="275B2448" w14:textId="77777777" w:rsidR="009B3DC5" w:rsidRDefault="009B3DC5" w:rsidP="00D44916">
            <w:r>
              <w:t>z, zk</w:t>
            </w:r>
          </w:p>
        </w:tc>
        <w:tc>
          <w:tcPr>
            <w:tcW w:w="567" w:type="dxa"/>
            <w:gridSpan w:val="2"/>
          </w:tcPr>
          <w:p w14:paraId="6E8BAB54" w14:textId="77777777" w:rsidR="009B3DC5" w:rsidRDefault="009B3DC5" w:rsidP="00D44916">
            <w:pPr>
              <w:jc w:val="center"/>
            </w:pPr>
            <w:r>
              <w:t>4</w:t>
            </w:r>
          </w:p>
        </w:tc>
        <w:tc>
          <w:tcPr>
            <w:tcW w:w="3969" w:type="dxa"/>
          </w:tcPr>
          <w:p w14:paraId="71EC3576" w14:textId="77777777" w:rsidR="009B3DC5" w:rsidRDefault="00874219" w:rsidP="00841C35">
            <w:pPr>
              <w:jc w:val="both"/>
              <w:rPr>
                <w:b/>
              </w:rPr>
            </w:pPr>
            <w:hyperlink w:anchor="Prucková" w:history="1">
              <w:r w:rsidR="009B3DC5" w:rsidRPr="005114F2">
                <w:rPr>
                  <w:rStyle w:val="Hypertextovodkaz"/>
                  <w:b/>
                </w:rPr>
                <w:t>Ing. Zdeňka Prucková, Ph.D.</w:t>
              </w:r>
            </w:hyperlink>
            <w:r w:rsidR="009B3DC5" w:rsidRPr="00443B87">
              <w:t xml:space="preserve"> </w:t>
            </w:r>
            <w:r w:rsidR="009B3DC5" w:rsidRPr="002512AB">
              <w:t>(100% p)</w:t>
            </w:r>
          </w:p>
          <w:p w14:paraId="3E245FA4" w14:textId="77777777" w:rsidR="009B3DC5" w:rsidRPr="008A13E4" w:rsidRDefault="009B3DC5" w:rsidP="00D44916">
            <w:pPr>
              <w:jc w:val="both"/>
            </w:pPr>
          </w:p>
        </w:tc>
        <w:tc>
          <w:tcPr>
            <w:tcW w:w="567" w:type="dxa"/>
          </w:tcPr>
          <w:p w14:paraId="1475F943" w14:textId="77777777" w:rsidR="009B3DC5" w:rsidRDefault="009B3DC5" w:rsidP="00D44916">
            <w:r>
              <w:t>2/ZS</w:t>
            </w:r>
          </w:p>
        </w:tc>
        <w:tc>
          <w:tcPr>
            <w:tcW w:w="709" w:type="dxa"/>
          </w:tcPr>
          <w:p w14:paraId="0CE83B49" w14:textId="77777777" w:rsidR="009B3DC5" w:rsidRPr="009F3FC3" w:rsidRDefault="009B3DC5" w:rsidP="00D44916">
            <w:pPr>
              <w:jc w:val="center"/>
              <w:rPr>
                <w:b/>
              </w:rPr>
            </w:pPr>
            <w:r w:rsidRPr="009F3FC3">
              <w:rPr>
                <w:b/>
              </w:rPr>
              <w:t>PZ</w:t>
            </w:r>
          </w:p>
        </w:tc>
      </w:tr>
      <w:tr w:rsidR="009B3DC5" w:rsidRPr="009F3FC3" w14:paraId="026B7E74" w14:textId="77777777" w:rsidTr="00841C35">
        <w:tc>
          <w:tcPr>
            <w:tcW w:w="2125" w:type="dxa"/>
          </w:tcPr>
          <w:p w14:paraId="11AC7D9F" w14:textId="3E9BAD94" w:rsidR="009B3DC5" w:rsidRDefault="00874219" w:rsidP="00D44916">
            <w:hyperlink w:anchor="Str_a_sym_molekul" w:history="1">
              <w:r w:rsidR="009B3DC5" w:rsidRPr="00841C35">
                <w:rPr>
                  <w:rStyle w:val="Hypertextovodkaz"/>
                </w:rPr>
                <w:t>Struktura a symetrie molekul</w:t>
              </w:r>
            </w:hyperlink>
          </w:p>
        </w:tc>
        <w:tc>
          <w:tcPr>
            <w:tcW w:w="1277" w:type="dxa"/>
          </w:tcPr>
          <w:p w14:paraId="215BE899" w14:textId="1261DAEF" w:rsidR="009B3DC5" w:rsidRDefault="009B3DC5" w:rsidP="00D44916">
            <w:r>
              <w:t>4p+8s+0l</w:t>
            </w:r>
          </w:p>
        </w:tc>
        <w:tc>
          <w:tcPr>
            <w:tcW w:w="709" w:type="dxa"/>
          </w:tcPr>
          <w:p w14:paraId="5DF6F306" w14:textId="77777777" w:rsidR="009B3DC5" w:rsidRDefault="009B3DC5" w:rsidP="00D44916">
            <w:r>
              <w:t>klz</w:t>
            </w:r>
          </w:p>
        </w:tc>
        <w:tc>
          <w:tcPr>
            <w:tcW w:w="567" w:type="dxa"/>
            <w:gridSpan w:val="2"/>
          </w:tcPr>
          <w:p w14:paraId="65D604EB" w14:textId="77777777" w:rsidR="009B3DC5" w:rsidRDefault="009B3DC5" w:rsidP="00D44916">
            <w:pPr>
              <w:jc w:val="center"/>
            </w:pPr>
            <w:r>
              <w:t>3</w:t>
            </w:r>
          </w:p>
        </w:tc>
        <w:tc>
          <w:tcPr>
            <w:tcW w:w="3969" w:type="dxa"/>
          </w:tcPr>
          <w:p w14:paraId="5E87A01C" w14:textId="6044DCA2" w:rsidR="009B3DC5" w:rsidRPr="008A13E4" w:rsidRDefault="00874219" w:rsidP="00D44916">
            <w:pPr>
              <w:jc w:val="both"/>
              <w:rPr>
                <w:b/>
              </w:rPr>
            </w:pPr>
            <w:hyperlink w:anchor="Vícha" w:history="1">
              <w:r w:rsidR="009B3DC5" w:rsidRPr="00443B87">
                <w:rPr>
                  <w:rStyle w:val="Hypertextovodkaz"/>
                  <w:b/>
                </w:rPr>
                <w:t>Mgr. Robert Vícha, Ph.D.</w:t>
              </w:r>
            </w:hyperlink>
            <w:r w:rsidR="009B3DC5" w:rsidRPr="00443B87">
              <w:rPr>
                <w:b/>
              </w:rPr>
              <w:t xml:space="preserve"> </w:t>
            </w:r>
            <w:r w:rsidR="009B3DC5" w:rsidRPr="002512AB">
              <w:t>(100% p)</w:t>
            </w:r>
          </w:p>
        </w:tc>
        <w:tc>
          <w:tcPr>
            <w:tcW w:w="567" w:type="dxa"/>
          </w:tcPr>
          <w:p w14:paraId="14162BDD" w14:textId="77777777" w:rsidR="009B3DC5" w:rsidRDefault="009B3DC5" w:rsidP="00D44916">
            <w:r>
              <w:t>2/ZS</w:t>
            </w:r>
          </w:p>
        </w:tc>
        <w:tc>
          <w:tcPr>
            <w:tcW w:w="709" w:type="dxa"/>
          </w:tcPr>
          <w:p w14:paraId="319D8106" w14:textId="77777777" w:rsidR="009B3DC5" w:rsidRPr="009F3FC3" w:rsidRDefault="009B3DC5" w:rsidP="00D44916">
            <w:pPr>
              <w:jc w:val="center"/>
              <w:rPr>
                <w:b/>
              </w:rPr>
            </w:pPr>
            <w:r w:rsidRPr="009F3FC3">
              <w:rPr>
                <w:b/>
              </w:rPr>
              <w:t>PZ</w:t>
            </w:r>
          </w:p>
        </w:tc>
      </w:tr>
      <w:tr w:rsidR="009B3DC5" w14:paraId="2EC1C36A" w14:textId="77777777" w:rsidTr="001B2449">
        <w:tc>
          <w:tcPr>
            <w:tcW w:w="9923" w:type="dxa"/>
            <w:gridSpan w:val="8"/>
            <w:shd w:val="clear" w:color="auto" w:fill="FBD4B4"/>
          </w:tcPr>
          <w:p w14:paraId="70DECF40" w14:textId="3A2E5CEA" w:rsidR="009B3DC5" w:rsidRDefault="009B3DC5" w:rsidP="00D44916">
            <w:pPr>
              <w:jc w:val="center"/>
            </w:pPr>
            <w:r>
              <w:rPr>
                <w:b/>
                <w:sz w:val="22"/>
              </w:rPr>
              <w:t xml:space="preserve">Povinně volitelné předměty </w:t>
            </w:r>
            <w:r>
              <w:t>–</w:t>
            </w:r>
            <w:r>
              <w:rPr>
                <w:b/>
                <w:sz w:val="22"/>
              </w:rPr>
              <w:t xml:space="preserve"> skupina 4</w:t>
            </w:r>
          </w:p>
        </w:tc>
      </w:tr>
      <w:tr w:rsidR="009B3DC5" w:rsidRPr="009F3FC3" w14:paraId="7D61FAD9" w14:textId="77777777" w:rsidTr="00841C35">
        <w:tc>
          <w:tcPr>
            <w:tcW w:w="2125" w:type="dxa"/>
          </w:tcPr>
          <w:p w14:paraId="5A7278F9" w14:textId="1FCFDD7F" w:rsidR="009B3DC5" w:rsidRDefault="00874219" w:rsidP="00D44916">
            <w:hyperlink w:anchor="Senz_hodn_potr" w:history="1">
              <w:r w:rsidR="009B3DC5" w:rsidRPr="00841C35">
                <w:rPr>
                  <w:rStyle w:val="Hypertextovodkaz"/>
                </w:rPr>
                <w:t>Senzorické hodnocení potravin</w:t>
              </w:r>
            </w:hyperlink>
          </w:p>
        </w:tc>
        <w:tc>
          <w:tcPr>
            <w:tcW w:w="1277" w:type="dxa"/>
          </w:tcPr>
          <w:p w14:paraId="7497BC86" w14:textId="778A4E0F" w:rsidR="009B3DC5" w:rsidRDefault="009B3DC5" w:rsidP="00D44916">
            <w:r>
              <w:t>8p+0s+8l</w:t>
            </w:r>
          </w:p>
        </w:tc>
        <w:tc>
          <w:tcPr>
            <w:tcW w:w="709" w:type="dxa"/>
          </w:tcPr>
          <w:p w14:paraId="7C28593C" w14:textId="77777777" w:rsidR="009B3DC5" w:rsidRDefault="009B3DC5" w:rsidP="00D44916">
            <w:r>
              <w:t>klz</w:t>
            </w:r>
          </w:p>
        </w:tc>
        <w:tc>
          <w:tcPr>
            <w:tcW w:w="567" w:type="dxa"/>
            <w:gridSpan w:val="2"/>
          </w:tcPr>
          <w:p w14:paraId="32F45D0A" w14:textId="77777777" w:rsidR="009B3DC5" w:rsidRDefault="009B3DC5" w:rsidP="00D44916">
            <w:pPr>
              <w:jc w:val="center"/>
            </w:pPr>
            <w:r>
              <w:t>4</w:t>
            </w:r>
          </w:p>
        </w:tc>
        <w:tc>
          <w:tcPr>
            <w:tcW w:w="3969" w:type="dxa"/>
          </w:tcPr>
          <w:p w14:paraId="34ECE4AD" w14:textId="77777777" w:rsidR="009B3DC5" w:rsidRDefault="00874219" w:rsidP="00841C35">
            <w:pPr>
              <w:jc w:val="both"/>
              <w:rPr>
                <w:b/>
              </w:rPr>
            </w:pPr>
            <w:hyperlink w:anchor="Lazárková" w:history="1">
              <w:r w:rsidR="009B3DC5" w:rsidRPr="00443B87">
                <w:rPr>
                  <w:rStyle w:val="Hypertextovodkaz"/>
                  <w:b/>
                </w:rPr>
                <w:t>Ing. Zuzana Lazárková, Ph.D.</w:t>
              </w:r>
            </w:hyperlink>
            <w:r w:rsidR="009B3DC5" w:rsidRPr="00443B87">
              <w:rPr>
                <w:b/>
              </w:rPr>
              <w:t xml:space="preserve"> </w:t>
            </w:r>
            <w:r w:rsidR="009B3DC5" w:rsidRPr="002512AB">
              <w:t>(70% p)</w:t>
            </w:r>
          </w:p>
          <w:p w14:paraId="47033FA9" w14:textId="7F0D804F" w:rsidR="009B3DC5" w:rsidRPr="006C3A40" w:rsidRDefault="00874219" w:rsidP="009A40E2">
            <w:pPr>
              <w:jc w:val="both"/>
            </w:pPr>
            <w:hyperlink w:anchor="Buňka" w:history="1">
              <w:r w:rsidR="009B3DC5" w:rsidRPr="00443B87">
                <w:rPr>
                  <w:rStyle w:val="Hypertextovodkaz"/>
                </w:rPr>
                <w:t>doc. Ing. František Buňka, Ph.D.</w:t>
              </w:r>
            </w:hyperlink>
            <w:r w:rsidR="009B3DC5" w:rsidRPr="00443B87">
              <w:t xml:space="preserve"> (30% p)</w:t>
            </w:r>
          </w:p>
        </w:tc>
        <w:tc>
          <w:tcPr>
            <w:tcW w:w="567" w:type="dxa"/>
          </w:tcPr>
          <w:p w14:paraId="62AE1D58" w14:textId="77777777" w:rsidR="009B3DC5" w:rsidRDefault="009B3DC5" w:rsidP="00D44916">
            <w:r>
              <w:t>2/ZS</w:t>
            </w:r>
          </w:p>
        </w:tc>
        <w:tc>
          <w:tcPr>
            <w:tcW w:w="709" w:type="dxa"/>
          </w:tcPr>
          <w:p w14:paraId="4CA8A8D6" w14:textId="77777777" w:rsidR="009B3DC5" w:rsidRPr="009F3FC3" w:rsidRDefault="009B3DC5" w:rsidP="00D44916">
            <w:pPr>
              <w:jc w:val="center"/>
              <w:rPr>
                <w:b/>
              </w:rPr>
            </w:pPr>
            <w:r w:rsidRPr="009F3FC3">
              <w:rPr>
                <w:b/>
              </w:rPr>
              <w:t>PZ</w:t>
            </w:r>
          </w:p>
        </w:tc>
      </w:tr>
      <w:tr w:rsidR="009B3DC5" w:rsidRPr="009F3FC3" w14:paraId="4517A336" w14:textId="77777777" w:rsidTr="00841C35">
        <w:tc>
          <w:tcPr>
            <w:tcW w:w="2125" w:type="dxa"/>
          </w:tcPr>
          <w:p w14:paraId="32E14042" w14:textId="7FD9008C" w:rsidR="009B3DC5" w:rsidRDefault="00874219" w:rsidP="00D44916">
            <w:hyperlink w:anchor="Autent_a_falš_potr" w:history="1">
              <w:r w:rsidR="009B3DC5" w:rsidRPr="00841C35">
                <w:rPr>
                  <w:rStyle w:val="Hypertextovodkaz"/>
                </w:rPr>
                <w:t>Autentizace a falšování potravin</w:t>
              </w:r>
            </w:hyperlink>
          </w:p>
        </w:tc>
        <w:tc>
          <w:tcPr>
            <w:tcW w:w="1277" w:type="dxa"/>
          </w:tcPr>
          <w:p w14:paraId="066AED56" w14:textId="18BFF037" w:rsidR="009B3DC5" w:rsidRDefault="009B3DC5" w:rsidP="00D44916">
            <w:r>
              <w:t>4p+4s+8l</w:t>
            </w:r>
          </w:p>
        </w:tc>
        <w:tc>
          <w:tcPr>
            <w:tcW w:w="709" w:type="dxa"/>
          </w:tcPr>
          <w:p w14:paraId="4F1FA90C" w14:textId="77777777" w:rsidR="009B3DC5" w:rsidRDefault="009B3DC5" w:rsidP="00D44916">
            <w:r>
              <w:t>z, zk</w:t>
            </w:r>
          </w:p>
        </w:tc>
        <w:tc>
          <w:tcPr>
            <w:tcW w:w="567" w:type="dxa"/>
            <w:gridSpan w:val="2"/>
          </w:tcPr>
          <w:p w14:paraId="0CA52307" w14:textId="77777777" w:rsidR="009B3DC5" w:rsidRDefault="009B3DC5" w:rsidP="00D44916">
            <w:pPr>
              <w:jc w:val="center"/>
            </w:pPr>
            <w:r>
              <w:t>4</w:t>
            </w:r>
          </w:p>
        </w:tc>
        <w:tc>
          <w:tcPr>
            <w:tcW w:w="3969" w:type="dxa"/>
          </w:tcPr>
          <w:p w14:paraId="5B3557B2" w14:textId="77777777" w:rsidR="009B3DC5" w:rsidRDefault="00874219" w:rsidP="00841C35">
            <w:pPr>
              <w:jc w:val="both"/>
              <w:rPr>
                <w:b/>
              </w:rPr>
            </w:pPr>
            <w:hyperlink w:anchor="Fišera" w:history="1">
              <w:r w:rsidR="009B3DC5" w:rsidRPr="00443B87">
                <w:rPr>
                  <w:rStyle w:val="Hypertextovodkaz"/>
                  <w:b/>
                </w:rPr>
                <w:t>doc. Ing. Miroslav Fišera, CSc.</w:t>
              </w:r>
            </w:hyperlink>
            <w:r w:rsidR="009B3DC5" w:rsidRPr="00443B87">
              <w:rPr>
                <w:b/>
              </w:rPr>
              <w:t xml:space="preserve"> </w:t>
            </w:r>
            <w:r w:rsidR="009B3DC5" w:rsidRPr="002512AB">
              <w:t>(100% p)</w:t>
            </w:r>
          </w:p>
          <w:p w14:paraId="72338825" w14:textId="77777777" w:rsidR="009B3DC5" w:rsidRPr="00665B3D" w:rsidRDefault="009B3DC5" w:rsidP="00D44916">
            <w:pPr>
              <w:jc w:val="both"/>
              <w:rPr>
                <w:b/>
              </w:rPr>
            </w:pPr>
          </w:p>
        </w:tc>
        <w:tc>
          <w:tcPr>
            <w:tcW w:w="567" w:type="dxa"/>
          </w:tcPr>
          <w:p w14:paraId="3DFAEC14" w14:textId="77777777" w:rsidR="009B3DC5" w:rsidRDefault="009B3DC5" w:rsidP="00D44916">
            <w:r>
              <w:t>2/ZS</w:t>
            </w:r>
          </w:p>
        </w:tc>
        <w:tc>
          <w:tcPr>
            <w:tcW w:w="709" w:type="dxa"/>
          </w:tcPr>
          <w:p w14:paraId="5E3F7FD3" w14:textId="77777777" w:rsidR="009B3DC5" w:rsidRPr="009F3FC3" w:rsidRDefault="009B3DC5" w:rsidP="00D44916">
            <w:pPr>
              <w:jc w:val="center"/>
              <w:rPr>
                <w:b/>
              </w:rPr>
            </w:pPr>
            <w:r w:rsidRPr="009F3FC3">
              <w:rPr>
                <w:b/>
              </w:rPr>
              <w:t>PZ</w:t>
            </w:r>
          </w:p>
        </w:tc>
      </w:tr>
      <w:tr w:rsidR="009B3DC5" w:rsidRPr="00C51EA0" w14:paraId="5A80438A" w14:textId="77777777" w:rsidTr="001B2449">
        <w:trPr>
          <w:trHeight w:val="386"/>
        </w:trPr>
        <w:tc>
          <w:tcPr>
            <w:tcW w:w="9923" w:type="dxa"/>
            <w:gridSpan w:val="8"/>
          </w:tcPr>
          <w:p w14:paraId="36DD1520" w14:textId="77777777" w:rsidR="009B3DC5" w:rsidRPr="00C51EA0" w:rsidRDefault="009B3DC5" w:rsidP="001A2B38">
            <w:pPr>
              <w:spacing w:before="60" w:after="60" w:line="252" w:lineRule="auto"/>
              <w:jc w:val="both"/>
            </w:pPr>
            <w:r>
              <w:rPr>
                <w:b/>
              </w:rPr>
              <w:t xml:space="preserve">Podmínka pro splnění těchto skupin předmětů: </w:t>
            </w:r>
            <w:r>
              <w:t>Student si zvolí buď všechny předměty ze skupiny 3, nebo všechny předměty ze skupiny 4.</w:t>
            </w:r>
          </w:p>
        </w:tc>
      </w:tr>
      <w:tr w:rsidR="009B3DC5" w14:paraId="31A09993" w14:textId="77777777" w:rsidTr="001B2449">
        <w:tc>
          <w:tcPr>
            <w:tcW w:w="9923" w:type="dxa"/>
            <w:gridSpan w:val="8"/>
            <w:shd w:val="clear" w:color="auto" w:fill="F7CAAC"/>
          </w:tcPr>
          <w:p w14:paraId="05ABF9F3" w14:textId="2212C218" w:rsidR="009B3DC5" w:rsidRDefault="009B3DC5" w:rsidP="001A2B38">
            <w:pPr>
              <w:jc w:val="center"/>
              <w:rPr>
                <w:b/>
                <w:sz w:val="22"/>
              </w:rPr>
            </w:pPr>
            <w:r>
              <w:rPr>
                <w:b/>
                <w:sz w:val="22"/>
              </w:rPr>
              <w:t xml:space="preserve">Povinně volitelné předměty </w:t>
            </w:r>
            <w:r>
              <w:t>–</w:t>
            </w:r>
            <w:r>
              <w:rPr>
                <w:b/>
                <w:sz w:val="22"/>
              </w:rPr>
              <w:t xml:space="preserve"> skupina 5</w:t>
            </w:r>
          </w:p>
        </w:tc>
      </w:tr>
      <w:tr w:rsidR="009B3DC5" w14:paraId="3EECB755" w14:textId="77777777" w:rsidTr="00841C35">
        <w:tc>
          <w:tcPr>
            <w:tcW w:w="2125" w:type="dxa"/>
          </w:tcPr>
          <w:p w14:paraId="79305C03" w14:textId="16C4F6FB" w:rsidR="009B3DC5" w:rsidRDefault="00874219" w:rsidP="00D44916">
            <w:hyperlink w:anchor="Biomateriály_I" w:history="1">
              <w:r w:rsidR="009B3DC5" w:rsidRPr="00841C35">
                <w:rPr>
                  <w:rStyle w:val="Hypertextovodkaz"/>
                </w:rPr>
                <w:t>Biomateriály I</w:t>
              </w:r>
            </w:hyperlink>
          </w:p>
        </w:tc>
        <w:tc>
          <w:tcPr>
            <w:tcW w:w="1277" w:type="dxa"/>
          </w:tcPr>
          <w:p w14:paraId="4F46E775" w14:textId="19E657E1" w:rsidR="009B3DC5" w:rsidRDefault="009B3DC5" w:rsidP="00D44916">
            <w:r>
              <w:t>8p+4s+0l</w:t>
            </w:r>
          </w:p>
        </w:tc>
        <w:tc>
          <w:tcPr>
            <w:tcW w:w="709" w:type="dxa"/>
          </w:tcPr>
          <w:p w14:paraId="6E2A63D2" w14:textId="59168A62" w:rsidR="009B3DC5" w:rsidRDefault="00216345" w:rsidP="00D44916">
            <w:r>
              <w:t>z, zk</w:t>
            </w:r>
          </w:p>
        </w:tc>
        <w:tc>
          <w:tcPr>
            <w:tcW w:w="567" w:type="dxa"/>
            <w:gridSpan w:val="2"/>
          </w:tcPr>
          <w:p w14:paraId="6B4453D7" w14:textId="77777777" w:rsidR="009B3DC5" w:rsidRDefault="009B3DC5" w:rsidP="00D44916">
            <w:pPr>
              <w:jc w:val="center"/>
            </w:pPr>
            <w:r>
              <w:t>4</w:t>
            </w:r>
          </w:p>
        </w:tc>
        <w:tc>
          <w:tcPr>
            <w:tcW w:w="3969" w:type="dxa"/>
          </w:tcPr>
          <w:p w14:paraId="2D33F585" w14:textId="77777777" w:rsidR="00692B76" w:rsidRPr="00692B76" w:rsidRDefault="00874219" w:rsidP="00692B76">
            <w:pPr>
              <w:jc w:val="both"/>
            </w:pPr>
            <w:hyperlink w:anchor="Humpolíček" w:history="1">
              <w:r w:rsidR="00692B76" w:rsidRPr="00692B76">
                <w:rPr>
                  <w:rStyle w:val="Hypertextovodkaz"/>
                </w:rPr>
                <w:t>doc. Ing. Petr Humpolíček, Ph.D.</w:t>
              </w:r>
            </w:hyperlink>
            <w:r w:rsidR="00692B76" w:rsidRPr="00692B76">
              <w:t xml:space="preserve"> (60% p) </w:t>
            </w:r>
          </w:p>
          <w:p w14:paraId="3D5EAF9C" w14:textId="09E702C4" w:rsidR="00692B76" w:rsidRPr="00692B76" w:rsidRDefault="00874219" w:rsidP="00692B76">
            <w:pPr>
              <w:jc w:val="both"/>
            </w:pPr>
            <w:hyperlink w:anchor="Lehocký" w:history="1">
              <w:r w:rsidR="00692B76" w:rsidRPr="00692B76">
                <w:rPr>
                  <w:rStyle w:val="Hypertextovodkaz"/>
                </w:rPr>
                <w:t xml:space="preserve">doc. Ing. </w:t>
              </w:r>
              <w:r w:rsidR="0045043C" w:rsidRPr="0045043C">
                <w:rPr>
                  <w:rStyle w:val="Hypertextovodkaz"/>
                </w:rPr>
                <w:t>Mariá</w:t>
              </w:r>
              <w:r w:rsidR="00692B76" w:rsidRPr="0045043C">
                <w:rPr>
                  <w:rStyle w:val="Hypertextovodkaz"/>
                </w:rPr>
                <w:t>n</w:t>
              </w:r>
              <w:r w:rsidR="00692B76" w:rsidRPr="00692B76">
                <w:rPr>
                  <w:rStyle w:val="Hypertextovodkaz"/>
                </w:rPr>
                <w:t xml:space="preserve"> Lehocký, Ph.D.</w:t>
              </w:r>
            </w:hyperlink>
            <w:r w:rsidR="00692B76" w:rsidRPr="00692B76">
              <w:t xml:space="preserve"> (20% p)</w:t>
            </w:r>
          </w:p>
          <w:p w14:paraId="4E07F1E4" w14:textId="7483B84E" w:rsidR="009B3DC5" w:rsidRPr="00716AF9" w:rsidRDefault="00874219" w:rsidP="00692B76">
            <w:pPr>
              <w:jc w:val="both"/>
            </w:pPr>
            <w:hyperlink w:anchor="Minařík" w:history="1">
              <w:r w:rsidR="00692B76" w:rsidRPr="00692B76">
                <w:rPr>
                  <w:rStyle w:val="Hypertextovodkaz"/>
                </w:rPr>
                <w:t>Ing. Antonín Minařík, Ph.D.</w:t>
              </w:r>
            </w:hyperlink>
            <w:r w:rsidR="00692B76" w:rsidRPr="00692B76">
              <w:t xml:space="preserve"> (20% p)</w:t>
            </w:r>
          </w:p>
        </w:tc>
        <w:tc>
          <w:tcPr>
            <w:tcW w:w="567" w:type="dxa"/>
          </w:tcPr>
          <w:p w14:paraId="21D7A1B4" w14:textId="77777777" w:rsidR="009B3DC5" w:rsidRDefault="009B3DC5" w:rsidP="00D44916">
            <w:r>
              <w:t>1/ZS</w:t>
            </w:r>
          </w:p>
          <w:p w14:paraId="6863431D" w14:textId="77777777" w:rsidR="009B3DC5" w:rsidRPr="009F3FC3" w:rsidRDefault="009B3DC5" w:rsidP="00D44916"/>
        </w:tc>
        <w:tc>
          <w:tcPr>
            <w:tcW w:w="709" w:type="dxa"/>
          </w:tcPr>
          <w:p w14:paraId="4312AFBD" w14:textId="77777777" w:rsidR="009B3DC5" w:rsidRDefault="009B3DC5" w:rsidP="00D44916">
            <w:pPr>
              <w:jc w:val="both"/>
            </w:pPr>
          </w:p>
        </w:tc>
      </w:tr>
      <w:tr w:rsidR="009B3DC5" w14:paraId="5E5CE0A1" w14:textId="77777777" w:rsidTr="00841C35">
        <w:tc>
          <w:tcPr>
            <w:tcW w:w="2125" w:type="dxa"/>
          </w:tcPr>
          <w:p w14:paraId="1A421145" w14:textId="108C90EC" w:rsidR="009B3DC5" w:rsidRDefault="00874219" w:rsidP="00037C85">
            <w:hyperlink w:anchor="Spec_potr_technol_I" w:history="1">
              <w:r w:rsidR="00037C85" w:rsidRPr="00037C85">
                <w:rPr>
                  <w:rStyle w:val="Hypertextovodkaz"/>
                </w:rPr>
                <w:t>Výroba potravin I</w:t>
              </w:r>
            </w:hyperlink>
          </w:p>
        </w:tc>
        <w:tc>
          <w:tcPr>
            <w:tcW w:w="1277" w:type="dxa"/>
          </w:tcPr>
          <w:p w14:paraId="739D524A" w14:textId="63E1D0DC" w:rsidR="009B3DC5" w:rsidRDefault="009B3DC5" w:rsidP="00D44916">
            <w:r>
              <w:t>8p+4s+8l</w:t>
            </w:r>
          </w:p>
        </w:tc>
        <w:tc>
          <w:tcPr>
            <w:tcW w:w="709" w:type="dxa"/>
          </w:tcPr>
          <w:p w14:paraId="756AD2FF" w14:textId="77777777" w:rsidR="009B3DC5" w:rsidRDefault="009B3DC5" w:rsidP="00D44916">
            <w:r>
              <w:t>z, zk</w:t>
            </w:r>
          </w:p>
        </w:tc>
        <w:tc>
          <w:tcPr>
            <w:tcW w:w="567" w:type="dxa"/>
            <w:gridSpan w:val="2"/>
          </w:tcPr>
          <w:p w14:paraId="1E2D730E" w14:textId="77777777" w:rsidR="009B3DC5" w:rsidRDefault="009B3DC5" w:rsidP="00D44916">
            <w:pPr>
              <w:jc w:val="center"/>
            </w:pPr>
            <w:r>
              <w:t>5</w:t>
            </w:r>
          </w:p>
        </w:tc>
        <w:tc>
          <w:tcPr>
            <w:tcW w:w="3969" w:type="dxa"/>
          </w:tcPr>
          <w:p w14:paraId="1BC80B37" w14:textId="77777777" w:rsidR="009B3DC5" w:rsidRPr="00716AF9" w:rsidRDefault="00874219" w:rsidP="00841C35">
            <w:pPr>
              <w:jc w:val="both"/>
            </w:pPr>
            <w:hyperlink w:anchor="Pachlová" w:history="1">
              <w:r w:rsidR="009B3DC5" w:rsidRPr="00716AF9">
                <w:rPr>
                  <w:rStyle w:val="Hypertextovodkaz"/>
                </w:rPr>
                <w:t>doc. Ing. Vendula Pachlová, Ph.D.</w:t>
              </w:r>
            </w:hyperlink>
            <w:r w:rsidR="009B3DC5" w:rsidRPr="00716AF9">
              <w:t xml:space="preserve"> (50% p) </w:t>
            </w:r>
          </w:p>
          <w:p w14:paraId="307D34AC" w14:textId="6462EE5B" w:rsidR="009B3DC5" w:rsidRPr="0074039F" w:rsidRDefault="00874219" w:rsidP="00D44916">
            <w:pPr>
              <w:jc w:val="both"/>
            </w:pPr>
            <w:hyperlink w:anchor="Gál" w:history="1">
              <w:r w:rsidR="009B3DC5" w:rsidRPr="00443B87">
                <w:rPr>
                  <w:rStyle w:val="Hypertextovodkaz"/>
                </w:rPr>
                <w:t>Ing. Robert Gál, Ph.D.</w:t>
              </w:r>
            </w:hyperlink>
            <w:r w:rsidR="009B3DC5">
              <w:t xml:space="preserve"> (50% p)</w:t>
            </w:r>
          </w:p>
        </w:tc>
        <w:tc>
          <w:tcPr>
            <w:tcW w:w="567" w:type="dxa"/>
          </w:tcPr>
          <w:p w14:paraId="4E5A7C61" w14:textId="77777777" w:rsidR="009B3DC5" w:rsidRDefault="009B3DC5" w:rsidP="00D44916">
            <w:r>
              <w:t>1/ZS</w:t>
            </w:r>
          </w:p>
        </w:tc>
        <w:tc>
          <w:tcPr>
            <w:tcW w:w="709" w:type="dxa"/>
          </w:tcPr>
          <w:p w14:paraId="00628389" w14:textId="77777777" w:rsidR="009B3DC5" w:rsidRDefault="009B3DC5" w:rsidP="00D44916">
            <w:pPr>
              <w:jc w:val="both"/>
            </w:pPr>
          </w:p>
        </w:tc>
      </w:tr>
      <w:tr w:rsidR="009B3DC5" w14:paraId="57C39999" w14:textId="77777777" w:rsidTr="00841C35">
        <w:tc>
          <w:tcPr>
            <w:tcW w:w="2125" w:type="dxa"/>
          </w:tcPr>
          <w:p w14:paraId="2C2273BB" w14:textId="606F589F" w:rsidR="009B3DC5" w:rsidRDefault="00874219" w:rsidP="00D44916">
            <w:hyperlink w:anchor="Mikrobiol_potr" w:history="1">
              <w:r w:rsidR="009B3DC5" w:rsidRPr="00841C35">
                <w:rPr>
                  <w:rStyle w:val="Hypertextovodkaz"/>
                </w:rPr>
                <w:t>Mikrobiologie potravin</w:t>
              </w:r>
            </w:hyperlink>
            <w:r w:rsidR="009B3DC5">
              <w:t xml:space="preserve"> </w:t>
            </w:r>
          </w:p>
        </w:tc>
        <w:tc>
          <w:tcPr>
            <w:tcW w:w="1277" w:type="dxa"/>
          </w:tcPr>
          <w:p w14:paraId="40BE9CBC" w14:textId="14125D3C" w:rsidR="009B3DC5" w:rsidRDefault="009B3DC5" w:rsidP="00D44916">
            <w:r>
              <w:t>8p+8s+0l</w:t>
            </w:r>
          </w:p>
        </w:tc>
        <w:tc>
          <w:tcPr>
            <w:tcW w:w="709" w:type="dxa"/>
          </w:tcPr>
          <w:p w14:paraId="6B8F9CEE" w14:textId="77777777" w:rsidR="009B3DC5" w:rsidRDefault="009B3DC5" w:rsidP="00D44916">
            <w:r>
              <w:t>z, zk</w:t>
            </w:r>
          </w:p>
        </w:tc>
        <w:tc>
          <w:tcPr>
            <w:tcW w:w="567" w:type="dxa"/>
            <w:gridSpan w:val="2"/>
          </w:tcPr>
          <w:p w14:paraId="7F843EFB" w14:textId="77777777" w:rsidR="009B3DC5" w:rsidRDefault="009B3DC5" w:rsidP="00D44916">
            <w:pPr>
              <w:jc w:val="center"/>
            </w:pPr>
            <w:r>
              <w:t>4</w:t>
            </w:r>
          </w:p>
        </w:tc>
        <w:tc>
          <w:tcPr>
            <w:tcW w:w="3969" w:type="dxa"/>
          </w:tcPr>
          <w:p w14:paraId="04A644DA" w14:textId="53A124CC" w:rsidR="009B3DC5" w:rsidRPr="00716AF9" w:rsidRDefault="00874219" w:rsidP="005628AF">
            <w:pPr>
              <w:jc w:val="both"/>
            </w:pPr>
            <w:hyperlink w:anchor="Buňková" w:history="1">
              <w:r w:rsidR="009B3DC5" w:rsidRPr="00716AF9">
                <w:rPr>
                  <w:rStyle w:val="Hypertextovodkaz"/>
                </w:rPr>
                <w:t>doc. RNDr. Leona Buňková, Ph.D.</w:t>
              </w:r>
            </w:hyperlink>
            <w:r w:rsidR="009B3DC5" w:rsidRPr="00716AF9">
              <w:t xml:space="preserve"> (100% p)</w:t>
            </w:r>
          </w:p>
        </w:tc>
        <w:tc>
          <w:tcPr>
            <w:tcW w:w="567" w:type="dxa"/>
          </w:tcPr>
          <w:p w14:paraId="79AC069B" w14:textId="77777777" w:rsidR="009B3DC5" w:rsidRDefault="009B3DC5" w:rsidP="00D44916">
            <w:r>
              <w:t>1/ZS</w:t>
            </w:r>
          </w:p>
        </w:tc>
        <w:tc>
          <w:tcPr>
            <w:tcW w:w="709" w:type="dxa"/>
          </w:tcPr>
          <w:p w14:paraId="578656FA" w14:textId="77777777" w:rsidR="009B3DC5" w:rsidRDefault="009B3DC5" w:rsidP="00D44916">
            <w:pPr>
              <w:jc w:val="both"/>
            </w:pPr>
          </w:p>
        </w:tc>
      </w:tr>
      <w:tr w:rsidR="009B3DC5" w14:paraId="59ACF29B" w14:textId="77777777" w:rsidTr="00841C35">
        <w:tc>
          <w:tcPr>
            <w:tcW w:w="2125" w:type="dxa"/>
          </w:tcPr>
          <w:p w14:paraId="05E86830" w14:textId="3B078D80" w:rsidR="009B3DC5" w:rsidRDefault="00874219" w:rsidP="00037C85">
            <w:hyperlink w:anchor="Spec_potr_technol_II" w:history="1">
              <w:r w:rsidR="00037C85" w:rsidRPr="00037C85">
                <w:rPr>
                  <w:rStyle w:val="Hypertextovodkaz"/>
                </w:rPr>
                <w:t>Výroba potravin II</w:t>
              </w:r>
            </w:hyperlink>
          </w:p>
        </w:tc>
        <w:tc>
          <w:tcPr>
            <w:tcW w:w="1277" w:type="dxa"/>
          </w:tcPr>
          <w:p w14:paraId="3FF1B89A" w14:textId="7257693F" w:rsidR="009B3DC5" w:rsidRDefault="009B3DC5" w:rsidP="00D44916">
            <w:r>
              <w:t>8p+4s+8l</w:t>
            </w:r>
          </w:p>
        </w:tc>
        <w:tc>
          <w:tcPr>
            <w:tcW w:w="709" w:type="dxa"/>
          </w:tcPr>
          <w:p w14:paraId="3743CA81" w14:textId="77777777" w:rsidR="009B3DC5" w:rsidRDefault="009B3DC5" w:rsidP="00D44916">
            <w:r>
              <w:t>z, zk</w:t>
            </w:r>
          </w:p>
        </w:tc>
        <w:tc>
          <w:tcPr>
            <w:tcW w:w="567" w:type="dxa"/>
            <w:gridSpan w:val="2"/>
          </w:tcPr>
          <w:p w14:paraId="3EBC998B" w14:textId="77777777" w:rsidR="009B3DC5" w:rsidRDefault="009B3DC5" w:rsidP="00D44916">
            <w:pPr>
              <w:jc w:val="center"/>
            </w:pPr>
            <w:r>
              <w:t>5</w:t>
            </w:r>
          </w:p>
        </w:tc>
        <w:tc>
          <w:tcPr>
            <w:tcW w:w="3969" w:type="dxa"/>
          </w:tcPr>
          <w:p w14:paraId="6B6222E2" w14:textId="77777777" w:rsidR="009B3DC5" w:rsidRPr="00716AF9" w:rsidRDefault="00874219" w:rsidP="00841C35">
            <w:pPr>
              <w:jc w:val="both"/>
              <w:rPr>
                <w:bCs/>
              </w:rPr>
            </w:pPr>
            <w:hyperlink w:anchor="Burešová" w:history="1">
              <w:r w:rsidR="009B3DC5" w:rsidRPr="00716AF9">
                <w:rPr>
                  <w:rStyle w:val="Hypertextovodkaz"/>
                  <w:bCs/>
                </w:rPr>
                <w:t>doc. RNDr. Iva Burešová, Ph.D.</w:t>
              </w:r>
            </w:hyperlink>
            <w:r w:rsidR="009B3DC5" w:rsidRPr="00716AF9">
              <w:rPr>
                <w:bCs/>
              </w:rPr>
              <w:t xml:space="preserve"> (50% p)</w:t>
            </w:r>
          </w:p>
          <w:p w14:paraId="1D77DD4D" w14:textId="2EE12BF1" w:rsidR="009B3DC5" w:rsidRPr="00716AF9" w:rsidRDefault="00874219" w:rsidP="00D44916">
            <w:pPr>
              <w:jc w:val="both"/>
            </w:pPr>
            <w:hyperlink w:anchor="Lorencová" w:history="1">
              <w:r w:rsidR="009B3DC5" w:rsidRPr="00716AF9">
                <w:rPr>
                  <w:rStyle w:val="Hypertextovodkaz"/>
                </w:rPr>
                <w:t>Ing. Eva Lorencová, Ph.D.</w:t>
              </w:r>
            </w:hyperlink>
            <w:r w:rsidR="009B3DC5" w:rsidRPr="00716AF9">
              <w:t xml:space="preserve"> (50% p) </w:t>
            </w:r>
          </w:p>
        </w:tc>
        <w:tc>
          <w:tcPr>
            <w:tcW w:w="567" w:type="dxa"/>
          </w:tcPr>
          <w:p w14:paraId="1A71A70B" w14:textId="77777777" w:rsidR="009B3DC5" w:rsidRDefault="009B3DC5" w:rsidP="00D44916">
            <w:r>
              <w:t>1/LS</w:t>
            </w:r>
          </w:p>
        </w:tc>
        <w:tc>
          <w:tcPr>
            <w:tcW w:w="709" w:type="dxa"/>
          </w:tcPr>
          <w:p w14:paraId="15222332" w14:textId="77777777" w:rsidR="009B3DC5" w:rsidRDefault="009B3DC5" w:rsidP="00D44916">
            <w:pPr>
              <w:jc w:val="both"/>
            </w:pPr>
          </w:p>
        </w:tc>
      </w:tr>
      <w:tr w:rsidR="009B3DC5" w14:paraId="23FBAE0C" w14:textId="77777777" w:rsidTr="00841C35">
        <w:tc>
          <w:tcPr>
            <w:tcW w:w="2125" w:type="dxa"/>
          </w:tcPr>
          <w:p w14:paraId="36C41BF6" w14:textId="77777777" w:rsidR="009B3DC5" w:rsidRPr="00841C35" w:rsidRDefault="009B3DC5" w:rsidP="006E1331">
            <w:pPr>
              <w:rPr>
                <w:rStyle w:val="Hypertextovodkaz"/>
              </w:rPr>
            </w:pPr>
            <w:r>
              <w:fldChar w:fldCharType="begin"/>
            </w:r>
            <w:r>
              <w:instrText xml:space="preserve"> HYPERLINK  \l "Zprac_exper_II" </w:instrText>
            </w:r>
            <w:r>
              <w:fldChar w:fldCharType="separate"/>
            </w:r>
            <w:r w:rsidRPr="00841C35">
              <w:rPr>
                <w:rStyle w:val="Hypertextovodkaz"/>
              </w:rPr>
              <w:t xml:space="preserve">Zpracování </w:t>
            </w:r>
          </w:p>
          <w:p w14:paraId="5AE3FC0C" w14:textId="1C717C65" w:rsidR="009B3DC5" w:rsidRDefault="009B3DC5" w:rsidP="00D44916">
            <w:r w:rsidRPr="00841C35">
              <w:rPr>
                <w:rStyle w:val="Hypertextovodkaz"/>
              </w:rPr>
              <w:t>experimentu II</w:t>
            </w:r>
            <w:r>
              <w:fldChar w:fldCharType="end"/>
            </w:r>
          </w:p>
        </w:tc>
        <w:tc>
          <w:tcPr>
            <w:tcW w:w="1277" w:type="dxa"/>
          </w:tcPr>
          <w:p w14:paraId="77494D18" w14:textId="66742D2D" w:rsidR="009B3DC5" w:rsidRDefault="009B3DC5" w:rsidP="00D44916">
            <w:r>
              <w:t>4p+4s+0l</w:t>
            </w:r>
          </w:p>
        </w:tc>
        <w:tc>
          <w:tcPr>
            <w:tcW w:w="709" w:type="dxa"/>
          </w:tcPr>
          <w:p w14:paraId="521F91C5" w14:textId="77777777" w:rsidR="009B3DC5" w:rsidRDefault="009B3DC5" w:rsidP="00D44916">
            <w:r>
              <w:t>klz</w:t>
            </w:r>
          </w:p>
        </w:tc>
        <w:tc>
          <w:tcPr>
            <w:tcW w:w="567" w:type="dxa"/>
            <w:gridSpan w:val="2"/>
          </w:tcPr>
          <w:p w14:paraId="20281CBE" w14:textId="77777777" w:rsidR="009B3DC5" w:rsidRDefault="009B3DC5" w:rsidP="00D44916">
            <w:pPr>
              <w:jc w:val="center"/>
            </w:pPr>
            <w:r>
              <w:t>2</w:t>
            </w:r>
          </w:p>
        </w:tc>
        <w:tc>
          <w:tcPr>
            <w:tcW w:w="3969" w:type="dxa"/>
          </w:tcPr>
          <w:p w14:paraId="3DE36743" w14:textId="6010D7E5" w:rsidR="009B3DC5" w:rsidRPr="00716AF9" w:rsidRDefault="00874219" w:rsidP="00D44916">
            <w:pPr>
              <w:jc w:val="both"/>
            </w:pPr>
            <w:hyperlink w:anchor="Ponížil" w:history="1">
              <w:r w:rsidR="009B3DC5" w:rsidRPr="00716AF9">
                <w:rPr>
                  <w:rStyle w:val="Hypertextovodkaz"/>
                </w:rPr>
                <w:t>doc. RNDr. Petr Ponížil, Ph.D.</w:t>
              </w:r>
            </w:hyperlink>
            <w:r w:rsidR="009B3DC5" w:rsidRPr="00716AF9">
              <w:t xml:space="preserve"> (100% p)</w:t>
            </w:r>
          </w:p>
        </w:tc>
        <w:tc>
          <w:tcPr>
            <w:tcW w:w="567" w:type="dxa"/>
          </w:tcPr>
          <w:p w14:paraId="57FD3EB2" w14:textId="77777777" w:rsidR="009B3DC5" w:rsidRPr="002044A2" w:rsidRDefault="009B3DC5" w:rsidP="00D44916">
            <w:r w:rsidRPr="002044A2">
              <w:t>1/LS</w:t>
            </w:r>
          </w:p>
        </w:tc>
        <w:tc>
          <w:tcPr>
            <w:tcW w:w="709" w:type="dxa"/>
          </w:tcPr>
          <w:p w14:paraId="295B05D6" w14:textId="77777777" w:rsidR="009B3DC5" w:rsidRDefault="009B3DC5" w:rsidP="00D44916">
            <w:pPr>
              <w:jc w:val="both"/>
            </w:pPr>
          </w:p>
        </w:tc>
      </w:tr>
      <w:tr w:rsidR="009B3DC5" w14:paraId="2822A018" w14:textId="77777777" w:rsidTr="00841C35">
        <w:tc>
          <w:tcPr>
            <w:tcW w:w="2125" w:type="dxa"/>
          </w:tcPr>
          <w:p w14:paraId="0950CAE5" w14:textId="378EDDD0" w:rsidR="009B3DC5" w:rsidRDefault="00874219" w:rsidP="00D44916">
            <w:hyperlink w:anchor="Trendy_v_gastro_I" w:history="1">
              <w:r w:rsidR="009B3DC5" w:rsidRPr="00841C35">
                <w:rPr>
                  <w:rStyle w:val="Hypertextovodkaz"/>
                </w:rPr>
                <w:t>Trendy v gastronomii I</w:t>
              </w:r>
            </w:hyperlink>
          </w:p>
        </w:tc>
        <w:tc>
          <w:tcPr>
            <w:tcW w:w="1277" w:type="dxa"/>
          </w:tcPr>
          <w:p w14:paraId="7B846012" w14:textId="0A6EBD35" w:rsidR="009B3DC5" w:rsidRDefault="009B3DC5" w:rsidP="00D44916">
            <w:r>
              <w:t>4p+0s+4l</w:t>
            </w:r>
          </w:p>
        </w:tc>
        <w:tc>
          <w:tcPr>
            <w:tcW w:w="709" w:type="dxa"/>
          </w:tcPr>
          <w:p w14:paraId="20668B2D" w14:textId="77777777" w:rsidR="009B3DC5" w:rsidRDefault="009B3DC5" w:rsidP="00D44916">
            <w:r>
              <w:t>klz</w:t>
            </w:r>
          </w:p>
        </w:tc>
        <w:tc>
          <w:tcPr>
            <w:tcW w:w="567" w:type="dxa"/>
            <w:gridSpan w:val="2"/>
          </w:tcPr>
          <w:p w14:paraId="18F601E9" w14:textId="77777777" w:rsidR="009B3DC5" w:rsidRDefault="009B3DC5" w:rsidP="00D44916">
            <w:pPr>
              <w:jc w:val="center"/>
            </w:pPr>
            <w:r>
              <w:t>2</w:t>
            </w:r>
          </w:p>
        </w:tc>
        <w:tc>
          <w:tcPr>
            <w:tcW w:w="3969" w:type="dxa"/>
          </w:tcPr>
          <w:p w14:paraId="30B402D7" w14:textId="458878E6" w:rsidR="009B3DC5" w:rsidRPr="00716AF9" w:rsidRDefault="00874219" w:rsidP="00D44916">
            <w:pPr>
              <w:jc w:val="both"/>
            </w:pPr>
            <w:hyperlink w:anchor="Mlček" w:history="1">
              <w:r w:rsidR="009B3DC5" w:rsidRPr="00716AF9">
                <w:rPr>
                  <w:rStyle w:val="Hypertextovodkaz"/>
                </w:rPr>
                <w:t>doc. Ing. Jiří Mlček, Ph.D.</w:t>
              </w:r>
            </w:hyperlink>
            <w:r w:rsidR="009B3DC5" w:rsidRPr="00716AF9">
              <w:t xml:space="preserve"> (100% p)</w:t>
            </w:r>
          </w:p>
        </w:tc>
        <w:tc>
          <w:tcPr>
            <w:tcW w:w="567" w:type="dxa"/>
          </w:tcPr>
          <w:p w14:paraId="04DDB89E" w14:textId="77777777" w:rsidR="009B3DC5" w:rsidRDefault="009B3DC5" w:rsidP="00D44916">
            <w:r>
              <w:t>1/LS</w:t>
            </w:r>
          </w:p>
        </w:tc>
        <w:tc>
          <w:tcPr>
            <w:tcW w:w="709" w:type="dxa"/>
          </w:tcPr>
          <w:p w14:paraId="490035F4" w14:textId="77777777" w:rsidR="009B3DC5" w:rsidRDefault="009B3DC5" w:rsidP="00D44916">
            <w:pPr>
              <w:jc w:val="both"/>
            </w:pPr>
          </w:p>
        </w:tc>
      </w:tr>
      <w:tr w:rsidR="009B3DC5" w14:paraId="4F9D2011" w14:textId="77777777" w:rsidTr="001B2449">
        <w:tc>
          <w:tcPr>
            <w:tcW w:w="9923" w:type="dxa"/>
            <w:gridSpan w:val="8"/>
          </w:tcPr>
          <w:p w14:paraId="53647303" w14:textId="77777777" w:rsidR="009B3DC5" w:rsidRDefault="009B3DC5" w:rsidP="001A2B38">
            <w:pPr>
              <w:spacing w:before="60" w:after="60" w:line="252" w:lineRule="auto"/>
              <w:jc w:val="both"/>
            </w:pPr>
            <w:r>
              <w:rPr>
                <w:b/>
              </w:rPr>
              <w:t>Podmínka pro splnění této skupiny předmětů:</w:t>
            </w:r>
            <w:r>
              <w:t xml:space="preserve"> Student si z uvedené skupiny předmětů zapíše předměty do celkového počtu minimálně 60 kreditů za první ročník studia.</w:t>
            </w:r>
          </w:p>
        </w:tc>
      </w:tr>
      <w:tr w:rsidR="009B3DC5" w14:paraId="1D00EB08" w14:textId="77777777" w:rsidTr="001B2449">
        <w:tc>
          <w:tcPr>
            <w:tcW w:w="9923" w:type="dxa"/>
            <w:gridSpan w:val="8"/>
            <w:shd w:val="clear" w:color="auto" w:fill="FBD4B4"/>
          </w:tcPr>
          <w:p w14:paraId="59E40E2E" w14:textId="36D41474" w:rsidR="009B3DC5" w:rsidRDefault="009B3DC5" w:rsidP="001A2B38">
            <w:pPr>
              <w:jc w:val="center"/>
            </w:pPr>
            <w:r>
              <w:rPr>
                <w:b/>
                <w:sz w:val="22"/>
              </w:rPr>
              <w:t xml:space="preserve">Povinně volitelné předměty </w:t>
            </w:r>
            <w:r>
              <w:t>–</w:t>
            </w:r>
            <w:r>
              <w:rPr>
                <w:b/>
                <w:sz w:val="22"/>
              </w:rPr>
              <w:t xml:space="preserve"> skupina 6</w:t>
            </w:r>
          </w:p>
        </w:tc>
      </w:tr>
      <w:tr w:rsidR="009B3DC5" w14:paraId="4059681A" w14:textId="77777777" w:rsidTr="00841C35">
        <w:tc>
          <w:tcPr>
            <w:tcW w:w="2125" w:type="dxa"/>
          </w:tcPr>
          <w:p w14:paraId="47455019" w14:textId="2318E6EC" w:rsidR="009B3DC5" w:rsidRDefault="00874219" w:rsidP="001B2449">
            <w:hyperlink w:anchor="Akad_dov_v_ang" w:history="1">
              <w:r w:rsidR="009B3DC5" w:rsidRPr="004A716B">
                <w:rPr>
                  <w:rStyle w:val="Hypertextovodkaz"/>
                </w:rPr>
                <w:t>Akademické dovednosti v cizím jazyce</w:t>
              </w:r>
            </w:hyperlink>
          </w:p>
        </w:tc>
        <w:tc>
          <w:tcPr>
            <w:tcW w:w="1277" w:type="dxa"/>
          </w:tcPr>
          <w:p w14:paraId="491E9FC8" w14:textId="768D3B56" w:rsidR="009B3DC5" w:rsidRDefault="009B3DC5" w:rsidP="009E315F">
            <w:r>
              <w:t>0p+</w:t>
            </w:r>
            <w:r w:rsidRPr="00203870">
              <w:t>9</w:t>
            </w:r>
            <w:r>
              <w:t>s+0l</w:t>
            </w:r>
          </w:p>
        </w:tc>
        <w:tc>
          <w:tcPr>
            <w:tcW w:w="709" w:type="dxa"/>
          </w:tcPr>
          <w:p w14:paraId="36E4872F" w14:textId="77777777" w:rsidR="009B3DC5" w:rsidRDefault="009B3DC5" w:rsidP="00D44916">
            <w:r>
              <w:t>klz</w:t>
            </w:r>
          </w:p>
        </w:tc>
        <w:tc>
          <w:tcPr>
            <w:tcW w:w="567" w:type="dxa"/>
            <w:gridSpan w:val="2"/>
          </w:tcPr>
          <w:p w14:paraId="7822F382" w14:textId="77777777" w:rsidR="009B3DC5" w:rsidRDefault="009B3DC5" w:rsidP="00D44916">
            <w:pPr>
              <w:jc w:val="center"/>
            </w:pPr>
            <w:r>
              <w:t>2</w:t>
            </w:r>
          </w:p>
        </w:tc>
        <w:tc>
          <w:tcPr>
            <w:tcW w:w="3969" w:type="dxa"/>
          </w:tcPr>
          <w:p w14:paraId="6FE4AF78" w14:textId="77777777" w:rsidR="009B3DC5" w:rsidRPr="00665B3D" w:rsidRDefault="009B3DC5" w:rsidP="00D44916">
            <w:pPr>
              <w:jc w:val="both"/>
              <w:rPr>
                <w:b/>
              </w:rPr>
            </w:pPr>
            <w:r w:rsidRPr="00D8376A">
              <w:rPr>
                <w:i/>
              </w:rPr>
              <w:t>Předmět má pro zamě</w:t>
            </w:r>
            <w:r>
              <w:rPr>
                <w:i/>
              </w:rPr>
              <w:t>ř</w:t>
            </w:r>
            <w:r w:rsidRPr="00D8376A">
              <w:rPr>
                <w:i/>
              </w:rPr>
              <w:t>ení SP doplňující charakter.</w:t>
            </w:r>
          </w:p>
        </w:tc>
        <w:tc>
          <w:tcPr>
            <w:tcW w:w="567" w:type="dxa"/>
          </w:tcPr>
          <w:p w14:paraId="332C8881" w14:textId="77777777" w:rsidR="009B3DC5" w:rsidRDefault="009B3DC5" w:rsidP="00D44916">
            <w:r>
              <w:t>2/ZS</w:t>
            </w:r>
          </w:p>
        </w:tc>
        <w:tc>
          <w:tcPr>
            <w:tcW w:w="709" w:type="dxa"/>
          </w:tcPr>
          <w:p w14:paraId="4E7D84B8" w14:textId="77777777" w:rsidR="009B3DC5" w:rsidRDefault="009B3DC5" w:rsidP="00D44916">
            <w:pPr>
              <w:jc w:val="both"/>
            </w:pPr>
          </w:p>
        </w:tc>
      </w:tr>
      <w:tr w:rsidR="009B3DC5" w14:paraId="41D57B39" w14:textId="77777777" w:rsidTr="00841C35">
        <w:trPr>
          <w:trHeight w:val="64"/>
        </w:trPr>
        <w:tc>
          <w:tcPr>
            <w:tcW w:w="2125" w:type="dxa"/>
          </w:tcPr>
          <w:p w14:paraId="3650943A" w14:textId="77777777" w:rsidR="009B3DC5" w:rsidRPr="00841C35" w:rsidRDefault="009B3DC5" w:rsidP="006E1331">
            <w:pPr>
              <w:rPr>
                <w:rStyle w:val="Hypertextovodkaz"/>
              </w:rPr>
            </w:pPr>
            <w:r>
              <w:fldChar w:fldCharType="begin"/>
            </w:r>
            <w:r>
              <w:instrText xml:space="preserve"> HYPERLINK  \l "Trendy_v_gastro_II" </w:instrText>
            </w:r>
            <w:r>
              <w:fldChar w:fldCharType="separate"/>
            </w:r>
            <w:r w:rsidRPr="00841C35">
              <w:rPr>
                <w:rStyle w:val="Hypertextovodkaz"/>
              </w:rPr>
              <w:t>Trendy v</w:t>
            </w:r>
          </w:p>
          <w:p w14:paraId="0B2E9C75" w14:textId="4C5349F7" w:rsidR="009B3DC5" w:rsidRDefault="009B3DC5" w:rsidP="00D44916">
            <w:r w:rsidRPr="00841C35">
              <w:rPr>
                <w:rStyle w:val="Hypertextovodkaz"/>
              </w:rPr>
              <w:t>gastronomii II</w:t>
            </w:r>
            <w:r>
              <w:fldChar w:fldCharType="end"/>
            </w:r>
          </w:p>
        </w:tc>
        <w:tc>
          <w:tcPr>
            <w:tcW w:w="1277" w:type="dxa"/>
          </w:tcPr>
          <w:p w14:paraId="1634DB18" w14:textId="3EEA210A" w:rsidR="009B3DC5" w:rsidRDefault="009B3DC5" w:rsidP="00D44916">
            <w:r>
              <w:t>8p+0s+8l</w:t>
            </w:r>
          </w:p>
        </w:tc>
        <w:tc>
          <w:tcPr>
            <w:tcW w:w="709" w:type="dxa"/>
          </w:tcPr>
          <w:p w14:paraId="04C5F01A" w14:textId="77777777" w:rsidR="009B3DC5" w:rsidRDefault="009B3DC5" w:rsidP="00D44916">
            <w:r>
              <w:t>z, zk</w:t>
            </w:r>
          </w:p>
        </w:tc>
        <w:tc>
          <w:tcPr>
            <w:tcW w:w="567" w:type="dxa"/>
            <w:gridSpan w:val="2"/>
          </w:tcPr>
          <w:p w14:paraId="3898DAC1" w14:textId="77777777" w:rsidR="009B3DC5" w:rsidRDefault="009B3DC5" w:rsidP="00D44916">
            <w:pPr>
              <w:jc w:val="center"/>
            </w:pPr>
            <w:r>
              <w:t>4</w:t>
            </w:r>
          </w:p>
        </w:tc>
        <w:tc>
          <w:tcPr>
            <w:tcW w:w="3969" w:type="dxa"/>
          </w:tcPr>
          <w:p w14:paraId="25D8B2C3" w14:textId="77777777" w:rsidR="009B3DC5" w:rsidRPr="00716AF9" w:rsidRDefault="00874219" w:rsidP="00841C35">
            <w:pPr>
              <w:jc w:val="both"/>
            </w:pPr>
            <w:hyperlink w:anchor="Mlček" w:history="1">
              <w:r w:rsidR="009B3DC5" w:rsidRPr="00716AF9">
                <w:rPr>
                  <w:rStyle w:val="Hypertextovodkaz"/>
                </w:rPr>
                <w:t>doc. Ing. Jiří Mlček, Ph.D.</w:t>
              </w:r>
            </w:hyperlink>
            <w:r w:rsidR="009B3DC5" w:rsidRPr="00716AF9">
              <w:t xml:space="preserve"> (100% p)</w:t>
            </w:r>
          </w:p>
          <w:p w14:paraId="1BAAFC27" w14:textId="77777777" w:rsidR="009B3DC5" w:rsidRPr="00716AF9" w:rsidRDefault="009B3DC5" w:rsidP="00D44916">
            <w:pPr>
              <w:jc w:val="both"/>
              <w:rPr>
                <w:highlight w:val="yellow"/>
              </w:rPr>
            </w:pPr>
          </w:p>
        </w:tc>
        <w:tc>
          <w:tcPr>
            <w:tcW w:w="567" w:type="dxa"/>
          </w:tcPr>
          <w:p w14:paraId="09981879" w14:textId="77777777" w:rsidR="009B3DC5" w:rsidRDefault="009B3DC5" w:rsidP="00D44916">
            <w:r>
              <w:t>2/ZS</w:t>
            </w:r>
          </w:p>
        </w:tc>
        <w:tc>
          <w:tcPr>
            <w:tcW w:w="709" w:type="dxa"/>
          </w:tcPr>
          <w:p w14:paraId="2AEF8531" w14:textId="77777777" w:rsidR="009B3DC5" w:rsidRDefault="009B3DC5" w:rsidP="00D44916">
            <w:pPr>
              <w:jc w:val="both"/>
            </w:pPr>
          </w:p>
        </w:tc>
      </w:tr>
      <w:tr w:rsidR="009B3DC5" w14:paraId="56FC6BB0" w14:textId="77777777" w:rsidTr="00841C35">
        <w:tc>
          <w:tcPr>
            <w:tcW w:w="2125" w:type="dxa"/>
          </w:tcPr>
          <w:p w14:paraId="35E50C0E" w14:textId="432F3A08" w:rsidR="009B3DC5" w:rsidRDefault="00874219" w:rsidP="00D44916">
            <w:hyperlink w:anchor="Fyz_vlast_potr" w:history="1">
              <w:r w:rsidR="009B3DC5" w:rsidRPr="00841C35">
                <w:rPr>
                  <w:rStyle w:val="Hypertextovodkaz"/>
                </w:rPr>
                <w:t>Fyzikální vlastnosti potravin</w:t>
              </w:r>
            </w:hyperlink>
          </w:p>
        </w:tc>
        <w:tc>
          <w:tcPr>
            <w:tcW w:w="1277" w:type="dxa"/>
          </w:tcPr>
          <w:p w14:paraId="2F0C4077" w14:textId="3D04D14F" w:rsidR="009B3DC5" w:rsidRDefault="009B3DC5" w:rsidP="00D44916">
            <w:r>
              <w:t>4p+0s+8l</w:t>
            </w:r>
          </w:p>
        </w:tc>
        <w:tc>
          <w:tcPr>
            <w:tcW w:w="709" w:type="dxa"/>
          </w:tcPr>
          <w:p w14:paraId="0411E4BC" w14:textId="77777777" w:rsidR="009B3DC5" w:rsidRDefault="009B3DC5" w:rsidP="00D44916">
            <w:r>
              <w:t>z, zk</w:t>
            </w:r>
          </w:p>
        </w:tc>
        <w:tc>
          <w:tcPr>
            <w:tcW w:w="567" w:type="dxa"/>
            <w:gridSpan w:val="2"/>
          </w:tcPr>
          <w:p w14:paraId="3D80A90F" w14:textId="77777777" w:rsidR="009B3DC5" w:rsidRDefault="009B3DC5" w:rsidP="00D44916">
            <w:pPr>
              <w:jc w:val="center"/>
            </w:pPr>
            <w:r>
              <w:t>3</w:t>
            </w:r>
          </w:p>
        </w:tc>
        <w:tc>
          <w:tcPr>
            <w:tcW w:w="3969" w:type="dxa"/>
          </w:tcPr>
          <w:p w14:paraId="37D47A74" w14:textId="77777777" w:rsidR="009B3DC5" w:rsidRPr="00716AF9" w:rsidRDefault="00874219" w:rsidP="00841C35">
            <w:pPr>
              <w:jc w:val="both"/>
              <w:rPr>
                <w:rFonts w:ascii="Calibri" w:hAnsi="Calibri" w:cs="Calibri"/>
                <w:bCs/>
                <w:sz w:val="22"/>
                <w:szCs w:val="22"/>
              </w:rPr>
            </w:pPr>
            <w:hyperlink w:anchor="Lapčík" w:history="1">
              <w:r w:rsidR="009B3DC5" w:rsidRPr="00716AF9">
                <w:rPr>
                  <w:rStyle w:val="Hypertextovodkaz"/>
                  <w:bCs/>
                </w:rPr>
                <w:t>prof. Ing. Lubomír Lapčík, CSc.</w:t>
              </w:r>
            </w:hyperlink>
            <w:r w:rsidR="009B3DC5" w:rsidRPr="00716AF9">
              <w:rPr>
                <w:bCs/>
              </w:rPr>
              <w:t xml:space="preserve"> (80% p)</w:t>
            </w:r>
          </w:p>
          <w:p w14:paraId="09FFBAF9" w14:textId="6D6A8B94" w:rsidR="009B3DC5" w:rsidRPr="00716AF9" w:rsidRDefault="00874219" w:rsidP="00D44916">
            <w:pPr>
              <w:jc w:val="both"/>
            </w:pPr>
            <w:hyperlink w:anchor="Lapčíková" w:history="1">
              <w:r w:rsidR="009B3DC5" w:rsidRPr="00716AF9">
                <w:rPr>
                  <w:rStyle w:val="Hypertextovodkaz"/>
                </w:rPr>
                <w:t>doc. Mgr. Barbora Lapčíková, Ph.D.</w:t>
              </w:r>
            </w:hyperlink>
            <w:r w:rsidR="009B3DC5" w:rsidRPr="00716AF9">
              <w:t xml:space="preserve"> (20% p)</w:t>
            </w:r>
          </w:p>
        </w:tc>
        <w:tc>
          <w:tcPr>
            <w:tcW w:w="567" w:type="dxa"/>
          </w:tcPr>
          <w:p w14:paraId="32B4A179" w14:textId="77777777" w:rsidR="009B3DC5" w:rsidRDefault="009B3DC5" w:rsidP="00D44916">
            <w:r>
              <w:t>2/ZS</w:t>
            </w:r>
          </w:p>
        </w:tc>
        <w:tc>
          <w:tcPr>
            <w:tcW w:w="709" w:type="dxa"/>
          </w:tcPr>
          <w:p w14:paraId="56A36F94" w14:textId="77777777" w:rsidR="009B3DC5" w:rsidRDefault="009B3DC5" w:rsidP="00D44916">
            <w:pPr>
              <w:jc w:val="both"/>
            </w:pPr>
          </w:p>
        </w:tc>
      </w:tr>
      <w:tr w:rsidR="009B3DC5" w14:paraId="48CDB6C1" w14:textId="77777777" w:rsidTr="00841C35">
        <w:tc>
          <w:tcPr>
            <w:tcW w:w="2125" w:type="dxa"/>
          </w:tcPr>
          <w:p w14:paraId="693FF391" w14:textId="77777777" w:rsidR="009B3DC5" w:rsidRPr="00841C35" w:rsidRDefault="009B3DC5" w:rsidP="006E1331">
            <w:pPr>
              <w:rPr>
                <w:rStyle w:val="Hypertextovodkaz"/>
              </w:rPr>
            </w:pPr>
            <w:r>
              <w:fldChar w:fldCharType="begin"/>
            </w:r>
            <w:r>
              <w:instrText xml:space="preserve"> HYPERLINK  \l "Podn_akt_II" </w:instrText>
            </w:r>
            <w:r>
              <w:fldChar w:fldCharType="separate"/>
            </w:r>
            <w:r w:rsidRPr="00841C35">
              <w:rPr>
                <w:rStyle w:val="Hypertextovodkaz"/>
              </w:rPr>
              <w:t xml:space="preserve">Podnikatelské </w:t>
            </w:r>
          </w:p>
          <w:p w14:paraId="48376EA5" w14:textId="556FDEE3" w:rsidR="009B3DC5" w:rsidRDefault="009B3DC5" w:rsidP="00D44916">
            <w:r w:rsidRPr="00841C35">
              <w:rPr>
                <w:rStyle w:val="Hypertextovodkaz"/>
              </w:rPr>
              <w:t>aktivity II</w:t>
            </w:r>
            <w:r>
              <w:fldChar w:fldCharType="end"/>
            </w:r>
          </w:p>
        </w:tc>
        <w:tc>
          <w:tcPr>
            <w:tcW w:w="1277" w:type="dxa"/>
          </w:tcPr>
          <w:p w14:paraId="119C86DD" w14:textId="20C5A76E" w:rsidR="009B3DC5" w:rsidRDefault="009B3DC5" w:rsidP="00D44916">
            <w:r>
              <w:t>4p+4s+0l</w:t>
            </w:r>
          </w:p>
        </w:tc>
        <w:tc>
          <w:tcPr>
            <w:tcW w:w="709" w:type="dxa"/>
          </w:tcPr>
          <w:p w14:paraId="3CEE745F" w14:textId="77777777" w:rsidR="009B3DC5" w:rsidRDefault="009B3DC5" w:rsidP="00D44916">
            <w:r>
              <w:t>klz</w:t>
            </w:r>
          </w:p>
        </w:tc>
        <w:tc>
          <w:tcPr>
            <w:tcW w:w="567" w:type="dxa"/>
            <w:gridSpan w:val="2"/>
          </w:tcPr>
          <w:p w14:paraId="22F3412C" w14:textId="4424D046" w:rsidR="009B3DC5" w:rsidRDefault="0033707B" w:rsidP="00D44916">
            <w:pPr>
              <w:jc w:val="center"/>
            </w:pPr>
            <w:r>
              <w:t>2</w:t>
            </w:r>
          </w:p>
        </w:tc>
        <w:tc>
          <w:tcPr>
            <w:tcW w:w="3969" w:type="dxa"/>
          </w:tcPr>
          <w:p w14:paraId="6917F499" w14:textId="77777777" w:rsidR="009B3DC5" w:rsidRPr="00716AF9" w:rsidRDefault="009B3DC5" w:rsidP="00D44916">
            <w:pPr>
              <w:jc w:val="both"/>
            </w:pPr>
            <w:r w:rsidRPr="00716AF9">
              <w:rPr>
                <w:i/>
              </w:rPr>
              <w:t>Předmět má pro zaměření SP doplňující charakter.</w:t>
            </w:r>
          </w:p>
        </w:tc>
        <w:tc>
          <w:tcPr>
            <w:tcW w:w="567" w:type="dxa"/>
          </w:tcPr>
          <w:p w14:paraId="570F7396" w14:textId="77777777" w:rsidR="009B3DC5" w:rsidRDefault="009B3DC5" w:rsidP="00D44916">
            <w:r>
              <w:t>2/ZS</w:t>
            </w:r>
          </w:p>
        </w:tc>
        <w:tc>
          <w:tcPr>
            <w:tcW w:w="709" w:type="dxa"/>
          </w:tcPr>
          <w:p w14:paraId="06D231D0" w14:textId="77777777" w:rsidR="009B3DC5" w:rsidRDefault="009B3DC5" w:rsidP="00D44916">
            <w:pPr>
              <w:jc w:val="both"/>
            </w:pPr>
          </w:p>
        </w:tc>
      </w:tr>
      <w:tr w:rsidR="009B3DC5" w14:paraId="556B2098" w14:textId="77777777" w:rsidTr="00841C35">
        <w:tc>
          <w:tcPr>
            <w:tcW w:w="2125" w:type="dxa"/>
          </w:tcPr>
          <w:p w14:paraId="16E8DAD0" w14:textId="3D94F898" w:rsidR="009B3DC5" w:rsidRDefault="00874219" w:rsidP="00D44916">
            <w:hyperlink w:anchor="Stab_a_emulg_v_potr" w:history="1">
              <w:r w:rsidR="009B3DC5" w:rsidRPr="00841C35">
                <w:rPr>
                  <w:rStyle w:val="Hypertextovodkaz"/>
                </w:rPr>
                <w:t>Stabilizátory a emulgátory v potravinářství</w:t>
              </w:r>
            </w:hyperlink>
          </w:p>
        </w:tc>
        <w:tc>
          <w:tcPr>
            <w:tcW w:w="1277" w:type="dxa"/>
          </w:tcPr>
          <w:p w14:paraId="7E1F2916" w14:textId="483F73E8" w:rsidR="009B3DC5" w:rsidRDefault="009B3DC5" w:rsidP="00D44916">
            <w:r>
              <w:t>8p+4s+0l</w:t>
            </w:r>
          </w:p>
        </w:tc>
        <w:tc>
          <w:tcPr>
            <w:tcW w:w="709" w:type="dxa"/>
          </w:tcPr>
          <w:p w14:paraId="0C7834CB" w14:textId="77777777" w:rsidR="009B3DC5" w:rsidRDefault="009B3DC5" w:rsidP="00D44916">
            <w:r>
              <w:t>z, zk</w:t>
            </w:r>
          </w:p>
        </w:tc>
        <w:tc>
          <w:tcPr>
            <w:tcW w:w="567" w:type="dxa"/>
            <w:gridSpan w:val="2"/>
          </w:tcPr>
          <w:p w14:paraId="7A8E16B3" w14:textId="77777777" w:rsidR="009B3DC5" w:rsidRDefault="009B3DC5" w:rsidP="00D44916">
            <w:pPr>
              <w:jc w:val="center"/>
            </w:pPr>
            <w:r>
              <w:t>4</w:t>
            </w:r>
          </w:p>
        </w:tc>
        <w:tc>
          <w:tcPr>
            <w:tcW w:w="3969" w:type="dxa"/>
          </w:tcPr>
          <w:p w14:paraId="400ED491" w14:textId="77777777" w:rsidR="009B3DC5" w:rsidRPr="00716AF9" w:rsidRDefault="00874219" w:rsidP="00341074">
            <w:pPr>
              <w:jc w:val="both"/>
              <w:rPr>
                <w:bCs/>
              </w:rPr>
            </w:pPr>
            <w:hyperlink w:anchor="Burešová" w:history="1">
              <w:r w:rsidR="009B3DC5" w:rsidRPr="00716AF9">
                <w:rPr>
                  <w:rStyle w:val="Hypertextovodkaz"/>
                  <w:bCs/>
                </w:rPr>
                <w:t>doc. RNDr. Iva Burešová, Ph.D.</w:t>
              </w:r>
            </w:hyperlink>
            <w:r w:rsidR="009B3DC5" w:rsidRPr="00716AF9">
              <w:rPr>
                <w:bCs/>
              </w:rPr>
              <w:t xml:space="preserve"> (80% p)</w:t>
            </w:r>
          </w:p>
          <w:p w14:paraId="6BC0B559" w14:textId="13FDA5EE" w:rsidR="009B3DC5" w:rsidRPr="00716AF9" w:rsidRDefault="00874219" w:rsidP="00341074">
            <w:pPr>
              <w:jc w:val="both"/>
            </w:pPr>
            <w:hyperlink w:anchor="Salek" w:history="1">
              <w:r w:rsidR="009B3DC5" w:rsidRPr="00716AF9">
                <w:rPr>
                  <w:rStyle w:val="Hypertextovodkaz"/>
                </w:rPr>
                <w:t>Ing. Richardos Nikolaos Salek, Ph.D.</w:t>
              </w:r>
            </w:hyperlink>
            <w:r w:rsidR="009B3DC5" w:rsidRPr="00716AF9">
              <w:t xml:space="preserve"> (20% p)</w:t>
            </w:r>
          </w:p>
        </w:tc>
        <w:tc>
          <w:tcPr>
            <w:tcW w:w="567" w:type="dxa"/>
          </w:tcPr>
          <w:p w14:paraId="5AFA082C" w14:textId="77777777" w:rsidR="009B3DC5" w:rsidRDefault="009B3DC5" w:rsidP="00D44916">
            <w:r>
              <w:t>2/ZS</w:t>
            </w:r>
          </w:p>
        </w:tc>
        <w:tc>
          <w:tcPr>
            <w:tcW w:w="709" w:type="dxa"/>
          </w:tcPr>
          <w:p w14:paraId="45186F1A" w14:textId="77777777" w:rsidR="009B3DC5" w:rsidRDefault="009B3DC5" w:rsidP="00D44916">
            <w:pPr>
              <w:jc w:val="both"/>
            </w:pPr>
          </w:p>
        </w:tc>
      </w:tr>
      <w:tr w:rsidR="009B3DC5" w:rsidRPr="00037826" w14:paraId="4B65CE4E" w14:textId="77777777" w:rsidTr="001B2449">
        <w:trPr>
          <w:trHeight w:val="340"/>
        </w:trPr>
        <w:tc>
          <w:tcPr>
            <w:tcW w:w="9923" w:type="dxa"/>
            <w:gridSpan w:val="8"/>
          </w:tcPr>
          <w:p w14:paraId="09CE537E" w14:textId="77777777" w:rsidR="009B3DC5" w:rsidRPr="00037826" w:rsidRDefault="009B3DC5" w:rsidP="00D44916">
            <w:pPr>
              <w:spacing w:before="60" w:after="60" w:line="252" w:lineRule="auto"/>
              <w:jc w:val="both"/>
            </w:pPr>
            <w:r>
              <w:rPr>
                <w:b/>
              </w:rPr>
              <w:t>Podmínka pro splnění této skupiny předmětů:</w:t>
            </w:r>
            <w:r>
              <w:t xml:space="preserve"> Student si z uvedené skupiny předmětů zapíše předměty do celkového počtu minimálně 60 kreditů za druhý ročník studia.</w:t>
            </w:r>
          </w:p>
        </w:tc>
      </w:tr>
      <w:tr w:rsidR="009B3DC5" w14:paraId="0DD369B8" w14:textId="77777777" w:rsidTr="00841C35">
        <w:tc>
          <w:tcPr>
            <w:tcW w:w="4163" w:type="dxa"/>
            <w:gridSpan w:val="4"/>
            <w:shd w:val="clear" w:color="auto" w:fill="F7CAAC"/>
          </w:tcPr>
          <w:p w14:paraId="1BA875C2" w14:textId="77777777" w:rsidR="009B3DC5" w:rsidRDefault="009B3DC5" w:rsidP="00D44916">
            <w:pPr>
              <w:jc w:val="both"/>
              <w:rPr>
                <w:b/>
              </w:rPr>
            </w:pPr>
            <w:r>
              <w:rPr>
                <w:b/>
              </w:rPr>
              <w:t xml:space="preserve"> Součásti SZZ a jejich obsah</w:t>
            </w:r>
          </w:p>
        </w:tc>
        <w:tc>
          <w:tcPr>
            <w:tcW w:w="5760" w:type="dxa"/>
            <w:gridSpan w:val="4"/>
            <w:tcBorders>
              <w:bottom w:val="nil"/>
            </w:tcBorders>
          </w:tcPr>
          <w:p w14:paraId="28BA4AC7" w14:textId="77777777" w:rsidR="009B3DC5" w:rsidRDefault="009B3DC5" w:rsidP="00D44916">
            <w:pPr>
              <w:jc w:val="both"/>
            </w:pPr>
          </w:p>
        </w:tc>
      </w:tr>
      <w:tr w:rsidR="009B3DC5" w14:paraId="18AD8EC6" w14:textId="77777777" w:rsidTr="001B2449">
        <w:trPr>
          <w:trHeight w:val="1370"/>
        </w:trPr>
        <w:tc>
          <w:tcPr>
            <w:tcW w:w="9923" w:type="dxa"/>
            <w:gridSpan w:val="8"/>
            <w:tcBorders>
              <w:top w:val="nil"/>
            </w:tcBorders>
          </w:tcPr>
          <w:p w14:paraId="5718CFF2" w14:textId="77777777" w:rsidR="009B3DC5" w:rsidRPr="00CD1207" w:rsidRDefault="009B3DC5" w:rsidP="001B2449">
            <w:pPr>
              <w:jc w:val="both"/>
              <w:rPr>
                <w:u w:val="single"/>
              </w:rPr>
            </w:pPr>
            <w:r w:rsidRPr="00CD1207">
              <w:rPr>
                <w:u w:val="single"/>
              </w:rPr>
              <w:t>Povinné předměty:</w:t>
            </w:r>
          </w:p>
          <w:p w14:paraId="6DEE6030" w14:textId="77777777" w:rsidR="009B3DC5" w:rsidRDefault="009B3DC5" w:rsidP="001B2449">
            <w:pPr>
              <w:jc w:val="both"/>
              <w:rPr>
                <w:b/>
              </w:rPr>
            </w:pPr>
            <w:r>
              <w:t xml:space="preserve">   </w:t>
            </w:r>
            <w:r w:rsidRPr="00CD1207">
              <w:rPr>
                <w:b/>
              </w:rPr>
              <w:t>Obhajoba diplomové práce</w:t>
            </w:r>
          </w:p>
          <w:p w14:paraId="6CECF324" w14:textId="77777777" w:rsidR="009B3DC5" w:rsidRPr="00CD1207" w:rsidRDefault="009B3DC5" w:rsidP="001B2449">
            <w:pPr>
              <w:jc w:val="both"/>
              <w:rPr>
                <w:b/>
              </w:rPr>
            </w:pPr>
          </w:p>
          <w:p w14:paraId="5938A6E2" w14:textId="77777777" w:rsidR="009B3DC5" w:rsidRDefault="009B3DC5" w:rsidP="001B2449">
            <w:pPr>
              <w:jc w:val="both"/>
            </w:pPr>
            <w:r>
              <w:rPr>
                <w:b/>
              </w:rPr>
              <w:t xml:space="preserve">   </w:t>
            </w:r>
            <w:r w:rsidRPr="00CD1207">
              <w:rPr>
                <w:b/>
              </w:rPr>
              <w:t>Chemie potravin a přídatných látek</w:t>
            </w:r>
            <w:r>
              <w:rPr>
                <w:b/>
              </w:rPr>
              <w:t xml:space="preserve"> </w:t>
            </w:r>
            <w:r>
              <w:t>(základní nutriční složky, minoritní složky, biologická hodnota potravin, bioaktivní složky, přírodní antimikrobiální látky, rostlinná antibiotika, aditiva, kontaminanty, vonné a chuťové látky, barviva) – tematické okruhy navazují zejména na předměty Chemie potravin II, Chemie přídatných látek a doplňků potravin</w:t>
            </w:r>
          </w:p>
          <w:p w14:paraId="6D672136" w14:textId="77777777" w:rsidR="009B3DC5" w:rsidRPr="00CD1207" w:rsidRDefault="009B3DC5" w:rsidP="001B2449">
            <w:pPr>
              <w:jc w:val="both"/>
            </w:pPr>
          </w:p>
          <w:p w14:paraId="28721126" w14:textId="77777777" w:rsidR="009B3DC5" w:rsidRDefault="009B3DC5" w:rsidP="001B2449">
            <w:pPr>
              <w:jc w:val="both"/>
            </w:pPr>
            <w:r>
              <w:t xml:space="preserve">   </w:t>
            </w:r>
            <w:r w:rsidRPr="00CD1207">
              <w:rPr>
                <w:b/>
              </w:rPr>
              <w:t xml:space="preserve">Instrumentální metody v analýze potravin a bioaktivních látek </w:t>
            </w:r>
            <w:r w:rsidRPr="00CA342F">
              <w:t>(</w:t>
            </w:r>
            <w:r>
              <w:t>kapalinová, plynová a gelová permeační chromatografie, elektromigrační metody, infračervená a Ramanova, UV-Vis a fluoresceční spektroskopie, nukleární magnetická resonance, hmotnostní spektrometrie, index lomu, optická otáčivost, elementární analýza, RTG-fluorescenční spektroskopie, diferenční skenovací kalorimerie, isotermická titrační kalorimetrie, termogravimetrická analýza, prášková a monokrystalová difrakční analýza</w:t>
            </w:r>
            <w:r w:rsidRPr="00CA342F">
              <w:t>)</w:t>
            </w:r>
            <w:r>
              <w:t xml:space="preserve"> – tematické okruhy navazují zejména na předměty Analýza a hodnocení potravin, Separační metody, Analýza bioaktivních látek v potravinách, Interpretace chromatografických a spektrálních dat, Aplikace NMR v analýze potravin a bioaktivních látek</w:t>
            </w:r>
          </w:p>
          <w:p w14:paraId="57FF6ADB" w14:textId="77777777" w:rsidR="009B3DC5" w:rsidRPr="00CD1207" w:rsidRDefault="009B3DC5" w:rsidP="001B2449">
            <w:pPr>
              <w:jc w:val="both"/>
              <w:rPr>
                <w:u w:val="single"/>
              </w:rPr>
            </w:pPr>
            <w:r w:rsidRPr="00CD1207">
              <w:rPr>
                <w:u w:val="single"/>
              </w:rPr>
              <w:lastRenderedPageBreak/>
              <w:t>Povinně volitelné předměty:</w:t>
            </w:r>
          </w:p>
          <w:p w14:paraId="7CB32D8B" w14:textId="77777777" w:rsidR="009B3DC5" w:rsidRPr="00CD1207" w:rsidRDefault="009B3DC5" w:rsidP="001B2449">
            <w:pPr>
              <w:jc w:val="both"/>
            </w:pPr>
            <w:r w:rsidRPr="00CD1207">
              <w:rPr>
                <w:b/>
              </w:rPr>
              <w:t xml:space="preserve">   Syntéza a struktura organických sloučenin </w:t>
            </w:r>
            <w:r w:rsidRPr="002B18F1">
              <w:t>(</w:t>
            </w:r>
            <w:r>
              <w:t>redukce a oxidace v organické syntéze, metody zavádění atomů halogenů a skupin s atomem dusíku a síry do molekul organických sloučenin, alkylace a acylace, metody přípravy a syntetické využití organokovových sloučenin, chránící skupiny, UV-Vis a infračervená spektroskopie, nukleární magnetická resonance a hmotnostní spektrometrie při určování struktury organických sloučenin, stereochemie a molekulová symetrie, teorie hraničních orbitalů</w:t>
            </w:r>
            <w:r w:rsidRPr="002B18F1">
              <w:t>)</w:t>
            </w:r>
            <w:r>
              <w:t xml:space="preserve"> – tematické okruhy navazují zejména na předměty Metody syntézy organických látek, Teorie a metody strukturní analýzy, Struktura a symetrie molekul</w:t>
            </w:r>
          </w:p>
          <w:p w14:paraId="00E73379" w14:textId="77777777" w:rsidR="009B3DC5" w:rsidRPr="00CD1207" w:rsidRDefault="009B3DC5" w:rsidP="001B2449">
            <w:pPr>
              <w:jc w:val="both"/>
              <w:rPr>
                <w:b/>
              </w:rPr>
            </w:pPr>
          </w:p>
          <w:p w14:paraId="40AE53BE" w14:textId="77777777" w:rsidR="009B3DC5" w:rsidRPr="00CD1207" w:rsidRDefault="009B3DC5" w:rsidP="001B2449">
            <w:pPr>
              <w:jc w:val="both"/>
            </w:pPr>
            <w:r w:rsidRPr="00CD1207">
              <w:rPr>
                <w:b/>
              </w:rPr>
              <w:t xml:space="preserve">   Biologicky aktivní látky </w:t>
            </w:r>
            <w:r w:rsidRPr="002B18F1">
              <w:t>(</w:t>
            </w:r>
            <w:r>
              <w:t>farmakokinetika a farmakodynamika, léčiva centrální a vegetativní soustavy, léčiva trávící a vylučovací soustavy, protiinfekční a protizánětlivé látky, antialergika a antihistaminika, léčiva oběhové soustavy, vitaminy a hormony, alkaloidy, heterocyklické sloučeniny v primárním a sekundárním metabolismu, syntetické biologicky aktivní heterocyklické sloučeniny</w:t>
            </w:r>
            <w:r w:rsidRPr="002B18F1">
              <w:t>)</w:t>
            </w:r>
            <w:r>
              <w:t xml:space="preserve"> – tematické okruhy navazují zejména na předměty Farmakochemie, Bioaktivní heterocyklické sloučeniny</w:t>
            </w:r>
          </w:p>
          <w:p w14:paraId="7ACF6EFF" w14:textId="77777777" w:rsidR="009B3DC5" w:rsidRPr="00CD1207" w:rsidRDefault="009B3DC5" w:rsidP="001B2449">
            <w:pPr>
              <w:jc w:val="both"/>
              <w:rPr>
                <w:b/>
              </w:rPr>
            </w:pPr>
          </w:p>
          <w:p w14:paraId="02E2232D" w14:textId="77777777" w:rsidR="009B3DC5" w:rsidRPr="00CD1207" w:rsidRDefault="009B3DC5" w:rsidP="001B2449">
            <w:pPr>
              <w:jc w:val="both"/>
            </w:pPr>
            <w:r w:rsidRPr="00CD1207">
              <w:rPr>
                <w:b/>
              </w:rPr>
              <w:t xml:space="preserve">   Chemie nutraceutik a funkčních potravin</w:t>
            </w:r>
            <w:r>
              <w:rPr>
                <w:b/>
              </w:rPr>
              <w:t xml:space="preserve"> </w:t>
            </w:r>
            <w:r>
              <w:t>(nutraceutika rostlinného a živočišného původu, biologické účinky, metody izolace a syntézy, fyzikálně chemické vlastnosti nutraceutik, jednotlivá nutraceutika, charakteristika funkčních potravin, význam funkčních potravin při degenerativních onemocněních, působení funkčních složek potravin v organismu) – tematické okruhy navazují zejména na předměty Chemie nutraceutik, Funkční potraviny</w:t>
            </w:r>
          </w:p>
          <w:p w14:paraId="386C369C" w14:textId="77777777" w:rsidR="009B3DC5" w:rsidRPr="00CD1207" w:rsidRDefault="009B3DC5" w:rsidP="001B2449">
            <w:pPr>
              <w:jc w:val="both"/>
              <w:rPr>
                <w:b/>
              </w:rPr>
            </w:pPr>
          </w:p>
          <w:p w14:paraId="2A77E088" w14:textId="77777777" w:rsidR="009B3DC5" w:rsidRDefault="009B3DC5" w:rsidP="001B2449">
            <w:pPr>
              <w:jc w:val="both"/>
            </w:pPr>
            <w:r w:rsidRPr="00CD1207">
              <w:rPr>
                <w:b/>
              </w:rPr>
              <w:t xml:space="preserve">   Kontrola kvality potravin při výrobě a skladování</w:t>
            </w:r>
            <w:r>
              <w:rPr>
                <w:b/>
              </w:rPr>
              <w:t xml:space="preserve"> </w:t>
            </w:r>
            <w:r>
              <w:t>(autentifikace a falšování potravin, principy úchovy potravin, senzorické hodnocení potravin) – tematické okruhy navazují zejména na předměty Principy úchovy potravin, Autentizace a falšování potravin, Senzorické hodnocení potravin</w:t>
            </w:r>
          </w:p>
          <w:p w14:paraId="53ED946D" w14:textId="77777777" w:rsidR="009B3DC5" w:rsidRDefault="009B3DC5" w:rsidP="001B2449">
            <w:pPr>
              <w:jc w:val="both"/>
            </w:pPr>
          </w:p>
          <w:p w14:paraId="1AC87E9A" w14:textId="02FA504B" w:rsidR="009B3DC5" w:rsidRDefault="009B3DC5" w:rsidP="001B2449">
            <w:pPr>
              <w:jc w:val="both"/>
            </w:pPr>
            <w:r>
              <w:t>Student si ze skupiny povinně-volitelných předmětů vybere minimálně jeden předmět.</w:t>
            </w:r>
          </w:p>
        </w:tc>
      </w:tr>
      <w:tr w:rsidR="009B3DC5" w14:paraId="436F025C" w14:textId="77777777" w:rsidTr="00841C35">
        <w:tc>
          <w:tcPr>
            <w:tcW w:w="4163" w:type="dxa"/>
            <w:gridSpan w:val="4"/>
            <w:shd w:val="clear" w:color="auto" w:fill="F7CAAC"/>
          </w:tcPr>
          <w:p w14:paraId="554AF794" w14:textId="77777777" w:rsidR="009B3DC5" w:rsidRDefault="009B3DC5" w:rsidP="00D44916">
            <w:pPr>
              <w:jc w:val="both"/>
              <w:rPr>
                <w:b/>
              </w:rPr>
            </w:pPr>
            <w:r>
              <w:rPr>
                <w:b/>
              </w:rPr>
              <w:lastRenderedPageBreak/>
              <w:t>Další studijní povinnosti</w:t>
            </w:r>
          </w:p>
        </w:tc>
        <w:tc>
          <w:tcPr>
            <w:tcW w:w="5760" w:type="dxa"/>
            <w:gridSpan w:val="4"/>
            <w:tcBorders>
              <w:bottom w:val="nil"/>
            </w:tcBorders>
          </w:tcPr>
          <w:p w14:paraId="3808C4B4" w14:textId="77777777" w:rsidR="009B3DC5" w:rsidRDefault="009B3DC5" w:rsidP="00D44916">
            <w:pPr>
              <w:jc w:val="both"/>
            </w:pPr>
          </w:p>
        </w:tc>
      </w:tr>
      <w:tr w:rsidR="009B3DC5" w14:paraId="4C7BE64E" w14:textId="77777777" w:rsidTr="00B60F13">
        <w:trPr>
          <w:trHeight w:val="336"/>
        </w:trPr>
        <w:tc>
          <w:tcPr>
            <w:tcW w:w="9923" w:type="dxa"/>
            <w:gridSpan w:val="8"/>
            <w:tcBorders>
              <w:top w:val="nil"/>
            </w:tcBorders>
          </w:tcPr>
          <w:p w14:paraId="14BA5C84" w14:textId="4B056CDF" w:rsidR="009B3DC5" w:rsidRDefault="009B3DC5" w:rsidP="00B60F13">
            <w:pPr>
              <w:spacing w:before="60" w:after="60"/>
              <w:jc w:val="both"/>
            </w:pPr>
            <w:r>
              <w:t>Nejsou definovány.</w:t>
            </w:r>
          </w:p>
        </w:tc>
      </w:tr>
      <w:tr w:rsidR="009B3DC5" w14:paraId="5797FDB5" w14:textId="77777777" w:rsidTr="00841C35">
        <w:tc>
          <w:tcPr>
            <w:tcW w:w="4163" w:type="dxa"/>
            <w:gridSpan w:val="4"/>
            <w:shd w:val="clear" w:color="auto" w:fill="F7CAAC"/>
          </w:tcPr>
          <w:p w14:paraId="483F1A93" w14:textId="77777777" w:rsidR="009B3DC5" w:rsidRDefault="009B3DC5" w:rsidP="00D44916">
            <w:pPr>
              <w:rPr>
                <w:b/>
              </w:rPr>
            </w:pPr>
            <w:r>
              <w:rPr>
                <w:b/>
              </w:rPr>
              <w:t>Návrh témat kvalifikačních prací a témata obhájených prací</w:t>
            </w:r>
          </w:p>
        </w:tc>
        <w:tc>
          <w:tcPr>
            <w:tcW w:w="5760" w:type="dxa"/>
            <w:gridSpan w:val="4"/>
            <w:tcBorders>
              <w:bottom w:val="nil"/>
            </w:tcBorders>
          </w:tcPr>
          <w:p w14:paraId="37EB43E2" w14:textId="77777777" w:rsidR="009B3DC5" w:rsidRDefault="009B3DC5" w:rsidP="00D44916">
            <w:pPr>
              <w:jc w:val="both"/>
            </w:pPr>
          </w:p>
        </w:tc>
      </w:tr>
      <w:tr w:rsidR="009B3DC5" w14:paraId="1FBE955F" w14:textId="77777777" w:rsidTr="001B2449">
        <w:trPr>
          <w:trHeight w:val="425"/>
        </w:trPr>
        <w:tc>
          <w:tcPr>
            <w:tcW w:w="9923" w:type="dxa"/>
            <w:gridSpan w:val="8"/>
            <w:tcBorders>
              <w:top w:val="nil"/>
            </w:tcBorders>
          </w:tcPr>
          <w:p w14:paraId="7014FC3C" w14:textId="77777777" w:rsidR="002E7F45" w:rsidRDefault="002E7F45" w:rsidP="002E7F45">
            <w:pPr>
              <w:spacing w:before="40"/>
              <w:jc w:val="both"/>
            </w:pPr>
            <w:r>
              <w:t xml:space="preserve">Návrh témat kvalifikačních prací: </w:t>
            </w:r>
          </w:p>
          <w:p w14:paraId="701D73E5" w14:textId="77777777" w:rsidR="002E7F45" w:rsidRDefault="002E7F45" w:rsidP="002E7F45">
            <w:pPr>
              <w:numPr>
                <w:ilvl w:val="0"/>
                <w:numId w:val="45"/>
              </w:numPr>
              <w:jc w:val="both"/>
            </w:pPr>
            <w:r>
              <w:t>Příprava multitopických ligandů pro pokročilé supramolekulární systémy</w:t>
            </w:r>
          </w:p>
          <w:p w14:paraId="34F3F9D3" w14:textId="77777777" w:rsidR="002E7F45" w:rsidRDefault="002E7F45" w:rsidP="002E7F45">
            <w:pPr>
              <w:numPr>
                <w:ilvl w:val="0"/>
                <w:numId w:val="45"/>
              </w:numPr>
              <w:jc w:val="both"/>
            </w:pPr>
            <w:r>
              <w:t>Syntéza nových derivátů 2,6,9-trisubstituovaných purinů a studium jejich biologické aktivity</w:t>
            </w:r>
          </w:p>
          <w:p w14:paraId="0EC3E135" w14:textId="77777777" w:rsidR="002E7F45" w:rsidRDefault="002E7F45" w:rsidP="002E7F45">
            <w:pPr>
              <w:numPr>
                <w:ilvl w:val="0"/>
                <w:numId w:val="45"/>
              </w:numPr>
              <w:jc w:val="both"/>
            </w:pPr>
            <w:r>
              <w:t>Izolace a stanovení polyfenolů v netradičních obilovinách metodou LC-MS</w:t>
            </w:r>
          </w:p>
          <w:p w14:paraId="0BA361A9" w14:textId="77777777" w:rsidR="002E7F45" w:rsidRDefault="002E7F45" w:rsidP="002E7F45">
            <w:pPr>
              <w:numPr>
                <w:ilvl w:val="0"/>
                <w:numId w:val="45"/>
              </w:numPr>
              <w:jc w:val="both"/>
            </w:pPr>
            <w:r>
              <w:t>Syntéza a studium biologické aktivity sloučenin s 1,2,3-triazolovým uskupením</w:t>
            </w:r>
          </w:p>
          <w:p w14:paraId="15E634BD" w14:textId="77777777" w:rsidR="002E7F45" w:rsidRDefault="002E7F45" w:rsidP="002E7F45">
            <w:pPr>
              <w:numPr>
                <w:ilvl w:val="0"/>
                <w:numId w:val="45"/>
              </w:numPr>
              <w:jc w:val="both"/>
            </w:pPr>
            <w:r>
              <w:t>Izolace a stanovení mastných kyselin v netradičních obilovinách metodou GC-MS</w:t>
            </w:r>
          </w:p>
          <w:p w14:paraId="3B81EDCF" w14:textId="77777777" w:rsidR="002E7F45" w:rsidRDefault="002E7F45" w:rsidP="002E7F45">
            <w:pPr>
              <w:numPr>
                <w:ilvl w:val="0"/>
                <w:numId w:val="45"/>
              </w:numPr>
              <w:jc w:val="both"/>
            </w:pPr>
            <w:r>
              <w:t>Studium tvorby supramolekulárních komplexů vybraných flavonoidů s cucurbiturily</w:t>
            </w:r>
          </w:p>
          <w:p w14:paraId="028CEC0E" w14:textId="77777777" w:rsidR="002E7F45" w:rsidRDefault="002E7F45" w:rsidP="002E7F45">
            <w:pPr>
              <w:jc w:val="both"/>
            </w:pPr>
          </w:p>
          <w:p w14:paraId="73487DFE" w14:textId="77777777" w:rsidR="002E7F45" w:rsidRDefault="002E7F45" w:rsidP="002E7F45">
            <w:pPr>
              <w:jc w:val="both"/>
            </w:pPr>
            <w:r>
              <w:t xml:space="preserve">Témata obhájených prací: </w:t>
            </w:r>
          </w:p>
          <w:p w14:paraId="3F168039" w14:textId="77777777" w:rsidR="002E7F45" w:rsidRDefault="002E7F45" w:rsidP="002E7F45">
            <w:pPr>
              <w:numPr>
                <w:ilvl w:val="0"/>
                <w:numId w:val="46"/>
              </w:numPr>
              <w:jc w:val="both"/>
            </w:pPr>
            <w:r w:rsidRPr="00C0556D">
              <w:t>Příprava 4-propargyl-3,4-dihydro-1</w:t>
            </w:r>
            <w:r w:rsidRPr="006F3DF8">
              <w:rPr>
                <w:i/>
              </w:rPr>
              <w:t>H</w:t>
            </w:r>
            <w:r w:rsidRPr="00C0556D">
              <w:t xml:space="preserve">-benzo[e][1,4]diazepin-2,5-dionů a studium jejich možných isomerizací </w:t>
            </w:r>
          </w:p>
          <w:p w14:paraId="5D41DA5B" w14:textId="77777777" w:rsidR="002E7F45" w:rsidRDefault="002E7F45" w:rsidP="002E7F45">
            <w:pPr>
              <w:numPr>
                <w:ilvl w:val="0"/>
                <w:numId w:val="46"/>
              </w:numPr>
              <w:jc w:val="both"/>
            </w:pPr>
            <w:r>
              <w:t>Příprava nesymetrických bisimidazoliových solí</w:t>
            </w:r>
          </w:p>
          <w:p w14:paraId="4262B21F" w14:textId="77777777" w:rsidR="002E7F45" w:rsidRDefault="002E7F45" w:rsidP="002E7F45">
            <w:pPr>
              <w:numPr>
                <w:ilvl w:val="0"/>
                <w:numId w:val="46"/>
              </w:numPr>
              <w:jc w:val="both"/>
            </w:pPr>
            <w:r>
              <w:t>Příprava hostů pro supramolekulární systémy na bázi kubanu</w:t>
            </w:r>
          </w:p>
          <w:p w14:paraId="5F5819AA" w14:textId="77777777" w:rsidR="002E7F45" w:rsidRDefault="002E7F45" w:rsidP="002E7F45">
            <w:pPr>
              <w:numPr>
                <w:ilvl w:val="0"/>
                <w:numId w:val="46"/>
              </w:numPr>
              <w:jc w:val="both"/>
            </w:pPr>
            <w:r>
              <w:t>Vývoj a optimalizace podmínek pro stanovení purinových sloučenin metodou LC-MS</w:t>
            </w:r>
          </w:p>
          <w:p w14:paraId="51DD76C2" w14:textId="77777777" w:rsidR="002E7F45" w:rsidRDefault="002E7F45" w:rsidP="002E7F45">
            <w:pPr>
              <w:numPr>
                <w:ilvl w:val="0"/>
                <w:numId w:val="46"/>
              </w:numPr>
              <w:jc w:val="both"/>
            </w:pPr>
            <w:r>
              <w:t>Studium přesmyků 3-aminochinolin-2,4(1</w:t>
            </w:r>
            <w:r w:rsidRPr="00C0556D">
              <w:rPr>
                <w:i/>
              </w:rPr>
              <w:t>H</w:t>
            </w:r>
            <w:r>
              <w:t>,3</w:t>
            </w:r>
            <w:r w:rsidRPr="00C0556D">
              <w:rPr>
                <w:i/>
              </w:rPr>
              <w:t>H</w:t>
            </w:r>
            <w:r>
              <w:t>)-dionů</w:t>
            </w:r>
          </w:p>
          <w:p w14:paraId="3821CED0" w14:textId="77777777" w:rsidR="002E7F45" w:rsidRDefault="002E7F45" w:rsidP="002E7F45">
            <w:pPr>
              <w:numPr>
                <w:ilvl w:val="0"/>
                <w:numId w:val="46"/>
              </w:numPr>
              <w:jc w:val="both"/>
            </w:pPr>
            <w:r>
              <w:t>Sulfonované azosloučeniny substituované 1-adamantylem: syntéza a studium komplexace s cyklodextriny</w:t>
            </w:r>
          </w:p>
          <w:p w14:paraId="19E8686B" w14:textId="77777777" w:rsidR="009B3DC5" w:rsidRDefault="002E7F45" w:rsidP="002E7F45">
            <w:pPr>
              <w:numPr>
                <w:ilvl w:val="0"/>
                <w:numId w:val="46"/>
              </w:numPr>
              <w:jc w:val="both"/>
            </w:pPr>
            <w:r>
              <w:t>Příprava 6,9-disubstituovaných purinů s adamantanovým skeletem</w:t>
            </w:r>
          </w:p>
          <w:p w14:paraId="3E640FCA" w14:textId="03FA90F0" w:rsidR="002E7F45" w:rsidRDefault="002E7F45" w:rsidP="002E7F45">
            <w:pPr>
              <w:numPr>
                <w:ilvl w:val="0"/>
                <w:numId w:val="46"/>
              </w:numPr>
              <w:spacing w:after="40"/>
              <w:ind w:left="714" w:hanging="357"/>
              <w:jc w:val="both"/>
            </w:pPr>
            <w:r>
              <w:t>Studium metabolických drah biosyntézy biogenních aminů</w:t>
            </w:r>
          </w:p>
        </w:tc>
      </w:tr>
      <w:tr w:rsidR="009B3DC5" w14:paraId="12A2C74F" w14:textId="77777777" w:rsidTr="00841C35">
        <w:tc>
          <w:tcPr>
            <w:tcW w:w="4163" w:type="dxa"/>
            <w:gridSpan w:val="4"/>
            <w:shd w:val="clear" w:color="auto" w:fill="F7CAAC"/>
          </w:tcPr>
          <w:p w14:paraId="6D7520F2" w14:textId="77777777" w:rsidR="009B3DC5" w:rsidRDefault="009B3DC5" w:rsidP="00D44916">
            <w:r>
              <w:rPr>
                <w:b/>
              </w:rPr>
              <w:t>Návrh témat rigorózních prací a témata obhájených prací</w:t>
            </w:r>
          </w:p>
        </w:tc>
        <w:tc>
          <w:tcPr>
            <w:tcW w:w="5760" w:type="dxa"/>
            <w:gridSpan w:val="4"/>
            <w:tcBorders>
              <w:bottom w:val="nil"/>
            </w:tcBorders>
            <w:shd w:val="clear" w:color="auto" w:fill="FFFFFF"/>
          </w:tcPr>
          <w:p w14:paraId="417DD009" w14:textId="77777777" w:rsidR="009B3DC5" w:rsidRDefault="009B3DC5" w:rsidP="00D44916">
            <w:pPr>
              <w:jc w:val="center"/>
            </w:pPr>
          </w:p>
        </w:tc>
      </w:tr>
      <w:tr w:rsidR="009B3DC5" w14:paraId="5EF693BC" w14:textId="77777777" w:rsidTr="001B2449">
        <w:trPr>
          <w:trHeight w:val="304"/>
        </w:trPr>
        <w:tc>
          <w:tcPr>
            <w:tcW w:w="9923" w:type="dxa"/>
            <w:gridSpan w:val="8"/>
            <w:tcBorders>
              <w:top w:val="nil"/>
            </w:tcBorders>
          </w:tcPr>
          <w:p w14:paraId="5017E1E5" w14:textId="77777777" w:rsidR="009B3DC5" w:rsidRDefault="009B3DC5" w:rsidP="00D44916">
            <w:pPr>
              <w:jc w:val="both"/>
            </w:pPr>
            <w:r>
              <w:t>---</w:t>
            </w:r>
          </w:p>
          <w:p w14:paraId="180A42E9" w14:textId="77777777" w:rsidR="009B3DC5" w:rsidRDefault="009B3DC5" w:rsidP="00D44916">
            <w:pPr>
              <w:jc w:val="both"/>
            </w:pPr>
          </w:p>
          <w:p w14:paraId="2A2E777D" w14:textId="77777777" w:rsidR="009B3DC5" w:rsidRDefault="009B3DC5" w:rsidP="00D44916">
            <w:pPr>
              <w:jc w:val="both"/>
            </w:pPr>
          </w:p>
          <w:p w14:paraId="09C4D39B" w14:textId="77777777" w:rsidR="009B3DC5" w:rsidRDefault="009B3DC5" w:rsidP="00D44916">
            <w:pPr>
              <w:jc w:val="both"/>
            </w:pPr>
          </w:p>
        </w:tc>
      </w:tr>
      <w:tr w:rsidR="009B3DC5" w14:paraId="34B9C8B0" w14:textId="77777777" w:rsidTr="00841C35">
        <w:tc>
          <w:tcPr>
            <w:tcW w:w="4163" w:type="dxa"/>
            <w:gridSpan w:val="4"/>
            <w:shd w:val="clear" w:color="auto" w:fill="F7CAAC"/>
          </w:tcPr>
          <w:p w14:paraId="348E7681" w14:textId="77777777" w:rsidR="009B3DC5" w:rsidRDefault="009B3DC5" w:rsidP="00D44916">
            <w:r>
              <w:rPr>
                <w:b/>
              </w:rPr>
              <w:t xml:space="preserve"> Součásti SRZ a jejich obsah</w:t>
            </w:r>
          </w:p>
        </w:tc>
        <w:tc>
          <w:tcPr>
            <w:tcW w:w="5760" w:type="dxa"/>
            <w:gridSpan w:val="4"/>
            <w:tcBorders>
              <w:bottom w:val="nil"/>
            </w:tcBorders>
            <w:shd w:val="clear" w:color="auto" w:fill="FFFFFF"/>
          </w:tcPr>
          <w:p w14:paraId="5864F938" w14:textId="77777777" w:rsidR="009B3DC5" w:rsidRDefault="009B3DC5" w:rsidP="00D44916">
            <w:pPr>
              <w:jc w:val="center"/>
            </w:pPr>
          </w:p>
        </w:tc>
      </w:tr>
      <w:tr w:rsidR="009B3DC5" w14:paraId="10EDA666" w14:textId="77777777" w:rsidTr="001B2449">
        <w:trPr>
          <w:trHeight w:val="326"/>
        </w:trPr>
        <w:tc>
          <w:tcPr>
            <w:tcW w:w="9923" w:type="dxa"/>
            <w:gridSpan w:val="8"/>
            <w:tcBorders>
              <w:top w:val="nil"/>
            </w:tcBorders>
          </w:tcPr>
          <w:p w14:paraId="5CB5AB73" w14:textId="77777777" w:rsidR="009B3DC5" w:rsidRDefault="009B3DC5" w:rsidP="00D44916">
            <w:pPr>
              <w:jc w:val="both"/>
            </w:pPr>
            <w:r>
              <w:t>---</w:t>
            </w:r>
          </w:p>
          <w:p w14:paraId="0A43065C" w14:textId="77777777" w:rsidR="009B3DC5" w:rsidRDefault="009B3DC5" w:rsidP="00D44916">
            <w:pPr>
              <w:jc w:val="both"/>
            </w:pPr>
          </w:p>
          <w:p w14:paraId="53AAAD08" w14:textId="77777777" w:rsidR="009B3DC5" w:rsidRDefault="009B3DC5" w:rsidP="00D44916">
            <w:pPr>
              <w:jc w:val="both"/>
            </w:pPr>
          </w:p>
          <w:p w14:paraId="31AC1F84" w14:textId="77777777" w:rsidR="009B3DC5" w:rsidRDefault="009B3DC5" w:rsidP="00D44916">
            <w:pPr>
              <w:jc w:val="both"/>
            </w:pPr>
          </w:p>
          <w:p w14:paraId="5654DEA1" w14:textId="77777777" w:rsidR="009B3DC5" w:rsidRDefault="009B3DC5" w:rsidP="00D44916">
            <w:pPr>
              <w:jc w:val="both"/>
            </w:pPr>
          </w:p>
        </w:tc>
      </w:tr>
    </w:tbl>
    <w:p w14:paraId="6631743C" w14:textId="77777777" w:rsidR="00A9436F" w:rsidRDefault="001B244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5"/>
        <w:gridCol w:w="889"/>
        <w:gridCol w:w="816"/>
        <w:gridCol w:w="1413"/>
        <w:gridCol w:w="141"/>
        <w:gridCol w:w="602"/>
        <w:gridCol w:w="539"/>
        <w:gridCol w:w="668"/>
      </w:tblGrid>
      <w:tr w:rsidR="00A9436F" w:rsidRPr="00011CA0" w14:paraId="00759457" w14:textId="77777777" w:rsidTr="00D44916">
        <w:tc>
          <w:tcPr>
            <w:tcW w:w="9855" w:type="dxa"/>
            <w:gridSpan w:val="10"/>
            <w:tcBorders>
              <w:bottom w:val="double" w:sz="4" w:space="0" w:color="auto"/>
            </w:tcBorders>
            <w:shd w:val="clear" w:color="auto" w:fill="BDD6EE"/>
          </w:tcPr>
          <w:p w14:paraId="12451CFB"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5F5ABE70" w14:textId="77777777" w:rsidTr="00D44916">
        <w:tc>
          <w:tcPr>
            <w:tcW w:w="3085" w:type="dxa"/>
            <w:tcBorders>
              <w:top w:val="double" w:sz="4" w:space="0" w:color="auto"/>
            </w:tcBorders>
            <w:shd w:val="clear" w:color="auto" w:fill="F7CAAC"/>
          </w:tcPr>
          <w:p w14:paraId="39C88833" w14:textId="77777777" w:rsidR="00A9436F" w:rsidRPr="00011CA0" w:rsidRDefault="00A9436F" w:rsidP="00D44916">
            <w:pPr>
              <w:jc w:val="both"/>
              <w:rPr>
                <w:b/>
              </w:rPr>
            </w:pPr>
            <w:r w:rsidRPr="00011CA0">
              <w:rPr>
                <w:b/>
              </w:rPr>
              <w:t>Název studijního předmětu</w:t>
            </w:r>
          </w:p>
        </w:tc>
        <w:tc>
          <w:tcPr>
            <w:tcW w:w="6770" w:type="dxa"/>
            <w:gridSpan w:val="9"/>
            <w:tcBorders>
              <w:top w:val="double" w:sz="4" w:space="0" w:color="auto"/>
            </w:tcBorders>
          </w:tcPr>
          <w:p w14:paraId="5D1DE804" w14:textId="77777777" w:rsidR="00A9436F" w:rsidRPr="004800BD" w:rsidRDefault="00A9436F" w:rsidP="00D44916">
            <w:pPr>
              <w:jc w:val="both"/>
              <w:rPr>
                <w:b/>
              </w:rPr>
            </w:pPr>
            <w:bookmarkStart w:id="4" w:name="Chem_potr_II"/>
            <w:bookmarkEnd w:id="4"/>
            <w:r w:rsidRPr="004800BD">
              <w:rPr>
                <w:b/>
              </w:rPr>
              <w:t>Chemie potravin II</w:t>
            </w:r>
          </w:p>
        </w:tc>
      </w:tr>
      <w:tr w:rsidR="00A9436F" w:rsidRPr="00011CA0" w14:paraId="7EAD2740" w14:textId="77777777" w:rsidTr="00D44916">
        <w:tc>
          <w:tcPr>
            <w:tcW w:w="3085" w:type="dxa"/>
            <w:shd w:val="clear" w:color="auto" w:fill="F7CAAC"/>
          </w:tcPr>
          <w:p w14:paraId="3748B87D" w14:textId="77777777" w:rsidR="00A9436F" w:rsidRPr="00011CA0" w:rsidRDefault="00A9436F" w:rsidP="00D44916">
            <w:pPr>
              <w:jc w:val="both"/>
              <w:rPr>
                <w:b/>
              </w:rPr>
            </w:pPr>
            <w:r w:rsidRPr="00011CA0">
              <w:rPr>
                <w:b/>
              </w:rPr>
              <w:t>Typ předmětu</w:t>
            </w:r>
          </w:p>
        </w:tc>
        <w:tc>
          <w:tcPr>
            <w:tcW w:w="3407" w:type="dxa"/>
            <w:gridSpan w:val="4"/>
          </w:tcPr>
          <w:p w14:paraId="7BDA592A" w14:textId="0206A14A" w:rsidR="00A9436F" w:rsidRPr="00011CA0" w:rsidRDefault="007A4857" w:rsidP="00D44916">
            <w:pPr>
              <w:jc w:val="both"/>
            </w:pPr>
            <w:r>
              <w:t>povinný, ZT</w:t>
            </w:r>
          </w:p>
        </w:tc>
        <w:tc>
          <w:tcPr>
            <w:tcW w:w="2695" w:type="dxa"/>
            <w:gridSpan w:val="4"/>
            <w:shd w:val="clear" w:color="auto" w:fill="F7CAAC"/>
          </w:tcPr>
          <w:p w14:paraId="029BA496" w14:textId="77777777" w:rsidR="00A9436F" w:rsidRPr="00011CA0" w:rsidRDefault="00A9436F" w:rsidP="00D44916">
            <w:pPr>
              <w:jc w:val="both"/>
            </w:pPr>
            <w:r w:rsidRPr="00011CA0">
              <w:rPr>
                <w:b/>
              </w:rPr>
              <w:t>doporučený ročník / semestr</w:t>
            </w:r>
          </w:p>
        </w:tc>
        <w:tc>
          <w:tcPr>
            <w:tcW w:w="668" w:type="dxa"/>
          </w:tcPr>
          <w:p w14:paraId="2805B994" w14:textId="30CC79D0" w:rsidR="00A9436F" w:rsidRPr="00011CA0" w:rsidRDefault="005765FD" w:rsidP="00D44916">
            <w:pPr>
              <w:jc w:val="both"/>
            </w:pPr>
            <w:r>
              <w:t>1/ZS</w:t>
            </w:r>
          </w:p>
        </w:tc>
      </w:tr>
      <w:tr w:rsidR="00A9436F" w:rsidRPr="00011CA0" w14:paraId="4C0F5158" w14:textId="77777777" w:rsidTr="00D44916">
        <w:tc>
          <w:tcPr>
            <w:tcW w:w="3085" w:type="dxa"/>
            <w:shd w:val="clear" w:color="auto" w:fill="F7CAAC"/>
          </w:tcPr>
          <w:p w14:paraId="53C7B3D7" w14:textId="77777777" w:rsidR="00A9436F" w:rsidRPr="00011CA0" w:rsidRDefault="00A9436F" w:rsidP="00D44916">
            <w:pPr>
              <w:jc w:val="both"/>
              <w:rPr>
                <w:b/>
              </w:rPr>
            </w:pPr>
            <w:r w:rsidRPr="00011CA0">
              <w:rPr>
                <w:b/>
              </w:rPr>
              <w:t>Rozsah studijního předmětu</w:t>
            </w:r>
          </w:p>
        </w:tc>
        <w:tc>
          <w:tcPr>
            <w:tcW w:w="1702" w:type="dxa"/>
            <w:gridSpan w:val="2"/>
          </w:tcPr>
          <w:p w14:paraId="2F4B2708" w14:textId="1AACF13F" w:rsidR="00A9436F" w:rsidRPr="00011CA0" w:rsidRDefault="001A385F" w:rsidP="00D44916">
            <w:pPr>
              <w:jc w:val="both"/>
            </w:pPr>
            <w:r>
              <w:t>28p+14s</w:t>
            </w:r>
            <w:r>
              <w:rPr>
                <w:lang w:val="en-GB"/>
              </w:rPr>
              <w:t>+</w:t>
            </w:r>
            <w:r>
              <w:t>0l</w:t>
            </w:r>
          </w:p>
        </w:tc>
        <w:tc>
          <w:tcPr>
            <w:tcW w:w="889" w:type="dxa"/>
            <w:shd w:val="clear" w:color="auto" w:fill="F7CAAC"/>
          </w:tcPr>
          <w:p w14:paraId="71253545" w14:textId="77777777" w:rsidR="00A9436F" w:rsidRPr="00011CA0" w:rsidRDefault="00A9436F" w:rsidP="00D44916">
            <w:pPr>
              <w:jc w:val="both"/>
              <w:rPr>
                <w:b/>
              </w:rPr>
            </w:pPr>
            <w:r w:rsidRPr="00011CA0">
              <w:rPr>
                <w:b/>
              </w:rPr>
              <w:t xml:space="preserve">hod. </w:t>
            </w:r>
          </w:p>
        </w:tc>
        <w:tc>
          <w:tcPr>
            <w:tcW w:w="816" w:type="dxa"/>
          </w:tcPr>
          <w:p w14:paraId="3B799054" w14:textId="7249F53E" w:rsidR="00A9436F" w:rsidRPr="00011CA0" w:rsidRDefault="00B01C18" w:rsidP="00D44916">
            <w:pPr>
              <w:jc w:val="both"/>
            </w:pPr>
            <w:r>
              <w:t>42</w:t>
            </w:r>
          </w:p>
        </w:tc>
        <w:tc>
          <w:tcPr>
            <w:tcW w:w="2156" w:type="dxa"/>
            <w:gridSpan w:val="3"/>
            <w:shd w:val="clear" w:color="auto" w:fill="F7CAAC"/>
          </w:tcPr>
          <w:p w14:paraId="41A2AE86" w14:textId="77777777" w:rsidR="00A9436F" w:rsidRPr="00011CA0" w:rsidRDefault="00A9436F" w:rsidP="00D44916">
            <w:pPr>
              <w:jc w:val="both"/>
              <w:rPr>
                <w:b/>
              </w:rPr>
            </w:pPr>
            <w:r w:rsidRPr="00011CA0">
              <w:rPr>
                <w:b/>
              </w:rPr>
              <w:t>kreditů</w:t>
            </w:r>
          </w:p>
        </w:tc>
        <w:tc>
          <w:tcPr>
            <w:tcW w:w="1207" w:type="dxa"/>
            <w:gridSpan w:val="2"/>
          </w:tcPr>
          <w:p w14:paraId="190E1383" w14:textId="281FE39B" w:rsidR="00A9436F" w:rsidRPr="00011CA0" w:rsidRDefault="007A4857" w:rsidP="00D44916">
            <w:pPr>
              <w:jc w:val="both"/>
            </w:pPr>
            <w:r>
              <w:t>4</w:t>
            </w:r>
          </w:p>
        </w:tc>
      </w:tr>
      <w:tr w:rsidR="00A9436F" w:rsidRPr="00011CA0" w14:paraId="3012A985" w14:textId="77777777" w:rsidTr="00D44916">
        <w:tc>
          <w:tcPr>
            <w:tcW w:w="3085" w:type="dxa"/>
            <w:shd w:val="clear" w:color="auto" w:fill="F7CAAC"/>
          </w:tcPr>
          <w:p w14:paraId="02B08520" w14:textId="77777777" w:rsidR="00A9436F" w:rsidRPr="00011CA0" w:rsidRDefault="00A9436F" w:rsidP="00D44916">
            <w:pPr>
              <w:jc w:val="both"/>
              <w:rPr>
                <w:b/>
                <w:sz w:val="22"/>
              </w:rPr>
            </w:pPr>
            <w:r w:rsidRPr="00011CA0">
              <w:rPr>
                <w:b/>
              </w:rPr>
              <w:t>Prerekvizity, korekvizity, ekvivalence</w:t>
            </w:r>
          </w:p>
        </w:tc>
        <w:tc>
          <w:tcPr>
            <w:tcW w:w="6770" w:type="dxa"/>
            <w:gridSpan w:val="9"/>
          </w:tcPr>
          <w:p w14:paraId="48EFBC2B" w14:textId="77777777" w:rsidR="00A9436F" w:rsidRPr="00011CA0" w:rsidRDefault="00A9436F" w:rsidP="00D44916">
            <w:pPr>
              <w:jc w:val="both"/>
            </w:pPr>
          </w:p>
        </w:tc>
      </w:tr>
      <w:tr w:rsidR="00A9436F" w:rsidRPr="00011CA0" w14:paraId="092817FC" w14:textId="77777777" w:rsidTr="00D44916">
        <w:tc>
          <w:tcPr>
            <w:tcW w:w="3085" w:type="dxa"/>
            <w:shd w:val="clear" w:color="auto" w:fill="F7CAAC"/>
          </w:tcPr>
          <w:p w14:paraId="56FE3360" w14:textId="77777777" w:rsidR="00A9436F" w:rsidRPr="00011CA0" w:rsidRDefault="00A9436F" w:rsidP="00D44916">
            <w:pPr>
              <w:jc w:val="both"/>
              <w:rPr>
                <w:b/>
              </w:rPr>
            </w:pPr>
            <w:r w:rsidRPr="00011CA0">
              <w:rPr>
                <w:b/>
              </w:rPr>
              <w:t>Způsob ověření studijních výsledků</w:t>
            </w:r>
          </w:p>
        </w:tc>
        <w:tc>
          <w:tcPr>
            <w:tcW w:w="3407" w:type="dxa"/>
            <w:gridSpan w:val="4"/>
          </w:tcPr>
          <w:p w14:paraId="7105BE77" w14:textId="77777777" w:rsidR="00A9436F" w:rsidRPr="00011CA0" w:rsidRDefault="00A9436F" w:rsidP="00D44916">
            <w:pPr>
              <w:pStyle w:val="Default"/>
              <w:jc w:val="both"/>
              <w:rPr>
                <w:sz w:val="20"/>
                <w:szCs w:val="20"/>
              </w:rPr>
            </w:pPr>
            <w:r w:rsidRPr="00011CA0">
              <w:rPr>
                <w:sz w:val="20"/>
                <w:szCs w:val="20"/>
              </w:rPr>
              <w:t>zápočet, zkouška</w:t>
            </w:r>
          </w:p>
        </w:tc>
        <w:tc>
          <w:tcPr>
            <w:tcW w:w="1554" w:type="dxa"/>
            <w:gridSpan w:val="2"/>
            <w:shd w:val="clear" w:color="auto" w:fill="F7CAAC"/>
          </w:tcPr>
          <w:p w14:paraId="0468DE36" w14:textId="77777777" w:rsidR="00A9436F" w:rsidRPr="00011CA0" w:rsidRDefault="00A9436F" w:rsidP="00D44916">
            <w:pPr>
              <w:jc w:val="both"/>
              <w:rPr>
                <w:b/>
              </w:rPr>
            </w:pPr>
            <w:r w:rsidRPr="00011CA0">
              <w:rPr>
                <w:b/>
              </w:rPr>
              <w:t>Forma výuky</w:t>
            </w:r>
          </w:p>
        </w:tc>
        <w:tc>
          <w:tcPr>
            <w:tcW w:w="1809" w:type="dxa"/>
            <w:gridSpan w:val="3"/>
          </w:tcPr>
          <w:p w14:paraId="46215E36" w14:textId="77777777" w:rsidR="00A9436F" w:rsidRPr="00011CA0" w:rsidRDefault="00A9436F" w:rsidP="00D44916">
            <w:pPr>
              <w:pStyle w:val="Default"/>
              <w:jc w:val="both"/>
            </w:pPr>
            <w:r>
              <w:rPr>
                <w:sz w:val="20"/>
                <w:szCs w:val="20"/>
              </w:rPr>
              <w:t>přednášky</w:t>
            </w:r>
            <w:r w:rsidRPr="00011CA0">
              <w:rPr>
                <w:sz w:val="20"/>
                <w:szCs w:val="20"/>
              </w:rPr>
              <w:t xml:space="preserve">, </w:t>
            </w:r>
            <w:r>
              <w:rPr>
                <w:sz w:val="20"/>
                <w:szCs w:val="20"/>
              </w:rPr>
              <w:t>semináře</w:t>
            </w:r>
            <w:r w:rsidRPr="00011CA0">
              <w:rPr>
                <w:sz w:val="20"/>
                <w:szCs w:val="20"/>
              </w:rPr>
              <w:t xml:space="preserve"> </w:t>
            </w:r>
          </w:p>
        </w:tc>
      </w:tr>
      <w:tr w:rsidR="00A9436F" w:rsidRPr="00011CA0" w14:paraId="0B056BE1" w14:textId="77777777" w:rsidTr="00D44916">
        <w:tc>
          <w:tcPr>
            <w:tcW w:w="3085" w:type="dxa"/>
            <w:shd w:val="clear" w:color="auto" w:fill="F7CAAC"/>
          </w:tcPr>
          <w:p w14:paraId="622CD445" w14:textId="77777777" w:rsidR="00A9436F" w:rsidRPr="00011CA0" w:rsidRDefault="00A9436F" w:rsidP="00D44916">
            <w:pPr>
              <w:jc w:val="both"/>
              <w:rPr>
                <w:b/>
              </w:rPr>
            </w:pPr>
            <w:r w:rsidRPr="00011CA0">
              <w:rPr>
                <w:b/>
              </w:rPr>
              <w:t>Forma způsobu ověření studijních výsledků a další požadavky na studenta</w:t>
            </w:r>
          </w:p>
        </w:tc>
        <w:tc>
          <w:tcPr>
            <w:tcW w:w="6770" w:type="dxa"/>
            <w:gridSpan w:val="9"/>
            <w:tcBorders>
              <w:bottom w:val="single" w:sz="4" w:space="0" w:color="auto"/>
            </w:tcBorders>
          </w:tcPr>
          <w:p w14:paraId="6CD83DF8" w14:textId="77777777" w:rsidR="00A9436F" w:rsidRDefault="00A9436F" w:rsidP="00D44916">
            <w:pPr>
              <w:jc w:val="both"/>
            </w:pPr>
            <w:r>
              <w:t>Docházka: povinná 80% účast na seminářích</w:t>
            </w:r>
            <w:r w:rsidRPr="00011CA0">
              <w:t>.</w:t>
            </w:r>
          </w:p>
          <w:p w14:paraId="3ECE4A4E" w14:textId="77777777" w:rsidR="00A9436F" w:rsidRPr="00011CA0" w:rsidRDefault="00A9436F" w:rsidP="00D44916">
            <w:pPr>
              <w:jc w:val="both"/>
            </w:pPr>
            <w:r w:rsidRPr="00011CA0">
              <w:t>Zkouška: test (nutno získat minimálně 70%) a ústní zkouška - znalost probrané látky z probíraných tematických okruhů.</w:t>
            </w:r>
          </w:p>
        </w:tc>
      </w:tr>
      <w:tr w:rsidR="00A9436F" w:rsidRPr="00011CA0" w14:paraId="01B13FAC" w14:textId="77777777" w:rsidTr="00D44916">
        <w:trPr>
          <w:trHeight w:val="197"/>
        </w:trPr>
        <w:tc>
          <w:tcPr>
            <w:tcW w:w="3085" w:type="dxa"/>
            <w:tcBorders>
              <w:top w:val="nil"/>
            </w:tcBorders>
            <w:shd w:val="clear" w:color="auto" w:fill="F7CAAC"/>
          </w:tcPr>
          <w:p w14:paraId="6A084C89" w14:textId="77777777" w:rsidR="00A9436F" w:rsidRPr="00011CA0" w:rsidRDefault="00A9436F" w:rsidP="00D44916">
            <w:pPr>
              <w:jc w:val="both"/>
              <w:rPr>
                <w:b/>
              </w:rPr>
            </w:pPr>
            <w:r w:rsidRPr="00011CA0">
              <w:rPr>
                <w:b/>
              </w:rPr>
              <w:t>Garant předmětu</w:t>
            </w:r>
          </w:p>
        </w:tc>
        <w:tc>
          <w:tcPr>
            <w:tcW w:w="6770" w:type="dxa"/>
            <w:gridSpan w:val="9"/>
            <w:tcBorders>
              <w:top w:val="single" w:sz="4" w:space="0" w:color="auto"/>
            </w:tcBorders>
          </w:tcPr>
          <w:p w14:paraId="5B6D0DA4" w14:textId="06DACBD9" w:rsidR="00A9436F" w:rsidRPr="00D72DAF" w:rsidRDefault="00D754C0" w:rsidP="00D754C0">
            <w:pPr>
              <w:spacing w:before="40" w:after="40"/>
              <w:jc w:val="both"/>
            </w:pPr>
            <w:r w:rsidRPr="00D72DAF">
              <w:t xml:space="preserve">doc. Ing. Jiří Mlček, Ph.D. </w:t>
            </w:r>
          </w:p>
        </w:tc>
      </w:tr>
      <w:tr w:rsidR="00A9436F" w:rsidRPr="00011CA0" w14:paraId="4A4D3F04" w14:textId="77777777" w:rsidTr="00D754C0">
        <w:trPr>
          <w:trHeight w:val="243"/>
        </w:trPr>
        <w:tc>
          <w:tcPr>
            <w:tcW w:w="3085" w:type="dxa"/>
            <w:tcBorders>
              <w:top w:val="nil"/>
              <w:bottom w:val="single" w:sz="4" w:space="0" w:color="auto"/>
            </w:tcBorders>
            <w:shd w:val="clear" w:color="auto" w:fill="F7CAAC"/>
          </w:tcPr>
          <w:p w14:paraId="07E45CF7" w14:textId="77777777" w:rsidR="00A9436F" w:rsidRPr="00011CA0" w:rsidRDefault="00A9436F" w:rsidP="00D44916">
            <w:pPr>
              <w:jc w:val="both"/>
              <w:rPr>
                <w:b/>
              </w:rPr>
            </w:pPr>
            <w:r w:rsidRPr="00011CA0">
              <w:rPr>
                <w:b/>
              </w:rPr>
              <w:t>Zapojení garanta do výuky předmětu</w:t>
            </w:r>
          </w:p>
        </w:tc>
        <w:tc>
          <w:tcPr>
            <w:tcW w:w="6770" w:type="dxa"/>
            <w:gridSpan w:val="9"/>
            <w:tcBorders>
              <w:top w:val="nil"/>
              <w:bottom w:val="single" w:sz="4" w:space="0" w:color="auto"/>
            </w:tcBorders>
          </w:tcPr>
          <w:p w14:paraId="5ECF1B0A" w14:textId="44FECB63" w:rsidR="00A9436F" w:rsidRPr="00011CA0" w:rsidRDefault="00D72DAF" w:rsidP="00D44916">
            <w:pPr>
              <w:jc w:val="both"/>
            </w:pPr>
            <w:r>
              <w:t>50% p</w:t>
            </w:r>
          </w:p>
        </w:tc>
      </w:tr>
      <w:tr w:rsidR="00A9436F" w:rsidRPr="00011CA0" w14:paraId="7FFEE942" w14:textId="77777777" w:rsidTr="00D754C0">
        <w:tc>
          <w:tcPr>
            <w:tcW w:w="3085" w:type="dxa"/>
            <w:tcBorders>
              <w:bottom w:val="single" w:sz="4" w:space="0" w:color="auto"/>
            </w:tcBorders>
            <w:shd w:val="clear" w:color="auto" w:fill="F7CAAC"/>
          </w:tcPr>
          <w:p w14:paraId="107758B1" w14:textId="77777777" w:rsidR="00A9436F" w:rsidRPr="00011CA0" w:rsidRDefault="00A9436F" w:rsidP="00D44916">
            <w:pPr>
              <w:jc w:val="both"/>
              <w:rPr>
                <w:b/>
              </w:rPr>
            </w:pPr>
            <w:r w:rsidRPr="00011CA0">
              <w:rPr>
                <w:b/>
              </w:rPr>
              <w:t>Vyučující</w:t>
            </w:r>
          </w:p>
        </w:tc>
        <w:tc>
          <w:tcPr>
            <w:tcW w:w="6770" w:type="dxa"/>
            <w:gridSpan w:val="9"/>
            <w:tcBorders>
              <w:bottom w:val="nil"/>
            </w:tcBorders>
          </w:tcPr>
          <w:p w14:paraId="4D9248C7" w14:textId="190DE66F" w:rsidR="00A9436F" w:rsidRPr="00011CA0" w:rsidRDefault="00A9436F" w:rsidP="00D754C0">
            <w:pPr>
              <w:jc w:val="both"/>
            </w:pPr>
          </w:p>
        </w:tc>
      </w:tr>
      <w:tr w:rsidR="00D754C0" w:rsidRPr="00011CA0" w14:paraId="53499D0A" w14:textId="77777777" w:rsidTr="00D754C0">
        <w:tc>
          <w:tcPr>
            <w:tcW w:w="9855" w:type="dxa"/>
            <w:gridSpan w:val="10"/>
            <w:tcBorders>
              <w:top w:val="nil"/>
            </w:tcBorders>
            <w:shd w:val="clear" w:color="auto" w:fill="auto"/>
          </w:tcPr>
          <w:p w14:paraId="454DE2E7" w14:textId="77777777" w:rsidR="00D754C0" w:rsidRPr="006923E1" w:rsidRDefault="00D754C0" w:rsidP="00D754C0">
            <w:pPr>
              <w:spacing w:before="40" w:after="40"/>
              <w:jc w:val="both"/>
              <w:rPr>
                <w:b/>
              </w:rPr>
            </w:pPr>
            <w:r w:rsidRPr="00D754C0">
              <w:rPr>
                <w:b/>
              </w:rPr>
              <w:t>doc. Ing. Jiří Mlček, Ph.D.</w:t>
            </w:r>
            <w:r w:rsidRPr="00443B87">
              <w:rPr>
                <w:b/>
              </w:rPr>
              <w:t xml:space="preserve"> </w:t>
            </w:r>
            <w:r w:rsidRPr="00C376BA">
              <w:t>(50% p)</w:t>
            </w:r>
          </w:p>
          <w:p w14:paraId="06CF21A0" w14:textId="580682B2" w:rsidR="00D754C0" w:rsidRPr="00D754C0" w:rsidRDefault="00D754C0" w:rsidP="00D754C0">
            <w:pPr>
              <w:spacing w:before="40" w:after="40"/>
              <w:jc w:val="both"/>
              <w:rPr>
                <w:b/>
              </w:rPr>
            </w:pPr>
            <w:r w:rsidRPr="00D754C0">
              <w:t>Ing. Soňa Škrovánková, Ph.D.</w:t>
            </w:r>
            <w:r w:rsidRPr="00443B87">
              <w:t xml:space="preserve"> (50% p)</w:t>
            </w:r>
          </w:p>
        </w:tc>
      </w:tr>
      <w:tr w:rsidR="00A9436F" w:rsidRPr="00011CA0" w14:paraId="7DF84984" w14:textId="77777777" w:rsidTr="00D44916">
        <w:tc>
          <w:tcPr>
            <w:tcW w:w="3085" w:type="dxa"/>
            <w:shd w:val="clear" w:color="auto" w:fill="F7CAAC"/>
          </w:tcPr>
          <w:p w14:paraId="7147898D" w14:textId="77777777" w:rsidR="00A9436F" w:rsidRPr="00011CA0" w:rsidRDefault="00A9436F" w:rsidP="00D44916">
            <w:pPr>
              <w:jc w:val="both"/>
              <w:rPr>
                <w:b/>
              </w:rPr>
            </w:pPr>
            <w:r w:rsidRPr="00011CA0">
              <w:rPr>
                <w:b/>
              </w:rPr>
              <w:t>Stručná anotace předmětu</w:t>
            </w:r>
          </w:p>
        </w:tc>
        <w:tc>
          <w:tcPr>
            <w:tcW w:w="6770" w:type="dxa"/>
            <w:gridSpan w:val="9"/>
            <w:tcBorders>
              <w:bottom w:val="nil"/>
            </w:tcBorders>
          </w:tcPr>
          <w:p w14:paraId="6074DABC" w14:textId="77777777" w:rsidR="00A9436F" w:rsidRPr="00011CA0" w:rsidRDefault="00A9436F" w:rsidP="00D44916">
            <w:pPr>
              <w:jc w:val="both"/>
            </w:pPr>
          </w:p>
        </w:tc>
      </w:tr>
      <w:tr w:rsidR="00A9436F" w:rsidRPr="00011CA0" w14:paraId="722E872B" w14:textId="77777777" w:rsidTr="00D44916">
        <w:trPr>
          <w:trHeight w:val="3938"/>
        </w:trPr>
        <w:tc>
          <w:tcPr>
            <w:tcW w:w="9855" w:type="dxa"/>
            <w:gridSpan w:val="10"/>
            <w:tcBorders>
              <w:top w:val="nil"/>
              <w:bottom w:val="single" w:sz="12" w:space="0" w:color="auto"/>
            </w:tcBorders>
          </w:tcPr>
          <w:p w14:paraId="39294A62" w14:textId="77777777" w:rsidR="00A9436F" w:rsidRPr="00011CA0" w:rsidRDefault="00A9436F" w:rsidP="00D44916">
            <w:pPr>
              <w:jc w:val="both"/>
            </w:pPr>
            <w:r w:rsidRPr="00011CA0">
              <w:t>Cílem předmětu je podrobnější obeznámení se studentů s vybranými základními složkami potravin, jejich fyzikálními a chemickými vlastnostmi, i změnami a reakcemi při skladování a zpracování potravin. Pozornost je věnována nutričním složkám, i dalším významným bioaktivním látkám potravin, složkám s antioxidačním a antimikrobním účinkem, jejich struktuře a vlastnostem, výskytu s možnostmi izolace a jejich využití. Studenti získají znalosti i o aditivních látkách přidávaných do potravin a také cizorodých látkách s negativním dopadem na zdraví lidí - endogenními a exogenními kontaminanty, jejich výskytem, vlastnostmi, možnostmi jejich eliminace a zdravotním hodnocením</w:t>
            </w:r>
            <w:r>
              <w:t xml:space="preserve">. </w:t>
            </w:r>
            <w:r w:rsidRPr="00011CA0">
              <w:t>Obsah předmětu tvoří tyto tematick</w:t>
            </w:r>
            <w:r>
              <w:t>é</w:t>
            </w:r>
            <w:r w:rsidRPr="00011CA0">
              <w:t xml:space="preserve"> celky: </w:t>
            </w:r>
          </w:p>
          <w:p w14:paraId="00176E24" w14:textId="77777777" w:rsidR="00A9436F" w:rsidRPr="00011CA0" w:rsidRDefault="00A9436F" w:rsidP="00A56D42">
            <w:pPr>
              <w:pStyle w:val="Odstavecseseznamem"/>
              <w:numPr>
                <w:ilvl w:val="0"/>
                <w:numId w:val="6"/>
              </w:numPr>
              <w:ind w:left="284" w:hanging="57"/>
              <w:jc w:val="both"/>
            </w:pPr>
            <w:r w:rsidRPr="00011CA0">
              <w:t>Úvod, základní nutriční složky, význam, biologická hodnota.</w:t>
            </w:r>
          </w:p>
          <w:p w14:paraId="1DE91B12"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Bílkoviny a jejich vlastnosti, změny při zpracování potravin.</w:t>
            </w:r>
          </w:p>
          <w:p w14:paraId="12C039AA"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Lipidy a jejich vlastnosti, změny při skladování a zpracování potravin.</w:t>
            </w:r>
          </w:p>
          <w:p w14:paraId="7370F1BE"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Sacharidy a jejich vlastnosti, změny a reakce při skladování a zpracování potravin.</w:t>
            </w:r>
          </w:p>
          <w:p w14:paraId="4EF6EEB3"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Bioaktivní složky potravin, zástupci, význam, zdroje, využití.</w:t>
            </w:r>
          </w:p>
          <w:p w14:paraId="7230196C"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 xml:space="preserve">Přírodní antioxidanty </w:t>
            </w:r>
            <w:r>
              <w:t>-</w:t>
            </w:r>
            <w:r w:rsidRPr="00011CA0">
              <w:t xml:space="preserve"> zástupci a jejich struktura, vlastnosti a mechanismus účinku.</w:t>
            </w:r>
          </w:p>
          <w:p w14:paraId="3A4C409E"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Polyfenolické látky a přírodní barviva s antioxidačním účinkem - zástupci a jejich struktura, vlastnosti a mechanismus účinku.</w:t>
            </w:r>
          </w:p>
          <w:p w14:paraId="1A57B4F5"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Vitaminy a minerální látky s antioxidačním účinkem - zástupci, vlastnosti a mechanismus účinku.</w:t>
            </w:r>
          </w:p>
          <w:p w14:paraId="31C5E064"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Přírodní antimikrobiální látky - zástupci, význam, výskyt, vlastnosti.</w:t>
            </w:r>
          </w:p>
          <w:p w14:paraId="0F3E1773"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Aditivní látky přidávané do potravin - přírodní složky a syntetické sloučeniny, vlastnosti, využití.</w:t>
            </w:r>
          </w:p>
          <w:p w14:paraId="5C165651"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Další cizorodé složky potravin, rozdělení a zástupci, výskyt, zdravotní hodnocení, způsoby jejich eliminace.</w:t>
            </w:r>
          </w:p>
          <w:p w14:paraId="5FFA3C76"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Endogenní kontaminanty - zástupci, vznik a výskyt, vlastnosti, hodnocení, eliminace.</w:t>
            </w:r>
          </w:p>
          <w:p w14:paraId="1DEE6F4F"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Exogenní kontaminanty I. - zástupci, výskyt, vlastnosti, hodnocení, eliminace.</w:t>
            </w:r>
          </w:p>
          <w:p w14:paraId="5F30E783"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Exogenní kontaminanty II., přírodní jedy - zástupci, výskyt, vlastnosti, hodnocení, eliminace.</w:t>
            </w:r>
          </w:p>
        </w:tc>
      </w:tr>
      <w:tr w:rsidR="00A9436F" w:rsidRPr="00011CA0" w14:paraId="070CF44F" w14:textId="77777777" w:rsidTr="00D44916">
        <w:trPr>
          <w:trHeight w:val="265"/>
        </w:trPr>
        <w:tc>
          <w:tcPr>
            <w:tcW w:w="3652" w:type="dxa"/>
            <w:gridSpan w:val="2"/>
            <w:tcBorders>
              <w:top w:val="nil"/>
            </w:tcBorders>
            <w:shd w:val="clear" w:color="auto" w:fill="F7CAAC"/>
          </w:tcPr>
          <w:p w14:paraId="7E04831D" w14:textId="77777777" w:rsidR="00A9436F" w:rsidRPr="00011CA0" w:rsidRDefault="00A9436F" w:rsidP="00D44916">
            <w:pPr>
              <w:jc w:val="both"/>
            </w:pPr>
            <w:r w:rsidRPr="00011CA0">
              <w:rPr>
                <w:b/>
              </w:rPr>
              <w:t>Studijní literatura a studijní pomůcky</w:t>
            </w:r>
          </w:p>
        </w:tc>
        <w:tc>
          <w:tcPr>
            <w:tcW w:w="6203" w:type="dxa"/>
            <w:gridSpan w:val="8"/>
            <w:tcBorders>
              <w:top w:val="nil"/>
              <w:bottom w:val="nil"/>
            </w:tcBorders>
          </w:tcPr>
          <w:p w14:paraId="0E26F18A" w14:textId="77777777" w:rsidR="00A9436F" w:rsidRPr="00011CA0" w:rsidRDefault="00A9436F" w:rsidP="00D44916">
            <w:pPr>
              <w:jc w:val="both"/>
            </w:pPr>
          </w:p>
        </w:tc>
      </w:tr>
      <w:tr w:rsidR="00A9436F" w:rsidRPr="00011CA0" w14:paraId="5B508928" w14:textId="77777777" w:rsidTr="00D44916">
        <w:trPr>
          <w:trHeight w:val="1497"/>
        </w:trPr>
        <w:tc>
          <w:tcPr>
            <w:tcW w:w="9855" w:type="dxa"/>
            <w:gridSpan w:val="10"/>
            <w:tcBorders>
              <w:top w:val="nil"/>
            </w:tcBorders>
          </w:tcPr>
          <w:p w14:paraId="17051E85" w14:textId="77777777" w:rsidR="00A9436F" w:rsidRPr="00011CA0" w:rsidRDefault="00A9436F" w:rsidP="00D44916">
            <w:pPr>
              <w:jc w:val="both"/>
            </w:pPr>
            <w:r w:rsidRPr="00011CA0">
              <w:rPr>
                <w:u w:val="single"/>
              </w:rPr>
              <w:t>Povinná literatura</w:t>
            </w:r>
            <w:r w:rsidRPr="00011CA0">
              <w:t xml:space="preserve">: </w:t>
            </w:r>
          </w:p>
          <w:p w14:paraId="3A70810D" w14:textId="77777777" w:rsidR="00A9436F" w:rsidRPr="00011CA0" w:rsidRDefault="00A9436F" w:rsidP="00D44916">
            <w:pPr>
              <w:jc w:val="both"/>
            </w:pPr>
            <w:r w:rsidRPr="00011CA0">
              <w:rPr>
                <w:caps/>
              </w:rPr>
              <w:t>Velíšek, J., Hajšlová, J.</w:t>
            </w:r>
            <w:r w:rsidRPr="00011CA0">
              <w:t xml:space="preserve"> </w:t>
            </w:r>
            <w:r w:rsidRPr="00011CA0">
              <w:rPr>
                <w:iCs/>
              </w:rPr>
              <w:t>Chemie potravin I</w:t>
            </w:r>
            <w:r w:rsidRPr="00011CA0">
              <w:t xml:space="preserve">. Tábor: OSSIS, 2009. ISBN 978-80-86659-15-2. </w:t>
            </w:r>
          </w:p>
          <w:p w14:paraId="09139410" w14:textId="77777777" w:rsidR="00A9436F" w:rsidRPr="00011CA0" w:rsidRDefault="00A9436F" w:rsidP="00D44916">
            <w:pPr>
              <w:jc w:val="both"/>
            </w:pPr>
            <w:r w:rsidRPr="00011CA0">
              <w:rPr>
                <w:caps/>
              </w:rPr>
              <w:t>Velíšek, J., Hajšlová, J.</w:t>
            </w:r>
            <w:r w:rsidRPr="00011CA0">
              <w:t xml:space="preserve"> </w:t>
            </w:r>
            <w:r w:rsidRPr="00011CA0">
              <w:rPr>
                <w:iCs/>
              </w:rPr>
              <w:t>Chemie potravin II</w:t>
            </w:r>
            <w:r w:rsidRPr="00011CA0">
              <w:t xml:space="preserve">. Tábor: OSSIS, 2009. ISBN 978-80-86659-16-9. </w:t>
            </w:r>
          </w:p>
          <w:p w14:paraId="4F23D01A" w14:textId="77777777" w:rsidR="00A9436F" w:rsidRPr="00011CA0" w:rsidRDefault="00A9436F" w:rsidP="00D44916">
            <w:pPr>
              <w:jc w:val="both"/>
            </w:pPr>
            <w:r w:rsidRPr="00011CA0">
              <w:rPr>
                <w:caps/>
              </w:rPr>
              <w:t>Belitz, H.-D., Grosch, W., Schieberle, P.</w:t>
            </w:r>
            <w:r w:rsidRPr="00011CA0">
              <w:t xml:space="preserve"> Food Chemistry. Berlin: Springer-Verlag, 2009. ISBN 978-3-540-69933-0.</w:t>
            </w:r>
          </w:p>
          <w:p w14:paraId="2BF34851" w14:textId="77777777" w:rsidR="00A9436F" w:rsidRPr="00011CA0" w:rsidRDefault="00A9436F" w:rsidP="00D44916">
            <w:pPr>
              <w:jc w:val="both"/>
            </w:pPr>
          </w:p>
          <w:p w14:paraId="2F2A2138" w14:textId="77777777" w:rsidR="00A9436F" w:rsidRPr="00011CA0" w:rsidRDefault="00A9436F" w:rsidP="00D44916">
            <w:pPr>
              <w:jc w:val="both"/>
              <w:rPr>
                <w:sz w:val="24"/>
                <w:szCs w:val="24"/>
              </w:rPr>
            </w:pPr>
            <w:r w:rsidRPr="00011CA0">
              <w:rPr>
                <w:u w:val="single"/>
              </w:rPr>
              <w:t>Doporučená literatura</w:t>
            </w:r>
            <w:r w:rsidRPr="00011CA0">
              <w:t>:</w:t>
            </w:r>
            <w:r w:rsidRPr="00011CA0">
              <w:rPr>
                <w:sz w:val="24"/>
                <w:szCs w:val="24"/>
              </w:rPr>
              <w:t xml:space="preserve"> </w:t>
            </w:r>
          </w:p>
          <w:p w14:paraId="7E493A5B" w14:textId="77777777" w:rsidR="00A9436F" w:rsidRPr="00011CA0" w:rsidRDefault="00A9436F" w:rsidP="00D44916">
            <w:pPr>
              <w:jc w:val="both"/>
            </w:pPr>
            <w:r w:rsidRPr="00011CA0">
              <w:rPr>
                <w:caps/>
              </w:rPr>
              <w:t>Velíšek, J</w:t>
            </w:r>
            <w:r w:rsidRPr="00011CA0">
              <w:t xml:space="preserve">. The </w:t>
            </w:r>
            <w:r>
              <w:t>C</w:t>
            </w:r>
            <w:r w:rsidRPr="00011CA0">
              <w:t xml:space="preserve">hemistry of </w:t>
            </w:r>
            <w:r>
              <w:t>F</w:t>
            </w:r>
            <w:r w:rsidRPr="00011CA0">
              <w:t>ood. Chichester, West Susex</w:t>
            </w:r>
            <w:r>
              <w:t>: John Wiley</w:t>
            </w:r>
            <w:r w:rsidRPr="00011CA0">
              <w:t>, 2014. ISBN 978-1-118-38384-1.</w:t>
            </w:r>
          </w:p>
          <w:p w14:paraId="5A50AD2B" w14:textId="77777777" w:rsidR="00A9436F" w:rsidRPr="00011CA0" w:rsidRDefault="00A9436F" w:rsidP="00D44916">
            <w:pPr>
              <w:jc w:val="both"/>
            </w:pPr>
            <w:r w:rsidRPr="00011CA0">
              <w:rPr>
                <w:caps/>
              </w:rPr>
              <w:t>Damodaran, S., Parkin, K.L.</w:t>
            </w:r>
            <w:r w:rsidRPr="00011CA0">
              <w:t xml:space="preserve"> </w:t>
            </w:r>
            <w:r w:rsidRPr="00011CA0">
              <w:rPr>
                <w:bCs/>
                <w:kern w:val="36"/>
              </w:rPr>
              <w:t xml:space="preserve">Fennema’s Food Chemistry. </w:t>
            </w:r>
            <w:r w:rsidRPr="00011CA0">
              <w:t>CRC Press US, 2017. ISBN 9781482208122.</w:t>
            </w:r>
          </w:p>
          <w:p w14:paraId="64102B0D" w14:textId="77777777" w:rsidR="00A9436F" w:rsidRPr="00011CA0" w:rsidRDefault="00A9436F" w:rsidP="00D44916">
            <w:pPr>
              <w:jc w:val="both"/>
            </w:pPr>
            <w:r w:rsidRPr="00011CA0">
              <w:rPr>
                <w:caps/>
              </w:rPr>
              <w:t>Harold</w:t>
            </w:r>
            <w:r w:rsidRPr="00011CA0">
              <w:t xml:space="preserve">, G. </w:t>
            </w:r>
            <w:r w:rsidRPr="00011CA0">
              <w:rPr>
                <w:iCs/>
              </w:rPr>
              <w:t xml:space="preserve">On </w:t>
            </w:r>
            <w:r>
              <w:rPr>
                <w:iCs/>
              </w:rPr>
              <w:t>F</w:t>
            </w:r>
            <w:r w:rsidRPr="00011CA0">
              <w:rPr>
                <w:iCs/>
              </w:rPr>
              <w:t xml:space="preserve">ood and </w:t>
            </w:r>
            <w:r>
              <w:rPr>
                <w:iCs/>
              </w:rPr>
              <w:t>C</w:t>
            </w:r>
            <w:r w:rsidRPr="00011CA0">
              <w:rPr>
                <w:iCs/>
              </w:rPr>
              <w:t>ooking</w:t>
            </w:r>
            <w:r w:rsidRPr="00011CA0">
              <w:t>. New York: Scribner, 2004. ISBN 978-0-684-80001-1.</w:t>
            </w:r>
          </w:p>
        </w:tc>
      </w:tr>
      <w:tr w:rsidR="00A9436F" w:rsidRPr="00011CA0" w14:paraId="1E77B3C0" w14:textId="77777777" w:rsidTr="00D44916">
        <w:tc>
          <w:tcPr>
            <w:tcW w:w="9855" w:type="dxa"/>
            <w:gridSpan w:val="10"/>
            <w:tcBorders>
              <w:top w:val="single" w:sz="12" w:space="0" w:color="auto"/>
              <w:left w:val="single" w:sz="2" w:space="0" w:color="auto"/>
              <w:bottom w:val="single" w:sz="2" w:space="0" w:color="auto"/>
              <w:right w:val="single" w:sz="2" w:space="0" w:color="auto"/>
            </w:tcBorders>
            <w:shd w:val="clear" w:color="auto" w:fill="F7CAAC"/>
          </w:tcPr>
          <w:p w14:paraId="3BAAB1E7" w14:textId="77777777" w:rsidR="00A9436F" w:rsidRPr="00011CA0" w:rsidRDefault="00A9436F" w:rsidP="00D44916">
            <w:pPr>
              <w:jc w:val="center"/>
              <w:rPr>
                <w:b/>
              </w:rPr>
            </w:pPr>
            <w:r w:rsidRPr="00011CA0">
              <w:rPr>
                <w:b/>
              </w:rPr>
              <w:t>Informace ke kombinované nebo distanční formě</w:t>
            </w:r>
          </w:p>
        </w:tc>
      </w:tr>
      <w:tr w:rsidR="00A9436F" w:rsidRPr="00011CA0" w14:paraId="78ECC622" w14:textId="77777777" w:rsidTr="00D44916">
        <w:tc>
          <w:tcPr>
            <w:tcW w:w="4787" w:type="dxa"/>
            <w:gridSpan w:val="3"/>
            <w:tcBorders>
              <w:top w:val="single" w:sz="2" w:space="0" w:color="auto"/>
            </w:tcBorders>
            <w:shd w:val="clear" w:color="auto" w:fill="F7CAAC"/>
          </w:tcPr>
          <w:p w14:paraId="71379581" w14:textId="77777777" w:rsidR="00A9436F" w:rsidRPr="00011CA0" w:rsidRDefault="00A9436F" w:rsidP="00D44916">
            <w:pPr>
              <w:jc w:val="both"/>
            </w:pPr>
            <w:r w:rsidRPr="00011CA0">
              <w:rPr>
                <w:b/>
              </w:rPr>
              <w:t>Rozsah konzultací (soustředění)</w:t>
            </w:r>
          </w:p>
        </w:tc>
        <w:tc>
          <w:tcPr>
            <w:tcW w:w="889" w:type="dxa"/>
            <w:tcBorders>
              <w:top w:val="single" w:sz="2" w:space="0" w:color="auto"/>
            </w:tcBorders>
          </w:tcPr>
          <w:p w14:paraId="7C6F5E03" w14:textId="2CC9C790" w:rsidR="00A9436F" w:rsidRPr="00011CA0" w:rsidRDefault="006E1331" w:rsidP="000C517E">
            <w:pPr>
              <w:jc w:val="center"/>
            </w:pPr>
            <w:r>
              <w:t>12</w:t>
            </w:r>
          </w:p>
        </w:tc>
        <w:tc>
          <w:tcPr>
            <w:tcW w:w="4179" w:type="dxa"/>
            <w:gridSpan w:val="6"/>
            <w:tcBorders>
              <w:top w:val="single" w:sz="2" w:space="0" w:color="auto"/>
            </w:tcBorders>
            <w:shd w:val="clear" w:color="auto" w:fill="F7CAAC"/>
          </w:tcPr>
          <w:p w14:paraId="57768583" w14:textId="77777777" w:rsidR="00A9436F" w:rsidRPr="00011CA0" w:rsidRDefault="00A9436F" w:rsidP="00D44916">
            <w:pPr>
              <w:jc w:val="both"/>
              <w:rPr>
                <w:b/>
              </w:rPr>
            </w:pPr>
            <w:r w:rsidRPr="00011CA0">
              <w:rPr>
                <w:b/>
              </w:rPr>
              <w:t xml:space="preserve">hodin </w:t>
            </w:r>
          </w:p>
        </w:tc>
      </w:tr>
      <w:tr w:rsidR="00A9436F" w:rsidRPr="00011CA0" w14:paraId="17A58694" w14:textId="77777777" w:rsidTr="00D44916">
        <w:tc>
          <w:tcPr>
            <w:tcW w:w="9855" w:type="dxa"/>
            <w:gridSpan w:val="10"/>
            <w:shd w:val="clear" w:color="auto" w:fill="F7CAAC"/>
          </w:tcPr>
          <w:p w14:paraId="2E79F47F" w14:textId="77777777" w:rsidR="00A9436F" w:rsidRPr="00011CA0" w:rsidRDefault="00A9436F" w:rsidP="00D44916">
            <w:pPr>
              <w:jc w:val="both"/>
              <w:rPr>
                <w:b/>
              </w:rPr>
            </w:pPr>
            <w:r w:rsidRPr="00011CA0">
              <w:rPr>
                <w:b/>
              </w:rPr>
              <w:t>Informace o způsobu kontaktu s vyučujícím</w:t>
            </w:r>
          </w:p>
        </w:tc>
      </w:tr>
      <w:tr w:rsidR="00A9436F" w:rsidRPr="00011CA0" w14:paraId="13002509" w14:textId="77777777" w:rsidTr="00D44916">
        <w:trPr>
          <w:trHeight w:val="708"/>
        </w:trPr>
        <w:tc>
          <w:tcPr>
            <w:tcW w:w="9855" w:type="dxa"/>
            <w:gridSpan w:val="10"/>
          </w:tcPr>
          <w:p w14:paraId="447714C8" w14:textId="77777777" w:rsidR="009A09B7" w:rsidRDefault="00A9436F" w:rsidP="009A09B7">
            <w:pPr>
              <w:jc w:val="both"/>
            </w:pPr>
            <w:r w:rsidRPr="00011CA0">
              <w:t>Studentům budou určeny části učiva k samostatnému nastudování. Kontrola samostatného studia bude provedena testem.</w:t>
            </w:r>
            <w:r w:rsidR="009A09B7">
              <w:t xml:space="preserve"> Dle potřeby jsou možné individuální konzultace po předchozí emailové či telefonické dohodě.</w:t>
            </w:r>
          </w:p>
          <w:p w14:paraId="646D9F49" w14:textId="77777777" w:rsidR="00A9436F" w:rsidRPr="00011CA0" w:rsidRDefault="00A9436F" w:rsidP="00D44916">
            <w:pPr>
              <w:jc w:val="both"/>
            </w:pPr>
            <w:r w:rsidRPr="00011CA0">
              <w:t xml:space="preserve"> </w:t>
            </w:r>
          </w:p>
          <w:p w14:paraId="3E59B84D" w14:textId="28D36A84" w:rsidR="00A9436F" w:rsidRPr="00011CA0" w:rsidRDefault="00A9436F" w:rsidP="00D754C0">
            <w:pPr>
              <w:jc w:val="both"/>
            </w:pPr>
            <w:r w:rsidRPr="00011CA0">
              <w:t>Možnosti komunikace s vyučujícím</w:t>
            </w:r>
            <w:r w:rsidR="00F2172C">
              <w:t>i</w:t>
            </w:r>
            <w:r w:rsidRPr="00011CA0">
              <w:t xml:space="preserve">: </w:t>
            </w:r>
            <w:hyperlink r:id="rId14" w:history="1">
              <w:r w:rsidRPr="00011CA0">
                <w:rPr>
                  <w:rStyle w:val="Hypertextovodkaz"/>
                </w:rPr>
                <w:t>mlcek@utb.cz</w:t>
              </w:r>
            </w:hyperlink>
            <w:r w:rsidRPr="00011CA0">
              <w:t>, 576 033</w:t>
            </w:r>
            <w:r w:rsidR="00D84D02">
              <w:t> </w:t>
            </w:r>
            <w:r w:rsidRPr="00011CA0">
              <w:t>030</w:t>
            </w:r>
            <w:r w:rsidR="00D84D02">
              <w:t xml:space="preserve">, </w:t>
            </w:r>
            <w:hyperlink r:id="rId15" w:history="1">
              <w:r w:rsidR="00D84D02" w:rsidRPr="00BD77A3">
                <w:rPr>
                  <w:rStyle w:val="Hypertextovodkaz"/>
                </w:rPr>
                <w:t>skrovankova@utb.cz</w:t>
              </w:r>
            </w:hyperlink>
            <w:r w:rsidR="00D84D02">
              <w:t>, 576 031 524</w:t>
            </w:r>
            <w:r w:rsidRPr="00011CA0">
              <w:t>.</w:t>
            </w:r>
          </w:p>
        </w:tc>
      </w:tr>
      <w:tr w:rsidR="00A9436F" w:rsidRPr="00011CA0" w14:paraId="29BE546D" w14:textId="77777777" w:rsidTr="00D44916">
        <w:tc>
          <w:tcPr>
            <w:tcW w:w="9855"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0799938E"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1E70A103" w14:textId="77777777" w:rsidTr="00D44916">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05B9A907" w14:textId="77777777" w:rsidR="00A9436F" w:rsidRPr="00011CA0" w:rsidRDefault="00A9436F" w:rsidP="00D44916">
            <w:pPr>
              <w:jc w:val="both"/>
              <w:rPr>
                <w:b/>
              </w:rPr>
            </w:pPr>
            <w:r w:rsidRPr="00011CA0">
              <w:rPr>
                <w:b/>
              </w:rPr>
              <w:t>Název studijního předmětu</w:t>
            </w:r>
          </w:p>
        </w:tc>
        <w:tc>
          <w:tcPr>
            <w:tcW w:w="6770" w:type="dxa"/>
            <w:gridSpan w:val="9"/>
            <w:tcBorders>
              <w:top w:val="double" w:sz="4" w:space="0" w:color="auto"/>
              <w:left w:val="single" w:sz="4" w:space="0" w:color="auto"/>
              <w:bottom w:val="single" w:sz="4" w:space="0" w:color="auto"/>
              <w:right w:val="single" w:sz="4" w:space="0" w:color="auto"/>
            </w:tcBorders>
            <w:hideMark/>
          </w:tcPr>
          <w:p w14:paraId="3E961356" w14:textId="77777777" w:rsidR="00A9436F" w:rsidRPr="004800BD" w:rsidRDefault="00A9436F" w:rsidP="00D44916">
            <w:pPr>
              <w:jc w:val="both"/>
              <w:rPr>
                <w:b/>
              </w:rPr>
            </w:pPr>
            <w:bookmarkStart w:id="5" w:name="Anal_a_hodn_potr"/>
            <w:bookmarkEnd w:id="5"/>
            <w:r w:rsidRPr="004800BD">
              <w:rPr>
                <w:b/>
              </w:rPr>
              <w:t>Analýza a hodnocení potravin</w:t>
            </w:r>
          </w:p>
        </w:tc>
      </w:tr>
      <w:tr w:rsidR="00A9436F" w:rsidRPr="00011CA0" w14:paraId="07089149"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1DDB09A" w14:textId="77777777" w:rsidR="00A9436F" w:rsidRPr="00946B40" w:rsidRDefault="00A9436F" w:rsidP="00D44916">
            <w:pPr>
              <w:jc w:val="both"/>
              <w:rPr>
                <w:b/>
                <w:sz w:val="19"/>
                <w:szCs w:val="19"/>
              </w:rPr>
            </w:pPr>
            <w:r w:rsidRPr="00946B40">
              <w:rPr>
                <w:b/>
                <w:sz w:val="19"/>
                <w:szCs w:val="19"/>
              </w:rPr>
              <w:t>Typ předmětu</w:t>
            </w:r>
          </w:p>
        </w:tc>
        <w:tc>
          <w:tcPr>
            <w:tcW w:w="3407" w:type="dxa"/>
            <w:gridSpan w:val="4"/>
            <w:tcBorders>
              <w:top w:val="single" w:sz="4" w:space="0" w:color="auto"/>
              <w:left w:val="single" w:sz="4" w:space="0" w:color="auto"/>
              <w:bottom w:val="single" w:sz="4" w:space="0" w:color="auto"/>
              <w:right w:val="single" w:sz="4" w:space="0" w:color="auto"/>
            </w:tcBorders>
          </w:tcPr>
          <w:p w14:paraId="10CCECD9" w14:textId="7DD7FB67" w:rsidR="00A9436F" w:rsidRPr="00946B40" w:rsidRDefault="007A4857" w:rsidP="00D44916">
            <w:pPr>
              <w:jc w:val="both"/>
              <w:rPr>
                <w:sz w:val="19"/>
                <w:szCs w:val="19"/>
              </w:rPr>
            </w:pPr>
            <w:r w:rsidRPr="00946B40">
              <w:rPr>
                <w:sz w:val="19"/>
                <w:szCs w:val="19"/>
              </w:rPr>
              <w:t>povinný, PZ</w:t>
            </w:r>
          </w:p>
        </w:tc>
        <w:tc>
          <w:tcPr>
            <w:tcW w:w="269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A6FFB3" w14:textId="77777777" w:rsidR="00A9436F" w:rsidRPr="00946B40" w:rsidRDefault="00A9436F" w:rsidP="00D44916">
            <w:pPr>
              <w:jc w:val="both"/>
              <w:rPr>
                <w:sz w:val="19"/>
                <w:szCs w:val="19"/>
              </w:rPr>
            </w:pPr>
            <w:r w:rsidRPr="00946B40">
              <w:rPr>
                <w:b/>
                <w:sz w:val="19"/>
                <w:szCs w:val="19"/>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41AC38B7" w14:textId="0EE07CCB" w:rsidR="00A9436F" w:rsidRPr="00946B40" w:rsidRDefault="005765FD" w:rsidP="00D44916">
            <w:pPr>
              <w:jc w:val="both"/>
              <w:rPr>
                <w:sz w:val="19"/>
                <w:szCs w:val="19"/>
              </w:rPr>
            </w:pPr>
            <w:r w:rsidRPr="00946B40">
              <w:rPr>
                <w:sz w:val="19"/>
                <w:szCs w:val="19"/>
              </w:rPr>
              <w:t>1/ZS</w:t>
            </w:r>
          </w:p>
        </w:tc>
      </w:tr>
      <w:tr w:rsidR="00A9436F" w:rsidRPr="00011CA0" w14:paraId="66CBD6D3"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EBA57F6" w14:textId="77777777" w:rsidR="00A9436F" w:rsidRPr="00946B40" w:rsidRDefault="00A9436F" w:rsidP="00D44916">
            <w:pPr>
              <w:jc w:val="both"/>
              <w:rPr>
                <w:b/>
                <w:sz w:val="19"/>
                <w:szCs w:val="19"/>
              </w:rPr>
            </w:pPr>
            <w:r w:rsidRPr="00946B40">
              <w:rPr>
                <w:b/>
                <w:sz w:val="19"/>
                <w:szCs w:val="19"/>
              </w:rPr>
              <w:t>Rozsah studijního předmětu</w:t>
            </w:r>
          </w:p>
        </w:tc>
        <w:tc>
          <w:tcPr>
            <w:tcW w:w="1702" w:type="dxa"/>
            <w:gridSpan w:val="2"/>
            <w:tcBorders>
              <w:top w:val="single" w:sz="4" w:space="0" w:color="auto"/>
              <w:left w:val="single" w:sz="4" w:space="0" w:color="auto"/>
              <w:bottom w:val="single" w:sz="4" w:space="0" w:color="auto"/>
              <w:right w:val="single" w:sz="4" w:space="0" w:color="auto"/>
            </w:tcBorders>
          </w:tcPr>
          <w:p w14:paraId="7DCD6C47" w14:textId="2186FEEF" w:rsidR="00A9436F" w:rsidRPr="00946B40" w:rsidRDefault="001A385F" w:rsidP="00D44916">
            <w:pPr>
              <w:jc w:val="both"/>
              <w:rPr>
                <w:sz w:val="19"/>
                <w:szCs w:val="19"/>
              </w:rPr>
            </w:pPr>
            <w:r w:rsidRPr="00946B40">
              <w:rPr>
                <w:sz w:val="19"/>
                <w:szCs w:val="19"/>
              </w:rPr>
              <w:t>28p+28s+42l</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CBFDFFF" w14:textId="77777777" w:rsidR="00A9436F" w:rsidRPr="00946B40" w:rsidRDefault="00A9436F" w:rsidP="00D44916">
            <w:pPr>
              <w:jc w:val="both"/>
              <w:rPr>
                <w:b/>
                <w:sz w:val="19"/>
                <w:szCs w:val="19"/>
              </w:rPr>
            </w:pPr>
            <w:r w:rsidRPr="00946B40">
              <w:rPr>
                <w:b/>
                <w:sz w:val="19"/>
                <w:szCs w:val="19"/>
              </w:rPr>
              <w:t xml:space="preserve">hod. </w:t>
            </w:r>
          </w:p>
        </w:tc>
        <w:tc>
          <w:tcPr>
            <w:tcW w:w="816" w:type="dxa"/>
            <w:tcBorders>
              <w:top w:val="single" w:sz="4" w:space="0" w:color="auto"/>
              <w:left w:val="single" w:sz="4" w:space="0" w:color="auto"/>
              <w:bottom w:val="single" w:sz="4" w:space="0" w:color="auto"/>
              <w:right w:val="single" w:sz="4" w:space="0" w:color="auto"/>
            </w:tcBorders>
          </w:tcPr>
          <w:p w14:paraId="78010B61" w14:textId="1A523DDE" w:rsidR="00A9436F" w:rsidRPr="00946B40" w:rsidRDefault="00B01C18" w:rsidP="00D44916">
            <w:pPr>
              <w:jc w:val="both"/>
              <w:rPr>
                <w:sz w:val="19"/>
                <w:szCs w:val="19"/>
              </w:rPr>
            </w:pPr>
            <w:r w:rsidRPr="00946B40">
              <w:rPr>
                <w:sz w:val="19"/>
                <w:szCs w:val="19"/>
              </w:rPr>
              <w:t>98</w:t>
            </w:r>
          </w:p>
        </w:tc>
        <w:tc>
          <w:tcPr>
            <w:tcW w:w="215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1E8EF5" w14:textId="77777777" w:rsidR="00A9436F" w:rsidRPr="00946B40" w:rsidRDefault="00A9436F" w:rsidP="00D44916">
            <w:pPr>
              <w:jc w:val="both"/>
              <w:rPr>
                <w:b/>
                <w:sz w:val="19"/>
                <w:szCs w:val="19"/>
              </w:rPr>
            </w:pPr>
            <w:r w:rsidRPr="00946B40">
              <w:rPr>
                <w:b/>
                <w:sz w:val="19"/>
                <w:szCs w:val="19"/>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E5F3D9F" w14:textId="6A6B6B27" w:rsidR="00A9436F" w:rsidRPr="00946B40" w:rsidRDefault="007A4857" w:rsidP="00D44916">
            <w:pPr>
              <w:jc w:val="both"/>
              <w:rPr>
                <w:sz w:val="19"/>
                <w:szCs w:val="19"/>
              </w:rPr>
            </w:pPr>
            <w:r w:rsidRPr="00946B40">
              <w:rPr>
                <w:sz w:val="19"/>
                <w:szCs w:val="19"/>
              </w:rPr>
              <w:t>5</w:t>
            </w:r>
          </w:p>
        </w:tc>
      </w:tr>
      <w:tr w:rsidR="00A9436F" w:rsidRPr="00011CA0" w14:paraId="3AA3AD38"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4FD433B" w14:textId="77777777" w:rsidR="00A9436F" w:rsidRPr="00946B40" w:rsidRDefault="00A9436F" w:rsidP="00D44916">
            <w:pPr>
              <w:jc w:val="both"/>
              <w:rPr>
                <w:b/>
                <w:sz w:val="19"/>
                <w:szCs w:val="19"/>
              </w:rPr>
            </w:pPr>
            <w:r w:rsidRPr="00946B40">
              <w:rPr>
                <w:b/>
                <w:sz w:val="19"/>
                <w:szCs w:val="19"/>
              </w:rPr>
              <w:t>Prerekvizity, korekvizity, ekvivalence</w:t>
            </w:r>
          </w:p>
        </w:tc>
        <w:tc>
          <w:tcPr>
            <w:tcW w:w="6770" w:type="dxa"/>
            <w:gridSpan w:val="9"/>
            <w:tcBorders>
              <w:top w:val="single" w:sz="4" w:space="0" w:color="auto"/>
              <w:left w:val="single" w:sz="4" w:space="0" w:color="auto"/>
              <w:bottom w:val="single" w:sz="4" w:space="0" w:color="auto"/>
              <w:right w:val="single" w:sz="4" w:space="0" w:color="auto"/>
            </w:tcBorders>
          </w:tcPr>
          <w:p w14:paraId="7308FB75" w14:textId="77777777" w:rsidR="00A9436F" w:rsidRPr="00946B40" w:rsidRDefault="00A9436F" w:rsidP="00D44916">
            <w:pPr>
              <w:jc w:val="both"/>
              <w:rPr>
                <w:sz w:val="19"/>
                <w:szCs w:val="19"/>
              </w:rPr>
            </w:pPr>
          </w:p>
        </w:tc>
      </w:tr>
      <w:tr w:rsidR="00A9436F" w:rsidRPr="00011CA0" w14:paraId="2290340A"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438FE9B" w14:textId="77777777" w:rsidR="00A9436F" w:rsidRPr="00946B40" w:rsidRDefault="00A9436F" w:rsidP="00D44916">
            <w:pPr>
              <w:jc w:val="both"/>
              <w:rPr>
                <w:b/>
                <w:sz w:val="19"/>
                <w:szCs w:val="19"/>
              </w:rPr>
            </w:pPr>
            <w:r w:rsidRPr="00946B40">
              <w:rPr>
                <w:b/>
                <w:sz w:val="19"/>
                <w:szCs w:val="19"/>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
          <w:p w14:paraId="098C622B" w14:textId="77777777" w:rsidR="00A9436F" w:rsidRPr="00946B40" w:rsidRDefault="00A9436F" w:rsidP="00D44916">
            <w:pPr>
              <w:jc w:val="both"/>
              <w:rPr>
                <w:sz w:val="19"/>
                <w:szCs w:val="19"/>
              </w:rPr>
            </w:pPr>
            <w:r w:rsidRPr="00946B40">
              <w:rPr>
                <w:sz w:val="19"/>
                <w:szCs w:val="19"/>
              </w:rPr>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699EC7A3" w14:textId="77777777" w:rsidR="00A9436F" w:rsidRPr="00946B40" w:rsidRDefault="00A9436F" w:rsidP="00D44916">
            <w:pPr>
              <w:jc w:val="both"/>
              <w:rPr>
                <w:b/>
                <w:sz w:val="19"/>
                <w:szCs w:val="19"/>
              </w:rPr>
            </w:pPr>
            <w:r w:rsidRPr="00946B40">
              <w:rPr>
                <w:b/>
                <w:sz w:val="19"/>
                <w:szCs w:val="19"/>
              </w:rPr>
              <w:t>Forma výuky</w:t>
            </w:r>
          </w:p>
        </w:tc>
        <w:tc>
          <w:tcPr>
            <w:tcW w:w="1950" w:type="dxa"/>
            <w:gridSpan w:val="4"/>
            <w:tcBorders>
              <w:top w:val="single" w:sz="4" w:space="0" w:color="auto"/>
              <w:left w:val="single" w:sz="4" w:space="0" w:color="auto"/>
              <w:bottom w:val="single" w:sz="4" w:space="0" w:color="auto"/>
              <w:right w:val="single" w:sz="4" w:space="0" w:color="auto"/>
            </w:tcBorders>
            <w:hideMark/>
          </w:tcPr>
          <w:p w14:paraId="0B5DA504" w14:textId="77777777" w:rsidR="00A9436F" w:rsidRPr="00946B40" w:rsidRDefault="00A9436F" w:rsidP="00D44916">
            <w:pPr>
              <w:jc w:val="both"/>
              <w:rPr>
                <w:sz w:val="19"/>
                <w:szCs w:val="19"/>
              </w:rPr>
            </w:pPr>
            <w:r w:rsidRPr="00946B40">
              <w:rPr>
                <w:sz w:val="19"/>
                <w:szCs w:val="19"/>
              </w:rPr>
              <w:t>přednášky, semináře, laboratorní cvičení</w:t>
            </w:r>
          </w:p>
        </w:tc>
      </w:tr>
      <w:tr w:rsidR="00A9436F" w:rsidRPr="00011CA0" w14:paraId="7AD2934B"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1293635" w14:textId="77777777" w:rsidR="00A9436F" w:rsidRPr="00946B40" w:rsidRDefault="00A9436F" w:rsidP="00D44916">
            <w:pPr>
              <w:jc w:val="both"/>
              <w:rPr>
                <w:b/>
                <w:sz w:val="19"/>
                <w:szCs w:val="19"/>
              </w:rPr>
            </w:pPr>
            <w:r w:rsidRPr="00946B40">
              <w:rPr>
                <w:b/>
                <w:sz w:val="19"/>
                <w:szCs w:val="19"/>
              </w:rPr>
              <w:t>Forma způsobu ověření studijních výsledků a další požadavky na studenta</w:t>
            </w:r>
          </w:p>
        </w:tc>
        <w:tc>
          <w:tcPr>
            <w:tcW w:w="6770" w:type="dxa"/>
            <w:gridSpan w:val="9"/>
            <w:tcBorders>
              <w:top w:val="single" w:sz="4" w:space="0" w:color="auto"/>
              <w:left w:val="single" w:sz="4" w:space="0" w:color="auto"/>
              <w:bottom w:val="single" w:sz="4" w:space="0" w:color="auto"/>
              <w:right w:val="single" w:sz="4" w:space="0" w:color="auto"/>
            </w:tcBorders>
            <w:hideMark/>
          </w:tcPr>
          <w:p w14:paraId="7511492C" w14:textId="77777777" w:rsidR="00A9436F" w:rsidRPr="00946B40" w:rsidRDefault="00A9436F" w:rsidP="00D44916">
            <w:pPr>
              <w:jc w:val="both"/>
              <w:rPr>
                <w:sz w:val="19"/>
                <w:szCs w:val="19"/>
              </w:rPr>
            </w:pPr>
            <w:r w:rsidRPr="00946B40">
              <w:rPr>
                <w:sz w:val="19"/>
                <w:szCs w:val="19"/>
              </w:rPr>
              <w:t xml:space="preserve">Docházka: aktivní účast na cvičeních a seminářích (100%). </w:t>
            </w:r>
          </w:p>
          <w:p w14:paraId="3331067C" w14:textId="77777777" w:rsidR="00A9436F" w:rsidRPr="00946B40" w:rsidRDefault="00A9436F" w:rsidP="00D44916">
            <w:pPr>
              <w:jc w:val="both"/>
              <w:rPr>
                <w:sz w:val="19"/>
                <w:szCs w:val="19"/>
              </w:rPr>
            </w:pPr>
            <w:r w:rsidRPr="00946B40">
              <w:rPr>
                <w:sz w:val="19"/>
                <w:szCs w:val="19"/>
              </w:rPr>
              <w:t>Zkouška: prokázání znalosti probíraných tematických okruhů písemnou zkouškou (50%).</w:t>
            </w:r>
          </w:p>
        </w:tc>
      </w:tr>
      <w:tr w:rsidR="00A9436F" w:rsidRPr="00011CA0" w14:paraId="13D249E6" w14:textId="77777777" w:rsidTr="00D44916">
        <w:trPr>
          <w:trHeight w:val="197"/>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B6992B0" w14:textId="77777777" w:rsidR="00A9436F" w:rsidRPr="00946B40" w:rsidRDefault="00A9436F" w:rsidP="00D44916">
            <w:pPr>
              <w:jc w:val="both"/>
              <w:rPr>
                <w:b/>
                <w:sz w:val="19"/>
                <w:szCs w:val="19"/>
              </w:rPr>
            </w:pPr>
            <w:r w:rsidRPr="00946B40">
              <w:rPr>
                <w:b/>
                <w:sz w:val="19"/>
                <w:szCs w:val="19"/>
              </w:rPr>
              <w:t>Garant předmětu</w:t>
            </w:r>
          </w:p>
        </w:tc>
        <w:tc>
          <w:tcPr>
            <w:tcW w:w="6770" w:type="dxa"/>
            <w:gridSpan w:val="9"/>
            <w:tcBorders>
              <w:top w:val="single" w:sz="4" w:space="0" w:color="auto"/>
              <w:left w:val="single" w:sz="4" w:space="0" w:color="auto"/>
              <w:bottom w:val="single" w:sz="4" w:space="0" w:color="auto"/>
              <w:right w:val="single" w:sz="4" w:space="0" w:color="auto"/>
            </w:tcBorders>
            <w:hideMark/>
          </w:tcPr>
          <w:p w14:paraId="1C2D6040" w14:textId="77777777" w:rsidR="00A9436F" w:rsidRPr="00946B40" w:rsidRDefault="00A9436F" w:rsidP="00D44916">
            <w:pPr>
              <w:jc w:val="both"/>
              <w:rPr>
                <w:sz w:val="19"/>
                <w:szCs w:val="19"/>
              </w:rPr>
            </w:pPr>
            <w:r w:rsidRPr="00946B40">
              <w:rPr>
                <w:sz w:val="19"/>
                <w:szCs w:val="19"/>
              </w:rPr>
              <w:t>doc. Ing. Miroslav Fišera, CSc.</w:t>
            </w:r>
          </w:p>
        </w:tc>
      </w:tr>
      <w:tr w:rsidR="00A9436F" w:rsidRPr="00011CA0" w14:paraId="35F9B596" w14:textId="77777777" w:rsidTr="00D44916">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14:paraId="0569BD72" w14:textId="77777777" w:rsidR="00A9436F" w:rsidRPr="00946B40" w:rsidRDefault="00A9436F" w:rsidP="00D44916">
            <w:pPr>
              <w:jc w:val="both"/>
              <w:rPr>
                <w:b/>
                <w:sz w:val="19"/>
                <w:szCs w:val="19"/>
              </w:rPr>
            </w:pPr>
            <w:r w:rsidRPr="00946B40">
              <w:rPr>
                <w:b/>
                <w:sz w:val="19"/>
                <w:szCs w:val="19"/>
              </w:rPr>
              <w:t>Zapojení garanta do výuky předmětu</w:t>
            </w:r>
          </w:p>
        </w:tc>
        <w:tc>
          <w:tcPr>
            <w:tcW w:w="6770" w:type="dxa"/>
            <w:gridSpan w:val="9"/>
            <w:tcBorders>
              <w:top w:val="nil"/>
              <w:left w:val="single" w:sz="4" w:space="0" w:color="auto"/>
              <w:bottom w:val="single" w:sz="4" w:space="0" w:color="auto"/>
              <w:right w:val="single" w:sz="4" w:space="0" w:color="auto"/>
            </w:tcBorders>
          </w:tcPr>
          <w:p w14:paraId="44957D6E" w14:textId="28AD7A2D" w:rsidR="00A9436F" w:rsidRPr="00946B40" w:rsidRDefault="00D72DAF" w:rsidP="00D44916">
            <w:pPr>
              <w:jc w:val="both"/>
              <w:rPr>
                <w:sz w:val="19"/>
                <w:szCs w:val="19"/>
              </w:rPr>
            </w:pPr>
            <w:r w:rsidRPr="00946B40">
              <w:rPr>
                <w:sz w:val="19"/>
                <w:szCs w:val="19"/>
              </w:rPr>
              <w:t>100% p</w:t>
            </w:r>
          </w:p>
        </w:tc>
      </w:tr>
      <w:tr w:rsidR="00A9436F" w:rsidRPr="00011CA0" w14:paraId="4A6A94AA"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7B8000D" w14:textId="77777777" w:rsidR="00A9436F" w:rsidRPr="00946B40" w:rsidRDefault="00A9436F" w:rsidP="00D44916">
            <w:pPr>
              <w:jc w:val="both"/>
              <w:rPr>
                <w:b/>
                <w:sz w:val="19"/>
                <w:szCs w:val="19"/>
              </w:rPr>
            </w:pPr>
            <w:r w:rsidRPr="00946B40">
              <w:rPr>
                <w:b/>
                <w:sz w:val="19"/>
                <w:szCs w:val="19"/>
              </w:rPr>
              <w:t>Vyučující</w:t>
            </w:r>
          </w:p>
        </w:tc>
        <w:tc>
          <w:tcPr>
            <w:tcW w:w="6770" w:type="dxa"/>
            <w:gridSpan w:val="9"/>
            <w:tcBorders>
              <w:top w:val="single" w:sz="4" w:space="0" w:color="auto"/>
              <w:left w:val="single" w:sz="4" w:space="0" w:color="auto"/>
              <w:bottom w:val="nil"/>
              <w:right w:val="single" w:sz="4" w:space="0" w:color="auto"/>
            </w:tcBorders>
          </w:tcPr>
          <w:p w14:paraId="78E6D447" w14:textId="31767684" w:rsidR="00A9436F" w:rsidRPr="00946B40" w:rsidRDefault="00D72DAF" w:rsidP="00D72DAF">
            <w:pPr>
              <w:jc w:val="both"/>
              <w:rPr>
                <w:sz w:val="19"/>
                <w:szCs w:val="19"/>
              </w:rPr>
            </w:pPr>
            <w:r w:rsidRPr="00946B40">
              <w:rPr>
                <w:b/>
                <w:sz w:val="19"/>
                <w:szCs w:val="19"/>
              </w:rPr>
              <w:t xml:space="preserve">doc. Ing. Miroslav Fišera, CSc. </w:t>
            </w:r>
            <w:r w:rsidRPr="00946B40">
              <w:rPr>
                <w:sz w:val="19"/>
                <w:szCs w:val="19"/>
              </w:rPr>
              <w:t>(100% p)</w:t>
            </w:r>
          </w:p>
        </w:tc>
      </w:tr>
      <w:tr w:rsidR="00A9436F" w:rsidRPr="00011CA0" w14:paraId="240C5129"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5D614BF" w14:textId="77777777" w:rsidR="00A9436F" w:rsidRPr="00946B40" w:rsidRDefault="00A9436F" w:rsidP="00D44916">
            <w:pPr>
              <w:jc w:val="both"/>
              <w:rPr>
                <w:b/>
                <w:sz w:val="19"/>
                <w:szCs w:val="19"/>
              </w:rPr>
            </w:pPr>
            <w:r w:rsidRPr="00946B40">
              <w:rPr>
                <w:b/>
                <w:sz w:val="19"/>
                <w:szCs w:val="19"/>
              </w:rPr>
              <w:t>Stručná anotace předmětu</w:t>
            </w:r>
          </w:p>
        </w:tc>
        <w:tc>
          <w:tcPr>
            <w:tcW w:w="6770" w:type="dxa"/>
            <w:gridSpan w:val="9"/>
            <w:tcBorders>
              <w:top w:val="single" w:sz="4" w:space="0" w:color="auto"/>
              <w:left w:val="single" w:sz="4" w:space="0" w:color="auto"/>
              <w:bottom w:val="nil"/>
              <w:right w:val="single" w:sz="4" w:space="0" w:color="auto"/>
            </w:tcBorders>
          </w:tcPr>
          <w:p w14:paraId="30E6DF2B" w14:textId="77777777" w:rsidR="00A9436F" w:rsidRPr="00946B40" w:rsidRDefault="00A9436F" w:rsidP="00D44916">
            <w:pPr>
              <w:jc w:val="both"/>
              <w:rPr>
                <w:sz w:val="19"/>
                <w:szCs w:val="19"/>
              </w:rPr>
            </w:pPr>
          </w:p>
        </w:tc>
      </w:tr>
      <w:tr w:rsidR="00A9436F" w:rsidRPr="00011CA0" w14:paraId="1B9226DF" w14:textId="77777777" w:rsidTr="00D44916">
        <w:trPr>
          <w:trHeight w:val="3938"/>
        </w:trPr>
        <w:tc>
          <w:tcPr>
            <w:tcW w:w="9855" w:type="dxa"/>
            <w:gridSpan w:val="10"/>
            <w:tcBorders>
              <w:top w:val="nil"/>
              <w:left w:val="single" w:sz="4" w:space="0" w:color="auto"/>
              <w:bottom w:val="single" w:sz="12" w:space="0" w:color="auto"/>
              <w:right w:val="single" w:sz="4" w:space="0" w:color="auto"/>
            </w:tcBorders>
            <w:hideMark/>
          </w:tcPr>
          <w:p w14:paraId="079251E3" w14:textId="48DE2355" w:rsidR="00A9436F" w:rsidRPr="00946B40" w:rsidRDefault="00A9436F" w:rsidP="00D44916">
            <w:pPr>
              <w:jc w:val="both"/>
              <w:rPr>
                <w:sz w:val="19"/>
                <w:szCs w:val="19"/>
              </w:rPr>
            </w:pPr>
            <w:r w:rsidRPr="00946B40">
              <w:rPr>
                <w:sz w:val="19"/>
                <w:szCs w:val="19"/>
              </w:rPr>
              <w:t xml:space="preserve">Cílem předmětu je navázat na znalosti organické chemie, chemie potravin a analýzy potravin, které studenti nabyli v bakalářském stupni studia, a rozšířit jejich vědomosti o metodách analýzy potravin instrumentálními metodami. </w:t>
            </w:r>
            <w:r w:rsidR="00946B40" w:rsidRPr="00946B40">
              <w:rPr>
                <w:color w:val="000000"/>
                <w:sz w:val="19"/>
                <w:szCs w:val="19"/>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946B40">
              <w:rPr>
                <w:sz w:val="19"/>
                <w:szCs w:val="19"/>
              </w:rPr>
              <w:t xml:space="preserve">Obsah předmětu tvoří tyto tematické celky: </w:t>
            </w:r>
          </w:p>
          <w:p w14:paraId="135C2997"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Organizace kontroly jakosti v praxi, analýza a hodnocení surovin a materiálů pro výrobu potravin.</w:t>
            </w:r>
          </w:p>
          <w:p w14:paraId="51B43B34"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Odběry, úpravy a zpracování vzorků před analýzou.</w:t>
            </w:r>
          </w:p>
          <w:p w14:paraId="0A502052"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vody a sušiny pomocí optických nespektrálních metod.</w:t>
            </w:r>
          </w:p>
          <w:p w14:paraId="3EF4A8E1"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Analýza minerálních složek potravin optickými spektrálními metodami a způsoby mineralizace vzorků.</w:t>
            </w:r>
          </w:p>
          <w:p w14:paraId="4AFF9754"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základních výživových složek potravin instrumentálními metodami.</w:t>
            </w:r>
          </w:p>
          <w:p w14:paraId="4A5D5851"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dusíkatých látek separačními (HPLC) a elektromigračními metodami.</w:t>
            </w:r>
          </w:p>
          <w:p w14:paraId="7A11FD5B"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lipidických složek separačními metodami (GC).</w:t>
            </w:r>
          </w:p>
          <w:p w14:paraId="1F317569"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sacharidů a polysacharidů separačními metodami v kombinaci s hmotnostní spektrometrií (MS).</w:t>
            </w:r>
          </w:p>
          <w:p w14:paraId="4771FF9B"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Analýzy senzoricky aktivních látek v potravinách instrumentálními metodami.</w:t>
            </w:r>
          </w:p>
          <w:p w14:paraId="7B67BB91"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aromatických látek separačními metodami a metodami molekulové spektrometrie (UV, VIS, IR).</w:t>
            </w:r>
          </w:p>
          <w:p w14:paraId="559396D8"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organických kyselin, tříslovin a fenolických látek metodami molekulové spektrometrie.</w:t>
            </w:r>
          </w:p>
          <w:p w14:paraId="1A0ECF56"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specifických přírodních složek potravin - přírodních barviv, vitamínů a enzymů - instrumentálními metodami analýzy (NMR).</w:t>
            </w:r>
          </w:p>
          <w:p w14:paraId="4534DB2D"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Identifikace a stanovení cizorodých látek v potravinách (aditiva, kontaminanty) kombinovanými metodami (HPLC-MS, GC-MS, CZE-MS, ICP-MS).</w:t>
            </w:r>
          </w:p>
          <w:p w14:paraId="17C92B63"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Speciální metody pro analýzu a hodnocení potravin (NMR, ELISA, RIA, PCR).</w:t>
            </w:r>
          </w:p>
        </w:tc>
      </w:tr>
      <w:tr w:rsidR="00A9436F" w:rsidRPr="00011CA0" w14:paraId="6B80B98C" w14:textId="77777777" w:rsidTr="00D44916">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50E9EB70" w14:textId="77777777" w:rsidR="00A9436F" w:rsidRPr="00946B40" w:rsidRDefault="00A9436F" w:rsidP="00D44916">
            <w:pPr>
              <w:jc w:val="both"/>
              <w:rPr>
                <w:sz w:val="19"/>
                <w:szCs w:val="19"/>
              </w:rPr>
            </w:pPr>
            <w:r w:rsidRPr="00946B40">
              <w:rPr>
                <w:b/>
                <w:sz w:val="19"/>
                <w:szCs w:val="19"/>
              </w:rPr>
              <w:t>Studijní literatura a studijní pomůcky</w:t>
            </w:r>
          </w:p>
        </w:tc>
        <w:tc>
          <w:tcPr>
            <w:tcW w:w="6203" w:type="dxa"/>
            <w:gridSpan w:val="8"/>
            <w:tcBorders>
              <w:top w:val="nil"/>
              <w:left w:val="single" w:sz="4" w:space="0" w:color="auto"/>
              <w:bottom w:val="nil"/>
              <w:right w:val="single" w:sz="4" w:space="0" w:color="auto"/>
            </w:tcBorders>
          </w:tcPr>
          <w:p w14:paraId="38FA0AE5" w14:textId="77777777" w:rsidR="00A9436F" w:rsidRPr="00946B40" w:rsidRDefault="00A9436F" w:rsidP="00D44916">
            <w:pPr>
              <w:jc w:val="both"/>
              <w:rPr>
                <w:sz w:val="19"/>
                <w:szCs w:val="19"/>
              </w:rPr>
            </w:pPr>
          </w:p>
        </w:tc>
      </w:tr>
      <w:tr w:rsidR="00A9436F" w:rsidRPr="00011CA0" w14:paraId="6692DAFC" w14:textId="77777777" w:rsidTr="00D44916">
        <w:trPr>
          <w:trHeight w:val="1497"/>
        </w:trPr>
        <w:tc>
          <w:tcPr>
            <w:tcW w:w="9855" w:type="dxa"/>
            <w:gridSpan w:val="10"/>
            <w:tcBorders>
              <w:top w:val="nil"/>
              <w:left w:val="single" w:sz="4" w:space="0" w:color="auto"/>
              <w:bottom w:val="single" w:sz="4" w:space="0" w:color="auto"/>
              <w:right w:val="single" w:sz="4" w:space="0" w:color="auto"/>
            </w:tcBorders>
            <w:hideMark/>
          </w:tcPr>
          <w:p w14:paraId="445B1F34" w14:textId="77777777" w:rsidR="00A9436F" w:rsidRPr="00946B40" w:rsidRDefault="00A9436F" w:rsidP="00D44916">
            <w:pPr>
              <w:jc w:val="both"/>
              <w:rPr>
                <w:sz w:val="19"/>
                <w:szCs w:val="19"/>
                <w:u w:val="single"/>
              </w:rPr>
            </w:pPr>
            <w:r w:rsidRPr="00946B40">
              <w:rPr>
                <w:sz w:val="19"/>
                <w:szCs w:val="19"/>
                <w:u w:val="single"/>
              </w:rPr>
              <w:t>Povinná literatura:</w:t>
            </w:r>
          </w:p>
          <w:p w14:paraId="76C8E4BB" w14:textId="77777777" w:rsidR="00A9436F" w:rsidRPr="00946B40" w:rsidRDefault="00A9436F" w:rsidP="00D44916">
            <w:pPr>
              <w:jc w:val="both"/>
              <w:rPr>
                <w:sz w:val="19"/>
                <w:szCs w:val="19"/>
              </w:rPr>
            </w:pPr>
            <w:r w:rsidRPr="00946B40">
              <w:rPr>
                <w:sz w:val="19"/>
                <w:szCs w:val="19"/>
              </w:rPr>
              <w:t>PRÍBELA, A. Analýza potravin. Bratislava: STU, 1991. ISBN 80-227-0398-2.</w:t>
            </w:r>
          </w:p>
          <w:p w14:paraId="13FBC7C8" w14:textId="77777777" w:rsidR="00A9436F" w:rsidRPr="00946B40" w:rsidRDefault="00A9436F" w:rsidP="00D44916">
            <w:pPr>
              <w:jc w:val="both"/>
              <w:rPr>
                <w:sz w:val="19"/>
                <w:szCs w:val="19"/>
              </w:rPr>
            </w:pPr>
            <w:r w:rsidRPr="00946B40">
              <w:rPr>
                <w:sz w:val="19"/>
                <w:szCs w:val="19"/>
              </w:rPr>
              <w:t>KLOUDA, P. Moderní analytické metody. 2. vyd. Ostrava: Nakladatelství Pavel Klouda, 2003. ISBN 978-80-86369-07-5.</w:t>
            </w:r>
          </w:p>
          <w:p w14:paraId="3D2C0239" w14:textId="77777777" w:rsidR="00A9436F" w:rsidRPr="00946B40" w:rsidRDefault="00A9436F" w:rsidP="00D44916">
            <w:pPr>
              <w:jc w:val="both"/>
              <w:rPr>
                <w:sz w:val="19"/>
                <w:szCs w:val="19"/>
              </w:rPr>
            </w:pPr>
            <w:r w:rsidRPr="00946B40">
              <w:rPr>
                <w:sz w:val="19"/>
                <w:szCs w:val="19"/>
              </w:rPr>
              <w:t xml:space="preserve">DAVÍDEK, J. a kol. Laboratorní příručka analýzy potravin. Praha: SNTL, 1981. </w:t>
            </w:r>
          </w:p>
          <w:p w14:paraId="5C5E11E2" w14:textId="77777777" w:rsidR="00A9436F" w:rsidRPr="00946B40" w:rsidRDefault="00A9436F" w:rsidP="00D44916">
            <w:pPr>
              <w:jc w:val="both"/>
              <w:rPr>
                <w:sz w:val="10"/>
                <w:szCs w:val="10"/>
              </w:rPr>
            </w:pPr>
          </w:p>
          <w:p w14:paraId="1FE0E864" w14:textId="77777777" w:rsidR="00A9436F" w:rsidRPr="00946B40" w:rsidRDefault="00A9436F" w:rsidP="00D44916">
            <w:pPr>
              <w:jc w:val="both"/>
              <w:rPr>
                <w:sz w:val="19"/>
                <w:szCs w:val="19"/>
                <w:u w:val="single"/>
              </w:rPr>
            </w:pPr>
            <w:r w:rsidRPr="00946B40">
              <w:rPr>
                <w:sz w:val="19"/>
                <w:szCs w:val="19"/>
                <w:u w:val="single"/>
              </w:rPr>
              <w:t>Doporučená literatura:</w:t>
            </w:r>
          </w:p>
          <w:p w14:paraId="123FFD47" w14:textId="3BF97982" w:rsidR="00A9436F" w:rsidRPr="00946B40" w:rsidRDefault="00A9436F" w:rsidP="00D44916">
            <w:pPr>
              <w:jc w:val="both"/>
              <w:rPr>
                <w:sz w:val="18"/>
                <w:szCs w:val="18"/>
              </w:rPr>
            </w:pPr>
            <w:r w:rsidRPr="00946B40">
              <w:rPr>
                <w:sz w:val="19"/>
                <w:szCs w:val="19"/>
              </w:rPr>
              <w:t xml:space="preserve">POMERANZ, Y., MELOAN, C.E. Food Analysis - Theory and Practice. </w:t>
            </w:r>
            <w:r w:rsidRPr="00946B40">
              <w:rPr>
                <w:sz w:val="18"/>
                <w:szCs w:val="18"/>
              </w:rPr>
              <w:t>3rd Ed. New York: ITP, 1994. ISBN 978-1-4615-69985.</w:t>
            </w:r>
          </w:p>
          <w:p w14:paraId="3BE44211" w14:textId="77777777" w:rsidR="00A9436F" w:rsidRPr="00946B40" w:rsidRDefault="00A9436F" w:rsidP="00D44916">
            <w:pPr>
              <w:jc w:val="both"/>
              <w:rPr>
                <w:sz w:val="19"/>
                <w:szCs w:val="19"/>
              </w:rPr>
            </w:pPr>
            <w:r w:rsidRPr="00946B40">
              <w:rPr>
                <w:sz w:val="19"/>
                <w:szCs w:val="19"/>
              </w:rPr>
              <w:t>NOLLET, L.M.L. Handbook of Food Analysis. Vol. 1, Vol. 2. New York: Marcel Dekker, 1996. ISBN 9780824750367.</w:t>
            </w:r>
          </w:p>
          <w:p w14:paraId="3EC765A3" w14:textId="77777777" w:rsidR="00A9436F" w:rsidRPr="00946B40" w:rsidRDefault="00A9436F" w:rsidP="00D44916">
            <w:pPr>
              <w:jc w:val="both"/>
              <w:rPr>
                <w:sz w:val="19"/>
                <w:szCs w:val="19"/>
              </w:rPr>
            </w:pPr>
            <w:r w:rsidRPr="00946B40">
              <w:rPr>
                <w:sz w:val="19"/>
                <w:szCs w:val="19"/>
              </w:rPr>
              <w:t>MEYER, V.R. Practical High-Performance Liquid Chromatography. 4th Ed. New York: J. Wiley and Sons, 2004. ISBN 978-0-470-68218-0.</w:t>
            </w:r>
          </w:p>
          <w:p w14:paraId="0292E16E" w14:textId="77777777" w:rsidR="00A9436F" w:rsidRPr="00946B40" w:rsidRDefault="00A9436F" w:rsidP="00D44916">
            <w:pPr>
              <w:jc w:val="both"/>
              <w:rPr>
                <w:sz w:val="19"/>
                <w:szCs w:val="19"/>
              </w:rPr>
            </w:pPr>
            <w:r w:rsidRPr="00946B40">
              <w:rPr>
                <w:sz w:val="19"/>
                <w:szCs w:val="19"/>
              </w:rPr>
              <w:t>GROB, R.L., BARRY, E.F. (Eds.) Modern Practice of Gas Chromatography. 4th Ed. New York: J. Wiley and Sons, 2004. ISBN 978-0-471-22983-4.</w:t>
            </w:r>
          </w:p>
          <w:p w14:paraId="57DEE9D0" w14:textId="77777777" w:rsidR="00A9436F" w:rsidRPr="00946B40" w:rsidRDefault="00A9436F" w:rsidP="00D44916">
            <w:pPr>
              <w:jc w:val="both"/>
              <w:rPr>
                <w:sz w:val="19"/>
                <w:szCs w:val="19"/>
              </w:rPr>
            </w:pPr>
            <w:r w:rsidRPr="00946B40">
              <w:rPr>
                <w:sz w:val="19"/>
                <w:szCs w:val="19"/>
              </w:rPr>
              <w:t>KINSTON, H.M., JASSIE, L. Introduction to Microwave Sample Preparation. Washington DC: ACS, 1988. ISBN 9780841214507.</w:t>
            </w:r>
          </w:p>
          <w:p w14:paraId="1DBCBAE4" w14:textId="77777777" w:rsidR="00A9436F" w:rsidRPr="00946B40" w:rsidRDefault="00A9436F" w:rsidP="00D44916">
            <w:pPr>
              <w:jc w:val="both"/>
              <w:rPr>
                <w:sz w:val="19"/>
                <w:szCs w:val="19"/>
              </w:rPr>
            </w:pPr>
            <w:r w:rsidRPr="00946B40">
              <w:rPr>
                <w:sz w:val="19"/>
                <w:szCs w:val="19"/>
              </w:rPr>
              <w:t>MONTASER, A., GOLIGHTLY, D.W. Inductively Coupled Plasmas in Analytical Atomic Spectrometry. 2nd Ed. New York: VCH, 1992. ISBN 978-0-471-18811-7.</w:t>
            </w:r>
          </w:p>
          <w:p w14:paraId="6C5A7DA4" w14:textId="77777777" w:rsidR="00A9436F" w:rsidRPr="00946B40" w:rsidRDefault="00A9436F" w:rsidP="00D44916">
            <w:pPr>
              <w:jc w:val="both"/>
              <w:rPr>
                <w:sz w:val="19"/>
                <w:szCs w:val="19"/>
              </w:rPr>
            </w:pPr>
            <w:r w:rsidRPr="00946B40">
              <w:rPr>
                <w:sz w:val="19"/>
                <w:szCs w:val="19"/>
              </w:rPr>
              <w:t>NELMS, S.M. ICP Mass Spectrometry Handbook. Oxford: Blackwell, 2005. ISBN 978-1-405-10916-1.</w:t>
            </w:r>
          </w:p>
        </w:tc>
      </w:tr>
      <w:tr w:rsidR="00A9436F" w:rsidRPr="00011CA0" w14:paraId="1F082138" w14:textId="77777777" w:rsidTr="00D44916">
        <w:tc>
          <w:tcPr>
            <w:tcW w:w="9855" w:type="dxa"/>
            <w:gridSpan w:val="10"/>
            <w:tcBorders>
              <w:top w:val="single" w:sz="12" w:space="0" w:color="auto"/>
              <w:left w:val="single" w:sz="2" w:space="0" w:color="auto"/>
              <w:bottom w:val="single" w:sz="2" w:space="0" w:color="auto"/>
              <w:right w:val="single" w:sz="2" w:space="0" w:color="auto"/>
            </w:tcBorders>
            <w:shd w:val="clear" w:color="auto" w:fill="F7CAAC"/>
            <w:hideMark/>
          </w:tcPr>
          <w:p w14:paraId="2AE7F0A8" w14:textId="77777777" w:rsidR="00A9436F" w:rsidRPr="00946B40" w:rsidRDefault="00A9436F" w:rsidP="00D44916">
            <w:pPr>
              <w:jc w:val="center"/>
              <w:rPr>
                <w:b/>
                <w:sz w:val="19"/>
                <w:szCs w:val="19"/>
              </w:rPr>
            </w:pPr>
            <w:r w:rsidRPr="00946B40">
              <w:rPr>
                <w:b/>
                <w:sz w:val="19"/>
                <w:szCs w:val="19"/>
              </w:rPr>
              <w:t>Informace ke kombinované nebo distanční formě</w:t>
            </w:r>
          </w:p>
        </w:tc>
      </w:tr>
      <w:tr w:rsidR="00A9436F" w:rsidRPr="00011CA0" w14:paraId="7BE9B21D" w14:textId="77777777" w:rsidTr="00D44916">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5EF2010" w14:textId="77777777" w:rsidR="00A9436F" w:rsidRPr="00946B40" w:rsidRDefault="00A9436F" w:rsidP="00D44916">
            <w:pPr>
              <w:jc w:val="both"/>
              <w:rPr>
                <w:sz w:val="19"/>
                <w:szCs w:val="19"/>
              </w:rPr>
            </w:pPr>
            <w:r w:rsidRPr="00946B40">
              <w:rPr>
                <w:b/>
                <w:sz w:val="19"/>
                <w:szCs w:val="19"/>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1ADBA91" w14:textId="53F998DB" w:rsidR="00A9436F" w:rsidRPr="00946B40" w:rsidRDefault="006E1331" w:rsidP="000C517E">
            <w:pPr>
              <w:jc w:val="center"/>
              <w:rPr>
                <w:sz w:val="19"/>
                <w:szCs w:val="19"/>
              </w:rPr>
            </w:pPr>
            <w:r w:rsidRPr="00946B40">
              <w:rPr>
                <w:sz w:val="19"/>
                <w:szCs w:val="19"/>
              </w:rPr>
              <w:t>28</w:t>
            </w:r>
          </w:p>
        </w:tc>
        <w:tc>
          <w:tcPr>
            <w:tcW w:w="417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50DAFB5B" w14:textId="77777777" w:rsidR="00A9436F" w:rsidRPr="00946B40" w:rsidRDefault="00A9436F" w:rsidP="00D44916">
            <w:pPr>
              <w:jc w:val="both"/>
              <w:rPr>
                <w:b/>
                <w:sz w:val="19"/>
                <w:szCs w:val="19"/>
              </w:rPr>
            </w:pPr>
            <w:r w:rsidRPr="00946B40">
              <w:rPr>
                <w:b/>
                <w:sz w:val="19"/>
                <w:szCs w:val="19"/>
              </w:rPr>
              <w:t xml:space="preserve">hodin </w:t>
            </w:r>
          </w:p>
        </w:tc>
      </w:tr>
      <w:tr w:rsidR="00A9436F" w:rsidRPr="00011CA0" w14:paraId="23A3A776" w14:textId="77777777" w:rsidTr="00D44916">
        <w:tc>
          <w:tcPr>
            <w:tcW w:w="9855"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F62FD7E" w14:textId="77777777" w:rsidR="00A9436F" w:rsidRPr="00946B40" w:rsidRDefault="00A9436F" w:rsidP="00D44916">
            <w:pPr>
              <w:jc w:val="both"/>
              <w:rPr>
                <w:b/>
                <w:sz w:val="19"/>
                <w:szCs w:val="19"/>
              </w:rPr>
            </w:pPr>
            <w:r w:rsidRPr="00946B40">
              <w:rPr>
                <w:b/>
                <w:sz w:val="19"/>
                <w:szCs w:val="19"/>
              </w:rPr>
              <w:t>Informace o způsobu kontaktu s vyučujícím</w:t>
            </w:r>
          </w:p>
        </w:tc>
      </w:tr>
      <w:tr w:rsidR="00A9436F" w:rsidRPr="00011CA0" w14:paraId="2628D5E6" w14:textId="77777777" w:rsidTr="00D44916">
        <w:trPr>
          <w:trHeight w:val="708"/>
        </w:trPr>
        <w:tc>
          <w:tcPr>
            <w:tcW w:w="9855" w:type="dxa"/>
            <w:gridSpan w:val="10"/>
            <w:tcBorders>
              <w:top w:val="single" w:sz="4" w:space="0" w:color="auto"/>
              <w:left w:val="single" w:sz="4" w:space="0" w:color="auto"/>
              <w:bottom w:val="single" w:sz="4" w:space="0" w:color="auto"/>
              <w:right w:val="single" w:sz="4" w:space="0" w:color="auto"/>
            </w:tcBorders>
            <w:hideMark/>
          </w:tcPr>
          <w:p w14:paraId="585C27CB" w14:textId="049340A1" w:rsidR="00A9436F" w:rsidRPr="00946B40" w:rsidRDefault="00A9436F" w:rsidP="00D44916">
            <w:pPr>
              <w:jc w:val="both"/>
              <w:rPr>
                <w:sz w:val="19"/>
                <w:szCs w:val="19"/>
              </w:rPr>
            </w:pPr>
            <w:r w:rsidRPr="00946B40">
              <w:rPr>
                <w:sz w:val="19"/>
                <w:szCs w:val="19"/>
              </w:rPr>
              <w:t xml:space="preserve">Studentům budou určeny části učiva k samostatnému nastudování. Kontrola samostatného studia bude provedena písemným testem. </w:t>
            </w:r>
            <w:r w:rsidR="009A09B7" w:rsidRPr="00946B40">
              <w:rPr>
                <w:sz w:val="19"/>
                <w:szCs w:val="19"/>
              </w:rPr>
              <w:t>Dle potřeby jsou možné individuální konzultace po předchozí emailové či telefonické dohodě.</w:t>
            </w:r>
          </w:p>
          <w:p w14:paraId="626F6CFD" w14:textId="77777777" w:rsidR="00A9436F" w:rsidRPr="00946B40" w:rsidRDefault="00A9436F" w:rsidP="00D44916">
            <w:pPr>
              <w:jc w:val="both"/>
              <w:rPr>
                <w:sz w:val="10"/>
                <w:szCs w:val="10"/>
              </w:rPr>
            </w:pPr>
          </w:p>
          <w:p w14:paraId="67B5025F" w14:textId="77777777" w:rsidR="00A9436F" w:rsidRPr="00946B40" w:rsidRDefault="00A9436F" w:rsidP="00D44916">
            <w:pPr>
              <w:jc w:val="both"/>
              <w:rPr>
                <w:sz w:val="19"/>
                <w:szCs w:val="19"/>
              </w:rPr>
            </w:pPr>
            <w:r w:rsidRPr="00946B40">
              <w:rPr>
                <w:sz w:val="19"/>
                <w:szCs w:val="19"/>
              </w:rPr>
              <w:t xml:space="preserve">Možnosti komunikace s vyučujícím: </w:t>
            </w:r>
            <w:hyperlink r:id="rId16" w:history="1">
              <w:r w:rsidRPr="00946B40">
                <w:rPr>
                  <w:rStyle w:val="Hypertextovodkaz"/>
                  <w:sz w:val="19"/>
                  <w:szCs w:val="19"/>
                </w:rPr>
                <w:t>fisera@utb.cz</w:t>
              </w:r>
            </w:hyperlink>
            <w:r w:rsidRPr="00946B40">
              <w:rPr>
                <w:sz w:val="19"/>
                <w:szCs w:val="19"/>
              </w:rPr>
              <w:t>, 576 03</w:t>
            </w:r>
            <w:r w:rsidRPr="00946B40">
              <w:rPr>
                <w:bCs/>
                <w:sz w:val="19"/>
                <w:szCs w:val="19"/>
              </w:rPr>
              <w:t>8 084.</w:t>
            </w:r>
          </w:p>
        </w:tc>
      </w:tr>
      <w:tr w:rsidR="00A9436F" w:rsidRPr="00011CA0" w14:paraId="03333173" w14:textId="77777777" w:rsidTr="00D44916">
        <w:tc>
          <w:tcPr>
            <w:tcW w:w="9855"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07A294CD"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EE25E68" w14:textId="77777777" w:rsidTr="00D44916">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5DFCCC5C" w14:textId="77777777" w:rsidR="00A9436F" w:rsidRPr="00011CA0" w:rsidRDefault="00A9436F" w:rsidP="00D44916">
            <w:pPr>
              <w:jc w:val="both"/>
              <w:rPr>
                <w:b/>
              </w:rPr>
            </w:pPr>
            <w:r w:rsidRPr="00011CA0">
              <w:rPr>
                <w:b/>
              </w:rPr>
              <w:t>Název studijního předmětu</w:t>
            </w:r>
          </w:p>
        </w:tc>
        <w:tc>
          <w:tcPr>
            <w:tcW w:w="6770" w:type="dxa"/>
            <w:gridSpan w:val="9"/>
            <w:tcBorders>
              <w:top w:val="double" w:sz="4" w:space="0" w:color="auto"/>
              <w:left w:val="single" w:sz="4" w:space="0" w:color="auto"/>
              <w:bottom w:val="single" w:sz="4" w:space="0" w:color="auto"/>
              <w:right w:val="single" w:sz="4" w:space="0" w:color="auto"/>
            </w:tcBorders>
            <w:hideMark/>
          </w:tcPr>
          <w:p w14:paraId="4638DF7B" w14:textId="77777777" w:rsidR="00A9436F" w:rsidRPr="004800BD" w:rsidRDefault="00A9436F" w:rsidP="00D44916">
            <w:pPr>
              <w:jc w:val="both"/>
              <w:rPr>
                <w:b/>
              </w:rPr>
            </w:pPr>
            <w:bookmarkStart w:id="6" w:name="Teor_a_met_str_anal"/>
            <w:bookmarkEnd w:id="6"/>
            <w:r w:rsidRPr="004800BD">
              <w:rPr>
                <w:b/>
              </w:rPr>
              <w:t>Teorie a metody strukturní analýzy</w:t>
            </w:r>
          </w:p>
        </w:tc>
      </w:tr>
      <w:tr w:rsidR="00A9436F" w:rsidRPr="00011CA0" w14:paraId="7410247B"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D4C84C4" w14:textId="77777777" w:rsidR="00A9436F" w:rsidRPr="00011CA0" w:rsidRDefault="00A9436F" w:rsidP="00D44916">
            <w:pPr>
              <w:jc w:val="both"/>
              <w:rPr>
                <w:b/>
              </w:rPr>
            </w:pPr>
            <w:r w:rsidRPr="00011CA0">
              <w:rPr>
                <w:b/>
              </w:rPr>
              <w:t>Typ předmětu</w:t>
            </w:r>
          </w:p>
        </w:tc>
        <w:tc>
          <w:tcPr>
            <w:tcW w:w="3407" w:type="dxa"/>
            <w:gridSpan w:val="4"/>
            <w:tcBorders>
              <w:top w:val="single" w:sz="4" w:space="0" w:color="auto"/>
              <w:left w:val="single" w:sz="4" w:space="0" w:color="auto"/>
              <w:bottom w:val="single" w:sz="4" w:space="0" w:color="auto"/>
              <w:right w:val="single" w:sz="4" w:space="0" w:color="auto"/>
            </w:tcBorders>
          </w:tcPr>
          <w:p w14:paraId="1B8E0389" w14:textId="2E1DBC56" w:rsidR="00A9436F" w:rsidRPr="00011CA0" w:rsidRDefault="007A4857" w:rsidP="00D44916">
            <w:pPr>
              <w:jc w:val="both"/>
            </w:pPr>
            <w:r>
              <w:t>povinný, PZ</w:t>
            </w:r>
          </w:p>
        </w:tc>
        <w:tc>
          <w:tcPr>
            <w:tcW w:w="269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2A5851" w14:textId="77777777" w:rsidR="00A9436F" w:rsidRPr="00011CA0" w:rsidRDefault="00A9436F" w:rsidP="00D44916">
            <w:pPr>
              <w:jc w:val="both"/>
            </w:pPr>
            <w:r w:rsidRPr="00011CA0">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1D8AE216" w14:textId="55202CF2" w:rsidR="00A9436F" w:rsidRPr="00011CA0" w:rsidRDefault="005765FD" w:rsidP="00D44916">
            <w:pPr>
              <w:jc w:val="both"/>
            </w:pPr>
            <w:r>
              <w:t>1/ZS</w:t>
            </w:r>
          </w:p>
        </w:tc>
      </w:tr>
      <w:tr w:rsidR="00A9436F" w:rsidRPr="00011CA0" w14:paraId="2D84DADB"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A546F42" w14:textId="77777777" w:rsidR="00A9436F" w:rsidRPr="00011CA0" w:rsidRDefault="00A9436F" w:rsidP="00D44916">
            <w:pPr>
              <w:jc w:val="both"/>
              <w:rPr>
                <w:b/>
              </w:rPr>
            </w:pPr>
            <w:r w:rsidRPr="00011CA0">
              <w:rPr>
                <w:b/>
              </w:rPr>
              <w:t>Rozsah studijního předmětu</w:t>
            </w:r>
          </w:p>
        </w:tc>
        <w:tc>
          <w:tcPr>
            <w:tcW w:w="1702" w:type="dxa"/>
            <w:gridSpan w:val="2"/>
            <w:tcBorders>
              <w:top w:val="single" w:sz="4" w:space="0" w:color="auto"/>
              <w:left w:val="single" w:sz="4" w:space="0" w:color="auto"/>
              <w:bottom w:val="single" w:sz="4" w:space="0" w:color="auto"/>
              <w:right w:val="single" w:sz="4" w:space="0" w:color="auto"/>
            </w:tcBorders>
          </w:tcPr>
          <w:p w14:paraId="043CF219" w14:textId="38445955" w:rsidR="00A9436F" w:rsidRPr="00011CA0" w:rsidRDefault="001A385F" w:rsidP="00D44916">
            <w:pPr>
              <w:jc w:val="both"/>
            </w:pPr>
            <w:r>
              <w:t>28p+14s+14l</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120689F" w14:textId="77777777" w:rsidR="00A9436F" w:rsidRPr="00011CA0" w:rsidRDefault="00A9436F" w:rsidP="00D44916">
            <w:pPr>
              <w:jc w:val="both"/>
              <w:rPr>
                <w:b/>
              </w:rPr>
            </w:pPr>
            <w:r w:rsidRPr="00011CA0">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435A76CD" w14:textId="601C2851" w:rsidR="00A9436F" w:rsidRPr="00011CA0" w:rsidRDefault="00B01C18" w:rsidP="00D44916">
            <w:pPr>
              <w:jc w:val="both"/>
            </w:pPr>
            <w:r>
              <w:t>56</w:t>
            </w:r>
          </w:p>
        </w:tc>
        <w:tc>
          <w:tcPr>
            <w:tcW w:w="215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8C648D" w14:textId="77777777" w:rsidR="00A9436F" w:rsidRPr="00011CA0" w:rsidRDefault="00A9436F" w:rsidP="00D44916">
            <w:pPr>
              <w:jc w:val="both"/>
              <w:rPr>
                <w:b/>
              </w:rPr>
            </w:pPr>
            <w:r w:rsidRPr="00011CA0">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24FA330A" w14:textId="35FA99B3" w:rsidR="00A9436F" w:rsidRPr="00011CA0" w:rsidRDefault="007A4857" w:rsidP="00D44916">
            <w:pPr>
              <w:jc w:val="both"/>
            </w:pPr>
            <w:r>
              <w:t>4</w:t>
            </w:r>
          </w:p>
        </w:tc>
      </w:tr>
      <w:tr w:rsidR="00A9436F" w:rsidRPr="00011CA0" w14:paraId="60BC24EF"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CCCC8D4" w14:textId="77777777" w:rsidR="00A9436F" w:rsidRPr="00011CA0" w:rsidRDefault="00A9436F" w:rsidP="00D44916">
            <w:pPr>
              <w:jc w:val="both"/>
              <w:rPr>
                <w:b/>
                <w:sz w:val="22"/>
              </w:rPr>
            </w:pPr>
            <w:r w:rsidRPr="00011CA0">
              <w:rPr>
                <w:b/>
              </w:rPr>
              <w:t>Prerekvizity, korekvizity, ekvivalence</w:t>
            </w:r>
          </w:p>
        </w:tc>
        <w:tc>
          <w:tcPr>
            <w:tcW w:w="6770" w:type="dxa"/>
            <w:gridSpan w:val="9"/>
            <w:tcBorders>
              <w:top w:val="single" w:sz="4" w:space="0" w:color="auto"/>
              <w:left w:val="single" w:sz="4" w:space="0" w:color="auto"/>
              <w:bottom w:val="single" w:sz="4" w:space="0" w:color="auto"/>
              <w:right w:val="single" w:sz="4" w:space="0" w:color="auto"/>
            </w:tcBorders>
          </w:tcPr>
          <w:p w14:paraId="3741573A" w14:textId="77777777" w:rsidR="00A9436F" w:rsidRPr="00011CA0" w:rsidRDefault="00A9436F" w:rsidP="00D44916">
            <w:pPr>
              <w:jc w:val="both"/>
            </w:pPr>
          </w:p>
        </w:tc>
      </w:tr>
      <w:tr w:rsidR="00A9436F" w:rsidRPr="00011CA0" w14:paraId="5791A3CC"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CE1CF00" w14:textId="77777777" w:rsidR="00A9436F" w:rsidRPr="00011CA0" w:rsidRDefault="00A9436F" w:rsidP="00D44916">
            <w:pPr>
              <w:jc w:val="both"/>
              <w:rPr>
                <w:b/>
              </w:rPr>
            </w:pPr>
            <w:r w:rsidRPr="00011CA0">
              <w:rPr>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
          <w:p w14:paraId="6DCEF53C" w14:textId="77777777" w:rsidR="00A9436F" w:rsidRPr="00011CA0" w:rsidRDefault="00A9436F" w:rsidP="00D44916">
            <w:pPr>
              <w:jc w:val="both"/>
            </w:pPr>
            <w:r w:rsidRPr="00011CA0">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37A2EE84" w14:textId="77777777" w:rsidR="00A9436F" w:rsidRPr="00011CA0" w:rsidRDefault="00A9436F" w:rsidP="00D44916">
            <w:pPr>
              <w:jc w:val="both"/>
              <w:rPr>
                <w:b/>
              </w:rPr>
            </w:pPr>
            <w:r w:rsidRPr="00011CA0">
              <w:rPr>
                <w:b/>
              </w:rPr>
              <w:t>Forma výuky</w:t>
            </w:r>
          </w:p>
        </w:tc>
        <w:tc>
          <w:tcPr>
            <w:tcW w:w="1950" w:type="dxa"/>
            <w:gridSpan w:val="4"/>
            <w:tcBorders>
              <w:top w:val="single" w:sz="4" w:space="0" w:color="auto"/>
              <w:left w:val="single" w:sz="4" w:space="0" w:color="auto"/>
              <w:bottom w:val="single" w:sz="4" w:space="0" w:color="auto"/>
              <w:right w:val="single" w:sz="4" w:space="0" w:color="auto"/>
            </w:tcBorders>
            <w:hideMark/>
          </w:tcPr>
          <w:p w14:paraId="00A51134" w14:textId="77777777" w:rsidR="00A9436F" w:rsidRPr="00011CA0" w:rsidRDefault="00A9436F" w:rsidP="00D44916">
            <w:pPr>
              <w:jc w:val="both"/>
            </w:pPr>
            <w:r>
              <w:t>přednášky, semináře, laboratorní cvičení</w:t>
            </w:r>
          </w:p>
        </w:tc>
      </w:tr>
      <w:tr w:rsidR="00A9436F" w:rsidRPr="00011CA0" w14:paraId="34FD2C2C"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945B3E3" w14:textId="77777777" w:rsidR="00A9436F" w:rsidRPr="00011CA0" w:rsidRDefault="00A9436F" w:rsidP="00D44916">
            <w:pPr>
              <w:jc w:val="both"/>
              <w:rPr>
                <w:b/>
              </w:rPr>
            </w:pPr>
            <w:r w:rsidRPr="00011CA0">
              <w:rPr>
                <w:b/>
              </w:rPr>
              <w:t>Forma způsobu ověření studijních výsledků a další požadavky na studenta</w:t>
            </w:r>
          </w:p>
        </w:tc>
        <w:tc>
          <w:tcPr>
            <w:tcW w:w="6770" w:type="dxa"/>
            <w:gridSpan w:val="9"/>
            <w:tcBorders>
              <w:top w:val="single" w:sz="4" w:space="0" w:color="auto"/>
              <w:left w:val="single" w:sz="4" w:space="0" w:color="auto"/>
              <w:bottom w:val="single" w:sz="4" w:space="0" w:color="auto"/>
              <w:right w:val="single" w:sz="4" w:space="0" w:color="auto"/>
            </w:tcBorders>
            <w:hideMark/>
          </w:tcPr>
          <w:p w14:paraId="5212C42F" w14:textId="77777777" w:rsidR="00A9436F" w:rsidRPr="00011CA0" w:rsidRDefault="00A9436F" w:rsidP="00D44916">
            <w:pPr>
              <w:jc w:val="both"/>
            </w:pPr>
            <w:r w:rsidRPr="00011CA0">
              <w:t>Vyprac</w:t>
            </w:r>
            <w:r>
              <w:t xml:space="preserve">ování seminární práce </w:t>
            </w:r>
            <w:r w:rsidRPr="00011CA0">
              <w:t>a protokolů z laboratorních cvičení. Písemná a ústní zkouška. Účast na seminářích a laboratorních cvičeních je povinná.</w:t>
            </w:r>
          </w:p>
        </w:tc>
      </w:tr>
      <w:tr w:rsidR="00A9436F" w:rsidRPr="00011CA0" w14:paraId="6B100C6E" w14:textId="77777777" w:rsidTr="00D44916">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14:paraId="6F945971" w14:textId="77777777" w:rsidR="00A9436F" w:rsidRPr="00011CA0" w:rsidRDefault="00A9436F" w:rsidP="00D44916">
            <w:pPr>
              <w:jc w:val="both"/>
              <w:rPr>
                <w:b/>
              </w:rPr>
            </w:pPr>
            <w:r w:rsidRPr="00011CA0">
              <w:rPr>
                <w:b/>
              </w:rPr>
              <w:t>Garant předmětu</w:t>
            </w:r>
          </w:p>
        </w:tc>
        <w:tc>
          <w:tcPr>
            <w:tcW w:w="6770" w:type="dxa"/>
            <w:gridSpan w:val="9"/>
            <w:tcBorders>
              <w:top w:val="single" w:sz="4" w:space="0" w:color="auto"/>
              <w:left w:val="single" w:sz="4" w:space="0" w:color="auto"/>
              <w:bottom w:val="single" w:sz="4" w:space="0" w:color="auto"/>
              <w:right w:val="single" w:sz="4" w:space="0" w:color="auto"/>
            </w:tcBorders>
          </w:tcPr>
          <w:p w14:paraId="29382C81" w14:textId="281ADDED" w:rsidR="00A9436F" w:rsidRPr="00D72DAF" w:rsidRDefault="00D72DAF" w:rsidP="00D72DAF">
            <w:pPr>
              <w:jc w:val="both"/>
            </w:pPr>
            <w:r w:rsidRPr="00D72DAF">
              <w:t xml:space="preserve">Mgr. Robert Vícha, Ph.D. </w:t>
            </w:r>
          </w:p>
        </w:tc>
      </w:tr>
      <w:tr w:rsidR="00A9436F" w:rsidRPr="00011CA0" w14:paraId="7CCDDEF0" w14:textId="77777777" w:rsidTr="00D44916">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14:paraId="61B9C14F" w14:textId="77777777" w:rsidR="00A9436F" w:rsidRPr="00011CA0" w:rsidRDefault="00A9436F" w:rsidP="00D44916">
            <w:pPr>
              <w:jc w:val="both"/>
              <w:rPr>
                <w:b/>
              </w:rPr>
            </w:pPr>
            <w:r w:rsidRPr="00011CA0">
              <w:rPr>
                <w:b/>
              </w:rPr>
              <w:t>Zapojení garanta do výuky předmětu</w:t>
            </w:r>
          </w:p>
        </w:tc>
        <w:tc>
          <w:tcPr>
            <w:tcW w:w="6770" w:type="dxa"/>
            <w:gridSpan w:val="9"/>
            <w:tcBorders>
              <w:top w:val="nil"/>
              <w:left w:val="single" w:sz="4" w:space="0" w:color="auto"/>
              <w:bottom w:val="single" w:sz="4" w:space="0" w:color="auto"/>
              <w:right w:val="single" w:sz="4" w:space="0" w:color="auto"/>
            </w:tcBorders>
          </w:tcPr>
          <w:p w14:paraId="2E39DC86" w14:textId="06B33A60" w:rsidR="00A9436F" w:rsidRPr="00D72DAF" w:rsidRDefault="00D72DAF" w:rsidP="00D44916">
            <w:pPr>
              <w:jc w:val="both"/>
            </w:pPr>
            <w:r w:rsidRPr="00D72DAF">
              <w:t>100% p</w:t>
            </w:r>
          </w:p>
        </w:tc>
      </w:tr>
      <w:tr w:rsidR="00A9436F" w:rsidRPr="00011CA0" w14:paraId="3322C409"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0EE8A5D" w14:textId="77777777" w:rsidR="00A9436F" w:rsidRPr="00011CA0" w:rsidRDefault="00A9436F" w:rsidP="00D44916">
            <w:pPr>
              <w:jc w:val="both"/>
              <w:rPr>
                <w:b/>
              </w:rPr>
            </w:pPr>
            <w:r w:rsidRPr="00011CA0">
              <w:rPr>
                <w:b/>
              </w:rPr>
              <w:t>Vyučující</w:t>
            </w:r>
          </w:p>
        </w:tc>
        <w:tc>
          <w:tcPr>
            <w:tcW w:w="6770" w:type="dxa"/>
            <w:gridSpan w:val="9"/>
            <w:tcBorders>
              <w:top w:val="single" w:sz="4" w:space="0" w:color="auto"/>
              <w:left w:val="single" w:sz="4" w:space="0" w:color="auto"/>
              <w:bottom w:val="nil"/>
              <w:right w:val="single" w:sz="4" w:space="0" w:color="auto"/>
            </w:tcBorders>
          </w:tcPr>
          <w:p w14:paraId="5A3EB7EC" w14:textId="77777777" w:rsidR="00A9436F" w:rsidRPr="00011CA0" w:rsidRDefault="00A9436F" w:rsidP="00D44916">
            <w:pPr>
              <w:jc w:val="both"/>
            </w:pPr>
          </w:p>
        </w:tc>
      </w:tr>
      <w:tr w:rsidR="00A9436F" w:rsidRPr="00011CA0" w14:paraId="14647608" w14:textId="77777777" w:rsidTr="00D44916">
        <w:trPr>
          <w:trHeight w:val="196"/>
        </w:trPr>
        <w:tc>
          <w:tcPr>
            <w:tcW w:w="9855" w:type="dxa"/>
            <w:gridSpan w:val="10"/>
            <w:tcBorders>
              <w:top w:val="nil"/>
              <w:left w:val="single" w:sz="4" w:space="0" w:color="auto"/>
              <w:bottom w:val="single" w:sz="4" w:space="0" w:color="auto"/>
              <w:right w:val="single" w:sz="4" w:space="0" w:color="auto"/>
            </w:tcBorders>
          </w:tcPr>
          <w:p w14:paraId="57C75067" w14:textId="562F9A4D" w:rsidR="00A9436F" w:rsidRPr="00011CA0" w:rsidRDefault="00D72DAF" w:rsidP="00D72DAF">
            <w:pPr>
              <w:spacing w:before="60" w:after="60"/>
              <w:jc w:val="both"/>
            </w:pPr>
            <w:r w:rsidRPr="00D72DAF">
              <w:rPr>
                <w:b/>
              </w:rPr>
              <w:t>Mgr. Robert Vícha, Ph.D.</w:t>
            </w:r>
            <w:r w:rsidRPr="00443B87">
              <w:rPr>
                <w:b/>
              </w:rPr>
              <w:t xml:space="preserve"> </w:t>
            </w:r>
            <w:r w:rsidRPr="00C376BA">
              <w:t>(100% p)</w:t>
            </w:r>
          </w:p>
        </w:tc>
      </w:tr>
      <w:tr w:rsidR="00A9436F" w:rsidRPr="00011CA0" w14:paraId="3DBCD7D4"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D10D8FC" w14:textId="77777777" w:rsidR="00A9436F" w:rsidRPr="00011CA0" w:rsidRDefault="00A9436F" w:rsidP="00D44916">
            <w:pPr>
              <w:jc w:val="both"/>
              <w:rPr>
                <w:b/>
              </w:rPr>
            </w:pPr>
            <w:r w:rsidRPr="00011CA0">
              <w:rPr>
                <w:b/>
              </w:rPr>
              <w:t>Stručná anotace předmětu</w:t>
            </w:r>
          </w:p>
        </w:tc>
        <w:tc>
          <w:tcPr>
            <w:tcW w:w="6770" w:type="dxa"/>
            <w:gridSpan w:val="9"/>
            <w:tcBorders>
              <w:top w:val="single" w:sz="4" w:space="0" w:color="auto"/>
              <w:left w:val="single" w:sz="4" w:space="0" w:color="auto"/>
              <w:bottom w:val="nil"/>
              <w:right w:val="single" w:sz="4" w:space="0" w:color="auto"/>
            </w:tcBorders>
          </w:tcPr>
          <w:p w14:paraId="3A6131B6" w14:textId="77777777" w:rsidR="00A9436F" w:rsidRPr="00011CA0" w:rsidRDefault="00A9436F" w:rsidP="00D44916">
            <w:pPr>
              <w:jc w:val="both"/>
            </w:pPr>
          </w:p>
        </w:tc>
      </w:tr>
      <w:tr w:rsidR="00A9436F" w:rsidRPr="00011CA0" w14:paraId="6E815C56" w14:textId="77777777" w:rsidTr="00D44916">
        <w:trPr>
          <w:trHeight w:val="3938"/>
        </w:trPr>
        <w:tc>
          <w:tcPr>
            <w:tcW w:w="9855" w:type="dxa"/>
            <w:gridSpan w:val="10"/>
            <w:tcBorders>
              <w:top w:val="nil"/>
              <w:left w:val="single" w:sz="4" w:space="0" w:color="auto"/>
              <w:bottom w:val="single" w:sz="12" w:space="0" w:color="auto"/>
              <w:right w:val="single" w:sz="4" w:space="0" w:color="auto"/>
            </w:tcBorders>
            <w:hideMark/>
          </w:tcPr>
          <w:p w14:paraId="10B0A926" w14:textId="20D8FF52" w:rsidR="00A9436F" w:rsidRPr="00011CA0" w:rsidRDefault="00A9436F" w:rsidP="00D44916">
            <w:pPr>
              <w:jc w:val="both"/>
            </w:pPr>
            <w:r w:rsidRPr="00011CA0">
              <w:t>Cílem předmětu je studenty seznámit se základními principy a metodami identifikace a charakterizace chemických látek pomocí spektrálních metod.</w:t>
            </w:r>
            <w:r w:rsidRPr="00F64D74">
              <w:t xml:space="preserve"> </w:t>
            </w:r>
            <w:r w:rsidR="00F64D74" w:rsidRPr="00F64D74">
              <w:rPr>
                <w:color w:val="000000"/>
                <w:shd w:val="clear" w:color="auto" w:fill="FFFFFF"/>
              </w:rPr>
              <w:t>Studenti získají nové dovednosti z oblasti IT, a to díky aktivnímu využívaní speciálního softwaru pro vyhodnocování spektrálních dat a pokročilému vyhledávání relevantních informací ve specializovaných odborných databázích.</w:t>
            </w:r>
            <w:r w:rsidR="00F64D74" w:rsidRPr="00946B40">
              <w:rPr>
                <w:color w:val="000000"/>
                <w:sz w:val="19"/>
                <w:szCs w:val="19"/>
                <w:shd w:val="clear" w:color="auto" w:fill="FFFFFF"/>
              </w:rPr>
              <w:t xml:space="preserve"> </w:t>
            </w:r>
            <w:r w:rsidRPr="00011CA0">
              <w:t>Obsah předmětu tvoří tyto tematick</w:t>
            </w:r>
            <w:r>
              <w:t>é</w:t>
            </w:r>
            <w:r w:rsidRPr="00011CA0">
              <w:t xml:space="preserve"> celky: </w:t>
            </w:r>
          </w:p>
          <w:p w14:paraId="6455D511" w14:textId="77777777" w:rsidR="00A9436F" w:rsidRPr="00011CA0" w:rsidRDefault="00A9436F" w:rsidP="00A56D42">
            <w:pPr>
              <w:pStyle w:val="Odstavecseseznamem"/>
              <w:numPr>
                <w:ilvl w:val="0"/>
                <w:numId w:val="8"/>
              </w:numPr>
              <w:ind w:left="284" w:hanging="57"/>
              <w:jc w:val="both"/>
            </w:pPr>
            <w:r w:rsidRPr="00011CA0">
              <w:t xml:space="preserve">Úvod: elektromagnetické záření, energetické procesy na (sub)molekulární úrovni, metody a základní pojmy. </w:t>
            </w:r>
          </w:p>
          <w:p w14:paraId="4BDBEB34" w14:textId="77777777" w:rsidR="00A9436F" w:rsidRPr="00011CA0" w:rsidRDefault="00A9436F" w:rsidP="00A56D42">
            <w:pPr>
              <w:numPr>
                <w:ilvl w:val="0"/>
                <w:numId w:val="8"/>
              </w:numPr>
              <w:ind w:left="284" w:hanging="57"/>
              <w:jc w:val="both"/>
            </w:pPr>
            <w:r w:rsidRPr="00011CA0">
              <w:t>Mikrovlnná spektra, Ramanova spektroskopie.</w:t>
            </w:r>
          </w:p>
          <w:p w14:paraId="4EDB17A9" w14:textId="77777777" w:rsidR="00A9436F" w:rsidRPr="00011CA0" w:rsidRDefault="00A9436F" w:rsidP="00A56D42">
            <w:pPr>
              <w:numPr>
                <w:ilvl w:val="0"/>
                <w:numId w:val="8"/>
              </w:numPr>
              <w:ind w:left="284" w:hanging="57"/>
              <w:jc w:val="both"/>
            </w:pPr>
            <w:r w:rsidRPr="00011CA0">
              <w:t xml:space="preserve">Infračervená spektroskopie. </w:t>
            </w:r>
          </w:p>
          <w:p w14:paraId="46278C34" w14:textId="77777777" w:rsidR="00A9436F" w:rsidRPr="00011CA0" w:rsidRDefault="00A9436F" w:rsidP="00A56D42">
            <w:pPr>
              <w:numPr>
                <w:ilvl w:val="0"/>
                <w:numId w:val="8"/>
              </w:numPr>
              <w:ind w:left="284" w:hanging="57"/>
              <w:jc w:val="both"/>
            </w:pPr>
            <w:r w:rsidRPr="00011CA0">
              <w:t>UV-Vis spektroskopie, Jablonského diagram, fluorescence, fosforescence.</w:t>
            </w:r>
          </w:p>
          <w:p w14:paraId="763A909D" w14:textId="77777777" w:rsidR="00A9436F" w:rsidRPr="00011CA0" w:rsidRDefault="00A9436F" w:rsidP="00A56D42">
            <w:pPr>
              <w:numPr>
                <w:ilvl w:val="0"/>
                <w:numId w:val="8"/>
              </w:numPr>
              <w:ind w:left="284" w:hanging="57"/>
              <w:jc w:val="both"/>
            </w:pPr>
            <w:r w:rsidRPr="00011CA0">
              <w:t xml:space="preserve">Hmotnostní spektrometrie </w:t>
            </w:r>
            <w:r>
              <w:t>-</w:t>
            </w:r>
            <w:r w:rsidRPr="00011CA0">
              <w:t xml:space="preserve"> fyzikální podstata, přístrojová technika (zdroje iontů, detektory). </w:t>
            </w:r>
          </w:p>
          <w:p w14:paraId="3FCABC30" w14:textId="77777777" w:rsidR="00A9436F" w:rsidRPr="00011CA0" w:rsidRDefault="00A9436F" w:rsidP="00A56D42">
            <w:pPr>
              <w:numPr>
                <w:ilvl w:val="0"/>
                <w:numId w:val="8"/>
              </w:numPr>
              <w:ind w:left="284" w:hanging="57"/>
              <w:jc w:val="both"/>
            </w:pPr>
            <w:r w:rsidRPr="00011CA0">
              <w:t xml:space="preserve">Hmotnostní spektrometrie </w:t>
            </w:r>
            <w:r>
              <w:t>-</w:t>
            </w:r>
            <w:r w:rsidRPr="00011CA0">
              <w:t xml:space="preserve"> interpretace spekter, výpočet sumárního vzorce z molekulového klastru, stabilní a metastabilní ionty. </w:t>
            </w:r>
          </w:p>
          <w:p w14:paraId="5FA25FAB" w14:textId="77777777" w:rsidR="00A9436F" w:rsidRPr="00011CA0" w:rsidRDefault="00A9436F" w:rsidP="00A56D42">
            <w:pPr>
              <w:numPr>
                <w:ilvl w:val="0"/>
                <w:numId w:val="8"/>
              </w:numPr>
              <w:ind w:left="284" w:hanging="57"/>
              <w:jc w:val="both"/>
            </w:pPr>
            <w:r w:rsidRPr="00011CA0">
              <w:t xml:space="preserve">Elektronová paramagnetická resonance. </w:t>
            </w:r>
          </w:p>
          <w:p w14:paraId="733D01FA" w14:textId="77777777" w:rsidR="00A9436F" w:rsidRPr="00011CA0" w:rsidRDefault="00A9436F" w:rsidP="00A56D42">
            <w:pPr>
              <w:numPr>
                <w:ilvl w:val="0"/>
                <w:numId w:val="8"/>
              </w:numPr>
              <w:ind w:left="284" w:hanging="57"/>
              <w:jc w:val="both"/>
            </w:pPr>
            <w:r w:rsidRPr="00011CA0">
              <w:t xml:space="preserve">Nukleární magnetická resonance (NMR) </w:t>
            </w:r>
            <w:r>
              <w:t>-</w:t>
            </w:r>
            <w:r w:rsidRPr="00011CA0">
              <w:t xml:space="preserve"> fyzikální podstata, přístrojová technika, vztah mezi strukturou a spektrem. </w:t>
            </w:r>
          </w:p>
          <w:p w14:paraId="0681D261" w14:textId="77777777" w:rsidR="00A9436F" w:rsidRPr="00011CA0" w:rsidRDefault="00A9436F" w:rsidP="00A56D42">
            <w:pPr>
              <w:numPr>
                <w:ilvl w:val="0"/>
                <w:numId w:val="8"/>
              </w:numPr>
              <w:ind w:left="284" w:hanging="57"/>
              <w:jc w:val="both"/>
            </w:pPr>
            <w:r w:rsidRPr="00011CA0">
              <w:t xml:space="preserve">NMR </w:t>
            </w:r>
            <w:r>
              <w:t>-</w:t>
            </w:r>
            <w:r w:rsidRPr="00011CA0">
              <w:t xml:space="preserve"> počet signálů, chemický posun.</w:t>
            </w:r>
          </w:p>
          <w:p w14:paraId="3D707EC6" w14:textId="77777777" w:rsidR="00A9436F" w:rsidRPr="00011CA0" w:rsidRDefault="00A9436F" w:rsidP="00A56D42">
            <w:pPr>
              <w:numPr>
                <w:ilvl w:val="0"/>
                <w:numId w:val="8"/>
              </w:numPr>
              <w:ind w:left="284" w:hanging="57"/>
              <w:jc w:val="both"/>
            </w:pPr>
            <w:r w:rsidRPr="00011CA0">
              <w:t xml:space="preserve">NMR </w:t>
            </w:r>
            <w:r>
              <w:t>-</w:t>
            </w:r>
            <w:r w:rsidRPr="00011CA0">
              <w:t xml:space="preserve"> intenzita signálů, multiplicita. </w:t>
            </w:r>
          </w:p>
          <w:p w14:paraId="1FBC39DD" w14:textId="77777777" w:rsidR="00A9436F" w:rsidRPr="00011CA0" w:rsidRDefault="00A9436F" w:rsidP="00A56D42">
            <w:pPr>
              <w:numPr>
                <w:ilvl w:val="0"/>
                <w:numId w:val="8"/>
              </w:numPr>
              <w:ind w:left="284" w:hanging="57"/>
              <w:jc w:val="both"/>
            </w:pPr>
            <w:r w:rsidRPr="00011CA0">
              <w:t xml:space="preserve">NMR </w:t>
            </w:r>
            <w:r>
              <w:t>-</w:t>
            </w:r>
            <w:r w:rsidRPr="00011CA0">
              <w:t xml:space="preserve"> nOe, vícedimenzionální techniky. </w:t>
            </w:r>
          </w:p>
          <w:p w14:paraId="13049526" w14:textId="430E3D8E" w:rsidR="00A9436F" w:rsidRPr="00011CA0" w:rsidRDefault="00A9436F" w:rsidP="00A56D42">
            <w:pPr>
              <w:numPr>
                <w:ilvl w:val="0"/>
                <w:numId w:val="8"/>
              </w:numPr>
              <w:ind w:left="284" w:hanging="57"/>
              <w:jc w:val="both"/>
            </w:pPr>
            <w:r w:rsidRPr="00011CA0">
              <w:t>Optické vlastnosti látek: index lomu, optická aktivita, polarimetr</w:t>
            </w:r>
            <w:r w:rsidR="006B4E1F">
              <w:t>i</w:t>
            </w:r>
            <w:r w:rsidRPr="00011CA0">
              <w:t xml:space="preserve">e, cirkulární dichroismus. </w:t>
            </w:r>
          </w:p>
          <w:p w14:paraId="31DA9FAF" w14:textId="77777777" w:rsidR="00A9436F" w:rsidRPr="00011CA0" w:rsidRDefault="00A9436F" w:rsidP="00A56D42">
            <w:pPr>
              <w:numPr>
                <w:ilvl w:val="0"/>
                <w:numId w:val="8"/>
              </w:numPr>
              <w:ind w:left="284" w:hanging="57"/>
              <w:jc w:val="both"/>
            </w:pPr>
            <w:r w:rsidRPr="00011CA0">
              <w:t xml:space="preserve">Rentgenová strukturní analýza, monokrystalové a práškové metody. </w:t>
            </w:r>
          </w:p>
          <w:p w14:paraId="2B2CBDFD" w14:textId="77777777" w:rsidR="00A9436F" w:rsidRPr="008E6691" w:rsidRDefault="00A9436F" w:rsidP="00A56D42">
            <w:pPr>
              <w:pStyle w:val="Odstavecseseznamem"/>
              <w:numPr>
                <w:ilvl w:val="0"/>
                <w:numId w:val="8"/>
              </w:numPr>
              <w:ind w:left="284" w:hanging="57"/>
              <w:jc w:val="both"/>
            </w:pPr>
            <w:r w:rsidRPr="00011CA0">
              <w:t xml:space="preserve">Strukturní analýza neznámých látek </w:t>
            </w:r>
            <w:r>
              <w:t>-</w:t>
            </w:r>
            <w:r w:rsidRPr="00011CA0">
              <w:t xml:space="preserve"> komplexní praktické cvičení.</w:t>
            </w:r>
          </w:p>
        </w:tc>
      </w:tr>
      <w:tr w:rsidR="00A9436F" w:rsidRPr="00011CA0" w14:paraId="6BA49EE3" w14:textId="77777777" w:rsidTr="00D44916">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73C04FBE" w14:textId="77777777" w:rsidR="00A9436F" w:rsidRPr="00011CA0" w:rsidRDefault="00A9436F" w:rsidP="00D44916">
            <w:pPr>
              <w:jc w:val="both"/>
            </w:pPr>
            <w:r w:rsidRPr="00011CA0">
              <w:rPr>
                <w:b/>
              </w:rPr>
              <w:t>Studijní literatura a studijní pomůcky</w:t>
            </w:r>
          </w:p>
        </w:tc>
        <w:tc>
          <w:tcPr>
            <w:tcW w:w="6203" w:type="dxa"/>
            <w:gridSpan w:val="8"/>
            <w:tcBorders>
              <w:top w:val="nil"/>
              <w:left w:val="single" w:sz="4" w:space="0" w:color="auto"/>
              <w:bottom w:val="nil"/>
              <w:right w:val="single" w:sz="4" w:space="0" w:color="auto"/>
            </w:tcBorders>
          </w:tcPr>
          <w:p w14:paraId="33C019A5" w14:textId="77777777" w:rsidR="00A9436F" w:rsidRPr="00011CA0" w:rsidRDefault="00A9436F" w:rsidP="00D44916">
            <w:pPr>
              <w:jc w:val="both"/>
            </w:pPr>
          </w:p>
        </w:tc>
      </w:tr>
      <w:tr w:rsidR="00A9436F" w:rsidRPr="00011CA0" w14:paraId="2555C140" w14:textId="77777777" w:rsidTr="00D44916">
        <w:trPr>
          <w:trHeight w:val="1497"/>
        </w:trPr>
        <w:tc>
          <w:tcPr>
            <w:tcW w:w="9855" w:type="dxa"/>
            <w:gridSpan w:val="10"/>
            <w:tcBorders>
              <w:top w:val="nil"/>
              <w:left w:val="single" w:sz="4" w:space="0" w:color="auto"/>
              <w:bottom w:val="single" w:sz="4" w:space="0" w:color="auto"/>
              <w:right w:val="single" w:sz="4" w:space="0" w:color="auto"/>
            </w:tcBorders>
          </w:tcPr>
          <w:p w14:paraId="25706367" w14:textId="77777777" w:rsidR="00A9436F" w:rsidRPr="00D72DAF" w:rsidRDefault="00A9436F" w:rsidP="00D44916">
            <w:pPr>
              <w:jc w:val="both"/>
              <w:rPr>
                <w:sz w:val="19"/>
                <w:szCs w:val="19"/>
              </w:rPr>
            </w:pPr>
            <w:r w:rsidRPr="00D72DAF">
              <w:rPr>
                <w:sz w:val="19"/>
                <w:szCs w:val="19"/>
                <w:u w:val="single"/>
              </w:rPr>
              <w:t>Povinná literatura</w:t>
            </w:r>
            <w:r w:rsidRPr="00D72DAF">
              <w:rPr>
                <w:sz w:val="19"/>
                <w:szCs w:val="19"/>
              </w:rPr>
              <w:t xml:space="preserve">: </w:t>
            </w:r>
          </w:p>
          <w:p w14:paraId="63A2207C" w14:textId="77777777" w:rsidR="00A9436F" w:rsidRPr="00D72DAF" w:rsidRDefault="00A9436F" w:rsidP="00D44916">
            <w:pPr>
              <w:jc w:val="both"/>
              <w:rPr>
                <w:sz w:val="19"/>
                <w:szCs w:val="19"/>
              </w:rPr>
            </w:pPr>
            <w:r w:rsidRPr="00D72DAF">
              <w:rPr>
                <w:caps/>
                <w:sz w:val="19"/>
                <w:szCs w:val="19"/>
              </w:rPr>
              <w:t>Milata, V., Segľa, P</w:t>
            </w:r>
            <w:r w:rsidRPr="00D72DAF">
              <w:rPr>
                <w:sz w:val="19"/>
                <w:szCs w:val="19"/>
              </w:rPr>
              <w:t>. Spektrálne metódy v chémii. Bratislava: STU, 2004. ISBN 80-227-2049-6.</w:t>
            </w:r>
          </w:p>
          <w:p w14:paraId="5DC52C7B" w14:textId="77777777" w:rsidR="00A9436F" w:rsidRPr="00D72DAF" w:rsidRDefault="00A9436F" w:rsidP="00D44916">
            <w:pPr>
              <w:jc w:val="both"/>
              <w:rPr>
                <w:sz w:val="19"/>
                <w:szCs w:val="19"/>
              </w:rPr>
            </w:pPr>
            <w:r w:rsidRPr="00D72DAF">
              <w:rPr>
                <w:sz w:val="19"/>
                <w:szCs w:val="19"/>
              </w:rPr>
              <w:t xml:space="preserve">SILVERSTEIN, M.R., WEBSTER, F.X., KIEMLE, D.J. Spectrometric Identification of Organic Compounds. New York: Wiley </w:t>
            </w:r>
            <w:r w:rsidRPr="00D72DAF">
              <w:rPr>
                <w:sz w:val="19"/>
                <w:szCs w:val="19"/>
                <w:lang w:val="en-US"/>
              </w:rPr>
              <w:t xml:space="preserve">&amp; Sons, 2005. </w:t>
            </w:r>
            <w:r w:rsidRPr="00D72DAF">
              <w:rPr>
                <w:sz w:val="19"/>
                <w:szCs w:val="19"/>
              </w:rPr>
              <w:t>ISBN 0-471-39362-2.</w:t>
            </w:r>
          </w:p>
          <w:p w14:paraId="7048590D" w14:textId="77777777" w:rsidR="00A9436F" w:rsidRPr="00D72DAF" w:rsidRDefault="00A9436F" w:rsidP="00D44916">
            <w:pPr>
              <w:jc w:val="both"/>
              <w:rPr>
                <w:sz w:val="19"/>
                <w:szCs w:val="19"/>
              </w:rPr>
            </w:pPr>
            <w:r w:rsidRPr="00D72DAF">
              <w:rPr>
                <w:bCs/>
                <w:kern w:val="36"/>
                <w:sz w:val="19"/>
                <w:szCs w:val="19"/>
              </w:rPr>
              <w:t>JACOBSEN, N.E. NMR Data Interpretation Explained: Understanding 1D and 2D NMR Spectra of Organic Compounds and Natural Products. 1st</w:t>
            </w:r>
            <w:r w:rsidRPr="00D72DAF">
              <w:rPr>
                <w:bCs/>
                <w:kern w:val="36"/>
                <w:sz w:val="19"/>
                <w:szCs w:val="19"/>
                <w:vertAlign w:val="superscript"/>
              </w:rPr>
              <w:t xml:space="preserve"> </w:t>
            </w:r>
            <w:r w:rsidRPr="00D72DAF">
              <w:rPr>
                <w:bCs/>
                <w:kern w:val="36"/>
                <w:sz w:val="19"/>
                <w:szCs w:val="19"/>
              </w:rPr>
              <w:t xml:space="preserve">Ed. </w:t>
            </w:r>
            <w:r w:rsidRPr="00D72DAF">
              <w:rPr>
                <w:sz w:val="19"/>
                <w:szCs w:val="19"/>
              </w:rPr>
              <w:t>Hoboken: John Wiley and Sons</w:t>
            </w:r>
            <w:r w:rsidRPr="00D72DAF">
              <w:rPr>
                <w:bCs/>
                <w:kern w:val="36"/>
                <w:sz w:val="19"/>
                <w:szCs w:val="19"/>
              </w:rPr>
              <w:t xml:space="preserve">, 2016. ISBN </w:t>
            </w:r>
            <w:r w:rsidRPr="00D72DAF">
              <w:rPr>
                <w:color w:val="111111"/>
                <w:sz w:val="19"/>
                <w:szCs w:val="19"/>
                <w:shd w:val="clear" w:color="auto" w:fill="FFFFFF"/>
              </w:rPr>
              <w:t>978-1118370223.</w:t>
            </w:r>
          </w:p>
          <w:p w14:paraId="228D36EB" w14:textId="77777777" w:rsidR="00A9436F" w:rsidRPr="00D72DAF" w:rsidRDefault="00A9436F" w:rsidP="00D44916">
            <w:pPr>
              <w:jc w:val="both"/>
              <w:rPr>
                <w:sz w:val="19"/>
                <w:szCs w:val="19"/>
              </w:rPr>
            </w:pPr>
            <w:r w:rsidRPr="00D72DAF">
              <w:rPr>
                <w:sz w:val="19"/>
                <w:szCs w:val="19"/>
              </w:rPr>
              <w:t>LARKIN, P. Infrared and Raman Spectroscopy: Principles and Spectral Interpretation. Elsevier, 2011. ISBN 978-0123869845.</w:t>
            </w:r>
          </w:p>
          <w:p w14:paraId="1E809E21" w14:textId="77777777" w:rsidR="00A9436F" w:rsidRPr="00F64D74" w:rsidRDefault="00A9436F" w:rsidP="00D44916">
            <w:pPr>
              <w:jc w:val="both"/>
              <w:rPr>
                <w:sz w:val="10"/>
                <w:szCs w:val="10"/>
              </w:rPr>
            </w:pPr>
          </w:p>
          <w:p w14:paraId="473F19C6" w14:textId="77777777" w:rsidR="00A9436F" w:rsidRPr="00D72DAF" w:rsidRDefault="00A9436F" w:rsidP="00D44916">
            <w:pPr>
              <w:jc w:val="both"/>
              <w:rPr>
                <w:sz w:val="19"/>
                <w:szCs w:val="19"/>
              </w:rPr>
            </w:pPr>
            <w:r w:rsidRPr="00D72DAF">
              <w:rPr>
                <w:sz w:val="19"/>
                <w:szCs w:val="19"/>
                <w:u w:val="single"/>
              </w:rPr>
              <w:t>Doporučená literatura</w:t>
            </w:r>
            <w:r w:rsidRPr="00D72DAF">
              <w:rPr>
                <w:sz w:val="19"/>
                <w:szCs w:val="19"/>
              </w:rPr>
              <w:t>:</w:t>
            </w:r>
          </w:p>
          <w:p w14:paraId="5ACCAD33" w14:textId="77777777" w:rsidR="00A9436F" w:rsidRPr="00D72DAF" w:rsidRDefault="00A9436F" w:rsidP="00D44916">
            <w:pPr>
              <w:jc w:val="both"/>
              <w:rPr>
                <w:sz w:val="19"/>
                <w:szCs w:val="19"/>
              </w:rPr>
            </w:pPr>
            <w:r w:rsidRPr="00D72DAF">
              <w:rPr>
                <w:caps/>
                <w:sz w:val="19"/>
                <w:szCs w:val="19"/>
              </w:rPr>
              <w:t>Crews, P., Rodriguez, J</w:t>
            </w:r>
            <w:r w:rsidRPr="00D72DAF">
              <w:rPr>
                <w:sz w:val="19"/>
                <w:szCs w:val="19"/>
              </w:rPr>
              <w:t>. Organic Structure Analysis. Oxford University Press, 2009. ISBN-13 978-0195336047.</w:t>
            </w:r>
          </w:p>
          <w:p w14:paraId="791D696C" w14:textId="77777777" w:rsidR="00A9436F" w:rsidRPr="00D72DAF" w:rsidRDefault="00A9436F" w:rsidP="00D44916">
            <w:pPr>
              <w:jc w:val="both"/>
              <w:rPr>
                <w:sz w:val="19"/>
                <w:szCs w:val="19"/>
              </w:rPr>
            </w:pPr>
            <w:r w:rsidRPr="00D72DAF">
              <w:rPr>
                <w:caps/>
                <w:sz w:val="19"/>
                <w:szCs w:val="19"/>
              </w:rPr>
              <w:t>McLaferty, F.W., Tureček, F.</w:t>
            </w:r>
            <w:r w:rsidRPr="00D72DAF">
              <w:rPr>
                <w:sz w:val="19"/>
                <w:szCs w:val="19"/>
              </w:rPr>
              <w:t xml:space="preserve"> Interpretation of Mass Spectra. Sausalito: University Science Books, 1993. ISBN 0-935702-25-3.</w:t>
            </w:r>
          </w:p>
          <w:p w14:paraId="786243A6" w14:textId="77777777" w:rsidR="00A9436F" w:rsidRPr="00D72DAF" w:rsidRDefault="00A9436F" w:rsidP="00D44916">
            <w:pPr>
              <w:jc w:val="both"/>
              <w:rPr>
                <w:color w:val="111111"/>
                <w:sz w:val="19"/>
                <w:szCs w:val="19"/>
                <w:shd w:val="clear" w:color="auto" w:fill="FFFFFF"/>
              </w:rPr>
            </w:pPr>
            <w:r w:rsidRPr="00D72DAF">
              <w:rPr>
                <w:sz w:val="19"/>
                <w:szCs w:val="19"/>
              </w:rPr>
              <w:t xml:space="preserve">FIELD, L.D., LI, H.L., MAGILL, A.M. Instructor's Guide and Solutions Manual to Organic Structures from 2D NMR Spectra. John Wiley and Sons Ltd., 2015. ISBN </w:t>
            </w:r>
            <w:r w:rsidRPr="00D72DAF">
              <w:rPr>
                <w:color w:val="111111"/>
                <w:sz w:val="19"/>
                <w:szCs w:val="19"/>
                <w:shd w:val="clear" w:color="auto" w:fill="FFFFFF"/>
              </w:rPr>
              <w:t>978-1119027256.</w:t>
            </w:r>
          </w:p>
          <w:p w14:paraId="6CCA3B67" w14:textId="77777777" w:rsidR="00A9436F" w:rsidRPr="00011CA0" w:rsidRDefault="00A9436F" w:rsidP="00D44916">
            <w:pPr>
              <w:pStyle w:val="Nadpis1"/>
              <w:shd w:val="clear" w:color="auto" w:fill="FFFFFF"/>
              <w:spacing w:before="0" w:beforeAutospacing="0"/>
              <w:jc w:val="both"/>
            </w:pPr>
            <w:r w:rsidRPr="00D72DAF">
              <w:rPr>
                <w:b w:val="0"/>
                <w:color w:val="111111"/>
                <w:sz w:val="19"/>
                <w:szCs w:val="19"/>
                <w:shd w:val="clear" w:color="auto" w:fill="FFFFFF"/>
              </w:rPr>
              <w:t xml:space="preserve">STUART, B.H. </w:t>
            </w:r>
            <w:r w:rsidRPr="00D72DAF">
              <w:rPr>
                <w:b w:val="0"/>
                <w:color w:val="111111"/>
                <w:sz w:val="19"/>
                <w:szCs w:val="19"/>
              </w:rPr>
              <w:t xml:space="preserve">Infrared Spectroscopy: Fundamentals and Applications. John Wiley and Sons Ltd., 2004. </w:t>
            </w:r>
            <w:r w:rsidRPr="00D72DAF">
              <w:rPr>
                <w:b w:val="0"/>
                <w:color w:val="111111"/>
                <w:sz w:val="18"/>
                <w:szCs w:val="18"/>
              </w:rPr>
              <w:t>ISBN 0-470-85427-8.</w:t>
            </w:r>
          </w:p>
        </w:tc>
      </w:tr>
      <w:tr w:rsidR="00A9436F" w:rsidRPr="00011CA0" w14:paraId="636D7571" w14:textId="77777777" w:rsidTr="00D44916">
        <w:tc>
          <w:tcPr>
            <w:tcW w:w="9855" w:type="dxa"/>
            <w:gridSpan w:val="10"/>
            <w:tcBorders>
              <w:top w:val="single" w:sz="12" w:space="0" w:color="auto"/>
              <w:left w:val="single" w:sz="2" w:space="0" w:color="auto"/>
              <w:bottom w:val="single" w:sz="2" w:space="0" w:color="auto"/>
              <w:right w:val="single" w:sz="2" w:space="0" w:color="auto"/>
            </w:tcBorders>
            <w:shd w:val="clear" w:color="auto" w:fill="F7CAAC"/>
            <w:hideMark/>
          </w:tcPr>
          <w:p w14:paraId="65E37E34" w14:textId="77777777" w:rsidR="00A9436F" w:rsidRPr="00011CA0" w:rsidRDefault="00A9436F" w:rsidP="00D44916">
            <w:pPr>
              <w:jc w:val="center"/>
              <w:rPr>
                <w:b/>
              </w:rPr>
            </w:pPr>
            <w:r w:rsidRPr="00011CA0">
              <w:rPr>
                <w:b/>
              </w:rPr>
              <w:t>Informace ke kombinované nebo distanční formě</w:t>
            </w:r>
          </w:p>
        </w:tc>
      </w:tr>
      <w:tr w:rsidR="00A9436F" w:rsidRPr="00011CA0" w14:paraId="4351FC22" w14:textId="77777777" w:rsidTr="00D44916">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93F671C" w14:textId="77777777" w:rsidR="00A9436F" w:rsidRPr="00011CA0" w:rsidRDefault="00A9436F" w:rsidP="00D44916">
            <w:pPr>
              <w:jc w:val="both"/>
            </w:pPr>
            <w:r w:rsidRPr="00011CA0">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0638F11" w14:textId="2969F695" w:rsidR="00A9436F" w:rsidRPr="00011CA0" w:rsidRDefault="006E1331" w:rsidP="000C517E">
            <w:pPr>
              <w:jc w:val="center"/>
            </w:pPr>
            <w:r>
              <w:t>16</w:t>
            </w:r>
          </w:p>
        </w:tc>
        <w:tc>
          <w:tcPr>
            <w:tcW w:w="417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5674363F" w14:textId="77777777" w:rsidR="00A9436F" w:rsidRPr="00011CA0" w:rsidRDefault="00A9436F" w:rsidP="00D44916">
            <w:pPr>
              <w:jc w:val="both"/>
              <w:rPr>
                <w:b/>
              </w:rPr>
            </w:pPr>
            <w:r w:rsidRPr="00011CA0">
              <w:rPr>
                <w:b/>
              </w:rPr>
              <w:t xml:space="preserve">hodin </w:t>
            </w:r>
          </w:p>
        </w:tc>
      </w:tr>
      <w:tr w:rsidR="00A9436F" w:rsidRPr="00011CA0" w14:paraId="7FF8BA97" w14:textId="77777777" w:rsidTr="00D44916">
        <w:tc>
          <w:tcPr>
            <w:tcW w:w="9855"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B4277BF" w14:textId="77777777" w:rsidR="00A9436F" w:rsidRPr="00011CA0" w:rsidRDefault="00A9436F" w:rsidP="00D44916">
            <w:pPr>
              <w:jc w:val="both"/>
              <w:rPr>
                <w:b/>
              </w:rPr>
            </w:pPr>
            <w:r w:rsidRPr="00011CA0">
              <w:rPr>
                <w:b/>
              </w:rPr>
              <w:t>Informace o způsobu kontaktu s vyučujícím</w:t>
            </w:r>
          </w:p>
        </w:tc>
      </w:tr>
      <w:tr w:rsidR="00A9436F" w:rsidRPr="00011CA0" w14:paraId="60D0B44E" w14:textId="77777777" w:rsidTr="00D72DAF">
        <w:trPr>
          <w:trHeight w:val="141"/>
        </w:trPr>
        <w:tc>
          <w:tcPr>
            <w:tcW w:w="9855" w:type="dxa"/>
            <w:gridSpan w:val="10"/>
            <w:tcBorders>
              <w:top w:val="single" w:sz="4" w:space="0" w:color="auto"/>
              <w:left w:val="single" w:sz="4" w:space="0" w:color="auto"/>
              <w:bottom w:val="single" w:sz="4" w:space="0" w:color="auto"/>
              <w:right w:val="single" w:sz="4" w:space="0" w:color="auto"/>
            </w:tcBorders>
            <w:hideMark/>
          </w:tcPr>
          <w:p w14:paraId="041B3BC1" w14:textId="7F681DE1" w:rsidR="00A9436F" w:rsidRPr="00011CA0" w:rsidRDefault="00A9436F" w:rsidP="00D44916">
            <w:pPr>
              <w:jc w:val="both"/>
            </w:pPr>
            <w:r w:rsidRPr="00011CA0">
              <w:t>Studentům budou určeny části učiva k samostatnému nastudování. Kontrola samostatného studia bude provedena písemným testem. Studenti vypracují seminární práci.</w:t>
            </w:r>
            <w:r w:rsidR="009A09B7">
              <w:t xml:space="preserve"> Dle potřeby jsou možné individuální konzultace po předchozí emailové či telefonické dohodě.</w:t>
            </w:r>
            <w:r w:rsidRPr="00011CA0">
              <w:t xml:space="preserve"> </w:t>
            </w:r>
          </w:p>
          <w:p w14:paraId="23D00932" w14:textId="77777777" w:rsidR="00A9436F" w:rsidRPr="00537E77" w:rsidRDefault="00A9436F" w:rsidP="00D44916">
            <w:pPr>
              <w:jc w:val="both"/>
              <w:rPr>
                <w:sz w:val="10"/>
                <w:szCs w:val="10"/>
              </w:rPr>
            </w:pPr>
          </w:p>
          <w:p w14:paraId="7EFD91D6" w14:textId="2F03315A" w:rsidR="00D72DAF" w:rsidRPr="00011CA0" w:rsidRDefault="00A9436F" w:rsidP="002762D4">
            <w:pPr>
              <w:jc w:val="both"/>
            </w:pPr>
            <w:r w:rsidRPr="00011CA0">
              <w:t xml:space="preserve">Možnosti komunikace s vyučujícím: </w:t>
            </w:r>
            <w:hyperlink r:id="rId17" w:history="1">
              <w:r w:rsidRPr="00011CA0">
                <w:rPr>
                  <w:rStyle w:val="Hypertextovodkaz"/>
                </w:rPr>
                <w:t>rvicha@utb.cz</w:t>
              </w:r>
            </w:hyperlink>
            <w:r w:rsidRPr="00011CA0">
              <w:t>, 576 031</w:t>
            </w:r>
            <w:r w:rsidR="00D72DAF">
              <w:t> </w:t>
            </w:r>
            <w:r w:rsidRPr="00011CA0">
              <w:t>103.</w:t>
            </w:r>
          </w:p>
        </w:tc>
      </w:tr>
      <w:tr w:rsidR="00A9436F" w:rsidRPr="00011CA0" w14:paraId="7C354646" w14:textId="77777777" w:rsidTr="00D44916">
        <w:tc>
          <w:tcPr>
            <w:tcW w:w="9855" w:type="dxa"/>
            <w:gridSpan w:val="10"/>
            <w:tcBorders>
              <w:bottom w:val="double" w:sz="4" w:space="0" w:color="auto"/>
            </w:tcBorders>
            <w:shd w:val="clear" w:color="auto" w:fill="BDD6EE"/>
          </w:tcPr>
          <w:p w14:paraId="41A1EE06"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633D0D91" w14:textId="77777777" w:rsidTr="00D44916">
        <w:tc>
          <w:tcPr>
            <w:tcW w:w="3085" w:type="dxa"/>
            <w:tcBorders>
              <w:top w:val="double" w:sz="4" w:space="0" w:color="auto"/>
            </w:tcBorders>
            <w:shd w:val="clear" w:color="auto" w:fill="F7CAAC"/>
          </w:tcPr>
          <w:p w14:paraId="22D5F36D" w14:textId="77777777" w:rsidR="00A9436F" w:rsidRPr="00011CA0" w:rsidRDefault="00A9436F" w:rsidP="00D44916">
            <w:pPr>
              <w:jc w:val="both"/>
              <w:rPr>
                <w:b/>
              </w:rPr>
            </w:pPr>
            <w:r w:rsidRPr="00011CA0">
              <w:rPr>
                <w:b/>
              </w:rPr>
              <w:t>Název studijního předmětu</w:t>
            </w:r>
          </w:p>
        </w:tc>
        <w:tc>
          <w:tcPr>
            <w:tcW w:w="6770" w:type="dxa"/>
            <w:gridSpan w:val="9"/>
            <w:tcBorders>
              <w:top w:val="double" w:sz="4" w:space="0" w:color="auto"/>
            </w:tcBorders>
          </w:tcPr>
          <w:p w14:paraId="04E86A27" w14:textId="77777777" w:rsidR="00A9436F" w:rsidRPr="004800BD" w:rsidRDefault="00A9436F" w:rsidP="00D44916">
            <w:pPr>
              <w:jc w:val="both"/>
              <w:rPr>
                <w:b/>
              </w:rPr>
            </w:pPr>
            <w:bookmarkStart w:id="7" w:name="Sep_metody"/>
            <w:bookmarkEnd w:id="7"/>
            <w:r w:rsidRPr="004800BD">
              <w:rPr>
                <w:b/>
              </w:rPr>
              <w:t>Separační metody</w:t>
            </w:r>
          </w:p>
        </w:tc>
      </w:tr>
      <w:tr w:rsidR="00A9436F" w:rsidRPr="00011CA0" w14:paraId="75A68000" w14:textId="77777777" w:rsidTr="00D44916">
        <w:tc>
          <w:tcPr>
            <w:tcW w:w="3085" w:type="dxa"/>
            <w:shd w:val="clear" w:color="auto" w:fill="F7CAAC"/>
          </w:tcPr>
          <w:p w14:paraId="383E64BE" w14:textId="77777777" w:rsidR="00A9436F" w:rsidRPr="00011CA0" w:rsidRDefault="00A9436F" w:rsidP="00D44916">
            <w:pPr>
              <w:jc w:val="both"/>
              <w:rPr>
                <w:b/>
              </w:rPr>
            </w:pPr>
            <w:r w:rsidRPr="00011CA0">
              <w:rPr>
                <w:b/>
              </w:rPr>
              <w:t>Typ předmětu</w:t>
            </w:r>
          </w:p>
        </w:tc>
        <w:tc>
          <w:tcPr>
            <w:tcW w:w="3407" w:type="dxa"/>
            <w:gridSpan w:val="4"/>
          </w:tcPr>
          <w:p w14:paraId="4CABAA89" w14:textId="2F5AA1CE" w:rsidR="00A9436F" w:rsidRPr="007A4857" w:rsidRDefault="007A4857" w:rsidP="00D44916">
            <w:pPr>
              <w:jc w:val="both"/>
              <w:rPr>
                <w:sz w:val="19"/>
                <w:szCs w:val="19"/>
              </w:rPr>
            </w:pPr>
            <w:r w:rsidRPr="007A4857">
              <w:rPr>
                <w:sz w:val="19"/>
                <w:szCs w:val="19"/>
              </w:rPr>
              <w:t>povinný, PZ</w:t>
            </w:r>
          </w:p>
        </w:tc>
        <w:tc>
          <w:tcPr>
            <w:tcW w:w="2695" w:type="dxa"/>
            <w:gridSpan w:val="4"/>
            <w:shd w:val="clear" w:color="auto" w:fill="F7CAAC"/>
          </w:tcPr>
          <w:p w14:paraId="70BA179E" w14:textId="77777777" w:rsidR="00A9436F" w:rsidRPr="00011CA0" w:rsidRDefault="00A9436F" w:rsidP="00D44916">
            <w:pPr>
              <w:jc w:val="both"/>
            </w:pPr>
            <w:r w:rsidRPr="00011CA0">
              <w:rPr>
                <w:b/>
              </w:rPr>
              <w:t>doporučený ročník / semestr</w:t>
            </w:r>
          </w:p>
        </w:tc>
        <w:tc>
          <w:tcPr>
            <w:tcW w:w="668" w:type="dxa"/>
          </w:tcPr>
          <w:p w14:paraId="2E28FE0A" w14:textId="30DA151D" w:rsidR="00A9436F" w:rsidRPr="00C06FF9" w:rsidRDefault="005765FD" w:rsidP="00D44916">
            <w:pPr>
              <w:jc w:val="both"/>
              <w:rPr>
                <w:sz w:val="19"/>
                <w:szCs w:val="19"/>
              </w:rPr>
            </w:pPr>
            <w:r w:rsidRPr="00C06FF9">
              <w:rPr>
                <w:sz w:val="19"/>
                <w:szCs w:val="19"/>
              </w:rPr>
              <w:t>1/ZS</w:t>
            </w:r>
          </w:p>
        </w:tc>
      </w:tr>
      <w:tr w:rsidR="00A9436F" w:rsidRPr="00011CA0" w14:paraId="77D8E3BD" w14:textId="77777777" w:rsidTr="00D44916">
        <w:tc>
          <w:tcPr>
            <w:tcW w:w="3085" w:type="dxa"/>
            <w:shd w:val="clear" w:color="auto" w:fill="F7CAAC"/>
          </w:tcPr>
          <w:p w14:paraId="0F896CF3" w14:textId="77777777" w:rsidR="00A9436F" w:rsidRPr="00011CA0" w:rsidRDefault="00A9436F" w:rsidP="00D44916">
            <w:pPr>
              <w:jc w:val="both"/>
              <w:rPr>
                <w:b/>
              </w:rPr>
            </w:pPr>
            <w:r w:rsidRPr="00011CA0">
              <w:rPr>
                <w:b/>
              </w:rPr>
              <w:t>Rozsah studijního předmětu</w:t>
            </w:r>
          </w:p>
        </w:tc>
        <w:tc>
          <w:tcPr>
            <w:tcW w:w="1702" w:type="dxa"/>
            <w:gridSpan w:val="2"/>
          </w:tcPr>
          <w:p w14:paraId="26255DF3" w14:textId="0AE9D3B1" w:rsidR="00A9436F" w:rsidRPr="00C06FF9" w:rsidRDefault="001A385F" w:rsidP="00D44916">
            <w:pPr>
              <w:jc w:val="both"/>
              <w:rPr>
                <w:sz w:val="19"/>
                <w:szCs w:val="19"/>
              </w:rPr>
            </w:pPr>
            <w:r w:rsidRPr="00C06FF9">
              <w:rPr>
                <w:sz w:val="19"/>
                <w:szCs w:val="19"/>
              </w:rPr>
              <w:t>28p+0s</w:t>
            </w:r>
            <w:r w:rsidRPr="00C06FF9">
              <w:rPr>
                <w:sz w:val="19"/>
                <w:szCs w:val="19"/>
                <w:lang w:val="en-GB"/>
              </w:rPr>
              <w:t>+</w:t>
            </w:r>
            <w:r w:rsidRPr="00C06FF9">
              <w:rPr>
                <w:sz w:val="19"/>
                <w:szCs w:val="19"/>
              </w:rPr>
              <w:t>0l</w:t>
            </w:r>
          </w:p>
        </w:tc>
        <w:tc>
          <w:tcPr>
            <w:tcW w:w="889" w:type="dxa"/>
            <w:shd w:val="clear" w:color="auto" w:fill="F7CAAC"/>
          </w:tcPr>
          <w:p w14:paraId="02920B8C" w14:textId="77777777" w:rsidR="00A9436F" w:rsidRPr="00011CA0" w:rsidRDefault="00A9436F" w:rsidP="00D44916">
            <w:pPr>
              <w:jc w:val="both"/>
              <w:rPr>
                <w:b/>
              </w:rPr>
            </w:pPr>
            <w:r w:rsidRPr="00011CA0">
              <w:rPr>
                <w:b/>
              </w:rPr>
              <w:t xml:space="preserve">hod. </w:t>
            </w:r>
          </w:p>
        </w:tc>
        <w:tc>
          <w:tcPr>
            <w:tcW w:w="816" w:type="dxa"/>
          </w:tcPr>
          <w:p w14:paraId="37D1AC49" w14:textId="77777777" w:rsidR="00A9436F" w:rsidRPr="00011CA0" w:rsidRDefault="00A9436F" w:rsidP="00D44916">
            <w:pPr>
              <w:jc w:val="both"/>
              <w:rPr>
                <w:sz w:val="19"/>
                <w:szCs w:val="19"/>
              </w:rPr>
            </w:pPr>
            <w:r w:rsidRPr="00011CA0">
              <w:rPr>
                <w:sz w:val="19"/>
                <w:szCs w:val="19"/>
              </w:rPr>
              <w:t>28</w:t>
            </w:r>
          </w:p>
        </w:tc>
        <w:tc>
          <w:tcPr>
            <w:tcW w:w="2156" w:type="dxa"/>
            <w:gridSpan w:val="3"/>
            <w:shd w:val="clear" w:color="auto" w:fill="F7CAAC"/>
          </w:tcPr>
          <w:p w14:paraId="01CB4FBB" w14:textId="77777777" w:rsidR="00A9436F" w:rsidRPr="00011CA0" w:rsidRDefault="00A9436F" w:rsidP="00D44916">
            <w:pPr>
              <w:jc w:val="both"/>
              <w:rPr>
                <w:b/>
              </w:rPr>
            </w:pPr>
            <w:r w:rsidRPr="00011CA0">
              <w:rPr>
                <w:b/>
              </w:rPr>
              <w:t>kreditů</w:t>
            </w:r>
          </w:p>
        </w:tc>
        <w:tc>
          <w:tcPr>
            <w:tcW w:w="1207" w:type="dxa"/>
            <w:gridSpan w:val="2"/>
          </w:tcPr>
          <w:p w14:paraId="6FBE6FEE" w14:textId="77777777" w:rsidR="00A9436F" w:rsidRPr="00C06FF9" w:rsidRDefault="00A9436F" w:rsidP="00D44916">
            <w:pPr>
              <w:jc w:val="both"/>
              <w:rPr>
                <w:sz w:val="19"/>
                <w:szCs w:val="19"/>
              </w:rPr>
            </w:pPr>
            <w:r w:rsidRPr="00C06FF9">
              <w:rPr>
                <w:sz w:val="19"/>
                <w:szCs w:val="19"/>
              </w:rPr>
              <w:t>3</w:t>
            </w:r>
          </w:p>
        </w:tc>
      </w:tr>
      <w:tr w:rsidR="00A9436F" w:rsidRPr="00011CA0" w14:paraId="08047612" w14:textId="77777777" w:rsidTr="00D44916">
        <w:tc>
          <w:tcPr>
            <w:tcW w:w="3085" w:type="dxa"/>
            <w:shd w:val="clear" w:color="auto" w:fill="F7CAAC"/>
          </w:tcPr>
          <w:p w14:paraId="56A5B82E" w14:textId="77777777" w:rsidR="00A9436F" w:rsidRPr="00011CA0" w:rsidRDefault="00A9436F" w:rsidP="00D44916">
            <w:pPr>
              <w:jc w:val="both"/>
              <w:rPr>
                <w:b/>
                <w:sz w:val="22"/>
              </w:rPr>
            </w:pPr>
            <w:r w:rsidRPr="00011CA0">
              <w:rPr>
                <w:b/>
              </w:rPr>
              <w:t>Prerekvizity, korekvizity, ekvivalence</w:t>
            </w:r>
          </w:p>
        </w:tc>
        <w:tc>
          <w:tcPr>
            <w:tcW w:w="6770" w:type="dxa"/>
            <w:gridSpan w:val="9"/>
          </w:tcPr>
          <w:p w14:paraId="2E97938E" w14:textId="77777777" w:rsidR="00A9436F" w:rsidRPr="00011CA0" w:rsidRDefault="00A9436F" w:rsidP="00D44916">
            <w:pPr>
              <w:jc w:val="both"/>
            </w:pPr>
          </w:p>
        </w:tc>
      </w:tr>
      <w:tr w:rsidR="00A9436F" w:rsidRPr="00011CA0" w14:paraId="3AF645FD" w14:textId="77777777" w:rsidTr="00D44916">
        <w:tc>
          <w:tcPr>
            <w:tcW w:w="3085" w:type="dxa"/>
            <w:shd w:val="clear" w:color="auto" w:fill="F7CAAC"/>
          </w:tcPr>
          <w:p w14:paraId="2E324EF5" w14:textId="77777777" w:rsidR="00A9436F" w:rsidRPr="00011CA0" w:rsidRDefault="00A9436F" w:rsidP="00D44916">
            <w:pPr>
              <w:jc w:val="both"/>
              <w:rPr>
                <w:b/>
              </w:rPr>
            </w:pPr>
            <w:r w:rsidRPr="00011CA0">
              <w:rPr>
                <w:b/>
              </w:rPr>
              <w:t>Způsob ověření studijních výsledků</w:t>
            </w:r>
          </w:p>
        </w:tc>
        <w:tc>
          <w:tcPr>
            <w:tcW w:w="3407" w:type="dxa"/>
            <w:gridSpan w:val="4"/>
          </w:tcPr>
          <w:p w14:paraId="5B0BCC3E" w14:textId="77777777" w:rsidR="00A9436F" w:rsidRPr="00011CA0" w:rsidRDefault="00A9436F" w:rsidP="00D44916">
            <w:pPr>
              <w:jc w:val="both"/>
              <w:rPr>
                <w:sz w:val="19"/>
                <w:szCs w:val="19"/>
              </w:rPr>
            </w:pPr>
            <w:r w:rsidRPr="00011CA0">
              <w:rPr>
                <w:sz w:val="19"/>
                <w:szCs w:val="19"/>
              </w:rPr>
              <w:t>zápočet, zkouška</w:t>
            </w:r>
          </w:p>
        </w:tc>
        <w:tc>
          <w:tcPr>
            <w:tcW w:w="1554" w:type="dxa"/>
            <w:gridSpan w:val="2"/>
            <w:shd w:val="clear" w:color="auto" w:fill="F7CAAC"/>
          </w:tcPr>
          <w:p w14:paraId="6EA74C0C" w14:textId="77777777" w:rsidR="00A9436F" w:rsidRPr="00011CA0" w:rsidRDefault="00A9436F" w:rsidP="00D44916">
            <w:pPr>
              <w:jc w:val="both"/>
              <w:rPr>
                <w:b/>
              </w:rPr>
            </w:pPr>
            <w:r w:rsidRPr="00011CA0">
              <w:rPr>
                <w:b/>
              </w:rPr>
              <w:t>Forma výuky</w:t>
            </w:r>
          </w:p>
        </w:tc>
        <w:tc>
          <w:tcPr>
            <w:tcW w:w="1809" w:type="dxa"/>
            <w:gridSpan w:val="3"/>
          </w:tcPr>
          <w:p w14:paraId="231D6D49" w14:textId="77777777" w:rsidR="00A9436F" w:rsidRPr="00011CA0" w:rsidRDefault="00A9436F" w:rsidP="00D44916">
            <w:pPr>
              <w:jc w:val="both"/>
              <w:rPr>
                <w:sz w:val="19"/>
                <w:szCs w:val="19"/>
              </w:rPr>
            </w:pPr>
            <w:r>
              <w:rPr>
                <w:sz w:val="19"/>
                <w:szCs w:val="19"/>
              </w:rPr>
              <w:t>přednášky</w:t>
            </w:r>
          </w:p>
        </w:tc>
      </w:tr>
      <w:tr w:rsidR="00A9436F" w:rsidRPr="00011CA0" w14:paraId="78ABA828" w14:textId="77777777" w:rsidTr="00D44916">
        <w:tc>
          <w:tcPr>
            <w:tcW w:w="3085" w:type="dxa"/>
            <w:tcBorders>
              <w:bottom w:val="single" w:sz="4" w:space="0" w:color="auto"/>
            </w:tcBorders>
            <w:shd w:val="clear" w:color="auto" w:fill="F7CAAC"/>
          </w:tcPr>
          <w:p w14:paraId="14E7C4CB" w14:textId="77777777" w:rsidR="00A9436F" w:rsidRPr="00011CA0" w:rsidRDefault="00A9436F" w:rsidP="00D44916">
            <w:pPr>
              <w:jc w:val="both"/>
              <w:rPr>
                <w:b/>
              </w:rPr>
            </w:pPr>
            <w:r w:rsidRPr="00011CA0">
              <w:rPr>
                <w:b/>
              </w:rPr>
              <w:t>Forma způsobu ověření studijních výsledků a další požadavky na studenta</w:t>
            </w:r>
          </w:p>
        </w:tc>
        <w:tc>
          <w:tcPr>
            <w:tcW w:w="6770" w:type="dxa"/>
            <w:gridSpan w:val="9"/>
            <w:tcBorders>
              <w:bottom w:val="single" w:sz="4" w:space="0" w:color="auto"/>
            </w:tcBorders>
          </w:tcPr>
          <w:p w14:paraId="1A7556F9" w14:textId="77777777" w:rsidR="00A9436F" w:rsidRPr="00011CA0" w:rsidRDefault="00A9436F" w:rsidP="00D44916">
            <w:pPr>
              <w:jc w:val="both"/>
              <w:rPr>
                <w:sz w:val="19"/>
                <w:szCs w:val="19"/>
              </w:rPr>
            </w:pPr>
            <w:r w:rsidRPr="00011CA0">
              <w:rPr>
                <w:sz w:val="19"/>
                <w:szCs w:val="19"/>
              </w:rPr>
              <w:t>Zápočet: seminární práce na zadané téma.</w:t>
            </w:r>
          </w:p>
          <w:p w14:paraId="22963CEA" w14:textId="77777777" w:rsidR="00A9436F" w:rsidRPr="00011CA0" w:rsidRDefault="00A9436F" w:rsidP="00D44916">
            <w:pPr>
              <w:jc w:val="both"/>
              <w:rPr>
                <w:sz w:val="19"/>
                <w:szCs w:val="19"/>
              </w:rPr>
            </w:pPr>
            <w:r w:rsidRPr="00011CA0">
              <w:rPr>
                <w:sz w:val="19"/>
                <w:szCs w:val="19"/>
              </w:rPr>
              <w:t xml:space="preserve">Zkouška: prokázání znalosti probíraných tematických okruhů </w:t>
            </w:r>
            <w:r>
              <w:rPr>
                <w:sz w:val="19"/>
                <w:szCs w:val="19"/>
              </w:rPr>
              <w:t>-</w:t>
            </w:r>
            <w:r w:rsidRPr="00011CA0">
              <w:rPr>
                <w:sz w:val="19"/>
                <w:szCs w:val="19"/>
              </w:rPr>
              <w:t xml:space="preserve"> ústní zkouška.</w:t>
            </w:r>
          </w:p>
        </w:tc>
      </w:tr>
      <w:tr w:rsidR="00A9436F" w:rsidRPr="00011CA0" w14:paraId="32D4ADEA" w14:textId="77777777" w:rsidTr="00D44916">
        <w:trPr>
          <w:trHeight w:val="197"/>
        </w:trPr>
        <w:tc>
          <w:tcPr>
            <w:tcW w:w="3085" w:type="dxa"/>
            <w:tcBorders>
              <w:top w:val="single" w:sz="4" w:space="0" w:color="auto"/>
            </w:tcBorders>
            <w:shd w:val="clear" w:color="auto" w:fill="F7CAAC"/>
          </w:tcPr>
          <w:p w14:paraId="6C5F0DD9" w14:textId="77777777" w:rsidR="00A9436F" w:rsidRPr="00011CA0" w:rsidRDefault="00A9436F" w:rsidP="00D44916">
            <w:pPr>
              <w:jc w:val="both"/>
              <w:rPr>
                <w:b/>
              </w:rPr>
            </w:pPr>
            <w:r w:rsidRPr="00011CA0">
              <w:rPr>
                <w:b/>
              </w:rPr>
              <w:t>Garant předmětu</w:t>
            </w:r>
          </w:p>
        </w:tc>
        <w:tc>
          <w:tcPr>
            <w:tcW w:w="6770" w:type="dxa"/>
            <w:gridSpan w:val="9"/>
            <w:tcBorders>
              <w:top w:val="single" w:sz="4" w:space="0" w:color="auto"/>
            </w:tcBorders>
          </w:tcPr>
          <w:p w14:paraId="15A33FD6" w14:textId="77777777" w:rsidR="00A9436F" w:rsidRPr="00011CA0" w:rsidRDefault="00A9436F" w:rsidP="00D44916">
            <w:pPr>
              <w:jc w:val="both"/>
              <w:rPr>
                <w:sz w:val="19"/>
                <w:szCs w:val="19"/>
              </w:rPr>
            </w:pPr>
            <w:r>
              <w:rPr>
                <w:sz w:val="19"/>
                <w:szCs w:val="19"/>
              </w:rPr>
              <w:t xml:space="preserve">RNDr. Marek </w:t>
            </w:r>
            <w:r w:rsidRPr="00011CA0">
              <w:rPr>
                <w:sz w:val="19"/>
                <w:szCs w:val="19"/>
              </w:rPr>
              <w:t>Ingr, Ph.D.</w:t>
            </w:r>
          </w:p>
        </w:tc>
      </w:tr>
      <w:tr w:rsidR="00A9436F" w:rsidRPr="00011CA0" w14:paraId="3890141B" w14:textId="77777777" w:rsidTr="00D44916">
        <w:trPr>
          <w:trHeight w:val="243"/>
        </w:trPr>
        <w:tc>
          <w:tcPr>
            <w:tcW w:w="3085" w:type="dxa"/>
            <w:tcBorders>
              <w:top w:val="nil"/>
            </w:tcBorders>
            <w:shd w:val="clear" w:color="auto" w:fill="F7CAAC"/>
          </w:tcPr>
          <w:p w14:paraId="2420B430" w14:textId="77777777" w:rsidR="00A9436F" w:rsidRPr="00011CA0" w:rsidRDefault="00A9436F" w:rsidP="00D44916">
            <w:pPr>
              <w:jc w:val="both"/>
              <w:rPr>
                <w:b/>
              </w:rPr>
            </w:pPr>
            <w:r w:rsidRPr="00011CA0">
              <w:rPr>
                <w:b/>
              </w:rPr>
              <w:t>Zapojení garanta do výuky předmětu</w:t>
            </w:r>
          </w:p>
        </w:tc>
        <w:tc>
          <w:tcPr>
            <w:tcW w:w="6770" w:type="dxa"/>
            <w:gridSpan w:val="9"/>
            <w:tcBorders>
              <w:top w:val="nil"/>
            </w:tcBorders>
          </w:tcPr>
          <w:p w14:paraId="15AD6889" w14:textId="7989A83B" w:rsidR="00A9436F" w:rsidRPr="00011CA0" w:rsidRDefault="00D72DAF" w:rsidP="00D44916">
            <w:pPr>
              <w:jc w:val="both"/>
              <w:rPr>
                <w:sz w:val="19"/>
                <w:szCs w:val="19"/>
              </w:rPr>
            </w:pPr>
            <w:r>
              <w:rPr>
                <w:sz w:val="19"/>
                <w:szCs w:val="19"/>
              </w:rPr>
              <w:t>100% p</w:t>
            </w:r>
          </w:p>
        </w:tc>
      </w:tr>
      <w:tr w:rsidR="00A9436F" w:rsidRPr="00011CA0" w14:paraId="7A860173" w14:textId="77777777" w:rsidTr="00D44916">
        <w:tc>
          <w:tcPr>
            <w:tcW w:w="3085" w:type="dxa"/>
            <w:shd w:val="clear" w:color="auto" w:fill="F7CAAC"/>
          </w:tcPr>
          <w:p w14:paraId="0A601C77" w14:textId="77777777" w:rsidR="00A9436F" w:rsidRPr="00011CA0" w:rsidRDefault="00A9436F" w:rsidP="00D44916">
            <w:pPr>
              <w:jc w:val="both"/>
              <w:rPr>
                <w:b/>
              </w:rPr>
            </w:pPr>
            <w:r w:rsidRPr="00011CA0">
              <w:rPr>
                <w:b/>
              </w:rPr>
              <w:t>Vyučující</w:t>
            </w:r>
          </w:p>
        </w:tc>
        <w:tc>
          <w:tcPr>
            <w:tcW w:w="6770" w:type="dxa"/>
            <w:gridSpan w:val="9"/>
            <w:tcBorders>
              <w:bottom w:val="nil"/>
            </w:tcBorders>
          </w:tcPr>
          <w:p w14:paraId="2430ADBD" w14:textId="3107C82F" w:rsidR="00A9436F" w:rsidRPr="00011CA0" w:rsidRDefault="00A9436F" w:rsidP="00D44916">
            <w:pPr>
              <w:jc w:val="both"/>
              <w:rPr>
                <w:sz w:val="19"/>
                <w:szCs w:val="19"/>
              </w:rPr>
            </w:pPr>
            <w:r w:rsidRPr="00D72DAF">
              <w:rPr>
                <w:b/>
                <w:sz w:val="19"/>
                <w:szCs w:val="19"/>
              </w:rPr>
              <w:t>RNDr. Marek Ingr, Ph.D.</w:t>
            </w:r>
            <w:r w:rsidR="00D72DAF">
              <w:rPr>
                <w:sz w:val="19"/>
                <w:szCs w:val="19"/>
              </w:rPr>
              <w:t xml:space="preserve"> (100% p)</w:t>
            </w:r>
          </w:p>
        </w:tc>
      </w:tr>
      <w:tr w:rsidR="00A9436F" w:rsidRPr="00011CA0" w14:paraId="457E6C27" w14:textId="77777777" w:rsidTr="00D44916">
        <w:tc>
          <w:tcPr>
            <w:tcW w:w="3085" w:type="dxa"/>
            <w:shd w:val="clear" w:color="auto" w:fill="F7CAAC"/>
          </w:tcPr>
          <w:p w14:paraId="01F29829" w14:textId="77777777" w:rsidR="00A9436F" w:rsidRPr="00011CA0" w:rsidRDefault="00A9436F" w:rsidP="00D44916">
            <w:pPr>
              <w:jc w:val="both"/>
              <w:rPr>
                <w:b/>
              </w:rPr>
            </w:pPr>
            <w:r w:rsidRPr="00011CA0">
              <w:rPr>
                <w:b/>
              </w:rPr>
              <w:t>Stručná anotace předmětu</w:t>
            </w:r>
          </w:p>
        </w:tc>
        <w:tc>
          <w:tcPr>
            <w:tcW w:w="6770" w:type="dxa"/>
            <w:gridSpan w:val="9"/>
            <w:tcBorders>
              <w:bottom w:val="nil"/>
            </w:tcBorders>
          </w:tcPr>
          <w:p w14:paraId="52C40847" w14:textId="77777777" w:rsidR="00A9436F" w:rsidRPr="00011CA0" w:rsidRDefault="00A9436F" w:rsidP="00D44916">
            <w:pPr>
              <w:jc w:val="both"/>
            </w:pPr>
          </w:p>
        </w:tc>
      </w:tr>
      <w:tr w:rsidR="00A9436F" w:rsidRPr="00011CA0" w14:paraId="69B82A02" w14:textId="77777777" w:rsidTr="00D44916">
        <w:trPr>
          <w:trHeight w:val="3938"/>
        </w:trPr>
        <w:tc>
          <w:tcPr>
            <w:tcW w:w="9855" w:type="dxa"/>
            <w:gridSpan w:val="10"/>
            <w:tcBorders>
              <w:top w:val="nil"/>
              <w:bottom w:val="single" w:sz="12" w:space="0" w:color="auto"/>
            </w:tcBorders>
          </w:tcPr>
          <w:p w14:paraId="1E07F547" w14:textId="77777777" w:rsidR="00A9436F" w:rsidRPr="00011CA0" w:rsidRDefault="00A9436F" w:rsidP="00D44916">
            <w:pPr>
              <w:jc w:val="both"/>
            </w:pPr>
            <w:r w:rsidRPr="00011CA0">
              <w:rPr>
                <w:sz w:val="19"/>
                <w:szCs w:val="19"/>
              </w:rPr>
              <w:t>Cílem předmětu je studenty seznámit s teoretickými fyzikálně-chemickými základy separačních metod</w:t>
            </w:r>
            <w:r>
              <w:rPr>
                <w:sz w:val="19"/>
                <w:szCs w:val="19"/>
              </w:rPr>
              <w:t>,</w:t>
            </w:r>
            <w:r w:rsidRPr="00011CA0">
              <w:rPr>
                <w:sz w:val="19"/>
                <w:szCs w:val="19"/>
              </w:rPr>
              <w:t xml:space="preserve"> jakož i s jejich instrumentací a příklady použití. Vybrané metody si studenti prakticky vyzkoušejí v rámci souběžného předmě</w:t>
            </w:r>
            <w:r>
              <w:rPr>
                <w:sz w:val="19"/>
                <w:szCs w:val="19"/>
              </w:rPr>
              <w:t xml:space="preserve">tu Laboratoř separačních metod. </w:t>
            </w:r>
            <w:r w:rsidRPr="00177443">
              <w:rPr>
                <w:sz w:val="19"/>
                <w:szCs w:val="19"/>
              </w:rPr>
              <w:t>Obsah předmětu tvoří tyto tematické celky:</w:t>
            </w:r>
            <w:r w:rsidRPr="00011CA0">
              <w:t xml:space="preserve"> </w:t>
            </w:r>
          </w:p>
          <w:p w14:paraId="325967DB"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 xml:space="preserve">Úvod do separačních metod, historický přehled. </w:t>
            </w:r>
          </w:p>
          <w:p w14:paraId="2AF205D7"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 xml:space="preserve">Principy dělení látek, mezimolekulové interakce a vlastnosti látek z nich vyplývající. </w:t>
            </w:r>
          </w:p>
          <w:p w14:paraId="21D6D54F"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 xml:space="preserve">Zpracování komplexního biologického materiálu, základní separační metody (filtrace, extrakce, srážení, vysolování). </w:t>
            </w:r>
          </w:p>
          <w:p w14:paraId="49C2071F"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Elektromigrační separační metody - teoretický základ.</w:t>
            </w:r>
          </w:p>
          <w:p w14:paraId="33981EC8"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Kapilární zónová elektroforéza, izotachoforéza, izoelektrická fokusace - principy a aplikace.</w:t>
            </w:r>
          </w:p>
          <w:p w14:paraId="6DE1B56C"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 xml:space="preserve">Gelové elektroforézy a speciální elektromigrační metody (sekvenace DNA, MEKC). </w:t>
            </w:r>
          </w:p>
          <w:p w14:paraId="06F9D71D"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 xml:space="preserve">Sedimentační metody jako nástroj analýzy přírodních látek. Metoda sedimentační rychlosti. </w:t>
            </w:r>
          </w:p>
          <w:p w14:paraId="39BE3626"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Sedimentační rovnováha, aplikace na rovnováhy oligomerních proteinů a polydisperzní vzorky polymerů. Izopyknická centrifugace.</w:t>
            </w:r>
          </w:p>
          <w:p w14:paraId="513015A3"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 xml:space="preserve">Chromatografické metody - základní principy chromatografie, analýza výsledků, chromatografie prováděné v izokratickém režimu, gelová permeační chromatografie - principy a příklady použití. Kapalinová a plynová chromatografie. </w:t>
            </w:r>
          </w:p>
          <w:p w14:paraId="3CBAF325" w14:textId="23CB9BB8" w:rsidR="00A9436F" w:rsidRPr="00011CA0" w:rsidRDefault="00A9436F" w:rsidP="00A56D42">
            <w:pPr>
              <w:pStyle w:val="Odstavecseseznamem"/>
              <w:numPr>
                <w:ilvl w:val="0"/>
                <w:numId w:val="9"/>
              </w:numPr>
              <w:ind w:left="284" w:hanging="57"/>
              <w:jc w:val="both"/>
              <w:rPr>
                <w:sz w:val="19"/>
                <w:szCs w:val="19"/>
              </w:rPr>
            </w:pPr>
            <w:r w:rsidRPr="00011CA0">
              <w:rPr>
                <w:sz w:val="19"/>
                <w:szCs w:val="19"/>
              </w:rPr>
              <w:t>Gradientové chromatografické metody - iontoměničová chromatografie, hydrofobní chromatografie, chromatografie na reverzní fázi, afinitní chromatografie - principy a příklady použit</w:t>
            </w:r>
            <w:r w:rsidR="00C93F70">
              <w:rPr>
                <w:sz w:val="19"/>
                <w:szCs w:val="19"/>
              </w:rPr>
              <w:t>í. Tenkovrstv</w:t>
            </w:r>
            <w:r w:rsidRPr="00011CA0">
              <w:rPr>
                <w:sz w:val="19"/>
                <w:szCs w:val="19"/>
              </w:rPr>
              <w:t>á chromatografie.</w:t>
            </w:r>
          </w:p>
          <w:p w14:paraId="6B0E9F9E"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Detekční metody v chromatografických a elektromigračních metodách - základy spektrofotometrie a fluorimetrie, detekce v plynové chromatografii.</w:t>
            </w:r>
          </w:p>
          <w:p w14:paraId="2B0E4DB0"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Refraktometrie, konduktometrie, základy hmotnostní spektrometrie.</w:t>
            </w:r>
          </w:p>
          <w:p w14:paraId="5EC711F5" w14:textId="77777777" w:rsidR="00A9436F" w:rsidRPr="00011CA0" w:rsidRDefault="00A9436F" w:rsidP="00A56D42">
            <w:pPr>
              <w:pStyle w:val="Odstavecseseznamem"/>
              <w:numPr>
                <w:ilvl w:val="0"/>
                <w:numId w:val="9"/>
              </w:numPr>
              <w:ind w:left="284" w:hanging="57"/>
              <w:jc w:val="both"/>
              <w:rPr>
                <w:sz w:val="19"/>
                <w:szCs w:val="19"/>
              </w:rPr>
            </w:pPr>
            <w:r w:rsidRPr="00011CA0">
              <w:rPr>
                <w:sz w:val="19"/>
                <w:szCs w:val="19"/>
              </w:rPr>
              <w:t>Stanovení koncentrací biologicky aktivních látek - kolorimetrická stanovení proteinů, aminokyselinová analýza, sekvenace proteinů, stanovení koncentrace DNA, metoda PCR a qPCR.</w:t>
            </w:r>
          </w:p>
          <w:p w14:paraId="1608C69D" w14:textId="77777777" w:rsidR="00A9436F" w:rsidRPr="00011CA0" w:rsidRDefault="00A9436F" w:rsidP="00A56D42">
            <w:pPr>
              <w:pStyle w:val="Odstavecseseznamem"/>
              <w:numPr>
                <w:ilvl w:val="0"/>
                <w:numId w:val="9"/>
              </w:numPr>
              <w:ind w:left="284" w:hanging="57"/>
              <w:jc w:val="both"/>
            </w:pPr>
            <w:r w:rsidRPr="00011CA0">
              <w:rPr>
                <w:sz w:val="19"/>
                <w:szCs w:val="19"/>
              </w:rPr>
              <w:t>Imunologické metody, blotování, ELISA, průtoková cytometrie.</w:t>
            </w:r>
          </w:p>
        </w:tc>
      </w:tr>
      <w:tr w:rsidR="00A9436F" w:rsidRPr="00011CA0" w14:paraId="105BA238" w14:textId="77777777" w:rsidTr="00D44916">
        <w:trPr>
          <w:trHeight w:val="265"/>
        </w:trPr>
        <w:tc>
          <w:tcPr>
            <w:tcW w:w="3652" w:type="dxa"/>
            <w:gridSpan w:val="2"/>
            <w:tcBorders>
              <w:top w:val="nil"/>
            </w:tcBorders>
            <w:shd w:val="clear" w:color="auto" w:fill="F7CAAC"/>
          </w:tcPr>
          <w:p w14:paraId="593078AD" w14:textId="77777777" w:rsidR="00A9436F" w:rsidRPr="00011CA0" w:rsidRDefault="00A9436F" w:rsidP="00D44916">
            <w:pPr>
              <w:jc w:val="both"/>
            </w:pPr>
            <w:r w:rsidRPr="00011CA0">
              <w:rPr>
                <w:b/>
              </w:rPr>
              <w:t>Studijní literatura a studijní pomůcky</w:t>
            </w:r>
          </w:p>
        </w:tc>
        <w:tc>
          <w:tcPr>
            <w:tcW w:w="6203" w:type="dxa"/>
            <w:gridSpan w:val="8"/>
            <w:tcBorders>
              <w:top w:val="nil"/>
              <w:bottom w:val="nil"/>
            </w:tcBorders>
          </w:tcPr>
          <w:p w14:paraId="3392588B" w14:textId="77777777" w:rsidR="00A9436F" w:rsidRPr="00011CA0" w:rsidRDefault="00A9436F" w:rsidP="00D44916">
            <w:pPr>
              <w:jc w:val="both"/>
            </w:pPr>
          </w:p>
        </w:tc>
      </w:tr>
      <w:tr w:rsidR="00A9436F" w:rsidRPr="00011CA0" w14:paraId="7C231980" w14:textId="77777777" w:rsidTr="00D44916">
        <w:trPr>
          <w:trHeight w:val="425"/>
        </w:trPr>
        <w:tc>
          <w:tcPr>
            <w:tcW w:w="9855" w:type="dxa"/>
            <w:gridSpan w:val="10"/>
            <w:tcBorders>
              <w:top w:val="nil"/>
            </w:tcBorders>
          </w:tcPr>
          <w:p w14:paraId="266AEA07" w14:textId="77777777" w:rsidR="00A9436F" w:rsidRPr="00011CA0" w:rsidRDefault="00A9436F" w:rsidP="00D44916">
            <w:pPr>
              <w:jc w:val="both"/>
              <w:rPr>
                <w:sz w:val="19"/>
                <w:szCs w:val="19"/>
              </w:rPr>
            </w:pPr>
            <w:r w:rsidRPr="00011CA0">
              <w:rPr>
                <w:sz w:val="19"/>
                <w:szCs w:val="19"/>
                <w:u w:val="single"/>
              </w:rPr>
              <w:t>Povinná</w:t>
            </w:r>
            <w:r>
              <w:rPr>
                <w:sz w:val="19"/>
                <w:szCs w:val="19"/>
                <w:u w:val="single"/>
              </w:rPr>
              <w:t xml:space="preserve"> literatura</w:t>
            </w:r>
            <w:r w:rsidRPr="00011CA0">
              <w:rPr>
                <w:sz w:val="19"/>
                <w:szCs w:val="19"/>
              </w:rPr>
              <w:t xml:space="preserve">: </w:t>
            </w:r>
          </w:p>
          <w:p w14:paraId="6EA0E469" w14:textId="77777777" w:rsidR="00A9436F" w:rsidRPr="00011CA0" w:rsidRDefault="00A9436F" w:rsidP="00D44916">
            <w:pPr>
              <w:jc w:val="both"/>
              <w:rPr>
                <w:sz w:val="19"/>
                <w:szCs w:val="19"/>
              </w:rPr>
            </w:pPr>
            <w:r w:rsidRPr="00011CA0">
              <w:rPr>
                <w:sz w:val="19"/>
                <w:szCs w:val="19"/>
              </w:rPr>
              <w:t>Prezentace z přednášky.</w:t>
            </w:r>
          </w:p>
          <w:p w14:paraId="2D677021" w14:textId="77777777" w:rsidR="00A9436F" w:rsidRPr="00011CA0" w:rsidRDefault="00A9436F" w:rsidP="00D44916">
            <w:pPr>
              <w:jc w:val="both"/>
              <w:rPr>
                <w:sz w:val="19"/>
                <w:szCs w:val="19"/>
              </w:rPr>
            </w:pPr>
            <w:r w:rsidRPr="00011CA0">
              <w:rPr>
                <w:caps/>
                <w:sz w:val="19"/>
                <w:szCs w:val="19"/>
              </w:rPr>
              <w:t>Štulík, K</w:t>
            </w:r>
            <w:r w:rsidRPr="00011CA0">
              <w:rPr>
                <w:sz w:val="19"/>
                <w:szCs w:val="19"/>
              </w:rPr>
              <w:t xml:space="preserve">. Analytické separační metody. 1. vyd. Praha: Karolinum, 2004. ISBN 80-246-0852-9. </w:t>
            </w:r>
          </w:p>
          <w:p w14:paraId="74456FB0" w14:textId="77777777" w:rsidR="00A9436F" w:rsidRPr="00011CA0" w:rsidRDefault="00A9436F" w:rsidP="00D44916">
            <w:pPr>
              <w:jc w:val="both"/>
              <w:rPr>
                <w:sz w:val="19"/>
                <w:szCs w:val="19"/>
              </w:rPr>
            </w:pPr>
            <w:r w:rsidRPr="00011CA0">
              <w:rPr>
                <w:caps/>
                <w:sz w:val="19"/>
                <w:szCs w:val="19"/>
              </w:rPr>
              <w:t>Prosser, V</w:t>
            </w:r>
            <w:r w:rsidRPr="00011CA0">
              <w:rPr>
                <w:sz w:val="19"/>
                <w:szCs w:val="19"/>
              </w:rPr>
              <w:t xml:space="preserve">. a kol. Experimentální metody biofyziky. Praha, 1989. </w:t>
            </w:r>
          </w:p>
          <w:p w14:paraId="26DA9AA4" w14:textId="77777777" w:rsidR="00A9436F" w:rsidRPr="00011CA0" w:rsidRDefault="00A9436F" w:rsidP="00D44916">
            <w:pPr>
              <w:jc w:val="both"/>
              <w:rPr>
                <w:sz w:val="6"/>
                <w:szCs w:val="6"/>
                <w:u w:val="single"/>
              </w:rPr>
            </w:pPr>
          </w:p>
          <w:p w14:paraId="2B6B480B" w14:textId="77777777" w:rsidR="00A9436F" w:rsidRPr="00011CA0" w:rsidRDefault="00A9436F" w:rsidP="00D44916">
            <w:pPr>
              <w:jc w:val="both"/>
              <w:rPr>
                <w:sz w:val="19"/>
                <w:szCs w:val="19"/>
                <w:u w:val="single"/>
              </w:rPr>
            </w:pPr>
            <w:r w:rsidRPr="00011CA0">
              <w:rPr>
                <w:sz w:val="19"/>
                <w:szCs w:val="19"/>
                <w:u w:val="single"/>
              </w:rPr>
              <w:t>Doporučená</w:t>
            </w:r>
            <w:r>
              <w:rPr>
                <w:sz w:val="19"/>
                <w:szCs w:val="19"/>
                <w:u w:val="single"/>
              </w:rPr>
              <w:t xml:space="preserve"> literatura</w:t>
            </w:r>
            <w:r w:rsidRPr="00011CA0">
              <w:rPr>
                <w:sz w:val="19"/>
                <w:szCs w:val="19"/>
                <w:u w:val="single"/>
              </w:rPr>
              <w:t>:</w:t>
            </w:r>
          </w:p>
          <w:p w14:paraId="4DB785E4" w14:textId="77777777" w:rsidR="00A9436F" w:rsidRPr="00011CA0" w:rsidRDefault="00A9436F" w:rsidP="00D44916">
            <w:pPr>
              <w:jc w:val="both"/>
              <w:rPr>
                <w:sz w:val="18"/>
                <w:szCs w:val="18"/>
              </w:rPr>
            </w:pPr>
            <w:r w:rsidRPr="00011CA0">
              <w:rPr>
                <w:caps/>
                <w:sz w:val="19"/>
                <w:szCs w:val="19"/>
              </w:rPr>
              <w:t>Nováková, L., Douša,</w:t>
            </w:r>
            <w:r w:rsidRPr="00011CA0">
              <w:rPr>
                <w:sz w:val="19"/>
                <w:szCs w:val="19"/>
              </w:rPr>
              <w:t xml:space="preserve"> M. Moderní HPLC separace v teorii a praxi I. Hradec Králové, Klatovy. </w:t>
            </w:r>
            <w:r w:rsidRPr="00011CA0">
              <w:rPr>
                <w:sz w:val="18"/>
                <w:szCs w:val="18"/>
              </w:rPr>
              <w:t xml:space="preserve">ISBN 978-80-260-4243-3. </w:t>
            </w:r>
          </w:p>
          <w:p w14:paraId="14986900" w14:textId="77777777" w:rsidR="00A9436F" w:rsidRPr="00011CA0" w:rsidRDefault="00A9436F" w:rsidP="00D44916">
            <w:pPr>
              <w:jc w:val="both"/>
              <w:rPr>
                <w:sz w:val="18"/>
                <w:szCs w:val="18"/>
              </w:rPr>
            </w:pPr>
            <w:r w:rsidRPr="00011CA0">
              <w:rPr>
                <w:caps/>
                <w:sz w:val="19"/>
                <w:szCs w:val="19"/>
              </w:rPr>
              <w:t>Nováková, L., Douša,</w:t>
            </w:r>
            <w:r w:rsidRPr="00011CA0">
              <w:rPr>
                <w:sz w:val="19"/>
                <w:szCs w:val="19"/>
              </w:rPr>
              <w:t xml:space="preserve"> M. Moderní HPLC separace v teorii a praxi II. Hradec Králové, Klatovy. </w:t>
            </w:r>
            <w:r w:rsidRPr="00011CA0">
              <w:rPr>
                <w:sz w:val="18"/>
                <w:szCs w:val="18"/>
              </w:rPr>
              <w:t xml:space="preserve">ISBN 978-80-260-4244-0. </w:t>
            </w:r>
          </w:p>
          <w:p w14:paraId="3600F16E" w14:textId="77777777" w:rsidR="00A9436F" w:rsidRPr="00011CA0" w:rsidRDefault="00A9436F" w:rsidP="00D44916">
            <w:pPr>
              <w:jc w:val="both"/>
              <w:rPr>
                <w:sz w:val="19"/>
                <w:szCs w:val="19"/>
              </w:rPr>
            </w:pPr>
            <w:r w:rsidRPr="00011CA0">
              <w:rPr>
                <w:caps/>
                <w:sz w:val="19"/>
                <w:szCs w:val="19"/>
              </w:rPr>
              <w:t>Kodíček, M., Karpenko,</w:t>
            </w:r>
            <w:r w:rsidRPr="00011CA0">
              <w:rPr>
                <w:sz w:val="19"/>
                <w:szCs w:val="19"/>
              </w:rPr>
              <w:t xml:space="preserve"> V. Biofyzikální chemie. Praha, 1997. </w:t>
            </w:r>
          </w:p>
          <w:p w14:paraId="5D3AC6ED" w14:textId="77777777" w:rsidR="00A9436F" w:rsidRPr="00011CA0" w:rsidRDefault="00A9436F" w:rsidP="00D44916">
            <w:pPr>
              <w:jc w:val="both"/>
              <w:rPr>
                <w:sz w:val="19"/>
                <w:szCs w:val="19"/>
              </w:rPr>
            </w:pPr>
            <w:r w:rsidRPr="00011CA0">
              <w:rPr>
                <w:caps/>
                <w:sz w:val="19"/>
                <w:szCs w:val="19"/>
              </w:rPr>
              <w:t xml:space="preserve">Wilson, I.D. </w:t>
            </w:r>
            <w:r w:rsidRPr="00011CA0">
              <w:rPr>
                <w:sz w:val="19"/>
                <w:szCs w:val="19"/>
              </w:rPr>
              <w:t>(Ed.)</w:t>
            </w:r>
            <w:r>
              <w:rPr>
                <w:sz w:val="19"/>
                <w:szCs w:val="19"/>
              </w:rPr>
              <w:t xml:space="preserve"> </w:t>
            </w:r>
            <w:r w:rsidRPr="00011CA0">
              <w:rPr>
                <w:sz w:val="19"/>
                <w:szCs w:val="19"/>
              </w:rPr>
              <w:t xml:space="preserve">Encyclopedia of Separation Science. New York: Academic Press, 2000. </w:t>
            </w:r>
          </w:p>
          <w:p w14:paraId="32EE5441" w14:textId="77777777" w:rsidR="00A9436F" w:rsidRPr="00011CA0" w:rsidRDefault="00A9436F" w:rsidP="00D44916">
            <w:pPr>
              <w:jc w:val="both"/>
              <w:rPr>
                <w:sz w:val="19"/>
                <w:szCs w:val="19"/>
              </w:rPr>
            </w:pPr>
            <w:r w:rsidRPr="00011CA0">
              <w:rPr>
                <w:caps/>
                <w:sz w:val="19"/>
                <w:szCs w:val="19"/>
              </w:rPr>
              <w:t>Atkins,</w:t>
            </w:r>
            <w:r w:rsidRPr="00011CA0">
              <w:rPr>
                <w:sz w:val="19"/>
                <w:szCs w:val="19"/>
              </w:rPr>
              <w:t xml:space="preserve"> P.W. </w:t>
            </w:r>
            <w:r w:rsidRPr="00011CA0">
              <w:rPr>
                <w:iCs/>
                <w:sz w:val="19"/>
                <w:szCs w:val="19"/>
              </w:rPr>
              <w:t>Atkins´ Physical Chemistry</w:t>
            </w:r>
            <w:r w:rsidRPr="00011CA0">
              <w:rPr>
                <w:sz w:val="19"/>
                <w:szCs w:val="19"/>
              </w:rPr>
              <w:t>. 10th Ed. New York: Oxford University Press, 2014. ISBN 9780199697403.</w:t>
            </w:r>
          </w:p>
        </w:tc>
      </w:tr>
      <w:tr w:rsidR="00A9436F" w:rsidRPr="00011CA0" w14:paraId="450EFDCB" w14:textId="77777777" w:rsidTr="00D44916">
        <w:tc>
          <w:tcPr>
            <w:tcW w:w="9855" w:type="dxa"/>
            <w:gridSpan w:val="10"/>
            <w:tcBorders>
              <w:top w:val="single" w:sz="12" w:space="0" w:color="auto"/>
              <w:left w:val="single" w:sz="2" w:space="0" w:color="auto"/>
              <w:bottom w:val="single" w:sz="2" w:space="0" w:color="auto"/>
              <w:right w:val="single" w:sz="2" w:space="0" w:color="auto"/>
            </w:tcBorders>
            <w:shd w:val="clear" w:color="auto" w:fill="F7CAAC"/>
          </w:tcPr>
          <w:p w14:paraId="6996462C" w14:textId="77777777" w:rsidR="00A9436F" w:rsidRPr="00011CA0" w:rsidRDefault="00A9436F" w:rsidP="00D44916">
            <w:pPr>
              <w:jc w:val="center"/>
              <w:rPr>
                <w:b/>
              </w:rPr>
            </w:pPr>
            <w:r w:rsidRPr="00011CA0">
              <w:rPr>
                <w:b/>
              </w:rPr>
              <w:t>Informace ke kombinované nebo distanční formě</w:t>
            </w:r>
          </w:p>
        </w:tc>
      </w:tr>
      <w:tr w:rsidR="00A9436F" w:rsidRPr="00011CA0" w14:paraId="04BA5282" w14:textId="77777777" w:rsidTr="00D44916">
        <w:tc>
          <w:tcPr>
            <w:tcW w:w="4787" w:type="dxa"/>
            <w:gridSpan w:val="3"/>
            <w:tcBorders>
              <w:top w:val="single" w:sz="2" w:space="0" w:color="auto"/>
            </w:tcBorders>
            <w:shd w:val="clear" w:color="auto" w:fill="F7CAAC"/>
          </w:tcPr>
          <w:p w14:paraId="6B2B3F97" w14:textId="77777777" w:rsidR="00A9436F" w:rsidRPr="00011CA0" w:rsidRDefault="00A9436F" w:rsidP="00D44916">
            <w:pPr>
              <w:jc w:val="both"/>
            </w:pPr>
            <w:r w:rsidRPr="00011CA0">
              <w:rPr>
                <w:b/>
              </w:rPr>
              <w:t>Rozsah konzultací (soustředění)</w:t>
            </w:r>
          </w:p>
        </w:tc>
        <w:tc>
          <w:tcPr>
            <w:tcW w:w="889" w:type="dxa"/>
            <w:tcBorders>
              <w:top w:val="single" w:sz="2" w:space="0" w:color="auto"/>
            </w:tcBorders>
          </w:tcPr>
          <w:p w14:paraId="753384CE" w14:textId="77777777" w:rsidR="00A9436F" w:rsidRPr="00011CA0" w:rsidRDefault="00A9436F" w:rsidP="000C517E">
            <w:pPr>
              <w:jc w:val="center"/>
            </w:pPr>
            <w:r w:rsidRPr="00011CA0">
              <w:t>8</w:t>
            </w:r>
          </w:p>
        </w:tc>
        <w:tc>
          <w:tcPr>
            <w:tcW w:w="4179" w:type="dxa"/>
            <w:gridSpan w:val="6"/>
            <w:tcBorders>
              <w:top w:val="single" w:sz="2" w:space="0" w:color="auto"/>
            </w:tcBorders>
            <w:shd w:val="clear" w:color="auto" w:fill="F7CAAC"/>
          </w:tcPr>
          <w:p w14:paraId="547AC3E7" w14:textId="77777777" w:rsidR="00A9436F" w:rsidRPr="00011CA0" w:rsidRDefault="00A9436F" w:rsidP="00D44916">
            <w:pPr>
              <w:jc w:val="both"/>
              <w:rPr>
                <w:b/>
              </w:rPr>
            </w:pPr>
            <w:r w:rsidRPr="00011CA0">
              <w:rPr>
                <w:b/>
              </w:rPr>
              <w:t xml:space="preserve">hodin </w:t>
            </w:r>
          </w:p>
        </w:tc>
      </w:tr>
      <w:tr w:rsidR="00A9436F" w:rsidRPr="00011CA0" w14:paraId="2EC04BBB" w14:textId="77777777" w:rsidTr="00D44916">
        <w:tc>
          <w:tcPr>
            <w:tcW w:w="9855" w:type="dxa"/>
            <w:gridSpan w:val="10"/>
            <w:shd w:val="clear" w:color="auto" w:fill="F7CAAC"/>
          </w:tcPr>
          <w:p w14:paraId="7AFBF3AE" w14:textId="77777777" w:rsidR="00A9436F" w:rsidRPr="00011CA0" w:rsidRDefault="00A9436F" w:rsidP="00D44916">
            <w:pPr>
              <w:jc w:val="both"/>
              <w:rPr>
                <w:b/>
              </w:rPr>
            </w:pPr>
            <w:r w:rsidRPr="00011CA0">
              <w:rPr>
                <w:b/>
              </w:rPr>
              <w:t>Informace o způsobu kontaktu s vyučujícím</w:t>
            </w:r>
          </w:p>
        </w:tc>
      </w:tr>
      <w:tr w:rsidR="00A9436F" w:rsidRPr="00011CA0" w14:paraId="1226311F" w14:textId="77777777" w:rsidTr="00D44916">
        <w:trPr>
          <w:trHeight w:val="283"/>
        </w:trPr>
        <w:tc>
          <w:tcPr>
            <w:tcW w:w="9855" w:type="dxa"/>
            <w:gridSpan w:val="10"/>
          </w:tcPr>
          <w:p w14:paraId="2225FF9B" w14:textId="77777777" w:rsidR="00A9436F" w:rsidRPr="00011CA0" w:rsidRDefault="00A9436F" w:rsidP="00D44916">
            <w:pPr>
              <w:jc w:val="both"/>
              <w:rPr>
                <w:sz w:val="19"/>
                <w:szCs w:val="19"/>
              </w:rPr>
            </w:pPr>
            <w:r w:rsidRPr="00011CA0">
              <w:rPr>
                <w:sz w:val="19"/>
                <w:szCs w:val="19"/>
              </w:rPr>
              <w:t>Studenti se účastní dvou konzultací v rozsahu 4 hodin, kde je jim redukovanou formou prezentována látka výše uvedeného rozsahu. Prezentace dostanou k dispozici k samostudiu. Studenti jsou dále povinni vypracovat seminární práce formou rešerše na zvolené téma související s náplní předmětu (každý student má vlastní téma) v rozsahu cca 10 stran formátu A4. Práce jsou hodnoceny vyučujícím a jsou podkladem pro udělení zápočtu (nevyhovující práce jsou studenti povinni přepracovat). Předmět je zakončen ústní zkouškou z probíraného učiva.   Studenti se s vyučujícími setkávají v rámci konzultací (přednášek). Kromě toho je možný individuální kontakt e-mailem či telefonicky a po dohodě individuální konzultace. Hromadné informace jsou studentům zasílány na e-mailové adresy uvedené v systému STAG, případně na společnou adresu dané studijní skupiny.</w:t>
            </w:r>
          </w:p>
          <w:p w14:paraId="26CB9967" w14:textId="77777777" w:rsidR="00A9436F" w:rsidRPr="00011CA0" w:rsidRDefault="00A9436F" w:rsidP="00D44916">
            <w:pPr>
              <w:jc w:val="both"/>
              <w:rPr>
                <w:sz w:val="10"/>
                <w:szCs w:val="10"/>
              </w:rPr>
            </w:pPr>
          </w:p>
          <w:p w14:paraId="6BC8D1D1" w14:textId="77777777" w:rsidR="00A9436F" w:rsidRPr="00011CA0" w:rsidRDefault="00A9436F" w:rsidP="00D44916">
            <w:pPr>
              <w:jc w:val="both"/>
              <w:rPr>
                <w:sz w:val="19"/>
                <w:szCs w:val="19"/>
              </w:rPr>
            </w:pPr>
            <w:r w:rsidRPr="00011CA0">
              <w:rPr>
                <w:sz w:val="19"/>
                <w:szCs w:val="19"/>
              </w:rPr>
              <w:t xml:space="preserve">Možnosti komunikace s vyučujícím: </w:t>
            </w:r>
            <w:hyperlink r:id="rId18" w:history="1">
              <w:r w:rsidRPr="00011CA0">
                <w:rPr>
                  <w:rStyle w:val="Hypertextovodkaz"/>
                  <w:sz w:val="19"/>
                  <w:szCs w:val="19"/>
                </w:rPr>
                <w:t>ingr@utb.cz</w:t>
              </w:r>
            </w:hyperlink>
            <w:hyperlink r:id="rId19" w:history="1"/>
            <w:r w:rsidRPr="00011CA0">
              <w:rPr>
                <w:sz w:val="19"/>
                <w:szCs w:val="19"/>
              </w:rPr>
              <w:t>, 576 031 417.</w:t>
            </w:r>
          </w:p>
        </w:tc>
      </w:tr>
      <w:tr w:rsidR="00A9436F" w:rsidRPr="00011CA0" w14:paraId="03A7213C" w14:textId="77777777" w:rsidTr="00D44916">
        <w:tc>
          <w:tcPr>
            <w:tcW w:w="9855" w:type="dxa"/>
            <w:gridSpan w:val="10"/>
            <w:tcBorders>
              <w:top w:val="single" w:sz="4" w:space="0" w:color="auto"/>
              <w:left w:val="single" w:sz="4" w:space="0" w:color="auto"/>
              <w:bottom w:val="double" w:sz="4" w:space="0" w:color="auto"/>
              <w:right w:val="single" w:sz="4" w:space="0" w:color="auto"/>
            </w:tcBorders>
            <w:shd w:val="clear" w:color="auto" w:fill="BDD6EE"/>
          </w:tcPr>
          <w:p w14:paraId="5E371ED8" w14:textId="77777777" w:rsidR="00A9436F" w:rsidRPr="00011CA0" w:rsidRDefault="00A9436F" w:rsidP="00D44916">
            <w:pPr>
              <w:jc w:val="both"/>
            </w:pPr>
            <w:r w:rsidRPr="00011CA0">
              <w:lastRenderedPageBreak/>
              <w:br w:type="page"/>
            </w:r>
            <w:r w:rsidRPr="00011CA0">
              <w:rPr>
                <w:b/>
                <w:sz w:val="28"/>
              </w:rPr>
              <w:t>B-III – Charakteristika studijního předmětu</w:t>
            </w:r>
          </w:p>
        </w:tc>
      </w:tr>
      <w:tr w:rsidR="00A9436F" w:rsidRPr="00011CA0" w14:paraId="27DBC30E" w14:textId="77777777" w:rsidTr="00D44916">
        <w:tc>
          <w:tcPr>
            <w:tcW w:w="3085" w:type="dxa"/>
            <w:tcBorders>
              <w:top w:val="double" w:sz="4" w:space="0" w:color="auto"/>
            </w:tcBorders>
            <w:shd w:val="clear" w:color="auto" w:fill="F7CAAC"/>
          </w:tcPr>
          <w:p w14:paraId="3DB2A954" w14:textId="77777777" w:rsidR="00A9436F" w:rsidRPr="00011CA0" w:rsidRDefault="00A9436F" w:rsidP="00D44916">
            <w:pPr>
              <w:jc w:val="both"/>
              <w:rPr>
                <w:b/>
              </w:rPr>
            </w:pPr>
            <w:r w:rsidRPr="00011CA0">
              <w:rPr>
                <w:b/>
              </w:rPr>
              <w:t>Název studijního předmětu</w:t>
            </w:r>
          </w:p>
        </w:tc>
        <w:tc>
          <w:tcPr>
            <w:tcW w:w="6770" w:type="dxa"/>
            <w:gridSpan w:val="9"/>
            <w:tcBorders>
              <w:top w:val="double" w:sz="4" w:space="0" w:color="auto"/>
            </w:tcBorders>
          </w:tcPr>
          <w:p w14:paraId="0A16CDA4" w14:textId="77777777" w:rsidR="00A9436F" w:rsidRPr="004800BD" w:rsidRDefault="00A9436F" w:rsidP="00D44916">
            <w:pPr>
              <w:jc w:val="both"/>
              <w:rPr>
                <w:b/>
              </w:rPr>
            </w:pPr>
            <w:bookmarkStart w:id="8" w:name="Lab_sep_metod"/>
            <w:bookmarkEnd w:id="8"/>
            <w:r w:rsidRPr="004800BD">
              <w:rPr>
                <w:b/>
              </w:rPr>
              <w:t>Laboratoř separačních metod</w:t>
            </w:r>
          </w:p>
        </w:tc>
      </w:tr>
      <w:tr w:rsidR="00A9436F" w:rsidRPr="00011CA0" w14:paraId="0C557E3A" w14:textId="77777777" w:rsidTr="00D44916">
        <w:tc>
          <w:tcPr>
            <w:tcW w:w="3085" w:type="dxa"/>
            <w:shd w:val="clear" w:color="auto" w:fill="F7CAAC"/>
          </w:tcPr>
          <w:p w14:paraId="34D6A596" w14:textId="77777777" w:rsidR="00A9436F" w:rsidRPr="00011CA0" w:rsidRDefault="00A9436F" w:rsidP="00D44916">
            <w:pPr>
              <w:jc w:val="both"/>
              <w:rPr>
                <w:b/>
              </w:rPr>
            </w:pPr>
            <w:r w:rsidRPr="00011CA0">
              <w:rPr>
                <w:b/>
              </w:rPr>
              <w:t>Typ předmětu</w:t>
            </w:r>
          </w:p>
        </w:tc>
        <w:tc>
          <w:tcPr>
            <w:tcW w:w="3407" w:type="dxa"/>
            <w:gridSpan w:val="4"/>
          </w:tcPr>
          <w:p w14:paraId="299B397F" w14:textId="2E2CF636" w:rsidR="00A9436F" w:rsidRPr="00011CA0" w:rsidRDefault="007A4857" w:rsidP="00D44916">
            <w:pPr>
              <w:jc w:val="both"/>
            </w:pPr>
            <w:r>
              <w:t>povinný, PZ</w:t>
            </w:r>
          </w:p>
        </w:tc>
        <w:tc>
          <w:tcPr>
            <w:tcW w:w="2695" w:type="dxa"/>
            <w:gridSpan w:val="4"/>
            <w:shd w:val="clear" w:color="auto" w:fill="F7CAAC"/>
          </w:tcPr>
          <w:p w14:paraId="42F973FC" w14:textId="77777777" w:rsidR="00A9436F" w:rsidRPr="00011CA0" w:rsidRDefault="00A9436F" w:rsidP="00D44916">
            <w:pPr>
              <w:jc w:val="both"/>
            </w:pPr>
            <w:r w:rsidRPr="00011CA0">
              <w:rPr>
                <w:b/>
              </w:rPr>
              <w:t>doporučený ročník / semestr</w:t>
            </w:r>
          </w:p>
        </w:tc>
        <w:tc>
          <w:tcPr>
            <w:tcW w:w="668" w:type="dxa"/>
          </w:tcPr>
          <w:p w14:paraId="76E362E2" w14:textId="050EE0B9" w:rsidR="00A9436F" w:rsidRPr="00011CA0" w:rsidRDefault="005765FD" w:rsidP="00D44916">
            <w:pPr>
              <w:jc w:val="both"/>
            </w:pPr>
            <w:r>
              <w:t>1/ZS</w:t>
            </w:r>
          </w:p>
        </w:tc>
      </w:tr>
      <w:tr w:rsidR="00A9436F" w:rsidRPr="00011CA0" w14:paraId="055F4B3F" w14:textId="77777777" w:rsidTr="00D44916">
        <w:tc>
          <w:tcPr>
            <w:tcW w:w="3085" w:type="dxa"/>
            <w:shd w:val="clear" w:color="auto" w:fill="F7CAAC"/>
          </w:tcPr>
          <w:p w14:paraId="46D82FF1" w14:textId="77777777" w:rsidR="00A9436F" w:rsidRPr="00011CA0" w:rsidRDefault="00A9436F" w:rsidP="00D44916">
            <w:pPr>
              <w:jc w:val="both"/>
              <w:rPr>
                <w:b/>
              </w:rPr>
            </w:pPr>
            <w:r w:rsidRPr="00011CA0">
              <w:rPr>
                <w:b/>
              </w:rPr>
              <w:t>Rozsah studijního předmětu</w:t>
            </w:r>
          </w:p>
        </w:tc>
        <w:tc>
          <w:tcPr>
            <w:tcW w:w="1702" w:type="dxa"/>
            <w:gridSpan w:val="2"/>
          </w:tcPr>
          <w:p w14:paraId="6EB40538" w14:textId="1F8ABCB9" w:rsidR="00A9436F" w:rsidRPr="00011CA0" w:rsidRDefault="001A385F" w:rsidP="00D44916">
            <w:pPr>
              <w:jc w:val="both"/>
            </w:pPr>
            <w:r>
              <w:t>0p</w:t>
            </w:r>
            <w:r>
              <w:rPr>
                <w:lang w:val="en-GB"/>
              </w:rPr>
              <w:t>+</w:t>
            </w:r>
            <w:r>
              <w:t>0s</w:t>
            </w:r>
            <w:r>
              <w:rPr>
                <w:lang w:val="en-GB"/>
              </w:rPr>
              <w:t>+</w:t>
            </w:r>
            <w:r>
              <w:t>42l</w:t>
            </w:r>
          </w:p>
        </w:tc>
        <w:tc>
          <w:tcPr>
            <w:tcW w:w="889" w:type="dxa"/>
            <w:shd w:val="clear" w:color="auto" w:fill="F7CAAC"/>
          </w:tcPr>
          <w:p w14:paraId="0B3918ED" w14:textId="77777777" w:rsidR="00A9436F" w:rsidRPr="00011CA0" w:rsidRDefault="00A9436F" w:rsidP="00D44916">
            <w:pPr>
              <w:jc w:val="both"/>
              <w:rPr>
                <w:b/>
              </w:rPr>
            </w:pPr>
            <w:r w:rsidRPr="00011CA0">
              <w:rPr>
                <w:b/>
              </w:rPr>
              <w:t xml:space="preserve">hod. </w:t>
            </w:r>
          </w:p>
        </w:tc>
        <w:tc>
          <w:tcPr>
            <w:tcW w:w="816" w:type="dxa"/>
          </w:tcPr>
          <w:p w14:paraId="287DFF03" w14:textId="77777777" w:rsidR="00A9436F" w:rsidRPr="00011CA0" w:rsidRDefault="00A9436F" w:rsidP="00D44916">
            <w:pPr>
              <w:jc w:val="both"/>
            </w:pPr>
            <w:r w:rsidRPr="00011CA0">
              <w:t>42</w:t>
            </w:r>
          </w:p>
        </w:tc>
        <w:tc>
          <w:tcPr>
            <w:tcW w:w="2156" w:type="dxa"/>
            <w:gridSpan w:val="3"/>
            <w:shd w:val="clear" w:color="auto" w:fill="F7CAAC"/>
          </w:tcPr>
          <w:p w14:paraId="04ACD170" w14:textId="77777777" w:rsidR="00A9436F" w:rsidRPr="00011CA0" w:rsidRDefault="00A9436F" w:rsidP="00D44916">
            <w:pPr>
              <w:jc w:val="both"/>
              <w:rPr>
                <w:b/>
              </w:rPr>
            </w:pPr>
            <w:r w:rsidRPr="00011CA0">
              <w:rPr>
                <w:b/>
              </w:rPr>
              <w:t>kreditů</w:t>
            </w:r>
          </w:p>
        </w:tc>
        <w:tc>
          <w:tcPr>
            <w:tcW w:w="1207" w:type="dxa"/>
            <w:gridSpan w:val="2"/>
          </w:tcPr>
          <w:p w14:paraId="74EB63C4" w14:textId="77777777" w:rsidR="00A9436F" w:rsidRPr="00011CA0" w:rsidRDefault="00A9436F" w:rsidP="00D44916">
            <w:pPr>
              <w:jc w:val="both"/>
              <w:rPr>
                <w:color w:val="FF0000"/>
              </w:rPr>
            </w:pPr>
            <w:r w:rsidRPr="00011CA0">
              <w:t>2</w:t>
            </w:r>
          </w:p>
        </w:tc>
      </w:tr>
      <w:tr w:rsidR="00A9436F" w:rsidRPr="00011CA0" w14:paraId="75655133" w14:textId="77777777" w:rsidTr="00D44916">
        <w:tc>
          <w:tcPr>
            <w:tcW w:w="3085" w:type="dxa"/>
            <w:shd w:val="clear" w:color="auto" w:fill="F7CAAC"/>
          </w:tcPr>
          <w:p w14:paraId="33D658E0" w14:textId="77777777" w:rsidR="00A9436F" w:rsidRPr="00011CA0" w:rsidRDefault="00A9436F" w:rsidP="00D44916">
            <w:pPr>
              <w:jc w:val="both"/>
              <w:rPr>
                <w:b/>
                <w:sz w:val="22"/>
              </w:rPr>
            </w:pPr>
            <w:r w:rsidRPr="00011CA0">
              <w:rPr>
                <w:b/>
              </w:rPr>
              <w:t>Prerekvizity, korekvizity, ekvivalence</w:t>
            </w:r>
          </w:p>
        </w:tc>
        <w:tc>
          <w:tcPr>
            <w:tcW w:w="6770" w:type="dxa"/>
            <w:gridSpan w:val="9"/>
          </w:tcPr>
          <w:p w14:paraId="411C4A90" w14:textId="77777777" w:rsidR="00A9436F" w:rsidRPr="00011CA0" w:rsidRDefault="00A9436F" w:rsidP="00D44916">
            <w:pPr>
              <w:jc w:val="both"/>
            </w:pPr>
          </w:p>
        </w:tc>
      </w:tr>
      <w:tr w:rsidR="00A9436F" w:rsidRPr="00011CA0" w14:paraId="4A1D75CD" w14:textId="77777777" w:rsidTr="00D44916">
        <w:tc>
          <w:tcPr>
            <w:tcW w:w="3085" w:type="dxa"/>
            <w:shd w:val="clear" w:color="auto" w:fill="F7CAAC"/>
          </w:tcPr>
          <w:p w14:paraId="4AE8F807" w14:textId="77777777" w:rsidR="00A9436F" w:rsidRPr="00011CA0" w:rsidRDefault="00A9436F" w:rsidP="00D44916">
            <w:pPr>
              <w:jc w:val="both"/>
              <w:rPr>
                <w:b/>
              </w:rPr>
            </w:pPr>
            <w:r w:rsidRPr="00011CA0">
              <w:rPr>
                <w:b/>
              </w:rPr>
              <w:t>Způsob ověření studijních výsledků</w:t>
            </w:r>
          </w:p>
        </w:tc>
        <w:tc>
          <w:tcPr>
            <w:tcW w:w="3407" w:type="dxa"/>
            <w:gridSpan w:val="4"/>
          </w:tcPr>
          <w:p w14:paraId="668010F6" w14:textId="77777777" w:rsidR="00A9436F" w:rsidRPr="00011CA0" w:rsidRDefault="00A9436F" w:rsidP="00D44916">
            <w:pPr>
              <w:jc w:val="both"/>
            </w:pPr>
            <w:r w:rsidRPr="00011CA0">
              <w:t>zápočet</w:t>
            </w:r>
          </w:p>
        </w:tc>
        <w:tc>
          <w:tcPr>
            <w:tcW w:w="1554" w:type="dxa"/>
            <w:gridSpan w:val="2"/>
            <w:shd w:val="clear" w:color="auto" w:fill="F7CAAC"/>
          </w:tcPr>
          <w:p w14:paraId="5A17A733" w14:textId="77777777" w:rsidR="00A9436F" w:rsidRPr="00011CA0" w:rsidRDefault="00A9436F" w:rsidP="00D44916">
            <w:pPr>
              <w:jc w:val="both"/>
              <w:rPr>
                <w:b/>
              </w:rPr>
            </w:pPr>
            <w:r w:rsidRPr="00011CA0">
              <w:rPr>
                <w:b/>
              </w:rPr>
              <w:t>Forma výuky</w:t>
            </w:r>
          </w:p>
        </w:tc>
        <w:tc>
          <w:tcPr>
            <w:tcW w:w="1809" w:type="dxa"/>
            <w:gridSpan w:val="3"/>
          </w:tcPr>
          <w:p w14:paraId="587636B4" w14:textId="77777777" w:rsidR="00A9436F" w:rsidRPr="00011CA0" w:rsidRDefault="00A9436F" w:rsidP="00D44916">
            <w:pPr>
              <w:jc w:val="both"/>
            </w:pPr>
            <w:r w:rsidRPr="00011CA0">
              <w:t>laboratorní cvičení</w:t>
            </w:r>
          </w:p>
        </w:tc>
      </w:tr>
      <w:tr w:rsidR="00A9436F" w:rsidRPr="00011CA0" w14:paraId="5C1FCE60" w14:textId="77777777" w:rsidTr="00D44916">
        <w:tc>
          <w:tcPr>
            <w:tcW w:w="3085" w:type="dxa"/>
            <w:shd w:val="clear" w:color="auto" w:fill="F7CAAC"/>
          </w:tcPr>
          <w:p w14:paraId="673D0E37" w14:textId="77777777" w:rsidR="00A9436F" w:rsidRPr="00011CA0" w:rsidRDefault="00A9436F" w:rsidP="00D44916">
            <w:pPr>
              <w:jc w:val="both"/>
              <w:rPr>
                <w:b/>
              </w:rPr>
            </w:pPr>
            <w:r w:rsidRPr="00011CA0">
              <w:rPr>
                <w:b/>
              </w:rPr>
              <w:t>Forma způsobu ověření studijních výsledků a další požadavky na studenta</w:t>
            </w:r>
          </w:p>
        </w:tc>
        <w:tc>
          <w:tcPr>
            <w:tcW w:w="6770" w:type="dxa"/>
            <w:gridSpan w:val="9"/>
            <w:tcBorders>
              <w:bottom w:val="single" w:sz="4" w:space="0" w:color="auto"/>
            </w:tcBorders>
          </w:tcPr>
          <w:p w14:paraId="2C573E88" w14:textId="77777777" w:rsidR="00A9436F" w:rsidRPr="00011CA0" w:rsidRDefault="00A9436F" w:rsidP="00D44916">
            <w:pPr>
              <w:jc w:val="both"/>
            </w:pPr>
            <w:r w:rsidRPr="00011CA0">
              <w:t>Zápočet: vypracování laboratorních úloh, zpracování výsledků.</w:t>
            </w:r>
          </w:p>
          <w:p w14:paraId="2A06A61F" w14:textId="77777777" w:rsidR="00A9436F" w:rsidRPr="00011CA0" w:rsidRDefault="00A9436F" w:rsidP="00D44916">
            <w:pPr>
              <w:jc w:val="both"/>
            </w:pPr>
          </w:p>
        </w:tc>
      </w:tr>
      <w:tr w:rsidR="00A9436F" w:rsidRPr="00011CA0" w14:paraId="7787E08D" w14:textId="77777777" w:rsidTr="00D44916">
        <w:trPr>
          <w:trHeight w:val="197"/>
        </w:trPr>
        <w:tc>
          <w:tcPr>
            <w:tcW w:w="3085" w:type="dxa"/>
            <w:tcBorders>
              <w:top w:val="nil"/>
            </w:tcBorders>
            <w:shd w:val="clear" w:color="auto" w:fill="F7CAAC"/>
          </w:tcPr>
          <w:p w14:paraId="4B3D0DEB" w14:textId="77777777" w:rsidR="00A9436F" w:rsidRPr="00011CA0" w:rsidRDefault="00A9436F" w:rsidP="00D44916">
            <w:pPr>
              <w:jc w:val="both"/>
              <w:rPr>
                <w:b/>
              </w:rPr>
            </w:pPr>
            <w:r w:rsidRPr="00011CA0">
              <w:rPr>
                <w:b/>
              </w:rPr>
              <w:t>Garant předmětu</w:t>
            </w:r>
          </w:p>
        </w:tc>
        <w:tc>
          <w:tcPr>
            <w:tcW w:w="6770" w:type="dxa"/>
            <w:gridSpan w:val="9"/>
            <w:tcBorders>
              <w:top w:val="single" w:sz="4" w:space="0" w:color="auto"/>
            </w:tcBorders>
          </w:tcPr>
          <w:p w14:paraId="004BD06F" w14:textId="5B5EA006" w:rsidR="00A9436F" w:rsidRPr="00011CA0" w:rsidRDefault="00D72DAF" w:rsidP="00D72DAF">
            <w:pPr>
              <w:jc w:val="both"/>
            </w:pPr>
            <w:r w:rsidRPr="00D72DAF">
              <w:t xml:space="preserve">RNDr. Marek Ingr, Ph.D. </w:t>
            </w:r>
          </w:p>
        </w:tc>
      </w:tr>
      <w:tr w:rsidR="00A9436F" w:rsidRPr="00011CA0" w14:paraId="769DD994" w14:textId="77777777" w:rsidTr="00D44916">
        <w:trPr>
          <w:trHeight w:val="243"/>
        </w:trPr>
        <w:tc>
          <w:tcPr>
            <w:tcW w:w="3085" w:type="dxa"/>
            <w:tcBorders>
              <w:top w:val="nil"/>
            </w:tcBorders>
            <w:shd w:val="clear" w:color="auto" w:fill="F7CAAC"/>
          </w:tcPr>
          <w:p w14:paraId="32BE8433" w14:textId="77777777" w:rsidR="00A9436F" w:rsidRPr="00011CA0" w:rsidRDefault="00A9436F" w:rsidP="00D44916">
            <w:pPr>
              <w:jc w:val="both"/>
              <w:rPr>
                <w:b/>
              </w:rPr>
            </w:pPr>
            <w:r w:rsidRPr="00011CA0">
              <w:rPr>
                <w:b/>
              </w:rPr>
              <w:t>Zapojení garanta do výuky předmětu</w:t>
            </w:r>
          </w:p>
        </w:tc>
        <w:tc>
          <w:tcPr>
            <w:tcW w:w="6770" w:type="dxa"/>
            <w:gridSpan w:val="9"/>
            <w:tcBorders>
              <w:top w:val="nil"/>
            </w:tcBorders>
          </w:tcPr>
          <w:p w14:paraId="51E26DDF" w14:textId="31EB14CE" w:rsidR="00A9436F" w:rsidRPr="00011CA0" w:rsidRDefault="00D72DAF" w:rsidP="00D44916">
            <w:pPr>
              <w:jc w:val="both"/>
            </w:pPr>
            <w:r>
              <w:t>80% l</w:t>
            </w:r>
          </w:p>
        </w:tc>
      </w:tr>
      <w:tr w:rsidR="00A9436F" w:rsidRPr="00011CA0" w14:paraId="5347E52C" w14:textId="77777777" w:rsidTr="00D44916">
        <w:tc>
          <w:tcPr>
            <w:tcW w:w="3085" w:type="dxa"/>
            <w:shd w:val="clear" w:color="auto" w:fill="F7CAAC"/>
          </w:tcPr>
          <w:p w14:paraId="20B0ED3E" w14:textId="77777777" w:rsidR="00A9436F" w:rsidRPr="00011CA0" w:rsidRDefault="00A9436F" w:rsidP="00D44916">
            <w:pPr>
              <w:jc w:val="both"/>
              <w:rPr>
                <w:b/>
              </w:rPr>
            </w:pPr>
            <w:r w:rsidRPr="00011CA0">
              <w:rPr>
                <w:b/>
              </w:rPr>
              <w:t>Vyučující</w:t>
            </w:r>
          </w:p>
        </w:tc>
        <w:tc>
          <w:tcPr>
            <w:tcW w:w="6770" w:type="dxa"/>
            <w:gridSpan w:val="9"/>
            <w:tcBorders>
              <w:bottom w:val="nil"/>
            </w:tcBorders>
          </w:tcPr>
          <w:p w14:paraId="3E8A1B58" w14:textId="77777777" w:rsidR="00A9436F" w:rsidRPr="00011CA0" w:rsidRDefault="00A9436F" w:rsidP="00D44916">
            <w:pPr>
              <w:jc w:val="both"/>
            </w:pPr>
          </w:p>
        </w:tc>
      </w:tr>
      <w:tr w:rsidR="00A9436F" w:rsidRPr="00011CA0" w14:paraId="1EC2E11A" w14:textId="77777777" w:rsidTr="00D44916">
        <w:trPr>
          <w:trHeight w:val="244"/>
        </w:trPr>
        <w:tc>
          <w:tcPr>
            <w:tcW w:w="9855" w:type="dxa"/>
            <w:gridSpan w:val="10"/>
            <w:tcBorders>
              <w:top w:val="nil"/>
            </w:tcBorders>
          </w:tcPr>
          <w:p w14:paraId="2521DA5D" w14:textId="582DED6E" w:rsidR="00A9436F" w:rsidRPr="00011CA0" w:rsidRDefault="00D72DAF" w:rsidP="00D72DAF">
            <w:pPr>
              <w:spacing w:before="60" w:after="60"/>
              <w:jc w:val="both"/>
            </w:pPr>
            <w:r w:rsidRPr="00D72DAF">
              <w:rPr>
                <w:b/>
              </w:rPr>
              <w:t>RNDr. Marek Ingr, Ph.D.</w:t>
            </w:r>
            <w:r w:rsidRPr="00443B87">
              <w:rPr>
                <w:b/>
              </w:rPr>
              <w:t xml:space="preserve"> </w:t>
            </w:r>
            <w:r w:rsidRPr="001E4505">
              <w:t>(</w:t>
            </w:r>
            <w:r w:rsidRPr="00D72DAF">
              <w:t>80% l)</w:t>
            </w:r>
          </w:p>
        </w:tc>
      </w:tr>
      <w:tr w:rsidR="00A9436F" w:rsidRPr="00011CA0" w14:paraId="19EA3DF3" w14:textId="77777777" w:rsidTr="00D44916">
        <w:tc>
          <w:tcPr>
            <w:tcW w:w="3085" w:type="dxa"/>
            <w:shd w:val="clear" w:color="auto" w:fill="F7CAAC"/>
          </w:tcPr>
          <w:p w14:paraId="35426894" w14:textId="77777777" w:rsidR="00A9436F" w:rsidRPr="00011CA0" w:rsidRDefault="00A9436F" w:rsidP="00D44916">
            <w:pPr>
              <w:jc w:val="both"/>
              <w:rPr>
                <w:b/>
              </w:rPr>
            </w:pPr>
            <w:r w:rsidRPr="00011CA0">
              <w:rPr>
                <w:b/>
              </w:rPr>
              <w:t>Stručná anotace předmětu</w:t>
            </w:r>
          </w:p>
        </w:tc>
        <w:tc>
          <w:tcPr>
            <w:tcW w:w="6770" w:type="dxa"/>
            <w:gridSpan w:val="9"/>
            <w:tcBorders>
              <w:bottom w:val="nil"/>
            </w:tcBorders>
          </w:tcPr>
          <w:p w14:paraId="4FB2D034" w14:textId="77777777" w:rsidR="00A9436F" w:rsidRPr="00011CA0" w:rsidRDefault="00A9436F" w:rsidP="00D44916">
            <w:pPr>
              <w:jc w:val="both"/>
            </w:pPr>
          </w:p>
        </w:tc>
      </w:tr>
      <w:tr w:rsidR="00A9436F" w:rsidRPr="00011CA0" w14:paraId="4D3DC72F" w14:textId="77777777" w:rsidTr="00D44916">
        <w:trPr>
          <w:trHeight w:val="3175"/>
        </w:trPr>
        <w:tc>
          <w:tcPr>
            <w:tcW w:w="9855" w:type="dxa"/>
            <w:gridSpan w:val="10"/>
            <w:tcBorders>
              <w:top w:val="nil"/>
              <w:bottom w:val="single" w:sz="12" w:space="0" w:color="auto"/>
            </w:tcBorders>
          </w:tcPr>
          <w:p w14:paraId="4A574BB3" w14:textId="752AE6F0" w:rsidR="00A9436F" w:rsidRPr="00011CA0" w:rsidRDefault="00A9436F" w:rsidP="00D44916">
            <w:pPr>
              <w:jc w:val="both"/>
            </w:pPr>
            <w:r w:rsidRPr="00011CA0">
              <w:t>Cílem předmětu je seznámit studenty s vybranými separačními metodami formou vypracování 9 laboratorních úloh (každá v rozs</w:t>
            </w:r>
            <w:r>
              <w:t xml:space="preserve">ahu 4 vyučovacích hodin) ve 2-3 </w:t>
            </w:r>
            <w:r w:rsidRPr="00011CA0">
              <w:t xml:space="preserve">členných skupinách s důrazem na správné vedení laboratorního deníku, vyhodnocení výsledku a jeho interpretaci. Součástí předmětu je také vstupní instruktáž a instruktáž ke zpracování a publikaci výsledků. </w:t>
            </w:r>
            <w:r w:rsidR="00AF142F" w:rsidRPr="00AF142F">
              <w:rPr>
                <w:color w:val="000000"/>
                <w:shd w:val="clear" w:color="auto" w:fill="FFFFFF"/>
              </w:rPr>
              <w:t>Studenti získají nové dovednosti z oblasti IT, a to díky aktivnímu využívaní speciálního softwaru pro vyhodnocování spektrálních dat a pokročilému vyhledávání relevantních informací ve specializovaných odborných databázích.</w:t>
            </w:r>
            <w:r w:rsidR="00AF142F" w:rsidRPr="00946B40">
              <w:rPr>
                <w:color w:val="000000"/>
                <w:sz w:val="19"/>
                <w:szCs w:val="19"/>
                <w:shd w:val="clear" w:color="auto" w:fill="FFFFFF"/>
              </w:rPr>
              <w:t xml:space="preserve"> </w:t>
            </w:r>
            <w:r w:rsidRPr="00011CA0">
              <w:t>Úlohy jsou vybírány z následujícího seznamu:</w:t>
            </w:r>
          </w:p>
          <w:p w14:paraId="11FFE341" w14:textId="77777777" w:rsidR="00A9436F" w:rsidRPr="00011CA0" w:rsidRDefault="00A9436F" w:rsidP="00A56D42">
            <w:pPr>
              <w:pStyle w:val="Odstavecseseznamem"/>
              <w:numPr>
                <w:ilvl w:val="0"/>
                <w:numId w:val="10"/>
              </w:numPr>
              <w:ind w:left="284" w:hanging="57"/>
              <w:jc w:val="both"/>
            </w:pPr>
            <w:r w:rsidRPr="00011CA0">
              <w:t>Stanovení koncentrace DNA metodou kvantitativní PCR (qPCR).</w:t>
            </w:r>
          </w:p>
          <w:p w14:paraId="20BDE432" w14:textId="77777777" w:rsidR="00A9436F" w:rsidRPr="00011CA0" w:rsidRDefault="00A9436F" w:rsidP="00A56D42">
            <w:pPr>
              <w:pStyle w:val="Odstavecseseznamem"/>
              <w:numPr>
                <w:ilvl w:val="0"/>
                <w:numId w:val="10"/>
              </w:numPr>
              <w:ind w:left="284" w:hanging="57"/>
              <w:jc w:val="both"/>
            </w:pPr>
            <w:r w:rsidRPr="00011CA0">
              <w:t>Polyakrylamidová gelová elektroforéza proteinů v denaturujícím prostředí dodecylsíranu sodného (SDS PAGE).</w:t>
            </w:r>
          </w:p>
          <w:p w14:paraId="2FE812C1" w14:textId="77777777" w:rsidR="00A9436F" w:rsidRPr="00011CA0" w:rsidRDefault="00A9436F" w:rsidP="00A56D42">
            <w:pPr>
              <w:pStyle w:val="Odstavecseseznamem"/>
              <w:numPr>
                <w:ilvl w:val="0"/>
                <w:numId w:val="10"/>
              </w:numPr>
              <w:ind w:left="284" w:hanging="57"/>
              <w:jc w:val="both"/>
            </w:pPr>
            <w:r w:rsidRPr="00011CA0">
              <w:t>Preparativní gelová chromatografie proteinů.</w:t>
            </w:r>
          </w:p>
          <w:p w14:paraId="75243F9D" w14:textId="77777777" w:rsidR="00A9436F" w:rsidRPr="00011CA0" w:rsidRDefault="00A9436F" w:rsidP="00A56D42">
            <w:pPr>
              <w:pStyle w:val="Odstavecseseznamem"/>
              <w:numPr>
                <w:ilvl w:val="0"/>
                <w:numId w:val="10"/>
              </w:numPr>
              <w:ind w:left="284" w:hanging="57"/>
              <w:jc w:val="both"/>
            </w:pPr>
            <w:r w:rsidRPr="00011CA0">
              <w:t>Izolace proteinů chromatografií na měniči kationtů (katexu).</w:t>
            </w:r>
          </w:p>
          <w:p w14:paraId="0AA97182" w14:textId="77777777" w:rsidR="00A9436F" w:rsidRPr="00011CA0" w:rsidRDefault="00A9436F" w:rsidP="00A56D42">
            <w:pPr>
              <w:pStyle w:val="Odstavecseseznamem"/>
              <w:numPr>
                <w:ilvl w:val="0"/>
                <w:numId w:val="10"/>
              </w:numPr>
              <w:ind w:left="284" w:hanging="57"/>
              <w:jc w:val="both"/>
            </w:pPr>
            <w:r w:rsidRPr="00011CA0">
              <w:t>Stanovení octanových a chloridových aniontů metodou kapilární izotachoforézy.</w:t>
            </w:r>
          </w:p>
          <w:p w14:paraId="21744B4A" w14:textId="77777777" w:rsidR="00A9436F" w:rsidRPr="00011CA0" w:rsidRDefault="00A9436F" w:rsidP="00A56D42">
            <w:pPr>
              <w:pStyle w:val="Odstavecseseznamem"/>
              <w:numPr>
                <w:ilvl w:val="0"/>
                <w:numId w:val="10"/>
              </w:numPr>
              <w:ind w:left="284" w:hanging="57"/>
              <w:jc w:val="both"/>
            </w:pPr>
            <w:r w:rsidRPr="00011CA0">
              <w:t>Stanovení vitaminu C v citrusových plodech metodou izokratické HPLC.</w:t>
            </w:r>
          </w:p>
          <w:p w14:paraId="05791F2B" w14:textId="77777777" w:rsidR="00A9436F" w:rsidRPr="00011CA0" w:rsidRDefault="00A9436F" w:rsidP="00A56D42">
            <w:pPr>
              <w:pStyle w:val="Odstavecseseznamem"/>
              <w:numPr>
                <w:ilvl w:val="0"/>
                <w:numId w:val="10"/>
              </w:numPr>
              <w:ind w:left="284" w:hanging="57"/>
              <w:jc w:val="both"/>
            </w:pPr>
            <w:r w:rsidRPr="00011CA0">
              <w:t>Stanovení vitaminu B2 v živočišných produktech metodou gradientové HPLC.</w:t>
            </w:r>
          </w:p>
          <w:p w14:paraId="12AD5A77" w14:textId="77777777" w:rsidR="00A9436F" w:rsidRPr="00011CA0" w:rsidRDefault="00A9436F" w:rsidP="00A56D42">
            <w:pPr>
              <w:pStyle w:val="Odstavecseseznamem"/>
              <w:numPr>
                <w:ilvl w:val="0"/>
                <w:numId w:val="10"/>
              </w:numPr>
              <w:ind w:left="284" w:hanging="57"/>
              <w:jc w:val="both"/>
            </w:pPr>
            <w:r w:rsidRPr="00011CA0">
              <w:t>Stanovení ethanolu v alkoholických nápojích plynovou chromatografií.</w:t>
            </w:r>
          </w:p>
          <w:p w14:paraId="1F74304B" w14:textId="77777777" w:rsidR="00A9436F" w:rsidRPr="00011CA0" w:rsidRDefault="00A9436F" w:rsidP="00A56D42">
            <w:pPr>
              <w:pStyle w:val="Odstavecseseznamem"/>
              <w:numPr>
                <w:ilvl w:val="0"/>
                <w:numId w:val="10"/>
              </w:numPr>
              <w:ind w:left="284" w:hanging="57"/>
              <w:jc w:val="both"/>
            </w:pPr>
            <w:r w:rsidRPr="00011CA0">
              <w:t>Kvalitativní stanovení těkavých látek v komplexní potravinářské matrici metodou HeadSpace-GC-MS.</w:t>
            </w:r>
          </w:p>
          <w:p w14:paraId="476D7567" w14:textId="77777777" w:rsidR="00A9436F" w:rsidRPr="00011CA0" w:rsidRDefault="00A9436F" w:rsidP="00A56D42">
            <w:pPr>
              <w:pStyle w:val="Odstavecseseznamem"/>
              <w:numPr>
                <w:ilvl w:val="0"/>
                <w:numId w:val="10"/>
              </w:numPr>
              <w:ind w:left="284" w:hanging="57"/>
              <w:jc w:val="both"/>
            </w:pPr>
            <w:r w:rsidRPr="00011CA0">
              <w:t>Preparativní dělení směsi metodou HPLC a charakterizace izolovaných komponent.</w:t>
            </w:r>
          </w:p>
        </w:tc>
      </w:tr>
      <w:tr w:rsidR="00A9436F" w:rsidRPr="00011CA0" w14:paraId="6392E693" w14:textId="77777777" w:rsidTr="00D44916">
        <w:trPr>
          <w:trHeight w:val="265"/>
        </w:trPr>
        <w:tc>
          <w:tcPr>
            <w:tcW w:w="3652" w:type="dxa"/>
            <w:gridSpan w:val="2"/>
            <w:tcBorders>
              <w:top w:val="nil"/>
            </w:tcBorders>
            <w:shd w:val="clear" w:color="auto" w:fill="F7CAAC"/>
          </w:tcPr>
          <w:p w14:paraId="560F3CF3" w14:textId="77777777" w:rsidR="00A9436F" w:rsidRPr="00011CA0" w:rsidRDefault="00A9436F" w:rsidP="00D44916">
            <w:pPr>
              <w:jc w:val="both"/>
            </w:pPr>
            <w:r w:rsidRPr="00011CA0">
              <w:rPr>
                <w:b/>
              </w:rPr>
              <w:t>Studijní literatura a studijní pomůcky</w:t>
            </w:r>
          </w:p>
        </w:tc>
        <w:tc>
          <w:tcPr>
            <w:tcW w:w="6203" w:type="dxa"/>
            <w:gridSpan w:val="8"/>
            <w:tcBorders>
              <w:top w:val="nil"/>
              <w:bottom w:val="nil"/>
            </w:tcBorders>
          </w:tcPr>
          <w:p w14:paraId="21A21F2E" w14:textId="77777777" w:rsidR="00A9436F" w:rsidRPr="00011CA0" w:rsidRDefault="00A9436F" w:rsidP="00D44916">
            <w:pPr>
              <w:jc w:val="both"/>
            </w:pPr>
          </w:p>
        </w:tc>
      </w:tr>
      <w:tr w:rsidR="00A9436F" w:rsidRPr="00011CA0" w14:paraId="41C60BC4" w14:textId="77777777" w:rsidTr="00D44916">
        <w:trPr>
          <w:trHeight w:val="1497"/>
        </w:trPr>
        <w:tc>
          <w:tcPr>
            <w:tcW w:w="9855" w:type="dxa"/>
            <w:gridSpan w:val="10"/>
            <w:tcBorders>
              <w:top w:val="nil"/>
            </w:tcBorders>
          </w:tcPr>
          <w:p w14:paraId="15A47E74" w14:textId="77777777" w:rsidR="00A9436F" w:rsidRPr="00011CA0" w:rsidRDefault="00A9436F" w:rsidP="00D44916">
            <w:pPr>
              <w:jc w:val="both"/>
              <w:rPr>
                <w:u w:val="single"/>
              </w:rPr>
            </w:pPr>
            <w:r w:rsidRPr="00011CA0">
              <w:rPr>
                <w:u w:val="single"/>
              </w:rPr>
              <w:t>Povinná</w:t>
            </w:r>
            <w:r>
              <w:rPr>
                <w:u w:val="single"/>
              </w:rPr>
              <w:t xml:space="preserve"> literatura</w:t>
            </w:r>
            <w:r w:rsidRPr="00011CA0">
              <w:rPr>
                <w:u w:val="single"/>
              </w:rPr>
              <w:t xml:space="preserve">: </w:t>
            </w:r>
          </w:p>
          <w:p w14:paraId="6293F4F1" w14:textId="77777777" w:rsidR="00A9436F" w:rsidRDefault="00A9436F" w:rsidP="00D44916">
            <w:pPr>
              <w:jc w:val="both"/>
            </w:pPr>
            <w:r w:rsidRPr="00011CA0">
              <w:rPr>
                <w:caps/>
              </w:rPr>
              <w:t>Ingr, M.</w:t>
            </w:r>
            <w:r>
              <w:rPr>
                <w:caps/>
              </w:rPr>
              <w:t>,</w:t>
            </w:r>
            <w:r w:rsidRPr="00011CA0">
              <w:rPr>
                <w:caps/>
              </w:rPr>
              <w:t xml:space="preserve"> Halabalová, V</w:t>
            </w:r>
            <w:r w:rsidRPr="00011CA0">
              <w:t xml:space="preserve">. Návody k laboratorním cvičením ze separačních metod </w:t>
            </w:r>
            <w:r>
              <w:t>-</w:t>
            </w:r>
            <w:r w:rsidRPr="00011CA0">
              <w:t xml:space="preserve"> </w:t>
            </w:r>
            <w:r w:rsidRPr="008E6691">
              <w:t>interní text.</w:t>
            </w:r>
            <w:r w:rsidRPr="00011CA0">
              <w:t xml:space="preserve"> </w:t>
            </w:r>
          </w:p>
          <w:p w14:paraId="6128A25B" w14:textId="77777777" w:rsidR="00A9436F" w:rsidRPr="00011CA0" w:rsidRDefault="00A9436F" w:rsidP="00D44916">
            <w:pPr>
              <w:jc w:val="both"/>
            </w:pPr>
            <w:r w:rsidRPr="00011CA0">
              <w:rPr>
                <w:caps/>
              </w:rPr>
              <w:t>Štulík, K</w:t>
            </w:r>
            <w:r w:rsidRPr="00011CA0">
              <w:t xml:space="preserve">. Analytické separační metody. 1. vyd. Praha: Karolinum, 2004. ISBN 80-246-0852-9. </w:t>
            </w:r>
          </w:p>
          <w:p w14:paraId="6EE970F8" w14:textId="77777777" w:rsidR="00A9436F" w:rsidRPr="00011CA0" w:rsidRDefault="00A9436F" w:rsidP="00D44916">
            <w:pPr>
              <w:jc w:val="both"/>
            </w:pPr>
            <w:r w:rsidRPr="00011CA0">
              <w:rPr>
                <w:caps/>
              </w:rPr>
              <w:t>Prosser, V</w:t>
            </w:r>
            <w:r w:rsidRPr="00011CA0">
              <w:t xml:space="preserve">. a kol. Experimentální metody biofyziky. Praha, 1989. </w:t>
            </w:r>
          </w:p>
          <w:p w14:paraId="0C9FDA39" w14:textId="77777777" w:rsidR="00A9436F" w:rsidRPr="00011CA0" w:rsidRDefault="00A9436F" w:rsidP="00D44916">
            <w:pPr>
              <w:pStyle w:val="Odstavecseseznamem"/>
              <w:jc w:val="both"/>
            </w:pPr>
          </w:p>
          <w:p w14:paraId="6B83878F" w14:textId="77777777" w:rsidR="00A9436F" w:rsidRPr="00011CA0" w:rsidRDefault="00A9436F" w:rsidP="00D44916">
            <w:pPr>
              <w:jc w:val="both"/>
              <w:rPr>
                <w:u w:val="single"/>
              </w:rPr>
            </w:pPr>
            <w:r w:rsidRPr="00011CA0">
              <w:rPr>
                <w:u w:val="single"/>
              </w:rPr>
              <w:t>Doporučená</w:t>
            </w:r>
            <w:r>
              <w:rPr>
                <w:u w:val="single"/>
              </w:rPr>
              <w:t xml:space="preserve"> literatura</w:t>
            </w:r>
            <w:r w:rsidRPr="00011CA0">
              <w:rPr>
                <w:u w:val="single"/>
              </w:rPr>
              <w:t>:</w:t>
            </w:r>
          </w:p>
          <w:p w14:paraId="2FF46466" w14:textId="77777777" w:rsidR="00A9436F" w:rsidRPr="00011CA0" w:rsidRDefault="00A9436F" w:rsidP="00D44916">
            <w:pPr>
              <w:jc w:val="both"/>
            </w:pPr>
            <w:r w:rsidRPr="00011CA0">
              <w:rPr>
                <w:caps/>
              </w:rPr>
              <w:t>Nováková, L., Douša,</w:t>
            </w:r>
            <w:r w:rsidRPr="00011CA0">
              <w:t xml:space="preserve"> M. Moderní HPLC separace v teorii a praxi I. Hradec Králové, Klatovy. ISBN 978-80-260-4243-3. </w:t>
            </w:r>
          </w:p>
          <w:p w14:paraId="4DBC62D0" w14:textId="77777777" w:rsidR="00A9436F" w:rsidRPr="00011CA0" w:rsidRDefault="00A9436F" w:rsidP="00D44916">
            <w:pPr>
              <w:jc w:val="both"/>
            </w:pPr>
            <w:r w:rsidRPr="00011CA0">
              <w:rPr>
                <w:caps/>
              </w:rPr>
              <w:t>Nováková, L., Douša,</w:t>
            </w:r>
            <w:r w:rsidRPr="00011CA0">
              <w:t xml:space="preserve"> M. Moderní HPLC separace v teorii a praxi II. Hradec Králové, Klatovy. ISBN 978-80-260-4244-0. </w:t>
            </w:r>
          </w:p>
          <w:p w14:paraId="4F27A386" w14:textId="77777777" w:rsidR="00A9436F" w:rsidRPr="00011CA0" w:rsidRDefault="00A9436F" w:rsidP="00D44916">
            <w:pPr>
              <w:jc w:val="both"/>
            </w:pPr>
            <w:r w:rsidRPr="00011CA0">
              <w:rPr>
                <w:caps/>
              </w:rPr>
              <w:t>Kodíček, M., Karpenko,</w:t>
            </w:r>
            <w:r w:rsidRPr="00011CA0">
              <w:t xml:space="preserve"> V. Biofyzikální chemie. Praha, 1997. </w:t>
            </w:r>
          </w:p>
          <w:p w14:paraId="3EB91CFA" w14:textId="77777777" w:rsidR="00A9436F" w:rsidRPr="00011CA0" w:rsidRDefault="00A9436F" w:rsidP="00D44916">
            <w:pPr>
              <w:jc w:val="both"/>
            </w:pPr>
            <w:r w:rsidRPr="00011CA0">
              <w:rPr>
                <w:caps/>
              </w:rPr>
              <w:t xml:space="preserve">Wilson, I.D. </w:t>
            </w:r>
            <w:r>
              <w:t xml:space="preserve">(Ed.) </w:t>
            </w:r>
            <w:r w:rsidRPr="00011CA0">
              <w:t xml:space="preserve">Encyclopedia of Separation Science. New York: Academic Press, 2000. </w:t>
            </w:r>
          </w:p>
          <w:p w14:paraId="5E997FBB" w14:textId="77777777" w:rsidR="00A9436F" w:rsidRPr="00011CA0" w:rsidRDefault="00A9436F" w:rsidP="00D44916">
            <w:pPr>
              <w:jc w:val="both"/>
            </w:pPr>
            <w:r w:rsidRPr="00011CA0">
              <w:rPr>
                <w:caps/>
              </w:rPr>
              <w:t>Atkins,</w:t>
            </w:r>
            <w:r w:rsidRPr="00011CA0">
              <w:t xml:space="preserve"> P.W. </w:t>
            </w:r>
            <w:r w:rsidRPr="00011CA0">
              <w:rPr>
                <w:iCs/>
              </w:rPr>
              <w:t>Atkins´ Physical Chemistry</w:t>
            </w:r>
            <w:r w:rsidRPr="00011CA0">
              <w:t>. 10th Ed. New York: Oxford University Press, 2014. ISBN 9780199697403.</w:t>
            </w:r>
          </w:p>
        </w:tc>
      </w:tr>
      <w:tr w:rsidR="00A9436F" w:rsidRPr="00011CA0" w14:paraId="4B148B37" w14:textId="77777777" w:rsidTr="00D44916">
        <w:tc>
          <w:tcPr>
            <w:tcW w:w="9855" w:type="dxa"/>
            <w:gridSpan w:val="10"/>
            <w:tcBorders>
              <w:top w:val="single" w:sz="12" w:space="0" w:color="auto"/>
              <w:left w:val="single" w:sz="2" w:space="0" w:color="auto"/>
              <w:bottom w:val="single" w:sz="2" w:space="0" w:color="auto"/>
              <w:right w:val="single" w:sz="2" w:space="0" w:color="auto"/>
            </w:tcBorders>
            <w:shd w:val="clear" w:color="auto" w:fill="F7CAAC"/>
          </w:tcPr>
          <w:p w14:paraId="65BE2815" w14:textId="77777777" w:rsidR="00A9436F" w:rsidRPr="00011CA0" w:rsidRDefault="00A9436F" w:rsidP="00D44916">
            <w:pPr>
              <w:jc w:val="center"/>
              <w:rPr>
                <w:b/>
              </w:rPr>
            </w:pPr>
            <w:r w:rsidRPr="00011CA0">
              <w:rPr>
                <w:b/>
              </w:rPr>
              <w:t>Informace ke kombinované nebo distanční formě</w:t>
            </w:r>
          </w:p>
        </w:tc>
      </w:tr>
      <w:tr w:rsidR="00A9436F" w:rsidRPr="00011CA0" w14:paraId="65051FFC" w14:textId="77777777" w:rsidTr="00D44916">
        <w:tc>
          <w:tcPr>
            <w:tcW w:w="4787" w:type="dxa"/>
            <w:gridSpan w:val="3"/>
            <w:tcBorders>
              <w:top w:val="single" w:sz="2" w:space="0" w:color="auto"/>
            </w:tcBorders>
            <w:shd w:val="clear" w:color="auto" w:fill="F7CAAC"/>
          </w:tcPr>
          <w:p w14:paraId="6E2D91CC" w14:textId="77777777" w:rsidR="00A9436F" w:rsidRPr="00011CA0" w:rsidRDefault="00A9436F" w:rsidP="00D44916">
            <w:pPr>
              <w:jc w:val="both"/>
            </w:pPr>
            <w:r w:rsidRPr="00011CA0">
              <w:rPr>
                <w:b/>
              </w:rPr>
              <w:t>Rozsah konzultací (soustředění)</w:t>
            </w:r>
          </w:p>
        </w:tc>
        <w:tc>
          <w:tcPr>
            <w:tcW w:w="889" w:type="dxa"/>
            <w:tcBorders>
              <w:top w:val="single" w:sz="2" w:space="0" w:color="auto"/>
            </w:tcBorders>
          </w:tcPr>
          <w:p w14:paraId="653F30A0" w14:textId="77777777" w:rsidR="00A9436F" w:rsidRPr="00011CA0" w:rsidRDefault="00A9436F" w:rsidP="000C517E">
            <w:pPr>
              <w:jc w:val="center"/>
            </w:pPr>
            <w:r w:rsidRPr="00011CA0">
              <w:t>12</w:t>
            </w:r>
          </w:p>
        </w:tc>
        <w:tc>
          <w:tcPr>
            <w:tcW w:w="4179" w:type="dxa"/>
            <w:gridSpan w:val="6"/>
            <w:tcBorders>
              <w:top w:val="single" w:sz="2" w:space="0" w:color="auto"/>
            </w:tcBorders>
            <w:shd w:val="clear" w:color="auto" w:fill="F7CAAC"/>
          </w:tcPr>
          <w:p w14:paraId="44394B28" w14:textId="77777777" w:rsidR="00A9436F" w:rsidRPr="00011CA0" w:rsidRDefault="00A9436F" w:rsidP="00D44916">
            <w:pPr>
              <w:jc w:val="both"/>
              <w:rPr>
                <w:b/>
              </w:rPr>
            </w:pPr>
            <w:r w:rsidRPr="00011CA0">
              <w:rPr>
                <w:b/>
              </w:rPr>
              <w:t xml:space="preserve">hodin </w:t>
            </w:r>
          </w:p>
        </w:tc>
      </w:tr>
      <w:tr w:rsidR="00A9436F" w:rsidRPr="00011CA0" w14:paraId="3D979AE4" w14:textId="77777777" w:rsidTr="00D44916">
        <w:tc>
          <w:tcPr>
            <w:tcW w:w="9855" w:type="dxa"/>
            <w:gridSpan w:val="10"/>
            <w:shd w:val="clear" w:color="auto" w:fill="F7CAAC"/>
          </w:tcPr>
          <w:p w14:paraId="10A8FA50" w14:textId="77777777" w:rsidR="00A9436F" w:rsidRPr="00011CA0" w:rsidRDefault="00A9436F" w:rsidP="00D44916">
            <w:pPr>
              <w:jc w:val="both"/>
              <w:rPr>
                <w:b/>
              </w:rPr>
            </w:pPr>
            <w:r w:rsidRPr="00011CA0">
              <w:rPr>
                <w:b/>
              </w:rPr>
              <w:t>Informace o způsobu kontaktu s vyučujícím</w:t>
            </w:r>
          </w:p>
        </w:tc>
      </w:tr>
      <w:tr w:rsidR="00A9436F" w:rsidRPr="00011CA0" w14:paraId="5FCEAF79" w14:textId="77777777" w:rsidTr="00D44916">
        <w:trPr>
          <w:trHeight w:val="1373"/>
        </w:trPr>
        <w:tc>
          <w:tcPr>
            <w:tcW w:w="9855" w:type="dxa"/>
            <w:gridSpan w:val="10"/>
          </w:tcPr>
          <w:p w14:paraId="7C1DEFC5" w14:textId="77777777" w:rsidR="00A9436F" w:rsidRPr="00011CA0" w:rsidRDefault="00A9436F" w:rsidP="00D44916">
            <w:pPr>
              <w:jc w:val="both"/>
            </w:pPr>
            <w:r w:rsidRPr="00011CA0">
              <w:t>Studenti vypracují tři laboratorní úlohy z výše uvedeného seznamu. Podmínkou udělení zápočtu je plná účast na laboratorním cvičení a zpracování výsledků experimentů formou písemných protokolů dle instrukcí vyučujícího.</w:t>
            </w:r>
          </w:p>
          <w:p w14:paraId="23845BB1" w14:textId="77777777" w:rsidR="00A9436F" w:rsidRPr="00011CA0" w:rsidRDefault="00A9436F" w:rsidP="00D44916">
            <w:pPr>
              <w:jc w:val="both"/>
            </w:pPr>
            <w:r w:rsidRPr="00011CA0">
              <w:t>Studenti se s vyučujícími setkávají v rámci laboratorních cvičení. Kromě toho je možný individuální kontakt e-mailem či telefonicky a po dohodě individuální konzultace. Hromadné informace jsou studentům zasílány na e-mailové adresy uvedené v systému STAG, případně na společnou adresu dané studijní skupiny.</w:t>
            </w:r>
          </w:p>
          <w:p w14:paraId="27BE6A59" w14:textId="77777777" w:rsidR="00A9436F" w:rsidRPr="00011CA0" w:rsidRDefault="00A9436F" w:rsidP="00D44916">
            <w:pPr>
              <w:jc w:val="both"/>
            </w:pPr>
          </w:p>
          <w:p w14:paraId="30A8EB23" w14:textId="29D6E2F6" w:rsidR="00A9436F" w:rsidRDefault="00A9436F" w:rsidP="00D44916">
            <w:pPr>
              <w:jc w:val="both"/>
            </w:pPr>
            <w:r w:rsidRPr="00011CA0">
              <w:t xml:space="preserve">Možnosti komunikace s vyučujícím: </w:t>
            </w:r>
            <w:hyperlink r:id="rId20" w:history="1">
              <w:r w:rsidRPr="00011CA0">
                <w:rPr>
                  <w:rStyle w:val="Hypertextovodkaz"/>
                </w:rPr>
                <w:t>ingr@utb.cz</w:t>
              </w:r>
            </w:hyperlink>
            <w:hyperlink r:id="rId21" w:history="1"/>
            <w:r w:rsidRPr="00011CA0">
              <w:t>, 576 031</w:t>
            </w:r>
            <w:r w:rsidR="00D72DAF">
              <w:t> </w:t>
            </w:r>
            <w:r w:rsidRPr="00011CA0">
              <w:t>417.</w:t>
            </w:r>
          </w:p>
          <w:p w14:paraId="5B517A53" w14:textId="77777777" w:rsidR="00A9436F" w:rsidRPr="00011CA0" w:rsidRDefault="00A9436F" w:rsidP="00D44916">
            <w:pPr>
              <w:jc w:val="both"/>
            </w:pPr>
          </w:p>
        </w:tc>
      </w:tr>
      <w:tr w:rsidR="00A9436F" w:rsidRPr="00011CA0" w14:paraId="703D18E0" w14:textId="77777777" w:rsidTr="00D44916">
        <w:tc>
          <w:tcPr>
            <w:tcW w:w="9855" w:type="dxa"/>
            <w:gridSpan w:val="10"/>
            <w:tcBorders>
              <w:bottom w:val="double" w:sz="4" w:space="0" w:color="auto"/>
            </w:tcBorders>
            <w:shd w:val="clear" w:color="auto" w:fill="BDD6EE"/>
          </w:tcPr>
          <w:p w14:paraId="172E8F53"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56B0DAE7" w14:textId="77777777" w:rsidTr="00D44916">
        <w:tc>
          <w:tcPr>
            <w:tcW w:w="3085" w:type="dxa"/>
            <w:tcBorders>
              <w:top w:val="double" w:sz="4" w:space="0" w:color="auto"/>
            </w:tcBorders>
            <w:shd w:val="clear" w:color="auto" w:fill="F7CAAC"/>
          </w:tcPr>
          <w:p w14:paraId="72F02C47" w14:textId="77777777" w:rsidR="00A9436F" w:rsidRPr="00011CA0" w:rsidRDefault="00A9436F" w:rsidP="00D44916">
            <w:pPr>
              <w:jc w:val="both"/>
              <w:rPr>
                <w:b/>
              </w:rPr>
            </w:pPr>
            <w:r w:rsidRPr="00011CA0">
              <w:rPr>
                <w:b/>
              </w:rPr>
              <w:t>Název studijního předmětu</w:t>
            </w:r>
          </w:p>
        </w:tc>
        <w:tc>
          <w:tcPr>
            <w:tcW w:w="6770" w:type="dxa"/>
            <w:gridSpan w:val="9"/>
            <w:tcBorders>
              <w:top w:val="double" w:sz="4" w:space="0" w:color="auto"/>
            </w:tcBorders>
          </w:tcPr>
          <w:p w14:paraId="02DF9702" w14:textId="77777777" w:rsidR="00A9436F" w:rsidRPr="00011CA0" w:rsidRDefault="00A9436F" w:rsidP="00D44916">
            <w:pPr>
              <w:jc w:val="both"/>
            </w:pPr>
            <w:bookmarkStart w:id="9" w:name="Obor_sem_I"/>
            <w:bookmarkEnd w:id="9"/>
            <w:r w:rsidRPr="004800BD">
              <w:rPr>
                <w:b/>
              </w:rPr>
              <w:t>Oborový seminář I</w:t>
            </w:r>
          </w:p>
        </w:tc>
      </w:tr>
      <w:tr w:rsidR="00A9436F" w:rsidRPr="00011CA0" w14:paraId="045436C6" w14:textId="77777777" w:rsidTr="00D44916">
        <w:tc>
          <w:tcPr>
            <w:tcW w:w="3085" w:type="dxa"/>
            <w:shd w:val="clear" w:color="auto" w:fill="F7CAAC"/>
          </w:tcPr>
          <w:p w14:paraId="59CAAC15" w14:textId="77777777" w:rsidR="00A9436F" w:rsidRPr="00011CA0" w:rsidRDefault="00A9436F" w:rsidP="00D44916">
            <w:pPr>
              <w:jc w:val="both"/>
              <w:rPr>
                <w:b/>
              </w:rPr>
            </w:pPr>
            <w:r w:rsidRPr="00011CA0">
              <w:rPr>
                <w:b/>
              </w:rPr>
              <w:t>Typ předmětu</w:t>
            </w:r>
          </w:p>
        </w:tc>
        <w:tc>
          <w:tcPr>
            <w:tcW w:w="3407" w:type="dxa"/>
            <w:gridSpan w:val="4"/>
          </w:tcPr>
          <w:p w14:paraId="4F387C24" w14:textId="0DEE32D6" w:rsidR="00A9436F" w:rsidRPr="00011CA0" w:rsidRDefault="007A4857" w:rsidP="00D44916">
            <w:pPr>
              <w:jc w:val="both"/>
            </w:pPr>
            <w:r>
              <w:t>povinný, PZ</w:t>
            </w:r>
          </w:p>
        </w:tc>
        <w:tc>
          <w:tcPr>
            <w:tcW w:w="2695" w:type="dxa"/>
            <w:gridSpan w:val="4"/>
            <w:shd w:val="clear" w:color="auto" w:fill="F7CAAC"/>
          </w:tcPr>
          <w:p w14:paraId="44FF5B1A" w14:textId="77777777" w:rsidR="00A9436F" w:rsidRPr="00011CA0" w:rsidRDefault="00A9436F" w:rsidP="00D44916">
            <w:pPr>
              <w:jc w:val="both"/>
            </w:pPr>
            <w:r w:rsidRPr="00011CA0">
              <w:rPr>
                <w:b/>
              </w:rPr>
              <w:t>doporučený ročník / semestr</w:t>
            </w:r>
          </w:p>
        </w:tc>
        <w:tc>
          <w:tcPr>
            <w:tcW w:w="668" w:type="dxa"/>
          </w:tcPr>
          <w:p w14:paraId="1356CF1D" w14:textId="26CFD7A0" w:rsidR="00A9436F" w:rsidRPr="00011CA0" w:rsidRDefault="005765FD" w:rsidP="00D44916">
            <w:pPr>
              <w:jc w:val="both"/>
            </w:pPr>
            <w:r>
              <w:t>1/ZS</w:t>
            </w:r>
          </w:p>
        </w:tc>
      </w:tr>
      <w:tr w:rsidR="00A9436F" w:rsidRPr="00011CA0" w14:paraId="700EF81C" w14:textId="77777777" w:rsidTr="00D44916">
        <w:tc>
          <w:tcPr>
            <w:tcW w:w="3085" w:type="dxa"/>
            <w:shd w:val="clear" w:color="auto" w:fill="F7CAAC"/>
          </w:tcPr>
          <w:p w14:paraId="2DC5F5FD" w14:textId="77777777" w:rsidR="00A9436F" w:rsidRPr="00011CA0" w:rsidRDefault="00A9436F" w:rsidP="00D44916">
            <w:pPr>
              <w:jc w:val="both"/>
              <w:rPr>
                <w:b/>
              </w:rPr>
            </w:pPr>
            <w:r w:rsidRPr="00011CA0">
              <w:rPr>
                <w:b/>
              </w:rPr>
              <w:t>Rozsah studijního předmětu</w:t>
            </w:r>
          </w:p>
        </w:tc>
        <w:tc>
          <w:tcPr>
            <w:tcW w:w="1702" w:type="dxa"/>
            <w:gridSpan w:val="2"/>
          </w:tcPr>
          <w:p w14:paraId="1E7ABD42" w14:textId="1ED0CCDA" w:rsidR="00A9436F" w:rsidRPr="00011CA0" w:rsidRDefault="001A385F" w:rsidP="00D44916">
            <w:pPr>
              <w:jc w:val="both"/>
            </w:pPr>
            <w:r>
              <w:t>0p</w:t>
            </w:r>
            <w:r>
              <w:rPr>
                <w:lang w:val="en-GB"/>
              </w:rPr>
              <w:t>+</w:t>
            </w:r>
            <w:r>
              <w:t>28s</w:t>
            </w:r>
            <w:r>
              <w:rPr>
                <w:lang w:val="en-GB"/>
              </w:rPr>
              <w:t>+</w:t>
            </w:r>
            <w:r>
              <w:t>0l</w:t>
            </w:r>
          </w:p>
        </w:tc>
        <w:tc>
          <w:tcPr>
            <w:tcW w:w="889" w:type="dxa"/>
            <w:shd w:val="clear" w:color="auto" w:fill="F7CAAC"/>
          </w:tcPr>
          <w:p w14:paraId="65BB585A" w14:textId="77777777" w:rsidR="00A9436F" w:rsidRPr="00011CA0" w:rsidRDefault="00A9436F" w:rsidP="00D44916">
            <w:pPr>
              <w:jc w:val="both"/>
              <w:rPr>
                <w:b/>
              </w:rPr>
            </w:pPr>
            <w:r w:rsidRPr="00011CA0">
              <w:rPr>
                <w:b/>
              </w:rPr>
              <w:t xml:space="preserve">hod. </w:t>
            </w:r>
          </w:p>
        </w:tc>
        <w:tc>
          <w:tcPr>
            <w:tcW w:w="816" w:type="dxa"/>
          </w:tcPr>
          <w:p w14:paraId="5F396A8E" w14:textId="33438DE2" w:rsidR="00A9436F" w:rsidRPr="00011CA0" w:rsidRDefault="00B01C18" w:rsidP="00D44916">
            <w:pPr>
              <w:jc w:val="both"/>
            </w:pPr>
            <w:r>
              <w:t>28</w:t>
            </w:r>
          </w:p>
        </w:tc>
        <w:tc>
          <w:tcPr>
            <w:tcW w:w="2156" w:type="dxa"/>
            <w:gridSpan w:val="3"/>
            <w:shd w:val="clear" w:color="auto" w:fill="F7CAAC"/>
          </w:tcPr>
          <w:p w14:paraId="38B9BF13" w14:textId="77777777" w:rsidR="00A9436F" w:rsidRPr="00011CA0" w:rsidRDefault="00A9436F" w:rsidP="00D44916">
            <w:pPr>
              <w:jc w:val="both"/>
              <w:rPr>
                <w:b/>
              </w:rPr>
            </w:pPr>
            <w:r w:rsidRPr="00011CA0">
              <w:rPr>
                <w:b/>
              </w:rPr>
              <w:t>kreditů</w:t>
            </w:r>
          </w:p>
        </w:tc>
        <w:tc>
          <w:tcPr>
            <w:tcW w:w="1207" w:type="dxa"/>
            <w:gridSpan w:val="2"/>
          </w:tcPr>
          <w:p w14:paraId="48E40E8C" w14:textId="69E73C65" w:rsidR="00A9436F" w:rsidRPr="00011CA0" w:rsidRDefault="007A4857" w:rsidP="00D44916">
            <w:pPr>
              <w:jc w:val="both"/>
            </w:pPr>
            <w:r>
              <w:t>2</w:t>
            </w:r>
          </w:p>
        </w:tc>
      </w:tr>
      <w:tr w:rsidR="00A9436F" w:rsidRPr="00011CA0" w14:paraId="51BB9D43" w14:textId="77777777" w:rsidTr="00D44916">
        <w:tc>
          <w:tcPr>
            <w:tcW w:w="3085" w:type="dxa"/>
            <w:shd w:val="clear" w:color="auto" w:fill="F7CAAC"/>
          </w:tcPr>
          <w:p w14:paraId="09512F8E" w14:textId="77777777" w:rsidR="00A9436F" w:rsidRPr="00011CA0" w:rsidRDefault="00A9436F" w:rsidP="00D44916">
            <w:pPr>
              <w:jc w:val="both"/>
              <w:rPr>
                <w:b/>
                <w:sz w:val="22"/>
              </w:rPr>
            </w:pPr>
            <w:r w:rsidRPr="00011CA0">
              <w:rPr>
                <w:b/>
              </w:rPr>
              <w:t>Prerekvizity, korekvizity, ekvivalence</w:t>
            </w:r>
          </w:p>
        </w:tc>
        <w:tc>
          <w:tcPr>
            <w:tcW w:w="6770" w:type="dxa"/>
            <w:gridSpan w:val="9"/>
          </w:tcPr>
          <w:p w14:paraId="0A9A04ED" w14:textId="77777777" w:rsidR="00A9436F" w:rsidRPr="00011CA0" w:rsidRDefault="00A9436F" w:rsidP="00D44916">
            <w:pPr>
              <w:jc w:val="both"/>
            </w:pPr>
          </w:p>
        </w:tc>
      </w:tr>
      <w:tr w:rsidR="00A9436F" w:rsidRPr="00011CA0" w14:paraId="46B7D4F7" w14:textId="77777777" w:rsidTr="00D44916">
        <w:tc>
          <w:tcPr>
            <w:tcW w:w="3085" w:type="dxa"/>
            <w:shd w:val="clear" w:color="auto" w:fill="F7CAAC"/>
          </w:tcPr>
          <w:p w14:paraId="258CF0C7" w14:textId="77777777" w:rsidR="00A9436F" w:rsidRPr="00011CA0" w:rsidRDefault="00A9436F" w:rsidP="00D44916">
            <w:pPr>
              <w:jc w:val="both"/>
              <w:rPr>
                <w:b/>
              </w:rPr>
            </w:pPr>
            <w:r w:rsidRPr="00011CA0">
              <w:rPr>
                <w:b/>
              </w:rPr>
              <w:t>Způsob ověření studijních výsledků</w:t>
            </w:r>
          </w:p>
        </w:tc>
        <w:tc>
          <w:tcPr>
            <w:tcW w:w="3407" w:type="dxa"/>
            <w:gridSpan w:val="4"/>
          </w:tcPr>
          <w:p w14:paraId="2AFDC92D" w14:textId="77777777" w:rsidR="00A9436F" w:rsidRPr="00011CA0" w:rsidRDefault="00A9436F" w:rsidP="00D44916">
            <w:pPr>
              <w:jc w:val="both"/>
            </w:pPr>
            <w:r w:rsidRPr="00011CA0">
              <w:t>zápočet</w:t>
            </w:r>
          </w:p>
        </w:tc>
        <w:tc>
          <w:tcPr>
            <w:tcW w:w="1554" w:type="dxa"/>
            <w:gridSpan w:val="2"/>
            <w:shd w:val="clear" w:color="auto" w:fill="F7CAAC"/>
          </w:tcPr>
          <w:p w14:paraId="651B96BE" w14:textId="77777777" w:rsidR="00A9436F" w:rsidRPr="00011CA0" w:rsidRDefault="00A9436F" w:rsidP="00D44916">
            <w:pPr>
              <w:jc w:val="both"/>
              <w:rPr>
                <w:b/>
              </w:rPr>
            </w:pPr>
            <w:r w:rsidRPr="00011CA0">
              <w:rPr>
                <w:b/>
              </w:rPr>
              <w:t>Forma výuky</w:t>
            </w:r>
          </w:p>
        </w:tc>
        <w:tc>
          <w:tcPr>
            <w:tcW w:w="1809" w:type="dxa"/>
            <w:gridSpan w:val="3"/>
          </w:tcPr>
          <w:p w14:paraId="6E72D73B" w14:textId="77777777" w:rsidR="00A9436F" w:rsidRPr="00011CA0" w:rsidRDefault="00A9436F" w:rsidP="00D44916">
            <w:pPr>
              <w:jc w:val="both"/>
            </w:pPr>
            <w:r>
              <w:t>semináře</w:t>
            </w:r>
          </w:p>
        </w:tc>
      </w:tr>
      <w:tr w:rsidR="00A9436F" w:rsidRPr="00011CA0" w14:paraId="61E7AA61" w14:textId="77777777" w:rsidTr="00D44916">
        <w:tc>
          <w:tcPr>
            <w:tcW w:w="3085" w:type="dxa"/>
            <w:shd w:val="clear" w:color="auto" w:fill="F7CAAC"/>
          </w:tcPr>
          <w:p w14:paraId="1571DC2D" w14:textId="77777777" w:rsidR="00A9436F" w:rsidRPr="00011CA0" w:rsidRDefault="00A9436F" w:rsidP="00D44916">
            <w:pPr>
              <w:jc w:val="both"/>
              <w:rPr>
                <w:b/>
              </w:rPr>
            </w:pPr>
            <w:r w:rsidRPr="00011CA0">
              <w:rPr>
                <w:b/>
              </w:rPr>
              <w:t>Forma způsobu ověření studijních výsledků a další požadavky na studenta</w:t>
            </w:r>
          </w:p>
        </w:tc>
        <w:tc>
          <w:tcPr>
            <w:tcW w:w="6770" w:type="dxa"/>
            <w:gridSpan w:val="9"/>
            <w:tcBorders>
              <w:bottom w:val="single" w:sz="4" w:space="0" w:color="auto"/>
            </w:tcBorders>
          </w:tcPr>
          <w:p w14:paraId="4C187906" w14:textId="77777777" w:rsidR="00A9436F" w:rsidRPr="00011CA0" w:rsidRDefault="00A9436F" w:rsidP="00D44916">
            <w:pPr>
              <w:jc w:val="both"/>
            </w:pPr>
            <w:r w:rsidRPr="00011CA0">
              <w:t>Student přednese v rámci semináře jeden referát z literatury a jeden referát týkající se jeho vlastní výzkumné práce. Účast na seminářích je povinná.</w:t>
            </w:r>
          </w:p>
        </w:tc>
      </w:tr>
      <w:tr w:rsidR="00A9436F" w:rsidRPr="00011CA0" w14:paraId="5FEA2FE7" w14:textId="77777777" w:rsidTr="00D44916">
        <w:trPr>
          <w:trHeight w:val="197"/>
        </w:trPr>
        <w:tc>
          <w:tcPr>
            <w:tcW w:w="3085" w:type="dxa"/>
            <w:tcBorders>
              <w:top w:val="nil"/>
            </w:tcBorders>
            <w:shd w:val="clear" w:color="auto" w:fill="F7CAAC"/>
          </w:tcPr>
          <w:p w14:paraId="0F8024DB" w14:textId="77777777" w:rsidR="00A9436F" w:rsidRPr="00011CA0" w:rsidRDefault="00A9436F" w:rsidP="00D44916">
            <w:pPr>
              <w:jc w:val="both"/>
              <w:rPr>
                <w:b/>
              </w:rPr>
            </w:pPr>
            <w:r w:rsidRPr="00011CA0">
              <w:rPr>
                <w:b/>
              </w:rPr>
              <w:t>Garant předmětu</w:t>
            </w:r>
          </w:p>
        </w:tc>
        <w:tc>
          <w:tcPr>
            <w:tcW w:w="6770" w:type="dxa"/>
            <w:gridSpan w:val="9"/>
            <w:tcBorders>
              <w:top w:val="single" w:sz="4" w:space="0" w:color="auto"/>
            </w:tcBorders>
          </w:tcPr>
          <w:p w14:paraId="4212A253" w14:textId="03AF01A3" w:rsidR="00A9436F" w:rsidRPr="00D72DAF" w:rsidRDefault="00D72DAF" w:rsidP="00D72DAF">
            <w:pPr>
              <w:jc w:val="both"/>
            </w:pPr>
            <w:r w:rsidRPr="00D72DAF">
              <w:t xml:space="preserve">Mgr. Robert Vícha, Ph.D. </w:t>
            </w:r>
          </w:p>
        </w:tc>
      </w:tr>
      <w:tr w:rsidR="00A9436F" w:rsidRPr="00011CA0" w14:paraId="409E2FCD" w14:textId="77777777" w:rsidTr="00D44916">
        <w:trPr>
          <w:trHeight w:val="243"/>
        </w:trPr>
        <w:tc>
          <w:tcPr>
            <w:tcW w:w="3085" w:type="dxa"/>
            <w:tcBorders>
              <w:top w:val="nil"/>
            </w:tcBorders>
            <w:shd w:val="clear" w:color="auto" w:fill="F7CAAC"/>
          </w:tcPr>
          <w:p w14:paraId="363CA462" w14:textId="77777777" w:rsidR="00A9436F" w:rsidRPr="00011CA0" w:rsidRDefault="00A9436F" w:rsidP="00D44916">
            <w:pPr>
              <w:jc w:val="both"/>
              <w:rPr>
                <w:b/>
              </w:rPr>
            </w:pPr>
            <w:r w:rsidRPr="00011CA0">
              <w:rPr>
                <w:b/>
              </w:rPr>
              <w:t>Zapojení garanta do výuky předmětu</w:t>
            </w:r>
          </w:p>
        </w:tc>
        <w:tc>
          <w:tcPr>
            <w:tcW w:w="6770" w:type="dxa"/>
            <w:gridSpan w:val="9"/>
            <w:tcBorders>
              <w:top w:val="nil"/>
            </w:tcBorders>
          </w:tcPr>
          <w:p w14:paraId="4F7B19EB" w14:textId="7B6F2F10" w:rsidR="00A9436F" w:rsidRPr="00011CA0" w:rsidRDefault="00D72DAF" w:rsidP="00D44916">
            <w:pPr>
              <w:jc w:val="both"/>
            </w:pPr>
            <w:r>
              <w:t>100% s</w:t>
            </w:r>
          </w:p>
        </w:tc>
      </w:tr>
      <w:tr w:rsidR="00A9436F" w:rsidRPr="00011CA0" w14:paraId="53C8449C" w14:textId="77777777" w:rsidTr="00D44916">
        <w:tc>
          <w:tcPr>
            <w:tcW w:w="3085" w:type="dxa"/>
            <w:shd w:val="clear" w:color="auto" w:fill="F7CAAC"/>
          </w:tcPr>
          <w:p w14:paraId="0F9CA6BD" w14:textId="77777777" w:rsidR="00A9436F" w:rsidRPr="00011CA0" w:rsidRDefault="00A9436F" w:rsidP="00D44916">
            <w:pPr>
              <w:jc w:val="both"/>
              <w:rPr>
                <w:b/>
              </w:rPr>
            </w:pPr>
            <w:r w:rsidRPr="00011CA0">
              <w:rPr>
                <w:b/>
              </w:rPr>
              <w:t>Vyučující</w:t>
            </w:r>
          </w:p>
        </w:tc>
        <w:tc>
          <w:tcPr>
            <w:tcW w:w="6770" w:type="dxa"/>
            <w:gridSpan w:val="9"/>
            <w:tcBorders>
              <w:bottom w:val="nil"/>
            </w:tcBorders>
          </w:tcPr>
          <w:p w14:paraId="07B55D48" w14:textId="77777777" w:rsidR="00A9436F" w:rsidRPr="00011CA0" w:rsidRDefault="00A9436F" w:rsidP="00D44916">
            <w:pPr>
              <w:jc w:val="both"/>
            </w:pPr>
          </w:p>
        </w:tc>
      </w:tr>
      <w:tr w:rsidR="00A9436F" w:rsidRPr="00011CA0" w14:paraId="35AA7106" w14:textId="77777777" w:rsidTr="00B40BDE">
        <w:trPr>
          <w:trHeight w:val="291"/>
        </w:trPr>
        <w:tc>
          <w:tcPr>
            <w:tcW w:w="9855" w:type="dxa"/>
            <w:gridSpan w:val="10"/>
            <w:tcBorders>
              <w:top w:val="nil"/>
            </w:tcBorders>
          </w:tcPr>
          <w:p w14:paraId="44FCEA04" w14:textId="52045B69" w:rsidR="00A9436F" w:rsidRPr="00011CA0" w:rsidRDefault="00D72DAF" w:rsidP="00D72DAF">
            <w:pPr>
              <w:spacing w:before="60" w:after="60"/>
              <w:jc w:val="both"/>
            </w:pPr>
            <w:r w:rsidRPr="00D72DAF">
              <w:rPr>
                <w:b/>
              </w:rPr>
              <w:t>Mgr. Robert Vícha, Ph.D.</w:t>
            </w:r>
            <w:r w:rsidRPr="00443B87">
              <w:rPr>
                <w:b/>
              </w:rPr>
              <w:t xml:space="preserve"> </w:t>
            </w:r>
            <w:r w:rsidRPr="00D72DAF">
              <w:t>(100% s)</w:t>
            </w:r>
          </w:p>
        </w:tc>
      </w:tr>
      <w:tr w:rsidR="00A9436F" w:rsidRPr="00011CA0" w14:paraId="02F74283" w14:textId="77777777" w:rsidTr="00D44916">
        <w:tc>
          <w:tcPr>
            <w:tcW w:w="3085" w:type="dxa"/>
            <w:shd w:val="clear" w:color="auto" w:fill="F7CAAC"/>
          </w:tcPr>
          <w:p w14:paraId="66BEB74A" w14:textId="77777777" w:rsidR="00A9436F" w:rsidRPr="00011CA0" w:rsidRDefault="00A9436F" w:rsidP="00D44916">
            <w:pPr>
              <w:jc w:val="both"/>
              <w:rPr>
                <w:b/>
              </w:rPr>
            </w:pPr>
            <w:r w:rsidRPr="00011CA0">
              <w:rPr>
                <w:b/>
              </w:rPr>
              <w:t>Stručná anotace předmětu</w:t>
            </w:r>
          </w:p>
        </w:tc>
        <w:tc>
          <w:tcPr>
            <w:tcW w:w="6770" w:type="dxa"/>
            <w:gridSpan w:val="9"/>
            <w:tcBorders>
              <w:bottom w:val="nil"/>
            </w:tcBorders>
          </w:tcPr>
          <w:p w14:paraId="3D8A6FFE" w14:textId="77777777" w:rsidR="00A9436F" w:rsidRPr="00011CA0" w:rsidRDefault="00A9436F" w:rsidP="00D44916">
            <w:pPr>
              <w:jc w:val="both"/>
            </w:pPr>
          </w:p>
        </w:tc>
      </w:tr>
      <w:tr w:rsidR="00A9436F" w:rsidRPr="00011CA0" w14:paraId="351DBAC5" w14:textId="77777777" w:rsidTr="00F766FA">
        <w:trPr>
          <w:trHeight w:val="1890"/>
        </w:trPr>
        <w:tc>
          <w:tcPr>
            <w:tcW w:w="9855" w:type="dxa"/>
            <w:gridSpan w:val="10"/>
            <w:tcBorders>
              <w:top w:val="nil"/>
              <w:bottom w:val="single" w:sz="12" w:space="0" w:color="auto"/>
            </w:tcBorders>
          </w:tcPr>
          <w:p w14:paraId="62BF49E5" w14:textId="77777777" w:rsidR="00A9436F" w:rsidRPr="009D1DBB" w:rsidRDefault="00A9436F" w:rsidP="00D44916">
            <w:pPr>
              <w:pStyle w:val="xmsonormal"/>
              <w:shd w:val="clear" w:color="auto" w:fill="FFFFFF"/>
              <w:spacing w:before="0" w:beforeAutospacing="0" w:after="0" w:afterAutospacing="0"/>
              <w:jc w:val="both"/>
              <w:rPr>
                <w:sz w:val="20"/>
                <w:szCs w:val="20"/>
              </w:rPr>
            </w:pPr>
            <w:r w:rsidRPr="009D1DBB">
              <w:rPr>
                <w:sz w:val="20"/>
                <w:szCs w:val="20"/>
              </w:rPr>
              <w:t>Cílem předmětu je umožnit studentům získat, případně zdokonalit, analytické, interpretační a presentační dovednosti, které využijí při zpracování a obhajobě diplomové práce. Studenti prezentují dílčí výsledky své experimentální práce a referáty z literatury formou dvacetiminutových až třicetiminutových přednášek, po kterých následuje diskuze. Každý student připraví a přednese minimálně dva příspěvky za semestr. Studenti jsou hodnoceni přítomnými posluchači a toto hodnocení slouží studentům ke zkvalitňování vlastních prezentací.</w:t>
            </w:r>
          </w:p>
          <w:p w14:paraId="1F37DBEB" w14:textId="77777777" w:rsidR="00F766FA" w:rsidRDefault="00F766FA" w:rsidP="00D44916">
            <w:pPr>
              <w:jc w:val="both"/>
            </w:pPr>
          </w:p>
          <w:p w14:paraId="42684853" w14:textId="77777777" w:rsidR="00F766FA" w:rsidRDefault="00F766FA" w:rsidP="00D44916">
            <w:pPr>
              <w:jc w:val="both"/>
            </w:pPr>
          </w:p>
          <w:p w14:paraId="35AB5E49" w14:textId="77777777" w:rsidR="00F766FA" w:rsidRDefault="00F766FA" w:rsidP="00D44916">
            <w:pPr>
              <w:jc w:val="both"/>
            </w:pPr>
          </w:p>
          <w:p w14:paraId="5F82B9C6" w14:textId="77777777" w:rsidR="00F766FA" w:rsidRPr="00011CA0" w:rsidRDefault="00F766FA" w:rsidP="00D44916">
            <w:pPr>
              <w:jc w:val="both"/>
            </w:pPr>
          </w:p>
        </w:tc>
      </w:tr>
      <w:tr w:rsidR="00A9436F" w:rsidRPr="00011CA0" w14:paraId="460AC973" w14:textId="77777777" w:rsidTr="00D44916">
        <w:trPr>
          <w:trHeight w:val="265"/>
        </w:trPr>
        <w:tc>
          <w:tcPr>
            <w:tcW w:w="3652" w:type="dxa"/>
            <w:gridSpan w:val="2"/>
            <w:tcBorders>
              <w:top w:val="nil"/>
            </w:tcBorders>
            <w:shd w:val="clear" w:color="auto" w:fill="F7CAAC"/>
          </w:tcPr>
          <w:p w14:paraId="5092E93D" w14:textId="77777777" w:rsidR="00A9436F" w:rsidRPr="00011CA0" w:rsidRDefault="00A9436F" w:rsidP="00D44916">
            <w:pPr>
              <w:jc w:val="both"/>
            </w:pPr>
            <w:r w:rsidRPr="00011CA0">
              <w:rPr>
                <w:b/>
              </w:rPr>
              <w:t>Studijní literatura a studijní pomůcky</w:t>
            </w:r>
          </w:p>
        </w:tc>
        <w:tc>
          <w:tcPr>
            <w:tcW w:w="6203" w:type="dxa"/>
            <w:gridSpan w:val="8"/>
            <w:tcBorders>
              <w:top w:val="nil"/>
              <w:bottom w:val="nil"/>
            </w:tcBorders>
          </w:tcPr>
          <w:p w14:paraId="2F0AA28D" w14:textId="77777777" w:rsidR="00A9436F" w:rsidRPr="00011CA0" w:rsidRDefault="00A9436F" w:rsidP="00D44916">
            <w:pPr>
              <w:jc w:val="both"/>
            </w:pPr>
          </w:p>
        </w:tc>
      </w:tr>
      <w:tr w:rsidR="00A9436F" w:rsidRPr="00011CA0" w14:paraId="3096208E" w14:textId="77777777" w:rsidTr="00D44916">
        <w:trPr>
          <w:trHeight w:val="1497"/>
        </w:trPr>
        <w:tc>
          <w:tcPr>
            <w:tcW w:w="9855" w:type="dxa"/>
            <w:gridSpan w:val="10"/>
            <w:tcBorders>
              <w:top w:val="nil"/>
            </w:tcBorders>
          </w:tcPr>
          <w:p w14:paraId="26DF0C88" w14:textId="77777777" w:rsidR="00A9436F" w:rsidRPr="00011CA0" w:rsidRDefault="00A9436F" w:rsidP="00D44916">
            <w:pPr>
              <w:jc w:val="both"/>
            </w:pPr>
            <w:r w:rsidRPr="00921514">
              <w:t>Vzhledem ke specifické povaze předmětu není racionální vytvářet textové studijní pomůcky.</w:t>
            </w:r>
            <w:r w:rsidRPr="00011CA0">
              <w:t xml:space="preserve"> </w:t>
            </w:r>
          </w:p>
          <w:p w14:paraId="55F08962" w14:textId="77777777" w:rsidR="00A9436F" w:rsidRPr="00011CA0" w:rsidRDefault="00A9436F" w:rsidP="00D44916">
            <w:pPr>
              <w:jc w:val="both"/>
              <w:rPr>
                <w:u w:val="single"/>
              </w:rPr>
            </w:pPr>
            <w:r w:rsidRPr="00011CA0">
              <w:rPr>
                <w:u w:val="single"/>
              </w:rPr>
              <w:t>Doporučená literatura:</w:t>
            </w:r>
          </w:p>
          <w:p w14:paraId="07D3557D" w14:textId="77777777" w:rsidR="00A9436F" w:rsidRPr="00011CA0" w:rsidRDefault="00A9436F" w:rsidP="00D44916">
            <w:pPr>
              <w:jc w:val="both"/>
            </w:pPr>
            <w:r>
              <w:t xml:space="preserve">Chemical Reviews. </w:t>
            </w:r>
            <w:r w:rsidRPr="00011CA0">
              <w:t>ISSN 0009-2665</w:t>
            </w:r>
            <w:r>
              <w:t>.</w:t>
            </w:r>
          </w:p>
          <w:p w14:paraId="51834A91" w14:textId="77777777" w:rsidR="00A9436F" w:rsidRPr="00011CA0" w:rsidRDefault="00A9436F" w:rsidP="00D44916">
            <w:pPr>
              <w:jc w:val="both"/>
            </w:pPr>
            <w:r>
              <w:t>Chemical Society Reviews. ISSN 0306-0012.</w:t>
            </w:r>
          </w:p>
          <w:p w14:paraId="34D07252" w14:textId="77777777" w:rsidR="00A9436F" w:rsidRPr="00011CA0" w:rsidRDefault="00A9436F" w:rsidP="00D44916">
            <w:pPr>
              <w:jc w:val="both"/>
            </w:pPr>
            <w:r w:rsidRPr="00011CA0">
              <w:t xml:space="preserve">Journal of </w:t>
            </w:r>
            <w:r>
              <w:t xml:space="preserve">American Chemical Society. </w:t>
            </w:r>
            <w:r w:rsidRPr="00011CA0">
              <w:t>ISSN</w:t>
            </w:r>
            <w:r>
              <w:t xml:space="preserve"> 0002-7863.</w:t>
            </w:r>
          </w:p>
          <w:p w14:paraId="3BBE7EDE" w14:textId="77777777" w:rsidR="00A9436F" w:rsidRDefault="00A9436F" w:rsidP="00D44916">
            <w:pPr>
              <w:jc w:val="both"/>
            </w:pPr>
            <w:r w:rsidRPr="00011CA0">
              <w:t>Angewandte Chemistry I</w:t>
            </w:r>
            <w:r>
              <w:t xml:space="preserve">nternational Edition. </w:t>
            </w:r>
            <w:r w:rsidRPr="00011CA0">
              <w:t>ISSN</w:t>
            </w:r>
            <w:r>
              <w:t xml:space="preserve"> 1433-7851.</w:t>
            </w:r>
          </w:p>
          <w:p w14:paraId="49484D66" w14:textId="77777777" w:rsidR="0032626B" w:rsidRPr="0047776A" w:rsidRDefault="0032626B" w:rsidP="0032626B">
            <w:pPr>
              <w:jc w:val="both"/>
            </w:pPr>
            <w:r w:rsidRPr="0047776A">
              <w:t>Food Chemistry. ISSN 0308-8146.</w:t>
            </w:r>
          </w:p>
          <w:p w14:paraId="75CE2B8D" w14:textId="77777777" w:rsidR="0032626B" w:rsidRPr="0047776A" w:rsidRDefault="0032626B" w:rsidP="0032626B">
            <w:pPr>
              <w:jc w:val="both"/>
            </w:pPr>
            <w:r w:rsidRPr="0047776A">
              <w:t>Journal of Agricultural and Food Chemistry. ISSN 0021-8561.</w:t>
            </w:r>
          </w:p>
          <w:p w14:paraId="0169B6D7" w14:textId="77777777" w:rsidR="0032626B" w:rsidRPr="00011CA0" w:rsidRDefault="0032626B" w:rsidP="0032626B">
            <w:pPr>
              <w:jc w:val="both"/>
            </w:pPr>
            <w:r w:rsidRPr="0047776A">
              <w:t>Food Microbiology. ISSN 0740-0020.</w:t>
            </w:r>
          </w:p>
          <w:p w14:paraId="1615E4A4" w14:textId="77777777" w:rsidR="00A9436F" w:rsidRPr="00011CA0" w:rsidRDefault="00A9436F" w:rsidP="00D44916">
            <w:pPr>
              <w:jc w:val="both"/>
            </w:pPr>
            <w:r>
              <w:t xml:space="preserve">Chemical Communication. </w:t>
            </w:r>
            <w:r w:rsidRPr="00011CA0">
              <w:t>ISSN 1359-7345</w:t>
            </w:r>
            <w:r>
              <w:t>.</w:t>
            </w:r>
          </w:p>
          <w:p w14:paraId="60F120D2" w14:textId="77777777" w:rsidR="00A9436F" w:rsidRPr="00011CA0" w:rsidRDefault="00A9436F" w:rsidP="00D44916">
            <w:pPr>
              <w:jc w:val="both"/>
            </w:pPr>
            <w:r w:rsidRPr="00011CA0">
              <w:t>Che</w:t>
            </w:r>
            <w:r>
              <w:t xml:space="preserve">mistry - A European Journal. </w:t>
            </w:r>
            <w:r w:rsidRPr="00011CA0">
              <w:t>ISSN</w:t>
            </w:r>
            <w:r>
              <w:t xml:space="preserve"> 0947-6539.</w:t>
            </w:r>
          </w:p>
          <w:p w14:paraId="1D850FCD" w14:textId="77777777" w:rsidR="00A9436F" w:rsidRPr="00011CA0" w:rsidRDefault="00A9436F" w:rsidP="00D44916">
            <w:pPr>
              <w:jc w:val="both"/>
            </w:pPr>
            <w:r>
              <w:t xml:space="preserve">Nature Chemistry. </w:t>
            </w:r>
            <w:r w:rsidRPr="00011CA0">
              <w:t>ISSN 1755-4330</w:t>
            </w:r>
            <w:r>
              <w:t>.</w:t>
            </w:r>
          </w:p>
          <w:p w14:paraId="14BBFA73" w14:textId="77777777" w:rsidR="00A9436F" w:rsidRPr="00011CA0" w:rsidRDefault="00A9436F" w:rsidP="00D44916">
            <w:pPr>
              <w:jc w:val="both"/>
            </w:pPr>
            <w:r>
              <w:t xml:space="preserve">Organic Letters. </w:t>
            </w:r>
            <w:r w:rsidRPr="00011CA0">
              <w:t>ISSN</w:t>
            </w:r>
            <w:r>
              <w:t xml:space="preserve"> 1523-7060.</w:t>
            </w:r>
          </w:p>
          <w:p w14:paraId="0A83D27D" w14:textId="77777777" w:rsidR="00A9436F" w:rsidRPr="00011CA0" w:rsidRDefault="00A9436F" w:rsidP="00D44916">
            <w:pPr>
              <w:jc w:val="both"/>
            </w:pPr>
            <w:r w:rsidRPr="00011CA0">
              <w:t>Jou</w:t>
            </w:r>
            <w:r>
              <w:t xml:space="preserve">rnal of Organic Chemistry. </w:t>
            </w:r>
            <w:r w:rsidRPr="00011CA0">
              <w:t>ISSN 0022-3263</w:t>
            </w:r>
            <w:r>
              <w:t>.</w:t>
            </w:r>
          </w:p>
          <w:p w14:paraId="7E2ECE89" w14:textId="77777777" w:rsidR="00A9436F" w:rsidRPr="00011CA0" w:rsidRDefault="00A9436F" w:rsidP="00D44916">
            <w:pPr>
              <w:jc w:val="both"/>
            </w:pPr>
            <w:r>
              <w:t xml:space="preserve">Nature. </w:t>
            </w:r>
            <w:r w:rsidRPr="00011CA0">
              <w:t>ISSN 0028-0</w:t>
            </w:r>
            <w:r>
              <w:t>836.</w:t>
            </w:r>
          </w:p>
          <w:p w14:paraId="64B668C2" w14:textId="77777777" w:rsidR="00A9436F" w:rsidRDefault="00A9436F" w:rsidP="00D44916">
            <w:pPr>
              <w:jc w:val="both"/>
            </w:pPr>
            <w:r>
              <w:t xml:space="preserve">Science. </w:t>
            </w:r>
            <w:r w:rsidRPr="00011CA0">
              <w:t>ISSN</w:t>
            </w:r>
            <w:r>
              <w:t xml:space="preserve"> 0036-8075.</w:t>
            </w:r>
          </w:p>
          <w:p w14:paraId="6FBB5579" w14:textId="77777777" w:rsidR="00A62C15" w:rsidRPr="00011CA0" w:rsidRDefault="00A62C15" w:rsidP="00D44916">
            <w:pPr>
              <w:jc w:val="both"/>
            </w:pPr>
          </w:p>
          <w:p w14:paraId="0DCA9A82" w14:textId="77777777" w:rsidR="00A9436F" w:rsidRPr="00011CA0" w:rsidRDefault="00A9436F" w:rsidP="00D44916">
            <w:pPr>
              <w:jc w:val="both"/>
            </w:pPr>
            <w:r w:rsidRPr="00011CA0">
              <w:t>Vše dostupné prostřednictvím knihovny UTB.</w:t>
            </w:r>
          </w:p>
        </w:tc>
      </w:tr>
      <w:tr w:rsidR="00A9436F" w:rsidRPr="00011CA0" w14:paraId="5F984A6B" w14:textId="77777777" w:rsidTr="00D44916">
        <w:tc>
          <w:tcPr>
            <w:tcW w:w="9855" w:type="dxa"/>
            <w:gridSpan w:val="10"/>
            <w:tcBorders>
              <w:top w:val="single" w:sz="12" w:space="0" w:color="auto"/>
              <w:left w:val="single" w:sz="2" w:space="0" w:color="auto"/>
              <w:bottom w:val="single" w:sz="2" w:space="0" w:color="auto"/>
              <w:right w:val="single" w:sz="2" w:space="0" w:color="auto"/>
            </w:tcBorders>
            <w:shd w:val="clear" w:color="auto" w:fill="F7CAAC"/>
          </w:tcPr>
          <w:p w14:paraId="0A6BAB53" w14:textId="77777777" w:rsidR="00A9436F" w:rsidRPr="00011CA0" w:rsidRDefault="00A9436F" w:rsidP="00D44916">
            <w:pPr>
              <w:jc w:val="center"/>
              <w:rPr>
                <w:b/>
              </w:rPr>
            </w:pPr>
            <w:r w:rsidRPr="00011CA0">
              <w:rPr>
                <w:b/>
              </w:rPr>
              <w:t>Informace ke kombinované nebo distanční formě</w:t>
            </w:r>
          </w:p>
        </w:tc>
      </w:tr>
      <w:tr w:rsidR="00A9436F" w:rsidRPr="00011CA0" w14:paraId="5C6BD975" w14:textId="77777777" w:rsidTr="00D44916">
        <w:tc>
          <w:tcPr>
            <w:tcW w:w="4787" w:type="dxa"/>
            <w:gridSpan w:val="3"/>
            <w:tcBorders>
              <w:top w:val="single" w:sz="2" w:space="0" w:color="auto"/>
            </w:tcBorders>
            <w:shd w:val="clear" w:color="auto" w:fill="F7CAAC"/>
          </w:tcPr>
          <w:p w14:paraId="706BDEB5" w14:textId="77777777" w:rsidR="00A9436F" w:rsidRPr="00011CA0" w:rsidRDefault="00A9436F" w:rsidP="00D44916">
            <w:pPr>
              <w:jc w:val="both"/>
            </w:pPr>
            <w:r w:rsidRPr="00011CA0">
              <w:rPr>
                <w:b/>
              </w:rPr>
              <w:t>Rozsah konzultací (soustředění)</w:t>
            </w:r>
          </w:p>
        </w:tc>
        <w:tc>
          <w:tcPr>
            <w:tcW w:w="889" w:type="dxa"/>
            <w:tcBorders>
              <w:top w:val="single" w:sz="2" w:space="0" w:color="auto"/>
            </w:tcBorders>
          </w:tcPr>
          <w:p w14:paraId="754BBEE9" w14:textId="6125709E" w:rsidR="00A9436F" w:rsidRPr="00011CA0" w:rsidRDefault="006E1331" w:rsidP="000C517E">
            <w:pPr>
              <w:jc w:val="center"/>
            </w:pPr>
            <w:r>
              <w:t>8</w:t>
            </w:r>
          </w:p>
        </w:tc>
        <w:tc>
          <w:tcPr>
            <w:tcW w:w="4179" w:type="dxa"/>
            <w:gridSpan w:val="6"/>
            <w:tcBorders>
              <w:top w:val="single" w:sz="2" w:space="0" w:color="auto"/>
            </w:tcBorders>
            <w:shd w:val="clear" w:color="auto" w:fill="F7CAAC"/>
          </w:tcPr>
          <w:p w14:paraId="75E7E5E8" w14:textId="77777777" w:rsidR="00A9436F" w:rsidRPr="00011CA0" w:rsidRDefault="00A9436F" w:rsidP="00D44916">
            <w:pPr>
              <w:jc w:val="both"/>
              <w:rPr>
                <w:b/>
              </w:rPr>
            </w:pPr>
            <w:r w:rsidRPr="00011CA0">
              <w:rPr>
                <w:b/>
              </w:rPr>
              <w:t xml:space="preserve">hodin </w:t>
            </w:r>
          </w:p>
        </w:tc>
      </w:tr>
      <w:tr w:rsidR="00A9436F" w:rsidRPr="00011CA0" w14:paraId="137D0400" w14:textId="77777777" w:rsidTr="00D44916">
        <w:tc>
          <w:tcPr>
            <w:tcW w:w="9855" w:type="dxa"/>
            <w:gridSpan w:val="10"/>
            <w:shd w:val="clear" w:color="auto" w:fill="F7CAAC"/>
          </w:tcPr>
          <w:p w14:paraId="3082582A" w14:textId="77777777" w:rsidR="00A9436F" w:rsidRPr="00011CA0" w:rsidRDefault="00A9436F" w:rsidP="00D44916">
            <w:pPr>
              <w:jc w:val="both"/>
              <w:rPr>
                <w:b/>
              </w:rPr>
            </w:pPr>
            <w:r w:rsidRPr="00011CA0">
              <w:rPr>
                <w:b/>
              </w:rPr>
              <w:t>Informace o způsobu kontaktu s vyučujícím</w:t>
            </w:r>
          </w:p>
        </w:tc>
      </w:tr>
      <w:tr w:rsidR="00A9436F" w:rsidRPr="00011CA0" w14:paraId="77397C08" w14:textId="77777777" w:rsidTr="00D44916">
        <w:trPr>
          <w:trHeight w:val="1373"/>
        </w:trPr>
        <w:tc>
          <w:tcPr>
            <w:tcW w:w="9855" w:type="dxa"/>
            <w:gridSpan w:val="10"/>
          </w:tcPr>
          <w:p w14:paraId="3E0F2514" w14:textId="5A51C709" w:rsidR="00A9436F" w:rsidRPr="00011CA0" w:rsidRDefault="00A9436F" w:rsidP="00D44916">
            <w:pPr>
              <w:jc w:val="both"/>
            </w:pPr>
            <w:r w:rsidRPr="00011CA0">
              <w:t>Studenti přednesou referát z literatury a o své výzkumné práci v termínu, který se přizpůsobí jejich možnostem.</w:t>
            </w:r>
            <w:r w:rsidR="00DA1276">
              <w:t xml:space="preserve"> Dle potřeby jsou možné individuální konzultace po předchozí emailové či telefonické dohodě.</w:t>
            </w:r>
          </w:p>
          <w:p w14:paraId="660E4921" w14:textId="77777777" w:rsidR="00A9436F" w:rsidRPr="00011CA0" w:rsidRDefault="00A9436F" w:rsidP="00D44916">
            <w:pPr>
              <w:jc w:val="both"/>
            </w:pPr>
          </w:p>
          <w:p w14:paraId="632AFE37" w14:textId="79888120" w:rsidR="00A9436F" w:rsidRDefault="00A9436F" w:rsidP="00D44916">
            <w:pPr>
              <w:jc w:val="both"/>
            </w:pPr>
            <w:r w:rsidRPr="00011CA0">
              <w:t xml:space="preserve">Možnosti komunikace s vyučujícím: </w:t>
            </w:r>
            <w:hyperlink r:id="rId22" w:history="1">
              <w:r w:rsidRPr="00011CA0">
                <w:rPr>
                  <w:rStyle w:val="Hypertextovodkaz"/>
                </w:rPr>
                <w:t>rvicha@utb.cz</w:t>
              </w:r>
            </w:hyperlink>
            <w:r w:rsidRPr="00011CA0">
              <w:t>, 576 031</w:t>
            </w:r>
            <w:r>
              <w:t> </w:t>
            </w:r>
            <w:r w:rsidRPr="00011CA0">
              <w:t>103.</w:t>
            </w:r>
          </w:p>
          <w:p w14:paraId="036772E1" w14:textId="77777777" w:rsidR="00A9436F" w:rsidRDefault="00A9436F" w:rsidP="00D44916">
            <w:pPr>
              <w:jc w:val="both"/>
            </w:pPr>
          </w:p>
          <w:p w14:paraId="3D93433A" w14:textId="77777777" w:rsidR="00F766FA" w:rsidRDefault="00F766FA" w:rsidP="00D44916">
            <w:pPr>
              <w:jc w:val="both"/>
            </w:pPr>
          </w:p>
          <w:p w14:paraId="5586E641" w14:textId="77777777" w:rsidR="00F766FA" w:rsidRDefault="00F766FA" w:rsidP="00D44916">
            <w:pPr>
              <w:jc w:val="both"/>
            </w:pPr>
          </w:p>
          <w:p w14:paraId="333C31D1" w14:textId="77777777" w:rsidR="00F766FA" w:rsidRDefault="00F766FA" w:rsidP="00D44916">
            <w:pPr>
              <w:jc w:val="both"/>
            </w:pPr>
          </w:p>
          <w:p w14:paraId="40A2D8E9" w14:textId="77777777" w:rsidR="00F766FA" w:rsidRDefault="00F766FA" w:rsidP="00D44916">
            <w:pPr>
              <w:jc w:val="both"/>
            </w:pPr>
          </w:p>
          <w:p w14:paraId="32AECE9F" w14:textId="77777777" w:rsidR="00A9436F" w:rsidRPr="00011CA0" w:rsidRDefault="00A9436F" w:rsidP="00D44916">
            <w:pPr>
              <w:jc w:val="both"/>
            </w:pPr>
          </w:p>
        </w:tc>
      </w:tr>
      <w:tr w:rsidR="00A9436F" w:rsidRPr="00011CA0" w14:paraId="1843CBE9" w14:textId="77777777" w:rsidTr="00D44916">
        <w:tc>
          <w:tcPr>
            <w:tcW w:w="9855"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735829AD"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6826371E" w14:textId="77777777" w:rsidTr="00D44916">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7BF25912" w14:textId="77777777" w:rsidR="00A9436F" w:rsidRPr="00011CA0" w:rsidRDefault="00A9436F" w:rsidP="00D44916">
            <w:pPr>
              <w:jc w:val="both"/>
              <w:rPr>
                <w:b/>
              </w:rPr>
            </w:pPr>
            <w:r w:rsidRPr="00011CA0">
              <w:rPr>
                <w:b/>
              </w:rPr>
              <w:t>Název studijního předmětu</w:t>
            </w:r>
          </w:p>
        </w:tc>
        <w:tc>
          <w:tcPr>
            <w:tcW w:w="6770" w:type="dxa"/>
            <w:gridSpan w:val="9"/>
            <w:tcBorders>
              <w:top w:val="double" w:sz="4" w:space="0" w:color="auto"/>
              <w:left w:val="single" w:sz="4" w:space="0" w:color="auto"/>
              <w:bottom w:val="single" w:sz="4" w:space="0" w:color="auto"/>
              <w:right w:val="single" w:sz="4" w:space="0" w:color="auto"/>
            </w:tcBorders>
            <w:hideMark/>
          </w:tcPr>
          <w:p w14:paraId="1B5006EB" w14:textId="77777777" w:rsidR="00A9436F" w:rsidRPr="00011CA0" w:rsidRDefault="00A9436F" w:rsidP="00D44916">
            <w:pPr>
              <w:jc w:val="both"/>
            </w:pPr>
            <w:bookmarkStart w:id="10" w:name="Chem_příd_lát_a_dopl_potr"/>
            <w:bookmarkEnd w:id="10"/>
            <w:r w:rsidRPr="004800BD">
              <w:rPr>
                <w:b/>
              </w:rPr>
              <w:t>Chemie přídatných látek a doplňků potravin</w:t>
            </w:r>
          </w:p>
        </w:tc>
      </w:tr>
      <w:tr w:rsidR="00A9436F" w:rsidRPr="00011CA0" w14:paraId="00BFE82E"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D1D5A42" w14:textId="77777777" w:rsidR="00A9436F" w:rsidRPr="00EA291A" w:rsidRDefault="00A9436F" w:rsidP="00D44916">
            <w:pPr>
              <w:jc w:val="both"/>
              <w:rPr>
                <w:b/>
                <w:sz w:val="19"/>
                <w:szCs w:val="19"/>
              </w:rPr>
            </w:pPr>
            <w:r w:rsidRPr="00EA291A">
              <w:rPr>
                <w:b/>
                <w:sz w:val="19"/>
                <w:szCs w:val="19"/>
              </w:rPr>
              <w:t>Typ předmětu</w:t>
            </w:r>
          </w:p>
        </w:tc>
        <w:tc>
          <w:tcPr>
            <w:tcW w:w="3407" w:type="dxa"/>
            <w:gridSpan w:val="4"/>
            <w:tcBorders>
              <w:top w:val="single" w:sz="4" w:space="0" w:color="auto"/>
              <w:left w:val="single" w:sz="4" w:space="0" w:color="auto"/>
              <w:bottom w:val="single" w:sz="4" w:space="0" w:color="auto"/>
              <w:right w:val="single" w:sz="4" w:space="0" w:color="auto"/>
            </w:tcBorders>
          </w:tcPr>
          <w:p w14:paraId="0A1C6016" w14:textId="0620FE95" w:rsidR="00A9436F" w:rsidRPr="00EA291A" w:rsidRDefault="007A4857" w:rsidP="00D44916">
            <w:pPr>
              <w:jc w:val="both"/>
              <w:rPr>
                <w:sz w:val="19"/>
                <w:szCs w:val="19"/>
              </w:rPr>
            </w:pPr>
            <w:r w:rsidRPr="00EA291A">
              <w:rPr>
                <w:sz w:val="19"/>
                <w:szCs w:val="19"/>
              </w:rPr>
              <w:t>povinný, PZ</w:t>
            </w:r>
          </w:p>
        </w:tc>
        <w:tc>
          <w:tcPr>
            <w:tcW w:w="269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D9ED1C1" w14:textId="77777777" w:rsidR="00A9436F" w:rsidRPr="00EA291A" w:rsidRDefault="00A9436F" w:rsidP="00D44916">
            <w:pPr>
              <w:jc w:val="both"/>
              <w:rPr>
                <w:sz w:val="19"/>
                <w:szCs w:val="19"/>
              </w:rPr>
            </w:pPr>
            <w:r w:rsidRPr="00EA291A">
              <w:rPr>
                <w:b/>
                <w:sz w:val="19"/>
                <w:szCs w:val="19"/>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0E1C7EE" w14:textId="0E8FD45E" w:rsidR="00A9436F" w:rsidRPr="00EA291A" w:rsidRDefault="005765FD" w:rsidP="00D44916">
            <w:pPr>
              <w:jc w:val="both"/>
              <w:rPr>
                <w:sz w:val="19"/>
                <w:szCs w:val="19"/>
              </w:rPr>
            </w:pPr>
            <w:r w:rsidRPr="00EA291A">
              <w:rPr>
                <w:sz w:val="19"/>
                <w:szCs w:val="19"/>
              </w:rPr>
              <w:t>1/LS</w:t>
            </w:r>
          </w:p>
        </w:tc>
      </w:tr>
      <w:tr w:rsidR="00A9436F" w:rsidRPr="00011CA0" w14:paraId="6499EBA6"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D3AE3B5" w14:textId="77777777" w:rsidR="00A9436F" w:rsidRPr="00EA291A" w:rsidRDefault="00A9436F" w:rsidP="00D44916">
            <w:pPr>
              <w:jc w:val="both"/>
              <w:rPr>
                <w:b/>
                <w:sz w:val="19"/>
                <w:szCs w:val="19"/>
              </w:rPr>
            </w:pPr>
            <w:r w:rsidRPr="00EA291A">
              <w:rPr>
                <w:b/>
                <w:sz w:val="19"/>
                <w:szCs w:val="19"/>
              </w:rPr>
              <w:t>Rozsah studijního předmětu</w:t>
            </w:r>
          </w:p>
        </w:tc>
        <w:tc>
          <w:tcPr>
            <w:tcW w:w="1702" w:type="dxa"/>
            <w:gridSpan w:val="2"/>
            <w:tcBorders>
              <w:top w:val="single" w:sz="4" w:space="0" w:color="auto"/>
              <w:left w:val="single" w:sz="4" w:space="0" w:color="auto"/>
              <w:bottom w:val="single" w:sz="4" w:space="0" w:color="auto"/>
              <w:right w:val="single" w:sz="4" w:space="0" w:color="auto"/>
            </w:tcBorders>
          </w:tcPr>
          <w:p w14:paraId="373E7D08" w14:textId="2F2E1E95" w:rsidR="00A9436F" w:rsidRPr="00EA291A" w:rsidRDefault="001A385F" w:rsidP="00D44916">
            <w:pPr>
              <w:jc w:val="both"/>
              <w:rPr>
                <w:sz w:val="19"/>
                <w:szCs w:val="19"/>
              </w:rPr>
            </w:pPr>
            <w:r w:rsidRPr="00EA291A">
              <w:rPr>
                <w:sz w:val="19"/>
                <w:szCs w:val="19"/>
              </w:rPr>
              <w:t>28p+14s+42l</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34F7EE2" w14:textId="77777777" w:rsidR="00A9436F" w:rsidRPr="00EA291A" w:rsidRDefault="00A9436F" w:rsidP="00D44916">
            <w:pPr>
              <w:jc w:val="both"/>
              <w:rPr>
                <w:b/>
                <w:sz w:val="19"/>
                <w:szCs w:val="19"/>
              </w:rPr>
            </w:pPr>
            <w:r w:rsidRPr="00EA291A">
              <w:rPr>
                <w:b/>
                <w:sz w:val="19"/>
                <w:szCs w:val="19"/>
              </w:rPr>
              <w:t xml:space="preserve">hod. </w:t>
            </w:r>
          </w:p>
        </w:tc>
        <w:tc>
          <w:tcPr>
            <w:tcW w:w="816" w:type="dxa"/>
            <w:tcBorders>
              <w:top w:val="single" w:sz="4" w:space="0" w:color="auto"/>
              <w:left w:val="single" w:sz="4" w:space="0" w:color="auto"/>
              <w:bottom w:val="single" w:sz="4" w:space="0" w:color="auto"/>
              <w:right w:val="single" w:sz="4" w:space="0" w:color="auto"/>
            </w:tcBorders>
          </w:tcPr>
          <w:p w14:paraId="4BC3A248" w14:textId="41A6E481" w:rsidR="00A9436F" w:rsidRPr="00EA291A" w:rsidRDefault="00B01C18" w:rsidP="00D44916">
            <w:pPr>
              <w:jc w:val="both"/>
              <w:rPr>
                <w:sz w:val="19"/>
                <w:szCs w:val="19"/>
              </w:rPr>
            </w:pPr>
            <w:r w:rsidRPr="00EA291A">
              <w:rPr>
                <w:sz w:val="19"/>
                <w:szCs w:val="19"/>
              </w:rPr>
              <w:t>84</w:t>
            </w:r>
          </w:p>
        </w:tc>
        <w:tc>
          <w:tcPr>
            <w:tcW w:w="215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B357980" w14:textId="77777777" w:rsidR="00A9436F" w:rsidRPr="00EA291A" w:rsidRDefault="00A9436F" w:rsidP="00D44916">
            <w:pPr>
              <w:jc w:val="both"/>
              <w:rPr>
                <w:b/>
                <w:sz w:val="19"/>
                <w:szCs w:val="19"/>
              </w:rPr>
            </w:pPr>
            <w:r w:rsidRPr="00EA291A">
              <w:rPr>
                <w:b/>
                <w:sz w:val="19"/>
                <w:szCs w:val="19"/>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D82F912" w14:textId="6704DCC2" w:rsidR="00A9436F" w:rsidRPr="00EA291A" w:rsidRDefault="007A4857" w:rsidP="00D44916">
            <w:pPr>
              <w:jc w:val="both"/>
              <w:rPr>
                <w:sz w:val="19"/>
                <w:szCs w:val="19"/>
              </w:rPr>
            </w:pPr>
            <w:r w:rsidRPr="00EA291A">
              <w:rPr>
                <w:sz w:val="19"/>
                <w:szCs w:val="19"/>
              </w:rPr>
              <w:t>5</w:t>
            </w:r>
          </w:p>
        </w:tc>
      </w:tr>
      <w:tr w:rsidR="00A9436F" w:rsidRPr="00011CA0" w14:paraId="10C32FC5"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FF21D69" w14:textId="77777777" w:rsidR="00A9436F" w:rsidRPr="00EA291A" w:rsidRDefault="00A9436F" w:rsidP="00D44916">
            <w:pPr>
              <w:jc w:val="both"/>
              <w:rPr>
                <w:b/>
                <w:sz w:val="19"/>
                <w:szCs w:val="19"/>
              </w:rPr>
            </w:pPr>
            <w:r w:rsidRPr="00EA291A">
              <w:rPr>
                <w:b/>
                <w:sz w:val="19"/>
                <w:szCs w:val="19"/>
              </w:rPr>
              <w:t>Prerekvizity, korekvizity, ekvivalence</w:t>
            </w:r>
          </w:p>
        </w:tc>
        <w:tc>
          <w:tcPr>
            <w:tcW w:w="6770" w:type="dxa"/>
            <w:gridSpan w:val="9"/>
            <w:tcBorders>
              <w:top w:val="single" w:sz="4" w:space="0" w:color="auto"/>
              <w:left w:val="single" w:sz="4" w:space="0" w:color="auto"/>
              <w:bottom w:val="single" w:sz="4" w:space="0" w:color="auto"/>
              <w:right w:val="single" w:sz="4" w:space="0" w:color="auto"/>
            </w:tcBorders>
          </w:tcPr>
          <w:p w14:paraId="065F4ABF" w14:textId="77777777" w:rsidR="00A9436F" w:rsidRPr="00EA291A" w:rsidRDefault="00A9436F" w:rsidP="00D44916">
            <w:pPr>
              <w:jc w:val="both"/>
              <w:rPr>
                <w:sz w:val="19"/>
                <w:szCs w:val="19"/>
              </w:rPr>
            </w:pPr>
          </w:p>
        </w:tc>
      </w:tr>
      <w:tr w:rsidR="00A9436F" w:rsidRPr="00011CA0" w14:paraId="0CF26BF8"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B0C5CC1" w14:textId="77777777" w:rsidR="00A9436F" w:rsidRPr="00EA291A" w:rsidRDefault="00A9436F" w:rsidP="00D44916">
            <w:pPr>
              <w:jc w:val="both"/>
              <w:rPr>
                <w:b/>
                <w:sz w:val="19"/>
                <w:szCs w:val="19"/>
              </w:rPr>
            </w:pPr>
            <w:r w:rsidRPr="00EA291A">
              <w:rPr>
                <w:b/>
                <w:sz w:val="19"/>
                <w:szCs w:val="19"/>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
          <w:p w14:paraId="144F16D5" w14:textId="77777777" w:rsidR="00A9436F" w:rsidRPr="00EA291A" w:rsidRDefault="00A9436F" w:rsidP="00D44916">
            <w:pPr>
              <w:jc w:val="both"/>
              <w:rPr>
                <w:sz w:val="19"/>
                <w:szCs w:val="19"/>
              </w:rPr>
            </w:pPr>
            <w:r w:rsidRPr="00EA291A">
              <w:rPr>
                <w:sz w:val="19"/>
                <w:szCs w:val="19"/>
              </w:rPr>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392B9E21" w14:textId="77777777" w:rsidR="00A9436F" w:rsidRPr="00EA291A" w:rsidRDefault="00A9436F" w:rsidP="00D44916">
            <w:pPr>
              <w:jc w:val="both"/>
              <w:rPr>
                <w:b/>
                <w:sz w:val="19"/>
                <w:szCs w:val="19"/>
              </w:rPr>
            </w:pPr>
            <w:r w:rsidRPr="00EA291A">
              <w:rPr>
                <w:b/>
                <w:sz w:val="19"/>
                <w:szCs w:val="19"/>
              </w:rPr>
              <w:t>Forma výuky</w:t>
            </w:r>
          </w:p>
        </w:tc>
        <w:tc>
          <w:tcPr>
            <w:tcW w:w="1950" w:type="dxa"/>
            <w:gridSpan w:val="4"/>
            <w:tcBorders>
              <w:top w:val="single" w:sz="4" w:space="0" w:color="auto"/>
              <w:left w:val="single" w:sz="4" w:space="0" w:color="auto"/>
              <w:bottom w:val="single" w:sz="4" w:space="0" w:color="auto"/>
              <w:right w:val="single" w:sz="4" w:space="0" w:color="auto"/>
            </w:tcBorders>
            <w:hideMark/>
          </w:tcPr>
          <w:p w14:paraId="595E2D08" w14:textId="77777777" w:rsidR="00A9436F" w:rsidRPr="00EA291A" w:rsidRDefault="00A9436F" w:rsidP="00D44916">
            <w:pPr>
              <w:jc w:val="both"/>
              <w:rPr>
                <w:sz w:val="19"/>
                <w:szCs w:val="19"/>
              </w:rPr>
            </w:pPr>
            <w:r w:rsidRPr="00EA291A">
              <w:rPr>
                <w:sz w:val="19"/>
                <w:szCs w:val="19"/>
              </w:rPr>
              <w:t>přednášky, semináře, laboratorní cvičení</w:t>
            </w:r>
          </w:p>
        </w:tc>
      </w:tr>
      <w:tr w:rsidR="00A9436F" w:rsidRPr="00011CA0" w14:paraId="5EAF0C42"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B24B753" w14:textId="77777777" w:rsidR="00A9436F" w:rsidRPr="00EA291A" w:rsidRDefault="00A9436F" w:rsidP="00D44916">
            <w:pPr>
              <w:jc w:val="both"/>
              <w:rPr>
                <w:b/>
                <w:sz w:val="19"/>
                <w:szCs w:val="19"/>
              </w:rPr>
            </w:pPr>
            <w:r w:rsidRPr="00EA291A">
              <w:rPr>
                <w:b/>
                <w:sz w:val="19"/>
                <w:szCs w:val="19"/>
              </w:rPr>
              <w:t>Forma způsobu ověření studijních výsledků a další požadavky na studenta</w:t>
            </w:r>
          </w:p>
        </w:tc>
        <w:tc>
          <w:tcPr>
            <w:tcW w:w="6770" w:type="dxa"/>
            <w:gridSpan w:val="9"/>
            <w:tcBorders>
              <w:top w:val="single" w:sz="4" w:space="0" w:color="auto"/>
              <w:left w:val="single" w:sz="4" w:space="0" w:color="auto"/>
              <w:bottom w:val="single" w:sz="4" w:space="0" w:color="auto"/>
              <w:right w:val="single" w:sz="4" w:space="0" w:color="auto"/>
            </w:tcBorders>
            <w:hideMark/>
          </w:tcPr>
          <w:p w14:paraId="5A99C7C3" w14:textId="77777777" w:rsidR="00A9436F" w:rsidRPr="00EA291A" w:rsidRDefault="00A9436F" w:rsidP="00D44916">
            <w:pPr>
              <w:jc w:val="both"/>
              <w:rPr>
                <w:sz w:val="19"/>
                <w:szCs w:val="19"/>
              </w:rPr>
            </w:pPr>
            <w:r w:rsidRPr="00EA291A">
              <w:rPr>
                <w:sz w:val="19"/>
                <w:szCs w:val="19"/>
              </w:rPr>
              <w:t xml:space="preserve">Docházka: aktivní účast na cvičeních a seminářích (90%). </w:t>
            </w:r>
          </w:p>
          <w:p w14:paraId="58917129" w14:textId="77777777" w:rsidR="00A9436F" w:rsidRPr="00EA291A" w:rsidRDefault="00A9436F" w:rsidP="00D44916">
            <w:pPr>
              <w:jc w:val="both"/>
              <w:rPr>
                <w:sz w:val="19"/>
                <w:szCs w:val="19"/>
              </w:rPr>
            </w:pPr>
            <w:r w:rsidRPr="00EA291A">
              <w:rPr>
                <w:sz w:val="19"/>
                <w:szCs w:val="19"/>
              </w:rPr>
              <w:t>Zkouška: prokázání znalosti probíraných tematických okruhů písemnou zkouškou (50%).</w:t>
            </w:r>
          </w:p>
        </w:tc>
      </w:tr>
      <w:tr w:rsidR="00A9436F" w:rsidRPr="00011CA0" w14:paraId="03CD87B2" w14:textId="77777777" w:rsidTr="00D44916">
        <w:trPr>
          <w:trHeight w:val="197"/>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C761C0F" w14:textId="77777777" w:rsidR="00A9436F" w:rsidRPr="00EA291A" w:rsidRDefault="00A9436F" w:rsidP="00D44916">
            <w:pPr>
              <w:jc w:val="both"/>
              <w:rPr>
                <w:b/>
                <w:sz w:val="19"/>
                <w:szCs w:val="19"/>
              </w:rPr>
            </w:pPr>
            <w:r w:rsidRPr="00EA291A">
              <w:rPr>
                <w:b/>
                <w:sz w:val="19"/>
                <w:szCs w:val="19"/>
              </w:rPr>
              <w:t>Garant předmětu</w:t>
            </w:r>
          </w:p>
        </w:tc>
        <w:tc>
          <w:tcPr>
            <w:tcW w:w="6770" w:type="dxa"/>
            <w:gridSpan w:val="9"/>
            <w:tcBorders>
              <w:top w:val="single" w:sz="4" w:space="0" w:color="auto"/>
              <w:left w:val="single" w:sz="4" w:space="0" w:color="auto"/>
              <w:bottom w:val="single" w:sz="4" w:space="0" w:color="auto"/>
              <w:right w:val="single" w:sz="4" w:space="0" w:color="auto"/>
            </w:tcBorders>
            <w:hideMark/>
          </w:tcPr>
          <w:p w14:paraId="5A1F74B7" w14:textId="77777777" w:rsidR="00A9436F" w:rsidRPr="00EA291A" w:rsidRDefault="00A9436F" w:rsidP="00D44916">
            <w:pPr>
              <w:jc w:val="both"/>
              <w:rPr>
                <w:sz w:val="19"/>
                <w:szCs w:val="19"/>
              </w:rPr>
            </w:pPr>
            <w:r w:rsidRPr="00EA291A">
              <w:rPr>
                <w:sz w:val="19"/>
                <w:szCs w:val="19"/>
              </w:rPr>
              <w:t>doc. Ing. Miroslav Fišera, CSc.</w:t>
            </w:r>
          </w:p>
        </w:tc>
      </w:tr>
      <w:tr w:rsidR="00A9436F" w:rsidRPr="00011CA0" w14:paraId="6AB12EC2" w14:textId="77777777" w:rsidTr="00C376BA">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14:paraId="7EDB6AC3" w14:textId="77777777" w:rsidR="00A9436F" w:rsidRPr="00EA291A" w:rsidRDefault="00A9436F" w:rsidP="00D44916">
            <w:pPr>
              <w:jc w:val="both"/>
              <w:rPr>
                <w:b/>
                <w:sz w:val="19"/>
                <w:szCs w:val="19"/>
              </w:rPr>
            </w:pPr>
            <w:r w:rsidRPr="00EA291A">
              <w:rPr>
                <w:b/>
                <w:sz w:val="19"/>
                <w:szCs w:val="19"/>
              </w:rPr>
              <w:t>Zapojení garanta do výuky předmětu</w:t>
            </w:r>
          </w:p>
        </w:tc>
        <w:tc>
          <w:tcPr>
            <w:tcW w:w="6770" w:type="dxa"/>
            <w:gridSpan w:val="9"/>
            <w:tcBorders>
              <w:top w:val="nil"/>
              <w:left w:val="single" w:sz="4" w:space="0" w:color="auto"/>
              <w:bottom w:val="single" w:sz="4" w:space="0" w:color="auto"/>
              <w:right w:val="single" w:sz="4" w:space="0" w:color="auto"/>
            </w:tcBorders>
          </w:tcPr>
          <w:p w14:paraId="429BB666" w14:textId="7961BB26" w:rsidR="00A9436F" w:rsidRPr="00EA291A" w:rsidRDefault="00C376BA" w:rsidP="00D44916">
            <w:pPr>
              <w:jc w:val="both"/>
              <w:rPr>
                <w:sz w:val="19"/>
                <w:szCs w:val="19"/>
              </w:rPr>
            </w:pPr>
            <w:r w:rsidRPr="00EA291A">
              <w:rPr>
                <w:sz w:val="19"/>
                <w:szCs w:val="19"/>
              </w:rPr>
              <w:t>100% p</w:t>
            </w:r>
          </w:p>
        </w:tc>
      </w:tr>
      <w:tr w:rsidR="00A9436F" w:rsidRPr="00011CA0" w14:paraId="00F19702" w14:textId="77777777" w:rsidTr="00C376BA">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A5BC229" w14:textId="77777777" w:rsidR="00A9436F" w:rsidRPr="00EA291A" w:rsidRDefault="00A9436F" w:rsidP="00D44916">
            <w:pPr>
              <w:jc w:val="both"/>
              <w:rPr>
                <w:b/>
                <w:sz w:val="19"/>
                <w:szCs w:val="19"/>
              </w:rPr>
            </w:pPr>
            <w:r w:rsidRPr="00EA291A">
              <w:rPr>
                <w:b/>
                <w:sz w:val="19"/>
                <w:szCs w:val="19"/>
              </w:rPr>
              <w:t>Vyučující</w:t>
            </w:r>
          </w:p>
        </w:tc>
        <w:tc>
          <w:tcPr>
            <w:tcW w:w="6770" w:type="dxa"/>
            <w:gridSpan w:val="9"/>
            <w:tcBorders>
              <w:top w:val="single" w:sz="4" w:space="0" w:color="auto"/>
              <w:left w:val="single" w:sz="4" w:space="0" w:color="auto"/>
              <w:bottom w:val="nil"/>
              <w:right w:val="single" w:sz="4" w:space="0" w:color="auto"/>
            </w:tcBorders>
          </w:tcPr>
          <w:p w14:paraId="1D347823" w14:textId="46BAE46E" w:rsidR="00A9436F" w:rsidRPr="00EA291A" w:rsidRDefault="00A9436F" w:rsidP="00D44916">
            <w:pPr>
              <w:jc w:val="both"/>
              <w:rPr>
                <w:sz w:val="19"/>
                <w:szCs w:val="19"/>
              </w:rPr>
            </w:pPr>
          </w:p>
        </w:tc>
      </w:tr>
      <w:tr w:rsidR="00C376BA" w:rsidRPr="00011CA0" w14:paraId="7440A249" w14:textId="77777777" w:rsidTr="00C376BA">
        <w:tc>
          <w:tcPr>
            <w:tcW w:w="9855" w:type="dxa"/>
            <w:gridSpan w:val="10"/>
            <w:tcBorders>
              <w:top w:val="nil"/>
              <w:left w:val="single" w:sz="4" w:space="0" w:color="auto"/>
              <w:bottom w:val="single" w:sz="4" w:space="0" w:color="auto"/>
              <w:right w:val="single" w:sz="4" w:space="0" w:color="auto"/>
            </w:tcBorders>
            <w:shd w:val="clear" w:color="auto" w:fill="auto"/>
          </w:tcPr>
          <w:p w14:paraId="1AD83A48" w14:textId="0ADA2D66" w:rsidR="00C376BA" w:rsidRPr="00EA291A" w:rsidRDefault="00C376BA" w:rsidP="00C376BA">
            <w:pPr>
              <w:spacing w:before="20" w:after="20"/>
              <w:jc w:val="both"/>
              <w:rPr>
                <w:b/>
                <w:sz w:val="19"/>
                <w:szCs w:val="19"/>
              </w:rPr>
            </w:pPr>
            <w:r w:rsidRPr="00EA291A">
              <w:rPr>
                <w:b/>
                <w:sz w:val="19"/>
                <w:szCs w:val="19"/>
              </w:rPr>
              <w:t xml:space="preserve">doc. Ing. Miroslav Fišera, CSc. </w:t>
            </w:r>
            <w:r w:rsidRPr="00EA291A">
              <w:rPr>
                <w:sz w:val="19"/>
                <w:szCs w:val="19"/>
              </w:rPr>
              <w:t>(100% p)</w:t>
            </w:r>
          </w:p>
        </w:tc>
      </w:tr>
      <w:tr w:rsidR="00A9436F" w:rsidRPr="00011CA0" w14:paraId="7537D4B1" w14:textId="77777777" w:rsidTr="00D44916">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F3AD55B" w14:textId="77777777" w:rsidR="00A9436F" w:rsidRPr="00EA291A" w:rsidRDefault="00A9436F" w:rsidP="00D44916">
            <w:pPr>
              <w:jc w:val="both"/>
              <w:rPr>
                <w:b/>
                <w:sz w:val="19"/>
                <w:szCs w:val="19"/>
              </w:rPr>
            </w:pPr>
            <w:r w:rsidRPr="00EA291A">
              <w:rPr>
                <w:b/>
                <w:sz w:val="19"/>
                <w:szCs w:val="19"/>
              </w:rPr>
              <w:t>Stručná anotace předmětu</w:t>
            </w:r>
          </w:p>
        </w:tc>
        <w:tc>
          <w:tcPr>
            <w:tcW w:w="6770" w:type="dxa"/>
            <w:gridSpan w:val="9"/>
            <w:tcBorders>
              <w:top w:val="single" w:sz="4" w:space="0" w:color="auto"/>
              <w:left w:val="single" w:sz="4" w:space="0" w:color="auto"/>
              <w:bottom w:val="nil"/>
              <w:right w:val="single" w:sz="4" w:space="0" w:color="auto"/>
            </w:tcBorders>
          </w:tcPr>
          <w:p w14:paraId="1F17F5A7" w14:textId="77777777" w:rsidR="00A9436F" w:rsidRPr="00EA291A" w:rsidRDefault="00A9436F" w:rsidP="00D44916">
            <w:pPr>
              <w:jc w:val="both"/>
              <w:rPr>
                <w:sz w:val="19"/>
                <w:szCs w:val="19"/>
              </w:rPr>
            </w:pPr>
          </w:p>
        </w:tc>
      </w:tr>
      <w:tr w:rsidR="00A9436F" w:rsidRPr="00011CA0" w14:paraId="6AD187CA" w14:textId="77777777" w:rsidTr="00D44916">
        <w:trPr>
          <w:trHeight w:val="3938"/>
        </w:trPr>
        <w:tc>
          <w:tcPr>
            <w:tcW w:w="9855" w:type="dxa"/>
            <w:gridSpan w:val="10"/>
            <w:tcBorders>
              <w:top w:val="nil"/>
              <w:left w:val="single" w:sz="4" w:space="0" w:color="auto"/>
              <w:bottom w:val="single" w:sz="12" w:space="0" w:color="auto"/>
              <w:right w:val="single" w:sz="4" w:space="0" w:color="auto"/>
            </w:tcBorders>
            <w:hideMark/>
          </w:tcPr>
          <w:p w14:paraId="79E78003" w14:textId="11CC8191" w:rsidR="00A9436F" w:rsidRPr="00C376BA" w:rsidRDefault="00A9436F" w:rsidP="00D44916">
            <w:pPr>
              <w:jc w:val="both"/>
              <w:rPr>
                <w:sz w:val="19"/>
                <w:szCs w:val="19"/>
              </w:rPr>
            </w:pPr>
            <w:r w:rsidRPr="00C376BA">
              <w:rPr>
                <w:sz w:val="19"/>
                <w:szCs w:val="19"/>
              </w:rPr>
              <w:t xml:space="preserve">Cílem předmětu je navázat na znalosti organické chemie, chemie potravin a analýzy potravin, které studenti nabyli v bakalářském stupni studia, a rozšířit jejich vědomosti o metodách analýzy potravinových přísad a doplňků. </w:t>
            </w:r>
            <w:r w:rsidR="00EA291A" w:rsidRPr="00946B40">
              <w:rPr>
                <w:color w:val="000000"/>
                <w:sz w:val="19"/>
                <w:szCs w:val="19"/>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C376BA">
              <w:rPr>
                <w:sz w:val="19"/>
                <w:szCs w:val="19"/>
              </w:rPr>
              <w:t xml:space="preserve">Obsah předmětu tvoří tyto tematické celky: </w:t>
            </w:r>
          </w:p>
          <w:p w14:paraId="4126DAB7"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Význam, funkce a způsoby použití potravinových přísad.</w:t>
            </w:r>
          </w:p>
          <w:p w14:paraId="0AA1806A"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Všeobecné legislativní a zdravotní aspekty přidávání potravinových přísad do potravin.</w:t>
            </w:r>
          </w:p>
          <w:p w14:paraId="70C8257E"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Odběry, úpravy a zpracování vzorků před analýzou.</w:t>
            </w:r>
          </w:p>
          <w:p w14:paraId="49533B73"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Rozdělení, mechanismy působení a metody stanovení antioxidantů.</w:t>
            </w:r>
          </w:p>
          <w:p w14:paraId="191C7B2E"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Rozdělení, mechanismy působení a metody stanovení konzervačních látek (konzervovadel).</w:t>
            </w:r>
          </w:p>
          <w:p w14:paraId="74AE435D"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Rozdělení, struktura a metody stanovení aromatických látek.</w:t>
            </w:r>
          </w:p>
          <w:p w14:paraId="5C5B34B4"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Rozdělení, struktura a metody stanovení ostatních senzoricky aktivních látek.</w:t>
            </w:r>
          </w:p>
          <w:p w14:paraId="3201C937"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Rozdělení, struktura a metody stanovení látek upravujících vzhled potravin.</w:t>
            </w:r>
          </w:p>
          <w:p w14:paraId="09910512"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Rozdělení, struktura a metody stanovení látek upravujících texturní vlastnosti potravin.</w:t>
            </w:r>
          </w:p>
          <w:p w14:paraId="1B7C3EF6"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Látky zvyšující biologickou hodnotu potravin.</w:t>
            </w:r>
          </w:p>
          <w:p w14:paraId="0888186C"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Fyziologická a legislativní omezení příjmu potravních doplňků.</w:t>
            </w:r>
          </w:p>
          <w:p w14:paraId="681D8B6C"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Moderní separační metody na dělení a stanovení potravinových přísad.</w:t>
            </w:r>
          </w:p>
          <w:p w14:paraId="507AA42C" w14:textId="77777777" w:rsidR="00A9436F" w:rsidRPr="00C376BA" w:rsidRDefault="00A9436F" w:rsidP="00A56D42">
            <w:pPr>
              <w:pStyle w:val="Odstavecseseznamem"/>
              <w:numPr>
                <w:ilvl w:val="0"/>
                <w:numId w:val="11"/>
              </w:numPr>
              <w:ind w:left="284" w:hanging="57"/>
              <w:jc w:val="both"/>
              <w:rPr>
                <w:sz w:val="19"/>
                <w:szCs w:val="19"/>
              </w:rPr>
            </w:pPr>
            <w:r w:rsidRPr="00C376BA">
              <w:rPr>
                <w:sz w:val="19"/>
                <w:szCs w:val="19"/>
              </w:rPr>
              <w:t>Stanovení a identifikace přírodních složek potravin kombinovanými metodami instrumentální analýzy (HPLC-MS, GC-MS, CZE-MS, ICP-MS).</w:t>
            </w:r>
          </w:p>
          <w:p w14:paraId="0BF90215" w14:textId="77777777" w:rsidR="00A9436F" w:rsidRPr="00011CA0" w:rsidRDefault="00A9436F" w:rsidP="00A56D42">
            <w:pPr>
              <w:pStyle w:val="Odstavecseseznamem"/>
              <w:numPr>
                <w:ilvl w:val="0"/>
                <w:numId w:val="11"/>
              </w:numPr>
              <w:ind w:left="284" w:hanging="57"/>
              <w:jc w:val="both"/>
            </w:pPr>
            <w:r w:rsidRPr="00C376BA">
              <w:rPr>
                <w:sz w:val="19"/>
                <w:szCs w:val="19"/>
              </w:rPr>
              <w:t>Speciální metody pro analýzu potravinových přísad (NMR, ELISA, RIA, PCR).</w:t>
            </w:r>
          </w:p>
        </w:tc>
      </w:tr>
      <w:tr w:rsidR="00A9436F" w:rsidRPr="00011CA0" w14:paraId="3872C462" w14:textId="77777777" w:rsidTr="00EA291A">
        <w:trPr>
          <w:trHeight w:val="242"/>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03533803" w14:textId="77777777" w:rsidR="00A9436F" w:rsidRPr="00EA291A" w:rsidRDefault="00A9436F" w:rsidP="00D44916">
            <w:pPr>
              <w:jc w:val="both"/>
              <w:rPr>
                <w:sz w:val="19"/>
                <w:szCs w:val="19"/>
              </w:rPr>
            </w:pPr>
            <w:r w:rsidRPr="00EA291A">
              <w:rPr>
                <w:b/>
                <w:sz w:val="19"/>
                <w:szCs w:val="19"/>
              </w:rPr>
              <w:t>Studijní literatura a studijní pomůcky</w:t>
            </w:r>
          </w:p>
        </w:tc>
        <w:tc>
          <w:tcPr>
            <w:tcW w:w="6203" w:type="dxa"/>
            <w:gridSpan w:val="8"/>
            <w:tcBorders>
              <w:top w:val="nil"/>
              <w:left w:val="single" w:sz="4" w:space="0" w:color="auto"/>
              <w:bottom w:val="nil"/>
              <w:right w:val="single" w:sz="4" w:space="0" w:color="auto"/>
            </w:tcBorders>
          </w:tcPr>
          <w:p w14:paraId="2A9886A9" w14:textId="77777777" w:rsidR="00A9436F" w:rsidRPr="00011CA0" w:rsidRDefault="00A9436F" w:rsidP="00D44916">
            <w:pPr>
              <w:jc w:val="both"/>
            </w:pPr>
          </w:p>
        </w:tc>
      </w:tr>
      <w:tr w:rsidR="00A9436F" w:rsidRPr="00011CA0" w14:paraId="610DF4C5" w14:textId="77777777" w:rsidTr="00D44916">
        <w:trPr>
          <w:trHeight w:val="1497"/>
        </w:trPr>
        <w:tc>
          <w:tcPr>
            <w:tcW w:w="9855" w:type="dxa"/>
            <w:gridSpan w:val="10"/>
            <w:tcBorders>
              <w:top w:val="nil"/>
              <w:left w:val="single" w:sz="4" w:space="0" w:color="auto"/>
              <w:bottom w:val="single" w:sz="4" w:space="0" w:color="auto"/>
              <w:right w:val="single" w:sz="4" w:space="0" w:color="auto"/>
            </w:tcBorders>
            <w:hideMark/>
          </w:tcPr>
          <w:p w14:paraId="25E4BCEB" w14:textId="77777777" w:rsidR="00A9436F" w:rsidRPr="00011CA0" w:rsidRDefault="00A9436F" w:rsidP="00D44916">
            <w:pPr>
              <w:jc w:val="both"/>
              <w:rPr>
                <w:sz w:val="19"/>
                <w:szCs w:val="19"/>
                <w:u w:val="single"/>
              </w:rPr>
            </w:pPr>
            <w:r w:rsidRPr="00011CA0">
              <w:rPr>
                <w:sz w:val="19"/>
                <w:szCs w:val="19"/>
                <w:u w:val="single"/>
              </w:rPr>
              <w:t xml:space="preserve">Povinná literatura: </w:t>
            </w:r>
          </w:p>
          <w:p w14:paraId="53304AA1" w14:textId="77777777" w:rsidR="00A9436F" w:rsidRPr="00011CA0" w:rsidRDefault="00A9436F" w:rsidP="00D44916">
            <w:pPr>
              <w:jc w:val="both"/>
              <w:rPr>
                <w:sz w:val="19"/>
                <w:szCs w:val="19"/>
              </w:rPr>
            </w:pPr>
            <w:r w:rsidRPr="00011CA0">
              <w:rPr>
                <w:sz w:val="19"/>
                <w:szCs w:val="19"/>
              </w:rPr>
              <w:t>Zákon č. 110/1997 Sb., o potravinách a tabákových výrobcích a o změně a doplnění některých souvisejících zákonů, ve znění zákona č. 306/2000 Sb. a zákona č. 316/2004 Sb. a vyhlášky ministerstva zdravotnictví č. 304/2004.</w:t>
            </w:r>
          </w:p>
          <w:p w14:paraId="7EABD25C" w14:textId="77777777" w:rsidR="00A9436F" w:rsidRPr="00011CA0" w:rsidRDefault="00A9436F" w:rsidP="00D44916">
            <w:pPr>
              <w:jc w:val="both"/>
              <w:rPr>
                <w:sz w:val="19"/>
                <w:szCs w:val="19"/>
              </w:rPr>
            </w:pPr>
            <w:r w:rsidRPr="00011CA0">
              <w:rPr>
                <w:sz w:val="19"/>
                <w:szCs w:val="19"/>
              </w:rPr>
              <w:t>VELÍŠEK, J., HAJŠLOVÁ, J. Chemie potravin I, II. 3. vyd. Tábor: OSSIS, 2009. ISBN 978-80-86659-17-6.</w:t>
            </w:r>
          </w:p>
          <w:p w14:paraId="20B20564" w14:textId="77777777" w:rsidR="00A9436F" w:rsidRPr="00011CA0" w:rsidRDefault="00A9436F" w:rsidP="00D44916">
            <w:pPr>
              <w:jc w:val="both"/>
              <w:rPr>
                <w:sz w:val="19"/>
                <w:szCs w:val="19"/>
              </w:rPr>
            </w:pPr>
            <w:r w:rsidRPr="00011CA0">
              <w:rPr>
                <w:sz w:val="19"/>
                <w:szCs w:val="19"/>
              </w:rPr>
              <w:t>PRÍBELA, A. Analýza potravin. Bratislava: STU, 1991. ISBN 80-227-0398-2.</w:t>
            </w:r>
          </w:p>
          <w:p w14:paraId="68858B71" w14:textId="77777777" w:rsidR="00A9436F" w:rsidRPr="00011CA0" w:rsidRDefault="00A9436F" w:rsidP="00D44916">
            <w:pPr>
              <w:jc w:val="both"/>
              <w:rPr>
                <w:sz w:val="19"/>
                <w:szCs w:val="19"/>
              </w:rPr>
            </w:pPr>
            <w:r w:rsidRPr="00011CA0">
              <w:rPr>
                <w:sz w:val="19"/>
                <w:szCs w:val="19"/>
              </w:rPr>
              <w:t>KLOUDA, P. Moderní analytické metody. 2. vyd. Ostrava: Nakl</w:t>
            </w:r>
            <w:r>
              <w:rPr>
                <w:sz w:val="19"/>
                <w:szCs w:val="19"/>
              </w:rPr>
              <w:t>adatelství</w:t>
            </w:r>
            <w:r w:rsidRPr="00011CA0">
              <w:rPr>
                <w:sz w:val="19"/>
                <w:szCs w:val="19"/>
              </w:rPr>
              <w:t xml:space="preserve"> Pavel Klouda, 2003. ISBN 978-80-86369-07-5.</w:t>
            </w:r>
          </w:p>
          <w:p w14:paraId="66435E24" w14:textId="77777777" w:rsidR="00A9436F" w:rsidRPr="00011CA0" w:rsidRDefault="00A9436F" w:rsidP="00D44916">
            <w:pPr>
              <w:jc w:val="both"/>
              <w:rPr>
                <w:sz w:val="10"/>
                <w:szCs w:val="10"/>
              </w:rPr>
            </w:pPr>
          </w:p>
          <w:p w14:paraId="417F8117" w14:textId="77777777" w:rsidR="00A9436F" w:rsidRPr="00011CA0" w:rsidRDefault="00A9436F" w:rsidP="00D44916">
            <w:pPr>
              <w:jc w:val="both"/>
              <w:rPr>
                <w:sz w:val="19"/>
                <w:szCs w:val="19"/>
                <w:u w:val="single"/>
              </w:rPr>
            </w:pPr>
            <w:r w:rsidRPr="00011CA0">
              <w:rPr>
                <w:sz w:val="19"/>
                <w:szCs w:val="19"/>
                <w:u w:val="single"/>
              </w:rPr>
              <w:t>Doporučená literatura:</w:t>
            </w:r>
          </w:p>
          <w:p w14:paraId="53882C6A" w14:textId="77777777" w:rsidR="00A9436F" w:rsidRPr="00EA291A" w:rsidRDefault="00A9436F" w:rsidP="00D44916">
            <w:pPr>
              <w:jc w:val="both"/>
              <w:rPr>
                <w:sz w:val="19"/>
                <w:szCs w:val="19"/>
              </w:rPr>
            </w:pPr>
            <w:r w:rsidRPr="00011CA0">
              <w:rPr>
                <w:sz w:val="19"/>
                <w:szCs w:val="19"/>
              </w:rPr>
              <w:t>C</w:t>
            </w:r>
            <w:r>
              <w:rPr>
                <w:sz w:val="19"/>
                <w:szCs w:val="19"/>
              </w:rPr>
              <w:t>odex Alimentarius</w:t>
            </w:r>
            <w:r w:rsidRPr="00011CA0">
              <w:rPr>
                <w:sz w:val="19"/>
                <w:szCs w:val="19"/>
              </w:rPr>
              <w:t xml:space="preserve"> - General Standard for Food Additives. </w:t>
            </w:r>
            <w:r w:rsidRPr="00EA291A">
              <w:rPr>
                <w:sz w:val="19"/>
                <w:szCs w:val="19"/>
              </w:rPr>
              <w:t>CODEX STAN 192-1995, Rev. 1995-2014, WHO, FAO, Europe, 2014.</w:t>
            </w:r>
          </w:p>
          <w:p w14:paraId="2A1CCF47" w14:textId="34C3612D" w:rsidR="00A9436F" w:rsidRPr="00EA291A" w:rsidRDefault="00A9436F" w:rsidP="00D44916">
            <w:pPr>
              <w:jc w:val="both"/>
              <w:rPr>
                <w:sz w:val="18"/>
                <w:szCs w:val="18"/>
              </w:rPr>
            </w:pPr>
            <w:r w:rsidRPr="00011CA0">
              <w:rPr>
                <w:sz w:val="19"/>
                <w:szCs w:val="19"/>
              </w:rPr>
              <w:t xml:space="preserve">POMERANZ, Y., MELOAN, C.E. Food Analysis - Theory and Practice. </w:t>
            </w:r>
            <w:r w:rsidRPr="00EA291A">
              <w:rPr>
                <w:sz w:val="18"/>
                <w:szCs w:val="18"/>
              </w:rPr>
              <w:t>3rd Ed. New York: ITP, 1994. ISBN 978-1-4615-69985.</w:t>
            </w:r>
          </w:p>
          <w:p w14:paraId="2E48986E" w14:textId="77777777" w:rsidR="00A9436F" w:rsidRPr="00011CA0" w:rsidRDefault="00A9436F" w:rsidP="00D44916">
            <w:pPr>
              <w:jc w:val="both"/>
              <w:rPr>
                <w:sz w:val="19"/>
                <w:szCs w:val="19"/>
              </w:rPr>
            </w:pPr>
            <w:r w:rsidRPr="00011CA0">
              <w:rPr>
                <w:sz w:val="19"/>
                <w:szCs w:val="19"/>
              </w:rPr>
              <w:t>NOLLET, L.M.L. Handbook of Food Analysis. Vol. 1, Vol. 2. New York: Marcel Dekker, 1996. ISBN 9780824750367.</w:t>
            </w:r>
          </w:p>
          <w:p w14:paraId="320C924C" w14:textId="77777777" w:rsidR="00A9436F" w:rsidRPr="00011CA0" w:rsidRDefault="00A9436F" w:rsidP="00D44916">
            <w:pPr>
              <w:jc w:val="both"/>
              <w:rPr>
                <w:sz w:val="19"/>
                <w:szCs w:val="19"/>
              </w:rPr>
            </w:pPr>
            <w:r w:rsidRPr="00011CA0">
              <w:rPr>
                <w:sz w:val="19"/>
                <w:szCs w:val="19"/>
              </w:rPr>
              <w:t>MEYER, V.R. Practical High-Performance L</w:t>
            </w:r>
            <w:r>
              <w:rPr>
                <w:sz w:val="19"/>
                <w:szCs w:val="19"/>
              </w:rPr>
              <w:t>iquid Chromatography. 4th Ed. New York</w:t>
            </w:r>
            <w:r w:rsidRPr="00011CA0">
              <w:rPr>
                <w:sz w:val="19"/>
                <w:szCs w:val="19"/>
              </w:rPr>
              <w:t>: J. Wiley and Sons, 2004. ISBN 978-0-470-68218-0.</w:t>
            </w:r>
          </w:p>
          <w:p w14:paraId="27553B63" w14:textId="77777777" w:rsidR="00A9436F" w:rsidRPr="00011CA0" w:rsidRDefault="00A9436F" w:rsidP="00D44916">
            <w:pPr>
              <w:jc w:val="both"/>
              <w:rPr>
                <w:sz w:val="19"/>
                <w:szCs w:val="19"/>
              </w:rPr>
            </w:pPr>
            <w:r w:rsidRPr="00011CA0">
              <w:rPr>
                <w:sz w:val="19"/>
                <w:szCs w:val="19"/>
              </w:rPr>
              <w:t xml:space="preserve">GROB, R.L., BARRY, E.F. (Eds.) Modern Practice of Gas Chromatography. 4th Ed. </w:t>
            </w:r>
            <w:r>
              <w:rPr>
                <w:sz w:val="19"/>
                <w:szCs w:val="19"/>
              </w:rPr>
              <w:t>New York</w:t>
            </w:r>
            <w:r w:rsidRPr="00011CA0">
              <w:rPr>
                <w:sz w:val="19"/>
                <w:szCs w:val="19"/>
              </w:rPr>
              <w:t>: J. Wiley and Sons, 2004. ISBN 978-0-471-22983-4.</w:t>
            </w:r>
          </w:p>
          <w:p w14:paraId="0BD40D46" w14:textId="77777777" w:rsidR="00A9436F" w:rsidRPr="00011CA0" w:rsidRDefault="00A9436F" w:rsidP="00D44916">
            <w:pPr>
              <w:jc w:val="both"/>
            </w:pPr>
            <w:r w:rsidRPr="00011CA0">
              <w:rPr>
                <w:sz w:val="19"/>
                <w:szCs w:val="19"/>
              </w:rPr>
              <w:t>NELMS, S.M. ICP Mass Spectrometry Handbook. Oxford: B</w:t>
            </w:r>
            <w:r>
              <w:rPr>
                <w:sz w:val="19"/>
                <w:szCs w:val="19"/>
              </w:rPr>
              <w:t>la</w:t>
            </w:r>
            <w:r w:rsidRPr="00011CA0">
              <w:rPr>
                <w:sz w:val="19"/>
                <w:szCs w:val="19"/>
              </w:rPr>
              <w:t>ckwell, 2005. ISBN 978-1-405-10916-1.</w:t>
            </w:r>
          </w:p>
        </w:tc>
      </w:tr>
      <w:tr w:rsidR="00A9436F" w:rsidRPr="00011CA0" w14:paraId="516B762D" w14:textId="77777777" w:rsidTr="00D44916">
        <w:tc>
          <w:tcPr>
            <w:tcW w:w="9855" w:type="dxa"/>
            <w:gridSpan w:val="10"/>
            <w:tcBorders>
              <w:top w:val="single" w:sz="12" w:space="0" w:color="auto"/>
              <w:left w:val="single" w:sz="2" w:space="0" w:color="auto"/>
              <w:bottom w:val="single" w:sz="2" w:space="0" w:color="auto"/>
              <w:right w:val="single" w:sz="2" w:space="0" w:color="auto"/>
            </w:tcBorders>
            <w:shd w:val="clear" w:color="auto" w:fill="F7CAAC"/>
            <w:hideMark/>
          </w:tcPr>
          <w:p w14:paraId="6F740833" w14:textId="77777777" w:rsidR="00A9436F" w:rsidRPr="00EA291A" w:rsidRDefault="00A9436F" w:rsidP="00D44916">
            <w:pPr>
              <w:jc w:val="center"/>
              <w:rPr>
                <w:b/>
                <w:sz w:val="19"/>
                <w:szCs w:val="19"/>
              </w:rPr>
            </w:pPr>
            <w:r w:rsidRPr="00EA291A">
              <w:rPr>
                <w:b/>
                <w:sz w:val="19"/>
                <w:szCs w:val="19"/>
              </w:rPr>
              <w:t>Informace ke kombinované nebo distanční formě</w:t>
            </w:r>
          </w:p>
        </w:tc>
      </w:tr>
      <w:tr w:rsidR="00A9436F" w:rsidRPr="00011CA0" w14:paraId="171CD6B5" w14:textId="77777777" w:rsidTr="00D44916">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2A17AAF" w14:textId="77777777" w:rsidR="00A9436F" w:rsidRPr="00EA291A" w:rsidRDefault="00A9436F" w:rsidP="00D44916">
            <w:pPr>
              <w:jc w:val="both"/>
              <w:rPr>
                <w:sz w:val="19"/>
                <w:szCs w:val="19"/>
              </w:rPr>
            </w:pPr>
            <w:r w:rsidRPr="00EA291A">
              <w:rPr>
                <w:b/>
                <w:sz w:val="19"/>
                <w:szCs w:val="19"/>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27EC595A" w14:textId="745E49F7" w:rsidR="00A9436F" w:rsidRPr="00EA291A" w:rsidRDefault="006E1331" w:rsidP="000C517E">
            <w:pPr>
              <w:jc w:val="center"/>
              <w:rPr>
                <w:sz w:val="19"/>
                <w:szCs w:val="19"/>
              </w:rPr>
            </w:pPr>
            <w:r w:rsidRPr="00EA291A">
              <w:rPr>
                <w:sz w:val="19"/>
                <w:szCs w:val="19"/>
              </w:rPr>
              <w:t>24</w:t>
            </w:r>
          </w:p>
        </w:tc>
        <w:tc>
          <w:tcPr>
            <w:tcW w:w="417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12C9A01" w14:textId="77777777" w:rsidR="00A9436F" w:rsidRPr="00EA291A" w:rsidRDefault="00A9436F" w:rsidP="00D44916">
            <w:pPr>
              <w:jc w:val="both"/>
              <w:rPr>
                <w:b/>
                <w:sz w:val="19"/>
                <w:szCs w:val="19"/>
              </w:rPr>
            </w:pPr>
            <w:r w:rsidRPr="00EA291A">
              <w:rPr>
                <w:b/>
                <w:sz w:val="19"/>
                <w:szCs w:val="19"/>
              </w:rPr>
              <w:t xml:space="preserve">hodin </w:t>
            </w:r>
          </w:p>
        </w:tc>
      </w:tr>
      <w:tr w:rsidR="00A9436F" w:rsidRPr="00011CA0" w14:paraId="7C394DD3" w14:textId="77777777" w:rsidTr="00D44916">
        <w:tc>
          <w:tcPr>
            <w:tcW w:w="9855"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8659606" w14:textId="77777777" w:rsidR="00A9436F" w:rsidRPr="00EA291A" w:rsidRDefault="00A9436F" w:rsidP="00D44916">
            <w:pPr>
              <w:jc w:val="both"/>
              <w:rPr>
                <w:b/>
                <w:sz w:val="19"/>
                <w:szCs w:val="19"/>
              </w:rPr>
            </w:pPr>
            <w:r w:rsidRPr="00EA291A">
              <w:rPr>
                <w:b/>
                <w:sz w:val="19"/>
                <w:szCs w:val="19"/>
              </w:rPr>
              <w:t>Informace o způsobu kontaktu s vyučujícím</w:t>
            </w:r>
          </w:p>
        </w:tc>
      </w:tr>
      <w:tr w:rsidR="00A9436F" w:rsidRPr="00011CA0" w14:paraId="32FBE088" w14:textId="77777777" w:rsidTr="00EA291A">
        <w:trPr>
          <w:trHeight w:val="141"/>
        </w:trPr>
        <w:tc>
          <w:tcPr>
            <w:tcW w:w="9855" w:type="dxa"/>
            <w:gridSpan w:val="10"/>
            <w:tcBorders>
              <w:top w:val="single" w:sz="4" w:space="0" w:color="auto"/>
              <w:left w:val="single" w:sz="4" w:space="0" w:color="auto"/>
              <w:bottom w:val="single" w:sz="4" w:space="0" w:color="auto"/>
              <w:right w:val="single" w:sz="4" w:space="0" w:color="auto"/>
            </w:tcBorders>
            <w:hideMark/>
          </w:tcPr>
          <w:p w14:paraId="3D6B9C33" w14:textId="5155A287" w:rsidR="00A9436F" w:rsidRPr="00EA291A" w:rsidRDefault="00A9436F" w:rsidP="00D44916">
            <w:pPr>
              <w:jc w:val="both"/>
              <w:rPr>
                <w:sz w:val="19"/>
                <w:szCs w:val="19"/>
              </w:rPr>
            </w:pPr>
            <w:r w:rsidRPr="00EA291A">
              <w:rPr>
                <w:sz w:val="19"/>
                <w:szCs w:val="19"/>
              </w:rPr>
              <w:t xml:space="preserve">Studentům budou určeny části učiva k samostatnému nastudování. Kontrola samostatného studia bude provedena písemným testem. </w:t>
            </w:r>
            <w:r w:rsidR="00DA1276" w:rsidRPr="00EA291A">
              <w:rPr>
                <w:sz w:val="19"/>
                <w:szCs w:val="19"/>
              </w:rPr>
              <w:t>Dle potřeby jsou možné individuální konzultace po předchozí emailové či telefonické dohodě.</w:t>
            </w:r>
          </w:p>
          <w:p w14:paraId="645436CD" w14:textId="77777777" w:rsidR="00A9436F" w:rsidRPr="00EA291A" w:rsidRDefault="00A9436F" w:rsidP="00D44916">
            <w:pPr>
              <w:jc w:val="both"/>
              <w:rPr>
                <w:sz w:val="10"/>
                <w:szCs w:val="10"/>
              </w:rPr>
            </w:pPr>
          </w:p>
          <w:p w14:paraId="0DC7545B" w14:textId="77777777" w:rsidR="00A9436F" w:rsidRPr="00EA291A" w:rsidRDefault="00A9436F" w:rsidP="00D44916">
            <w:pPr>
              <w:jc w:val="both"/>
              <w:rPr>
                <w:sz w:val="19"/>
                <w:szCs w:val="19"/>
              </w:rPr>
            </w:pPr>
            <w:r w:rsidRPr="00EA291A">
              <w:rPr>
                <w:sz w:val="19"/>
                <w:szCs w:val="19"/>
              </w:rPr>
              <w:t xml:space="preserve">Možnosti komunikace s vyučujícím: </w:t>
            </w:r>
            <w:hyperlink r:id="rId23" w:history="1">
              <w:r w:rsidRPr="00EA291A">
                <w:rPr>
                  <w:rStyle w:val="Hypertextovodkaz"/>
                  <w:sz w:val="19"/>
                  <w:szCs w:val="19"/>
                </w:rPr>
                <w:t>fisera@utb.cz</w:t>
              </w:r>
            </w:hyperlink>
            <w:r w:rsidRPr="00EA291A">
              <w:rPr>
                <w:sz w:val="19"/>
                <w:szCs w:val="19"/>
              </w:rPr>
              <w:t>, 576 038 084.</w:t>
            </w:r>
          </w:p>
        </w:tc>
      </w:tr>
    </w:tbl>
    <w:p w14:paraId="03E18119" w14:textId="77777777" w:rsidR="00A9436F" w:rsidRPr="00011CA0" w:rsidRDefault="00A9436F" w:rsidP="00A9436F"/>
    <w:tbl>
      <w:tblPr>
        <w:tblW w:w="991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
        <w:gridCol w:w="3045"/>
        <w:gridCol w:w="21"/>
        <w:gridCol w:w="18"/>
        <w:gridCol w:w="528"/>
        <w:gridCol w:w="20"/>
        <w:gridCol w:w="19"/>
        <w:gridCol w:w="1095"/>
        <w:gridCol w:w="18"/>
        <w:gridCol w:w="21"/>
        <w:gridCol w:w="850"/>
        <w:gridCol w:w="17"/>
        <w:gridCol w:w="22"/>
        <w:gridCol w:w="777"/>
        <w:gridCol w:w="17"/>
        <w:gridCol w:w="22"/>
        <w:gridCol w:w="1413"/>
        <w:gridCol w:w="141"/>
        <w:gridCol w:w="563"/>
        <w:gridCol w:w="15"/>
        <w:gridCol w:w="24"/>
        <w:gridCol w:w="500"/>
        <w:gridCol w:w="15"/>
        <w:gridCol w:w="24"/>
        <w:gridCol w:w="638"/>
        <w:gridCol w:w="33"/>
        <w:gridCol w:w="34"/>
      </w:tblGrid>
      <w:tr w:rsidR="00A9436F" w:rsidRPr="00011CA0" w14:paraId="2A979880" w14:textId="77777777" w:rsidTr="00B40BDE">
        <w:trPr>
          <w:gridBefore w:val="1"/>
          <w:gridAfter w:val="1"/>
          <w:wBefore w:w="30" w:type="dxa"/>
          <w:wAfter w:w="34" w:type="dxa"/>
        </w:trPr>
        <w:tc>
          <w:tcPr>
            <w:tcW w:w="9855" w:type="dxa"/>
            <w:gridSpan w:val="25"/>
            <w:tcBorders>
              <w:top w:val="single" w:sz="4" w:space="0" w:color="auto"/>
              <w:left w:val="single" w:sz="4" w:space="0" w:color="auto"/>
              <w:bottom w:val="double" w:sz="4" w:space="0" w:color="auto"/>
              <w:right w:val="single" w:sz="4" w:space="0" w:color="auto"/>
            </w:tcBorders>
            <w:shd w:val="clear" w:color="auto" w:fill="BDD6EE"/>
            <w:hideMark/>
          </w:tcPr>
          <w:p w14:paraId="7D225EB1"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73A3BBFA" w14:textId="77777777" w:rsidTr="00B40BDE">
        <w:trPr>
          <w:gridBefore w:val="1"/>
          <w:gridAfter w:val="1"/>
          <w:wBefore w:w="30" w:type="dxa"/>
          <w:wAfter w:w="34" w:type="dxa"/>
        </w:trPr>
        <w:tc>
          <w:tcPr>
            <w:tcW w:w="3086"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14C22511" w14:textId="77777777" w:rsidR="00A9436F" w:rsidRPr="00011CA0" w:rsidRDefault="00A9436F" w:rsidP="00D44916">
            <w:pPr>
              <w:jc w:val="both"/>
              <w:rPr>
                <w:b/>
              </w:rPr>
            </w:pPr>
            <w:r w:rsidRPr="00011CA0">
              <w:rPr>
                <w:b/>
              </w:rPr>
              <w:t>Název studijního předmětu</w:t>
            </w:r>
          </w:p>
        </w:tc>
        <w:tc>
          <w:tcPr>
            <w:tcW w:w="6769" w:type="dxa"/>
            <w:gridSpan w:val="22"/>
            <w:tcBorders>
              <w:top w:val="double" w:sz="4" w:space="0" w:color="auto"/>
              <w:left w:val="single" w:sz="4" w:space="0" w:color="auto"/>
              <w:bottom w:val="single" w:sz="4" w:space="0" w:color="auto"/>
              <w:right w:val="single" w:sz="4" w:space="0" w:color="auto"/>
            </w:tcBorders>
            <w:hideMark/>
          </w:tcPr>
          <w:p w14:paraId="7714CA59" w14:textId="77777777" w:rsidR="00A9436F" w:rsidRPr="004800BD" w:rsidRDefault="00A9436F" w:rsidP="00D44916">
            <w:pPr>
              <w:jc w:val="both"/>
              <w:rPr>
                <w:b/>
              </w:rPr>
            </w:pPr>
            <w:bookmarkStart w:id="11" w:name="Molek_biologie"/>
            <w:bookmarkEnd w:id="11"/>
            <w:r w:rsidRPr="004800BD">
              <w:rPr>
                <w:b/>
              </w:rPr>
              <w:t>Molekulární biologie</w:t>
            </w:r>
          </w:p>
        </w:tc>
      </w:tr>
      <w:tr w:rsidR="00A9436F" w:rsidRPr="00011CA0" w14:paraId="5823FEFF"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6F6B91"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2C7E7C5C" w14:textId="3AD34E81" w:rsidR="00A9436F" w:rsidRPr="00C06FF9" w:rsidRDefault="007A4857" w:rsidP="00D44916">
            <w:pPr>
              <w:jc w:val="both"/>
              <w:rPr>
                <w:sz w:val="19"/>
                <w:szCs w:val="19"/>
              </w:rPr>
            </w:pPr>
            <w:r w:rsidRPr="00C06FF9">
              <w:rPr>
                <w:sz w:val="19"/>
                <w:szCs w:val="19"/>
              </w:rPr>
              <w:t>povinný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B759171" w14:textId="77777777" w:rsidR="00A9436F" w:rsidRPr="00011CA0" w:rsidRDefault="00A9436F" w:rsidP="00D44916">
            <w:pPr>
              <w:jc w:val="both"/>
            </w:pPr>
            <w:r w:rsidRPr="00011CA0">
              <w:rPr>
                <w:b/>
              </w:rPr>
              <w:t>doporučený ročník / semestr</w:t>
            </w:r>
          </w:p>
        </w:tc>
        <w:tc>
          <w:tcPr>
            <w:tcW w:w="668" w:type="dxa"/>
            <w:gridSpan w:val="2"/>
            <w:tcBorders>
              <w:top w:val="single" w:sz="4" w:space="0" w:color="auto"/>
              <w:left w:val="single" w:sz="4" w:space="0" w:color="auto"/>
              <w:bottom w:val="single" w:sz="4" w:space="0" w:color="auto"/>
              <w:right w:val="single" w:sz="4" w:space="0" w:color="auto"/>
            </w:tcBorders>
          </w:tcPr>
          <w:p w14:paraId="3859627C" w14:textId="5C9FF8F8" w:rsidR="00A9436F" w:rsidRPr="00C06FF9" w:rsidRDefault="005765FD" w:rsidP="005765FD">
            <w:pPr>
              <w:jc w:val="both"/>
              <w:rPr>
                <w:sz w:val="19"/>
                <w:szCs w:val="19"/>
              </w:rPr>
            </w:pPr>
            <w:r w:rsidRPr="00C06FF9">
              <w:rPr>
                <w:sz w:val="19"/>
                <w:szCs w:val="19"/>
              </w:rPr>
              <w:t>1/LS</w:t>
            </w:r>
          </w:p>
        </w:tc>
      </w:tr>
      <w:tr w:rsidR="00A9436F" w:rsidRPr="00011CA0" w14:paraId="52AEB0EF"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FA4F34" w14:textId="77777777" w:rsidR="00A9436F" w:rsidRPr="00011CA0" w:rsidRDefault="00A9436F"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58BD8489" w14:textId="0C429869" w:rsidR="00A9436F" w:rsidRPr="00C06FF9" w:rsidRDefault="001A385F" w:rsidP="00D44916">
            <w:pPr>
              <w:jc w:val="both"/>
              <w:rPr>
                <w:sz w:val="19"/>
                <w:szCs w:val="19"/>
              </w:rPr>
            </w:pPr>
            <w:r w:rsidRPr="00C06FF9">
              <w:rPr>
                <w:sz w:val="19"/>
                <w:szCs w:val="19"/>
              </w:rPr>
              <w:t>28p+0s</w:t>
            </w:r>
            <w:r w:rsidRPr="00C06FF9">
              <w:rPr>
                <w:sz w:val="19"/>
                <w:szCs w:val="19"/>
                <w:lang w:val="en-GB"/>
              </w:rPr>
              <w:t>+</w:t>
            </w:r>
            <w:r w:rsidRPr="00C06FF9">
              <w:rPr>
                <w:sz w:val="19"/>
                <w:szCs w:val="19"/>
              </w:rPr>
              <w:t>28l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926557" w14:textId="77777777" w:rsidR="00A9436F" w:rsidRPr="00011CA0" w:rsidRDefault="00A9436F" w:rsidP="00D44916">
            <w:pPr>
              <w:jc w:val="both"/>
              <w:rPr>
                <w:b/>
              </w:rPr>
            </w:pPr>
            <w:r w:rsidRPr="00011CA0">
              <w:rPr>
                <w:b/>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0046B831" w14:textId="3A98F4B1" w:rsidR="00A9436F" w:rsidRPr="00FE0E02" w:rsidRDefault="00B01C18" w:rsidP="00D44916">
            <w:pPr>
              <w:jc w:val="both"/>
              <w:rPr>
                <w:sz w:val="19"/>
                <w:szCs w:val="19"/>
              </w:rPr>
            </w:pPr>
            <w:r>
              <w:rPr>
                <w:sz w:val="19"/>
                <w:szCs w:val="19"/>
              </w:rP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414CD66" w14:textId="77777777" w:rsidR="00A9436F" w:rsidRPr="00011CA0" w:rsidRDefault="00A9436F" w:rsidP="00D44916">
            <w:pPr>
              <w:jc w:val="both"/>
              <w:rPr>
                <w:b/>
              </w:rPr>
            </w:pPr>
            <w:r w:rsidRPr="00011CA0">
              <w:rPr>
                <w:b/>
              </w:rPr>
              <w:t>kreditů</w:t>
            </w:r>
          </w:p>
        </w:tc>
        <w:tc>
          <w:tcPr>
            <w:tcW w:w="1207" w:type="dxa"/>
            <w:gridSpan w:val="5"/>
            <w:tcBorders>
              <w:top w:val="single" w:sz="4" w:space="0" w:color="auto"/>
              <w:left w:val="single" w:sz="4" w:space="0" w:color="auto"/>
              <w:bottom w:val="single" w:sz="4" w:space="0" w:color="auto"/>
              <w:right w:val="single" w:sz="4" w:space="0" w:color="auto"/>
            </w:tcBorders>
          </w:tcPr>
          <w:p w14:paraId="1D18923B" w14:textId="4095F829" w:rsidR="00A9436F" w:rsidRPr="00C06FF9" w:rsidRDefault="007A4857" w:rsidP="00D44916">
            <w:pPr>
              <w:jc w:val="both"/>
              <w:rPr>
                <w:sz w:val="19"/>
                <w:szCs w:val="19"/>
              </w:rPr>
            </w:pPr>
            <w:r w:rsidRPr="00C06FF9">
              <w:rPr>
                <w:sz w:val="19"/>
                <w:szCs w:val="19"/>
              </w:rPr>
              <w:t>4</w:t>
            </w:r>
          </w:p>
        </w:tc>
      </w:tr>
      <w:tr w:rsidR="00A9436F" w:rsidRPr="00011CA0" w14:paraId="517457FC"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C68FF4" w14:textId="77777777" w:rsidR="00A9436F" w:rsidRPr="00011CA0" w:rsidRDefault="00A9436F" w:rsidP="00D44916">
            <w:pPr>
              <w:jc w:val="both"/>
              <w:rPr>
                <w:b/>
                <w:sz w:val="22"/>
              </w:rPr>
            </w:pPr>
            <w:r w:rsidRPr="00011CA0">
              <w:rPr>
                <w:b/>
              </w:rPr>
              <w:t>Prerekvizity, korekvizity, ekvivalence</w:t>
            </w:r>
          </w:p>
        </w:tc>
        <w:tc>
          <w:tcPr>
            <w:tcW w:w="6769" w:type="dxa"/>
            <w:gridSpan w:val="22"/>
            <w:tcBorders>
              <w:top w:val="single" w:sz="4" w:space="0" w:color="auto"/>
              <w:left w:val="single" w:sz="4" w:space="0" w:color="auto"/>
              <w:bottom w:val="single" w:sz="4" w:space="0" w:color="auto"/>
              <w:right w:val="single" w:sz="4" w:space="0" w:color="auto"/>
            </w:tcBorders>
          </w:tcPr>
          <w:p w14:paraId="668D2FEC" w14:textId="77777777" w:rsidR="00A9436F" w:rsidRPr="00FE0E02" w:rsidRDefault="00A9436F" w:rsidP="00D44916">
            <w:pPr>
              <w:jc w:val="both"/>
              <w:rPr>
                <w:sz w:val="19"/>
                <w:szCs w:val="19"/>
              </w:rPr>
            </w:pPr>
          </w:p>
        </w:tc>
      </w:tr>
      <w:tr w:rsidR="00A9436F" w:rsidRPr="00011CA0" w14:paraId="4F33BB7F"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6043EC"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431AABB8" w14:textId="77777777" w:rsidR="00A9436F" w:rsidRPr="00FE0E02" w:rsidRDefault="00A9436F" w:rsidP="00D44916">
            <w:pPr>
              <w:pStyle w:val="Default"/>
              <w:jc w:val="both"/>
              <w:rPr>
                <w:sz w:val="19"/>
                <w:szCs w:val="19"/>
              </w:rPr>
            </w:pPr>
            <w:r w:rsidRPr="00FE0E02">
              <w:rPr>
                <w:sz w:val="19"/>
                <w:szCs w:val="19"/>
              </w:rPr>
              <w:t xml:space="preserve">zápočet, zkouška </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3A9CC4" w14:textId="77777777" w:rsidR="00A9436F" w:rsidRPr="00011CA0" w:rsidRDefault="00A9436F" w:rsidP="00D44916">
            <w:pPr>
              <w:jc w:val="both"/>
              <w:rPr>
                <w:b/>
              </w:rPr>
            </w:pPr>
            <w:r w:rsidRPr="00011CA0">
              <w:rPr>
                <w:b/>
              </w:rPr>
              <w:t>Forma výuky</w:t>
            </w:r>
          </w:p>
        </w:tc>
        <w:tc>
          <w:tcPr>
            <w:tcW w:w="1809" w:type="dxa"/>
            <w:gridSpan w:val="8"/>
            <w:tcBorders>
              <w:top w:val="single" w:sz="4" w:space="0" w:color="auto"/>
              <w:left w:val="single" w:sz="4" w:space="0" w:color="auto"/>
              <w:bottom w:val="single" w:sz="4" w:space="0" w:color="auto"/>
              <w:right w:val="single" w:sz="4" w:space="0" w:color="auto"/>
            </w:tcBorders>
            <w:hideMark/>
          </w:tcPr>
          <w:p w14:paraId="709CECC2" w14:textId="77777777" w:rsidR="00A9436F" w:rsidRPr="00FE0E02" w:rsidRDefault="00A9436F" w:rsidP="00D44916">
            <w:pPr>
              <w:pStyle w:val="Default"/>
              <w:jc w:val="both"/>
              <w:rPr>
                <w:sz w:val="19"/>
                <w:szCs w:val="19"/>
              </w:rPr>
            </w:pPr>
            <w:r>
              <w:rPr>
                <w:sz w:val="19"/>
                <w:szCs w:val="19"/>
              </w:rPr>
              <w:t>přednášky</w:t>
            </w:r>
            <w:r w:rsidRPr="00FE0E02">
              <w:rPr>
                <w:sz w:val="19"/>
                <w:szCs w:val="19"/>
              </w:rPr>
              <w:t xml:space="preserve">, </w:t>
            </w:r>
            <w:r>
              <w:rPr>
                <w:sz w:val="19"/>
                <w:szCs w:val="19"/>
              </w:rPr>
              <w:t>laboratorní cvičení</w:t>
            </w:r>
          </w:p>
        </w:tc>
      </w:tr>
      <w:tr w:rsidR="00A9436F" w:rsidRPr="00011CA0" w14:paraId="7F086AFA"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ACDC12" w14:textId="77777777" w:rsidR="00A9436F" w:rsidRPr="00011CA0" w:rsidRDefault="00A9436F" w:rsidP="00D44916">
            <w:pPr>
              <w:jc w:val="both"/>
              <w:rPr>
                <w:b/>
              </w:rPr>
            </w:pPr>
            <w:r w:rsidRPr="00011CA0">
              <w:rPr>
                <w:b/>
              </w:rPr>
              <w:t>Forma způsobu ověření studijních výsledků a další požadavky na studenta</w:t>
            </w:r>
          </w:p>
        </w:tc>
        <w:tc>
          <w:tcPr>
            <w:tcW w:w="6769" w:type="dxa"/>
            <w:gridSpan w:val="22"/>
            <w:tcBorders>
              <w:top w:val="single" w:sz="4" w:space="0" w:color="auto"/>
              <w:left w:val="single" w:sz="4" w:space="0" w:color="auto"/>
              <w:bottom w:val="nil"/>
              <w:right w:val="single" w:sz="4" w:space="0" w:color="auto"/>
            </w:tcBorders>
            <w:hideMark/>
          </w:tcPr>
          <w:p w14:paraId="1883455B" w14:textId="77777777" w:rsidR="00A9436F" w:rsidRPr="00FE0E02" w:rsidRDefault="00A9436F" w:rsidP="00D44916">
            <w:pPr>
              <w:jc w:val="both"/>
              <w:rPr>
                <w:sz w:val="19"/>
                <w:szCs w:val="19"/>
              </w:rPr>
            </w:pPr>
            <w:r w:rsidRPr="00FE0E02">
              <w:rPr>
                <w:sz w:val="19"/>
                <w:szCs w:val="19"/>
              </w:rPr>
              <w:t>Povinná účast na laboratorních cvičeních (100% docházka); připravenost na laboratoře bude ověřena před každou úlohou krátkým testem, jehož úspěšné vypracování je podmínkou další práce.</w:t>
            </w:r>
          </w:p>
        </w:tc>
      </w:tr>
      <w:tr w:rsidR="00A9436F" w:rsidRPr="00011CA0" w14:paraId="3BDBB29B" w14:textId="77777777" w:rsidTr="00B40BDE">
        <w:trPr>
          <w:gridBefore w:val="1"/>
          <w:gridAfter w:val="1"/>
          <w:wBefore w:w="30" w:type="dxa"/>
          <w:wAfter w:w="34" w:type="dxa"/>
          <w:trHeight w:val="554"/>
        </w:trPr>
        <w:tc>
          <w:tcPr>
            <w:tcW w:w="9855" w:type="dxa"/>
            <w:gridSpan w:val="25"/>
            <w:tcBorders>
              <w:top w:val="nil"/>
              <w:left w:val="single" w:sz="4" w:space="0" w:color="auto"/>
              <w:bottom w:val="single" w:sz="4" w:space="0" w:color="auto"/>
              <w:right w:val="single" w:sz="4" w:space="0" w:color="auto"/>
            </w:tcBorders>
            <w:hideMark/>
          </w:tcPr>
          <w:p w14:paraId="00FCFE7F" w14:textId="77777777" w:rsidR="00A9436F" w:rsidRPr="00FE0E02" w:rsidRDefault="00A9436F" w:rsidP="00D44916">
            <w:pPr>
              <w:jc w:val="both"/>
              <w:rPr>
                <w:sz w:val="19"/>
                <w:szCs w:val="19"/>
              </w:rPr>
            </w:pPr>
            <w:r w:rsidRPr="00FE0E02">
              <w:rPr>
                <w:sz w:val="19"/>
                <w:szCs w:val="19"/>
              </w:rPr>
              <w:t>Podmínkou pro udělení zápočtu bude vypracování a odevzdání protokolů z jednotlivých laboratorních cvičení a úspěšné absolvování zápočtového testu (minimální zisk 60% plného počtu bodů).</w:t>
            </w:r>
          </w:p>
          <w:p w14:paraId="04BC036A" w14:textId="77777777" w:rsidR="00A9436F" w:rsidRPr="00FE0E02" w:rsidRDefault="00A9436F" w:rsidP="00D44916">
            <w:pPr>
              <w:jc w:val="both"/>
              <w:rPr>
                <w:sz w:val="19"/>
                <w:szCs w:val="19"/>
              </w:rPr>
            </w:pPr>
            <w:r>
              <w:rPr>
                <w:sz w:val="19"/>
                <w:szCs w:val="19"/>
              </w:rPr>
              <w:t xml:space="preserve">Písemná zkouška - </w:t>
            </w:r>
            <w:r w:rsidRPr="00FE0E02">
              <w:rPr>
                <w:sz w:val="19"/>
                <w:szCs w:val="19"/>
              </w:rPr>
              <w:t xml:space="preserve">nutná znalost probrané látky v rozsahu přednášek a laboratorních cvičení. </w:t>
            </w:r>
          </w:p>
        </w:tc>
      </w:tr>
      <w:tr w:rsidR="00A9436F" w:rsidRPr="00011CA0" w14:paraId="1400F971" w14:textId="77777777" w:rsidTr="00B40BDE">
        <w:trPr>
          <w:gridBefore w:val="1"/>
          <w:gridAfter w:val="1"/>
          <w:wBefore w:w="30" w:type="dxa"/>
          <w:wAfter w:w="34" w:type="dxa"/>
          <w:trHeight w:val="197"/>
        </w:trPr>
        <w:tc>
          <w:tcPr>
            <w:tcW w:w="3086" w:type="dxa"/>
            <w:gridSpan w:val="3"/>
            <w:tcBorders>
              <w:top w:val="nil"/>
              <w:left w:val="single" w:sz="4" w:space="0" w:color="auto"/>
              <w:bottom w:val="single" w:sz="4" w:space="0" w:color="auto"/>
              <w:right w:val="single" w:sz="4" w:space="0" w:color="auto"/>
            </w:tcBorders>
            <w:shd w:val="clear" w:color="auto" w:fill="F7CAAC"/>
            <w:hideMark/>
          </w:tcPr>
          <w:p w14:paraId="765FB303" w14:textId="77777777" w:rsidR="00A9436F" w:rsidRPr="00011CA0" w:rsidRDefault="00A9436F" w:rsidP="00D44916">
            <w:pPr>
              <w:jc w:val="both"/>
              <w:rPr>
                <w:b/>
              </w:rPr>
            </w:pPr>
            <w:r w:rsidRPr="00011CA0">
              <w:rPr>
                <w:b/>
              </w:rPr>
              <w:t>Garant předmětu</w:t>
            </w:r>
          </w:p>
        </w:tc>
        <w:tc>
          <w:tcPr>
            <w:tcW w:w="6769" w:type="dxa"/>
            <w:gridSpan w:val="22"/>
            <w:tcBorders>
              <w:top w:val="nil"/>
              <w:left w:val="single" w:sz="4" w:space="0" w:color="auto"/>
              <w:bottom w:val="single" w:sz="4" w:space="0" w:color="auto"/>
              <w:right w:val="single" w:sz="4" w:space="0" w:color="auto"/>
            </w:tcBorders>
          </w:tcPr>
          <w:p w14:paraId="50637EB6" w14:textId="4FC79FC0" w:rsidR="00A9436F" w:rsidRPr="00FE0E02" w:rsidRDefault="00A9436F" w:rsidP="00D44916">
            <w:pPr>
              <w:jc w:val="both"/>
              <w:rPr>
                <w:sz w:val="19"/>
                <w:szCs w:val="19"/>
              </w:rPr>
            </w:pPr>
          </w:p>
        </w:tc>
      </w:tr>
      <w:tr w:rsidR="00A9436F" w:rsidRPr="00011CA0" w14:paraId="4C49961B" w14:textId="77777777" w:rsidTr="00B40BDE">
        <w:trPr>
          <w:gridBefore w:val="1"/>
          <w:gridAfter w:val="1"/>
          <w:wBefore w:w="30" w:type="dxa"/>
          <w:wAfter w:w="34" w:type="dxa"/>
          <w:trHeight w:val="243"/>
        </w:trPr>
        <w:tc>
          <w:tcPr>
            <w:tcW w:w="3086" w:type="dxa"/>
            <w:gridSpan w:val="3"/>
            <w:tcBorders>
              <w:top w:val="nil"/>
              <w:left w:val="single" w:sz="4" w:space="0" w:color="auto"/>
              <w:bottom w:val="single" w:sz="4" w:space="0" w:color="auto"/>
              <w:right w:val="single" w:sz="4" w:space="0" w:color="auto"/>
            </w:tcBorders>
            <w:shd w:val="clear" w:color="auto" w:fill="F7CAAC"/>
            <w:hideMark/>
          </w:tcPr>
          <w:p w14:paraId="046E180E" w14:textId="77777777" w:rsidR="00A9436F" w:rsidRPr="00011CA0" w:rsidRDefault="00A9436F" w:rsidP="00D44916">
            <w:pPr>
              <w:jc w:val="both"/>
              <w:rPr>
                <w:b/>
              </w:rPr>
            </w:pPr>
            <w:r w:rsidRPr="00011CA0">
              <w:rPr>
                <w:b/>
              </w:rPr>
              <w:t>Zapojení garanta do výuky předmětu</w:t>
            </w:r>
          </w:p>
        </w:tc>
        <w:tc>
          <w:tcPr>
            <w:tcW w:w="6769" w:type="dxa"/>
            <w:gridSpan w:val="22"/>
            <w:tcBorders>
              <w:top w:val="nil"/>
              <w:left w:val="single" w:sz="4" w:space="0" w:color="auto"/>
              <w:bottom w:val="single" w:sz="4" w:space="0" w:color="auto"/>
              <w:right w:val="single" w:sz="4" w:space="0" w:color="auto"/>
            </w:tcBorders>
          </w:tcPr>
          <w:p w14:paraId="0E9D86D0" w14:textId="384859E6" w:rsidR="00A9436F" w:rsidRPr="00FE0E02" w:rsidRDefault="00A9436F" w:rsidP="00D44916">
            <w:pPr>
              <w:jc w:val="both"/>
              <w:rPr>
                <w:sz w:val="19"/>
                <w:szCs w:val="19"/>
              </w:rPr>
            </w:pPr>
          </w:p>
        </w:tc>
      </w:tr>
      <w:tr w:rsidR="00A9436F" w:rsidRPr="00011CA0" w14:paraId="101CB555"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105AA8" w14:textId="77777777" w:rsidR="00A9436F" w:rsidRPr="00011CA0" w:rsidRDefault="00A9436F" w:rsidP="00D44916">
            <w:pPr>
              <w:jc w:val="both"/>
              <w:rPr>
                <w:b/>
              </w:rPr>
            </w:pPr>
            <w:r w:rsidRPr="00011CA0">
              <w:rPr>
                <w:b/>
              </w:rPr>
              <w:t>Vyučující</w:t>
            </w:r>
          </w:p>
        </w:tc>
        <w:tc>
          <w:tcPr>
            <w:tcW w:w="6769" w:type="dxa"/>
            <w:gridSpan w:val="22"/>
            <w:tcBorders>
              <w:top w:val="single" w:sz="4" w:space="0" w:color="auto"/>
              <w:left w:val="single" w:sz="4" w:space="0" w:color="auto"/>
              <w:bottom w:val="nil"/>
              <w:right w:val="single" w:sz="4" w:space="0" w:color="auto"/>
            </w:tcBorders>
            <w:hideMark/>
          </w:tcPr>
          <w:p w14:paraId="1472B880" w14:textId="77777777" w:rsidR="00A9436F" w:rsidRPr="00011CA0" w:rsidRDefault="00A9436F" w:rsidP="00D44916">
            <w:pPr>
              <w:jc w:val="both"/>
            </w:pPr>
          </w:p>
        </w:tc>
      </w:tr>
      <w:tr w:rsidR="00A9436F" w:rsidRPr="00011CA0" w14:paraId="67E790EB" w14:textId="77777777" w:rsidTr="00B40BDE">
        <w:trPr>
          <w:gridBefore w:val="1"/>
          <w:gridAfter w:val="1"/>
          <w:wBefore w:w="30" w:type="dxa"/>
          <w:wAfter w:w="34" w:type="dxa"/>
          <w:trHeight w:val="458"/>
        </w:trPr>
        <w:tc>
          <w:tcPr>
            <w:tcW w:w="9855" w:type="dxa"/>
            <w:gridSpan w:val="25"/>
            <w:tcBorders>
              <w:top w:val="nil"/>
              <w:left w:val="single" w:sz="4" w:space="0" w:color="auto"/>
              <w:bottom w:val="single" w:sz="4" w:space="0" w:color="auto"/>
              <w:right w:val="single" w:sz="4" w:space="0" w:color="auto"/>
            </w:tcBorders>
            <w:hideMark/>
          </w:tcPr>
          <w:p w14:paraId="5FF26A02" w14:textId="70ECCA85" w:rsidR="00C376BA" w:rsidRPr="00C376BA" w:rsidRDefault="00C376BA" w:rsidP="00C376BA">
            <w:pPr>
              <w:spacing w:before="40" w:after="40"/>
              <w:jc w:val="both"/>
              <w:rPr>
                <w:b/>
                <w:sz w:val="19"/>
                <w:szCs w:val="19"/>
              </w:rPr>
            </w:pPr>
            <w:r w:rsidRPr="00E74A6D">
              <w:rPr>
                <w:sz w:val="19"/>
                <w:szCs w:val="19"/>
              </w:rPr>
              <w:t>doc. RNDr. Leona Buňková, Ph.D.</w:t>
            </w:r>
            <w:r w:rsidRPr="00C376BA">
              <w:rPr>
                <w:b/>
                <w:sz w:val="19"/>
                <w:szCs w:val="19"/>
              </w:rPr>
              <w:t xml:space="preserve"> </w:t>
            </w:r>
            <w:r w:rsidRPr="00C376BA">
              <w:rPr>
                <w:sz w:val="19"/>
                <w:szCs w:val="19"/>
              </w:rPr>
              <w:t>(70% p)</w:t>
            </w:r>
          </w:p>
          <w:p w14:paraId="4C9AC0E9" w14:textId="0A948EC6" w:rsidR="00A9436F" w:rsidRPr="00011CA0" w:rsidRDefault="00C376BA" w:rsidP="00C376BA">
            <w:pPr>
              <w:spacing w:before="40" w:after="40"/>
              <w:jc w:val="both"/>
            </w:pPr>
            <w:r w:rsidRPr="00C376BA">
              <w:rPr>
                <w:sz w:val="19"/>
                <w:szCs w:val="19"/>
              </w:rPr>
              <w:t>Mgr. Magda Janalíková, Ph.D. (30% p)</w:t>
            </w:r>
          </w:p>
        </w:tc>
      </w:tr>
      <w:tr w:rsidR="00A9436F" w:rsidRPr="00011CA0" w14:paraId="62E3B3AE"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AF8540" w14:textId="77777777" w:rsidR="00A9436F" w:rsidRPr="00011CA0" w:rsidRDefault="00A9436F" w:rsidP="00D44916">
            <w:pPr>
              <w:jc w:val="both"/>
              <w:rPr>
                <w:b/>
              </w:rPr>
            </w:pPr>
            <w:r w:rsidRPr="00011CA0">
              <w:rPr>
                <w:b/>
              </w:rPr>
              <w:t>Stručná anotace předmětu</w:t>
            </w:r>
          </w:p>
        </w:tc>
        <w:tc>
          <w:tcPr>
            <w:tcW w:w="6769" w:type="dxa"/>
            <w:gridSpan w:val="22"/>
            <w:tcBorders>
              <w:top w:val="single" w:sz="4" w:space="0" w:color="auto"/>
              <w:left w:val="single" w:sz="4" w:space="0" w:color="auto"/>
              <w:bottom w:val="nil"/>
              <w:right w:val="single" w:sz="4" w:space="0" w:color="auto"/>
            </w:tcBorders>
          </w:tcPr>
          <w:p w14:paraId="1D97C816" w14:textId="77777777" w:rsidR="00A9436F" w:rsidRPr="00011CA0" w:rsidRDefault="00A9436F" w:rsidP="00D44916">
            <w:pPr>
              <w:jc w:val="both"/>
            </w:pPr>
          </w:p>
        </w:tc>
      </w:tr>
      <w:tr w:rsidR="00A9436F" w:rsidRPr="00011CA0" w14:paraId="365BB9BD" w14:textId="77777777" w:rsidTr="00B40BDE">
        <w:trPr>
          <w:gridBefore w:val="1"/>
          <w:gridAfter w:val="1"/>
          <w:wBefore w:w="30" w:type="dxa"/>
          <w:wAfter w:w="34" w:type="dxa"/>
          <w:trHeight w:val="3938"/>
        </w:trPr>
        <w:tc>
          <w:tcPr>
            <w:tcW w:w="9855" w:type="dxa"/>
            <w:gridSpan w:val="25"/>
            <w:tcBorders>
              <w:top w:val="nil"/>
              <w:left w:val="single" w:sz="4" w:space="0" w:color="auto"/>
              <w:bottom w:val="single" w:sz="12" w:space="0" w:color="auto"/>
              <w:right w:val="single" w:sz="4" w:space="0" w:color="auto"/>
            </w:tcBorders>
            <w:hideMark/>
          </w:tcPr>
          <w:p w14:paraId="5471032F" w14:textId="77777777" w:rsidR="00A9436F" w:rsidRPr="00FE0E02" w:rsidRDefault="00A9436F" w:rsidP="00D44916">
            <w:pPr>
              <w:pStyle w:val="Default"/>
              <w:jc w:val="both"/>
              <w:rPr>
                <w:sz w:val="19"/>
                <w:szCs w:val="19"/>
              </w:rPr>
            </w:pPr>
            <w:r w:rsidRPr="00FE0E02">
              <w:rPr>
                <w:sz w:val="19"/>
                <w:szCs w:val="19"/>
              </w:rPr>
              <w:t xml:space="preserve">Cílem předmětu je získat poznatky o biologických makromolekulách (nukleových kyselinách a proteinech) a metodách jejich analýzy. Student získá znalosti o vlastnostech genomu a přenosu genetické informace a seznámí se </w:t>
            </w:r>
            <w:r>
              <w:rPr>
                <w:sz w:val="19"/>
                <w:szCs w:val="19"/>
              </w:rPr>
              <w:t>s</w:t>
            </w:r>
            <w:r w:rsidRPr="00FE0E02">
              <w:rPr>
                <w:sz w:val="19"/>
                <w:szCs w:val="19"/>
              </w:rPr>
              <w:t xml:space="preserve">e základními metodami molekulární biologie. Obsah předmětu tvoří tyto tematické celky: </w:t>
            </w:r>
          </w:p>
          <w:p w14:paraId="0E940E46"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Úvod do studia molekulární biologie. </w:t>
            </w:r>
          </w:p>
          <w:p w14:paraId="60F451FE"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Živé organizmy a složení buňky. </w:t>
            </w:r>
          </w:p>
          <w:p w14:paraId="17FA70D1"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Nukleové kyseliny - typy, struktura, vlastnosti. </w:t>
            </w:r>
          </w:p>
          <w:p w14:paraId="7DC6B8D8"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Genom virů, prokaryotických a eukaryotických organizmů.</w:t>
            </w:r>
          </w:p>
          <w:p w14:paraId="4BAE3C24"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Replikace DNA. </w:t>
            </w:r>
          </w:p>
          <w:p w14:paraId="76460CB6"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Transkripce a translace. </w:t>
            </w:r>
          </w:p>
          <w:p w14:paraId="7862A7F0"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Regulace genové exprese. </w:t>
            </w:r>
          </w:p>
          <w:p w14:paraId="7BD18BE8"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Změna genetické informace - mutace, transpozice, transformace, konjugace, transdukce. </w:t>
            </w:r>
          </w:p>
          <w:p w14:paraId="30F14EE0"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Molekulárně biologické metody a jejich využití I - izolace nukleových kyselin a proteinů, elektroforéza, hybridizace. </w:t>
            </w:r>
          </w:p>
          <w:p w14:paraId="346BAA23"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Molekulárně biologické metody a jejich využití II - PCR, real-time PCR a jejich modifikace. </w:t>
            </w:r>
          </w:p>
          <w:p w14:paraId="216AD47D"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Molekulárně biologické metody a jejich využití III - restrikční štěpení nukleových kyselin, RFLP, DGGE, studium proteinů.</w:t>
            </w:r>
          </w:p>
          <w:p w14:paraId="1A6675BC"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Genové inženýrství a klonování genů I. </w:t>
            </w:r>
          </w:p>
          <w:p w14:paraId="67BF7B38" w14:textId="77777777" w:rsidR="00A9436F" w:rsidRPr="00FE0E02" w:rsidRDefault="00A9436F" w:rsidP="00A56D42">
            <w:pPr>
              <w:pStyle w:val="Default"/>
              <w:numPr>
                <w:ilvl w:val="0"/>
                <w:numId w:val="12"/>
              </w:numPr>
              <w:ind w:left="284" w:hanging="57"/>
              <w:jc w:val="both"/>
              <w:rPr>
                <w:sz w:val="19"/>
                <w:szCs w:val="19"/>
              </w:rPr>
            </w:pPr>
            <w:r w:rsidRPr="00FE0E02">
              <w:rPr>
                <w:sz w:val="19"/>
                <w:szCs w:val="19"/>
              </w:rPr>
              <w:t xml:space="preserve">Genové inženýrství a klonování genů II. </w:t>
            </w:r>
          </w:p>
          <w:p w14:paraId="37E70FF3" w14:textId="77777777" w:rsidR="00A9436F" w:rsidRPr="00011CA0" w:rsidRDefault="00A9436F" w:rsidP="00A56D42">
            <w:pPr>
              <w:pStyle w:val="Default"/>
              <w:numPr>
                <w:ilvl w:val="0"/>
                <w:numId w:val="12"/>
              </w:numPr>
              <w:ind w:left="284" w:hanging="57"/>
              <w:jc w:val="both"/>
            </w:pPr>
            <w:r w:rsidRPr="00FE0E02">
              <w:rPr>
                <w:sz w:val="19"/>
                <w:szCs w:val="19"/>
              </w:rPr>
              <w:t>Geneticky modifikované organizmy a vztah k potravinářství.</w:t>
            </w:r>
            <w:r w:rsidRPr="00011CA0">
              <w:rPr>
                <w:sz w:val="20"/>
                <w:szCs w:val="20"/>
              </w:rPr>
              <w:t xml:space="preserve"> </w:t>
            </w:r>
          </w:p>
        </w:tc>
      </w:tr>
      <w:tr w:rsidR="00A9436F" w:rsidRPr="00011CA0" w14:paraId="56303648" w14:textId="77777777" w:rsidTr="00B40BDE">
        <w:trPr>
          <w:gridBefore w:val="1"/>
          <w:gridAfter w:val="1"/>
          <w:wBefore w:w="30" w:type="dxa"/>
          <w:wAfter w:w="34" w:type="dxa"/>
          <w:trHeight w:val="265"/>
        </w:trPr>
        <w:tc>
          <w:tcPr>
            <w:tcW w:w="3653" w:type="dxa"/>
            <w:gridSpan w:val="6"/>
            <w:tcBorders>
              <w:top w:val="nil"/>
              <w:left w:val="single" w:sz="4" w:space="0" w:color="auto"/>
              <w:bottom w:val="single" w:sz="4" w:space="0" w:color="auto"/>
              <w:right w:val="single" w:sz="4" w:space="0" w:color="auto"/>
            </w:tcBorders>
            <w:shd w:val="clear" w:color="auto" w:fill="F7CAAC"/>
            <w:hideMark/>
          </w:tcPr>
          <w:p w14:paraId="77F1670A" w14:textId="77777777" w:rsidR="00A9436F" w:rsidRPr="00011CA0" w:rsidRDefault="00A9436F" w:rsidP="00D44916">
            <w:pPr>
              <w:jc w:val="both"/>
            </w:pPr>
            <w:r w:rsidRPr="00011CA0">
              <w:rPr>
                <w:b/>
              </w:rPr>
              <w:t>Studijní literatura a studijní pomůcky</w:t>
            </w:r>
          </w:p>
        </w:tc>
        <w:tc>
          <w:tcPr>
            <w:tcW w:w="6202" w:type="dxa"/>
            <w:gridSpan w:val="19"/>
            <w:tcBorders>
              <w:top w:val="nil"/>
              <w:left w:val="single" w:sz="4" w:space="0" w:color="auto"/>
              <w:bottom w:val="nil"/>
              <w:right w:val="single" w:sz="4" w:space="0" w:color="auto"/>
            </w:tcBorders>
          </w:tcPr>
          <w:p w14:paraId="030AF39B" w14:textId="77777777" w:rsidR="00A9436F" w:rsidRPr="00011CA0" w:rsidRDefault="00A9436F" w:rsidP="00D44916">
            <w:pPr>
              <w:jc w:val="both"/>
            </w:pPr>
          </w:p>
        </w:tc>
      </w:tr>
      <w:tr w:rsidR="00A9436F" w:rsidRPr="00011CA0" w14:paraId="4CE71BDA" w14:textId="77777777" w:rsidTr="00B40BDE">
        <w:trPr>
          <w:gridBefore w:val="1"/>
          <w:gridAfter w:val="1"/>
          <w:wBefore w:w="30" w:type="dxa"/>
          <w:wAfter w:w="34" w:type="dxa"/>
          <w:trHeight w:val="1497"/>
        </w:trPr>
        <w:tc>
          <w:tcPr>
            <w:tcW w:w="9855" w:type="dxa"/>
            <w:gridSpan w:val="25"/>
            <w:tcBorders>
              <w:top w:val="nil"/>
              <w:left w:val="single" w:sz="4" w:space="0" w:color="auto"/>
              <w:bottom w:val="single" w:sz="4" w:space="0" w:color="auto"/>
              <w:right w:val="single" w:sz="4" w:space="0" w:color="auto"/>
            </w:tcBorders>
            <w:hideMark/>
          </w:tcPr>
          <w:p w14:paraId="129F521C" w14:textId="77777777" w:rsidR="00A9436F" w:rsidRPr="00FE0E02" w:rsidRDefault="00A9436F" w:rsidP="00D44916">
            <w:pPr>
              <w:jc w:val="both"/>
              <w:rPr>
                <w:sz w:val="19"/>
                <w:szCs w:val="19"/>
              </w:rPr>
            </w:pPr>
            <w:r w:rsidRPr="00FE0E02">
              <w:rPr>
                <w:sz w:val="19"/>
                <w:szCs w:val="19"/>
                <w:u w:val="single"/>
              </w:rPr>
              <w:t>Povinná literatura</w:t>
            </w:r>
            <w:r w:rsidRPr="00FE0E02">
              <w:rPr>
                <w:sz w:val="19"/>
                <w:szCs w:val="19"/>
              </w:rPr>
              <w:t>:</w:t>
            </w:r>
          </w:p>
          <w:p w14:paraId="051DC083" w14:textId="77777777" w:rsidR="00A9436F" w:rsidRPr="00FE0E02" w:rsidRDefault="00A9436F" w:rsidP="00D44916">
            <w:pPr>
              <w:jc w:val="both"/>
              <w:rPr>
                <w:sz w:val="19"/>
                <w:szCs w:val="19"/>
              </w:rPr>
            </w:pPr>
            <w:r w:rsidRPr="00FE0E02">
              <w:rPr>
                <w:sz w:val="19"/>
                <w:szCs w:val="19"/>
              </w:rPr>
              <w:t>ROSYPAL, S. Úvod do molekulární biologie. Brno: Stanislav Rosypal, 2006. ISBN 80-092562-5-2.</w:t>
            </w:r>
          </w:p>
          <w:p w14:paraId="616F07E0" w14:textId="77777777" w:rsidR="00A9436F" w:rsidRPr="00FE0E02" w:rsidRDefault="00A9436F" w:rsidP="00D44916">
            <w:pPr>
              <w:jc w:val="both"/>
              <w:rPr>
                <w:sz w:val="19"/>
                <w:szCs w:val="19"/>
              </w:rPr>
            </w:pPr>
            <w:r w:rsidRPr="00FE0E02">
              <w:rPr>
                <w:sz w:val="19"/>
                <w:szCs w:val="19"/>
              </w:rPr>
              <w:t>ŠMARDA, J. Metody molekulární biologie. Brno: M</w:t>
            </w:r>
            <w:r>
              <w:rPr>
                <w:sz w:val="19"/>
                <w:szCs w:val="19"/>
              </w:rPr>
              <w:t>U</w:t>
            </w:r>
            <w:r w:rsidRPr="00FE0E02">
              <w:rPr>
                <w:sz w:val="19"/>
                <w:szCs w:val="19"/>
              </w:rPr>
              <w:t>, 2005. ISBN 80-210-3841-1.</w:t>
            </w:r>
          </w:p>
          <w:p w14:paraId="7B8E159B" w14:textId="77777777" w:rsidR="00A9436F" w:rsidRDefault="00A9436F" w:rsidP="00D44916">
            <w:pPr>
              <w:jc w:val="both"/>
              <w:rPr>
                <w:sz w:val="19"/>
                <w:szCs w:val="19"/>
              </w:rPr>
            </w:pPr>
            <w:r w:rsidRPr="00FE0E02">
              <w:rPr>
                <w:sz w:val="19"/>
                <w:szCs w:val="19"/>
              </w:rPr>
              <w:t>ALBERTS, B. Základy buněčné biologie. Ústí nad Labem: Espero, 2001. ISBN 80-902906-2-0.</w:t>
            </w:r>
          </w:p>
          <w:p w14:paraId="14DFD778" w14:textId="77777777" w:rsidR="00A9436F" w:rsidRPr="00FE0E02" w:rsidRDefault="00A9436F" w:rsidP="00D44916">
            <w:pPr>
              <w:jc w:val="both"/>
              <w:rPr>
                <w:sz w:val="12"/>
                <w:szCs w:val="12"/>
              </w:rPr>
            </w:pPr>
          </w:p>
          <w:p w14:paraId="6A59C951" w14:textId="77777777" w:rsidR="00A9436F" w:rsidRPr="00FE0E02" w:rsidRDefault="00A9436F" w:rsidP="00D44916">
            <w:pPr>
              <w:jc w:val="both"/>
              <w:rPr>
                <w:sz w:val="19"/>
                <w:szCs w:val="19"/>
              </w:rPr>
            </w:pPr>
            <w:r w:rsidRPr="00FE0E02">
              <w:rPr>
                <w:sz w:val="19"/>
                <w:szCs w:val="19"/>
                <w:u w:val="single"/>
              </w:rPr>
              <w:t>Doporučená literatura</w:t>
            </w:r>
            <w:r w:rsidRPr="00FE0E02">
              <w:rPr>
                <w:sz w:val="19"/>
                <w:szCs w:val="19"/>
              </w:rPr>
              <w:t>:</w:t>
            </w:r>
          </w:p>
          <w:p w14:paraId="118D2782" w14:textId="77777777" w:rsidR="00A9436F" w:rsidRPr="00FE0E02" w:rsidRDefault="00A9436F" w:rsidP="00D44916">
            <w:pPr>
              <w:jc w:val="both"/>
              <w:rPr>
                <w:sz w:val="19"/>
                <w:szCs w:val="19"/>
              </w:rPr>
            </w:pPr>
            <w:r w:rsidRPr="00FE0E02">
              <w:rPr>
                <w:sz w:val="19"/>
                <w:szCs w:val="19"/>
              </w:rPr>
              <w:t>SNUSTAD, D.P., SIMMONS, M.J., RELICHOVÁ,</w:t>
            </w:r>
            <w:r>
              <w:rPr>
                <w:sz w:val="19"/>
                <w:szCs w:val="19"/>
              </w:rPr>
              <w:t xml:space="preserve"> J. (redakce českého překladu). </w:t>
            </w:r>
            <w:r w:rsidRPr="00FE0E02">
              <w:rPr>
                <w:sz w:val="19"/>
                <w:szCs w:val="19"/>
              </w:rPr>
              <w:t>Genetika. Brno: M</w:t>
            </w:r>
            <w:r>
              <w:rPr>
                <w:sz w:val="19"/>
                <w:szCs w:val="19"/>
              </w:rPr>
              <w:t>U</w:t>
            </w:r>
            <w:r w:rsidRPr="00FE0E02">
              <w:rPr>
                <w:sz w:val="19"/>
                <w:szCs w:val="19"/>
              </w:rPr>
              <w:t>, 2005. ISBN 978-80-210-4852-2.</w:t>
            </w:r>
          </w:p>
          <w:p w14:paraId="6F315C19" w14:textId="77777777" w:rsidR="00A9436F" w:rsidRPr="00FE0E02" w:rsidRDefault="00A9436F" w:rsidP="00D44916">
            <w:pPr>
              <w:jc w:val="both"/>
              <w:rPr>
                <w:sz w:val="19"/>
                <w:szCs w:val="19"/>
              </w:rPr>
            </w:pPr>
            <w:r w:rsidRPr="00FE0E02">
              <w:rPr>
                <w:sz w:val="19"/>
                <w:szCs w:val="19"/>
              </w:rPr>
              <w:t>CRAIG, N.L. Molecular Biology: Principles of Genome Function. 2nd Ed. Oxford: Oxford University Press</w:t>
            </w:r>
            <w:r>
              <w:rPr>
                <w:sz w:val="19"/>
                <w:szCs w:val="19"/>
              </w:rPr>
              <w:t>, 2014.</w:t>
            </w:r>
            <w:r w:rsidRPr="00FE0E02">
              <w:rPr>
                <w:sz w:val="19"/>
                <w:szCs w:val="19"/>
              </w:rPr>
              <w:t xml:space="preserve"> ISBN 978-0-19-965857-2.</w:t>
            </w:r>
          </w:p>
          <w:p w14:paraId="53A71BEC" w14:textId="77777777" w:rsidR="00A9436F" w:rsidRPr="00011CA0" w:rsidRDefault="00A9436F" w:rsidP="00D44916">
            <w:pPr>
              <w:jc w:val="both"/>
            </w:pPr>
            <w:r w:rsidRPr="00FE0E02">
              <w:rPr>
                <w:sz w:val="19"/>
                <w:szCs w:val="19"/>
              </w:rPr>
              <w:t>BROWN, T.A. Gene Cloning and DNA Analysis: An Introduction. 7th Ed. Chichester: Wiley Blackwell, 2016. ISBN 978-1-119-07256-0.</w:t>
            </w:r>
          </w:p>
        </w:tc>
      </w:tr>
      <w:tr w:rsidR="00A9436F" w:rsidRPr="00011CA0" w14:paraId="63DDB63D" w14:textId="77777777" w:rsidTr="00B40BDE">
        <w:trPr>
          <w:gridBefore w:val="1"/>
          <w:gridAfter w:val="1"/>
          <w:wBefore w:w="30" w:type="dxa"/>
          <w:wAfter w:w="34" w:type="dxa"/>
        </w:trPr>
        <w:tc>
          <w:tcPr>
            <w:tcW w:w="9855"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59246258" w14:textId="77777777" w:rsidR="00A9436F" w:rsidRPr="00011CA0" w:rsidRDefault="00A9436F" w:rsidP="00D44916">
            <w:pPr>
              <w:jc w:val="center"/>
              <w:rPr>
                <w:b/>
              </w:rPr>
            </w:pPr>
            <w:r w:rsidRPr="00011CA0">
              <w:rPr>
                <w:b/>
              </w:rPr>
              <w:t>Informace ke kombinované nebo distanční formě</w:t>
            </w:r>
          </w:p>
        </w:tc>
      </w:tr>
      <w:tr w:rsidR="00A9436F" w:rsidRPr="00011CA0" w14:paraId="7D1E4877" w14:textId="77777777" w:rsidTr="00B40BDE">
        <w:trPr>
          <w:gridBefore w:val="1"/>
          <w:gridAfter w:val="1"/>
          <w:wBefore w:w="30" w:type="dxa"/>
          <w:wAfter w:w="34" w:type="dxa"/>
        </w:trPr>
        <w:tc>
          <w:tcPr>
            <w:tcW w:w="4787"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4BA52E0E"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1AE4BE82" w14:textId="60489080" w:rsidR="00A9436F" w:rsidRPr="00011CA0" w:rsidRDefault="006E1331" w:rsidP="000C517E">
            <w:pPr>
              <w:jc w:val="center"/>
            </w:pPr>
            <w:r>
              <w:t>16</w:t>
            </w:r>
          </w:p>
        </w:tc>
        <w:tc>
          <w:tcPr>
            <w:tcW w:w="4179"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546D3886" w14:textId="77777777" w:rsidR="00A9436F" w:rsidRPr="00011CA0" w:rsidRDefault="00A9436F" w:rsidP="00D44916">
            <w:pPr>
              <w:jc w:val="both"/>
              <w:rPr>
                <w:b/>
              </w:rPr>
            </w:pPr>
            <w:r w:rsidRPr="00011CA0">
              <w:rPr>
                <w:b/>
              </w:rPr>
              <w:t xml:space="preserve">hodin </w:t>
            </w:r>
          </w:p>
        </w:tc>
      </w:tr>
      <w:tr w:rsidR="00A9436F" w:rsidRPr="00011CA0" w14:paraId="560BDD75" w14:textId="77777777" w:rsidTr="00B40BDE">
        <w:trPr>
          <w:gridBefore w:val="1"/>
          <w:gridAfter w:val="1"/>
          <w:wBefore w:w="30" w:type="dxa"/>
          <w:wAfter w:w="34" w:type="dxa"/>
        </w:trPr>
        <w:tc>
          <w:tcPr>
            <w:tcW w:w="9855"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0DCEEAA1" w14:textId="77777777" w:rsidR="00A9436F" w:rsidRPr="00011CA0" w:rsidRDefault="00A9436F" w:rsidP="00D44916">
            <w:pPr>
              <w:jc w:val="both"/>
              <w:rPr>
                <w:b/>
              </w:rPr>
            </w:pPr>
            <w:r w:rsidRPr="00011CA0">
              <w:rPr>
                <w:b/>
              </w:rPr>
              <w:t>Informace o způsobu kontaktu s vyučujícím</w:t>
            </w:r>
          </w:p>
        </w:tc>
      </w:tr>
      <w:tr w:rsidR="00A9436F" w:rsidRPr="00011CA0" w14:paraId="24469165" w14:textId="77777777" w:rsidTr="00B40BDE">
        <w:trPr>
          <w:gridBefore w:val="1"/>
          <w:gridAfter w:val="1"/>
          <w:wBefore w:w="30" w:type="dxa"/>
          <w:wAfter w:w="34" w:type="dxa"/>
          <w:trHeight w:val="283"/>
        </w:trPr>
        <w:tc>
          <w:tcPr>
            <w:tcW w:w="9855" w:type="dxa"/>
            <w:gridSpan w:val="25"/>
            <w:tcBorders>
              <w:top w:val="single" w:sz="4" w:space="0" w:color="auto"/>
              <w:left w:val="single" w:sz="4" w:space="0" w:color="auto"/>
              <w:bottom w:val="single" w:sz="4" w:space="0" w:color="auto"/>
              <w:right w:val="single" w:sz="4" w:space="0" w:color="auto"/>
            </w:tcBorders>
            <w:hideMark/>
          </w:tcPr>
          <w:p w14:paraId="203BA979" w14:textId="53E9CFCA" w:rsidR="00A9436F" w:rsidRDefault="00A9436F" w:rsidP="00D44916">
            <w:pPr>
              <w:jc w:val="both"/>
              <w:rPr>
                <w:sz w:val="19"/>
                <w:szCs w:val="19"/>
              </w:rPr>
            </w:pPr>
            <w:r w:rsidRPr="00FE0E02">
              <w:rPr>
                <w:sz w:val="19"/>
                <w:szCs w:val="19"/>
              </w:rPr>
              <w:t>Studentům budou určeny části učiva k samostatnému nastudování. Kontrola samostatného studia bude provedena písemným</w:t>
            </w:r>
            <w:r>
              <w:rPr>
                <w:sz w:val="19"/>
                <w:szCs w:val="19"/>
              </w:rPr>
              <w:t xml:space="preserve"> testem. Studenti rovněž zpracují</w:t>
            </w:r>
            <w:r w:rsidRPr="00FE0E02">
              <w:rPr>
                <w:sz w:val="19"/>
                <w:szCs w:val="19"/>
              </w:rPr>
              <w:t xml:space="preserve"> seminární práci v rozsahu cca 10 stran textu na zvolené téma z oblasti molekulární biologie.</w:t>
            </w:r>
            <w:r w:rsidR="00DA1276">
              <w:rPr>
                <w:sz w:val="19"/>
                <w:szCs w:val="19"/>
              </w:rPr>
              <w:t xml:space="preserve"> </w:t>
            </w:r>
            <w:r w:rsidR="00DA1276" w:rsidRPr="00DA1276">
              <w:rPr>
                <w:sz w:val="19"/>
                <w:szCs w:val="19"/>
              </w:rPr>
              <w:t>Dle potřeby jsou možné individuální konzultace po předchozí emailové či telefonické dohodě.</w:t>
            </w:r>
          </w:p>
          <w:p w14:paraId="2BE143E0" w14:textId="77777777" w:rsidR="00A9436F" w:rsidRPr="00FE0E02" w:rsidRDefault="00A9436F" w:rsidP="00D44916">
            <w:pPr>
              <w:jc w:val="both"/>
              <w:rPr>
                <w:sz w:val="12"/>
                <w:szCs w:val="12"/>
              </w:rPr>
            </w:pPr>
          </w:p>
          <w:p w14:paraId="1C487F41" w14:textId="51AA04D9" w:rsidR="00A9436F" w:rsidRPr="00011CA0" w:rsidRDefault="00A9436F" w:rsidP="00DA1276">
            <w:pPr>
              <w:jc w:val="both"/>
            </w:pPr>
            <w:r w:rsidRPr="00FE0E02">
              <w:rPr>
                <w:sz w:val="19"/>
                <w:szCs w:val="19"/>
              </w:rPr>
              <w:t>Možnosti komunikace s vyučujícím</w:t>
            </w:r>
            <w:r w:rsidR="00F2172C">
              <w:rPr>
                <w:sz w:val="19"/>
                <w:szCs w:val="19"/>
              </w:rPr>
              <w:t>i</w:t>
            </w:r>
            <w:r w:rsidRPr="00FE0E02">
              <w:rPr>
                <w:sz w:val="19"/>
                <w:szCs w:val="19"/>
              </w:rPr>
              <w:t xml:space="preserve">: </w:t>
            </w:r>
            <w:hyperlink r:id="rId24" w:history="1">
              <w:r w:rsidRPr="00FE0E02">
                <w:rPr>
                  <w:rStyle w:val="Hypertextovodkaz"/>
                  <w:sz w:val="19"/>
                  <w:szCs w:val="19"/>
                </w:rPr>
                <w:t>bunkova@utb.cz</w:t>
              </w:r>
            </w:hyperlink>
            <w:r w:rsidRPr="00FE0E02">
              <w:rPr>
                <w:sz w:val="19"/>
                <w:szCs w:val="19"/>
              </w:rPr>
              <w:t xml:space="preserve">, 576 031 240, </w:t>
            </w:r>
            <w:hyperlink r:id="rId25" w:history="1">
              <w:r w:rsidRPr="00FE0E02">
                <w:rPr>
                  <w:rStyle w:val="Hypertextovodkaz"/>
                  <w:sz w:val="19"/>
                  <w:szCs w:val="19"/>
                </w:rPr>
                <w:t>mdolezalova@utb.cz</w:t>
              </w:r>
            </w:hyperlink>
            <w:r w:rsidRPr="00FE0E02">
              <w:rPr>
                <w:sz w:val="19"/>
                <w:szCs w:val="19"/>
              </w:rPr>
              <w:t>, 576 031</w:t>
            </w:r>
            <w:r>
              <w:rPr>
                <w:sz w:val="19"/>
                <w:szCs w:val="19"/>
              </w:rPr>
              <w:t> </w:t>
            </w:r>
            <w:r w:rsidRPr="00FE0E02">
              <w:rPr>
                <w:sz w:val="19"/>
                <w:szCs w:val="19"/>
              </w:rPr>
              <w:t>020.</w:t>
            </w:r>
          </w:p>
        </w:tc>
      </w:tr>
      <w:tr w:rsidR="00A9436F" w:rsidRPr="00011CA0" w14:paraId="5AD5E9DE" w14:textId="77777777" w:rsidTr="00B40BDE">
        <w:trPr>
          <w:gridBefore w:val="1"/>
          <w:gridAfter w:val="1"/>
          <w:wBefore w:w="30" w:type="dxa"/>
          <w:wAfter w:w="34" w:type="dxa"/>
          <w:trHeight w:val="283"/>
        </w:trPr>
        <w:tc>
          <w:tcPr>
            <w:tcW w:w="9855" w:type="dxa"/>
            <w:gridSpan w:val="25"/>
            <w:tcBorders>
              <w:top w:val="single" w:sz="4" w:space="0" w:color="auto"/>
              <w:left w:val="single" w:sz="4" w:space="0" w:color="auto"/>
              <w:bottom w:val="single" w:sz="4" w:space="0" w:color="auto"/>
              <w:right w:val="single" w:sz="4" w:space="0" w:color="auto"/>
            </w:tcBorders>
            <w:shd w:val="clear" w:color="auto" w:fill="BDD6EE"/>
            <w:hideMark/>
          </w:tcPr>
          <w:p w14:paraId="42448CAF" w14:textId="77777777" w:rsidR="00A9436F" w:rsidRPr="00011CA0" w:rsidRDefault="00A9436F" w:rsidP="00D44916">
            <w:pPr>
              <w:jc w:val="both"/>
            </w:pPr>
            <w:r w:rsidRPr="00011CA0">
              <w:lastRenderedPageBreak/>
              <w:br w:type="page"/>
            </w:r>
            <w:r w:rsidRPr="00011CA0">
              <w:rPr>
                <w:b/>
                <w:sz w:val="28"/>
              </w:rPr>
              <w:t>B-III – Charakteristika studijního předmětu</w:t>
            </w:r>
          </w:p>
        </w:tc>
      </w:tr>
      <w:tr w:rsidR="00A9436F" w:rsidRPr="00011CA0" w14:paraId="17B489AB" w14:textId="77777777" w:rsidTr="00B40BDE">
        <w:trPr>
          <w:gridBefore w:val="1"/>
          <w:gridAfter w:val="1"/>
          <w:wBefore w:w="30" w:type="dxa"/>
          <w:wAfter w:w="34" w:type="dxa"/>
        </w:trPr>
        <w:tc>
          <w:tcPr>
            <w:tcW w:w="3086" w:type="dxa"/>
            <w:gridSpan w:val="3"/>
            <w:tcBorders>
              <w:top w:val="double" w:sz="4" w:space="0" w:color="auto"/>
            </w:tcBorders>
            <w:shd w:val="clear" w:color="auto" w:fill="F7CAAC"/>
          </w:tcPr>
          <w:p w14:paraId="5B79D0C0" w14:textId="77777777" w:rsidR="00A9436F" w:rsidRPr="00011CA0" w:rsidRDefault="00A9436F" w:rsidP="00D44916">
            <w:pPr>
              <w:jc w:val="both"/>
              <w:rPr>
                <w:b/>
              </w:rPr>
            </w:pPr>
            <w:r w:rsidRPr="00011CA0">
              <w:rPr>
                <w:b/>
              </w:rPr>
              <w:t>Název studijního předmětu</w:t>
            </w:r>
          </w:p>
        </w:tc>
        <w:tc>
          <w:tcPr>
            <w:tcW w:w="6769" w:type="dxa"/>
            <w:gridSpan w:val="22"/>
            <w:tcBorders>
              <w:top w:val="double" w:sz="4" w:space="0" w:color="auto"/>
            </w:tcBorders>
          </w:tcPr>
          <w:p w14:paraId="6B4A2D30" w14:textId="77777777" w:rsidR="00A9436F" w:rsidRPr="004800BD" w:rsidRDefault="00A9436F" w:rsidP="00D44916">
            <w:pPr>
              <w:jc w:val="both"/>
              <w:rPr>
                <w:b/>
              </w:rPr>
            </w:pPr>
            <w:bookmarkStart w:id="12" w:name="Sem_projekt_I"/>
            <w:bookmarkEnd w:id="12"/>
            <w:r w:rsidRPr="004800BD">
              <w:rPr>
                <w:b/>
              </w:rPr>
              <w:t>Semestrální projekt I</w:t>
            </w:r>
          </w:p>
        </w:tc>
      </w:tr>
      <w:tr w:rsidR="00A9436F" w:rsidRPr="00011CA0" w14:paraId="24D907CA" w14:textId="77777777" w:rsidTr="00B40BDE">
        <w:trPr>
          <w:gridBefore w:val="1"/>
          <w:gridAfter w:val="1"/>
          <w:wBefore w:w="30" w:type="dxa"/>
          <w:wAfter w:w="34" w:type="dxa"/>
        </w:trPr>
        <w:tc>
          <w:tcPr>
            <w:tcW w:w="3086" w:type="dxa"/>
            <w:gridSpan w:val="3"/>
            <w:shd w:val="clear" w:color="auto" w:fill="F7CAAC"/>
          </w:tcPr>
          <w:p w14:paraId="04122916" w14:textId="77777777" w:rsidR="00A9436F" w:rsidRPr="00011CA0" w:rsidRDefault="00A9436F" w:rsidP="00D44916">
            <w:pPr>
              <w:jc w:val="both"/>
              <w:rPr>
                <w:b/>
              </w:rPr>
            </w:pPr>
            <w:r w:rsidRPr="00011CA0">
              <w:rPr>
                <w:b/>
              </w:rPr>
              <w:t>Typ předmětu</w:t>
            </w:r>
          </w:p>
        </w:tc>
        <w:tc>
          <w:tcPr>
            <w:tcW w:w="3406" w:type="dxa"/>
            <w:gridSpan w:val="12"/>
          </w:tcPr>
          <w:p w14:paraId="47BEDACD" w14:textId="5777836D" w:rsidR="00A9436F" w:rsidRPr="00011CA0" w:rsidRDefault="007A4857" w:rsidP="00D44916">
            <w:pPr>
              <w:jc w:val="both"/>
            </w:pPr>
            <w:r>
              <w:t>povinný</w:t>
            </w:r>
          </w:p>
        </w:tc>
        <w:tc>
          <w:tcPr>
            <w:tcW w:w="2695" w:type="dxa"/>
            <w:gridSpan w:val="8"/>
            <w:shd w:val="clear" w:color="auto" w:fill="F7CAAC"/>
          </w:tcPr>
          <w:p w14:paraId="7FDCD1F2" w14:textId="77777777" w:rsidR="00A9436F" w:rsidRPr="00011CA0" w:rsidRDefault="00A9436F" w:rsidP="00D44916">
            <w:pPr>
              <w:jc w:val="both"/>
            </w:pPr>
            <w:r w:rsidRPr="00011CA0">
              <w:rPr>
                <w:b/>
              </w:rPr>
              <w:t>doporučený ročník / semestr</w:t>
            </w:r>
          </w:p>
        </w:tc>
        <w:tc>
          <w:tcPr>
            <w:tcW w:w="668" w:type="dxa"/>
            <w:gridSpan w:val="2"/>
          </w:tcPr>
          <w:p w14:paraId="556F2B32" w14:textId="77777777" w:rsidR="00A9436F" w:rsidRPr="00011CA0" w:rsidRDefault="00A9436F" w:rsidP="00D44916">
            <w:pPr>
              <w:jc w:val="both"/>
            </w:pPr>
            <w:r w:rsidRPr="00011CA0">
              <w:t>1/LS</w:t>
            </w:r>
          </w:p>
        </w:tc>
      </w:tr>
      <w:tr w:rsidR="00A9436F" w:rsidRPr="00011CA0" w14:paraId="2B2D0E44" w14:textId="77777777" w:rsidTr="00B40BDE">
        <w:trPr>
          <w:gridBefore w:val="1"/>
          <w:gridAfter w:val="1"/>
          <w:wBefore w:w="30" w:type="dxa"/>
          <w:wAfter w:w="34" w:type="dxa"/>
        </w:trPr>
        <w:tc>
          <w:tcPr>
            <w:tcW w:w="3086" w:type="dxa"/>
            <w:gridSpan w:val="3"/>
            <w:shd w:val="clear" w:color="auto" w:fill="F7CAAC"/>
          </w:tcPr>
          <w:p w14:paraId="350C9611" w14:textId="77777777" w:rsidR="00A9436F" w:rsidRPr="00011CA0" w:rsidRDefault="00A9436F" w:rsidP="00D44916">
            <w:pPr>
              <w:jc w:val="both"/>
              <w:rPr>
                <w:b/>
              </w:rPr>
            </w:pPr>
            <w:r w:rsidRPr="00011CA0">
              <w:rPr>
                <w:b/>
              </w:rPr>
              <w:t>Rozsah studijního předmětu</w:t>
            </w:r>
          </w:p>
        </w:tc>
        <w:tc>
          <w:tcPr>
            <w:tcW w:w="1701" w:type="dxa"/>
            <w:gridSpan w:val="6"/>
          </w:tcPr>
          <w:p w14:paraId="3EE5E12B" w14:textId="21205E6D" w:rsidR="00A9436F" w:rsidRPr="00011CA0" w:rsidRDefault="001A385F" w:rsidP="00D44916">
            <w:pPr>
              <w:jc w:val="both"/>
            </w:pPr>
            <w:r>
              <w:t>0p+0s+70</w:t>
            </w:r>
            <w:r w:rsidRPr="00E76BDA">
              <w:t>l</w:t>
            </w:r>
          </w:p>
        </w:tc>
        <w:tc>
          <w:tcPr>
            <w:tcW w:w="889" w:type="dxa"/>
            <w:gridSpan w:val="3"/>
            <w:shd w:val="clear" w:color="auto" w:fill="F7CAAC"/>
          </w:tcPr>
          <w:p w14:paraId="13FC040B" w14:textId="77777777" w:rsidR="00A9436F" w:rsidRPr="00011CA0" w:rsidRDefault="00A9436F" w:rsidP="00D44916">
            <w:pPr>
              <w:jc w:val="both"/>
              <w:rPr>
                <w:b/>
              </w:rPr>
            </w:pPr>
            <w:r w:rsidRPr="00011CA0">
              <w:rPr>
                <w:b/>
              </w:rPr>
              <w:t xml:space="preserve">hod. </w:t>
            </w:r>
          </w:p>
        </w:tc>
        <w:tc>
          <w:tcPr>
            <w:tcW w:w="816" w:type="dxa"/>
            <w:gridSpan w:val="3"/>
          </w:tcPr>
          <w:p w14:paraId="4633D02B" w14:textId="18EFFD40" w:rsidR="00A9436F" w:rsidRPr="00011CA0" w:rsidRDefault="00B01C18" w:rsidP="00D44916">
            <w:pPr>
              <w:jc w:val="both"/>
            </w:pPr>
            <w:r>
              <w:t>70</w:t>
            </w:r>
          </w:p>
        </w:tc>
        <w:tc>
          <w:tcPr>
            <w:tcW w:w="2156" w:type="dxa"/>
            <w:gridSpan w:val="5"/>
            <w:shd w:val="clear" w:color="auto" w:fill="F7CAAC"/>
          </w:tcPr>
          <w:p w14:paraId="4CC5E7F9" w14:textId="77777777" w:rsidR="00A9436F" w:rsidRPr="00011CA0" w:rsidRDefault="00A9436F" w:rsidP="00D44916">
            <w:pPr>
              <w:jc w:val="both"/>
              <w:rPr>
                <w:b/>
              </w:rPr>
            </w:pPr>
            <w:r w:rsidRPr="00011CA0">
              <w:rPr>
                <w:b/>
              </w:rPr>
              <w:t>kreditů</w:t>
            </w:r>
          </w:p>
        </w:tc>
        <w:tc>
          <w:tcPr>
            <w:tcW w:w="1207" w:type="dxa"/>
            <w:gridSpan w:val="5"/>
          </w:tcPr>
          <w:p w14:paraId="5F6119F1" w14:textId="77777777" w:rsidR="00A9436F" w:rsidRPr="00011CA0" w:rsidRDefault="00A9436F" w:rsidP="00D44916">
            <w:pPr>
              <w:jc w:val="both"/>
            </w:pPr>
            <w:r w:rsidRPr="00011CA0">
              <w:t>4</w:t>
            </w:r>
          </w:p>
        </w:tc>
      </w:tr>
      <w:tr w:rsidR="00A9436F" w:rsidRPr="00011CA0" w14:paraId="189C6EC6" w14:textId="77777777" w:rsidTr="00B40BDE">
        <w:trPr>
          <w:gridBefore w:val="1"/>
          <w:gridAfter w:val="1"/>
          <w:wBefore w:w="30" w:type="dxa"/>
          <w:wAfter w:w="34" w:type="dxa"/>
        </w:trPr>
        <w:tc>
          <w:tcPr>
            <w:tcW w:w="3086" w:type="dxa"/>
            <w:gridSpan w:val="3"/>
            <w:shd w:val="clear" w:color="auto" w:fill="F7CAAC"/>
          </w:tcPr>
          <w:p w14:paraId="7A8906C3" w14:textId="77777777" w:rsidR="00A9436F" w:rsidRPr="00011CA0" w:rsidRDefault="00A9436F" w:rsidP="00D44916">
            <w:pPr>
              <w:jc w:val="both"/>
              <w:rPr>
                <w:b/>
                <w:sz w:val="22"/>
              </w:rPr>
            </w:pPr>
            <w:r w:rsidRPr="00011CA0">
              <w:rPr>
                <w:b/>
              </w:rPr>
              <w:t>Prerekvizity, korekvizity, ekvivalence</w:t>
            </w:r>
          </w:p>
        </w:tc>
        <w:tc>
          <w:tcPr>
            <w:tcW w:w="6769" w:type="dxa"/>
            <w:gridSpan w:val="22"/>
          </w:tcPr>
          <w:p w14:paraId="75D572A7" w14:textId="77777777" w:rsidR="00A9436F" w:rsidRPr="00011CA0" w:rsidRDefault="00A9436F" w:rsidP="00D44916">
            <w:pPr>
              <w:jc w:val="both"/>
            </w:pPr>
          </w:p>
        </w:tc>
      </w:tr>
      <w:tr w:rsidR="00A9436F" w:rsidRPr="00011CA0" w14:paraId="7B17BD70" w14:textId="77777777" w:rsidTr="00B40BDE">
        <w:trPr>
          <w:gridBefore w:val="1"/>
          <w:gridAfter w:val="1"/>
          <w:wBefore w:w="30" w:type="dxa"/>
          <w:wAfter w:w="34" w:type="dxa"/>
        </w:trPr>
        <w:tc>
          <w:tcPr>
            <w:tcW w:w="3086" w:type="dxa"/>
            <w:gridSpan w:val="3"/>
            <w:shd w:val="clear" w:color="auto" w:fill="F7CAAC"/>
          </w:tcPr>
          <w:p w14:paraId="44527061" w14:textId="77777777" w:rsidR="00A9436F" w:rsidRPr="00011CA0" w:rsidRDefault="00A9436F" w:rsidP="00D44916">
            <w:pPr>
              <w:jc w:val="both"/>
              <w:rPr>
                <w:b/>
              </w:rPr>
            </w:pPr>
            <w:r w:rsidRPr="00011CA0">
              <w:rPr>
                <w:b/>
              </w:rPr>
              <w:t>Způsob ověření studijních výsledků</w:t>
            </w:r>
          </w:p>
        </w:tc>
        <w:tc>
          <w:tcPr>
            <w:tcW w:w="3406" w:type="dxa"/>
            <w:gridSpan w:val="12"/>
          </w:tcPr>
          <w:p w14:paraId="29AE19E6" w14:textId="77777777" w:rsidR="00A9436F" w:rsidRPr="00011CA0" w:rsidRDefault="00A9436F" w:rsidP="00D44916">
            <w:pPr>
              <w:jc w:val="both"/>
            </w:pPr>
            <w:r w:rsidRPr="00011CA0">
              <w:t>klasifikovaný zápočet</w:t>
            </w:r>
          </w:p>
        </w:tc>
        <w:tc>
          <w:tcPr>
            <w:tcW w:w="1554" w:type="dxa"/>
            <w:gridSpan w:val="2"/>
            <w:shd w:val="clear" w:color="auto" w:fill="F7CAAC"/>
          </w:tcPr>
          <w:p w14:paraId="17244C2C" w14:textId="77777777" w:rsidR="00A9436F" w:rsidRPr="00011CA0" w:rsidRDefault="00A9436F" w:rsidP="00D44916">
            <w:pPr>
              <w:jc w:val="both"/>
              <w:rPr>
                <w:b/>
              </w:rPr>
            </w:pPr>
            <w:r w:rsidRPr="00011CA0">
              <w:rPr>
                <w:b/>
              </w:rPr>
              <w:t>Forma výuky</w:t>
            </w:r>
          </w:p>
        </w:tc>
        <w:tc>
          <w:tcPr>
            <w:tcW w:w="1809" w:type="dxa"/>
            <w:gridSpan w:val="8"/>
          </w:tcPr>
          <w:p w14:paraId="668AEFA0" w14:textId="77777777" w:rsidR="00A9436F" w:rsidRPr="00011CA0" w:rsidRDefault="00A9436F" w:rsidP="00D44916">
            <w:pPr>
              <w:jc w:val="both"/>
            </w:pPr>
            <w:r w:rsidRPr="00E76BDA">
              <w:t>laboratorní cvičení</w:t>
            </w:r>
          </w:p>
        </w:tc>
      </w:tr>
      <w:tr w:rsidR="00A9436F" w:rsidRPr="00011CA0" w14:paraId="463A35D5" w14:textId="77777777" w:rsidTr="00B40BDE">
        <w:trPr>
          <w:gridBefore w:val="1"/>
          <w:gridAfter w:val="1"/>
          <w:wBefore w:w="30" w:type="dxa"/>
          <w:wAfter w:w="34" w:type="dxa"/>
        </w:trPr>
        <w:tc>
          <w:tcPr>
            <w:tcW w:w="3086" w:type="dxa"/>
            <w:gridSpan w:val="3"/>
            <w:shd w:val="clear" w:color="auto" w:fill="F7CAAC"/>
          </w:tcPr>
          <w:p w14:paraId="58CB7C9A" w14:textId="77777777" w:rsidR="00A9436F" w:rsidRPr="00011CA0" w:rsidRDefault="00A9436F" w:rsidP="00D44916">
            <w:pPr>
              <w:jc w:val="both"/>
              <w:rPr>
                <w:b/>
              </w:rPr>
            </w:pPr>
            <w:r w:rsidRPr="00011CA0">
              <w:rPr>
                <w:b/>
              </w:rPr>
              <w:t>Forma způsobu ověření studijních výsledků a další požadavky na studenta</w:t>
            </w:r>
          </w:p>
        </w:tc>
        <w:tc>
          <w:tcPr>
            <w:tcW w:w="6769" w:type="dxa"/>
            <w:gridSpan w:val="22"/>
            <w:tcBorders>
              <w:bottom w:val="single" w:sz="4" w:space="0" w:color="auto"/>
            </w:tcBorders>
          </w:tcPr>
          <w:p w14:paraId="30A7449D" w14:textId="77777777" w:rsidR="008F51C2" w:rsidRDefault="008F51C2" w:rsidP="00D44916">
            <w:pPr>
              <w:jc w:val="both"/>
            </w:pPr>
            <w:r>
              <w:t>Povinná docházka (100</w:t>
            </w:r>
            <w:r w:rsidRPr="00011CA0">
              <w:t>%).</w:t>
            </w:r>
          </w:p>
          <w:p w14:paraId="471D32FF" w14:textId="4AEB5E83" w:rsidR="00A9436F" w:rsidRPr="00011CA0" w:rsidRDefault="00A9436F" w:rsidP="008F51C2">
            <w:pPr>
              <w:jc w:val="both"/>
            </w:pPr>
            <w:r w:rsidRPr="00011CA0">
              <w:t>Zpracování závěrečné zprávy v rozsahu 3 až 5 normostran (součástí zprávy budou rovněž výsledky (spektrální data) všech použitých analytických metod). Obhajoba projektu formou prezentace před odbornou komisí.</w:t>
            </w:r>
          </w:p>
        </w:tc>
      </w:tr>
      <w:tr w:rsidR="00A9436F" w:rsidRPr="00011CA0" w14:paraId="51124369" w14:textId="77777777" w:rsidTr="00B40BDE">
        <w:trPr>
          <w:gridBefore w:val="1"/>
          <w:gridAfter w:val="1"/>
          <w:wBefore w:w="30" w:type="dxa"/>
          <w:wAfter w:w="34" w:type="dxa"/>
          <w:trHeight w:val="197"/>
        </w:trPr>
        <w:tc>
          <w:tcPr>
            <w:tcW w:w="3086" w:type="dxa"/>
            <w:gridSpan w:val="3"/>
            <w:tcBorders>
              <w:top w:val="nil"/>
            </w:tcBorders>
            <w:shd w:val="clear" w:color="auto" w:fill="F7CAAC"/>
          </w:tcPr>
          <w:p w14:paraId="422FF403" w14:textId="77777777" w:rsidR="00A9436F" w:rsidRPr="00011CA0" w:rsidRDefault="00A9436F" w:rsidP="00D44916">
            <w:pPr>
              <w:jc w:val="both"/>
              <w:rPr>
                <w:b/>
              </w:rPr>
            </w:pPr>
            <w:r w:rsidRPr="00011CA0">
              <w:rPr>
                <w:b/>
              </w:rPr>
              <w:t>Garant předmětu</w:t>
            </w:r>
          </w:p>
        </w:tc>
        <w:tc>
          <w:tcPr>
            <w:tcW w:w="6769" w:type="dxa"/>
            <w:gridSpan w:val="22"/>
            <w:tcBorders>
              <w:top w:val="single" w:sz="4" w:space="0" w:color="auto"/>
            </w:tcBorders>
          </w:tcPr>
          <w:p w14:paraId="44B0E371" w14:textId="4AAD9B87" w:rsidR="00A9436F" w:rsidRPr="00011CA0" w:rsidRDefault="00A9436F" w:rsidP="00D44916">
            <w:pPr>
              <w:jc w:val="both"/>
            </w:pPr>
          </w:p>
        </w:tc>
      </w:tr>
      <w:tr w:rsidR="00A9436F" w:rsidRPr="00011CA0" w14:paraId="21615496" w14:textId="77777777" w:rsidTr="00B40BDE">
        <w:trPr>
          <w:gridBefore w:val="1"/>
          <w:gridAfter w:val="1"/>
          <w:wBefore w:w="30" w:type="dxa"/>
          <w:wAfter w:w="34" w:type="dxa"/>
          <w:trHeight w:val="243"/>
        </w:trPr>
        <w:tc>
          <w:tcPr>
            <w:tcW w:w="3086" w:type="dxa"/>
            <w:gridSpan w:val="3"/>
            <w:tcBorders>
              <w:top w:val="nil"/>
            </w:tcBorders>
            <w:shd w:val="clear" w:color="auto" w:fill="F7CAAC"/>
          </w:tcPr>
          <w:p w14:paraId="44B0F96C" w14:textId="77777777" w:rsidR="00A9436F" w:rsidRPr="00011CA0" w:rsidRDefault="00A9436F" w:rsidP="00D44916">
            <w:pPr>
              <w:jc w:val="both"/>
              <w:rPr>
                <w:b/>
              </w:rPr>
            </w:pPr>
            <w:r w:rsidRPr="00011CA0">
              <w:rPr>
                <w:b/>
              </w:rPr>
              <w:t>Zapojení garanta do výuky předmětu</w:t>
            </w:r>
          </w:p>
        </w:tc>
        <w:tc>
          <w:tcPr>
            <w:tcW w:w="6769" w:type="dxa"/>
            <w:gridSpan w:val="22"/>
            <w:tcBorders>
              <w:top w:val="nil"/>
            </w:tcBorders>
          </w:tcPr>
          <w:p w14:paraId="545D7BC0" w14:textId="0134751F" w:rsidR="00A9436F" w:rsidRPr="00011CA0" w:rsidRDefault="00A9436F" w:rsidP="00D44916">
            <w:pPr>
              <w:jc w:val="both"/>
            </w:pPr>
          </w:p>
        </w:tc>
      </w:tr>
      <w:tr w:rsidR="00A9436F" w:rsidRPr="00011CA0" w14:paraId="64C7CCC5" w14:textId="77777777" w:rsidTr="00B40BDE">
        <w:trPr>
          <w:gridBefore w:val="1"/>
          <w:gridAfter w:val="1"/>
          <w:wBefore w:w="30" w:type="dxa"/>
          <w:wAfter w:w="34" w:type="dxa"/>
        </w:trPr>
        <w:tc>
          <w:tcPr>
            <w:tcW w:w="3086" w:type="dxa"/>
            <w:gridSpan w:val="3"/>
            <w:shd w:val="clear" w:color="auto" w:fill="F7CAAC"/>
          </w:tcPr>
          <w:p w14:paraId="2DF6BE2F" w14:textId="77777777" w:rsidR="00A9436F" w:rsidRPr="00011CA0" w:rsidRDefault="00A9436F" w:rsidP="00D44916">
            <w:pPr>
              <w:jc w:val="both"/>
              <w:rPr>
                <w:b/>
              </w:rPr>
            </w:pPr>
            <w:r w:rsidRPr="00011CA0">
              <w:rPr>
                <w:b/>
              </w:rPr>
              <w:t>Vyučující</w:t>
            </w:r>
          </w:p>
        </w:tc>
        <w:tc>
          <w:tcPr>
            <w:tcW w:w="6769" w:type="dxa"/>
            <w:gridSpan w:val="22"/>
            <w:tcBorders>
              <w:bottom w:val="nil"/>
            </w:tcBorders>
          </w:tcPr>
          <w:p w14:paraId="6DEAD3AF" w14:textId="77777777" w:rsidR="00A9436F" w:rsidRPr="00011CA0" w:rsidRDefault="00A9436F" w:rsidP="00D44916">
            <w:pPr>
              <w:jc w:val="both"/>
            </w:pPr>
          </w:p>
        </w:tc>
      </w:tr>
      <w:tr w:rsidR="00A9436F" w:rsidRPr="00011CA0" w14:paraId="1BBF8351" w14:textId="77777777" w:rsidTr="00B40BDE">
        <w:trPr>
          <w:gridBefore w:val="1"/>
          <w:gridAfter w:val="1"/>
          <w:wBefore w:w="30" w:type="dxa"/>
          <w:wAfter w:w="34" w:type="dxa"/>
          <w:trHeight w:val="210"/>
        </w:trPr>
        <w:tc>
          <w:tcPr>
            <w:tcW w:w="9855" w:type="dxa"/>
            <w:gridSpan w:val="25"/>
            <w:tcBorders>
              <w:top w:val="nil"/>
            </w:tcBorders>
          </w:tcPr>
          <w:p w14:paraId="6007867E" w14:textId="5FEB4AEE" w:rsidR="00A9436F" w:rsidRPr="00011CA0" w:rsidRDefault="00C376BA" w:rsidP="00E76BDA">
            <w:pPr>
              <w:spacing w:before="60" w:after="60"/>
              <w:jc w:val="both"/>
            </w:pPr>
            <w:r w:rsidRPr="00E74A6D">
              <w:t>Ing. Zdeňka Prucková, Ph.D.</w:t>
            </w:r>
            <w:r w:rsidRPr="00443B87">
              <w:rPr>
                <w:b/>
              </w:rPr>
              <w:t xml:space="preserve"> </w:t>
            </w:r>
            <w:r w:rsidRPr="00236955">
              <w:t xml:space="preserve">(100% </w:t>
            </w:r>
            <w:r w:rsidR="00E76BDA">
              <w:t>l</w:t>
            </w:r>
            <w:r w:rsidRPr="00236955">
              <w:t>)</w:t>
            </w:r>
          </w:p>
        </w:tc>
      </w:tr>
      <w:tr w:rsidR="00A9436F" w:rsidRPr="00011CA0" w14:paraId="3F136937" w14:textId="77777777" w:rsidTr="00B40BDE">
        <w:trPr>
          <w:gridBefore w:val="1"/>
          <w:gridAfter w:val="1"/>
          <w:wBefore w:w="30" w:type="dxa"/>
          <w:wAfter w:w="34" w:type="dxa"/>
        </w:trPr>
        <w:tc>
          <w:tcPr>
            <w:tcW w:w="3086" w:type="dxa"/>
            <w:gridSpan w:val="3"/>
            <w:shd w:val="clear" w:color="auto" w:fill="F7CAAC"/>
          </w:tcPr>
          <w:p w14:paraId="1D1D715A" w14:textId="77777777" w:rsidR="00A9436F" w:rsidRPr="00011CA0" w:rsidRDefault="00A9436F" w:rsidP="00D44916">
            <w:pPr>
              <w:jc w:val="both"/>
              <w:rPr>
                <w:b/>
              </w:rPr>
            </w:pPr>
            <w:r w:rsidRPr="00011CA0">
              <w:rPr>
                <w:b/>
              </w:rPr>
              <w:t>Stručná anotace předmětu</w:t>
            </w:r>
          </w:p>
        </w:tc>
        <w:tc>
          <w:tcPr>
            <w:tcW w:w="6769" w:type="dxa"/>
            <w:gridSpan w:val="22"/>
            <w:tcBorders>
              <w:bottom w:val="nil"/>
            </w:tcBorders>
          </w:tcPr>
          <w:p w14:paraId="0D9242A5" w14:textId="77777777" w:rsidR="00A9436F" w:rsidRPr="00011CA0" w:rsidRDefault="00A9436F" w:rsidP="00D44916">
            <w:pPr>
              <w:jc w:val="both"/>
            </w:pPr>
          </w:p>
        </w:tc>
      </w:tr>
      <w:tr w:rsidR="00A9436F" w:rsidRPr="00011CA0" w14:paraId="2A69A1DE" w14:textId="77777777" w:rsidTr="00B40BDE">
        <w:trPr>
          <w:gridBefore w:val="1"/>
          <w:gridAfter w:val="1"/>
          <w:wBefore w:w="30" w:type="dxa"/>
          <w:wAfter w:w="34" w:type="dxa"/>
          <w:trHeight w:val="3390"/>
        </w:trPr>
        <w:tc>
          <w:tcPr>
            <w:tcW w:w="9855" w:type="dxa"/>
            <w:gridSpan w:val="25"/>
            <w:tcBorders>
              <w:top w:val="nil"/>
              <w:bottom w:val="single" w:sz="12" w:space="0" w:color="auto"/>
            </w:tcBorders>
          </w:tcPr>
          <w:p w14:paraId="66B84270" w14:textId="77777777" w:rsidR="00A9436F" w:rsidRPr="00011CA0" w:rsidRDefault="00A9436F" w:rsidP="00D44916">
            <w:pPr>
              <w:jc w:val="both"/>
            </w:pPr>
            <w:r w:rsidRPr="00011CA0">
              <w:t>Cílem předmětu je vypracování semestrálního projektu tematicky zaměřeného do některé z následujících oblastí: i) chemie potravin; ii) analýza bioaktivních látek v potravinách; iii) syntéza organických sloučenin; iv) studium falšování potravin; v) supramolekulární chemie aj. Studenti obdrží individuální zadání od garanta předmětu, který každému projektu přidělí odborného konzultanta, jenž se, spolu s garantem předmětu, bude podílet na závěrečném hodnocení projektu. Studenti, na základě studia recentní odborné literatury, navrhnou možné způsoby řešení projektu, které budou vzájemně hodnotit s přiděleným konzultantem. V průběhu řešení projektu se budou studenti setkávat s teoretickými a praktickými problémy běžně se vyskytujícími ve vědecko-výzkumné činnosti. Studenti budou také vedeni ke schopnosti aplikovat znalosti nabyté v předchozím studiu při práci na vědeckém úkolu, k navrhování vlastních přístupů a řešení, jakož i schopnosti je obhájit.</w:t>
            </w:r>
          </w:p>
          <w:p w14:paraId="45D9AC43" w14:textId="77777777" w:rsidR="00A9436F" w:rsidRPr="0047776A" w:rsidRDefault="00A9436F" w:rsidP="00D44916">
            <w:pPr>
              <w:jc w:val="both"/>
            </w:pPr>
          </w:p>
          <w:p w14:paraId="4AB25D8E" w14:textId="77777777" w:rsidR="00A9436F" w:rsidRPr="00011CA0" w:rsidRDefault="00A9436F" w:rsidP="00D44916">
            <w:pPr>
              <w:jc w:val="both"/>
            </w:pPr>
            <w:r w:rsidRPr="00011CA0">
              <w:t>Student bude muset během semestru doložit v těchto termínech následující:</w:t>
            </w:r>
          </w:p>
          <w:p w14:paraId="37BBFAE9" w14:textId="77777777" w:rsidR="00A9436F" w:rsidRPr="00011CA0" w:rsidRDefault="00A9436F" w:rsidP="00D44916">
            <w:pPr>
              <w:jc w:val="both"/>
            </w:pPr>
            <w:r w:rsidRPr="00011CA0">
              <w:t xml:space="preserve">1. - 3. týden semestru: </w:t>
            </w:r>
            <w:r>
              <w:t>v</w:t>
            </w:r>
            <w:r w:rsidRPr="00011CA0">
              <w:t>ypracování návrhu postupu řešení projektu, včetně uvedení použitých literárních zdrojů</w:t>
            </w:r>
            <w:r>
              <w:t>.</w:t>
            </w:r>
          </w:p>
          <w:p w14:paraId="41958CD1" w14:textId="77777777" w:rsidR="00A9436F" w:rsidRPr="00011CA0" w:rsidRDefault="00A9436F" w:rsidP="00D44916">
            <w:pPr>
              <w:jc w:val="both"/>
            </w:pPr>
            <w:r w:rsidRPr="00011CA0">
              <w:t>4. - 12. týden semestru: praktické řešení projektu, konzultace průběžných výsledků s konzultantem/garantem</w:t>
            </w:r>
            <w:r>
              <w:t>.</w:t>
            </w:r>
          </w:p>
          <w:p w14:paraId="21481567" w14:textId="77777777" w:rsidR="00A9436F" w:rsidRPr="00011CA0" w:rsidRDefault="00A9436F" w:rsidP="00D44916">
            <w:pPr>
              <w:jc w:val="both"/>
            </w:pPr>
            <w:r w:rsidRPr="00011CA0">
              <w:t>13. týden semestru: odevzdání závěrečné zprávy, včetně veškerých spektrálních dat a výsledků provedených analýz</w:t>
            </w:r>
            <w:r>
              <w:t>.</w:t>
            </w:r>
          </w:p>
          <w:p w14:paraId="6569E456" w14:textId="77777777" w:rsidR="00A9436F" w:rsidRPr="00011CA0" w:rsidRDefault="00A9436F" w:rsidP="00D44916">
            <w:pPr>
              <w:jc w:val="both"/>
            </w:pPr>
            <w:r w:rsidRPr="00011CA0">
              <w:t>14. tý</w:t>
            </w:r>
            <w:r>
              <w:t>den semestru: obhajoba projektu.</w:t>
            </w:r>
          </w:p>
        </w:tc>
      </w:tr>
      <w:tr w:rsidR="00A9436F" w:rsidRPr="00011CA0" w14:paraId="16AAA66F" w14:textId="77777777" w:rsidTr="00B40BDE">
        <w:trPr>
          <w:gridBefore w:val="1"/>
          <w:gridAfter w:val="1"/>
          <w:wBefore w:w="30" w:type="dxa"/>
          <w:wAfter w:w="34" w:type="dxa"/>
          <w:trHeight w:val="265"/>
        </w:trPr>
        <w:tc>
          <w:tcPr>
            <w:tcW w:w="3653" w:type="dxa"/>
            <w:gridSpan w:val="6"/>
            <w:tcBorders>
              <w:top w:val="nil"/>
            </w:tcBorders>
            <w:shd w:val="clear" w:color="auto" w:fill="F7CAAC"/>
          </w:tcPr>
          <w:p w14:paraId="31738755" w14:textId="77777777" w:rsidR="00A9436F" w:rsidRPr="00011CA0" w:rsidRDefault="00A9436F" w:rsidP="00D44916">
            <w:pPr>
              <w:jc w:val="both"/>
            </w:pPr>
            <w:r w:rsidRPr="00011CA0">
              <w:rPr>
                <w:b/>
              </w:rPr>
              <w:t>Studijní literatura a studijní pomůcky</w:t>
            </w:r>
          </w:p>
        </w:tc>
        <w:tc>
          <w:tcPr>
            <w:tcW w:w="6202" w:type="dxa"/>
            <w:gridSpan w:val="19"/>
            <w:tcBorders>
              <w:top w:val="nil"/>
              <w:bottom w:val="nil"/>
            </w:tcBorders>
          </w:tcPr>
          <w:p w14:paraId="381B9EDF" w14:textId="77777777" w:rsidR="00A9436F" w:rsidRPr="00011CA0" w:rsidRDefault="00A9436F" w:rsidP="00D44916">
            <w:pPr>
              <w:jc w:val="both"/>
            </w:pPr>
          </w:p>
        </w:tc>
      </w:tr>
      <w:tr w:rsidR="00A9436F" w:rsidRPr="00011CA0" w14:paraId="36B20926" w14:textId="77777777" w:rsidTr="00B40BDE">
        <w:trPr>
          <w:gridBefore w:val="1"/>
          <w:gridAfter w:val="1"/>
          <w:wBefore w:w="30" w:type="dxa"/>
          <w:wAfter w:w="34" w:type="dxa"/>
          <w:trHeight w:val="1497"/>
        </w:trPr>
        <w:tc>
          <w:tcPr>
            <w:tcW w:w="9855" w:type="dxa"/>
            <w:gridSpan w:val="25"/>
            <w:tcBorders>
              <w:top w:val="nil"/>
            </w:tcBorders>
          </w:tcPr>
          <w:p w14:paraId="2BBFA680" w14:textId="77777777" w:rsidR="00A9436F" w:rsidRPr="00011CA0" w:rsidRDefault="00A9436F" w:rsidP="00D44916">
            <w:pPr>
              <w:jc w:val="both"/>
            </w:pPr>
            <w:r w:rsidRPr="00921514">
              <w:t>Vzhledem ke specifické povaze předmětu není racionální vytvářet textové studijní pomůcky.</w:t>
            </w:r>
            <w:r w:rsidRPr="00011CA0">
              <w:t xml:space="preserve"> </w:t>
            </w:r>
          </w:p>
          <w:p w14:paraId="72633C7C" w14:textId="77777777" w:rsidR="00A9436F" w:rsidRPr="00011CA0" w:rsidRDefault="00A9436F" w:rsidP="00D44916">
            <w:pPr>
              <w:jc w:val="both"/>
              <w:rPr>
                <w:u w:val="single"/>
              </w:rPr>
            </w:pPr>
            <w:r w:rsidRPr="00011CA0">
              <w:rPr>
                <w:u w:val="single"/>
              </w:rPr>
              <w:t>Doporučená literatura:</w:t>
            </w:r>
          </w:p>
          <w:p w14:paraId="641465E5" w14:textId="77777777" w:rsidR="00A9436F" w:rsidRPr="00011CA0" w:rsidRDefault="00A9436F" w:rsidP="00D44916">
            <w:pPr>
              <w:jc w:val="both"/>
            </w:pPr>
            <w:r w:rsidRPr="00011CA0">
              <w:t>Chemical Reviews</w:t>
            </w:r>
            <w:r>
              <w:t>. ISSN 0009-2665.</w:t>
            </w:r>
          </w:p>
          <w:p w14:paraId="7D95DDFA" w14:textId="77777777" w:rsidR="00A9436F" w:rsidRPr="00011CA0" w:rsidRDefault="00A9436F" w:rsidP="00D44916">
            <w:pPr>
              <w:jc w:val="both"/>
            </w:pPr>
            <w:r w:rsidRPr="00011CA0">
              <w:t>Chemical Society Reviews</w:t>
            </w:r>
            <w:r>
              <w:t xml:space="preserve">. </w:t>
            </w:r>
            <w:r w:rsidRPr="00011CA0">
              <w:t>ISSN 0306-001</w:t>
            </w:r>
            <w:r>
              <w:t>2.</w:t>
            </w:r>
          </w:p>
          <w:p w14:paraId="7971AD36" w14:textId="77777777" w:rsidR="00A9436F" w:rsidRPr="00011CA0" w:rsidRDefault="00A9436F" w:rsidP="00D44916">
            <w:pPr>
              <w:jc w:val="both"/>
            </w:pPr>
            <w:r w:rsidRPr="00011CA0">
              <w:t>Journal of American Chemical Society</w:t>
            </w:r>
            <w:r>
              <w:t xml:space="preserve">. </w:t>
            </w:r>
            <w:r w:rsidRPr="00011CA0">
              <w:t>ISSN 0002-7863</w:t>
            </w:r>
            <w:r>
              <w:t>.</w:t>
            </w:r>
          </w:p>
          <w:p w14:paraId="190EF851" w14:textId="77777777" w:rsidR="00A9436F" w:rsidRPr="00011CA0" w:rsidRDefault="00A9436F" w:rsidP="00D44916">
            <w:pPr>
              <w:jc w:val="both"/>
            </w:pPr>
            <w:r w:rsidRPr="00011CA0">
              <w:t>Angewandte Chemistry International Edition</w:t>
            </w:r>
            <w:r>
              <w:t xml:space="preserve">. </w:t>
            </w:r>
            <w:r w:rsidRPr="00011CA0">
              <w:t>ISSN 1433-7851</w:t>
            </w:r>
            <w:r>
              <w:t>.</w:t>
            </w:r>
          </w:p>
          <w:p w14:paraId="6E58ED1A" w14:textId="77777777" w:rsidR="00A9436F" w:rsidRPr="0047776A" w:rsidRDefault="00A9436F" w:rsidP="00D44916">
            <w:pPr>
              <w:jc w:val="both"/>
            </w:pPr>
            <w:r w:rsidRPr="0047776A">
              <w:t>Food Chemistry. ISSN 0308-8146.</w:t>
            </w:r>
          </w:p>
          <w:p w14:paraId="648CE8B1" w14:textId="43A43F8A" w:rsidR="00A9436F" w:rsidRPr="0047776A" w:rsidRDefault="00A9436F" w:rsidP="00D44916">
            <w:pPr>
              <w:jc w:val="both"/>
            </w:pPr>
            <w:r w:rsidRPr="0047776A">
              <w:t>Journal of Ag</w:t>
            </w:r>
            <w:r w:rsidR="007926EA" w:rsidRPr="0047776A">
              <w:t>r</w:t>
            </w:r>
            <w:r w:rsidRPr="0047776A">
              <w:t>icultural and Food Chemistry. ISSN 0021-8561.</w:t>
            </w:r>
          </w:p>
          <w:p w14:paraId="48A89A88" w14:textId="073D40A8" w:rsidR="007B54BC" w:rsidRPr="00011CA0" w:rsidRDefault="007B54BC" w:rsidP="00D44916">
            <w:pPr>
              <w:jc w:val="both"/>
            </w:pPr>
            <w:r w:rsidRPr="0047776A">
              <w:t>Food Microbiology. ISSN 0740-0020.</w:t>
            </w:r>
          </w:p>
          <w:p w14:paraId="0CC7BE06" w14:textId="77777777" w:rsidR="00A9436F" w:rsidRPr="00011CA0" w:rsidRDefault="00A9436F" w:rsidP="00D44916">
            <w:pPr>
              <w:jc w:val="both"/>
            </w:pPr>
            <w:r w:rsidRPr="00011CA0">
              <w:t>Chemical Communication</w:t>
            </w:r>
            <w:r>
              <w:t xml:space="preserve">. </w:t>
            </w:r>
            <w:r w:rsidRPr="00011CA0">
              <w:t>ISSN 1359-7345</w:t>
            </w:r>
            <w:r>
              <w:t>.</w:t>
            </w:r>
          </w:p>
          <w:p w14:paraId="65D198FC" w14:textId="77777777" w:rsidR="00A9436F" w:rsidRPr="00011CA0" w:rsidRDefault="00A9436F" w:rsidP="00D44916">
            <w:pPr>
              <w:jc w:val="both"/>
            </w:pPr>
            <w:r w:rsidRPr="00011CA0">
              <w:t>Chemistry</w:t>
            </w:r>
            <w:r>
              <w:t xml:space="preserve"> </w:t>
            </w:r>
            <w:r w:rsidRPr="00011CA0">
              <w:t>-</w:t>
            </w:r>
            <w:r>
              <w:t xml:space="preserve"> </w:t>
            </w:r>
            <w:r w:rsidRPr="00011CA0">
              <w:t>A European Journal</w:t>
            </w:r>
            <w:r>
              <w:t xml:space="preserve">. </w:t>
            </w:r>
            <w:r w:rsidRPr="00011CA0">
              <w:t>ISSN 0947-6539</w:t>
            </w:r>
            <w:r>
              <w:t>.</w:t>
            </w:r>
          </w:p>
          <w:p w14:paraId="34E6ED37" w14:textId="77777777" w:rsidR="00A9436F" w:rsidRPr="00011CA0" w:rsidRDefault="00A9436F" w:rsidP="00D44916">
            <w:pPr>
              <w:jc w:val="both"/>
            </w:pPr>
            <w:r w:rsidRPr="00011CA0">
              <w:t>Nature Chemistry</w:t>
            </w:r>
            <w:r>
              <w:t xml:space="preserve">. </w:t>
            </w:r>
            <w:r w:rsidRPr="00011CA0">
              <w:t>ISSN 1755-4330</w:t>
            </w:r>
            <w:r>
              <w:t>.</w:t>
            </w:r>
          </w:p>
          <w:p w14:paraId="1A271F84" w14:textId="77777777" w:rsidR="00A9436F" w:rsidRPr="00011CA0" w:rsidRDefault="00A9436F" w:rsidP="00D44916">
            <w:pPr>
              <w:jc w:val="both"/>
            </w:pPr>
            <w:r w:rsidRPr="00011CA0">
              <w:t>Organic Letters</w:t>
            </w:r>
            <w:r>
              <w:t xml:space="preserve">. </w:t>
            </w:r>
            <w:r w:rsidRPr="00011CA0">
              <w:t>ISSN 1523-7060</w:t>
            </w:r>
            <w:r>
              <w:t>.</w:t>
            </w:r>
          </w:p>
          <w:p w14:paraId="69F0B7D5" w14:textId="77777777" w:rsidR="00A9436F" w:rsidRPr="00011CA0" w:rsidRDefault="00A9436F" w:rsidP="00D44916">
            <w:pPr>
              <w:jc w:val="both"/>
            </w:pPr>
            <w:r w:rsidRPr="00011CA0">
              <w:t>Journal of Organic Chemistry</w:t>
            </w:r>
            <w:r>
              <w:t xml:space="preserve">. </w:t>
            </w:r>
            <w:r w:rsidRPr="00011CA0">
              <w:t>ISSN 0022-3263</w:t>
            </w:r>
            <w:r>
              <w:t>.</w:t>
            </w:r>
          </w:p>
          <w:p w14:paraId="52C95F03" w14:textId="77777777" w:rsidR="00A9436F" w:rsidRPr="00011CA0" w:rsidRDefault="00A9436F" w:rsidP="00D44916">
            <w:pPr>
              <w:jc w:val="both"/>
            </w:pPr>
            <w:r w:rsidRPr="00011CA0">
              <w:t>Nature</w:t>
            </w:r>
            <w:r>
              <w:t>.</w:t>
            </w:r>
            <w:r w:rsidRPr="00011CA0">
              <w:t xml:space="preserve"> ISSN 0028-0836</w:t>
            </w:r>
            <w:r>
              <w:t>.</w:t>
            </w:r>
          </w:p>
          <w:p w14:paraId="124EE0DE" w14:textId="77777777" w:rsidR="00A9436F" w:rsidRDefault="00A9436F" w:rsidP="00D44916">
            <w:pPr>
              <w:jc w:val="both"/>
            </w:pPr>
            <w:r w:rsidRPr="00011CA0">
              <w:t>Science</w:t>
            </w:r>
            <w:r>
              <w:t xml:space="preserve">. </w:t>
            </w:r>
            <w:r w:rsidRPr="00011CA0">
              <w:t>ISSN 0036-8075</w:t>
            </w:r>
            <w:r>
              <w:t>.</w:t>
            </w:r>
          </w:p>
          <w:p w14:paraId="56145867" w14:textId="77777777" w:rsidR="0047776A" w:rsidRPr="0047776A" w:rsidRDefault="0047776A" w:rsidP="00D44916">
            <w:pPr>
              <w:jc w:val="both"/>
              <w:rPr>
                <w:sz w:val="10"/>
                <w:szCs w:val="10"/>
              </w:rPr>
            </w:pPr>
          </w:p>
          <w:p w14:paraId="07F40009" w14:textId="77777777" w:rsidR="00A9436F" w:rsidRPr="00011CA0" w:rsidRDefault="00A9436F" w:rsidP="00D44916">
            <w:pPr>
              <w:jc w:val="both"/>
            </w:pPr>
            <w:r w:rsidRPr="00011CA0">
              <w:t>Vše dostupné prostřednictvím knihovny UTB.</w:t>
            </w:r>
          </w:p>
        </w:tc>
      </w:tr>
      <w:tr w:rsidR="00A9436F" w:rsidRPr="00011CA0" w14:paraId="4B56B716" w14:textId="77777777" w:rsidTr="00B40BDE">
        <w:trPr>
          <w:gridBefore w:val="1"/>
          <w:gridAfter w:val="1"/>
          <w:wBefore w:w="30" w:type="dxa"/>
          <w:wAfter w:w="34" w:type="dxa"/>
        </w:trPr>
        <w:tc>
          <w:tcPr>
            <w:tcW w:w="9855" w:type="dxa"/>
            <w:gridSpan w:val="25"/>
            <w:tcBorders>
              <w:top w:val="single" w:sz="12" w:space="0" w:color="auto"/>
              <w:left w:val="single" w:sz="2" w:space="0" w:color="auto"/>
              <w:bottom w:val="single" w:sz="2" w:space="0" w:color="auto"/>
              <w:right w:val="single" w:sz="2" w:space="0" w:color="auto"/>
            </w:tcBorders>
            <w:shd w:val="clear" w:color="auto" w:fill="F7CAAC"/>
          </w:tcPr>
          <w:p w14:paraId="6715D344" w14:textId="77777777" w:rsidR="00A9436F" w:rsidRPr="00011CA0" w:rsidRDefault="00A9436F" w:rsidP="00D44916">
            <w:pPr>
              <w:jc w:val="center"/>
              <w:rPr>
                <w:b/>
              </w:rPr>
            </w:pPr>
            <w:r w:rsidRPr="00011CA0">
              <w:rPr>
                <w:b/>
              </w:rPr>
              <w:t>Informace ke kombinované nebo distanční formě</w:t>
            </w:r>
          </w:p>
        </w:tc>
      </w:tr>
      <w:tr w:rsidR="00A9436F" w:rsidRPr="00011CA0" w14:paraId="6CE86F7B" w14:textId="77777777" w:rsidTr="00B40BDE">
        <w:trPr>
          <w:gridBefore w:val="1"/>
          <w:gridAfter w:val="1"/>
          <w:wBefore w:w="30" w:type="dxa"/>
          <w:wAfter w:w="34" w:type="dxa"/>
        </w:trPr>
        <w:tc>
          <w:tcPr>
            <w:tcW w:w="4787" w:type="dxa"/>
            <w:gridSpan w:val="9"/>
            <w:tcBorders>
              <w:top w:val="single" w:sz="2" w:space="0" w:color="auto"/>
            </w:tcBorders>
            <w:shd w:val="clear" w:color="auto" w:fill="F7CAAC"/>
          </w:tcPr>
          <w:p w14:paraId="58BAA999"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0C092DEC" w14:textId="5ADC5D6F" w:rsidR="00A9436F" w:rsidRPr="00011CA0" w:rsidRDefault="006E1331" w:rsidP="000C517E">
            <w:pPr>
              <w:jc w:val="center"/>
            </w:pPr>
            <w:r>
              <w:t>20</w:t>
            </w:r>
          </w:p>
        </w:tc>
        <w:tc>
          <w:tcPr>
            <w:tcW w:w="4179" w:type="dxa"/>
            <w:gridSpan w:val="13"/>
            <w:tcBorders>
              <w:top w:val="single" w:sz="2" w:space="0" w:color="auto"/>
            </w:tcBorders>
            <w:shd w:val="clear" w:color="auto" w:fill="F7CAAC"/>
          </w:tcPr>
          <w:p w14:paraId="57337A52" w14:textId="77777777" w:rsidR="00A9436F" w:rsidRPr="00011CA0" w:rsidRDefault="00A9436F" w:rsidP="00D44916">
            <w:pPr>
              <w:jc w:val="both"/>
              <w:rPr>
                <w:b/>
              </w:rPr>
            </w:pPr>
            <w:r w:rsidRPr="00011CA0">
              <w:rPr>
                <w:b/>
              </w:rPr>
              <w:t xml:space="preserve">hodin </w:t>
            </w:r>
          </w:p>
        </w:tc>
      </w:tr>
      <w:tr w:rsidR="00A9436F" w:rsidRPr="00011CA0" w14:paraId="0CC1DA41" w14:textId="77777777" w:rsidTr="00B40BDE">
        <w:trPr>
          <w:gridBefore w:val="1"/>
          <w:gridAfter w:val="1"/>
          <w:wBefore w:w="30" w:type="dxa"/>
          <w:wAfter w:w="34" w:type="dxa"/>
        </w:trPr>
        <w:tc>
          <w:tcPr>
            <w:tcW w:w="9855" w:type="dxa"/>
            <w:gridSpan w:val="25"/>
            <w:shd w:val="clear" w:color="auto" w:fill="F7CAAC"/>
          </w:tcPr>
          <w:p w14:paraId="2C09BDC4" w14:textId="77777777" w:rsidR="00A9436F" w:rsidRPr="00011CA0" w:rsidRDefault="00A9436F" w:rsidP="00D44916">
            <w:pPr>
              <w:jc w:val="both"/>
              <w:rPr>
                <w:b/>
              </w:rPr>
            </w:pPr>
            <w:r w:rsidRPr="00011CA0">
              <w:rPr>
                <w:b/>
              </w:rPr>
              <w:t>Informace o způsobu kontaktu s vyučujícím</w:t>
            </w:r>
          </w:p>
        </w:tc>
      </w:tr>
      <w:tr w:rsidR="00A9436F" w:rsidRPr="00011CA0" w14:paraId="2A18C84E" w14:textId="77777777" w:rsidTr="00B40BDE">
        <w:trPr>
          <w:gridBefore w:val="1"/>
          <w:gridAfter w:val="1"/>
          <w:wBefore w:w="30" w:type="dxa"/>
          <w:wAfter w:w="34" w:type="dxa"/>
          <w:trHeight w:val="141"/>
        </w:trPr>
        <w:tc>
          <w:tcPr>
            <w:tcW w:w="9855" w:type="dxa"/>
            <w:gridSpan w:val="25"/>
          </w:tcPr>
          <w:p w14:paraId="03DE9F1F" w14:textId="6B2CC6C0" w:rsidR="00A9436F" w:rsidRDefault="00A9436F" w:rsidP="00D44916">
            <w:pPr>
              <w:jc w:val="both"/>
            </w:pPr>
            <w:r w:rsidRPr="00011CA0">
              <w:t xml:space="preserve">Studentům budou zadána témata jednotlivých projektů. Práce na projektech budou provedeny v bloku. </w:t>
            </w:r>
            <w:r>
              <w:t xml:space="preserve">Studenti obhajují </w:t>
            </w:r>
            <w:r w:rsidRPr="00011CA0">
              <w:t>projekt</w:t>
            </w:r>
            <w:r>
              <w:t xml:space="preserve">y </w:t>
            </w:r>
            <w:r w:rsidRPr="00011CA0">
              <w:t>formou prezentace.</w:t>
            </w:r>
            <w:r w:rsidR="00DA1276">
              <w:t xml:space="preserve"> Dle potřeby jsou možné individuální konzultace po předchozí dohodě.</w:t>
            </w:r>
          </w:p>
          <w:p w14:paraId="65904826" w14:textId="77777777" w:rsidR="0047776A" w:rsidRPr="0047776A" w:rsidRDefault="0047776A" w:rsidP="00D44916">
            <w:pPr>
              <w:jc w:val="both"/>
              <w:rPr>
                <w:sz w:val="10"/>
                <w:szCs w:val="10"/>
              </w:rPr>
            </w:pPr>
          </w:p>
          <w:p w14:paraId="0A9FA8BB" w14:textId="7470CA71" w:rsidR="00A9436F" w:rsidRPr="00011CA0" w:rsidRDefault="00A9436F" w:rsidP="00D84D02">
            <w:pPr>
              <w:jc w:val="both"/>
            </w:pPr>
            <w:r w:rsidRPr="00011CA0">
              <w:t xml:space="preserve">Možnosti komunikace s vyučujícím: </w:t>
            </w:r>
            <w:hyperlink r:id="rId26" w:history="1">
              <w:r w:rsidR="00D84D02" w:rsidRPr="00BD77A3">
                <w:rPr>
                  <w:rStyle w:val="Hypertextovodkaz"/>
                </w:rPr>
                <w:t>pruckova@utb.cz</w:t>
              </w:r>
            </w:hyperlink>
            <w:r w:rsidR="00D84D02" w:rsidRPr="00D84D02">
              <w:t xml:space="preserve">, </w:t>
            </w:r>
            <w:r w:rsidRPr="00D84D02">
              <w:t>576 031 </w:t>
            </w:r>
            <w:r w:rsidR="00D84D02">
              <w:t>5</w:t>
            </w:r>
            <w:r w:rsidR="00D84D02" w:rsidRPr="00D84D02">
              <w:t>51</w:t>
            </w:r>
            <w:r w:rsidRPr="00D84D02">
              <w:t>.</w:t>
            </w:r>
          </w:p>
        </w:tc>
      </w:tr>
      <w:tr w:rsidR="00A9436F" w:rsidRPr="00011CA0" w14:paraId="25B3FB42" w14:textId="77777777" w:rsidTr="00B40BDE">
        <w:trPr>
          <w:gridBefore w:val="1"/>
          <w:gridAfter w:val="1"/>
          <w:wBefore w:w="30" w:type="dxa"/>
          <w:wAfter w:w="34" w:type="dxa"/>
        </w:trPr>
        <w:tc>
          <w:tcPr>
            <w:tcW w:w="9855" w:type="dxa"/>
            <w:gridSpan w:val="25"/>
            <w:tcBorders>
              <w:bottom w:val="double" w:sz="4" w:space="0" w:color="auto"/>
            </w:tcBorders>
            <w:shd w:val="clear" w:color="auto" w:fill="BDD6EE"/>
          </w:tcPr>
          <w:p w14:paraId="13C91EEC"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276E2A9B" w14:textId="77777777" w:rsidTr="00B40BDE">
        <w:trPr>
          <w:gridBefore w:val="1"/>
          <w:gridAfter w:val="1"/>
          <w:wBefore w:w="30" w:type="dxa"/>
          <w:wAfter w:w="34" w:type="dxa"/>
        </w:trPr>
        <w:tc>
          <w:tcPr>
            <w:tcW w:w="3086" w:type="dxa"/>
            <w:gridSpan w:val="3"/>
            <w:tcBorders>
              <w:top w:val="double" w:sz="4" w:space="0" w:color="auto"/>
            </w:tcBorders>
            <w:shd w:val="clear" w:color="auto" w:fill="F7CAAC"/>
          </w:tcPr>
          <w:p w14:paraId="04BADD4F" w14:textId="77777777" w:rsidR="00A9436F" w:rsidRPr="00011CA0" w:rsidRDefault="00A9436F" w:rsidP="00D44916">
            <w:pPr>
              <w:jc w:val="both"/>
              <w:rPr>
                <w:b/>
              </w:rPr>
            </w:pPr>
            <w:r w:rsidRPr="00011CA0">
              <w:rPr>
                <w:b/>
              </w:rPr>
              <w:t>Název studijního předmětu</w:t>
            </w:r>
          </w:p>
        </w:tc>
        <w:tc>
          <w:tcPr>
            <w:tcW w:w="6769" w:type="dxa"/>
            <w:gridSpan w:val="22"/>
            <w:tcBorders>
              <w:top w:val="double" w:sz="4" w:space="0" w:color="auto"/>
            </w:tcBorders>
          </w:tcPr>
          <w:p w14:paraId="0FC8DA5F" w14:textId="3F8ED2C7" w:rsidR="00A9436F" w:rsidRPr="004800BD" w:rsidRDefault="00A9436F" w:rsidP="00D44916">
            <w:pPr>
              <w:jc w:val="both"/>
              <w:rPr>
                <w:b/>
              </w:rPr>
            </w:pPr>
            <w:bookmarkStart w:id="13" w:name="Supramol_chem"/>
            <w:bookmarkEnd w:id="13"/>
            <w:r w:rsidRPr="004800BD">
              <w:rPr>
                <w:b/>
              </w:rPr>
              <w:t>Supramolekulární chemie</w:t>
            </w:r>
            <w:r w:rsidR="00E21E97">
              <w:rPr>
                <w:b/>
              </w:rPr>
              <w:t>/Supramolecular Chemistry</w:t>
            </w:r>
          </w:p>
        </w:tc>
      </w:tr>
      <w:tr w:rsidR="00A9436F" w:rsidRPr="00011CA0" w14:paraId="1C302658" w14:textId="77777777" w:rsidTr="00B40BDE">
        <w:trPr>
          <w:gridBefore w:val="1"/>
          <w:gridAfter w:val="1"/>
          <w:wBefore w:w="30" w:type="dxa"/>
          <w:wAfter w:w="34" w:type="dxa"/>
        </w:trPr>
        <w:tc>
          <w:tcPr>
            <w:tcW w:w="3086" w:type="dxa"/>
            <w:gridSpan w:val="3"/>
            <w:shd w:val="clear" w:color="auto" w:fill="F7CAAC"/>
          </w:tcPr>
          <w:p w14:paraId="486549B6" w14:textId="77777777" w:rsidR="00A9436F" w:rsidRPr="00011CA0" w:rsidRDefault="00A9436F" w:rsidP="00D44916">
            <w:pPr>
              <w:jc w:val="both"/>
              <w:rPr>
                <w:b/>
              </w:rPr>
            </w:pPr>
            <w:r w:rsidRPr="00011CA0">
              <w:rPr>
                <w:b/>
              </w:rPr>
              <w:t>Typ předmětu</w:t>
            </w:r>
          </w:p>
        </w:tc>
        <w:tc>
          <w:tcPr>
            <w:tcW w:w="3406" w:type="dxa"/>
            <w:gridSpan w:val="12"/>
          </w:tcPr>
          <w:p w14:paraId="70C996F1" w14:textId="1EF9E143" w:rsidR="00A9436F" w:rsidRPr="00011CA0" w:rsidRDefault="007A4857" w:rsidP="00D44916">
            <w:pPr>
              <w:jc w:val="both"/>
            </w:pPr>
            <w:r>
              <w:t>povinný, PZ</w:t>
            </w:r>
          </w:p>
        </w:tc>
        <w:tc>
          <w:tcPr>
            <w:tcW w:w="2695" w:type="dxa"/>
            <w:gridSpan w:val="8"/>
            <w:shd w:val="clear" w:color="auto" w:fill="F7CAAC"/>
          </w:tcPr>
          <w:p w14:paraId="00B094DD" w14:textId="77777777" w:rsidR="00A9436F" w:rsidRPr="00011CA0" w:rsidRDefault="00A9436F" w:rsidP="00D44916">
            <w:pPr>
              <w:jc w:val="both"/>
            </w:pPr>
            <w:r w:rsidRPr="00011CA0">
              <w:rPr>
                <w:b/>
              </w:rPr>
              <w:t>doporučený ročník / semestr</w:t>
            </w:r>
          </w:p>
        </w:tc>
        <w:tc>
          <w:tcPr>
            <w:tcW w:w="668" w:type="dxa"/>
            <w:gridSpan w:val="2"/>
          </w:tcPr>
          <w:p w14:paraId="114B98C3" w14:textId="3E511F5B" w:rsidR="00A9436F" w:rsidRPr="00011CA0" w:rsidRDefault="005765FD" w:rsidP="005765FD">
            <w:pPr>
              <w:jc w:val="both"/>
            </w:pPr>
            <w:r>
              <w:t>1/LS</w:t>
            </w:r>
          </w:p>
        </w:tc>
      </w:tr>
      <w:tr w:rsidR="00A9436F" w:rsidRPr="00011CA0" w14:paraId="6181075E" w14:textId="77777777" w:rsidTr="00B40BDE">
        <w:trPr>
          <w:gridBefore w:val="1"/>
          <w:gridAfter w:val="1"/>
          <w:wBefore w:w="30" w:type="dxa"/>
          <w:wAfter w:w="34" w:type="dxa"/>
        </w:trPr>
        <w:tc>
          <w:tcPr>
            <w:tcW w:w="3086" w:type="dxa"/>
            <w:gridSpan w:val="3"/>
            <w:shd w:val="clear" w:color="auto" w:fill="F7CAAC"/>
          </w:tcPr>
          <w:p w14:paraId="7E3BB11B" w14:textId="77777777" w:rsidR="00A9436F" w:rsidRPr="00011CA0" w:rsidRDefault="00A9436F" w:rsidP="00D44916">
            <w:pPr>
              <w:jc w:val="both"/>
              <w:rPr>
                <w:b/>
              </w:rPr>
            </w:pPr>
            <w:r w:rsidRPr="00011CA0">
              <w:rPr>
                <w:b/>
              </w:rPr>
              <w:t>Rozsah studijního předmětu</w:t>
            </w:r>
          </w:p>
        </w:tc>
        <w:tc>
          <w:tcPr>
            <w:tcW w:w="1701" w:type="dxa"/>
            <w:gridSpan w:val="6"/>
          </w:tcPr>
          <w:p w14:paraId="530644AB" w14:textId="417025A6" w:rsidR="00A9436F" w:rsidRPr="00011CA0" w:rsidRDefault="001A385F" w:rsidP="00D44916">
            <w:pPr>
              <w:jc w:val="both"/>
            </w:pPr>
            <w:r>
              <w:t>14p+14s+14l</w:t>
            </w:r>
          </w:p>
        </w:tc>
        <w:tc>
          <w:tcPr>
            <w:tcW w:w="889" w:type="dxa"/>
            <w:gridSpan w:val="3"/>
            <w:shd w:val="clear" w:color="auto" w:fill="F7CAAC"/>
          </w:tcPr>
          <w:p w14:paraId="32852CEA" w14:textId="77777777" w:rsidR="00A9436F" w:rsidRPr="00011CA0" w:rsidRDefault="00A9436F" w:rsidP="00D44916">
            <w:pPr>
              <w:jc w:val="both"/>
              <w:rPr>
                <w:b/>
              </w:rPr>
            </w:pPr>
            <w:r w:rsidRPr="00011CA0">
              <w:rPr>
                <w:b/>
              </w:rPr>
              <w:t xml:space="preserve">hod. </w:t>
            </w:r>
          </w:p>
        </w:tc>
        <w:tc>
          <w:tcPr>
            <w:tcW w:w="816" w:type="dxa"/>
            <w:gridSpan w:val="3"/>
          </w:tcPr>
          <w:p w14:paraId="3A18C9DA" w14:textId="49D336A6" w:rsidR="00A9436F" w:rsidRPr="00011CA0" w:rsidRDefault="00B01C18" w:rsidP="00D44916">
            <w:pPr>
              <w:jc w:val="both"/>
            </w:pPr>
            <w:r>
              <w:t>42</w:t>
            </w:r>
          </w:p>
        </w:tc>
        <w:tc>
          <w:tcPr>
            <w:tcW w:w="2156" w:type="dxa"/>
            <w:gridSpan w:val="5"/>
            <w:shd w:val="clear" w:color="auto" w:fill="F7CAAC"/>
          </w:tcPr>
          <w:p w14:paraId="6404768D" w14:textId="77777777" w:rsidR="00A9436F" w:rsidRPr="00011CA0" w:rsidRDefault="00A9436F" w:rsidP="00D44916">
            <w:pPr>
              <w:jc w:val="both"/>
              <w:rPr>
                <w:b/>
              </w:rPr>
            </w:pPr>
            <w:r w:rsidRPr="00011CA0">
              <w:rPr>
                <w:b/>
              </w:rPr>
              <w:t>kreditů</w:t>
            </w:r>
          </w:p>
        </w:tc>
        <w:tc>
          <w:tcPr>
            <w:tcW w:w="1207" w:type="dxa"/>
            <w:gridSpan w:val="5"/>
          </w:tcPr>
          <w:p w14:paraId="1A44EE92" w14:textId="545E1622" w:rsidR="00A9436F" w:rsidRPr="00011CA0" w:rsidRDefault="007A4857" w:rsidP="00D44916">
            <w:pPr>
              <w:jc w:val="both"/>
            </w:pPr>
            <w:r>
              <w:t>3</w:t>
            </w:r>
          </w:p>
        </w:tc>
      </w:tr>
      <w:tr w:rsidR="00A9436F" w:rsidRPr="00011CA0" w14:paraId="5E3067A9" w14:textId="77777777" w:rsidTr="00B40BDE">
        <w:trPr>
          <w:gridBefore w:val="1"/>
          <w:gridAfter w:val="1"/>
          <w:wBefore w:w="30" w:type="dxa"/>
          <w:wAfter w:w="34" w:type="dxa"/>
        </w:trPr>
        <w:tc>
          <w:tcPr>
            <w:tcW w:w="3086" w:type="dxa"/>
            <w:gridSpan w:val="3"/>
            <w:shd w:val="clear" w:color="auto" w:fill="F7CAAC"/>
          </w:tcPr>
          <w:p w14:paraId="2E04810F" w14:textId="77777777" w:rsidR="00A9436F" w:rsidRPr="00011CA0" w:rsidRDefault="00A9436F" w:rsidP="00D44916">
            <w:pPr>
              <w:jc w:val="both"/>
              <w:rPr>
                <w:b/>
                <w:sz w:val="22"/>
              </w:rPr>
            </w:pPr>
            <w:r w:rsidRPr="00011CA0">
              <w:rPr>
                <w:b/>
              </w:rPr>
              <w:t>Prerekvizity, korekvizity, ekvivalence</w:t>
            </w:r>
          </w:p>
        </w:tc>
        <w:tc>
          <w:tcPr>
            <w:tcW w:w="6769" w:type="dxa"/>
            <w:gridSpan w:val="22"/>
          </w:tcPr>
          <w:p w14:paraId="7DD7E31A" w14:textId="77777777" w:rsidR="00A9436F" w:rsidRPr="00011CA0" w:rsidRDefault="00A9436F" w:rsidP="00D44916">
            <w:pPr>
              <w:jc w:val="both"/>
            </w:pPr>
          </w:p>
        </w:tc>
      </w:tr>
      <w:tr w:rsidR="00A9436F" w:rsidRPr="00011CA0" w14:paraId="566C34F7" w14:textId="77777777" w:rsidTr="00B40BDE">
        <w:trPr>
          <w:gridBefore w:val="1"/>
          <w:gridAfter w:val="1"/>
          <w:wBefore w:w="30" w:type="dxa"/>
          <w:wAfter w:w="34" w:type="dxa"/>
        </w:trPr>
        <w:tc>
          <w:tcPr>
            <w:tcW w:w="3086" w:type="dxa"/>
            <w:gridSpan w:val="3"/>
            <w:shd w:val="clear" w:color="auto" w:fill="F7CAAC"/>
          </w:tcPr>
          <w:p w14:paraId="0205AB1F" w14:textId="77777777" w:rsidR="00A9436F" w:rsidRPr="00011CA0" w:rsidRDefault="00A9436F" w:rsidP="00D44916">
            <w:pPr>
              <w:jc w:val="both"/>
              <w:rPr>
                <w:b/>
              </w:rPr>
            </w:pPr>
            <w:r w:rsidRPr="00011CA0">
              <w:rPr>
                <w:b/>
              </w:rPr>
              <w:t>Způsob ověření studijních výsledků</w:t>
            </w:r>
          </w:p>
        </w:tc>
        <w:tc>
          <w:tcPr>
            <w:tcW w:w="3406" w:type="dxa"/>
            <w:gridSpan w:val="12"/>
          </w:tcPr>
          <w:p w14:paraId="2E8266E1" w14:textId="77777777" w:rsidR="00A9436F" w:rsidRPr="00011CA0" w:rsidRDefault="00A9436F" w:rsidP="00D44916">
            <w:pPr>
              <w:jc w:val="both"/>
            </w:pPr>
            <w:r w:rsidRPr="00011CA0">
              <w:t>klasifikovaný zápočet</w:t>
            </w:r>
          </w:p>
        </w:tc>
        <w:tc>
          <w:tcPr>
            <w:tcW w:w="1413" w:type="dxa"/>
            <w:shd w:val="clear" w:color="auto" w:fill="F7CAAC"/>
          </w:tcPr>
          <w:p w14:paraId="5BB19C6E" w14:textId="77777777" w:rsidR="00A9436F" w:rsidRPr="00011CA0" w:rsidRDefault="00A9436F" w:rsidP="00D44916">
            <w:pPr>
              <w:jc w:val="both"/>
              <w:rPr>
                <w:b/>
              </w:rPr>
            </w:pPr>
            <w:r w:rsidRPr="00011CA0">
              <w:rPr>
                <w:b/>
              </w:rPr>
              <w:t>Forma výuky</w:t>
            </w:r>
          </w:p>
        </w:tc>
        <w:tc>
          <w:tcPr>
            <w:tcW w:w="1950" w:type="dxa"/>
            <w:gridSpan w:val="9"/>
          </w:tcPr>
          <w:p w14:paraId="47CB1EDF" w14:textId="77777777" w:rsidR="00A9436F" w:rsidRPr="00011CA0" w:rsidRDefault="00A9436F" w:rsidP="00D44916">
            <w:pPr>
              <w:jc w:val="both"/>
            </w:pPr>
            <w:r>
              <w:t>přednášky, semináře, laboratorní cvičení</w:t>
            </w:r>
          </w:p>
        </w:tc>
      </w:tr>
      <w:tr w:rsidR="00A9436F" w:rsidRPr="00011CA0" w14:paraId="4EB0AD3B" w14:textId="77777777" w:rsidTr="00B40BDE">
        <w:trPr>
          <w:gridBefore w:val="1"/>
          <w:gridAfter w:val="1"/>
          <w:wBefore w:w="30" w:type="dxa"/>
          <w:wAfter w:w="34" w:type="dxa"/>
        </w:trPr>
        <w:tc>
          <w:tcPr>
            <w:tcW w:w="3086" w:type="dxa"/>
            <w:gridSpan w:val="3"/>
            <w:shd w:val="clear" w:color="auto" w:fill="F7CAAC"/>
          </w:tcPr>
          <w:p w14:paraId="1038CD69" w14:textId="77777777" w:rsidR="00A9436F" w:rsidRPr="00011CA0" w:rsidRDefault="00A9436F" w:rsidP="00D44916">
            <w:pPr>
              <w:jc w:val="both"/>
              <w:rPr>
                <w:b/>
              </w:rPr>
            </w:pPr>
            <w:r w:rsidRPr="00011CA0">
              <w:rPr>
                <w:b/>
              </w:rPr>
              <w:t>Forma způsobu ověření studijních výsledků a další požadavky na studenta</w:t>
            </w:r>
          </w:p>
        </w:tc>
        <w:tc>
          <w:tcPr>
            <w:tcW w:w="6769" w:type="dxa"/>
            <w:gridSpan w:val="22"/>
            <w:tcBorders>
              <w:bottom w:val="single" w:sz="4" w:space="0" w:color="auto"/>
            </w:tcBorders>
          </w:tcPr>
          <w:p w14:paraId="6E2CFB46" w14:textId="77777777" w:rsidR="00A9436F" w:rsidRPr="00011CA0" w:rsidRDefault="00A9436F" w:rsidP="00D44916">
            <w:pPr>
              <w:jc w:val="both"/>
            </w:pPr>
            <w:r w:rsidRPr="00011CA0">
              <w:t>Závěrečná písemná práce, protokoly z laboratorních cvičení. Účast na semináři a laboratorním cvičení je povinná.</w:t>
            </w:r>
          </w:p>
        </w:tc>
      </w:tr>
      <w:tr w:rsidR="00A9436F" w:rsidRPr="00011CA0" w14:paraId="50AE166D" w14:textId="77777777" w:rsidTr="00B40BDE">
        <w:trPr>
          <w:gridBefore w:val="1"/>
          <w:gridAfter w:val="1"/>
          <w:wBefore w:w="30" w:type="dxa"/>
          <w:wAfter w:w="34" w:type="dxa"/>
          <w:trHeight w:val="197"/>
        </w:trPr>
        <w:tc>
          <w:tcPr>
            <w:tcW w:w="3086" w:type="dxa"/>
            <w:gridSpan w:val="3"/>
            <w:tcBorders>
              <w:top w:val="nil"/>
            </w:tcBorders>
            <w:shd w:val="clear" w:color="auto" w:fill="F7CAAC"/>
          </w:tcPr>
          <w:p w14:paraId="6AF29390" w14:textId="77777777" w:rsidR="00A9436F" w:rsidRPr="00011CA0" w:rsidRDefault="00A9436F" w:rsidP="00D44916">
            <w:pPr>
              <w:jc w:val="both"/>
              <w:rPr>
                <w:b/>
              </w:rPr>
            </w:pPr>
            <w:r w:rsidRPr="00011CA0">
              <w:rPr>
                <w:b/>
              </w:rPr>
              <w:t>Garant předmětu</w:t>
            </w:r>
          </w:p>
        </w:tc>
        <w:tc>
          <w:tcPr>
            <w:tcW w:w="6769" w:type="dxa"/>
            <w:gridSpan w:val="22"/>
            <w:tcBorders>
              <w:top w:val="single" w:sz="4" w:space="0" w:color="auto"/>
            </w:tcBorders>
          </w:tcPr>
          <w:p w14:paraId="7713E110" w14:textId="472B0983" w:rsidR="00A9436F" w:rsidRPr="00C376BA" w:rsidRDefault="00C376BA" w:rsidP="00C376BA">
            <w:pPr>
              <w:jc w:val="both"/>
            </w:pPr>
            <w:r w:rsidRPr="00C376BA">
              <w:t xml:space="preserve">Mgr. Robert Vícha, Ph.D. </w:t>
            </w:r>
          </w:p>
        </w:tc>
      </w:tr>
      <w:tr w:rsidR="00A9436F" w:rsidRPr="00011CA0" w14:paraId="456CD281" w14:textId="77777777" w:rsidTr="00B40BDE">
        <w:trPr>
          <w:gridBefore w:val="1"/>
          <w:gridAfter w:val="1"/>
          <w:wBefore w:w="30" w:type="dxa"/>
          <w:wAfter w:w="34" w:type="dxa"/>
          <w:trHeight w:val="243"/>
        </w:trPr>
        <w:tc>
          <w:tcPr>
            <w:tcW w:w="3086" w:type="dxa"/>
            <w:gridSpan w:val="3"/>
            <w:tcBorders>
              <w:top w:val="nil"/>
            </w:tcBorders>
            <w:shd w:val="clear" w:color="auto" w:fill="F7CAAC"/>
          </w:tcPr>
          <w:p w14:paraId="419F37ED" w14:textId="77777777" w:rsidR="00A9436F" w:rsidRPr="00011CA0" w:rsidRDefault="00A9436F" w:rsidP="00D44916">
            <w:pPr>
              <w:jc w:val="both"/>
              <w:rPr>
                <w:b/>
              </w:rPr>
            </w:pPr>
            <w:r w:rsidRPr="00011CA0">
              <w:rPr>
                <w:b/>
              </w:rPr>
              <w:t>Zapojení garanta do výuky předmětu</w:t>
            </w:r>
          </w:p>
        </w:tc>
        <w:tc>
          <w:tcPr>
            <w:tcW w:w="6769" w:type="dxa"/>
            <w:gridSpan w:val="22"/>
            <w:tcBorders>
              <w:top w:val="nil"/>
            </w:tcBorders>
          </w:tcPr>
          <w:p w14:paraId="14316142" w14:textId="6DBF3218" w:rsidR="00A9436F" w:rsidRPr="00011CA0" w:rsidRDefault="00C376BA" w:rsidP="00D44916">
            <w:pPr>
              <w:jc w:val="both"/>
            </w:pPr>
            <w:r>
              <w:t>100% p</w:t>
            </w:r>
          </w:p>
        </w:tc>
      </w:tr>
      <w:tr w:rsidR="00A9436F" w:rsidRPr="00011CA0" w14:paraId="6D23DCAB" w14:textId="77777777" w:rsidTr="00B40BDE">
        <w:trPr>
          <w:gridBefore w:val="1"/>
          <w:gridAfter w:val="1"/>
          <w:wBefore w:w="30" w:type="dxa"/>
          <w:wAfter w:w="34" w:type="dxa"/>
        </w:trPr>
        <w:tc>
          <w:tcPr>
            <w:tcW w:w="3086" w:type="dxa"/>
            <w:gridSpan w:val="3"/>
            <w:shd w:val="clear" w:color="auto" w:fill="F7CAAC"/>
          </w:tcPr>
          <w:p w14:paraId="7AD47B2C" w14:textId="77777777" w:rsidR="00A9436F" w:rsidRPr="00011CA0" w:rsidRDefault="00A9436F" w:rsidP="00D44916">
            <w:pPr>
              <w:jc w:val="both"/>
              <w:rPr>
                <w:b/>
              </w:rPr>
            </w:pPr>
            <w:r w:rsidRPr="00011CA0">
              <w:rPr>
                <w:b/>
              </w:rPr>
              <w:t>Vyučující</w:t>
            </w:r>
          </w:p>
        </w:tc>
        <w:tc>
          <w:tcPr>
            <w:tcW w:w="6769" w:type="dxa"/>
            <w:gridSpan w:val="22"/>
            <w:tcBorders>
              <w:bottom w:val="nil"/>
            </w:tcBorders>
          </w:tcPr>
          <w:p w14:paraId="44863ECB" w14:textId="77777777" w:rsidR="00A9436F" w:rsidRPr="00011CA0" w:rsidRDefault="00A9436F" w:rsidP="00D44916">
            <w:pPr>
              <w:jc w:val="both"/>
            </w:pPr>
          </w:p>
        </w:tc>
      </w:tr>
      <w:tr w:rsidR="00A9436F" w:rsidRPr="00011CA0" w14:paraId="7DDD72DD" w14:textId="77777777" w:rsidTr="00B40BDE">
        <w:trPr>
          <w:gridBefore w:val="1"/>
          <w:gridAfter w:val="1"/>
          <w:wBefore w:w="30" w:type="dxa"/>
          <w:wAfter w:w="34" w:type="dxa"/>
          <w:trHeight w:val="291"/>
        </w:trPr>
        <w:tc>
          <w:tcPr>
            <w:tcW w:w="9855" w:type="dxa"/>
            <w:gridSpan w:val="25"/>
            <w:tcBorders>
              <w:top w:val="nil"/>
            </w:tcBorders>
          </w:tcPr>
          <w:p w14:paraId="13D56DAE" w14:textId="23A6E423" w:rsidR="00A9436F" w:rsidRPr="00011CA0" w:rsidRDefault="00C376BA" w:rsidP="00F766FA">
            <w:pPr>
              <w:spacing w:before="40" w:after="40"/>
              <w:jc w:val="both"/>
            </w:pPr>
            <w:r w:rsidRPr="00C376BA">
              <w:rPr>
                <w:b/>
              </w:rPr>
              <w:t>Mgr. Robert Vícha, Ph.D.</w:t>
            </w:r>
            <w:r w:rsidRPr="00443B87">
              <w:rPr>
                <w:b/>
              </w:rPr>
              <w:t xml:space="preserve"> </w:t>
            </w:r>
            <w:r w:rsidRPr="00236955">
              <w:t>(100% p)</w:t>
            </w:r>
          </w:p>
        </w:tc>
      </w:tr>
      <w:tr w:rsidR="00A9436F" w:rsidRPr="00011CA0" w14:paraId="28A78DB0" w14:textId="77777777" w:rsidTr="00B40BDE">
        <w:trPr>
          <w:gridBefore w:val="1"/>
          <w:gridAfter w:val="1"/>
          <w:wBefore w:w="30" w:type="dxa"/>
          <w:wAfter w:w="34" w:type="dxa"/>
        </w:trPr>
        <w:tc>
          <w:tcPr>
            <w:tcW w:w="3086" w:type="dxa"/>
            <w:gridSpan w:val="3"/>
            <w:shd w:val="clear" w:color="auto" w:fill="F7CAAC"/>
          </w:tcPr>
          <w:p w14:paraId="338C9381" w14:textId="77777777" w:rsidR="00A9436F" w:rsidRPr="00011CA0" w:rsidRDefault="00A9436F" w:rsidP="00D44916">
            <w:pPr>
              <w:jc w:val="both"/>
              <w:rPr>
                <w:b/>
              </w:rPr>
            </w:pPr>
            <w:r w:rsidRPr="00011CA0">
              <w:rPr>
                <w:b/>
              </w:rPr>
              <w:t>Stručná anotace předmětu</w:t>
            </w:r>
          </w:p>
        </w:tc>
        <w:tc>
          <w:tcPr>
            <w:tcW w:w="6769" w:type="dxa"/>
            <w:gridSpan w:val="22"/>
            <w:tcBorders>
              <w:bottom w:val="nil"/>
            </w:tcBorders>
          </w:tcPr>
          <w:p w14:paraId="33038239" w14:textId="77777777" w:rsidR="00A9436F" w:rsidRPr="00011CA0" w:rsidRDefault="00A9436F" w:rsidP="00D44916">
            <w:pPr>
              <w:jc w:val="both"/>
            </w:pPr>
          </w:p>
        </w:tc>
      </w:tr>
      <w:tr w:rsidR="00A9436F" w:rsidRPr="00011CA0" w14:paraId="2D68E307" w14:textId="77777777" w:rsidTr="00B40BDE">
        <w:trPr>
          <w:gridBefore w:val="1"/>
          <w:gridAfter w:val="1"/>
          <w:wBefore w:w="30" w:type="dxa"/>
          <w:wAfter w:w="34" w:type="dxa"/>
          <w:trHeight w:val="3938"/>
        </w:trPr>
        <w:tc>
          <w:tcPr>
            <w:tcW w:w="9855" w:type="dxa"/>
            <w:gridSpan w:val="25"/>
            <w:tcBorders>
              <w:top w:val="nil"/>
              <w:bottom w:val="single" w:sz="12" w:space="0" w:color="auto"/>
            </w:tcBorders>
          </w:tcPr>
          <w:p w14:paraId="3EF36FA1" w14:textId="77777777" w:rsidR="00A9436F" w:rsidRPr="00011CA0" w:rsidRDefault="00A9436F" w:rsidP="00D44916">
            <w:pPr>
              <w:jc w:val="both"/>
            </w:pPr>
            <w:r>
              <w:t xml:space="preserve">Cílem předmětu je studenty seznámit s </w:t>
            </w:r>
            <w:r w:rsidRPr="00011CA0">
              <w:t>molekulární podstatou, metodami výzkumu a základními principy v mezioborové disciplíně popisující interakce a vztahy mezi molekulami. Obsah předmětu tvoří tyto tematick</w:t>
            </w:r>
            <w:r>
              <w:t>é</w:t>
            </w:r>
            <w:r w:rsidRPr="00011CA0">
              <w:t xml:space="preserve"> celky:</w:t>
            </w:r>
          </w:p>
          <w:p w14:paraId="1C0E5366"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Povaha nadmolekulárních interakcí. Iontové interakce, Ion-dipolové interakce, H-vazba, kation-</w:t>
            </w:r>
            <w:r w:rsidRPr="00011CA0">
              <w:rPr>
                <w:rFonts w:ascii="Symbol" w:hAnsi="Symbol"/>
                <w:sz w:val="20"/>
                <w:szCs w:val="20"/>
              </w:rPr>
              <w:t></w:t>
            </w:r>
            <w:r w:rsidRPr="00011CA0">
              <w:rPr>
                <w:sz w:val="20"/>
                <w:szCs w:val="20"/>
              </w:rPr>
              <w:t xml:space="preserve"> interakce, </w:t>
            </w:r>
            <w:r w:rsidRPr="00011CA0">
              <w:rPr>
                <w:rFonts w:ascii="Symbol" w:hAnsi="Symbol"/>
                <w:sz w:val="20"/>
                <w:szCs w:val="20"/>
              </w:rPr>
              <w:t></w:t>
            </w:r>
            <w:r w:rsidRPr="00011CA0">
              <w:rPr>
                <w:sz w:val="20"/>
                <w:szCs w:val="20"/>
              </w:rPr>
              <w:t>-</w:t>
            </w:r>
            <w:r w:rsidRPr="00011CA0">
              <w:rPr>
                <w:rFonts w:ascii="Symbol" w:hAnsi="Symbol"/>
                <w:sz w:val="20"/>
                <w:szCs w:val="20"/>
              </w:rPr>
              <w:t></w:t>
            </w:r>
            <w:r w:rsidRPr="00011CA0">
              <w:rPr>
                <w:sz w:val="20"/>
                <w:szCs w:val="20"/>
              </w:rPr>
              <w:t xml:space="preserve"> stacking, van der Waalsovy interakce, hydrofobní interakce.</w:t>
            </w:r>
          </w:p>
          <w:p w14:paraId="6CA236B6"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Molekulové rozpoznávání.</w:t>
            </w:r>
          </w:p>
          <w:p w14:paraId="2619C8F9"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 xml:space="preserve">Metody studia struktury a stability supramolekulárních komplexů. Určování stechiometrie komplexů, definice a stanovení asociační konstanty. MS, UV-Vis titrace, NMR titrace (rychlá vs. pomalá výměna), isotermální kalorimetrická titrace. </w:t>
            </w:r>
          </w:p>
          <w:p w14:paraId="463FBED1"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Řešení struktury komplexů pomocí 2D-NMR technik (NOESY, ROESY, NOESY-HMQC) a RTG difrakční analýzy.</w:t>
            </w:r>
          </w:p>
          <w:p w14:paraId="168820E9"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Systémy vážící kationty. Crown-ethery, kryptandy, sférandy, cucurbiturily, calyxareny.</w:t>
            </w:r>
          </w:p>
          <w:p w14:paraId="7F633AF8"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 xml:space="preserve">Systémy vážící anionty. Závislost vazebných možností na pH. Guanidinové receptory. Receptory pro hydridový iont. </w:t>
            </w:r>
          </w:p>
          <w:p w14:paraId="1CDA425E"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Systémy vážící neutrální molekuly. Klatrátové sloučeniny, zeolity, močovinové klatráty.</w:t>
            </w:r>
          </w:p>
          <w:p w14:paraId="7C30D6CD"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 xml:space="preserve">Cyklodextriny </w:t>
            </w:r>
            <w:r>
              <w:rPr>
                <w:sz w:val="20"/>
                <w:szCs w:val="20"/>
              </w:rPr>
              <w:t>-</w:t>
            </w:r>
            <w:r w:rsidRPr="00011CA0">
              <w:rPr>
                <w:sz w:val="20"/>
                <w:szCs w:val="20"/>
              </w:rPr>
              <w:t xml:space="preserve"> struktura, vazebné možnosti, aplikace. Cyklofany, karcerandy.</w:t>
            </w:r>
          </w:p>
          <w:p w14:paraId="78AD81B0"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Samoskladné systémy. Katenany, rotaxany, helikáty.</w:t>
            </w:r>
          </w:p>
          <w:p w14:paraId="335529A9"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Molekulární zařízení.</w:t>
            </w:r>
          </w:p>
          <w:p w14:paraId="652C0173"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Kapalné krystaly.</w:t>
            </w:r>
          </w:p>
          <w:p w14:paraId="64407670"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Supramolekulární polymery, gely.</w:t>
            </w:r>
          </w:p>
          <w:p w14:paraId="180C827A"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Katalýza prostřednictvím tvorby supramolekulárních komplexů. Analogie s enzymatickými katalyzátory.</w:t>
            </w:r>
          </w:p>
          <w:p w14:paraId="32F6495A" w14:textId="77777777" w:rsidR="00A9436F" w:rsidRPr="00011CA0" w:rsidRDefault="00A9436F" w:rsidP="00A56D42">
            <w:pPr>
              <w:pStyle w:val="Odstavecseseznamem"/>
              <w:numPr>
                <w:ilvl w:val="0"/>
                <w:numId w:val="13"/>
              </w:numPr>
              <w:ind w:left="284" w:hanging="57"/>
              <w:jc w:val="both"/>
            </w:pPr>
            <w:r w:rsidRPr="00011CA0">
              <w:t>Supramolekulární povaha fotosyntézy a transportu kyslíku hemoglobinem.</w:t>
            </w:r>
          </w:p>
        </w:tc>
      </w:tr>
      <w:tr w:rsidR="00A9436F" w:rsidRPr="00011CA0" w14:paraId="4C76E18D" w14:textId="77777777" w:rsidTr="00B40BDE">
        <w:trPr>
          <w:gridBefore w:val="1"/>
          <w:gridAfter w:val="1"/>
          <w:wBefore w:w="30" w:type="dxa"/>
          <w:wAfter w:w="34" w:type="dxa"/>
          <w:trHeight w:val="265"/>
        </w:trPr>
        <w:tc>
          <w:tcPr>
            <w:tcW w:w="3653" w:type="dxa"/>
            <w:gridSpan w:val="6"/>
            <w:tcBorders>
              <w:top w:val="nil"/>
            </w:tcBorders>
            <w:shd w:val="clear" w:color="auto" w:fill="F7CAAC"/>
          </w:tcPr>
          <w:p w14:paraId="2BDA5B83" w14:textId="77777777" w:rsidR="00A9436F" w:rsidRPr="00011CA0" w:rsidRDefault="00A9436F" w:rsidP="00D44916">
            <w:pPr>
              <w:jc w:val="both"/>
            </w:pPr>
            <w:r w:rsidRPr="00011CA0">
              <w:rPr>
                <w:b/>
              </w:rPr>
              <w:t>Studijní literatura a studijní pomůcky</w:t>
            </w:r>
          </w:p>
        </w:tc>
        <w:tc>
          <w:tcPr>
            <w:tcW w:w="6202" w:type="dxa"/>
            <w:gridSpan w:val="19"/>
            <w:tcBorders>
              <w:top w:val="nil"/>
              <w:bottom w:val="nil"/>
            </w:tcBorders>
          </w:tcPr>
          <w:p w14:paraId="72F56D81" w14:textId="77777777" w:rsidR="00A9436F" w:rsidRPr="00011CA0" w:rsidRDefault="00A9436F" w:rsidP="00D44916">
            <w:pPr>
              <w:jc w:val="both"/>
            </w:pPr>
          </w:p>
        </w:tc>
      </w:tr>
      <w:tr w:rsidR="00A9436F" w:rsidRPr="00011CA0" w14:paraId="129EDA28" w14:textId="77777777" w:rsidTr="00B40BDE">
        <w:trPr>
          <w:gridBefore w:val="1"/>
          <w:gridAfter w:val="1"/>
          <w:wBefore w:w="30" w:type="dxa"/>
          <w:wAfter w:w="34" w:type="dxa"/>
          <w:trHeight w:val="1497"/>
        </w:trPr>
        <w:tc>
          <w:tcPr>
            <w:tcW w:w="9855" w:type="dxa"/>
            <w:gridSpan w:val="25"/>
            <w:tcBorders>
              <w:top w:val="nil"/>
            </w:tcBorders>
          </w:tcPr>
          <w:p w14:paraId="07B7C973" w14:textId="77777777" w:rsidR="00A9436F" w:rsidRPr="00F766FA" w:rsidRDefault="00A9436F" w:rsidP="00D44916">
            <w:pPr>
              <w:jc w:val="both"/>
            </w:pPr>
            <w:r w:rsidRPr="00F766FA">
              <w:rPr>
                <w:u w:val="single"/>
              </w:rPr>
              <w:t>Povinná literatura</w:t>
            </w:r>
            <w:r w:rsidRPr="00F766FA">
              <w:t xml:space="preserve">: </w:t>
            </w:r>
          </w:p>
          <w:p w14:paraId="30B7F17B" w14:textId="77777777" w:rsidR="00A9436F" w:rsidRPr="00011CA0" w:rsidRDefault="00A9436F" w:rsidP="00D44916">
            <w:pPr>
              <w:autoSpaceDE w:val="0"/>
              <w:autoSpaceDN w:val="0"/>
              <w:adjustRightInd w:val="0"/>
              <w:jc w:val="both"/>
              <w:rPr>
                <w:iCs/>
              </w:rPr>
            </w:pPr>
            <w:r w:rsidRPr="00011CA0">
              <w:rPr>
                <w:iCs/>
                <w:caps/>
              </w:rPr>
              <w:t>Steed, J.W., Atwood, J</w:t>
            </w:r>
            <w:r w:rsidRPr="00011CA0">
              <w:rPr>
                <w:iCs/>
              </w:rPr>
              <w:t>.L. Supramolecular Chemistry. Chichester: John Wiley &amp; Sons, Ltd., 2000. ISBN 0-471-98791-3.</w:t>
            </w:r>
          </w:p>
          <w:p w14:paraId="1BB7D813" w14:textId="77777777" w:rsidR="00A9436F" w:rsidRPr="00011CA0" w:rsidRDefault="00A9436F" w:rsidP="00D44916">
            <w:pPr>
              <w:autoSpaceDE w:val="0"/>
              <w:autoSpaceDN w:val="0"/>
              <w:adjustRightInd w:val="0"/>
              <w:jc w:val="both"/>
              <w:rPr>
                <w:iCs/>
              </w:rPr>
            </w:pPr>
            <w:r w:rsidRPr="00011CA0">
              <w:rPr>
                <w:iCs/>
                <w:caps/>
              </w:rPr>
              <w:t>Beer, P.D., Gale, P.A., Smith,</w:t>
            </w:r>
            <w:r w:rsidRPr="00011CA0">
              <w:rPr>
                <w:iCs/>
              </w:rPr>
              <w:t xml:space="preserve"> D.K.</w:t>
            </w:r>
            <w:r>
              <w:rPr>
                <w:iCs/>
              </w:rPr>
              <w:t xml:space="preserve"> Supramo</w:t>
            </w:r>
            <w:r w:rsidRPr="00011CA0">
              <w:rPr>
                <w:iCs/>
              </w:rPr>
              <w:t>l</w:t>
            </w:r>
            <w:r>
              <w:rPr>
                <w:iCs/>
              </w:rPr>
              <w:t>e</w:t>
            </w:r>
            <w:r w:rsidRPr="00011CA0">
              <w:rPr>
                <w:iCs/>
              </w:rPr>
              <w:t>cular Chemistry. Oxford: Oxford University Press, 1999. ISBN 0-19-850447-0.</w:t>
            </w:r>
          </w:p>
          <w:p w14:paraId="76E902F4" w14:textId="77777777" w:rsidR="00A9436F" w:rsidRPr="00011CA0" w:rsidRDefault="00A9436F" w:rsidP="00D44916">
            <w:pPr>
              <w:autoSpaceDE w:val="0"/>
              <w:autoSpaceDN w:val="0"/>
              <w:adjustRightInd w:val="0"/>
              <w:jc w:val="both"/>
              <w:rPr>
                <w:iCs/>
              </w:rPr>
            </w:pPr>
            <w:r w:rsidRPr="00011CA0">
              <w:rPr>
                <w:iCs/>
                <w:caps/>
              </w:rPr>
              <w:t xml:space="preserve">Kim, K., </w:t>
            </w:r>
            <w:r>
              <w:rPr>
                <w:iCs/>
                <w:caps/>
              </w:rPr>
              <w:t xml:space="preserve">Ko, </w:t>
            </w:r>
            <w:r w:rsidRPr="00011CA0">
              <w:rPr>
                <w:iCs/>
                <w:caps/>
              </w:rPr>
              <w:t>Y.H., Selvapalam,</w:t>
            </w:r>
            <w:r w:rsidRPr="00011CA0">
              <w:rPr>
                <w:iCs/>
              </w:rPr>
              <w:t xml:space="preserve"> N. Cucurbiturils: Chemistry, Supramolecular Chemistry and Applications. Imperial College Press, 2014. ISBN 978-1-848-16408-6.</w:t>
            </w:r>
          </w:p>
          <w:p w14:paraId="6423315E" w14:textId="77777777" w:rsidR="00A9436F" w:rsidRPr="00F766FA" w:rsidRDefault="00A9436F" w:rsidP="00D44916">
            <w:pPr>
              <w:autoSpaceDE w:val="0"/>
              <w:autoSpaceDN w:val="0"/>
              <w:adjustRightInd w:val="0"/>
              <w:jc w:val="both"/>
              <w:rPr>
                <w:iCs/>
                <w:sz w:val="16"/>
                <w:szCs w:val="16"/>
              </w:rPr>
            </w:pPr>
          </w:p>
          <w:p w14:paraId="3529BE30" w14:textId="77777777" w:rsidR="00A9436F" w:rsidRPr="00F766FA" w:rsidRDefault="00A9436F" w:rsidP="00D44916">
            <w:pPr>
              <w:jc w:val="both"/>
            </w:pPr>
            <w:r w:rsidRPr="00F766FA">
              <w:rPr>
                <w:u w:val="single"/>
              </w:rPr>
              <w:t>Doporučená literatura</w:t>
            </w:r>
            <w:r w:rsidRPr="00F766FA">
              <w:t>:</w:t>
            </w:r>
          </w:p>
          <w:p w14:paraId="1D720584" w14:textId="77777777" w:rsidR="00A9436F" w:rsidRPr="00011CA0" w:rsidRDefault="00A9436F" w:rsidP="00D44916">
            <w:pPr>
              <w:jc w:val="both"/>
            </w:pPr>
            <w:r w:rsidRPr="00011CA0">
              <w:rPr>
                <w:caps/>
              </w:rPr>
              <w:t>Lehn,</w:t>
            </w:r>
            <w:r w:rsidRPr="00011CA0">
              <w:t xml:space="preserve"> J.M. Supramolecular Chemistry: Concepts and Perspectives. Weinheim: VCH Verlagsgesellschaft mbH, 1995. ISBN 3-527-29311-6.</w:t>
            </w:r>
          </w:p>
          <w:p w14:paraId="3A4A56C5" w14:textId="77777777" w:rsidR="00A9436F" w:rsidRPr="00011CA0" w:rsidRDefault="00A9436F" w:rsidP="00D44916">
            <w:pPr>
              <w:jc w:val="both"/>
              <w:rPr>
                <w:iCs/>
              </w:rPr>
            </w:pPr>
            <w:r w:rsidRPr="00011CA0">
              <w:rPr>
                <w:caps/>
              </w:rPr>
              <w:t>Scheider,</w:t>
            </w:r>
            <w:r w:rsidRPr="00011CA0">
              <w:t xml:space="preserve"> H.J., </w:t>
            </w:r>
            <w:r w:rsidRPr="00011CA0">
              <w:rPr>
                <w:caps/>
              </w:rPr>
              <w:t>Yatsimirsky</w:t>
            </w:r>
            <w:r w:rsidRPr="00011CA0">
              <w:t xml:space="preserve">, A. Principles and Methods in Supramolecular Chemistry. </w:t>
            </w:r>
            <w:r w:rsidRPr="00011CA0">
              <w:rPr>
                <w:iCs/>
              </w:rPr>
              <w:t>Chichester: John Wiley &amp; Sons, Ltd</w:t>
            </w:r>
            <w:r>
              <w:rPr>
                <w:iCs/>
              </w:rPr>
              <w:t>.</w:t>
            </w:r>
            <w:r w:rsidRPr="00011CA0">
              <w:rPr>
                <w:iCs/>
              </w:rPr>
              <w:t>, 2000. ISBN 0-417-97253-3.</w:t>
            </w:r>
          </w:p>
          <w:p w14:paraId="50EF97C9" w14:textId="77777777" w:rsidR="00A9436F" w:rsidRPr="00011CA0" w:rsidRDefault="00A9436F" w:rsidP="00D44916">
            <w:pPr>
              <w:jc w:val="both"/>
            </w:pPr>
            <w:r w:rsidRPr="00011CA0">
              <w:rPr>
                <w:iCs/>
                <w:caps/>
              </w:rPr>
              <w:t>Diederich,</w:t>
            </w:r>
            <w:r w:rsidRPr="00011CA0">
              <w:rPr>
                <w:iCs/>
              </w:rPr>
              <w:t xml:space="preserve"> F., </w:t>
            </w:r>
            <w:r w:rsidRPr="00011CA0">
              <w:rPr>
                <w:iCs/>
                <w:caps/>
              </w:rPr>
              <w:t xml:space="preserve">Stang, </w:t>
            </w:r>
            <w:r>
              <w:rPr>
                <w:iCs/>
                <w:caps/>
              </w:rPr>
              <w:t xml:space="preserve">P.J., </w:t>
            </w:r>
            <w:r w:rsidRPr="00011CA0">
              <w:rPr>
                <w:iCs/>
                <w:caps/>
              </w:rPr>
              <w:t>Tykwinski</w:t>
            </w:r>
            <w:r>
              <w:rPr>
                <w:iCs/>
                <w:caps/>
              </w:rPr>
              <w:t xml:space="preserve">, R.R. </w:t>
            </w:r>
            <w:r w:rsidRPr="00011CA0">
              <w:rPr>
                <w:iCs/>
              </w:rPr>
              <w:t>M</w:t>
            </w:r>
            <w:r>
              <w:rPr>
                <w:iCs/>
              </w:rPr>
              <w:t xml:space="preserve">odern Supramolecular Chemistry. Chichester: </w:t>
            </w:r>
            <w:r w:rsidRPr="00011CA0">
              <w:rPr>
                <w:iCs/>
              </w:rPr>
              <w:t>John Wiley &amp; Sons, Ltd</w:t>
            </w:r>
            <w:r>
              <w:rPr>
                <w:iCs/>
              </w:rPr>
              <w:t xml:space="preserve">., 2008. ISBN </w:t>
            </w:r>
            <w:r w:rsidRPr="00011CA0">
              <w:rPr>
                <w:iCs/>
              </w:rPr>
              <w:t>978-3-527-31826-1.</w:t>
            </w:r>
          </w:p>
        </w:tc>
      </w:tr>
      <w:tr w:rsidR="00A9436F" w:rsidRPr="00011CA0" w14:paraId="43310F6D" w14:textId="77777777" w:rsidTr="00B40BDE">
        <w:trPr>
          <w:gridBefore w:val="1"/>
          <w:gridAfter w:val="1"/>
          <w:wBefore w:w="30" w:type="dxa"/>
          <w:wAfter w:w="34" w:type="dxa"/>
        </w:trPr>
        <w:tc>
          <w:tcPr>
            <w:tcW w:w="9855" w:type="dxa"/>
            <w:gridSpan w:val="25"/>
            <w:tcBorders>
              <w:top w:val="single" w:sz="12" w:space="0" w:color="auto"/>
              <w:left w:val="single" w:sz="2" w:space="0" w:color="auto"/>
              <w:bottom w:val="single" w:sz="2" w:space="0" w:color="auto"/>
              <w:right w:val="single" w:sz="2" w:space="0" w:color="auto"/>
            </w:tcBorders>
            <w:shd w:val="clear" w:color="auto" w:fill="F7CAAC"/>
          </w:tcPr>
          <w:p w14:paraId="7323E5BA" w14:textId="77777777" w:rsidR="00A9436F" w:rsidRPr="00011CA0" w:rsidRDefault="00A9436F" w:rsidP="00D44916">
            <w:pPr>
              <w:jc w:val="center"/>
              <w:rPr>
                <w:b/>
              </w:rPr>
            </w:pPr>
            <w:r w:rsidRPr="00011CA0">
              <w:rPr>
                <w:b/>
              </w:rPr>
              <w:t>Informace ke kombinované nebo distanční formě</w:t>
            </w:r>
          </w:p>
        </w:tc>
      </w:tr>
      <w:tr w:rsidR="00A9436F" w:rsidRPr="00011CA0" w14:paraId="50DFD5FB" w14:textId="77777777" w:rsidTr="00B40BDE">
        <w:trPr>
          <w:gridBefore w:val="1"/>
          <w:gridAfter w:val="1"/>
          <w:wBefore w:w="30" w:type="dxa"/>
          <w:wAfter w:w="34" w:type="dxa"/>
        </w:trPr>
        <w:tc>
          <w:tcPr>
            <w:tcW w:w="4787" w:type="dxa"/>
            <w:gridSpan w:val="9"/>
            <w:tcBorders>
              <w:top w:val="single" w:sz="2" w:space="0" w:color="auto"/>
            </w:tcBorders>
            <w:shd w:val="clear" w:color="auto" w:fill="F7CAAC"/>
          </w:tcPr>
          <w:p w14:paraId="4C299001"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7186542C" w14:textId="52F94A7B" w:rsidR="00A9436F" w:rsidRPr="00011CA0" w:rsidRDefault="006E1331" w:rsidP="000C517E">
            <w:pPr>
              <w:jc w:val="center"/>
            </w:pPr>
            <w:r>
              <w:t>12</w:t>
            </w:r>
          </w:p>
        </w:tc>
        <w:tc>
          <w:tcPr>
            <w:tcW w:w="4179" w:type="dxa"/>
            <w:gridSpan w:val="13"/>
            <w:tcBorders>
              <w:top w:val="single" w:sz="2" w:space="0" w:color="auto"/>
            </w:tcBorders>
            <w:shd w:val="clear" w:color="auto" w:fill="F7CAAC"/>
          </w:tcPr>
          <w:p w14:paraId="495805B5" w14:textId="77777777" w:rsidR="00A9436F" w:rsidRPr="00011CA0" w:rsidRDefault="00A9436F" w:rsidP="00D44916">
            <w:pPr>
              <w:jc w:val="both"/>
              <w:rPr>
                <w:b/>
              </w:rPr>
            </w:pPr>
            <w:r w:rsidRPr="00011CA0">
              <w:rPr>
                <w:b/>
              </w:rPr>
              <w:t xml:space="preserve">hodin </w:t>
            </w:r>
          </w:p>
        </w:tc>
      </w:tr>
      <w:tr w:rsidR="00A9436F" w:rsidRPr="00011CA0" w14:paraId="2753B59A" w14:textId="77777777" w:rsidTr="00B40BDE">
        <w:trPr>
          <w:gridBefore w:val="1"/>
          <w:gridAfter w:val="1"/>
          <w:wBefore w:w="30" w:type="dxa"/>
          <w:wAfter w:w="34" w:type="dxa"/>
        </w:trPr>
        <w:tc>
          <w:tcPr>
            <w:tcW w:w="9855" w:type="dxa"/>
            <w:gridSpan w:val="25"/>
            <w:shd w:val="clear" w:color="auto" w:fill="F7CAAC"/>
          </w:tcPr>
          <w:p w14:paraId="3620E73C" w14:textId="77777777" w:rsidR="00A9436F" w:rsidRPr="00011CA0" w:rsidRDefault="00A9436F" w:rsidP="00D44916">
            <w:pPr>
              <w:jc w:val="both"/>
              <w:rPr>
                <w:b/>
              </w:rPr>
            </w:pPr>
            <w:r w:rsidRPr="00011CA0">
              <w:rPr>
                <w:b/>
              </w:rPr>
              <w:t>Informace o způsobu kontaktu s vyučujícím</w:t>
            </w:r>
          </w:p>
        </w:tc>
      </w:tr>
      <w:tr w:rsidR="00A9436F" w:rsidRPr="00011CA0" w14:paraId="5B936891" w14:textId="77777777" w:rsidTr="00B40BDE">
        <w:trPr>
          <w:gridBefore w:val="1"/>
          <w:gridAfter w:val="1"/>
          <w:wBefore w:w="30" w:type="dxa"/>
          <w:wAfter w:w="34" w:type="dxa"/>
          <w:trHeight w:val="708"/>
        </w:trPr>
        <w:tc>
          <w:tcPr>
            <w:tcW w:w="9855" w:type="dxa"/>
            <w:gridSpan w:val="25"/>
          </w:tcPr>
          <w:p w14:paraId="0C6048C3" w14:textId="77777777" w:rsidR="00F766FA" w:rsidRDefault="00A9436F" w:rsidP="00DA1276">
            <w:pPr>
              <w:jc w:val="both"/>
            </w:pPr>
            <w:r w:rsidRPr="00011CA0">
              <w:t xml:space="preserve">Studentům budou určeny části učiva k samostatnému nastudování. Kontrola samostatného studia bude provedena písemným testem. Laboratorní úlohy budou provedeny v bloku. </w:t>
            </w:r>
            <w:r w:rsidR="00DA1276">
              <w:t xml:space="preserve">Dle potřeby jsou možné individuální konzultace. </w:t>
            </w:r>
          </w:p>
          <w:p w14:paraId="39134277" w14:textId="77777777" w:rsidR="00F766FA" w:rsidRPr="00F766FA" w:rsidRDefault="00F766FA" w:rsidP="00DA1276">
            <w:pPr>
              <w:jc w:val="both"/>
              <w:rPr>
                <w:sz w:val="16"/>
                <w:szCs w:val="16"/>
              </w:rPr>
            </w:pPr>
          </w:p>
          <w:p w14:paraId="5D59DD80" w14:textId="64D4216D" w:rsidR="00A9436F" w:rsidRPr="00011CA0" w:rsidRDefault="00A9436F" w:rsidP="00DA1276">
            <w:pPr>
              <w:jc w:val="both"/>
            </w:pPr>
            <w:r w:rsidRPr="00011CA0">
              <w:t xml:space="preserve">Možnosti komunikace s vyučujícím: </w:t>
            </w:r>
            <w:hyperlink r:id="rId27" w:history="1">
              <w:r w:rsidRPr="00011CA0">
                <w:rPr>
                  <w:rStyle w:val="Hypertextovodkaz"/>
                </w:rPr>
                <w:t>rvicha@utb.cz</w:t>
              </w:r>
            </w:hyperlink>
            <w:r w:rsidRPr="00011CA0">
              <w:t>, 576 031 103.</w:t>
            </w:r>
          </w:p>
        </w:tc>
      </w:tr>
      <w:tr w:rsidR="00A9436F" w:rsidRPr="00011CA0" w14:paraId="6DC507C0" w14:textId="77777777" w:rsidTr="00B40BDE">
        <w:trPr>
          <w:gridBefore w:val="1"/>
          <w:gridAfter w:val="1"/>
          <w:wBefore w:w="30" w:type="dxa"/>
          <w:wAfter w:w="34" w:type="dxa"/>
        </w:trPr>
        <w:tc>
          <w:tcPr>
            <w:tcW w:w="9855" w:type="dxa"/>
            <w:gridSpan w:val="25"/>
            <w:tcBorders>
              <w:bottom w:val="double" w:sz="4" w:space="0" w:color="auto"/>
            </w:tcBorders>
            <w:shd w:val="clear" w:color="auto" w:fill="BDD6EE"/>
          </w:tcPr>
          <w:p w14:paraId="411F6DD3"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16CA48B4" w14:textId="77777777" w:rsidTr="00B40BDE">
        <w:trPr>
          <w:gridBefore w:val="1"/>
          <w:gridAfter w:val="1"/>
          <w:wBefore w:w="30" w:type="dxa"/>
          <w:wAfter w:w="34" w:type="dxa"/>
        </w:trPr>
        <w:tc>
          <w:tcPr>
            <w:tcW w:w="3086" w:type="dxa"/>
            <w:gridSpan w:val="3"/>
            <w:tcBorders>
              <w:top w:val="double" w:sz="4" w:space="0" w:color="auto"/>
            </w:tcBorders>
            <w:shd w:val="clear" w:color="auto" w:fill="F7CAAC"/>
          </w:tcPr>
          <w:p w14:paraId="3AC73142" w14:textId="77777777" w:rsidR="00A9436F" w:rsidRPr="00011CA0" w:rsidRDefault="00A9436F" w:rsidP="00D44916">
            <w:pPr>
              <w:jc w:val="both"/>
              <w:rPr>
                <w:b/>
              </w:rPr>
            </w:pPr>
            <w:r w:rsidRPr="00011CA0">
              <w:rPr>
                <w:b/>
              </w:rPr>
              <w:t>Název studijního předmětu</w:t>
            </w:r>
          </w:p>
        </w:tc>
        <w:tc>
          <w:tcPr>
            <w:tcW w:w="6769" w:type="dxa"/>
            <w:gridSpan w:val="22"/>
            <w:tcBorders>
              <w:top w:val="double" w:sz="4" w:space="0" w:color="auto"/>
            </w:tcBorders>
          </w:tcPr>
          <w:p w14:paraId="06B98905" w14:textId="77777777" w:rsidR="00A9436F" w:rsidRPr="004800BD" w:rsidRDefault="00A9436F" w:rsidP="00D44916">
            <w:pPr>
              <w:jc w:val="both"/>
              <w:rPr>
                <w:b/>
              </w:rPr>
            </w:pPr>
            <w:bookmarkStart w:id="14" w:name="Obor_sem_II"/>
            <w:bookmarkEnd w:id="14"/>
            <w:r w:rsidRPr="004800BD">
              <w:rPr>
                <w:b/>
              </w:rPr>
              <w:t>Oborový seminář II</w:t>
            </w:r>
          </w:p>
        </w:tc>
      </w:tr>
      <w:tr w:rsidR="00A9436F" w:rsidRPr="00011CA0" w14:paraId="355E62F4" w14:textId="77777777" w:rsidTr="00B40BDE">
        <w:trPr>
          <w:gridBefore w:val="1"/>
          <w:gridAfter w:val="1"/>
          <w:wBefore w:w="30" w:type="dxa"/>
          <w:wAfter w:w="34" w:type="dxa"/>
        </w:trPr>
        <w:tc>
          <w:tcPr>
            <w:tcW w:w="3086" w:type="dxa"/>
            <w:gridSpan w:val="3"/>
            <w:shd w:val="clear" w:color="auto" w:fill="F7CAAC"/>
          </w:tcPr>
          <w:p w14:paraId="6953EA98" w14:textId="77777777" w:rsidR="00A9436F" w:rsidRPr="00011CA0" w:rsidRDefault="00A9436F" w:rsidP="00D44916">
            <w:pPr>
              <w:jc w:val="both"/>
              <w:rPr>
                <w:b/>
              </w:rPr>
            </w:pPr>
            <w:r w:rsidRPr="00011CA0">
              <w:rPr>
                <w:b/>
              </w:rPr>
              <w:t>Typ předmětu</w:t>
            </w:r>
          </w:p>
        </w:tc>
        <w:tc>
          <w:tcPr>
            <w:tcW w:w="3406" w:type="dxa"/>
            <w:gridSpan w:val="12"/>
          </w:tcPr>
          <w:p w14:paraId="535BB4D1" w14:textId="73439A0F" w:rsidR="00A9436F" w:rsidRPr="00011CA0" w:rsidRDefault="007A4857" w:rsidP="00D44916">
            <w:pPr>
              <w:jc w:val="both"/>
            </w:pPr>
            <w:r>
              <w:t>povinný, PZ</w:t>
            </w:r>
          </w:p>
        </w:tc>
        <w:tc>
          <w:tcPr>
            <w:tcW w:w="2695" w:type="dxa"/>
            <w:gridSpan w:val="8"/>
            <w:shd w:val="clear" w:color="auto" w:fill="F7CAAC"/>
          </w:tcPr>
          <w:p w14:paraId="0034897A" w14:textId="77777777" w:rsidR="00A9436F" w:rsidRPr="00011CA0" w:rsidRDefault="00A9436F" w:rsidP="00D44916">
            <w:pPr>
              <w:jc w:val="both"/>
            </w:pPr>
            <w:r w:rsidRPr="00011CA0">
              <w:rPr>
                <w:b/>
              </w:rPr>
              <w:t>doporučený ročník / semestr</w:t>
            </w:r>
          </w:p>
        </w:tc>
        <w:tc>
          <w:tcPr>
            <w:tcW w:w="668" w:type="dxa"/>
            <w:gridSpan w:val="2"/>
          </w:tcPr>
          <w:p w14:paraId="7A8AAEBC" w14:textId="001F23BB" w:rsidR="00A9436F" w:rsidRPr="00011CA0" w:rsidRDefault="005765FD" w:rsidP="00D44916">
            <w:pPr>
              <w:jc w:val="both"/>
            </w:pPr>
            <w:r>
              <w:t>1/LS</w:t>
            </w:r>
          </w:p>
        </w:tc>
      </w:tr>
      <w:tr w:rsidR="00A9436F" w:rsidRPr="00011CA0" w14:paraId="31B03933" w14:textId="77777777" w:rsidTr="00B40BDE">
        <w:trPr>
          <w:gridBefore w:val="1"/>
          <w:gridAfter w:val="1"/>
          <w:wBefore w:w="30" w:type="dxa"/>
          <w:wAfter w:w="34" w:type="dxa"/>
        </w:trPr>
        <w:tc>
          <w:tcPr>
            <w:tcW w:w="3086" w:type="dxa"/>
            <w:gridSpan w:val="3"/>
            <w:shd w:val="clear" w:color="auto" w:fill="F7CAAC"/>
          </w:tcPr>
          <w:p w14:paraId="0106E7DC" w14:textId="77777777" w:rsidR="00A9436F" w:rsidRPr="00011CA0" w:rsidRDefault="00A9436F" w:rsidP="00D44916">
            <w:pPr>
              <w:jc w:val="both"/>
              <w:rPr>
                <w:b/>
              </w:rPr>
            </w:pPr>
            <w:r w:rsidRPr="00011CA0">
              <w:rPr>
                <w:b/>
              </w:rPr>
              <w:t>Rozsah studijního předmětu</w:t>
            </w:r>
          </w:p>
        </w:tc>
        <w:tc>
          <w:tcPr>
            <w:tcW w:w="1701" w:type="dxa"/>
            <w:gridSpan w:val="6"/>
          </w:tcPr>
          <w:p w14:paraId="00F9A5C3" w14:textId="4BCB5416" w:rsidR="00A9436F" w:rsidRPr="00011CA0" w:rsidRDefault="001A385F" w:rsidP="00D44916">
            <w:pPr>
              <w:jc w:val="both"/>
            </w:pPr>
            <w:r>
              <w:t>0p+28s+0l</w:t>
            </w:r>
          </w:p>
        </w:tc>
        <w:tc>
          <w:tcPr>
            <w:tcW w:w="889" w:type="dxa"/>
            <w:gridSpan w:val="3"/>
            <w:shd w:val="clear" w:color="auto" w:fill="F7CAAC"/>
          </w:tcPr>
          <w:p w14:paraId="0458DE38" w14:textId="77777777" w:rsidR="00A9436F" w:rsidRPr="00011CA0" w:rsidRDefault="00A9436F" w:rsidP="00D44916">
            <w:pPr>
              <w:jc w:val="both"/>
              <w:rPr>
                <w:b/>
              </w:rPr>
            </w:pPr>
            <w:r w:rsidRPr="00011CA0">
              <w:rPr>
                <w:b/>
              </w:rPr>
              <w:t xml:space="preserve">hod. </w:t>
            </w:r>
          </w:p>
        </w:tc>
        <w:tc>
          <w:tcPr>
            <w:tcW w:w="816" w:type="dxa"/>
            <w:gridSpan w:val="3"/>
          </w:tcPr>
          <w:p w14:paraId="6051C80B" w14:textId="46E45333" w:rsidR="00A9436F" w:rsidRPr="00011CA0" w:rsidRDefault="00B01C18" w:rsidP="00D44916">
            <w:pPr>
              <w:jc w:val="both"/>
            </w:pPr>
            <w:r>
              <w:t>28</w:t>
            </w:r>
          </w:p>
        </w:tc>
        <w:tc>
          <w:tcPr>
            <w:tcW w:w="2156" w:type="dxa"/>
            <w:gridSpan w:val="5"/>
            <w:shd w:val="clear" w:color="auto" w:fill="F7CAAC"/>
          </w:tcPr>
          <w:p w14:paraId="3C743A51" w14:textId="77777777" w:rsidR="00A9436F" w:rsidRPr="00011CA0" w:rsidRDefault="00A9436F" w:rsidP="00D44916">
            <w:pPr>
              <w:jc w:val="both"/>
              <w:rPr>
                <w:b/>
              </w:rPr>
            </w:pPr>
            <w:r w:rsidRPr="00011CA0">
              <w:rPr>
                <w:b/>
              </w:rPr>
              <w:t>kreditů</w:t>
            </w:r>
          </w:p>
        </w:tc>
        <w:tc>
          <w:tcPr>
            <w:tcW w:w="1207" w:type="dxa"/>
            <w:gridSpan w:val="5"/>
          </w:tcPr>
          <w:p w14:paraId="51EDFA82" w14:textId="3883FD01" w:rsidR="00A9436F" w:rsidRPr="00011CA0" w:rsidRDefault="007A4857" w:rsidP="00D44916">
            <w:pPr>
              <w:jc w:val="both"/>
            </w:pPr>
            <w:r>
              <w:t>2</w:t>
            </w:r>
          </w:p>
        </w:tc>
      </w:tr>
      <w:tr w:rsidR="00A9436F" w:rsidRPr="00011CA0" w14:paraId="0A4A1801" w14:textId="77777777" w:rsidTr="00B40BDE">
        <w:trPr>
          <w:gridBefore w:val="1"/>
          <w:gridAfter w:val="1"/>
          <w:wBefore w:w="30" w:type="dxa"/>
          <w:wAfter w:w="34" w:type="dxa"/>
        </w:trPr>
        <w:tc>
          <w:tcPr>
            <w:tcW w:w="3086" w:type="dxa"/>
            <w:gridSpan w:val="3"/>
            <w:shd w:val="clear" w:color="auto" w:fill="F7CAAC"/>
          </w:tcPr>
          <w:p w14:paraId="508F298D" w14:textId="77777777" w:rsidR="00A9436F" w:rsidRPr="00011CA0" w:rsidRDefault="00A9436F" w:rsidP="00D44916">
            <w:pPr>
              <w:jc w:val="both"/>
              <w:rPr>
                <w:b/>
                <w:sz w:val="22"/>
              </w:rPr>
            </w:pPr>
            <w:r w:rsidRPr="00011CA0">
              <w:rPr>
                <w:b/>
              </w:rPr>
              <w:t>Prerekvizity, korekvizity, ekvivalence</w:t>
            </w:r>
          </w:p>
        </w:tc>
        <w:tc>
          <w:tcPr>
            <w:tcW w:w="6769" w:type="dxa"/>
            <w:gridSpan w:val="22"/>
          </w:tcPr>
          <w:p w14:paraId="1F39DFC4" w14:textId="77777777" w:rsidR="00A9436F" w:rsidRPr="00011CA0" w:rsidRDefault="00A9436F" w:rsidP="00D44916">
            <w:pPr>
              <w:jc w:val="both"/>
            </w:pPr>
          </w:p>
        </w:tc>
      </w:tr>
      <w:tr w:rsidR="00A9436F" w:rsidRPr="00011CA0" w14:paraId="7A83E930" w14:textId="77777777" w:rsidTr="00B40BDE">
        <w:trPr>
          <w:gridBefore w:val="1"/>
          <w:gridAfter w:val="1"/>
          <w:wBefore w:w="30" w:type="dxa"/>
          <w:wAfter w:w="34" w:type="dxa"/>
        </w:trPr>
        <w:tc>
          <w:tcPr>
            <w:tcW w:w="3086" w:type="dxa"/>
            <w:gridSpan w:val="3"/>
            <w:shd w:val="clear" w:color="auto" w:fill="F7CAAC"/>
          </w:tcPr>
          <w:p w14:paraId="5787A1DF" w14:textId="77777777" w:rsidR="00A9436F" w:rsidRPr="00011CA0" w:rsidRDefault="00A9436F" w:rsidP="00D44916">
            <w:pPr>
              <w:jc w:val="both"/>
              <w:rPr>
                <w:b/>
              </w:rPr>
            </w:pPr>
            <w:r w:rsidRPr="00011CA0">
              <w:rPr>
                <w:b/>
              </w:rPr>
              <w:t>Způsob ověření studijních výsledků</w:t>
            </w:r>
          </w:p>
        </w:tc>
        <w:tc>
          <w:tcPr>
            <w:tcW w:w="3406" w:type="dxa"/>
            <w:gridSpan w:val="12"/>
          </w:tcPr>
          <w:p w14:paraId="0959DB1B" w14:textId="77777777" w:rsidR="00A9436F" w:rsidRPr="00011CA0" w:rsidRDefault="00A9436F" w:rsidP="00D44916">
            <w:pPr>
              <w:jc w:val="both"/>
            </w:pPr>
            <w:r w:rsidRPr="00011CA0">
              <w:t>zápočet</w:t>
            </w:r>
          </w:p>
        </w:tc>
        <w:tc>
          <w:tcPr>
            <w:tcW w:w="1554" w:type="dxa"/>
            <w:gridSpan w:val="2"/>
            <w:shd w:val="clear" w:color="auto" w:fill="F7CAAC"/>
          </w:tcPr>
          <w:p w14:paraId="57374E49" w14:textId="77777777" w:rsidR="00A9436F" w:rsidRPr="00011CA0" w:rsidRDefault="00A9436F" w:rsidP="00D44916">
            <w:pPr>
              <w:jc w:val="both"/>
              <w:rPr>
                <w:b/>
              </w:rPr>
            </w:pPr>
            <w:r w:rsidRPr="00011CA0">
              <w:rPr>
                <w:b/>
              </w:rPr>
              <w:t>Forma výuky</w:t>
            </w:r>
          </w:p>
        </w:tc>
        <w:tc>
          <w:tcPr>
            <w:tcW w:w="1809" w:type="dxa"/>
            <w:gridSpan w:val="8"/>
          </w:tcPr>
          <w:p w14:paraId="7FC31830" w14:textId="77777777" w:rsidR="00A9436F" w:rsidRPr="00011CA0" w:rsidRDefault="00A9436F" w:rsidP="00D44916">
            <w:pPr>
              <w:jc w:val="both"/>
            </w:pPr>
            <w:r>
              <w:t>semináře</w:t>
            </w:r>
          </w:p>
        </w:tc>
      </w:tr>
      <w:tr w:rsidR="00A9436F" w:rsidRPr="00011CA0" w14:paraId="65F45459" w14:textId="77777777" w:rsidTr="00B40BDE">
        <w:trPr>
          <w:gridBefore w:val="1"/>
          <w:gridAfter w:val="1"/>
          <w:wBefore w:w="30" w:type="dxa"/>
          <w:wAfter w:w="34" w:type="dxa"/>
        </w:trPr>
        <w:tc>
          <w:tcPr>
            <w:tcW w:w="3086" w:type="dxa"/>
            <w:gridSpan w:val="3"/>
            <w:shd w:val="clear" w:color="auto" w:fill="F7CAAC"/>
          </w:tcPr>
          <w:p w14:paraId="3195CB1A" w14:textId="77777777" w:rsidR="00A9436F" w:rsidRPr="00011CA0" w:rsidRDefault="00A9436F" w:rsidP="00D44916">
            <w:pPr>
              <w:jc w:val="both"/>
              <w:rPr>
                <w:b/>
              </w:rPr>
            </w:pPr>
            <w:r w:rsidRPr="00011CA0">
              <w:rPr>
                <w:b/>
              </w:rPr>
              <w:t>Forma způsobu ověření studijních výsledků a další požadavky na studenta</w:t>
            </w:r>
          </w:p>
        </w:tc>
        <w:tc>
          <w:tcPr>
            <w:tcW w:w="6769" w:type="dxa"/>
            <w:gridSpan w:val="22"/>
            <w:tcBorders>
              <w:bottom w:val="single" w:sz="4" w:space="0" w:color="auto"/>
            </w:tcBorders>
          </w:tcPr>
          <w:p w14:paraId="5A9D773D" w14:textId="77777777" w:rsidR="00A9436F" w:rsidRPr="00011CA0" w:rsidRDefault="00A9436F" w:rsidP="00D44916">
            <w:pPr>
              <w:jc w:val="both"/>
            </w:pPr>
            <w:r w:rsidRPr="00011CA0">
              <w:t>Student přednese v rámci semináře jeden referát z literatury a jeden referát týkající se jeho vlastní výzkumné práce. Účast na seminářích je povinná.</w:t>
            </w:r>
          </w:p>
        </w:tc>
      </w:tr>
      <w:tr w:rsidR="00A9436F" w:rsidRPr="00011CA0" w14:paraId="4F48B29C" w14:textId="77777777" w:rsidTr="00B40BDE">
        <w:trPr>
          <w:gridBefore w:val="1"/>
          <w:gridAfter w:val="1"/>
          <w:wBefore w:w="30" w:type="dxa"/>
          <w:wAfter w:w="34" w:type="dxa"/>
          <w:trHeight w:val="197"/>
        </w:trPr>
        <w:tc>
          <w:tcPr>
            <w:tcW w:w="3086" w:type="dxa"/>
            <w:gridSpan w:val="3"/>
            <w:tcBorders>
              <w:top w:val="nil"/>
            </w:tcBorders>
            <w:shd w:val="clear" w:color="auto" w:fill="F7CAAC"/>
          </w:tcPr>
          <w:p w14:paraId="6954B777" w14:textId="77777777" w:rsidR="00A9436F" w:rsidRPr="00011CA0" w:rsidRDefault="00A9436F" w:rsidP="00D44916">
            <w:pPr>
              <w:jc w:val="both"/>
              <w:rPr>
                <w:b/>
              </w:rPr>
            </w:pPr>
            <w:r w:rsidRPr="00011CA0">
              <w:rPr>
                <w:b/>
              </w:rPr>
              <w:t>Garant předmětu</w:t>
            </w:r>
          </w:p>
        </w:tc>
        <w:tc>
          <w:tcPr>
            <w:tcW w:w="6769" w:type="dxa"/>
            <w:gridSpan w:val="22"/>
            <w:tcBorders>
              <w:top w:val="single" w:sz="4" w:space="0" w:color="auto"/>
            </w:tcBorders>
          </w:tcPr>
          <w:p w14:paraId="720F47F7" w14:textId="7461597A" w:rsidR="00A9436F" w:rsidRPr="00C376BA" w:rsidRDefault="00C376BA" w:rsidP="00D44916">
            <w:pPr>
              <w:jc w:val="both"/>
            </w:pPr>
            <w:r w:rsidRPr="00C376BA">
              <w:t>Mgr. Robert Vícha, Ph.D.</w:t>
            </w:r>
          </w:p>
        </w:tc>
      </w:tr>
      <w:tr w:rsidR="00A9436F" w:rsidRPr="00011CA0" w14:paraId="16D8FB84" w14:textId="77777777" w:rsidTr="00B40BDE">
        <w:trPr>
          <w:gridBefore w:val="1"/>
          <w:gridAfter w:val="1"/>
          <w:wBefore w:w="30" w:type="dxa"/>
          <w:wAfter w:w="34" w:type="dxa"/>
          <w:trHeight w:val="243"/>
        </w:trPr>
        <w:tc>
          <w:tcPr>
            <w:tcW w:w="3086" w:type="dxa"/>
            <w:gridSpan w:val="3"/>
            <w:tcBorders>
              <w:top w:val="nil"/>
            </w:tcBorders>
            <w:shd w:val="clear" w:color="auto" w:fill="F7CAAC"/>
          </w:tcPr>
          <w:p w14:paraId="32F8E975" w14:textId="77777777" w:rsidR="00A9436F" w:rsidRPr="00011CA0" w:rsidRDefault="00A9436F" w:rsidP="00D44916">
            <w:pPr>
              <w:jc w:val="both"/>
              <w:rPr>
                <w:b/>
              </w:rPr>
            </w:pPr>
            <w:r w:rsidRPr="00011CA0">
              <w:rPr>
                <w:b/>
              </w:rPr>
              <w:t>Zapojení garanta do výuky předmětu</w:t>
            </w:r>
          </w:p>
        </w:tc>
        <w:tc>
          <w:tcPr>
            <w:tcW w:w="6769" w:type="dxa"/>
            <w:gridSpan w:val="22"/>
            <w:tcBorders>
              <w:top w:val="nil"/>
            </w:tcBorders>
          </w:tcPr>
          <w:p w14:paraId="1220FEBB" w14:textId="26791F3D" w:rsidR="00A9436F" w:rsidRPr="00011CA0" w:rsidRDefault="00C376BA" w:rsidP="00D44916">
            <w:pPr>
              <w:jc w:val="both"/>
            </w:pPr>
            <w:r>
              <w:t>100% s</w:t>
            </w:r>
          </w:p>
        </w:tc>
      </w:tr>
      <w:tr w:rsidR="00A9436F" w:rsidRPr="00011CA0" w14:paraId="13FEF61C" w14:textId="77777777" w:rsidTr="00B40BDE">
        <w:trPr>
          <w:gridBefore w:val="1"/>
          <w:gridAfter w:val="1"/>
          <w:wBefore w:w="30" w:type="dxa"/>
          <w:wAfter w:w="34" w:type="dxa"/>
        </w:trPr>
        <w:tc>
          <w:tcPr>
            <w:tcW w:w="3086" w:type="dxa"/>
            <w:gridSpan w:val="3"/>
            <w:shd w:val="clear" w:color="auto" w:fill="F7CAAC"/>
          </w:tcPr>
          <w:p w14:paraId="1D35B78B" w14:textId="77777777" w:rsidR="00A9436F" w:rsidRPr="00011CA0" w:rsidRDefault="00A9436F" w:rsidP="00D44916">
            <w:pPr>
              <w:jc w:val="both"/>
              <w:rPr>
                <w:b/>
              </w:rPr>
            </w:pPr>
            <w:r w:rsidRPr="00011CA0">
              <w:rPr>
                <w:b/>
              </w:rPr>
              <w:t>Vyučující</w:t>
            </w:r>
          </w:p>
        </w:tc>
        <w:tc>
          <w:tcPr>
            <w:tcW w:w="6769" w:type="dxa"/>
            <w:gridSpan w:val="22"/>
            <w:tcBorders>
              <w:bottom w:val="nil"/>
            </w:tcBorders>
          </w:tcPr>
          <w:p w14:paraId="30CF1901" w14:textId="77777777" w:rsidR="00A9436F" w:rsidRPr="00011CA0" w:rsidRDefault="00A9436F" w:rsidP="00D44916">
            <w:pPr>
              <w:jc w:val="both"/>
            </w:pPr>
          </w:p>
        </w:tc>
      </w:tr>
      <w:tr w:rsidR="00A9436F" w:rsidRPr="00011CA0" w14:paraId="6D69EE13" w14:textId="77777777" w:rsidTr="00B40BDE">
        <w:trPr>
          <w:gridBefore w:val="1"/>
          <w:gridAfter w:val="1"/>
          <w:wBefore w:w="30" w:type="dxa"/>
          <w:wAfter w:w="34" w:type="dxa"/>
          <w:trHeight w:val="291"/>
        </w:trPr>
        <w:tc>
          <w:tcPr>
            <w:tcW w:w="9855" w:type="dxa"/>
            <w:gridSpan w:val="25"/>
            <w:tcBorders>
              <w:top w:val="nil"/>
            </w:tcBorders>
          </w:tcPr>
          <w:p w14:paraId="3734533C" w14:textId="1AB4D5C1" w:rsidR="00A9436F" w:rsidRPr="00011CA0" w:rsidRDefault="00C376BA" w:rsidP="00C376BA">
            <w:pPr>
              <w:spacing w:before="60" w:after="60"/>
              <w:jc w:val="both"/>
            </w:pPr>
            <w:r w:rsidRPr="00C376BA">
              <w:rPr>
                <w:b/>
              </w:rPr>
              <w:t>Mgr. Robert Vícha, Ph.D.</w:t>
            </w:r>
            <w:r w:rsidRPr="00443B87">
              <w:rPr>
                <w:b/>
              </w:rPr>
              <w:t xml:space="preserve"> </w:t>
            </w:r>
            <w:r w:rsidRPr="00236955">
              <w:t xml:space="preserve">(100% </w:t>
            </w:r>
            <w:r>
              <w:t>s</w:t>
            </w:r>
            <w:r w:rsidRPr="00236955">
              <w:t>)</w:t>
            </w:r>
          </w:p>
        </w:tc>
      </w:tr>
      <w:tr w:rsidR="00A9436F" w:rsidRPr="00011CA0" w14:paraId="73A92FD7" w14:textId="77777777" w:rsidTr="00B40BDE">
        <w:trPr>
          <w:gridBefore w:val="1"/>
          <w:gridAfter w:val="1"/>
          <w:wBefore w:w="30" w:type="dxa"/>
          <w:wAfter w:w="34" w:type="dxa"/>
        </w:trPr>
        <w:tc>
          <w:tcPr>
            <w:tcW w:w="3086" w:type="dxa"/>
            <w:gridSpan w:val="3"/>
            <w:shd w:val="clear" w:color="auto" w:fill="F7CAAC"/>
          </w:tcPr>
          <w:p w14:paraId="13DF4179" w14:textId="77777777" w:rsidR="00A9436F" w:rsidRPr="00011CA0" w:rsidRDefault="00A9436F" w:rsidP="00D44916">
            <w:pPr>
              <w:jc w:val="both"/>
              <w:rPr>
                <w:b/>
              </w:rPr>
            </w:pPr>
            <w:r w:rsidRPr="00011CA0">
              <w:rPr>
                <w:b/>
              </w:rPr>
              <w:t>Stručná anotace předmětu</w:t>
            </w:r>
          </w:p>
        </w:tc>
        <w:tc>
          <w:tcPr>
            <w:tcW w:w="6769" w:type="dxa"/>
            <w:gridSpan w:val="22"/>
            <w:tcBorders>
              <w:bottom w:val="nil"/>
            </w:tcBorders>
          </w:tcPr>
          <w:p w14:paraId="76DF6817" w14:textId="77777777" w:rsidR="00A9436F" w:rsidRPr="00011CA0" w:rsidRDefault="00A9436F" w:rsidP="00D44916">
            <w:pPr>
              <w:jc w:val="both"/>
            </w:pPr>
          </w:p>
        </w:tc>
      </w:tr>
      <w:tr w:rsidR="00A9436F" w:rsidRPr="00011CA0" w14:paraId="6E7A2B44" w14:textId="77777777" w:rsidTr="00B40BDE">
        <w:trPr>
          <w:gridBefore w:val="1"/>
          <w:gridAfter w:val="1"/>
          <w:wBefore w:w="30" w:type="dxa"/>
          <w:wAfter w:w="34" w:type="dxa"/>
          <w:trHeight w:val="2243"/>
        </w:trPr>
        <w:tc>
          <w:tcPr>
            <w:tcW w:w="9855" w:type="dxa"/>
            <w:gridSpan w:val="25"/>
            <w:tcBorders>
              <w:top w:val="nil"/>
              <w:bottom w:val="single" w:sz="12" w:space="0" w:color="auto"/>
            </w:tcBorders>
          </w:tcPr>
          <w:p w14:paraId="3C9D441D" w14:textId="77777777" w:rsidR="00A9436F" w:rsidRPr="009D1DBB" w:rsidRDefault="00A9436F" w:rsidP="00D44916">
            <w:pPr>
              <w:pStyle w:val="xmsonormal"/>
              <w:shd w:val="clear" w:color="auto" w:fill="FFFFFF"/>
              <w:spacing w:before="0" w:beforeAutospacing="0" w:after="0" w:afterAutospacing="0"/>
              <w:jc w:val="both"/>
              <w:rPr>
                <w:sz w:val="20"/>
                <w:szCs w:val="20"/>
              </w:rPr>
            </w:pPr>
            <w:r w:rsidRPr="009D1DBB">
              <w:rPr>
                <w:sz w:val="20"/>
                <w:szCs w:val="20"/>
              </w:rPr>
              <w:t>Cílem předmětu je umožnit studentům získat, případně zdokonalit, analytické, interpretační a presentační dovednosti, které využijí při zpracování a obhajobě diplomové práce. Studenti prezentují dílčí výsledky své experimentální práce a referáty z literatury formou dvacetiminutových až třicetiminutových přednášek, po kterých následuje diskuze. Každý student připraví a přednese minimálně dva příspěvky za semestr. Studenti jsou hodnoceni přítomnými posluchači a toto hodnocení slouží studentům ke zkvalitňování vlastních prezentací.</w:t>
            </w:r>
          </w:p>
          <w:p w14:paraId="6A10B6F6" w14:textId="77777777" w:rsidR="00A9436F" w:rsidRDefault="00A9436F" w:rsidP="00D44916">
            <w:pPr>
              <w:jc w:val="both"/>
            </w:pPr>
          </w:p>
          <w:p w14:paraId="1E47DD13" w14:textId="77777777" w:rsidR="00933EE4" w:rsidRDefault="00933EE4" w:rsidP="00D44916">
            <w:pPr>
              <w:jc w:val="both"/>
            </w:pPr>
          </w:p>
          <w:p w14:paraId="45F8F659" w14:textId="77777777" w:rsidR="00933EE4" w:rsidRDefault="00933EE4" w:rsidP="00D44916">
            <w:pPr>
              <w:jc w:val="both"/>
            </w:pPr>
          </w:p>
          <w:p w14:paraId="7B0F8301" w14:textId="77777777" w:rsidR="00933EE4" w:rsidRDefault="00933EE4" w:rsidP="00D44916">
            <w:pPr>
              <w:jc w:val="both"/>
            </w:pPr>
          </w:p>
          <w:p w14:paraId="784AF3DC" w14:textId="77777777" w:rsidR="00933EE4" w:rsidRPr="00011CA0" w:rsidRDefault="00933EE4" w:rsidP="00D44916">
            <w:pPr>
              <w:jc w:val="both"/>
            </w:pPr>
          </w:p>
        </w:tc>
      </w:tr>
      <w:tr w:rsidR="00A9436F" w:rsidRPr="00011CA0" w14:paraId="79D22524" w14:textId="77777777" w:rsidTr="00B40BDE">
        <w:trPr>
          <w:gridBefore w:val="1"/>
          <w:gridAfter w:val="1"/>
          <w:wBefore w:w="30" w:type="dxa"/>
          <w:wAfter w:w="34" w:type="dxa"/>
          <w:trHeight w:val="265"/>
        </w:trPr>
        <w:tc>
          <w:tcPr>
            <w:tcW w:w="3653" w:type="dxa"/>
            <w:gridSpan w:val="6"/>
            <w:tcBorders>
              <w:top w:val="nil"/>
            </w:tcBorders>
            <w:shd w:val="clear" w:color="auto" w:fill="F7CAAC"/>
          </w:tcPr>
          <w:p w14:paraId="5FDAC2B7" w14:textId="77777777" w:rsidR="00A9436F" w:rsidRPr="00011CA0" w:rsidRDefault="00A9436F" w:rsidP="00D44916">
            <w:pPr>
              <w:jc w:val="both"/>
            </w:pPr>
            <w:r w:rsidRPr="00011CA0">
              <w:rPr>
                <w:b/>
              </w:rPr>
              <w:t>Studijní literatura a studijní pomůcky</w:t>
            </w:r>
          </w:p>
        </w:tc>
        <w:tc>
          <w:tcPr>
            <w:tcW w:w="6202" w:type="dxa"/>
            <w:gridSpan w:val="19"/>
            <w:tcBorders>
              <w:top w:val="nil"/>
              <w:bottom w:val="nil"/>
            </w:tcBorders>
          </w:tcPr>
          <w:p w14:paraId="666CDFCA" w14:textId="77777777" w:rsidR="00A9436F" w:rsidRPr="00011CA0" w:rsidRDefault="00A9436F" w:rsidP="00D44916">
            <w:pPr>
              <w:jc w:val="both"/>
            </w:pPr>
          </w:p>
        </w:tc>
      </w:tr>
      <w:tr w:rsidR="00A9436F" w:rsidRPr="00011CA0" w14:paraId="51EC6FDE" w14:textId="77777777" w:rsidTr="00B40BDE">
        <w:trPr>
          <w:gridBefore w:val="1"/>
          <w:gridAfter w:val="1"/>
          <w:wBefore w:w="30" w:type="dxa"/>
          <w:wAfter w:w="34" w:type="dxa"/>
          <w:trHeight w:val="1497"/>
        </w:trPr>
        <w:tc>
          <w:tcPr>
            <w:tcW w:w="9855" w:type="dxa"/>
            <w:gridSpan w:val="25"/>
            <w:tcBorders>
              <w:top w:val="nil"/>
            </w:tcBorders>
          </w:tcPr>
          <w:p w14:paraId="0DE7D157" w14:textId="77777777" w:rsidR="00A9436F" w:rsidRPr="00011CA0" w:rsidRDefault="00A9436F" w:rsidP="00D44916">
            <w:pPr>
              <w:jc w:val="both"/>
            </w:pPr>
            <w:r w:rsidRPr="00DB3979">
              <w:t>Vzhledem ke specifické povaze předmětu není racionální vytvářet textové studijní pomůcky.</w:t>
            </w:r>
            <w:r w:rsidRPr="00011CA0">
              <w:t xml:space="preserve"> </w:t>
            </w:r>
          </w:p>
          <w:p w14:paraId="1156A271" w14:textId="77777777" w:rsidR="00A9436F" w:rsidRPr="00011CA0" w:rsidRDefault="00A9436F" w:rsidP="00D44916">
            <w:pPr>
              <w:jc w:val="both"/>
              <w:rPr>
                <w:u w:val="single"/>
              </w:rPr>
            </w:pPr>
            <w:r w:rsidRPr="00011CA0">
              <w:rPr>
                <w:u w:val="single"/>
              </w:rPr>
              <w:t>Doporučená literatura:</w:t>
            </w:r>
          </w:p>
          <w:p w14:paraId="43A2867E" w14:textId="77777777" w:rsidR="00A9436F" w:rsidRPr="00011CA0" w:rsidRDefault="00A9436F" w:rsidP="00D44916">
            <w:pPr>
              <w:jc w:val="both"/>
            </w:pPr>
            <w:r w:rsidRPr="00011CA0">
              <w:t>Chemical Reviews</w:t>
            </w:r>
            <w:r>
              <w:t xml:space="preserve">. </w:t>
            </w:r>
            <w:r w:rsidRPr="00011CA0">
              <w:t>ISSN 0009-2665</w:t>
            </w:r>
            <w:r>
              <w:t>.</w:t>
            </w:r>
          </w:p>
          <w:p w14:paraId="4D0E6784" w14:textId="77777777" w:rsidR="00A9436F" w:rsidRPr="00011CA0" w:rsidRDefault="00A9436F" w:rsidP="00D44916">
            <w:pPr>
              <w:jc w:val="both"/>
            </w:pPr>
            <w:r w:rsidRPr="00011CA0">
              <w:t>Chemical Society Reviews</w:t>
            </w:r>
            <w:r>
              <w:t xml:space="preserve">. </w:t>
            </w:r>
            <w:r w:rsidRPr="00011CA0">
              <w:t>ISSN 0306-0012</w:t>
            </w:r>
            <w:r>
              <w:t>.</w:t>
            </w:r>
          </w:p>
          <w:p w14:paraId="3CA60154" w14:textId="77777777" w:rsidR="00A9436F" w:rsidRPr="00011CA0" w:rsidRDefault="00A9436F" w:rsidP="00D44916">
            <w:pPr>
              <w:jc w:val="both"/>
            </w:pPr>
            <w:r w:rsidRPr="00011CA0">
              <w:t>Journal of American Chemical Society</w:t>
            </w:r>
            <w:r>
              <w:t xml:space="preserve">. </w:t>
            </w:r>
            <w:r w:rsidRPr="00011CA0">
              <w:t>ISSN 0002-7863</w:t>
            </w:r>
            <w:r>
              <w:t>.</w:t>
            </w:r>
          </w:p>
          <w:p w14:paraId="478DCD34" w14:textId="77777777" w:rsidR="00A9436F" w:rsidRDefault="00A9436F" w:rsidP="00D44916">
            <w:pPr>
              <w:jc w:val="both"/>
            </w:pPr>
            <w:r w:rsidRPr="00011CA0">
              <w:t>Angewandte Chemistry International Edition</w:t>
            </w:r>
            <w:r>
              <w:t xml:space="preserve">. </w:t>
            </w:r>
            <w:r w:rsidRPr="00011CA0">
              <w:t>ISSN 1433-7851</w:t>
            </w:r>
            <w:r>
              <w:t>.</w:t>
            </w:r>
          </w:p>
          <w:p w14:paraId="4510B2D5" w14:textId="77777777" w:rsidR="0047776A" w:rsidRPr="0047776A" w:rsidRDefault="0047776A" w:rsidP="0047776A">
            <w:pPr>
              <w:jc w:val="both"/>
            </w:pPr>
            <w:r w:rsidRPr="0047776A">
              <w:t>Food Chemistry. ISSN 0308-8146.</w:t>
            </w:r>
          </w:p>
          <w:p w14:paraId="2CA974D7" w14:textId="77777777" w:rsidR="0047776A" w:rsidRPr="0047776A" w:rsidRDefault="0047776A" w:rsidP="0047776A">
            <w:pPr>
              <w:jc w:val="both"/>
            </w:pPr>
            <w:r w:rsidRPr="0047776A">
              <w:t>Journal of Agricultural and Food Chemistry. ISSN 0021-8561.</w:t>
            </w:r>
          </w:p>
          <w:p w14:paraId="7BF41F50" w14:textId="77777777" w:rsidR="0047776A" w:rsidRPr="00011CA0" w:rsidRDefault="0047776A" w:rsidP="0047776A">
            <w:pPr>
              <w:jc w:val="both"/>
            </w:pPr>
            <w:r w:rsidRPr="0047776A">
              <w:t>Food Microbiology. ISSN 0740-0020.</w:t>
            </w:r>
          </w:p>
          <w:p w14:paraId="26062DFE" w14:textId="77777777" w:rsidR="00A9436F" w:rsidRPr="00011CA0" w:rsidRDefault="00A9436F" w:rsidP="00D44916">
            <w:pPr>
              <w:jc w:val="both"/>
            </w:pPr>
            <w:r w:rsidRPr="00011CA0">
              <w:t>Chemical Communication</w:t>
            </w:r>
            <w:r>
              <w:t xml:space="preserve">. </w:t>
            </w:r>
            <w:r w:rsidRPr="00011CA0">
              <w:t>ISSN 1359-7345</w:t>
            </w:r>
            <w:r>
              <w:t>.</w:t>
            </w:r>
          </w:p>
          <w:p w14:paraId="561F248A" w14:textId="77777777" w:rsidR="00A9436F" w:rsidRPr="00011CA0" w:rsidRDefault="00A9436F" w:rsidP="00D44916">
            <w:pPr>
              <w:jc w:val="both"/>
            </w:pPr>
            <w:r w:rsidRPr="00011CA0">
              <w:t>Chemistry</w:t>
            </w:r>
            <w:r>
              <w:t xml:space="preserve"> </w:t>
            </w:r>
            <w:r w:rsidRPr="00011CA0">
              <w:t>-</w:t>
            </w:r>
            <w:r>
              <w:t xml:space="preserve"> </w:t>
            </w:r>
            <w:r w:rsidRPr="00011CA0">
              <w:t>A European Journal</w:t>
            </w:r>
            <w:r>
              <w:t xml:space="preserve">. </w:t>
            </w:r>
            <w:r w:rsidRPr="00011CA0">
              <w:t>ISSN 0947-6539</w:t>
            </w:r>
            <w:r>
              <w:t>.</w:t>
            </w:r>
          </w:p>
          <w:p w14:paraId="03C9B5FA" w14:textId="77777777" w:rsidR="00A9436F" w:rsidRPr="00011CA0" w:rsidRDefault="00A9436F" w:rsidP="00D44916">
            <w:pPr>
              <w:jc w:val="both"/>
            </w:pPr>
            <w:r w:rsidRPr="00011CA0">
              <w:t>Nature Chemistry</w:t>
            </w:r>
            <w:r>
              <w:t xml:space="preserve">. </w:t>
            </w:r>
            <w:r w:rsidRPr="00011CA0">
              <w:t>ISSN 1755-4330</w:t>
            </w:r>
            <w:r>
              <w:t>.</w:t>
            </w:r>
          </w:p>
          <w:p w14:paraId="6C56E440" w14:textId="77777777" w:rsidR="00A9436F" w:rsidRPr="00011CA0" w:rsidRDefault="00A9436F" w:rsidP="00D44916">
            <w:pPr>
              <w:jc w:val="both"/>
            </w:pPr>
            <w:r w:rsidRPr="00011CA0">
              <w:t>Organic Letters</w:t>
            </w:r>
            <w:r>
              <w:t xml:space="preserve">. </w:t>
            </w:r>
            <w:r w:rsidRPr="00011CA0">
              <w:t>ISSN 1523-7060</w:t>
            </w:r>
            <w:r>
              <w:t>.</w:t>
            </w:r>
          </w:p>
          <w:p w14:paraId="5C7F6070" w14:textId="77777777" w:rsidR="00A9436F" w:rsidRPr="00011CA0" w:rsidRDefault="00A9436F" w:rsidP="00D44916">
            <w:pPr>
              <w:jc w:val="both"/>
            </w:pPr>
            <w:r w:rsidRPr="00011CA0">
              <w:t>Journal of Organic Chemistry</w:t>
            </w:r>
            <w:r>
              <w:t xml:space="preserve">. </w:t>
            </w:r>
            <w:r w:rsidRPr="00011CA0">
              <w:t>ISSN 0022-3263</w:t>
            </w:r>
            <w:r>
              <w:t>.</w:t>
            </w:r>
          </w:p>
          <w:p w14:paraId="1DA385D3" w14:textId="77777777" w:rsidR="00A9436F" w:rsidRPr="00011CA0" w:rsidRDefault="00A9436F" w:rsidP="00D44916">
            <w:pPr>
              <w:jc w:val="both"/>
            </w:pPr>
            <w:r w:rsidRPr="00011CA0">
              <w:t>Nature</w:t>
            </w:r>
            <w:r>
              <w:t>.</w:t>
            </w:r>
            <w:r w:rsidRPr="00011CA0">
              <w:t xml:space="preserve"> ISSN 0028-0836</w:t>
            </w:r>
            <w:r>
              <w:t>.</w:t>
            </w:r>
          </w:p>
          <w:p w14:paraId="2551C107" w14:textId="77777777" w:rsidR="00A9436F" w:rsidRPr="00011CA0" w:rsidRDefault="00A9436F" w:rsidP="00D44916">
            <w:pPr>
              <w:jc w:val="both"/>
            </w:pPr>
            <w:r w:rsidRPr="00011CA0">
              <w:t>Science</w:t>
            </w:r>
            <w:r>
              <w:t xml:space="preserve">. </w:t>
            </w:r>
            <w:r w:rsidRPr="00011CA0">
              <w:t>ISSN 0036-8075</w:t>
            </w:r>
            <w:r>
              <w:t>.</w:t>
            </w:r>
          </w:p>
          <w:p w14:paraId="4C66E70F" w14:textId="77777777" w:rsidR="00A9436F" w:rsidRPr="00011CA0" w:rsidRDefault="00A9436F" w:rsidP="00D44916">
            <w:pPr>
              <w:jc w:val="both"/>
            </w:pPr>
          </w:p>
          <w:p w14:paraId="7C5B3425" w14:textId="4AC1E9F2" w:rsidR="00A9436F" w:rsidRPr="00011CA0" w:rsidRDefault="00A9436F" w:rsidP="00DF5E97">
            <w:pPr>
              <w:jc w:val="both"/>
            </w:pPr>
            <w:r w:rsidRPr="00011CA0">
              <w:t>Vše dostupné prostřednictvím knihovny UTB.</w:t>
            </w:r>
          </w:p>
        </w:tc>
      </w:tr>
      <w:tr w:rsidR="00A9436F" w:rsidRPr="00011CA0" w14:paraId="06D903D7" w14:textId="77777777" w:rsidTr="00B40BDE">
        <w:trPr>
          <w:gridBefore w:val="1"/>
          <w:gridAfter w:val="1"/>
          <w:wBefore w:w="30" w:type="dxa"/>
          <w:wAfter w:w="34" w:type="dxa"/>
        </w:trPr>
        <w:tc>
          <w:tcPr>
            <w:tcW w:w="9855" w:type="dxa"/>
            <w:gridSpan w:val="25"/>
            <w:tcBorders>
              <w:top w:val="single" w:sz="12" w:space="0" w:color="auto"/>
              <w:left w:val="single" w:sz="2" w:space="0" w:color="auto"/>
              <w:bottom w:val="single" w:sz="2" w:space="0" w:color="auto"/>
              <w:right w:val="single" w:sz="2" w:space="0" w:color="auto"/>
            </w:tcBorders>
            <w:shd w:val="clear" w:color="auto" w:fill="F7CAAC"/>
          </w:tcPr>
          <w:p w14:paraId="768C7E5F" w14:textId="77777777" w:rsidR="00A9436F" w:rsidRPr="00011CA0" w:rsidRDefault="00A9436F" w:rsidP="00D44916">
            <w:pPr>
              <w:jc w:val="center"/>
              <w:rPr>
                <w:b/>
              </w:rPr>
            </w:pPr>
            <w:r w:rsidRPr="00011CA0">
              <w:rPr>
                <w:b/>
              </w:rPr>
              <w:t>Informace ke kombinované nebo distanční formě</w:t>
            </w:r>
          </w:p>
        </w:tc>
      </w:tr>
      <w:tr w:rsidR="00A9436F" w:rsidRPr="00011CA0" w14:paraId="4BFC661D" w14:textId="77777777" w:rsidTr="00B40BDE">
        <w:trPr>
          <w:gridBefore w:val="1"/>
          <w:gridAfter w:val="1"/>
          <w:wBefore w:w="30" w:type="dxa"/>
          <w:wAfter w:w="34" w:type="dxa"/>
        </w:trPr>
        <w:tc>
          <w:tcPr>
            <w:tcW w:w="4787" w:type="dxa"/>
            <w:gridSpan w:val="9"/>
            <w:tcBorders>
              <w:top w:val="single" w:sz="2" w:space="0" w:color="auto"/>
            </w:tcBorders>
            <w:shd w:val="clear" w:color="auto" w:fill="F7CAAC"/>
          </w:tcPr>
          <w:p w14:paraId="4E75165D"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7CE7BDA8" w14:textId="40AB44BF" w:rsidR="00A9436F" w:rsidRPr="00011CA0" w:rsidRDefault="006E1331" w:rsidP="000C517E">
            <w:pPr>
              <w:jc w:val="center"/>
            </w:pPr>
            <w:r>
              <w:t>8</w:t>
            </w:r>
          </w:p>
        </w:tc>
        <w:tc>
          <w:tcPr>
            <w:tcW w:w="4179" w:type="dxa"/>
            <w:gridSpan w:val="13"/>
            <w:tcBorders>
              <w:top w:val="single" w:sz="2" w:space="0" w:color="auto"/>
            </w:tcBorders>
            <w:shd w:val="clear" w:color="auto" w:fill="F7CAAC"/>
          </w:tcPr>
          <w:p w14:paraId="6163C7FF" w14:textId="77777777" w:rsidR="00A9436F" w:rsidRPr="00011CA0" w:rsidRDefault="00A9436F" w:rsidP="00D44916">
            <w:pPr>
              <w:jc w:val="both"/>
              <w:rPr>
                <w:b/>
              </w:rPr>
            </w:pPr>
            <w:r w:rsidRPr="00011CA0">
              <w:rPr>
                <w:b/>
              </w:rPr>
              <w:t xml:space="preserve">hodin </w:t>
            </w:r>
          </w:p>
        </w:tc>
      </w:tr>
      <w:tr w:rsidR="00A9436F" w:rsidRPr="00011CA0" w14:paraId="1B962E24" w14:textId="77777777" w:rsidTr="00B40BDE">
        <w:trPr>
          <w:gridBefore w:val="1"/>
          <w:gridAfter w:val="1"/>
          <w:wBefore w:w="30" w:type="dxa"/>
          <w:wAfter w:w="34" w:type="dxa"/>
        </w:trPr>
        <w:tc>
          <w:tcPr>
            <w:tcW w:w="9855" w:type="dxa"/>
            <w:gridSpan w:val="25"/>
            <w:shd w:val="clear" w:color="auto" w:fill="F7CAAC"/>
          </w:tcPr>
          <w:p w14:paraId="2CE656A1" w14:textId="77777777" w:rsidR="00A9436F" w:rsidRPr="00011CA0" w:rsidRDefault="00A9436F" w:rsidP="00D44916">
            <w:pPr>
              <w:jc w:val="both"/>
              <w:rPr>
                <w:b/>
              </w:rPr>
            </w:pPr>
            <w:r w:rsidRPr="00011CA0">
              <w:rPr>
                <w:b/>
              </w:rPr>
              <w:t>Informace o způsobu kontaktu s vyučujícím</w:t>
            </w:r>
          </w:p>
        </w:tc>
      </w:tr>
      <w:tr w:rsidR="00A9436F" w:rsidRPr="00011CA0" w14:paraId="6EF95323" w14:textId="77777777" w:rsidTr="00B40BDE">
        <w:trPr>
          <w:gridBefore w:val="1"/>
          <w:gridAfter w:val="1"/>
          <w:wBefore w:w="30" w:type="dxa"/>
          <w:wAfter w:w="34" w:type="dxa"/>
          <w:trHeight w:val="1373"/>
        </w:trPr>
        <w:tc>
          <w:tcPr>
            <w:tcW w:w="9855" w:type="dxa"/>
            <w:gridSpan w:val="25"/>
          </w:tcPr>
          <w:p w14:paraId="6B74D1C6" w14:textId="3D18C79A" w:rsidR="00A9436F" w:rsidRPr="00011CA0" w:rsidRDefault="00A9436F" w:rsidP="00D44916">
            <w:pPr>
              <w:jc w:val="both"/>
            </w:pPr>
            <w:r w:rsidRPr="00011CA0">
              <w:t>Studenti přednesou referát z literatury a o své výzkumné práci v termínu, který se přizpůsobí jejich možnostem.</w:t>
            </w:r>
            <w:r w:rsidR="00DA1276">
              <w:t xml:space="preserve"> Dle potřeby jsou možné individuální konzultace po předchozí emailové či telefonické dohodě.</w:t>
            </w:r>
          </w:p>
          <w:p w14:paraId="7BA089B2" w14:textId="77777777" w:rsidR="00A9436F" w:rsidRPr="00011CA0" w:rsidRDefault="00A9436F" w:rsidP="00D44916">
            <w:pPr>
              <w:jc w:val="both"/>
            </w:pPr>
          </w:p>
          <w:p w14:paraId="25EC1706" w14:textId="5EC31E1A" w:rsidR="00A9436F" w:rsidRDefault="00A9436F" w:rsidP="00D44916">
            <w:pPr>
              <w:jc w:val="both"/>
            </w:pPr>
            <w:r w:rsidRPr="00011CA0">
              <w:t xml:space="preserve">Možnosti komunikace s vyučujícím: </w:t>
            </w:r>
            <w:hyperlink r:id="rId28" w:history="1">
              <w:r w:rsidRPr="00011CA0">
                <w:rPr>
                  <w:rStyle w:val="Hypertextovodkaz"/>
                </w:rPr>
                <w:t>rvicha@utb.cz</w:t>
              </w:r>
            </w:hyperlink>
            <w:r w:rsidRPr="00011CA0">
              <w:t>, 576 031</w:t>
            </w:r>
            <w:r w:rsidR="0047776A">
              <w:t> </w:t>
            </w:r>
            <w:r w:rsidRPr="00011CA0">
              <w:t>103.</w:t>
            </w:r>
          </w:p>
          <w:p w14:paraId="7E66B35E" w14:textId="77777777" w:rsidR="0047776A" w:rsidRDefault="0047776A" w:rsidP="00D44916">
            <w:pPr>
              <w:jc w:val="both"/>
            </w:pPr>
          </w:p>
          <w:p w14:paraId="1D21B2EE" w14:textId="77777777" w:rsidR="00933EE4" w:rsidRDefault="00933EE4" w:rsidP="00D44916">
            <w:pPr>
              <w:jc w:val="both"/>
            </w:pPr>
          </w:p>
          <w:p w14:paraId="2C7AD659" w14:textId="77777777" w:rsidR="00C376BA" w:rsidRDefault="00C376BA" w:rsidP="00D44916">
            <w:pPr>
              <w:jc w:val="both"/>
            </w:pPr>
          </w:p>
          <w:p w14:paraId="6D3C1818" w14:textId="77777777" w:rsidR="00A9436F" w:rsidRDefault="00A9436F" w:rsidP="00D44916">
            <w:pPr>
              <w:jc w:val="both"/>
            </w:pPr>
          </w:p>
          <w:p w14:paraId="35754588" w14:textId="77777777" w:rsidR="00A9436F" w:rsidRPr="00011CA0" w:rsidRDefault="00A9436F" w:rsidP="00D44916">
            <w:pPr>
              <w:jc w:val="both"/>
            </w:pPr>
          </w:p>
        </w:tc>
      </w:tr>
      <w:tr w:rsidR="00A9436F" w:rsidRPr="00011CA0" w14:paraId="442AFB6E" w14:textId="77777777" w:rsidTr="00B40BDE">
        <w:trPr>
          <w:gridBefore w:val="1"/>
          <w:gridAfter w:val="1"/>
          <w:wBefore w:w="30" w:type="dxa"/>
          <w:wAfter w:w="34" w:type="dxa"/>
        </w:trPr>
        <w:tc>
          <w:tcPr>
            <w:tcW w:w="9855" w:type="dxa"/>
            <w:gridSpan w:val="25"/>
            <w:tcBorders>
              <w:top w:val="single" w:sz="4" w:space="0" w:color="auto"/>
              <w:left w:val="single" w:sz="4" w:space="0" w:color="auto"/>
              <w:bottom w:val="double" w:sz="4" w:space="0" w:color="auto"/>
              <w:right w:val="single" w:sz="4" w:space="0" w:color="auto"/>
            </w:tcBorders>
            <w:shd w:val="clear" w:color="auto" w:fill="BDD6EE"/>
            <w:hideMark/>
          </w:tcPr>
          <w:p w14:paraId="6DF752A8"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7996E504" w14:textId="77777777" w:rsidTr="00B40BDE">
        <w:trPr>
          <w:gridBefore w:val="1"/>
          <w:gridAfter w:val="1"/>
          <w:wBefore w:w="30" w:type="dxa"/>
          <w:wAfter w:w="34" w:type="dxa"/>
        </w:trPr>
        <w:tc>
          <w:tcPr>
            <w:tcW w:w="3086"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3FFC834D" w14:textId="77777777" w:rsidR="00A9436F" w:rsidRPr="00011CA0" w:rsidRDefault="00A9436F" w:rsidP="00D44916">
            <w:pPr>
              <w:jc w:val="both"/>
              <w:rPr>
                <w:b/>
              </w:rPr>
            </w:pPr>
            <w:r w:rsidRPr="00011CA0">
              <w:rPr>
                <w:b/>
              </w:rPr>
              <w:t>Název studijního předmětu</w:t>
            </w:r>
          </w:p>
        </w:tc>
        <w:tc>
          <w:tcPr>
            <w:tcW w:w="6769" w:type="dxa"/>
            <w:gridSpan w:val="22"/>
            <w:tcBorders>
              <w:top w:val="double" w:sz="4" w:space="0" w:color="auto"/>
              <w:left w:val="single" w:sz="4" w:space="0" w:color="auto"/>
              <w:bottom w:val="single" w:sz="4" w:space="0" w:color="auto"/>
              <w:right w:val="single" w:sz="4" w:space="0" w:color="auto"/>
            </w:tcBorders>
            <w:hideMark/>
          </w:tcPr>
          <w:p w14:paraId="554600BB" w14:textId="77777777" w:rsidR="00A9436F" w:rsidRPr="004800BD" w:rsidRDefault="00A9436F" w:rsidP="00D44916">
            <w:pPr>
              <w:jc w:val="both"/>
              <w:rPr>
                <w:b/>
              </w:rPr>
            </w:pPr>
            <w:bookmarkStart w:id="15" w:name="Anal_bioakt_lát_v_potr"/>
            <w:bookmarkEnd w:id="15"/>
            <w:r w:rsidRPr="004800BD">
              <w:rPr>
                <w:b/>
              </w:rPr>
              <w:t>Analýza bioaktivních látek v potravinách</w:t>
            </w:r>
          </w:p>
        </w:tc>
      </w:tr>
      <w:tr w:rsidR="00A9436F" w:rsidRPr="00011CA0" w14:paraId="64E8D2C2"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DCB78D"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2A7A61AF" w14:textId="037A1FAC" w:rsidR="00A9436F" w:rsidRPr="005E7CEB" w:rsidRDefault="007A4857" w:rsidP="00D44916">
            <w:pPr>
              <w:jc w:val="both"/>
              <w:rPr>
                <w:sz w:val="19"/>
                <w:szCs w:val="19"/>
              </w:rPr>
            </w:pPr>
            <w:r w:rsidRPr="005E7CEB">
              <w:rPr>
                <w:sz w:val="19"/>
                <w:szCs w:val="19"/>
              </w:rPr>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0238A9" w14:textId="77777777" w:rsidR="00A9436F" w:rsidRPr="005E7CEB" w:rsidRDefault="00A9436F" w:rsidP="00D44916">
            <w:pPr>
              <w:jc w:val="both"/>
              <w:rPr>
                <w:sz w:val="19"/>
                <w:szCs w:val="19"/>
              </w:rPr>
            </w:pPr>
            <w:r w:rsidRPr="005E7CEB">
              <w:rPr>
                <w:b/>
                <w:sz w:val="19"/>
                <w:szCs w:val="19"/>
              </w:rPr>
              <w:t>doporučený ročník / semestr</w:t>
            </w:r>
          </w:p>
        </w:tc>
        <w:tc>
          <w:tcPr>
            <w:tcW w:w="668" w:type="dxa"/>
            <w:gridSpan w:val="2"/>
            <w:tcBorders>
              <w:top w:val="single" w:sz="4" w:space="0" w:color="auto"/>
              <w:left w:val="single" w:sz="4" w:space="0" w:color="auto"/>
              <w:bottom w:val="single" w:sz="4" w:space="0" w:color="auto"/>
              <w:right w:val="single" w:sz="4" w:space="0" w:color="auto"/>
            </w:tcBorders>
          </w:tcPr>
          <w:p w14:paraId="54448D2D" w14:textId="45AA640C" w:rsidR="00A9436F" w:rsidRPr="005E7CEB" w:rsidRDefault="005765FD" w:rsidP="00D44916">
            <w:pPr>
              <w:jc w:val="both"/>
              <w:rPr>
                <w:sz w:val="19"/>
                <w:szCs w:val="19"/>
              </w:rPr>
            </w:pPr>
            <w:r w:rsidRPr="005E7CEB">
              <w:rPr>
                <w:sz w:val="19"/>
                <w:szCs w:val="19"/>
              </w:rPr>
              <w:t>1/LS</w:t>
            </w:r>
          </w:p>
        </w:tc>
      </w:tr>
      <w:tr w:rsidR="00A9436F" w:rsidRPr="00011CA0" w14:paraId="091D23C1"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EA4D65" w14:textId="77777777" w:rsidR="00A9436F" w:rsidRPr="00011CA0" w:rsidRDefault="00A9436F"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01A7EB45" w14:textId="58DE4FEF" w:rsidR="00A9436F" w:rsidRPr="005E7CEB" w:rsidRDefault="001A385F" w:rsidP="00D44916">
            <w:pPr>
              <w:jc w:val="both"/>
              <w:rPr>
                <w:sz w:val="19"/>
                <w:szCs w:val="19"/>
              </w:rPr>
            </w:pPr>
            <w:r w:rsidRPr="005E7CEB">
              <w:rPr>
                <w:sz w:val="19"/>
                <w:szCs w:val="19"/>
              </w:rPr>
              <w:t>28p+0s+28l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F965CC" w14:textId="77777777" w:rsidR="00A9436F" w:rsidRPr="005E7CEB" w:rsidRDefault="00A9436F" w:rsidP="00D44916">
            <w:pPr>
              <w:jc w:val="both"/>
              <w:rPr>
                <w:b/>
                <w:sz w:val="19"/>
                <w:szCs w:val="19"/>
              </w:rPr>
            </w:pPr>
            <w:r w:rsidRPr="005E7CEB">
              <w:rPr>
                <w:b/>
                <w:sz w:val="19"/>
                <w:szCs w:val="19"/>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77C311A2" w14:textId="40589DA6" w:rsidR="00A9436F" w:rsidRPr="005E7CEB" w:rsidRDefault="00B01C18" w:rsidP="00D44916">
            <w:pPr>
              <w:jc w:val="both"/>
              <w:rPr>
                <w:sz w:val="19"/>
                <w:szCs w:val="19"/>
              </w:rPr>
            </w:pPr>
            <w:r w:rsidRPr="005E7CEB">
              <w:rPr>
                <w:sz w:val="19"/>
                <w:szCs w:val="19"/>
              </w:rP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18866FB" w14:textId="77777777" w:rsidR="00A9436F" w:rsidRPr="005E7CEB" w:rsidRDefault="00A9436F" w:rsidP="00D44916">
            <w:pPr>
              <w:jc w:val="both"/>
              <w:rPr>
                <w:b/>
                <w:sz w:val="19"/>
                <w:szCs w:val="19"/>
              </w:rPr>
            </w:pPr>
            <w:r w:rsidRPr="005E7CEB">
              <w:rPr>
                <w:b/>
                <w:sz w:val="19"/>
                <w:szCs w:val="19"/>
              </w:rPr>
              <w:t>kreditů</w:t>
            </w:r>
          </w:p>
        </w:tc>
        <w:tc>
          <w:tcPr>
            <w:tcW w:w="1207" w:type="dxa"/>
            <w:gridSpan w:val="5"/>
            <w:tcBorders>
              <w:top w:val="single" w:sz="4" w:space="0" w:color="auto"/>
              <w:left w:val="single" w:sz="4" w:space="0" w:color="auto"/>
              <w:bottom w:val="single" w:sz="4" w:space="0" w:color="auto"/>
              <w:right w:val="single" w:sz="4" w:space="0" w:color="auto"/>
            </w:tcBorders>
          </w:tcPr>
          <w:p w14:paraId="38E37570" w14:textId="3A8DE35C" w:rsidR="00A9436F" w:rsidRPr="005E7CEB" w:rsidRDefault="007A4857" w:rsidP="00D44916">
            <w:pPr>
              <w:jc w:val="both"/>
              <w:rPr>
                <w:sz w:val="19"/>
                <w:szCs w:val="19"/>
              </w:rPr>
            </w:pPr>
            <w:r w:rsidRPr="005E7CEB">
              <w:rPr>
                <w:sz w:val="19"/>
                <w:szCs w:val="19"/>
              </w:rPr>
              <w:t>4</w:t>
            </w:r>
          </w:p>
        </w:tc>
      </w:tr>
      <w:tr w:rsidR="00A9436F" w:rsidRPr="00011CA0" w14:paraId="6DAA55D8"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F16354" w14:textId="77777777" w:rsidR="00A9436F" w:rsidRPr="00011CA0" w:rsidRDefault="00A9436F" w:rsidP="00D44916">
            <w:pPr>
              <w:jc w:val="both"/>
              <w:rPr>
                <w:b/>
                <w:sz w:val="22"/>
              </w:rPr>
            </w:pPr>
            <w:r w:rsidRPr="00011CA0">
              <w:rPr>
                <w:b/>
              </w:rPr>
              <w:t>Prerekvizity, korekvizity, ekvivalence</w:t>
            </w:r>
          </w:p>
        </w:tc>
        <w:tc>
          <w:tcPr>
            <w:tcW w:w="6769" w:type="dxa"/>
            <w:gridSpan w:val="22"/>
            <w:tcBorders>
              <w:top w:val="single" w:sz="4" w:space="0" w:color="auto"/>
              <w:left w:val="single" w:sz="4" w:space="0" w:color="auto"/>
              <w:bottom w:val="single" w:sz="4" w:space="0" w:color="auto"/>
              <w:right w:val="single" w:sz="4" w:space="0" w:color="auto"/>
            </w:tcBorders>
          </w:tcPr>
          <w:p w14:paraId="707C5A8A" w14:textId="77777777" w:rsidR="00A9436F" w:rsidRPr="005E7CEB" w:rsidRDefault="00A9436F" w:rsidP="00D44916">
            <w:pPr>
              <w:jc w:val="both"/>
              <w:rPr>
                <w:sz w:val="19"/>
                <w:szCs w:val="19"/>
              </w:rPr>
            </w:pPr>
          </w:p>
        </w:tc>
      </w:tr>
      <w:tr w:rsidR="00A9436F" w:rsidRPr="00011CA0" w14:paraId="45509D09"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AC2718"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7964A5A6" w14:textId="77777777" w:rsidR="00A9436F" w:rsidRPr="005E7CEB" w:rsidRDefault="00A9436F" w:rsidP="00D44916">
            <w:pPr>
              <w:jc w:val="both"/>
              <w:rPr>
                <w:sz w:val="19"/>
                <w:szCs w:val="19"/>
              </w:rPr>
            </w:pPr>
            <w:r w:rsidRPr="005E7CEB">
              <w:rPr>
                <w:sz w:val="19"/>
                <w:szCs w:val="19"/>
              </w:rPr>
              <w:t>zápočet, zkouška</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33BAA8" w14:textId="77777777" w:rsidR="00A9436F" w:rsidRPr="005E7CEB" w:rsidRDefault="00A9436F" w:rsidP="00D44916">
            <w:pPr>
              <w:jc w:val="both"/>
              <w:rPr>
                <w:b/>
                <w:sz w:val="19"/>
                <w:szCs w:val="19"/>
              </w:rPr>
            </w:pPr>
            <w:r w:rsidRPr="005E7CEB">
              <w:rPr>
                <w:b/>
                <w:sz w:val="19"/>
                <w:szCs w:val="19"/>
              </w:rPr>
              <w:t>Forma výuky</w:t>
            </w:r>
          </w:p>
        </w:tc>
        <w:tc>
          <w:tcPr>
            <w:tcW w:w="1809" w:type="dxa"/>
            <w:gridSpan w:val="8"/>
            <w:tcBorders>
              <w:top w:val="single" w:sz="4" w:space="0" w:color="auto"/>
              <w:left w:val="single" w:sz="4" w:space="0" w:color="auto"/>
              <w:bottom w:val="single" w:sz="4" w:space="0" w:color="auto"/>
              <w:right w:val="single" w:sz="4" w:space="0" w:color="auto"/>
            </w:tcBorders>
            <w:hideMark/>
          </w:tcPr>
          <w:p w14:paraId="4C8C817E" w14:textId="77777777" w:rsidR="00A9436F" w:rsidRPr="005E7CEB" w:rsidRDefault="00A9436F" w:rsidP="00D44916">
            <w:pPr>
              <w:jc w:val="both"/>
              <w:rPr>
                <w:sz w:val="19"/>
                <w:szCs w:val="19"/>
              </w:rPr>
            </w:pPr>
            <w:r w:rsidRPr="005E7CEB">
              <w:rPr>
                <w:sz w:val="19"/>
                <w:szCs w:val="19"/>
              </w:rPr>
              <w:t>přednášky, laboratorní cvičení</w:t>
            </w:r>
          </w:p>
        </w:tc>
      </w:tr>
      <w:tr w:rsidR="00A9436F" w:rsidRPr="00011CA0" w14:paraId="45B9B4A5"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A52914" w14:textId="77777777" w:rsidR="00A9436F" w:rsidRPr="00011CA0" w:rsidRDefault="00A9436F" w:rsidP="00D44916">
            <w:pPr>
              <w:jc w:val="both"/>
              <w:rPr>
                <w:b/>
              </w:rPr>
            </w:pPr>
            <w:r w:rsidRPr="00011CA0">
              <w:rPr>
                <w:b/>
              </w:rPr>
              <w:t>Forma způsobu ověření studijních výsledků a další požadavky na studenta</w:t>
            </w:r>
          </w:p>
        </w:tc>
        <w:tc>
          <w:tcPr>
            <w:tcW w:w="6769" w:type="dxa"/>
            <w:gridSpan w:val="22"/>
            <w:tcBorders>
              <w:top w:val="single" w:sz="4" w:space="0" w:color="auto"/>
              <w:left w:val="single" w:sz="4" w:space="0" w:color="auto"/>
              <w:bottom w:val="single" w:sz="4" w:space="0" w:color="auto"/>
              <w:right w:val="single" w:sz="4" w:space="0" w:color="auto"/>
            </w:tcBorders>
            <w:hideMark/>
          </w:tcPr>
          <w:p w14:paraId="1B25B0B2" w14:textId="77777777" w:rsidR="00A9436F" w:rsidRPr="005E7CEB" w:rsidRDefault="00A9436F" w:rsidP="00D44916">
            <w:pPr>
              <w:jc w:val="both"/>
              <w:rPr>
                <w:sz w:val="19"/>
                <w:szCs w:val="19"/>
              </w:rPr>
            </w:pPr>
            <w:r w:rsidRPr="005E7CEB">
              <w:rPr>
                <w:sz w:val="19"/>
                <w:szCs w:val="19"/>
              </w:rPr>
              <w:t xml:space="preserve">Docházka: aktivní účast na cvičeních a seminářích (90%). </w:t>
            </w:r>
          </w:p>
          <w:p w14:paraId="0FF85AA2" w14:textId="77777777" w:rsidR="00A9436F" w:rsidRPr="005E7CEB" w:rsidRDefault="00A9436F" w:rsidP="00D44916">
            <w:pPr>
              <w:jc w:val="both"/>
              <w:rPr>
                <w:sz w:val="19"/>
                <w:szCs w:val="19"/>
              </w:rPr>
            </w:pPr>
            <w:r w:rsidRPr="005E7CEB">
              <w:rPr>
                <w:sz w:val="19"/>
                <w:szCs w:val="19"/>
              </w:rPr>
              <w:t>Zkouška: prokázání znalosti probíraných tematických okruhů písemnou zkouškou (50%).</w:t>
            </w:r>
          </w:p>
        </w:tc>
      </w:tr>
      <w:tr w:rsidR="00A9436F" w:rsidRPr="00011CA0" w14:paraId="28C1FFC0" w14:textId="77777777" w:rsidTr="00B40BDE">
        <w:trPr>
          <w:gridBefore w:val="1"/>
          <w:gridAfter w:val="1"/>
          <w:wBefore w:w="30" w:type="dxa"/>
          <w:wAfter w:w="34" w:type="dxa"/>
          <w:trHeight w:val="197"/>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53F5D6" w14:textId="77777777" w:rsidR="00A9436F" w:rsidRPr="00011CA0" w:rsidRDefault="00A9436F" w:rsidP="00D44916">
            <w:pPr>
              <w:jc w:val="both"/>
              <w:rPr>
                <w:b/>
              </w:rPr>
            </w:pPr>
            <w:r w:rsidRPr="00011CA0">
              <w:rPr>
                <w:b/>
              </w:rPr>
              <w:t>Garant předmětu</w:t>
            </w:r>
          </w:p>
        </w:tc>
        <w:tc>
          <w:tcPr>
            <w:tcW w:w="6769" w:type="dxa"/>
            <w:gridSpan w:val="22"/>
            <w:tcBorders>
              <w:top w:val="single" w:sz="4" w:space="0" w:color="auto"/>
              <w:left w:val="single" w:sz="4" w:space="0" w:color="auto"/>
              <w:bottom w:val="single" w:sz="4" w:space="0" w:color="auto"/>
              <w:right w:val="single" w:sz="4" w:space="0" w:color="auto"/>
            </w:tcBorders>
            <w:hideMark/>
          </w:tcPr>
          <w:p w14:paraId="300AC8B1" w14:textId="77777777" w:rsidR="00A9436F" w:rsidRPr="005E7CEB" w:rsidRDefault="00A9436F" w:rsidP="00D44916">
            <w:pPr>
              <w:jc w:val="both"/>
              <w:rPr>
                <w:sz w:val="19"/>
                <w:szCs w:val="19"/>
              </w:rPr>
            </w:pPr>
            <w:r w:rsidRPr="005E7CEB">
              <w:rPr>
                <w:sz w:val="19"/>
                <w:szCs w:val="19"/>
              </w:rPr>
              <w:t>doc. Ing. Miroslav Fišera, CSc.</w:t>
            </w:r>
          </w:p>
        </w:tc>
      </w:tr>
      <w:tr w:rsidR="00A9436F" w:rsidRPr="00011CA0" w14:paraId="616BD899" w14:textId="77777777" w:rsidTr="00B40BDE">
        <w:trPr>
          <w:gridBefore w:val="1"/>
          <w:gridAfter w:val="1"/>
          <w:wBefore w:w="30" w:type="dxa"/>
          <w:wAfter w:w="34" w:type="dxa"/>
          <w:trHeight w:val="243"/>
        </w:trPr>
        <w:tc>
          <w:tcPr>
            <w:tcW w:w="3086" w:type="dxa"/>
            <w:gridSpan w:val="3"/>
            <w:tcBorders>
              <w:top w:val="nil"/>
              <w:left w:val="single" w:sz="4" w:space="0" w:color="auto"/>
              <w:bottom w:val="single" w:sz="4" w:space="0" w:color="auto"/>
              <w:right w:val="single" w:sz="4" w:space="0" w:color="auto"/>
            </w:tcBorders>
            <w:shd w:val="clear" w:color="auto" w:fill="F7CAAC"/>
            <w:hideMark/>
          </w:tcPr>
          <w:p w14:paraId="357D3B9F" w14:textId="77777777" w:rsidR="00A9436F" w:rsidRPr="00011CA0" w:rsidRDefault="00A9436F" w:rsidP="00D44916">
            <w:pPr>
              <w:jc w:val="both"/>
              <w:rPr>
                <w:b/>
              </w:rPr>
            </w:pPr>
            <w:r w:rsidRPr="00011CA0">
              <w:rPr>
                <w:b/>
              </w:rPr>
              <w:t>Zapojení garanta do výuky předmětu</w:t>
            </w:r>
          </w:p>
        </w:tc>
        <w:tc>
          <w:tcPr>
            <w:tcW w:w="6769" w:type="dxa"/>
            <w:gridSpan w:val="22"/>
            <w:tcBorders>
              <w:top w:val="nil"/>
              <w:left w:val="single" w:sz="4" w:space="0" w:color="auto"/>
              <w:bottom w:val="single" w:sz="4" w:space="0" w:color="auto"/>
              <w:right w:val="single" w:sz="4" w:space="0" w:color="auto"/>
            </w:tcBorders>
          </w:tcPr>
          <w:p w14:paraId="2065188F" w14:textId="7A5B676B" w:rsidR="00A9436F" w:rsidRPr="005E7CEB" w:rsidRDefault="00AC26E1" w:rsidP="00D44916">
            <w:pPr>
              <w:jc w:val="both"/>
              <w:rPr>
                <w:sz w:val="19"/>
                <w:szCs w:val="19"/>
              </w:rPr>
            </w:pPr>
            <w:r w:rsidRPr="005E7CEB">
              <w:rPr>
                <w:sz w:val="19"/>
                <w:szCs w:val="19"/>
              </w:rPr>
              <w:t>50% p</w:t>
            </w:r>
          </w:p>
        </w:tc>
      </w:tr>
      <w:tr w:rsidR="00A9436F" w:rsidRPr="00011CA0" w14:paraId="2BB53080"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615DB2" w14:textId="77777777" w:rsidR="00A9436F" w:rsidRPr="00011CA0" w:rsidRDefault="00A9436F" w:rsidP="00D44916">
            <w:pPr>
              <w:jc w:val="both"/>
              <w:rPr>
                <w:b/>
              </w:rPr>
            </w:pPr>
            <w:r w:rsidRPr="00011CA0">
              <w:rPr>
                <w:b/>
              </w:rPr>
              <w:t>Vyučující</w:t>
            </w:r>
          </w:p>
        </w:tc>
        <w:tc>
          <w:tcPr>
            <w:tcW w:w="6769" w:type="dxa"/>
            <w:gridSpan w:val="22"/>
            <w:tcBorders>
              <w:top w:val="single" w:sz="4" w:space="0" w:color="auto"/>
              <w:left w:val="single" w:sz="4" w:space="0" w:color="auto"/>
              <w:bottom w:val="nil"/>
              <w:right w:val="single" w:sz="4" w:space="0" w:color="auto"/>
            </w:tcBorders>
          </w:tcPr>
          <w:p w14:paraId="0F542FA9" w14:textId="77777777" w:rsidR="00A9436F" w:rsidRPr="005E7CEB" w:rsidRDefault="00A9436F" w:rsidP="00D44916">
            <w:pPr>
              <w:jc w:val="both"/>
              <w:rPr>
                <w:sz w:val="19"/>
                <w:szCs w:val="19"/>
              </w:rPr>
            </w:pPr>
          </w:p>
        </w:tc>
      </w:tr>
      <w:tr w:rsidR="00AC26E1" w:rsidRPr="00011CA0" w14:paraId="3AA6C3E2" w14:textId="77777777" w:rsidTr="00B40BDE">
        <w:trPr>
          <w:gridBefore w:val="1"/>
          <w:gridAfter w:val="1"/>
          <w:wBefore w:w="30" w:type="dxa"/>
          <w:wAfter w:w="34" w:type="dxa"/>
        </w:trPr>
        <w:tc>
          <w:tcPr>
            <w:tcW w:w="9855" w:type="dxa"/>
            <w:gridSpan w:val="25"/>
            <w:tcBorders>
              <w:top w:val="nil"/>
              <w:left w:val="single" w:sz="4" w:space="0" w:color="auto"/>
              <w:bottom w:val="single" w:sz="4" w:space="0" w:color="auto"/>
              <w:right w:val="single" w:sz="4" w:space="0" w:color="auto"/>
            </w:tcBorders>
            <w:shd w:val="clear" w:color="auto" w:fill="FFFFFF" w:themeFill="background1"/>
          </w:tcPr>
          <w:p w14:paraId="45FC9FB4" w14:textId="27DB0495" w:rsidR="00AC26E1" w:rsidRPr="005E7CEB" w:rsidRDefault="00AC26E1" w:rsidP="00AC26E1">
            <w:pPr>
              <w:spacing w:before="20"/>
              <w:jc w:val="both"/>
              <w:rPr>
                <w:sz w:val="19"/>
                <w:szCs w:val="19"/>
              </w:rPr>
            </w:pPr>
            <w:r w:rsidRPr="005E7CEB">
              <w:rPr>
                <w:b/>
                <w:sz w:val="19"/>
                <w:szCs w:val="19"/>
              </w:rPr>
              <w:t xml:space="preserve">doc. Ing. Miroslav Fišera, CSc. </w:t>
            </w:r>
            <w:r w:rsidRPr="005E7CEB">
              <w:rPr>
                <w:sz w:val="19"/>
                <w:szCs w:val="19"/>
              </w:rPr>
              <w:t>(50% p)</w:t>
            </w:r>
          </w:p>
          <w:p w14:paraId="28114C3F" w14:textId="25BA397D" w:rsidR="00AC26E1" w:rsidRPr="005E7CEB" w:rsidRDefault="00AC26E1" w:rsidP="00AC26E1">
            <w:pPr>
              <w:spacing w:after="20"/>
              <w:jc w:val="both"/>
              <w:rPr>
                <w:sz w:val="19"/>
                <w:szCs w:val="19"/>
              </w:rPr>
            </w:pPr>
            <w:r w:rsidRPr="005E7CEB">
              <w:rPr>
                <w:sz w:val="19"/>
                <w:szCs w:val="19"/>
              </w:rPr>
              <w:t>Ing. Soňa Škrovánková, Ph.D. (50% p)</w:t>
            </w:r>
          </w:p>
        </w:tc>
      </w:tr>
      <w:tr w:rsidR="00A9436F" w:rsidRPr="00011CA0" w14:paraId="76F91071" w14:textId="77777777" w:rsidTr="00B40BDE">
        <w:trPr>
          <w:gridBefore w:val="1"/>
          <w:gridAfter w:val="1"/>
          <w:wBefore w:w="30" w:type="dxa"/>
          <w:wAfter w:w="34" w:type="dxa"/>
        </w:trPr>
        <w:tc>
          <w:tcPr>
            <w:tcW w:w="30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127620" w14:textId="77777777" w:rsidR="00A9436F" w:rsidRPr="00011CA0" w:rsidRDefault="00A9436F" w:rsidP="00D44916">
            <w:pPr>
              <w:jc w:val="both"/>
              <w:rPr>
                <w:b/>
              </w:rPr>
            </w:pPr>
            <w:r w:rsidRPr="00011CA0">
              <w:rPr>
                <w:b/>
              </w:rPr>
              <w:t>Stručná anotace předmětu</w:t>
            </w:r>
          </w:p>
        </w:tc>
        <w:tc>
          <w:tcPr>
            <w:tcW w:w="6769" w:type="dxa"/>
            <w:gridSpan w:val="22"/>
            <w:tcBorders>
              <w:top w:val="single" w:sz="4" w:space="0" w:color="auto"/>
              <w:left w:val="single" w:sz="4" w:space="0" w:color="auto"/>
              <w:bottom w:val="nil"/>
              <w:right w:val="single" w:sz="4" w:space="0" w:color="auto"/>
            </w:tcBorders>
          </w:tcPr>
          <w:p w14:paraId="1C4AA718" w14:textId="77777777" w:rsidR="00A9436F" w:rsidRPr="00011CA0" w:rsidRDefault="00A9436F" w:rsidP="00D44916">
            <w:pPr>
              <w:jc w:val="both"/>
            </w:pPr>
          </w:p>
        </w:tc>
      </w:tr>
      <w:tr w:rsidR="00A9436F" w:rsidRPr="00011CA0" w14:paraId="4561C897" w14:textId="77777777" w:rsidTr="00B40BDE">
        <w:trPr>
          <w:gridBefore w:val="1"/>
          <w:gridAfter w:val="1"/>
          <w:wBefore w:w="30" w:type="dxa"/>
          <w:wAfter w:w="34" w:type="dxa"/>
          <w:trHeight w:val="3938"/>
        </w:trPr>
        <w:tc>
          <w:tcPr>
            <w:tcW w:w="9855" w:type="dxa"/>
            <w:gridSpan w:val="25"/>
            <w:tcBorders>
              <w:top w:val="nil"/>
              <w:left w:val="single" w:sz="4" w:space="0" w:color="auto"/>
              <w:bottom w:val="single" w:sz="12" w:space="0" w:color="auto"/>
              <w:right w:val="single" w:sz="4" w:space="0" w:color="auto"/>
            </w:tcBorders>
            <w:hideMark/>
          </w:tcPr>
          <w:p w14:paraId="4BF8BF41" w14:textId="288903C4" w:rsidR="00A9436F" w:rsidRPr="002762D4" w:rsidRDefault="00A9436F" w:rsidP="00D44916">
            <w:pPr>
              <w:jc w:val="both"/>
              <w:rPr>
                <w:sz w:val="19"/>
                <w:szCs w:val="19"/>
              </w:rPr>
            </w:pPr>
            <w:r w:rsidRPr="002762D4">
              <w:rPr>
                <w:sz w:val="19"/>
                <w:szCs w:val="19"/>
              </w:rPr>
              <w:t xml:space="preserve">Cílem předmětu je navázat na znalosti organické chemie, chemie potravin a analýzy potravin, které studenti nabyli v bakalářském stupni studia, a rozšířit jejich vědomosti o metodách analýzy bioaktivních látek. </w:t>
            </w:r>
            <w:r w:rsidR="002762D4" w:rsidRPr="002762D4">
              <w:rPr>
                <w:color w:val="000000"/>
                <w:sz w:val="19"/>
                <w:szCs w:val="19"/>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2762D4">
              <w:rPr>
                <w:sz w:val="19"/>
                <w:szCs w:val="19"/>
              </w:rPr>
              <w:t xml:space="preserve">Obsah předmětu tvoří tyto tematické celky: </w:t>
            </w:r>
          </w:p>
          <w:p w14:paraId="20CDF25D"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Legislativa, základní pojmy. </w:t>
            </w:r>
          </w:p>
          <w:p w14:paraId="17D793C8"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Klasifikace, účinky, základní reakční mechanismy.</w:t>
            </w:r>
          </w:p>
          <w:p w14:paraId="444D29C3"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Metody analýzy - esenciálních aminokyselin, ostatních aminokyselin a biogenních aminů.</w:t>
            </w:r>
          </w:p>
          <w:p w14:paraId="5F47E9F7"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S-substituovaných derivátů cysteinu.</w:t>
            </w:r>
          </w:p>
          <w:p w14:paraId="64E7978C"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fytosterolů a příbuzných sloučenin. </w:t>
            </w:r>
          </w:p>
          <w:p w14:paraId="23ADC880"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esenciálních mastných kyselin, ostatních mastných kyselin, významných lipidů. </w:t>
            </w:r>
          </w:p>
          <w:p w14:paraId="5CF1ACE4"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významných mono-, oligo- a polysacharidů. </w:t>
            </w:r>
          </w:p>
          <w:p w14:paraId="3E82913A"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glykosidů a dalších derivátů cukrů. </w:t>
            </w:r>
          </w:p>
          <w:p w14:paraId="320A3537"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glukosinolátů a produktů jejich rozkladu. </w:t>
            </w:r>
          </w:p>
          <w:p w14:paraId="4CA83BF9"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významných produktů Maillardovy reakce. </w:t>
            </w:r>
          </w:p>
          <w:p w14:paraId="6D1193C0"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vitaminů, minerálních látek a příbuzných sloučenin. </w:t>
            </w:r>
          </w:p>
          <w:p w14:paraId="565E13DA"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fenolových sloučenin.</w:t>
            </w:r>
          </w:p>
          <w:p w14:paraId="722C69A2" w14:textId="77777777" w:rsidR="00A9436F" w:rsidRPr="002762D4" w:rsidRDefault="00A9436F" w:rsidP="00A56D42">
            <w:pPr>
              <w:pStyle w:val="Odstavecseseznamem"/>
              <w:numPr>
                <w:ilvl w:val="0"/>
                <w:numId w:val="14"/>
              </w:numPr>
              <w:ind w:left="284" w:hanging="57"/>
              <w:jc w:val="both"/>
              <w:rPr>
                <w:sz w:val="19"/>
                <w:szCs w:val="19"/>
              </w:rPr>
            </w:pPr>
            <w:r w:rsidRPr="002762D4">
              <w:rPr>
                <w:sz w:val="19"/>
                <w:szCs w:val="19"/>
              </w:rPr>
              <w:t xml:space="preserve"> - dalších biologicky aktivních složek potravin. </w:t>
            </w:r>
          </w:p>
          <w:p w14:paraId="2CDD6B15" w14:textId="77777777" w:rsidR="00A9436F" w:rsidRPr="00011CA0" w:rsidRDefault="00A9436F" w:rsidP="00A56D42">
            <w:pPr>
              <w:pStyle w:val="Odstavecseseznamem"/>
              <w:numPr>
                <w:ilvl w:val="0"/>
                <w:numId w:val="14"/>
              </w:numPr>
              <w:ind w:left="284" w:hanging="57"/>
              <w:jc w:val="both"/>
            </w:pPr>
            <w:r w:rsidRPr="002762D4">
              <w:rPr>
                <w:sz w:val="19"/>
                <w:szCs w:val="19"/>
              </w:rPr>
              <w:t>Terapeutický účinek biologicky aktivních látek.</w:t>
            </w:r>
          </w:p>
        </w:tc>
      </w:tr>
      <w:tr w:rsidR="00A9436F" w:rsidRPr="00011CA0" w14:paraId="60C0D8BC" w14:textId="77777777" w:rsidTr="00B40BDE">
        <w:trPr>
          <w:gridBefore w:val="1"/>
          <w:gridAfter w:val="1"/>
          <w:wBefore w:w="30" w:type="dxa"/>
          <w:wAfter w:w="34" w:type="dxa"/>
          <w:trHeight w:val="265"/>
        </w:trPr>
        <w:tc>
          <w:tcPr>
            <w:tcW w:w="3653" w:type="dxa"/>
            <w:gridSpan w:val="6"/>
            <w:tcBorders>
              <w:top w:val="nil"/>
              <w:left w:val="single" w:sz="4" w:space="0" w:color="auto"/>
              <w:bottom w:val="single" w:sz="4" w:space="0" w:color="auto"/>
              <w:right w:val="single" w:sz="4" w:space="0" w:color="auto"/>
            </w:tcBorders>
            <w:shd w:val="clear" w:color="auto" w:fill="F7CAAC"/>
            <w:hideMark/>
          </w:tcPr>
          <w:p w14:paraId="53591907" w14:textId="77777777" w:rsidR="00A9436F" w:rsidRPr="00011CA0" w:rsidRDefault="00A9436F" w:rsidP="00D44916">
            <w:pPr>
              <w:jc w:val="both"/>
            </w:pPr>
            <w:r w:rsidRPr="00011CA0">
              <w:rPr>
                <w:b/>
              </w:rPr>
              <w:t>Studijní literatura a studijní pomůcky</w:t>
            </w:r>
          </w:p>
        </w:tc>
        <w:tc>
          <w:tcPr>
            <w:tcW w:w="6202" w:type="dxa"/>
            <w:gridSpan w:val="19"/>
            <w:tcBorders>
              <w:top w:val="nil"/>
              <w:left w:val="single" w:sz="4" w:space="0" w:color="auto"/>
              <w:bottom w:val="nil"/>
              <w:right w:val="single" w:sz="4" w:space="0" w:color="auto"/>
            </w:tcBorders>
          </w:tcPr>
          <w:p w14:paraId="1C220905" w14:textId="77777777" w:rsidR="00A9436F" w:rsidRPr="00011CA0" w:rsidRDefault="00A9436F" w:rsidP="00D44916">
            <w:pPr>
              <w:jc w:val="both"/>
            </w:pPr>
          </w:p>
        </w:tc>
      </w:tr>
      <w:tr w:rsidR="00A9436F" w:rsidRPr="00011CA0" w14:paraId="087DD09A" w14:textId="77777777" w:rsidTr="00B40BDE">
        <w:trPr>
          <w:gridBefore w:val="1"/>
          <w:gridAfter w:val="1"/>
          <w:wBefore w:w="30" w:type="dxa"/>
          <w:wAfter w:w="34" w:type="dxa"/>
          <w:trHeight w:val="1497"/>
        </w:trPr>
        <w:tc>
          <w:tcPr>
            <w:tcW w:w="9855" w:type="dxa"/>
            <w:gridSpan w:val="25"/>
            <w:tcBorders>
              <w:top w:val="nil"/>
              <w:left w:val="single" w:sz="4" w:space="0" w:color="auto"/>
              <w:bottom w:val="single" w:sz="4" w:space="0" w:color="auto"/>
              <w:right w:val="single" w:sz="4" w:space="0" w:color="auto"/>
            </w:tcBorders>
            <w:hideMark/>
          </w:tcPr>
          <w:p w14:paraId="61478EEB" w14:textId="77777777" w:rsidR="00A9436F" w:rsidRPr="00011CA0" w:rsidRDefault="00A9436F" w:rsidP="00D44916">
            <w:pPr>
              <w:jc w:val="both"/>
              <w:rPr>
                <w:sz w:val="19"/>
                <w:szCs w:val="19"/>
                <w:u w:val="single"/>
              </w:rPr>
            </w:pPr>
            <w:r w:rsidRPr="00011CA0">
              <w:rPr>
                <w:sz w:val="19"/>
                <w:szCs w:val="19"/>
                <w:u w:val="single"/>
              </w:rPr>
              <w:t xml:space="preserve">Povinná literatura: </w:t>
            </w:r>
          </w:p>
          <w:p w14:paraId="1142B96C" w14:textId="77777777" w:rsidR="00A9436F" w:rsidRPr="00011CA0" w:rsidRDefault="00A9436F" w:rsidP="00D44916">
            <w:pPr>
              <w:jc w:val="both"/>
              <w:rPr>
                <w:sz w:val="19"/>
                <w:szCs w:val="19"/>
              </w:rPr>
            </w:pPr>
            <w:r w:rsidRPr="00011CA0">
              <w:rPr>
                <w:sz w:val="19"/>
                <w:szCs w:val="19"/>
              </w:rPr>
              <w:t>OPLETAL, L. Přírodní látky a jejich biologická aktivita 1. Přehled nutraceutik A. Primární metabolity a obsahové látky strukturovaných biologických systémů. Praha: Karolinum, 2008.</w:t>
            </w:r>
          </w:p>
          <w:p w14:paraId="47D014DD" w14:textId="77777777" w:rsidR="00A9436F" w:rsidRPr="00011CA0" w:rsidRDefault="00A9436F" w:rsidP="00D44916">
            <w:pPr>
              <w:jc w:val="both"/>
              <w:rPr>
                <w:sz w:val="19"/>
                <w:szCs w:val="19"/>
              </w:rPr>
            </w:pPr>
            <w:r w:rsidRPr="00011CA0">
              <w:rPr>
                <w:sz w:val="19"/>
                <w:szCs w:val="19"/>
              </w:rPr>
              <w:t>OPLETAL, L. Přírodní látky a jejich biologická aktivita 2. Přehled nutraceutik B. Sekundární metabolity rostlin. Praha: Karolinum, 2008.</w:t>
            </w:r>
          </w:p>
          <w:p w14:paraId="14BD37B5" w14:textId="77777777" w:rsidR="00A9436F" w:rsidRPr="00011CA0" w:rsidRDefault="00A9436F" w:rsidP="00D44916">
            <w:pPr>
              <w:jc w:val="both"/>
              <w:rPr>
                <w:sz w:val="19"/>
                <w:szCs w:val="19"/>
              </w:rPr>
            </w:pPr>
            <w:r w:rsidRPr="00011CA0">
              <w:rPr>
                <w:sz w:val="19"/>
                <w:szCs w:val="19"/>
              </w:rPr>
              <w:t>VELÍŠEK, J., HAJŠLOVÁ, J. Chemie potravin I, II. 3. vyd. Tábor: OSSIS, 2009. ISBN 978-80-86659-17-6.</w:t>
            </w:r>
          </w:p>
          <w:p w14:paraId="3A0ED0EE" w14:textId="77777777" w:rsidR="00A9436F" w:rsidRPr="00011CA0" w:rsidRDefault="00A9436F" w:rsidP="00D44916">
            <w:pPr>
              <w:jc w:val="both"/>
              <w:rPr>
                <w:sz w:val="19"/>
                <w:szCs w:val="19"/>
              </w:rPr>
            </w:pPr>
            <w:r w:rsidRPr="00011CA0">
              <w:rPr>
                <w:sz w:val="19"/>
                <w:szCs w:val="19"/>
              </w:rPr>
              <w:t>PRÍBELA, A. Analýza potravin. Bratislava: STU, 1991. ISBN 80-227-0398-2.</w:t>
            </w:r>
          </w:p>
          <w:p w14:paraId="6571FA73" w14:textId="77777777" w:rsidR="00A9436F" w:rsidRPr="00011CA0" w:rsidRDefault="00A9436F" w:rsidP="00D44916">
            <w:pPr>
              <w:jc w:val="both"/>
              <w:rPr>
                <w:sz w:val="19"/>
                <w:szCs w:val="19"/>
              </w:rPr>
            </w:pPr>
            <w:r w:rsidRPr="00011CA0">
              <w:rPr>
                <w:sz w:val="19"/>
                <w:szCs w:val="19"/>
              </w:rPr>
              <w:t>KLOUDA, P. Moderní analytické metody. 2. vyd. Ostrava: Nakl</w:t>
            </w:r>
            <w:r>
              <w:rPr>
                <w:sz w:val="19"/>
                <w:szCs w:val="19"/>
              </w:rPr>
              <w:t>adatelství</w:t>
            </w:r>
            <w:r w:rsidRPr="00011CA0">
              <w:rPr>
                <w:sz w:val="19"/>
                <w:szCs w:val="19"/>
              </w:rPr>
              <w:t xml:space="preserve"> Pavel Klouda, 2003. ISBN 978-80-86369-07-5.</w:t>
            </w:r>
          </w:p>
          <w:p w14:paraId="60A1EC43" w14:textId="77777777" w:rsidR="00A9436F" w:rsidRPr="002762D4" w:rsidRDefault="00A9436F" w:rsidP="00D44916">
            <w:pPr>
              <w:jc w:val="both"/>
              <w:rPr>
                <w:sz w:val="10"/>
                <w:szCs w:val="10"/>
                <w:u w:val="single"/>
              </w:rPr>
            </w:pPr>
          </w:p>
          <w:p w14:paraId="3EF1A20D" w14:textId="77777777" w:rsidR="00A9436F" w:rsidRPr="00011CA0" w:rsidRDefault="00A9436F" w:rsidP="00D44916">
            <w:pPr>
              <w:jc w:val="both"/>
              <w:rPr>
                <w:sz w:val="19"/>
                <w:szCs w:val="19"/>
                <w:u w:val="single"/>
              </w:rPr>
            </w:pPr>
            <w:r w:rsidRPr="00011CA0">
              <w:rPr>
                <w:sz w:val="19"/>
                <w:szCs w:val="19"/>
                <w:u w:val="single"/>
              </w:rPr>
              <w:t>Doporučená literatura:</w:t>
            </w:r>
          </w:p>
          <w:p w14:paraId="56E2B326" w14:textId="2129A682" w:rsidR="00A9436F" w:rsidRPr="002762D4" w:rsidRDefault="00A9436F" w:rsidP="00D44916">
            <w:pPr>
              <w:jc w:val="both"/>
              <w:rPr>
                <w:sz w:val="18"/>
                <w:szCs w:val="18"/>
              </w:rPr>
            </w:pPr>
            <w:r w:rsidRPr="00011CA0">
              <w:rPr>
                <w:sz w:val="19"/>
                <w:szCs w:val="19"/>
              </w:rPr>
              <w:t xml:space="preserve">POMERANZ, Y., MELOAN, C.E. Food Analysis - Theory and Practice. </w:t>
            </w:r>
            <w:r w:rsidRPr="002762D4">
              <w:rPr>
                <w:sz w:val="18"/>
                <w:szCs w:val="18"/>
              </w:rPr>
              <w:t xml:space="preserve">3rd Ed. New York: </w:t>
            </w:r>
            <w:r w:rsidR="002762D4">
              <w:rPr>
                <w:sz w:val="18"/>
                <w:szCs w:val="18"/>
              </w:rPr>
              <w:t>ITP, 1994. ISBN 978-1-4615-6998</w:t>
            </w:r>
            <w:r w:rsidRPr="002762D4">
              <w:rPr>
                <w:sz w:val="18"/>
                <w:szCs w:val="18"/>
              </w:rPr>
              <w:t>5.</w:t>
            </w:r>
          </w:p>
          <w:p w14:paraId="51FF9E42" w14:textId="77777777" w:rsidR="00A9436F" w:rsidRPr="00011CA0" w:rsidRDefault="00A9436F" w:rsidP="00D44916">
            <w:pPr>
              <w:jc w:val="both"/>
              <w:rPr>
                <w:sz w:val="19"/>
                <w:szCs w:val="19"/>
              </w:rPr>
            </w:pPr>
            <w:r w:rsidRPr="00011CA0">
              <w:rPr>
                <w:sz w:val="19"/>
                <w:szCs w:val="19"/>
              </w:rPr>
              <w:t>NOLLET, L.M.L. Handbook of Food Analysis. Vol. 1, Vol. 2. New York: Marcel Dekker, 1996. ISBN 9780824750367.</w:t>
            </w:r>
          </w:p>
          <w:p w14:paraId="56672191" w14:textId="77777777" w:rsidR="00A9436F" w:rsidRPr="00011CA0" w:rsidRDefault="00A9436F" w:rsidP="00D44916">
            <w:pPr>
              <w:jc w:val="both"/>
              <w:rPr>
                <w:sz w:val="19"/>
                <w:szCs w:val="19"/>
              </w:rPr>
            </w:pPr>
            <w:r w:rsidRPr="00011CA0">
              <w:rPr>
                <w:sz w:val="19"/>
                <w:szCs w:val="19"/>
              </w:rPr>
              <w:t xml:space="preserve">MEYER, V.R. Practical High-Performance Liquid Chromatography. 4th Ed. </w:t>
            </w:r>
            <w:r>
              <w:rPr>
                <w:sz w:val="19"/>
                <w:szCs w:val="19"/>
              </w:rPr>
              <w:t>New York</w:t>
            </w:r>
            <w:r w:rsidRPr="00011CA0">
              <w:rPr>
                <w:sz w:val="19"/>
                <w:szCs w:val="19"/>
              </w:rPr>
              <w:t xml:space="preserve">: J. Wiley and Sons, 2004. ISBN 978-0-470-68218-0. </w:t>
            </w:r>
          </w:p>
          <w:p w14:paraId="4D7F9E7A" w14:textId="77777777" w:rsidR="00A9436F" w:rsidRPr="00011CA0" w:rsidRDefault="00A9436F" w:rsidP="00D44916">
            <w:pPr>
              <w:jc w:val="both"/>
              <w:rPr>
                <w:sz w:val="19"/>
                <w:szCs w:val="19"/>
              </w:rPr>
            </w:pPr>
            <w:r w:rsidRPr="00011CA0">
              <w:rPr>
                <w:sz w:val="19"/>
                <w:szCs w:val="19"/>
              </w:rPr>
              <w:t xml:space="preserve">GROB, R.L., BARRY, E.F. (Eds.) Modern Practice of Gas Chromatography. 4th Ed. </w:t>
            </w:r>
            <w:r>
              <w:rPr>
                <w:sz w:val="19"/>
                <w:szCs w:val="19"/>
              </w:rPr>
              <w:t>New York</w:t>
            </w:r>
            <w:r w:rsidRPr="00011CA0">
              <w:rPr>
                <w:sz w:val="19"/>
                <w:szCs w:val="19"/>
              </w:rPr>
              <w:t>: J. Wiley and Sons, 2004. ISBN 978-0-471-22983-4.</w:t>
            </w:r>
          </w:p>
          <w:p w14:paraId="33EF9041" w14:textId="77777777" w:rsidR="00A9436F" w:rsidRPr="00011CA0" w:rsidRDefault="00A9436F" w:rsidP="00D44916">
            <w:pPr>
              <w:jc w:val="both"/>
            </w:pPr>
            <w:r w:rsidRPr="00011CA0">
              <w:rPr>
                <w:sz w:val="19"/>
                <w:szCs w:val="19"/>
              </w:rPr>
              <w:t>NELMS, S.M. ICP Mass Spectrometry Handbook. Oxford: Blackwell, 2005. ISBN 978-1-405-10916-1.</w:t>
            </w:r>
          </w:p>
        </w:tc>
      </w:tr>
      <w:tr w:rsidR="00A9436F" w:rsidRPr="00011CA0" w14:paraId="0637C24E" w14:textId="77777777" w:rsidTr="00B40BDE">
        <w:trPr>
          <w:gridBefore w:val="1"/>
          <w:gridAfter w:val="1"/>
          <w:wBefore w:w="30" w:type="dxa"/>
          <w:wAfter w:w="34" w:type="dxa"/>
        </w:trPr>
        <w:tc>
          <w:tcPr>
            <w:tcW w:w="9855"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5DB86641" w14:textId="77777777" w:rsidR="00A9436F" w:rsidRPr="00011CA0" w:rsidRDefault="00A9436F" w:rsidP="00D44916">
            <w:pPr>
              <w:jc w:val="center"/>
              <w:rPr>
                <w:b/>
              </w:rPr>
            </w:pPr>
            <w:r w:rsidRPr="00011CA0">
              <w:rPr>
                <w:b/>
              </w:rPr>
              <w:t>Informace ke kombinované nebo distanční formě</w:t>
            </w:r>
          </w:p>
        </w:tc>
      </w:tr>
      <w:tr w:rsidR="00A9436F" w:rsidRPr="00011CA0" w14:paraId="57B7F377" w14:textId="77777777" w:rsidTr="00B40BDE">
        <w:trPr>
          <w:gridBefore w:val="1"/>
          <w:gridAfter w:val="1"/>
          <w:wBefore w:w="30" w:type="dxa"/>
          <w:wAfter w:w="34" w:type="dxa"/>
        </w:trPr>
        <w:tc>
          <w:tcPr>
            <w:tcW w:w="4787"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2425D306"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5A1D58DB" w14:textId="05793B17" w:rsidR="00A9436F" w:rsidRPr="00011CA0" w:rsidRDefault="006E1331" w:rsidP="000C517E">
            <w:pPr>
              <w:jc w:val="center"/>
            </w:pPr>
            <w:r>
              <w:t>16</w:t>
            </w:r>
          </w:p>
        </w:tc>
        <w:tc>
          <w:tcPr>
            <w:tcW w:w="4179"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32E6B4EF" w14:textId="77777777" w:rsidR="00A9436F" w:rsidRPr="00011CA0" w:rsidRDefault="00A9436F" w:rsidP="00D44916">
            <w:pPr>
              <w:jc w:val="both"/>
              <w:rPr>
                <w:b/>
              </w:rPr>
            </w:pPr>
            <w:r w:rsidRPr="00011CA0">
              <w:rPr>
                <w:b/>
              </w:rPr>
              <w:t xml:space="preserve">hodin </w:t>
            </w:r>
          </w:p>
        </w:tc>
      </w:tr>
      <w:tr w:rsidR="00A9436F" w:rsidRPr="00011CA0" w14:paraId="7D296C09" w14:textId="77777777" w:rsidTr="00B40BDE">
        <w:trPr>
          <w:gridBefore w:val="1"/>
          <w:gridAfter w:val="1"/>
          <w:wBefore w:w="30" w:type="dxa"/>
          <w:wAfter w:w="34" w:type="dxa"/>
        </w:trPr>
        <w:tc>
          <w:tcPr>
            <w:tcW w:w="9855"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4703F060" w14:textId="77777777" w:rsidR="00A9436F" w:rsidRPr="00011CA0" w:rsidRDefault="00A9436F" w:rsidP="00D44916">
            <w:pPr>
              <w:jc w:val="both"/>
              <w:rPr>
                <w:b/>
              </w:rPr>
            </w:pPr>
            <w:r w:rsidRPr="00011CA0">
              <w:rPr>
                <w:b/>
              </w:rPr>
              <w:t>Informace o způsobu kontaktu s vyučujícím</w:t>
            </w:r>
          </w:p>
        </w:tc>
      </w:tr>
      <w:tr w:rsidR="00A9436F" w:rsidRPr="00011CA0" w14:paraId="46E288AB" w14:textId="77777777" w:rsidTr="00B40BDE">
        <w:trPr>
          <w:gridBefore w:val="1"/>
          <w:gridAfter w:val="1"/>
          <w:wBefore w:w="30" w:type="dxa"/>
          <w:wAfter w:w="34" w:type="dxa"/>
          <w:trHeight w:val="708"/>
        </w:trPr>
        <w:tc>
          <w:tcPr>
            <w:tcW w:w="9855" w:type="dxa"/>
            <w:gridSpan w:val="25"/>
            <w:tcBorders>
              <w:top w:val="single" w:sz="4" w:space="0" w:color="auto"/>
              <w:left w:val="single" w:sz="4" w:space="0" w:color="auto"/>
              <w:bottom w:val="single" w:sz="4" w:space="0" w:color="auto"/>
              <w:right w:val="single" w:sz="4" w:space="0" w:color="auto"/>
            </w:tcBorders>
            <w:hideMark/>
          </w:tcPr>
          <w:p w14:paraId="39229B51" w14:textId="14687DDF" w:rsidR="00A9436F" w:rsidRPr="002762D4" w:rsidRDefault="00A9436F" w:rsidP="00D44916">
            <w:pPr>
              <w:jc w:val="both"/>
              <w:rPr>
                <w:b/>
                <w:sz w:val="19"/>
                <w:szCs w:val="19"/>
              </w:rPr>
            </w:pPr>
            <w:r w:rsidRPr="002762D4">
              <w:rPr>
                <w:sz w:val="19"/>
                <w:szCs w:val="19"/>
              </w:rPr>
              <w:t>Studentům budou určeny části učiva k samostatnému nastudování. Kontrola samostatného studia bude provedena písemným testem.</w:t>
            </w:r>
            <w:r w:rsidR="00DA1276" w:rsidRPr="002762D4">
              <w:rPr>
                <w:sz w:val="19"/>
                <w:szCs w:val="19"/>
              </w:rPr>
              <w:t xml:space="preserve"> Dle potřeby jsou možné individuální konzultace po předchozí emailové či telefonické dohodě.</w:t>
            </w:r>
          </w:p>
          <w:p w14:paraId="7FAD4A9D" w14:textId="77777777" w:rsidR="00A9436F" w:rsidRPr="002762D4" w:rsidRDefault="00A9436F" w:rsidP="00D44916">
            <w:pPr>
              <w:jc w:val="both"/>
              <w:rPr>
                <w:sz w:val="10"/>
                <w:szCs w:val="10"/>
              </w:rPr>
            </w:pPr>
          </w:p>
          <w:p w14:paraId="36146139" w14:textId="0288C9D5" w:rsidR="00A9436F" w:rsidRPr="00011CA0" w:rsidRDefault="00A9436F" w:rsidP="00D84D02">
            <w:pPr>
              <w:jc w:val="both"/>
            </w:pPr>
            <w:r w:rsidRPr="002762D4">
              <w:rPr>
                <w:sz w:val="19"/>
                <w:szCs w:val="19"/>
              </w:rPr>
              <w:t>Možnosti komunikace s vyučujícím</w:t>
            </w:r>
            <w:r w:rsidR="00F2172C" w:rsidRPr="002762D4">
              <w:rPr>
                <w:sz w:val="19"/>
                <w:szCs w:val="19"/>
              </w:rPr>
              <w:t>i</w:t>
            </w:r>
            <w:r w:rsidRPr="002762D4">
              <w:rPr>
                <w:sz w:val="19"/>
                <w:szCs w:val="19"/>
              </w:rPr>
              <w:t xml:space="preserve">: </w:t>
            </w:r>
            <w:hyperlink r:id="rId29" w:history="1">
              <w:r w:rsidRPr="002762D4">
                <w:rPr>
                  <w:rStyle w:val="Hypertextovodkaz"/>
                  <w:sz w:val="19"/>
                  <w:szCs w:val="19"/>
                </w:rPr>
                <w:t>fisera@utb.cz</w:t>
              </w:r>
            </w:hyperlink>
            <w:r w:rsidRPr="002762D4">
              <w:rPr>
                <w:sz w:val="19"/>
                <w:szCs w:val="19"/>
              </w:rPr>
              <w:t xml:space="preserve">, </w:t>
            </w:r>
            <w:r w:rsidRPr="002762D4">
              <w:rPr>
                <w:color w:val="222222"/>
                <w:sz w:val="19"/>
                <w:szCs w:val="19"/>
                <w:shd w:val="clear" w:color="auto" w:fill="FFFFFF"/>
              </w:rPr>
              <w:t>576 03</w:t>
            </w:r>
            <w:r w:rsidRPr="002762D4">
              <w:rPr>
                <w:rStyle w:val="Siln"/>
                <w:b w:val="0"/>
                <w:color w:val="222222"/>
                <w:sz w:val="19"/>
                <w:szCs w:val="19"/>
                <w:shd w:val="clear" w:color="auto" w:fill="FFFFFF"/>
              </w:rPr>
              <w:t>8</w:t>
            </w:r>
            <w:r w:rsidR="00D84D02" w:rsidRPr="002762D4">
              <w:rPr>
                <w:rStyle w:val="Siln"/>
                <w:b w:val="0"/>
                <w:color w:val="222222"/>
                <w:sz w:val="19"/>
                <w:szCs w:val="19"/>
                <w:shd w:val="clear" w:color="auto" w:fill="FFFFFF"/>
              </w:rPr>
              <w:t> </w:t>
            </w:r>
            <w:r w:rsidRPr="002762D4">
              <w:rPr>
                <w:rStyle w:val="Siln"/>
                <w:b w:val="0"/>
                <w:color w:val="222222"/>
                <w:sz w:val="19"/>
                <w:szCs w:val="19"/>
                <w:shd w:val="clear" w:color="auto" w:fill="FFFFFF"/>
              </w:rPr>
              <w:t>084</w:t>
            </w:r>
            <w:r w:rsidR="00D84D02" w:rsidRPr="002762D4">
              <w:rPr>
                <w:rStyle w:val="Siln"/>
                <w:b w:val="0"/>
                <w:color w:val="222222"/>
                <w:sz w:val="19"/>
                <w:szCs w:val="19"/>
                <w:shd w:val="clear" w:color="auto" w:fill="FFFFFF"/>
              </w:rPr>
              <w:t xml:space="preserve">, </w:t>
            </w:r>
            <w:hyperlink r:id="rId30" w:history="1">
              <w:r w:rsidR="00D84D02" w:rsidRPr="002762D4">
                <w:rPr>
                  <w:rStyle w:val="Hypertextovodkaz"/>
                  <w:sz w:val="19"/>
                  <w:szCs w:val="19"/>
                </w:rPr>
                <w:t>skrovankova@utb.cz</w:t>
              </w:r>
            </w:hyperlink>
            <w:r w:rsidR="00D84D02" w:rsidRPr="002762D4">
              <w:rPr>
                <w:sz w:val="19"/>
                <w:szCs w:val="19"/>
              </w:rPr>
              <w:t>, 576 031 524.</w:t>
            </w:r>
          </w:p>
        </w:tc>
      </w:tr>
      <w:tr w:rsidR="00B31BE4" w14:paraId="0A954261" w14:textId="77777777" w:rsidTr="00B40BDE">
        <w:trPr>
          <w:gridBefore w:val="1"/>
          <w:wBefore w:w="29" w:type="dxa"/>
        </w:trPr>
        <w:tc>
          <w:tcPr>
            <w:tcW w:w="9890" w:type="dxa"/>
            <w:gridSpan w:val="26"/>
            <w:tcBorders>
              <w:bottom w:val="double" w:sz="4" w:space="0" w:color="auto"/>
            </w:tcBorders>
            <w:shd w:val="clear" w:color="auto" w:fill="BDD6EE"/>
          </w:tcPr>
          <w:p w14:paraId="602BC79A" w14:textId="77777777" w:rsidR="00B31BE4" w:rsidRDefault="00B31BE4" w:rsidP="006E1331">
            <w:pPr>
              <w:jc w:val="both"/>
              <w:rPr>
                <w:b/>
                <w:sz w:val="28"/>
              </w:rPr>
            </w:pPr>
            <w:r>
              <w:lastRenderedPageBreak/>
              <w:br w:type="page"/>
            </w:r>
            <w:r>
              <w:rPr>
                <w:b/>
                <w:sz w:val="28"/>
              </w:rPr>
              <w:t>B-III – Charakteristika studijního předmětu</w:t>
            </w:r>
          </w:p>
        </w:tc>
      </w:tr>
      <w:tr w:rsidR="00B31BE4" w14:paraId="7F47797A" w14:textId="77777777" w:rsidTr="00B40BDE">
        <w:trPr>
          <w:gridBefore w:val="1"/>
          <w:wBefore w:w="29" w:type="dxa"/>
        </w:trPr>
        <w:tc>
          <w:tcPr>
            <w:tcW w:w="3084" w:type="dxa"/>
            <w:gridSpan w:val="3"/>
            <w:tcBorders>
              <w:top w:val="double" w:sz="4" w:space="0" w:color="auto"/>
            </w:tcBorders>
            <w:shd w:val="clear" w:color="auto" w:fill="F7CAAC"/>
          </w:tcPr>
          <w:p w14:paraId="1B203824" w14:textId="77777777" w:rsidR="00B31BE4" w:rsidRDefault="00B31BE4" w:rsidP="006E1331">
            <w:pPr>
              <w:jc w:val="both"/>
              <w:rPr>
                <w:b/>
              </w:rPr>
            </w:pPr>
            <w:r>
              <w:rPr>
                <w:b/>
              </w:rPr>
              <w:t>Název studijního předmětu</w:t>
            </w:r>
          </w:p>
        </w:tc>
        <w:tc>
          <w:tcPr>
            <w:tcW w:w="6806" w:type="dxa"/>
            <w:gridSpan w:val="23"/>
            <w:tcBorders>
              <w:top w:val="double" w:sz="4" w:space="0" w:color="auto"/>
            </w:tcBorders>
          </w:tcPr>
          <w:p w14:paraId="3E1679B2" w14:textId="6700621B" w:rsidR="00B31BE4" w:rsidRPr="00B31BE4" w:rsidRDefault="00B31BE4" w:rsidP="00B31BE4">
            <w:pPr>
              <w:jc w:val="both"/>
              <w:rPr>
                <w:b/>
              </w:rPr>
            </w:pPr>
            <w:bookmarkStart w:id="16" w:name="Angl_v_CHPBL"/>
            <w:bookmarkEnd w:id="16"/>
            <w:r w:rsidRPr="00B31BE4">
              <w:rPr>
                <w:b/>
              </w:rPr>
              <w:t>Angličtina v</w:t>
            </w:r>
            <w:r>
              <w:rPr>
                <w:b/>
              </w:rPr>
              <w:t> </w:t>
            </w:r>
            <w:r w:rsidRPr="00B31BE4">
              <w:rPr>
                <w:b/>
              </w:rPr>
              <w:t>chemii</w:t>
            </w:r>
            <w:r>
              <w:rPr>
                <w:b/>
              </w:rPr>
              <w:t xml:space="preserve"> </w:t>
            </w:r>
            <w:r w:rsidRPr="00B31BE4">
              <w:rPr>
                <w:b/>
              </w:rPr>
              <w:t xml:space="preserve">potravin a bioaktivních látek </w:t>
            </w:r>
          </w:p>
        </w:tc>
      </w:tr>
      <w:tr w:rsidR="00B31BE4" w14:paraId="32B3B30D" w14:textId="77777777" w:rsidTr="00B40BDE">
        <w:trPr>
          <w:gridBefore w:val="1"/>
          <w:wBefore w:w="29" w:type="dxa"/>
        </w:trPr>
        <w:tc>
          <w:tcPr>
            <w:tcW w:w="3084" w:type="dxa"/>
            <w:gridSpan w:val="3"/>
            <w:shd w:val="clear" w:color="auto" w:fill="F7CAAC"/>
          </w:tcPr>
          <w:p w14:paraId="740C3906" w14:textId="77777777" w:rsidR="00B31BE4" w:rsidRDefault="00B31BE4" w:rsidP="006E1331">
            <w:pPr>
              <w:jc w:val="both"/>
              <w:rPr>
                <w:b/>
              </w:rPr>
            </w:pPr>
            <w:r>
              <w:rPr>
                <w:b/>
              </w:rPr>
              <w:t>Typ předmětu</w:t>
            </w:r>
          </w:p>
        </w:tc>
        <w:tc>
          <w:tcPr>
            <w:tcW w:w="3406" w:type="dxa"/>
            <w:gridSpan w:val="12"/>
          </w:tcPr>
          <w:p w14:paraId="13F49730" w14:textId="77777777" w:rsidR="00B31BE4" w:rsidRDefault="00B31BE4" w:rsidP="006E1331">
            <w:pPr>
              <w:jc w:val="both"/>
            </w:pPr>
            <w:r>
              <w:t>povinný</w:t>
            </w:r>
          </w:p>
        </w:tc>
        <w:tc>
          <w:tcPr>
            <w:tcW w:w="2695" w:type="dxa"/>
            <w:gridSpan w:val="8"/>
            <w:shd w:val="clear" w:color="auto" w:fill="F7CAAC"/>
          </w:tcPr>
          <w:p w14:paraId="2958D798" w14:textId="77777777" w:rsidR="00B31BE4" w:rsidRDefault="00B31BE4" w:rsidP="006E1331">
            <w:pPr>
              <w:jc w:val="both"/>
            </w:pPr>
            <w:r>
              <w:rPr>
                <w:b/>
              </w:rPr>
              <w:t>doporučený ročník / semestr</w:t>
            </w:r>
          </w:p>
        </w:tc>
        <w:tc>
          <w:tcPr>
            <w:tcW w:w="705" w:type="dxa"/>
            <w:gridSpan w:val="3"/>
          </w:tcPr>
          <w:p w14:paraId="50539CD0" w14:textId="77777777" w:rsidR="00B31BE4" w:rsidRDefault="00B31BE4" w:rsidP="006E1331">
            <w:pPr>
              <w:jc w:val="both"/>
            </w:pPr>
            <w:r>
              <w:t>1/LS</w:t>
            </w:r>
          </w:p>
        </w:tc>
      </w:tr>
      <w:tr w:rsidR="00B31BE4" w14:paraId="1C45602A" w14:textId="77777777" w:rsidTr="00B40BDE">
        <w:trPr>
          <w:gridBefore w:val="1"/>
          <w:wBefore w:w="29" w:type="dxa"/>
        </w:trPr>
        <w:tc>
          <w:tcPr>
            <w:tcW w:w="3084" w:type="dxa"/>
            <w:gridSpan w:val="3"/>
            <w:shd w:val="clear" w:color="auto" w:fill="F7CAAC"/>
          </w:tcPr>
          <w:p w14:paraId="32E8CB3F" w14:textId="77777777" w:rsidR="00B31BE4" w:rsidRDefault="00B31BE4" w:rsidP="006E1331">
            <w:pPr>
              <w:jc w:val="both"/>
              <w:rPr>
                <w:b/>
              </w:rPr>
            </w:pPr>
            <w:r>
              <w:rPr>
                <w:b/>
              </w:rPr>
              <w:t>Rozsah studijního předmětu</w:t>
            </w:r>
          </w:p>
        </w:tc>
        <w:tc>
          <w:tcPr>
            <w:tcW w:w="1701" w:type="dxa"/>
            <w:gridSpan w:val="6"/>
          </w:tcPr>
          <w:p w14:paraId="27C9FB57" w14:textId="3DBED1FC" w:rsidR="00B31BE4" w:rsidRDefault="00B31BE4" w:rsidP="00B31BE4">
            <w:pPr>
              <w:jc w:val="both"/>
            </w:pPr>
            <w:r>
              <w:t>0p+28s+0l</w:t>
            </w:r>
          </w:p>
        </w:tc>
        <w:tc>
          <w:tcPr>
            <w:tcW w:w="889" w:type="dxa"/>
            <w:gridSpan w:val="3"/>
            <w:shd w:val="clear" w:color="auto" w:fill="F7CAAC"/>
          </w:tcPr>
          <w:p w14:paraId="0ABC0F14" w14:textId="77777777" w:rsidR="00B31BE4" w:rsidRDefault="00B31BE4" w:rsidP="006E1331">
            <w:pPr>
              <w:jc w:val="both"/>
              <w:rPr>
                <w:b/>
              </w:rPr>
            </w:pPr>
            <w:r>
              <w:rPr>
                <w:b/>
              </w:rPr>
              <w:t xml:space="preserve">hod. </w:t>
            </w:r>
          </w:p>
        </w:tc>
        <w:tc>
          <w:tcPr>
            <w:tcW w:w="816" w:type="dxa"/>
            <w:gridSpan w:val="3"/>
          </w:tcPr>
          <w:p w14:paraId="6B9B16E7" w14:textId="4BE5B2E0" w:rsidR="00B31BE4" w:rsidRDefault="00B31BE4" w:rsidP="006E1331">
            <w:pPr>
              <w:jc w:val="both"/>
            </w:pPr>
            <w:r>
              <w:t>28</w:t>
            </w:r>
          </w:p>
        </w:tc>
        <w:tc>
          <w:tcPr>
            <w:tcW w:w="2156" w:type="dxa"/>
            <w:gridSpan w:val="5"/>
            <w:shd w:val="clear" w:color="auto" w:fill="F7CAAC"/>
          </w:tcPr>
          <w:p w14:paraId="37CA954D" w14:textId="77777777" w:rsidR="00B31BE4" w:rsidRDefault="00B31BE4" w:rsidP="006E1331">
            <w:pPr>
              <w:jc w:val="both"/>
              <w:rPr>
                <w:b/>
              </w:rPr>
            </w:pPr>
            <w:r>
              <w:rPr>
                <w:b/>
              </w:rPr>
              <w:t>kreditů</w:t>
            </w:r>
          </w:p>
        </w:tc>
        <w:tc>
          <w:tcPr>
            <w:tcW w:w="1244" w:type="dxa"/>
            <w:gridSpan w:val="6"/>
          </w:tcPr>
          <w:p w14:paraId="71CE8EB3" w14:textId="77777777" w:rsidR="00B31BE4" w:rsidRDefault="00B31BE4" w:rsidP="006E1331">
            <w:pPr>
              <w:jc w:val="both"/>
            </w:pPr>
            <w:r>
              <w:t>2</w:t>
            </w:r>
          </w:p>
        </w:tc>
      </w:tr>
      <w:tr w:rsidR="00B31BE4" w14:paraId="6ADA4CFF" w14:textId="77777777" w:rsidTr="00B40BDE">
        <w:trPr>
          <w:gridBefore w:val="1"/>
          <w:wBefore w:w="29" w:type="dxa"/>
        </w:trPr>
        <w:tc>
          <w:tcPr>
            <w:tcW w:w="3084" w:type="dxa"/>
            <w:gridSpan w:val="3"/>
            <w:shd w:val="clear" w:color="auto" w:fill="F7CAAC"/>
          </w:tcPr>
          <w:p w14:paraId="2C86FDE8" w14:textId="77777777" w:rsidR="00B31BE4" w:rsidRDefault="00B31BE4" w:rsidP="006E1331">
            <w:pPr>
              <w:jc w:val="both"/>
              <w:rPr>
                <w:b/>
                <w:sz w:val="22"/>
              </w:rPr>
            </w:pPr>
            <w:r>
              <w:rPr>
                <w:b/>
              </w:rPr>
              <w:t>Prerekvizity, korekvizity, ekvivalence</w:t>
            </w:r>
          </w:p>
        </w:tc>
        <w:tc>
          <w:tcPr>
            <w:tcW w:w="6806" w:type="dxa"/>
            <w:gridSpan w:val="23"/>
          </w:tcPr>
          <w:p w14:paraId="51C76E2B" w14:textId="77777777" w:rsidR="00B31BE4" w:rsidRDefault="00B31BE4" w:rsidP="006E1331">
            <w:pPr>
              <w:jc w:val="both"/>
            </w:pPr>
          </w:p>
        </w:tc>
      </w:tr>
      <w:tr w:rsidR="00B31BE4" w14:paraId="133576D7" w14:textId="77777777" w:rsidTr="00B40BDE">
        <w:trPr>
          <w:gridBefore w:val="1"/>
          <w:wBefore w:w="29" w:type="dxa"/>
        </w:trPr>
        <w:tc>
          <w:tcPr>
            <w:tcW w:w="3084" w:type="dxa"/>
            <w:gridSpan w:val="3"/>
            <w:shd w:val="clear" w:color="auto" w:fill="F7CAAC"/>
          </w:tcPr>
          <w:p w14:paraId="53C8C99F" w14:textId="77777777" w:rsidR="00B31BE4" w:rsidRDefault="00B31BE4" w:rsidP="006E1331">
            <w:pPr>
              <w:jc w:val="both"/>
              <w:rPr>
                <w:b/>
              </w:rPr>
            </w:pPr>
            <w:r>
              <w:rPr>
                <w:b/>
              </w:rPr>
              <w:t>Způsob ověření studijních výsledků</w:t>
            </w:r>
          </w:p>
        </w:tc>
        <w:tc>
          <w:tcPr>
            <w:tcW w:w="3406" w:type="dxa"/>
            <w:gridSpan w:val="12"/>
          </w:tcPr>
          <w:p w14:paraId="58EBC3AF" w14:textId="460C185C" w:rsidR="00B31BE4" w:rsidRDefault="00B31BE4" w:rsidP="006E1331">
            <w:pPr>
              <w:jc w:val="both"/>
            </w:pPr>
            <w:r>
              <w:t>zkouška</w:t>
            </w:r>
          </w:p>
        </w:tc>
        <w:tc>
          <w:tcPr>
            <w:tcW w:w="1554" w:type="dxa"/>
            <w:gridSpan w:val="2"/>
            <w:shd w:val="clear" w:color="auto" w:fill="F7CAAC"/>
          </w:tcPr>
          <w:p w14:paraId="67BEF221" w14:textId="77777777" w:rsidR="00B31BE4" w:rsidRDefault="00B31BE4" w:rsidP="006E1331">
            <w:pPr>
              <w:jc w:val="both"/>
              <w:rPr>
                <w:b/>
              </w:rPr>
            </w:pPr>
            <w:r>
              <w:rPr>
                <w:b/>
              </w:rPr>
              <w:t>Forma výuky</w:t>
            </w:r>
          </w:p>
        </w:tc>
        <w:tc>
          <w:tcPr>
            <w:tcW w:w="1846" w:type="dxa"/>
            <w:gridSpan w:val="9"/>
          </w:tcPr>
          <w:p w14:paraId="235BC8DC" w14:textId="2E46C87A" w:rsidR="00B31BE4" w:rsidRDefault="00B31BE4" w:rsidP="006E1331">
            <w:pPr>
              <w:jc w:val="both"/>
            </w:pPr>
            <w:r>
              <w:t>seminář</w:t>
            </w:r>
            <w:r w:rsidR="00C06FF9">
              <w:t>e</w:t>
            </w:r>
          </w:p>
        </w:tc>
      </w:tr>
      <w:tr w:rsidR="00B31BE4" w14:paraId="7C71BC7F" w14:textId="77777777" w:rsidTr="00B40BDE">
        <w:trPr>
          <w:gridBefore w:val="1"/>
          <w:wBefore w:w="29" w:type="dxa"/>
        </w:trPr>
        <w:tc>
          <w:tcPr>
            <w:tcW w:w="3084" w:type="dxa"/>
            <w:gridSpan w:val="3"/>
            <w:shd w:val="clear" w:color="auto" w:fill="F7CAAC"/>
          </w:tcPr>
          <w:p w14:paraId="051CE48F" w14:textId="77777777" w:rsidR="00B31BE4" w:rsidRDefault="00B31BE4" w:rsidP="006E1331">
            <w:pPr>
              <w:jc w:val="both"/>
              <w:rPr>
                <w:b/>
              </w:rPr>
            </w:pPr>
            <w:r>
              <w:rPr>
                <w:b/>
              </w:rPr>
              <w:t>Forma způsobu ověření studijních výsledků a další požadavky na studenta</w:t>
            </w:r>
          </w:p>
        </w:tc>
        <w:tc>
          <w:tcPr>
            <w:tcW w:w="6806" w:type="dxa"/>
            <w:gridSpan w:val="23"/>
            <w:tcBorders>
              <w:bottom w:val="single" w:sz="4" w:space="0" w:color="auto"/>
            </w:tcBorders>
          </w:tcPr>
          <w:p w14:paraId="4078FC3E" w14:textId="77B4CC9D" w:rsidR="00B31BE4" w:rsidRDefault="00B31BE4" w:rsidP="006E1331">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angličtiny je na úrovni pokročilý B2.</w:t>
            </w:r>
          </w:p>
        </w:tc>
      </w:tr>
      <w:tr w:rsidR="00B31BE4" w14:paraId="5D0CDDF2" w14:textId="77777777" w:rsidTr="00B40BDE">
        <w:trPr>
          <w:gridBefore w:val="1"/>
          <w:wBefore w:w="29" w:type="dxa"/>
          <w:trHeight w:val="197"/>
        </w:trPr>
        <w:tc>
          <w:tcPr>
            <w:tcW w:w="3084" w:type="dxa"/>
            <w:gridSpan w:val="3"/>
            <w:tcBorders>
              <w:top w:val="nil"/>
            </w:tcBorders>
            <w:shd w:val="clear" w:color="auto" w:fill="F7CAAC"/>
          </w:tcPr>
          <w:p w14:paraId="65201643" w14:textId="77777777" w:rsidR="00B31BE4" w:rsidRDefault="00B31BE4" w:rsidP="006E1331">
            <w:pPr>
              <w:jc w:val="both"/>
              <w:rPr>
                <w:b/>
              </w:rPr>
            </w:pPr>
            <w:r>
              <w:rPr>
                <w:b/>
              </w:rPr>
              <w:t>Garant předmětu</w:t>
            </w:r>
          </w:p>
        </w:tc>
        <w:tc>
          <w:tcPr>
            <w:tcW w:w="6806" w:type="dxa"/>
            <w:gridSpan w:val="23"/>
            <w:tcBorders>
              <w:top w:val="single" w:sz="4" w:space="0" w:color="auto"/>
            </w:tcBorders>
          </w:tcPr>
          <w:p w14:paraId="1B02FF67" w14:textId="6E1A91DA" w:rsidR="00B31BE4" w:rsidRDefault="00B31BE4" w:rsidP="006E1331">
            <w:pPr>
              <w:jc w:val="both"/>
            </w:pPr>
          </w:p>
        </w:tc>
      </w:tr>
      <w:tr w:rsidR="00B31BE4" w14:paraId="1C77922A" w14:textId="77777777" w:rsidTr="00B40BDE">
        <w:trPr>
          <w:gridBefore w:val="1"/>
          <w:wBefore w:w="29" w:type="dxa"/>
          <w:trHeight w:val="243"/>
        </w:trPr>
        <w:tc>
          <w:tcPr>
            <w:tcW w:w="3084" w:type="dxa"/>
            <w:gridSpan w:val="3"/>
            <w:tcBorders>
              <w:top w:val="nil"/>
            </w:tcBorders>
            <w:shd w:val="clear" w:color="auto" w:fill="F7CAAC"/>
          </w:tcPr>
          <w:p w14:paraId="51AB6A59" w14:textId="77777777" w:rsidR="00B31BE4" w:rsidRDefault="00B31BE4" w:rsidP="006E1331">
            <w:pPr>
              <w:jc w:val="both"/>
              <w:rPr>
                <w:b/>
              </w:rPr>
            </w:pPr>
            <w:r>
              <w:rPr>
                <w:b/>
              </w:rPr>
              <w:t>Zapojení garanta do výuky předmětu</w:t>
            </w:r>
          </w:p>
        </w:tc>
        <w:tc>
          <w:tcPr>
            <w:tcW w:w="6806" w:type="dxa"/>
            <w:gridSpan w:val="23"/>
            <w:tcBorders>
              <w:top w:val="nil"/>
            </w:tcBorders>
          </w:tcPr>
          <w:p w14:paraId="381BC594" w14:textId="0C5A4AEA" w:rsidR="00B31BE4" w:rsidRDefault="00B31BE4" w:rsidP="006E1331">
            <w:pPr>
              <w:jc w:val="both"/>
            </w:pPr>
          </w:p>
        </w:tc>
      </w:tr>
      <w:tr w:rsidR="00B31BE4" w14:paraId="43DA5D31" w14:textId="77777777" w:rsidTr="00B40BDE">
        <w:trPr>
          <w:gridBefore w:val="1"/>
          <w:wBefore w:w="29" w:type="dxa"/>
        </w:trPr>
        <w:tc>
          <w:tcPr>
            <w:tcW w:w="3084" w:type="dxa"/>
            <w:gridSpan w:val="3"/>
            <w:shd w:val="clear" w:color="auto" w:fill="F7CAAC"/>
          </w:tcPr>
          <w:p w14:paraId="322F0F1B" w14:textId="77777777" w:rsidR="00B31BE4" w:rsidRDefault="00B31BE4" w:rsidP="006E1331">
            <w:pPr>
              <w:jc w:val="both"/>
              <w:rPr>
                <w:b/>
              </w:rPr>
            </w:pPr>
            <w:r>
              <w:rPr>
                <w:b/>
              </w:rPr>
              <w:t>Vyučující</w:t>
            </w:r>
          </w:p>
        </w:tc>
        <w:tc>
          <w:tcPr>
            <w:tcW w:w="6806" w:type="dxa"/>
            <w:gridSpan w:val="23"/>
            <w:tcBorders>
              <w:bottom w:val="nil"/>
            </w:tcBorders>
          </w:tcPr>
          <w:p w14:paraId="52633AFA" w14:textId="77777777" w:rsidR="00B31BE4" w:rsidRDefault="00B31BE4" w:rsidP="006E1331">
            <w:pPr>
              <w:jc w:val="both"/>
            </w:pPr>
          </w:p>
        </w:tc>
      </w:tr>
      <w:tr w:rsidR="00B31BE4" w14:paraId="4E25968C" w14:textId="77777777" w:rsidTr="00B40BDE">
        <w:trPr>
          <w:gridBefore w:val="1"/>
          <w:wBefore w:w="29" w:type="dxa"/>
          <w:trHeight w:val="210"/>
        </w:trPr>
        <w:tc>
          <w:tcPr>
            <w:tcW w:w="9890" w:type="dxa"/>
            <w:gridSpan w:val="26"/>
            <w:tcBorders>
              <w:top w:val="nil"/>
            </w:tcBorders>
          </w:tcPr>
          <w:p w14:paraId="2B35E882" w14:textId="69B0AB22" w:rsidR="00B31BE4" w:rsidRPr="00B31BE4" w:rsidRDefault="00B31BE4" w:rsidP="00B31BE4">
            <w:pPr>
              <w:pStyle w:val="Nadpis4"/>
              <w:spacing w:before="60" w:after="60"/>
              <w:rPr>
                <w:rFonts w:ascii="Times New Roman" w:hAnsi="Times New Roman" w:cs="Times New Roman"/>
                <w:b w:val="0"/>
              </w:rPr>
            </w:pPr>
            <w:r w:rsidRPr="00B31BE4">
              <w:rPr>
                <w:rFonts w:ascii="Times New Roman" w:hAnsi="Times New Roman" w:cs="Times New Roman"/>
                <w:b w:val="0"/>
                <w:color w:val="auto"/>
              </w:rPr>
              <w:t>Předmět má pro zaměření SP doplňující charakter.</w:t>
            </w:r>
          </w:p>
        </w:tc>
      </w:tr>
      <w:tr w:rsidR="00B31BE4" w14:paraId="61B2534A" w14:textId="77777777" w:rsidTr="00B40BDE">
        <w:trPr>
          <w:gridBefore w:val="1"/>
          <w:wBefore w:w="29" w:type="dxa"/>
        </w:trPr>
        <w:tc>
          <w:tcPr>
            <w:tcW w:w="3084" w:type="dxa"/>
            <w:gridSpan w:val="3"/>
            <w:shd w:val="clear" w:color="auto" w:fill="F7CAAC"/>
          </w:tcPr>
          <w:p w14:paraId="130D521A" w14:textId="77777777" w:rsidR="00B31BE4" w:rsidRDefault="00B31BE4" w:rsidP="006E1331">
            <w:pPr>
              <w:jc w:val="both"/>
              <w:rPr>
                <w:b/>
              </w:rPr>
            </w:pPr>
            <w:r>
              <w:rPr>
                <w:b/>
              </w:rPr>
              <w:t>Stručná anotace předmětu</w:t>
            </w:r>
          </w:p>
        </w:tc>
        <w:tc>
          <w:tcPr>
            <w:tcW w:w="6806" w:type="dxa"/>
            <w:gridSpan w:val="23"/>
            <w:tcBorders>
              <w:bottom w:val="nil"/>
            </w:tcBorders>
          </w:tcPr>
          <w:p w14:paraId="01136FBD" w14:textId="77777777" w:rsidR="00B31BE4" w:rsidRDefault="00B31BE4" w:rsidP="006E1331">
            <w:pPr>
              <w:jc w:val="both"/>
            </w:pPr>
          </w:p>
        </w:tc>
      </w:tr>
      <w:tr w:rsidR="00B31BE4" w14:paraId="54541869" w14:textId="77777777" w:rsidTr="00B40BDE">
        <w:trPr>
          <w:gridBefore w:val="1"/>
          <w:wBefore w:w="29" w:type="dxa"/>
          <w:trHeight w:val="3899"/>
        </w:trPr>
        <w:tc>
          <w:tcPr>
            <w:tcW w:w="9890" w:type="dxa"/>
            <w:gridSpan w:val="26"/>
            <w:tcBorders>
              <w:top w:val="nil"/>
              <w:bottom w:val="single" w:sz="12" w:space="0" w:color="auto"/>
            </w:tcBorders>
          </w:tcPr>
          <w:p w14:paraId="28BD86BE" w14:textId="77777777" w:rsidR="00B31BE4" w:rsidRDefault="00B31BE4" w:rsidP="00B31BE4">
            <w:pPr>
              <w:jc w:val="both"/>
            </w:pPr>
            <w:r>
              <w:t>Cílem předmětu je naučit studenty pracovat s odbornými tématy, písemně i ústně prezentovat technické informace v angličtině. Zabývá se rozvojem komunikačních schopností studentů i v obecné oblasti a profesních situacích. Obsah předmětu tvoří tyto tematické celky:</w:t>
            </w:r>
          </w:p>
          <w:p w14:paraId="05BFD3C4" w14:textId="3EE2F349" w:rsidR="00B31BE4" w:rsidRPr="00B31BE4" w:rsidRDefault="00B31BE4" w:rsidP="00A56D42">
            <w:pPr>
              <w:pStyle w:val="Odstavecseseznamem"/>
              <w:numPr>
                <w:ilvl w:val="0"/>
                <w:numId w:val="39"/>
              </w:numPr>
              <w:ind w:left="284" w:hanging="57"/>
              <w:jc w:val="both"/>
            </w:pPr>
            <w:r w:rsidRPr="00B31BE4">
              <w:t>Základní gramatické struktury</w:t>
            </w:r>
            <w:r>
              <w:t>.</w:t>
            </w:r>
          </w:p>
          <w:p w14:paraId="2B2BBABB" w14:textId="239C14CF" w:rsidR="00B31BE4" w:rsidRPr="00B31BE4" w:rsidRDefault="00B31BE4" w:rsidP="00A56D42">
            <w:pPr>
              <w:pStyle w:val="Odstavecseseznamem"/>
              <w:numPr>
                <w:ilvl w:val="0"/>
                <w:numId w:val="39"/>
              </w:numPr>
              <w:ind w:left="284" w:hanging="57"/>
              <w:jc w:val="both"/>
            </w:pPr>
            <w:r w:rsidRPr="00B31BE4">
              <w:t>Struktura odborných textů</w:t>
            </w:r>
            <w:r>
              <w:t>.</w:t>
            </w:r>
          </w:p>
          <w:p w14:paraId="47A75812" w14:textId="2C53DBBA" w:rsidR="00B31BE4" w:rsidRPr="00B31BE4" w:rsidRDefault="00B31BE4" w:rsidP="00A56D42">
            <w:pPr>
              <w:pStyle w:val="Odstavecseseznamem"/>
              <w:numPr>
                <w:ilvl w:val="0"/>
                <w:numId w:val="39"/>
              </w:numPr>
              <w:ind w:left="284" w:hanging="57"/>
              <w:jc w:val="both"/>
            </w:pPr>
            <w:r w:rsidRPr="00B31BE4">
              <w:t>Specifika prezentace v</w:t>
            </w:r>
            <w:r>
              <w:t> </w:t>
            </w:r>
            <w:r w:rsidRPr="00B31BE4">
              <w:t>angličtině</w:t>
            </w:r>
            <w:r>
              <w:t>.</w:t>
            </w:r>
          </w:p>
          <w:p w14:paraId="79EA96F5" w14:textId="282131C8" w:rsidR="00B31BE4" w:rsidRPr="00B31BE4" w:rsidRDefault="00B31BE4" w:rsidP="00A56D42">
            <w:pPr>
              <w:pStyle w:val="Odstavecseseznamem"/>
              <w:numPr>
                <w:ilvl w:val="0"/>
                <w:numId w:val="39"/>
              </w:numPr>
              <w:ind w:left="284" w:hanging="57"/>
              <w:jc w:val="both"/>
            </w:pPr>
            <w:r w:rsidRPr="00B31BE4">
              <w:t>Voda a její význam v životě člověka</w:t>
            </w:r>
            <w:r>
              <w:t>.</w:t>
            </w:r>
          </w:p>
          <w:p w14:paraId="37AE2ED7" w14:textId="1C7F9CE0" w:rsidR="00B31BE4" w:rsidRPr="00B31BE4" w:rsidRDefault="00B31BE4" w:rsidP="00A56D42">
            <w:pPr>
              <w:pStyle w:val="Odstavecseseznamem"/>
              <w:numPr>
                <w:ilvl w:val="0"/>
                <w:numId w:val="39"/>
              </w:numPr>
              <w:ind w:left="284" w:hanging="57"/>
              <w:jc w:val="both"/>
            </w:pPr>
            <w:r w:rsidRPr="00B31BE4">
              <w:t>Aminokyseliny a bílkoviny</w:t>
            </w:r>
            <w:r>
              <w:t>.</w:t>
            </w:r>
          </w:p>
          <w:p w14:paraId="3047AF12" w14:textId="66B20155" w:rsidR="00B31BE4" w:rsidRPr="00B31BE4" w:rsidRDefault="00B31BE4" w:rsidP="00A56D42">
            <w:pPr>
              <w:pStyle w:val="Odstavecseseznamem"/>
              <w:numPr>
                <w:ilvl w:val="0"/>
                <w:numId w:val="39"/>
              </w:numPr>
              <w:ind w:left="284" w:hanging="57"/>
              <w:jc w:val="both"/>
            </w:pPr>
            <w:r w:rsidRPr="00B31BE4">
              <w:t>Sacharidy</w:t>
            </w:r>
            <w:r>
              <w:t>.</w:t>
            </w:r>
          </w:p>
          <w:p w14:paraId="49140B86" w14:textId="5D7C09A5" w:rsidR="00B31BE4" w:rsidRPr="00B31BE4" w:rsidRDefault="00B31BE4" w:rsidP="00A56D42">
            <w:pPr>
              <w:pStyle w:val="Odstavecseseznamem"/>
              <w:numPr>
                <w:ilvl w:val="0"/>
                <w:numId w:val="39"/>
              </w:numPr>
              <w:ind w:left="284" w:hanging="57"/>
              <w:jc w:val="both"/>
            </w:pPr>
            <w:r w:rsidRPr="00B31BE4">
              <w:t>Lipidy</w:t>
            </w:r>
            <w:r w:rsidR="00AD1689">
              <w:t>,</w:t>
            </w:r>
            <w:r w:rsidRPr="00B31BE4">
              <w:t xml:space="preserve"> mastné kyseliny</w:t>
            </w:r>
            <w:r>
              <w:t>.</w:t>
            </w:r>
          </w:p>
          <w:p w14:paraId="210AE02F" w14:textId="0F8499FD" w:rsidR="00B31BE4" w:rsidRPr="00B31BE4" w:rsidRDefault="00B31BE4" w:rsidP="00A56D42">
            <w:pPr>
              <w:pStyle w:val="Odstavecseseznamem"/>
              <w:numPr>
                <w:ilvl w:val="0"/>
                <w:numId w:val="39"/>
              </w:numPr>
              <w:ind w:left="284" w:hanging="57"/>
              <w:jc w:val="both"/>
            </w:pPr>
            <w:r w:rsidRPr="00B31BE4">
              <w:t>Vitamíny</w:t>
            </w:r>
            <w:r>
              <w:t>.</w:t>
            </w:r>
          </w:p>
          <w:p w14:paraId="39473002" w14:textId="6D142C77" w:rsidR="00B31BE4" w:rsidRPr="00B31BE4" w:rsidRDefault="00B31BE4" w:rsidP="00A56D42">
            <w:pPr>
              <w:pStyle w:val="Odstavecseseznamem"/>
              <w:numPr>
                <w:ilvl w:val="0"/>
                <w:numId w:val="39"/>
              </w:numPr>
              <w:ind w:left="284" w:hanging="57"/>
              <w:jc w:val="both"/>
            </w:pPr>
            <w:r w:rsidRPr="00B31BE4">
              <w:t>Minerální látky</w:t>
            </w:r>
            <w:r>
              <w:t>.</w:t>
            </w:r>
          </w:p>
          <w:p w14:paraId="7B099AC2" w14:textId="39FABBDB" w:rsidR="00B31BE4" w:rsidRPr="00B31BE4" w:rsidRDefault="00B31BE4" w:rsidP="00A56D42">
            <w:pPr>
              <w:pStyle w:val="Odstavecseseznamem"/>
              <w:numPr>
                <w:ilvl w:val="0"/>
                <w:numId w:val="39"/>
              </w:numPr>
              <w:ind w:left="284" w:hanging="57"/>
              <w:jc w:val="both"/>
            </w:pPr>
            <w:r w:rsidRPr="00B31BE4">
              <w:t>Vonné a chuťové látky</w:t>
            </w:r>
            <w:r>
              <w:t>.</w:t>
            </w:r>
          </w:p>
          <w:p w14:paraId="3A83031B" w14:textId="63058651" w:rsidR="00B31BE4" w:rsidRPr="00B31BE4" w:rsidRDefault="00B31BE4" w:rsidP="00A56D42">
            <w:pPr>
              <w:pStyle w:val="Odstavecseseznamem"/>
              <w:numPr>
                <w:ilvl w:val="0"/>
                <w:numId w:val="39"/>
              </w:numPr>
              <w:ind w:left="284" w:hanging="57"/>
              <w:jc w:val="both"/>
            </w:pPr>
            <w:r w:rsidRPr="00B31BE4">
              <w:t>Barviva a aditiva</w:t>
            </w:r>
            <w:r>
              <w:t>.</w:t>
            </w:r>
          </w:p>
          <w:p w14:paraId="4F1AFBBF" w14:textId="65FEAF62" w:rsidR="00B31BE4" w:rsidRPr="00B31BE4" w:rsidRDefault="00B31BE4" w:rsidP="00A56D42">
            <w:pPr>
              <w:pStyle w:val="Odstavecseseznamem"/>
              <w:numPr>
                <w:ilvl w:val="0"/>
                <w:numId w:val="39"/>
              </w:numPr>
              <w:ind w:left="284" w:hanging="57"/>
              <w:jc w:val="both"/>
            </w:pPr>
            <w:r w:rsidRPr="00B31BE4">
              <w:t>Vliv bioaktivních látek na zdraví člověka a jejich aplikace ve zdravotnictví</w:t>
            </w:r>
            <w:r>
              <w:t>.</w:t>
            </w:r>
          </w:p>
          <w:p w14:paraId="5938BF87" w14:textId="769B3A42" w:rsidR="00B31BE4" w:rsidRPr="00B31BE4" w:rsidRDefault="00B31BE4" w:rsidP="00A56D42">
            <w:pPr>
              <w:pStyle w:val="Odstavecseseznamem"/>
              <w:numPr>
                <w:ilvl w:val="0"/>
                <w:numId w:val="39"/>
              </w:numPr>
              <w:ind w:left="284" w:hanging="57"/>
              <w:jc w:val="both"/>
            </w:pPr>
            <w:r w:rsidRPr="00B31BE4">
              <w:t>Mléčné výrobky, maso</w:t>
            </w:r>
            <w:r>
              <w:t>.</w:t>
            </w:r>
          </w:p>
          <w:p w14:paraId="71188285" w14:textId="5EF0E750" w:rsidR="00B31BE4" w:rsidRDefault="00B31BE4" w:rsidP="00A56D42">
            <w:pPr>
              <w:pStyle w:val="Odstavecseseznamem"/>
              <w:numPr>
                <w:ilvl w:val="0"/>
                <w:numId w:val="39"/>
              </w:numPr>
              <w:ind w:left="284" w:hanging="57"/>
              <w:jc w:val="both"/>
            </w:pPr>
            <w:r w:rsidRPr="00B31BE4">
              <w:t>Prezentace vlastní odborné práce</w:t>
            </w:r>
            <w:r>
              <w:t>.</w:t>
            </w:r>
          </w:p>
        </w:tc>
      </w:tr>
      <w:tr w:rsidR="00B31BE4" w14:paraId="1801929B" w14:textId="77777777" w:rsidTr="00B40BDE">
        <w:trPr>
          <w:gridBefore w:val="1"/>
          <w:wBefore w:w="29" w:type="dxa"/>
          <w:trHeight w:val="265"/>
        </w:trPr>
        <w:tc>
          <w:tcPr>
            <w:tcW w:w="3651" w:type="dxa"/>
            <w:gridSpan w:val="6"/>
            <w:tcBorders>
              <w:top w:val="nil"/>
            </w:tcBorders>
            <w:shd w:val="clear" w:color="auto" w:fill="F7CAAC"/>
          </w:tcPr>
          <w:p w14:paraId="393943CB" w14:textId="77777777" w:rsidR="00B31BE4" w:rsidRDefault="00B31BE4" w:rsidP="006E1331">
            <w:pPr>
              <w:jc w:val="both"/>
            </w:pPr>
            <w:r>
              <w:rPr>
                <w:b/>
              </w:rPr>
              <w:t>Studijní literatura a studijní pomůcky</w:t>
            </w:r>
          </w:p>
        </w:tc>
        <w:tc>
          <w:tcPr>
            <w:tcW w:w="6239" w:type="dxa"/>
            <w:gridSpan w:val="20"/>
            <w:tcBorders>
              <w:top w:val="nil"/>
              <w:bottom w:val="nil"/>
            </w:tcBorders>
          </w:tcPr>
          <w:p w14:paraId="64EA9FCE" w14:textId="77777777" w:rsidR="00B31BE4" w:rsidRDefault="00B31BE4" w:rsidP="006E1331">
            <w:pPr>
              <w:jc w:val="both"/>
            </w:pPr>
          </w:p>
        </w:tc>
      </w:tr>
      <w:tr w:rsidR="00B31BE4" w14:paraId="42D390F0" w14:textId="77777777" w:rsidTr="00B40BDE">
        <w:trPr>
          <w:gridBefore w:val="1"/>
          <w:wBefore w:w="29" w:type="dxa"/>
          <w:trHeight w:val="1497"/>
        </w:trPr>
        <w:tc>
          <w:tcPr>
            <w:tcW w:w="9890" w:type="dxa"/>
            <w:gridSpan w:val="26"/>
            <w:tcBorders>
              <w:top w:val="nil"/>
            </w:tcBorders>
          </w:tcPr>
          <w:p w14:paraId="36BD4C48" w14:textId="77777777" w:rsidR="00B31BE4" w:rsidRPr="002D524F" w:rsidRDefault="00B31BE4" w:rsidP="00B31BE4">
            <w:pPr>
              <w:jc w:val="both"/>
            </w:pPr>
            <w:r w:rsidRPr="002D524F">
              <w:rPr>
                <w:u w:val="single"/>
              </w:rPr>
              <w:t>Povinná literatura</w:t>
            </w:r>
            <w:r w:rsidRPr="002D524F">
              <w:t>:</w:t>
            </w:r>
          </w:p>
          <w:p w14:paraId="17243941" w14:textId="77777777" w:rsidR="00B31BE4" w:rsidRPr="002D524F" w:rsidRDefault="00B31BE4" w:rsidP="00B31BE4">
            <w:pPr>
              <w:jc w:val="both"/>
            </w:pPr>
            <w:r w:rsidRPr="00900F3D">
              <w:rPr>
                <w:caps/>
                <w:kern w:val="20"/>
              </w:rPr>
              <w:t>Glendinning</w:t>
            </w:r>
            <w:r w:rsidRPr="002D524F">
              <w:t xml:space="preserve">, E.H. </w:t>
            </w:r>
            <w:r w:rsidRPr="00900F3D">
              <w:t>Oxford English for Careers: Technology</w:t>
            </w:r>
            <w:r w:rsidRPr="002D524F">
              <w:t xml:space="preserve">. OUP, 2007. ISBN 0194569535. </w:t>
            </w:r>
          </w:p>
          <w:p w14:paraId="63B536F2" w14:textId="77777777" w:rsidR="00B31BE4" w:rsidRPr="002D524F" w:rsidRDefault="00B31BE4" w:rsidP="00B31BE4">
            <w:pPr>
              <w:jc w:val="both"/>
            </w:pPr>
          </w:p>
          <w:p w14:paraId="3A09D4EE" w14:textId="77777777" w:rsidR="00B31BE4" w:rsidRPr="002D524F" w:rsidRDefault="00B31BE4" w:rsidP="00B31BE4">
            <w:pPr>
              <w:jc w:val="both"/>
            </w:pPr>
            <w:r w:rsidRPr="002D524F">
              <w:rPr>
                <w:u w:val="single"/>
              </w:rPr>
              <w:t>Doporučená literatura</w:t>
            </w:r>
            <w:r w:rsidRPr="002D524F">
              <w:t>:</w:t>
            </w:r>
          </w:p>
          <w:p w14:paraId="263A8155" w14:textId="77777777" w:rsidR="00B31BE4" w:rsidRPr="002D524F" w:rsidRDefault="00B31BE4" w:rsidP="00B31BE4">
            <w:pPr>
              <w:jc w:val="both"/>
            </w:pPr>
            <w:r w:rsidRPr="00900F3D">
              <w:rPr>
                <w:caps/>
                <w:kern w:val="20"/>
              </w:rPr>
              <w:t>Comfort, J</w:t>
            </w:r>
            <w:r w:rsidRPr="002D524F">
              <w:t xml:space="preserve">. </w:t>
            </w:r>
            <w:r w:rsidRPr="00900F3D">
              <w:t>Effective Presentations.</w:t>
            </w:r>
            <w:r w:rsidRPr="002D524F">
              <w:t xml:space="preserve"> Oxford: Oxford University Press, 1995. ISBN 0194570657. </w:t>
            </w:r>
          </w:p>
          <w:p w14:paraId="2D806FAC" w14:textId="77777777" w:rsidR="00B31BE4" w:rsidRPr="002D524F" w:rsidRDefault="00B31BE4" w:rsidP="00B31BE4">
            <w:pPr>
              <w:jc w:val="both"/>
            </w:pPr>
            <w:r w:rsidRPr="00900F3D">
              <w:rPr>
                <w:caps/>
                <w:kern w:val="20"/>
              </w:rPr>
              <w:t>Murphy, R.</w:t>
            </w:r>
            <w:r w:rsidRPr="002D524F">
              <w:t xml:space="preserve"> </w:t>
            </w:r>
            <w:r w:rsidRPr="00900F3D">
              <w:t>English Grammar in Use.</w:t>
            </w:r>
            <w:r w:rsidRPr="002D524F">
              <w:t xml:space="preserve"> Cambridge, 2003. ISBN 0-521-5293-X. </w:t>
            </w:r>
          </w:p>
          <w:p w14:paraId="5BCF82A3" w14:textId="3348F280" w:rsidR="00B31BE4" w:rsidRDefault="00B31BE4" w:rsidP="00B31BE4">
            <w:pPr>
              <w:jc w:val="both"/>
            </w:pPr>
            <w:r w:rsidRPr="002D524F">
              <w:t>Vlastní doplňující materiály v e-learningové podobě.</w:t>
            </w:r>
          </w:p>
        </w:tc>
      </w:tr>
      <w:tr w:rsidR="00B31BE4" w14:paraId="55EDE7B0"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496C2C57" w14:textId="77777777" w:rsidR="00B31BE4" w:rsidRDefault="00B31BE4" w:rsidP="006E1331">
            <w:pPr>
              <w:jc w:val="center"/>
              <w:rPr>
                <w:b/>
              </w:rPr>
            </w:pPr>
            <w:r>
              <w:rPr>
                <w:b/>
              </w:rPr>
              <w:t>Informace ke kombinované nebo distanční formě</w:t>
            </w:r>
          </w:p>
        </w:tc>
      </w:tr>
      <w:tr w:rsidR="00B31BE4" w14:paraId="2CCB235C" w14:textId="77777777" w:rsidTr="00B40BDE">
        <w:trPr>
          <w:gridBefore w:val="1"/>
          <w:wBefore w:w="29" w:type="dxa"/>
        </w:trPr>
        <w:tc>
          <w:tcPr>
            <w:tcW w:w="4785" w:type="dxa"/>
            <w:gridSpan w:val="9"/>
            <w:tcBorders>
              <w:top w:val="single" w:sz="2" w:space="0" w:color="auto"/>
            </w:tcBorders>
            <w:shd w:val="clear" w:color="auto" w:fill="F7CAAC"/>
          </w:tcPr>
          <w:p w14:paraId="22DE1BDD" w14:textId="77777777" w:rsidR="00B31BE4" w:rsidRDefault="00B31BE4" w:rsidP="006E1331">
            <w:pPr>
              <w:jc w:val="both"/>
            </w:pPr>
            <w:r>
              <w:rPr>
                <w:b/>
              </w:rPr>
              <w:t>Rozsah konzultací (soustředění)</w:t>
            </w:r>
          </w:p>
        </w:tc>
        <w:tc>
          <w:tcPr>
            <w:tcW w:w="889" w:type="dxa"/>
            <w:gridSpan w:val="3"/>
            <w:tcBorders>
              <w:top w:val="single" w:sz="2" w:space="0" w:color="auto"/>
            </w:tcBorders>
          </w:tcPr>
          <w:p w14:paraId="3DDFA75B" w14:textId="77777777" w:rsidR="00B31BE4" w:rsidRDefault="00B31BE4" w:rsidP="000C517E">
            <w:pPr>
              <w:jc w:val="center"/>
            </w:pPr>
            <w:r>
              <w:t>9</w:t>
            </w:r>
          </w:p>
        </w:tc>
        <w:tc>
          <w:tcPr>
            <w:tcW w:w="4216" w:type="dxa"/>
            <w:gridSpan w:val="14"/>
            <w:tcBorders>
              <w:top w:val="single" w:sz="2" w:space="0" w:color="auto"/>
            </w:tcBorders>
            <w:shd w:val="clear" w:color="auto" w:fill="F7CAAC"/>
          </w:tcPr>
          <w:p w14:paraId="48241F21" w14:textId="77777777" w:rsidR="00B31BE4" w:rsidRDefault="00B31BE4" w:rsidP="006E1331">
            <w:pPr>
              <w:jc w:val="both"/>
              <w:rPr>
                <w:b/>
              </w:rPr>
            </w:pPr>
            <w:r>
              <w:rPr>
                <w:b/>
              </w:rPr>
              <w:t xml:space="preserve">hodin </w:t>
            </w:r>
          </w:p>
        </w:tc>
      </w:tr>
      <w:tr w:rsidR="00B31BE4" w14:paraId="26BF0B5F" w14:textId="77777777" w:rsidTr="00B40BDE">
        <w:trPr>
          <w:gridBefore w:val="1"/>
          <w:wBefore w:w="29" w:type="dxa"/>
        </w:trPr>
        <w:tc>
          <w:tcPr>
            <w:tcW w:w="9890" w:type="dxa"/>
            <w:gridSpan w:val="26"/>
            <w:shd w:val="clear" w:color="auto" w:fill="F7CAAC"/>
          </w:tcPr>
          <w:p w14:paraId="08184942" w14:textId="77777777" w:rsidR="00B31BE4" w:rsidRDefault="00B31BE4" w:rsidP="006E1331">
            <w:pPr>
              <w:jc w:val="both"/>
              <w:rPr>
                <w:b/>
              </w:rPr>
            </w:pPr>
            <w:r>
              <w:rPr>
                <w:b/>
              </w:rPr>
              <w:t>Informace o způsobu kontaktu s vyučujícím</w:t>
            </w:r>
          </w:p>
        </w:tc>
      </w:tr>
      <w:tr w:rsidR="00B31BE4" w14:paraId="64F2E5BA" w14:textId="77777777" w:rsidTr="00B40BDE">
        <w:trPr>
          <w:gridBefore w:val="1"/>
          <w:wBefore w:w="29" w:type="dxa"/>
          <w:trHeight w:val="1373"/>
        </w:trPr>
        <w:tc>
          <w:tcPr>
            <w:tcW w:w="9890" w:type="dxa"/>
            <w:gridSpan w:val="26"/>
          </w:tcPr>
          <w:p w14:paraId="37E0F9BA" w14:textId="6FE1F32C" w:rsidR="00B31BE4" w:rsidRPr="00B31BE4" w:rsidRDefault="00B31BE4" w:rsidP="00B31BE4">
            <w:pPr>
              <w:pStyle w:val="western"/>
              <w:spacing w:before="0" w:line="240" w:lineRule="auto"/>
              <w:ind w:left="0"/>
              <w:rPr>
                <w:sz w:val="20"/>
                <w:szCs w:val="20"/>
              </w:rPr>
            </w:pPr>
            <w:r w:rsidRPr="00B31BE4">
              <w:rPr>
                <w:sz w:val="20"/>
                <w:szCs w:val="20"/>
              </w:rPr>
              <w:t xml:space="preserve">Studenti samostatně studují předložené materiály a využívají e-learningovou podporu. Prezentují technické téma z jejich studijní oblasti. V případě potřeby mají možnost domluvit si individuální konzultaci. </w:t>
            </w:r>
          </w:p>
          <w:p w14:paraId="4CD931EE" w14:textId="77777777" w:rsidR="00B31BE4" w:rsidRDefault="00B31BE4" w:rsidP="00B31BE4">
            <w:pPr>
              <w:jc w:val="both"/>
            </w:pPr>
          </w:p>
          <w:p w14:paraId="435D5DBD" w14:textId="77777777" w:rsidR="00B31BE4" w:rsidRDefault="00B31BE4" w:rsidP="00B31BE4">
            <w:pPr>
              <w:jc w:val="both"/>
            </w:pPr>
            <w:r w:rsidRPr="00685529">
              <w:t xml:space="preserve">Možnosti komunikace s vyučujícím: </w:t>
            </w:r>
            <w:r>
              <w:t xml:space="preserve">viz Telefonní seznam UTB </w:t>
            </w:r>
            <w:hyperlink r:id="rId31" w:history="1">
              <w:r w:rsidRPr="00ED2DBC">
                <w:rPr>
                  <w:rStyle w:val="Hypertextovodkaz"/>
                </w:rPr>
                <w:t>http://phonebook.utb.cz/</w:t>
              </w:r>
            </w:hyperlink>
            <w:r>
              <w:t>.</w:t>
            </w:r>
          </w:p>
          <w:p w14:paraId="22056D09" w14:textId="77777777" w:rsidR="00B31BE4" w:rsidRDefault="00B31BE4" w:rsidP="006E1331">
            <w:pPr>
              <w:jc w:val="both"/>
            </w:pPr>
          </w:p>
          <w:p w14:paraId="4534B04F" w14:textId="77777777" w:rsidR="00B31BE4" w:rsidRDefault="00B31BE4" w:rsidP="006E1331">
            <w:pPr>
              <w:jc w:val="both"/>
            </w:pPr>
          </w:p>
          <w:p w14:paraId="115CAFD4" w14:textId="77777777" w:rsidR="00B31BE4" w:rsidRDefault="00B31BE4" w:rsidP="006E1331">
            <w:pPr>
              <w:jc w:val="both"/>
            </w:pPr>
          </w:p>
          <w:p w14:paraId="2BD2056C" w14:textId="77777777" w:rsidR="00B31BE4" w:rsidRDefault="00B31BE4" w:rsidP="006E1331">
            <w:pPr>
              <w:jc w:val="both"/>
            </w:pPr>
          </w:p>
          <w:p w14:paraId="3326DCEC" w14:textId="77777777" w:rsidR="00B31BE4" w:rsidRDefault="00B31BE4" w:rsidP="006E1331">
            <w:pPr>
              <w:jc w:val="both"/>
            </w:pPr>
          </w:p>
          <w:p w14:paraId="1FF684A4" w14:textId="77777777" w:rsidR="00B31BE4" w:rsidRDefault="00B31BE4" w:rsidP="006E1331">
            <w:pPr>
              <w:jc w:val="both"/>
            </w:pPr>
          </w:p>
          <w:p w14:paraId="7950926F" w14:textId="77777777" w:rsidR="00B40BDE" w:rsidRDefault="00B40BDE" w:rsidP="006E1331">
            <w:pPr>
              <w:jc w:val="both"/>
            </w:pPr>
          </w:p>
          <w:p w14:paraId="680D6545" w14:textId="439B4CE0" w:rsidR="00B31BE4" w:rsidRDefault="00B31BE4" w:rsidP="006E1331">
            <w:pPr>
              <w:jc w:val="both"/>
            </w:pPr>
          </w:p>
        </w:tc>
      </w:tr>
      <w:tr w:rsidR="00745647" w14:paraId="29F71C4B" w14:textId="77777777" w:rsidTr="00B40BDE">
        <w:trPr>
          <w:gridBefore w:val="1"/>
          <w:wBefore w:w="29" w:type="dxa"/>
        </w:trPr>
        <w:tc>
          <w:tcPr>
            <w:tcW w:w="9890" w:type="dxa"/>
            <w:gridSpan w:val="26"/>
            <w:tcBorders>
              <w:top w:val="single" w:sz="4" w:space="0" w:color="auto"/>
              <w:left w:val="single" w:sz="4" w:space="0" w:color="auto"/>
              <w:bottom w:val="double" w:sz="4" w:space="0" w:color="auto"/>
              <w:right w:val="single" w:sz="4" w:space="0" w:color="auto"/>
            </w:tcBorders>
            <w:shd w:val="clear" w:color="auto" w:fill="BDD6EE"/>
          </w:tcPr>
          <w:p w14:paraId="2BD8746C" w14:textId="7AD6B151" w:rsidR="00745647" w:rsidRPr="00745647" w:rsidRDefault="00B31BE4" w:rsidP="006E1331">
            <w:pPr>
              <w:jc w:val="both"/>
              <w:rPr>
                <w:b/>
                <w:sz w:val="28"/>
                <w:szCs w:val="28"/>
              </w:rPr>
            </w:pPr>
            <w:r>
              <w:lastRenderedPageBreak/>
              <w:br w:type="page"/>
            </w:r>
            <w:r w:rsidR="00446ED5">
              <w:br w:type="page"/>
            </w:r>
            <w:r w:rsidR="00745647">
              <w:br w:type="page"/>
            </w:r>
            <w:r w:rsidR="00745647" w:rsidRPr="00745647">
              <w:rPr>
                <w:b/>
                <w:sz w:val="28"/>
                <w:szCs w:val="28"/>
              </w:rPr>
              <w:t>B-III – Charakteristika studijního předmětu</w:t>
            </w:r>
          </w:p>
        </w:tc>
      </w:tr>
      <w:tr w:rsidR="00745647" w:rsidRPr="00900F3D" w14:paraId="6B1AC78D" w14:textId="77777777" w:rsidTr="00B40BDE">
        <w:trPr>
          <w:gridBefore w:val="1"/>
          <w:wBefore w:w="29" w:type="dxa"/>
        </w:trPr>
        <w:tc>
          <w:tcPr>
            <w:tcW w:w="3068" w:type="dxa"/>
            <w:gridSpan w:val="2"/>
            <w:tcBorders>
              <w:top w:val="double" w:sz="4" w:space="0" w:color="auto"/>
            </w:tcBorders>
            <w:shd w:val="clear" w:color="auto" w:fill="F7CAAC"/>
          </w:tcPr>
          <w:p w14:paraId="0805208C" w14:textId="77777777" w:rsidR="00745647" w:rsidRDefault="00745647" w:rsidP="006E1331">
            <w:pPr>
              <w:jc w:val="both"/>
              <w:rPr>
                <w:b/>
              </w:rPr>
            </w:pPr>
            <w:r>
              <w:rPr>
                <w:b/>
              </w:rPr>
              <w:t>Název studijního předmětu</w:t>
            </w:r>
          </w:p>
        </w:tc>
        <w:tc>
          <w:tcPr>
            <w:tcW w:w="6822" w:type="dxa"/>
            <w:gridSpan w:val="24"/>
            <w:tcBorders>
              <w:top w:val="double" w:sz="4" w:space="0" w:color="auto"/>
            </w:tcBorders>
          </w:tcPr>
          <w:p w14:paraId="47BE5048" w14:textId="77777777" w:rsidR="00745647" w:rsidRPr="00900F3D" w:rsidRDefault="00745647" w:rsidP="006E1331">
            <w:pPr>
              <w:jc w:val="both"/>
              <w:rPr>
                <w:b/>
              </w:rPr>
            </w:pPr>
            <w:r w:rsidRPr="00900F3D">
              <w:rPr>
                <w:b/>
              </w:rPr>
              <w:t>Odborný jazyk němči</w:t>
            </w:r>
            <w:r w:rsidRPr="00FF317E">
              <w:rPr>
                <w:b/>
              </w:rPr>
              <w:t xml:space="preserve">na </w:t>
            </w:r>
            <w:r w:rsidRPr="00FF317E">
              <w:t>(pro K</w:t>
            </w:r>
            <w:r>
              <w:t>S</w:t>
            </w:r>
            <w:r w:rsidRPr="00FF317E">
              <w:t xml:space="preserve"> </w:t>
            </w:r>
            <w:r>
              <w:t>-</w:t>
            </w:r>
            <w:r w:rsidRPr="00FF317E">
              <w:t xml:space="preserve"> alternativní možnost k AJ)</w:t>
            </w:r>
          </w:p>
        </w:tc>
      </w:tr>
      <w:tr w:rsidR="00745647" w14:paraId="796ACCE6" w14:textId="77777777" w:rsidTr="00B40BDE">
        <w:trPr>
          <w:gridBefore w:val="1"/>
          <w:wBefore w:w="29" w:type="dxa"/>
        </w:trPr>
        <w:tc>
          <w:tcPr>
            <w:tcW w:w="3068" w:type="dxa"/>
            <w:gridSpan w:val="2"/>
            <w:shd w:val="clear" w:color="auto" w:fill="F7CAAC"/>
          </w:tcPr>
          <w:p w14:paraId="7D664D8D" w14:textId="77777777" w:rsidR="00745647" w:rsidRDefault="00745647" w:rsidP="006E1331">
            <w:pPr>
              <w:jc w:val="both"/>
              <w:rPr>
                <w:b/>
              </w:rPr>
            </w:pPr>
            <w:r>
              <w:rPr>
                <w:b/>
              </w:rPr>
              <w:t>Typ předmětu</w:t>
            </w:r>
          </w:p>
        </w:tc>
        <w:tc>
          <w:tcPr>
            <w:tcW w:w="3402" w:type="dxa"/>
            <w:gridSpan w:val="12"/>
          </w:tcPr>
          <w:p w14:paraId="58BA18A0" w14:textId="77777777" w:rsidR="00745647" w:rsidRDefault="00745647" w:rsidP="006E1331">
            <w:pPr>
              <w:jc w:val="both"/>
            </w:pPr>
            <w:r>
              <w:t>povinný</w:t>
            </w:r>
          </w:p>
        </w:tc>
        <w:tc>
          <w:tcPr>
            <w:tcW w:w="2693" w:type="dxa"/>
            <w:gridSpan w:val="8"/>
            <w:shd w:val="clear" w:color="auto" w:fill="F7CAAC"/>
          </w:tcPr>
          <w:p w14:paraId="764F9C72" w14:textId="77777777" w:rsidR="00745647" w:rsidRDefault="00745647" w:rsidP="006E1331">
            <w:pPr>
              <w:jc w:val="both"/>
            </w:pPr>
            <w:r>
              <w:rPr>
                <w:b/>
              </w:rPr>
              <w:t>doporučený ročník / semestr</w:t>
            </w:r>
          </w:p>
        </w:tc>
        <w:tc>
          <w:tcPr>
            <w:tcW w:w="727" w:type="dxa"/>
            <w:gridSpan w:val="4"/>
          </w:tcPr>
          <w:p w14:paraId="6731B7F3" w14:textId="77777777" w:rsidR="00745647" w:rsidRDefault="00745647" w:rsidP="006E1331">
            <w:pPr>
              <w:jc w:val="both"/>
            </w:pPr>
            <w:r>
              <w:t>1/LS</w:t>
            </w:r>
          </w:p>
        </w:tc>
      </w:tr>
      <w:tr w:rsidR="00745647" w14:paraId="21BCEC88" w14:textId="77777777" w:rsidTr="00B40BDE">
        <w:trPr>
          <w:gridBefore w:val="1"/>
          <w:wBefore w:w="29" w:type="dxa"/>
        </w:trPr>
        <w:tc>
          <w:tcPr>
            <w:tcW w:w="3068" w:type="dxa"/>
            <w:gridSpan w:val="2"/>
            <w:shd w:val="clear" w:color="auto" w:fill="F7CAAC"/>
          </w:tcPr>
          <w:p w14:paraId="11439BC7" w14:textId="77777777" w:rsidR="00745647" w:rsidRDefault="00745647" w:rsidP="006E1331">
            <w:pPr>
              <w:jc w:val="both"/>
              <w:rPr>
                <w:b/>
              </w:rPr>
            </w:pPr>
            <w:r>
              <w:rPr>
                <w:b/>
              </w:rPr>
              <w:t>Rozsah studijního předmětu</w:t>
            </w:r>
          </w:p>
        </w:tc>
        <w:tc>
          <w:tcPr>
            <w:tcW w:w="1698" w:type="dxa"/>
            <w:gridSpan w:val="6"/>
          </w:tcPr>
          <w:p w14:paraId="69BBDD75" w14:textId="77777777" w:rsidR="00745647" w:rsidRDefault="00745647" w:rsidP="006E1331">
            <w:pPr>
              <w:jc w:val="both"/>
            </w:pPr>
          </w:p>
        </w:tc>
        <w:tc>
          <w:tcPr>
            <w:tcW w:w="888" w:type="dxa"/>
            <w:gridSpan w:val="3"/>
            <w:shd w:val="clear" w:color="auto" w:fill="F7CAAC"/>
          </w:tcPr>
          <w:p w14:paraId="672BCC3C" w14:textId="77777777" w:rsidR="00745647" w:rsidRDefault="00745647" w:rsidP="006E1331">
            <w:pPr>
              <w:jc w:val="both"/>
              <w:rPr>
                <w:b/>
              </w:rPr>
            </w:pPr>
            <w:r>
              <w:rPr>
                <w:b/>
              </w:rPr>
              <w:t xml:space="preserve">hod. </w:t>
            </w:r>
          </w:p>
        </w:tc>
        <w:tc>
          <w:tcPr>
            <w:tcW w:w="816" w:type="dxa"/>
            <w:gridSpan w:val="3"/>
          </w:tcPr>
          <w:p w14:paraId="164707DF" w14:textId="77777777" w:rsidR="00745647" w:rsidRDefault="00745647" w:rsidP="006E1331">
            <w:pPr>
              <w:jc w:val="both"/>
            </w:pPr>
          </w:p>
        </w:tc>
        <w:tc>
          <w:tcPr>
            <w:tcW w:w="2154" w:type="dxa"/>
            <w:gridSpan w:val="5"/>
            <w:shd w:val="clear" w:color="auto" w:fill="F7CAAC"/>
          </w:tcPr>
          <w:p w14:paraId="3E05A2F8" w14:textId="77777777" w:rsidR="00745647" w:rsidRDefault="00745647" w:rsidP="006E1331">
            <w:pPr>
              <w:jc w:val="both"/>
              <w:rPr>
                <w:b/>
              </w:rPr>
            </w:pPr>
            <w:r>
              <w:rPr>
                <w:b/>
              </w:rPr>
              <w:t>kreditů</w:t>
            </w:r>
          </w:p>
        </w:tc>
        <w:tc>
          <w:tcPr>
            <w:tcW w:w="1266" w:type="dxa"/>
            <w:gridSpan w:val="7"/>
          </w:tcPr>
          <w:p w14:paraId="7949DD55" w14:textId="77777777" w:rsidR="00745647" w:rsidRDefault="00745647" w:rsidP="006E1331">
            <w:pPr>
              <w:jc w:val="both"/>
            </w:pPr>
            <w:r>
              <w:t>2</w:t>
            </w:r>
          </w:p>
        </w:tc>
      </w:tr>
      <w:tr w:rsidR="00745647" w14:paraId="22D3C0A6" w14:textId="77777777" w:rsidTr="00B40BDE">
        <w:trPr>
          <w:gridBefore w:val="1"/>
          <w:wBefore w:w="29" w:type="dxa"/>
        </w:trPr>
        <w:tc>
          <w:tcPr>
            <w:tcW w:w="3068" w:type="dxa"/>
            <w:gridSpan w:val="2"/>
            <w:shd w:val="clear" w:color="auto" w:fill="F7CAAC"/>
          </w:tcPr>
          <w:p w14:paraId="67CAF18C" w14:textId="77777777" w:rsidR="00745647" w:rsidRDefault="00745647" w:rsidP="006E1331">
            <w:pPr>
              <w:jc w:val="both"/>
              <w:rPr>
                <w:b/>
                <w:sz w:val="22"/>
              </w:rPr>
            </w:pPr>
            <w:r>
              <w:rPr>
                <w:b/>
              </w:rPr>
              <w:t>Prerekvizity, korekvizity, ekvivalence</w:t>
            </w:r>
          </w:p>
        </w:tc>
        <w:tc>
          <w:tcPr>
            <w:tcW w:w="6822" w:type="dxa"/>
            <w:gridSpan w:val="24"/>
          </w:tcPr>
          <w:p w14:paraId="6FA18762" w14:textId="77777777" w:rsidR="00745647" w:rsidRDefault="00745647" w:rsidP="006E1331">
            <w:pPr>
              <w:jc w:val="both"/>
            </w:pPr>
          </w:p>
        </w:tc>
      </w:tr>
      <w:tr w:rsidR="00745647" w14:paraId="745F47BB" w14:textId="77777777" w:rsidTr="00B40BDE">
        <w:trPr>
          <w:gridBefore w:val="1"/>
          <w:wBefore w:w="29" w:type="dxa"/>
        </w:trPr>
        <w:tc>
          <w:tcPr>
            <w:tcW w:w="3068" w:type="dxa"/>
            <w:gridSpan w:val="2"/>
            <w:shd w:val="clear" w:color="auto" w:fill="F7CAAC"/>
          </w:tcPr>
          <w:p w14:paraId="3092787F" w14:textId="77777777" w:rsidR="00745647" w:rsidRDefault="00745647" w:rsidP="006E1331">
            <w:pPr>
              <w:jc w:val="both"/>
              <w:rPr>
                <w:b/>
              </w:rPr>
            </w:pPr>
            <w:r>
              <w:rPr>
                <w:b/>
              </w:rPr>
              <w:t>Způsob ověření studijních výsledků</w:t>
            </w:r>
          </w:p>
        </w:tc>
        <w:tc>
          <w:tcPr>
            <w:tcW w:w="3402" w:type="dxa"/>
            <w:gridSpan w:val="12"/>
          </w:tcPr>
          <w:p w14:paraId="7E2571F4" w14:textId="77777777" w:rsidR="00745647" w:rsidRDefault="00745647" w:rsidP="006E1331">
            <w:pPr>
              <w:jc w:val="both"/>
            </w:pPr>
            <w:r>
              <w:t>zkouška</w:t>
            </w:r>
          </w:p>
        </w:tc>
        <w:tc>
          <w:tcPr>
            <w:tcW w:w="1574" w:type="dxa"/>
            <w:gridSpan w:val="3"/>
            <w:shd w:val="clear" w:color="auto" w:fill="F7CAAC"/>
          </w:tcPr>
          <w:p w14:paraId="7D91AB54" w14:textId="77777777" w:rsidR="00745647" w:rsidRDefault="00745647" w:rsidP="006E1331">
            <w:pPr>
              <w:jc w:val="both"/>
              <w:rPr>
                <w:b/>
              </w:rPr>
            </w:pPr>
            <w:r>
              <w:rPr>
                <w:b/>
              </w:rPr>
              <w:t>Forma výuky</w:t>
            </w:r>
          </w:p>
        </w:tc>
        <w:tc>
          <w:tcPr>
            <w:tcW w:w="1846" w:type="dxa"/>
            <w:gridSpan w:val="9"/>
          </w:tcPr>
          <w:p w14:paraId="5866A1F0" w14:textId="77777777" w:rsidR="00745647" w:rsidRDefault="00745647" w:rsidP="006E1331">
            <w:pPr>
              <w:jc w:val="both"/>
            </w:pPr>
            <w:r>
              <w:t>semináře</w:t>
            </w:r>
          </w:p>
        </w:tc>
      </w:tr>
      <w:tr w:rsidR="00745647" w14:paraId="1FBFA873" w14:textId="77777777" w:rsidTr="00B40BDE">
        <w:trPr>
          <w:gridBefore w:val="1"/>
          <w:wBefore w:w="29" w:type="dxa"/>
        </w:trPr>
        <w:tc>
          <w:tcPr>
            <w:tcW w:w="3068" w:type="dxa"/>
            <w:gridSpan w:val="2"/>
            <w:shd w:val="clear" w:color="auto" w:fill="F7CAAC"/>
          </w:tcPr>
          <w:p w14:paraId="064FBF15" w14:textId="77777777" w:rsidR="00745647" w:rsidRDefault="00745647" w:rsidP="006E1331">
            <w:pPr>
              <w:jc w:val="both"/>
              <w:rPr>
                <w:b/>
              </w:rPr>
            </w:pPr>
            <w:r>
              <w:rPr>
                <w:b/>
              </w:rPr>
              <w:t>Forma způsobu ověření studijních výsledků a další požadavky na studenta</w:t>
            </w:r>
          </w:p>
        </w:tc>
        <w:tc>
          <w:tcPr>
            <w:tcW w:w="6822" w:type="dxa"/>
            <w:gridSpan w:val="24"/>
            <w:tcBorders>
              <w:bottom w:val="single" w:sz="4" w:space="0" w:color="auto"/>
            </w:tcBorders>
          </w:tcPr>
          <w:p w14:paraId="3C623CB4" w14:textId="77777777" w:rsidR="00745647" w:rsidRDefault="00745647" w:rsidP="006E1331">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němčiny je na úrovni pokročilý B2.</w:t>
            </w:r>
          </w:p>
        </w:tc>
      </w:tr>
      <w:tr w:rsidR="00745647" w14:paraId="409CF8B1" w14:textId="77777777" w:rsidTr="00B40BDE">
        <w:trPr>
          <w:gridBefore w:val="1"/>
          <w:wBefore w:w="29" w:type="dxa"/>
          <w:trHeight w:val="197"/>
        </w:trPr>
        <w:tc>
          <w:tcPr>
            <w:tcW w:w="3068" w:type="dxa"/>
            <w:gridSpan w:val="2"/>
            <w:tcBorders>
              <w:top w:val="nil"/>
            </w:tcBorders>
            <w:shd w:val="clear" w:color="auto" w:fill="F7CAAC"/>
          </w:tcPr>
          <w:p w14:paraId="16ADFC34" w14:textId="77777777" w:rsidR="00745647" w:rsidRDefault="00745647" w:rsidP="006E1331">
            <w:pPr>
              <w:jc w:val="both"/>
              <w:rPr>
                <w:b/>
              </w:rPr>
            </w:pPr>
            <w:r>
              <w:rPr>
                <w:b/>
              </w:rPr>
              <w:t>Garant předmětu</w:t>
            </w:r>
          </w:p>
        </w:tc>
        <w:tc>
          <w:tcPr>
            <w:tcW w:w="6822" w:type="dxa"/>
            <w:gridSpan w:val="24"/>
            <w:tcBorders>
              <w:top w:val="single" w:sz="4" w:space="0" w:color="auto"/>
            </w:tcBorders>
          </w:tcPr>
          <w:p w14:paraId="2BB101C0" w14:textId="77777777" w:rsidR="00745647" w:rsidRDefault="00745647" w:rsidP="006E1331">
            <w:pPr>
              <w:jc w:val="both"/>
            </w:pPr>
          </w:p>
        </w:tc>
      </w:tr>
      <w:tr w:rsidR="00745647" w14:paraId="5788D801" w14:textId="77777777" w:rsidTr="00B40BDE">
        <w:trPr>
          <w:gridBefore w:val="1"/>
          <w:wBefore w:w="29" w:type="dxa"/>
          <w:trHeight w:val="243"/>
        </w:trPr>
        <w:tc>
          <w:tcPr>
            <w:tcW w:w="3068" w:type="dxa"/>
            <w:gridSpan w:val="2"/>
            <w:tcBorders>
              <w:top w:val="nil"/>
            </w:tcBorders>
            <w:shd w:val="clear" w:color="auto" w:fill="F7CAAC"/>
          </w:tcPr>
          <w:p w14:paraId="60FD8540" w14:textId="77777777" w:rsidR="00745647" w:rsidRDefault="00745647" w:rsidP="006E1331">
            <w:pPr>
              <w:jc w:val="both"/>
              <w:rPr>
                <w:b/>
              </w:rPr>
            </w:pPr>
            <w:r>
              <w:rPr>
                <w:b/>
              </w:rPr>
              <w:t>Zapojení garanta do výuky předmětu</w:t>
            </w:r>
          </w:p>
        </w:tc>
        <w:tc>
          <w:tcPr>
            <w:tcW w:w="6822" w:type="dxa"/>
            <w:gridSpan w:val="24"/>
            <w:tcBorders>
              <w:top w:val="nil"/>
            </w:tcBorders>
          </w:tcPr>
          <w:p w14:paraId="78EDD81D" w14:textId="77777777" w:rsidR="00745647" w:rsidRDefault="00745647" w:rsidP="006E1331">
            <w:pPr>
              <w:jc w:val="both"/>
            </w:pPr>
          </w:p>
        </w:tc>
      </w:tr>
      <w:tr w:rsidR="00745647" w14:paraId="169E5AF6" w14:textId="77777777" w:rsidTr="00B40BDE">
        <w:trPr>
          <w:gridBefore w:val="1"/>
          <w:wBefore w:w="29" w:type="dxa"/>
        </w:trPr>
        <w:tc>
          <w:tcPr>
            <w:tcW w:w="3068" w:type="dxa"/>
            <w:gridSpan w:val="2"/>
            <w:shd w:val="clear" w:color="auto" w:fill="F7CAAC"/>
          </w:tcPr>
          <w:p w14:paraId="37D387CA" w14:textId="77777777" w:rsidR="00745647" w:rsidRDefault="00745647" w:rsidP="006E1331">
            <w:pPr>
              <w:jc w:val="both"/>
              <w:rPr>
                <w:b/>
              </w:rPr>
            </w:pPr>
            <w:r>
              <w:rPr>
                <w:b/>
              </w:rPr>
              <w:t>Vyučující</w:t>
            </w:r>
          </w:p>
        </w:tc>
        <w:tc>
          <w:tcPr>
            <w:tcW w:w="6822" w:type="dxa"/>
            <w:gridSpan w:val="24"/>
            <w:tcBorders>
              <w:bottom w:val="nil"/>
            </w:tcBorders>
          </w:tcPr>
          <w:p w14:paraId="490D19AA" w14:textId="77777777" w:rsidR="00745647" w:rsidRDefault="00745647" w:rsidP="006E1331">
            <w:pPr>
              <w:jc w:val="both"/>
            </w:pPr>
          </w:p>
        </w:tc>
      </w:tr>
      <w:tr w:rsidR="00745647" w14:paraId="2C8559E7" w14:textId="77777777" w:rsidTr="00B40BDE">
        <w:trPr>
          <w:gridBefore w:val="1"/>
          <w:wBefore w:w="29" w:type="dxa"/>
          <w:trHeight w:val="212"/>
        </w:trPr>
        <w:tc>
          <w:tcPr>
            <w:tcW w:w="9890" w:type="dxa"/>
            <w:gridSpan w:val="26"/>
            <w:tcBorders>
              <w:top w:val="nil"/>
            </w:tcBorders>
          </w:tcPr>
          <w:p w14:paraId="54145ECA" w14:textId="77777777" w:rsidR="00745647" w:rsidRDefault="00745647" w:rsidP="006E1331">
            <w:pPr>
              <w:spacing w:before="60" w:after="60"/>
              <w:jc w:val="both"/>
            </w:pPr>
            <w:r w:rsidRPr="003F7A8B">
              <w:rPr>
                <w:i/>
              </w:rPr>
              <w:t>Předmět má pro zaměření SP doplňující charakter.</w:t>
            </w:r>
          </w:p>
        </w:tc>
      </w:tr>
      <w:tr w:rsidR="00745647" w14:paraId="1B1D95AE" w14:textId="77777777" w:rsidTr="00B40BDE">
        <w:trPr>
          <w:gridBefore w:val="1"/>
          <w:wBefore w:w="29" w:type="dxa"/>
        </w:trPr>
        <w:tc>
          <w:tcPr>
            <w:tcW w:w="3068" w:type="dxa"/>
            <w:gridSpan w:val="2"/>
            <w:shd w:val="clear" w:color="auto" w:fill="F7CAAC"/>
          </w:tcPr>
          <w:p w14:paraId="12D6C9B0" w14:textId="77777777" w:rsidR="00745647" w:rsidRDefault="00745647" w:rsidP="006E1331">
            <w:pPr>
              <w:jc w:val="both"/>
              <w:rPr>
                <w:b/>
              </w:rPr>
            </w:pPr>
            <w:r>
              <w:rPr>
                <w:b/>
              </w:rPr>
              <w:t>Stručná anotace předmětu</w:t>
            </w:r>
          </w:p>
        </w:tc>
        <w:tc>
          <w:tcPr>
            <w:tcW w:w="6822" w:type="dxa"/>
            <w:gridSpan w:val="24"/>
            <w:tcBorders>
              <w:bottom w:val="nil"/>
            </w:tcBorders>
          </w:tcPr>
          <w:p w14:paraId="55042573" w14:textId="77777777" w:rsidR="00745647" w:rsidRDefault="00745647" w:rsidP="006E1331">
            <w:pPr>
              <w:jc w:val="both"/>
            </w:pPr>
          </w:p>
        </w:tc>
      </w:tr>
      <w:tr w:rsidR="00745647" w:rsidRPr="0067005E" w14:paraId="117CF5A9" w14:textId="77777777" w:rsidTr="00B40BDE">
        <w:trPr>
          <w:gridBefore w:val="1"/>
          <w:wBefore w:w="29" w:type="dxa"/>
          <w:trHeight w:val="3938"/>
        </w:trPr>
        <w:tc>
          <w:tcPr>
            <w:tcW w:w="9890" w:type="dxa"/>
            <w:gridSpan w:val="26"/>
            <w:tcBorders>
              <w:top w:val="nil"/>
              <w:bottom w:val="single" w:sz="12" w:space="0" w:color="auto"/>
            </w:tcBorders>
          </w:tcPr>
          <w:p w14:paraId="5903F313" w14:textId="77777777" w:rsidR="00745647" w:rsidRDefault="00745647" w:rsidP="006E1331">
            <w:pPr>
              <w:jc w:val="both"/>
            </w:pPr>
            <w:r>
              <w:t>Cílem předmětu je naučit studenty pracovat s odbornými tématy, písemně i ústně prezentovat technické informace v němčině. Zabývá se rozvojem komunikačních schopností studentů i v obecné oblasti a profesních situacích. Obsah předmětu tvoří tyto tematické celky:</w:t>
            </w:r>
          </w:p>
          <w:p w14:paraId="079108F5" w14:textId="77777777" w:rsidR="00745647" w:rsidRDefault="00745647" w:rsidP="00A56D42">
            <w:pPr>
              <w:pStyle w:val="Odstavecseseznamem"/>
              <w:numPr>
                <w:ilvl w:val="0"/>
                <w:numId w:val="40"/>
              </w:numPr>
              <w:suppressAutoHyphens/>
              <w:ind w:left="284" w:hanging="57"/>
              <w:jc w:val="both"/>
            </w:pPr>
            <w:r w:rsidRPr="00CE4780">
              <w:t>Základní gramatické struktury</w:t>
            </w:r>
            <w:r>
              <w:t>.</w:t>
            </w:r>
          </w:p>
          <w:p w14:paraId="62114571" w14:textId="77777777" w:rsidR="00745647" w:rsidRDefault="00745647" w:rsidP="00A56D42">
            <w:pPr>
              <w:pStyle w:val="Odstavecseseznamem"/>
              <w:numPr>
                <w:ilvl w:val="0"/>
                <w:numId w:val="40"/>
              </w:numPr>
              <w:suppressAutoHyphens/>
              <w:ind w:left="284" w:hanging="57"/>
              <w:jc w:val="both"/>
            </w:pPr>
            <w:r>
              <w:t>Přítomný čas slabých a silných sloves.</w:t>
            </w:r>
          </w:p>
          <w:p w14:paraId="4BA1E0DC" w14:textId="77777777" w:rsidR="00745647" w:rsidRDefault="00745647" w:rsidP="00A56D42">
            <w:pPr>
              <w:pStyle w:val="Odstavecseseznamem"/>
              <w:numPr>
                <w:ilvl w:val="0"/>
                <w:numId w:val="40"/>
              </w:numPr>
              <w:suppressAutoHyphens/>
              <w:ind w:left="284" w:hanging="57"/>
              <w:jc w:val="both"/>
            </w:pPr>
            <w:r>
              <w:t>Způsobová slovesa a jejich užití.</w:t>
            </w:r>
          </w:p>
          <w:p w14:paraId="1C3C257A" w14:textId="77777777" w:rsidR="00745647" w:rsidRDefault="00745647" w:rsidP="00A56D42">
            <w:pPr>
              <w:pStyle w:val="Odstavecseseznamem"/>
              <w:numPr>
                <w:ilvl w:val="0"/>
                <w:numId w:val="40"/>
              </w:numPr>
              <w:suppressAutoHyphens/>
              <w:ind w:left="284" w:hanging="57"/>
              <w:jc w:val="both"/>
            </w:pPr>
            <w:r>
              <w:t>Minulé časy vybraných slabých a silných sloves.</w:t>
            </w:r>
          </w:p>
          <w:p w14:paraId="4A766CB9" w14:textId="77777777" w:rsidR="00745647" w:rsidRDefault="00745647" w:rsidP="00A56D42">
            <w:pPr>
              <w:pStyle w:val="Odstavecseseznamem"/>
              <w:numPr>
                <w:ilvl w:val="0"/>
                <w:numId w:val="40"/>
              </w:numPr>
              <w:suppressAutoHyphens/>
              <w:ind w:left="284" w:hanging="57"/>
              <w:jc w:val="both"/>
            </w:pPr>
            <w:r>
              <w:t>Rozkazovací způsob.</w:t>
            </w:r>
          </w:p>
          <w:p w14:paraId="3C35BFE9" w14:textId="77777777" w:rsidR="00745647" w:rsidRDefault="00745647" w:rsidP="00A56D42">
            <w:pPr>
              <w:pStyle w:val="Odstavecseseznamem"/>
              <w:numPr>
                <w:ilvl w:val="0"/>
                <w:numId w:val="40"/>
              </w:numPr>
              <w:suppressAutoHyphens/>
              <w:ind w:left="284" w:hanging="57"/>
              <w:jc w:val="both"/>
            </w:pPr>
            <w:r>
              <w:t>Slovosled věty hlavní a vedlejší.</w:t>
            </w:r>
          </w:p>
          <w:p w14:paraId="75102B27" w14:textId="77777777" w:rsidR="00745647" w:rsidRDefault="00745647" w:rsidP="00A56D42">
            <w:pPr>
              <w:pStyle w:val="Odstavecseseznamem"/>
              <w:numPr>
                <w:ilvl w:val="0"/>
                <w:numId w:val="40"/>
              </w:numPr>
              <w:suppressAutoHyphens/>
              <w:ind w:left="284" w:hanging="57"/>
              <w:jc w:val="both"/>
            </w:pPr>
            <w:r>
              <w:t>Slovosled věty hlavní po větě vedlejší.</w:t>
            </w:r>
          </w:p>
          <w:p w14:paraId="08546B63" w14:textId="77777777" w:rsidR="00745647" w:rsidRDefault="00745647" w:rsidP="00A56D42">
            <w:pPr>
              <w:pStyle w:val="Odstavecseseznamem"/>
              <w:numPr>
                <w:ilvl w:val="0"/>
                <w:numId w:val="40"/>
              </w:numPr>
              <w:suppressAutoHyphens/>
              <w:ind w:left="284" w:hanging="57"/>
              <w:jc w:val="both"/>
            </w:pPr>
            <w:r>
              <w:t>Údaje míry, hmotnosti a množství.</w:t>
            </w:r>
          </w:p>
          <w:p w14:paraId="29A85DF4" w14:textId="77777777" w:rsidR="00745647" w:rsidRDefault="00745647" w:rsidP="00A56D42">
            <w:pPr>
              <w:pStyle w:val="Odstavecseseznamem"/>
              <w:numPr>
                <w:ilvl w:val="0"/>
                <w:numId w:val="40"/>
              </w:numPr>
              <w:suppressAutoHyphens/>
              <w:ind w:left="284" w:hanging="57"/>
              <w:jc w:val="both"/>
            </w:pPr>
            <w:r>
              <w:t>Časové údaje.</w:t>
            </w:r>
          </w:p>
          <w:p w14:paraId="3B291AD4" w14:textId="77777777" w:rsidR="00745647" w:rsidRPr="00CE4780" w:rsidRDefault="00745647" w:rsidP="00A56D42">
            <w:pPr>
              <w:pStyle w:val="Odstavecseseznamem"/>
              <w:numPr>
                <w:ilvl w:val="0"/>
                <w:numId w:val="40"/>
              </w:numPr>
              <w:suppressAutoHyphens/>
              <w:ind w:left="284" w:hanging="57"/>
              <w:jc w:val="both"/>
            </w:pPr>
            <w:r>
              <w:t>Odborná terminologie.</w:t>
            </w:r>
          </w:p>
          <w:p w14:paraId="32F711E8" w14:textId="77777777" w:rsidR="00745647" w:rsidRDefault="00745647" w:rsidP="00A56D42">
            <w:pPr>
              <w:pStyle w:val="Odstavecseseznamem"/>
              <w:numPr>
                <w:ilvl w:val="0"/>
                <w:numId w:val="40"/>
              </w:numPr>
              <w:suppressAutoHyphens/>
              <w:ind w:left="284" w:hanging="57"/>
              <w:jc w:val="both"/>
            </w:pPr>
            <w:r w:rsidRPr="00CE4780">
              <w:t>Struktura odborných textů</w:t>
            </w:r>
            <w:r>
              <w:t>.</w:t>
            </w:r>
          </w:p>
          <w:p w14:paraId="4B76B16B" w14:textId="77777777" w:rsidR="00745647" w:rsidRPr="00CE4780" w:rsidRDefault="00745647" w:rsidP="00A56D42">
            <w:pPr>
              <w:pStyle w:val="Odstavecseseznamem"/>
              <w:numPr>
                <w:ilvl w:val="0"/>
                <w:numId w:val="40"/>
              </w:numPr>
              <w:suppressAutoHyphens/>
              <w:ind w:left="284" w:hanging="57"/>
              <w:jc w:val="both"/>
            </w:pPr>
            <w:r>
              <w:t>Specifika prezentace v němčině.</w:t>
            </w:r>
          </w:p>
          <w:p w14:paraId="2381424B" w14:textId="77777777" w:rsidR="00745647" w:rsidRDefault="00745647" w:rsidP="00A56D42">
            <w:pPr>
              <w:pStyle w:val="Odstavecseseznamem"/>
              <w:numPr>
                <w:ilvl w:val="0"/>
                <w:numId w:val="40"/>
              </w:numPr>
              <w:suppressAutoHyphens/>
              <w:ind w:left="284" w:hanging="57"/>
              <w:jc w:val="both"/>
            </w:pPr>
            <w:r>
              <w:t>Prezentace vlastní odborné práce.</w:t>
            </w:r>
          </w:p>
          <w:p w14:paraId="30D90AB8" w14:textId="77777777" w:rsidR="00745647" w:rsidRPr="0067005E" w:rsidRDefault="00745647" w:rsidP="00A56D42">
            <w:pPr>
              <w:pStyle w:val="Odstavecseseznamem"/>
              <w:numPr>
                <w:ilvl w:val="0"/>
                <w:numId w:val="40"/>
              </w:numPr>
              <w:suppressAutoHyphens/>
              <w:ind w:left="284" w:hanging="57"/>
              <w:jc w:val="both"/>
            </w:pPr>
            <w:r>
              <w:t>Test.</w:t>
            </w:r>
          </w:p>
        </w:tc>
      </w:tr>
      <w:tr w:rsidR="00745647" w14:paraId="61C3994B" w14:textId="77777777" w:rsidTr="00B40BDE">
        <w:trPr>
          <w:gridBefore w:val="1"/>
          <w:wBefore w:w="29" w:type="dxa"/>
          <w:trHeight w:val="265"/>
        </w:trPr>
        <w:tc>
          <w:tcPr>
            <w:tcW w:w="3634" w:type="dxa"/>
            <w:gridSpan w:val="5"/>
            <w:tcBorders>
              <w:top w:val="nil"/>
            </w:tcBorders>
            <w:shd w:val="clear" w:color="auto" w:fill="F7CAAC"/>
          </w:tcPr>
          <w:p w14:paraId="01E90C72" w14:textId="77777777" w:rsidR="00745647" w:rsidRDefault="00745647" w:rsidP="006E1331">
            <w:pPr>
              <w:jc w:val="both"/>
            </w:pPr>
            <w:r>
              <w:rPr>
                <w:b/>
              </w:rPr>
              <w:t>Studijní literatura a studijní pomůcky</w:t>
            </w:r>
          </w:p>
        </w:tc>
        <w:tc>
          <w:tcPr>
            <w:tcW w:w="6256" w:type="dxa"/>
            <w:gridSpan w:val="21"/>
            <w:tcBorders>
              <w:top w:val="nil"/>
              <w:bottom w:val="nil"/>
            </w:tcBorders>
          </w:tcPr>
          <w:p w14:paraId="648F1FCB" w14:textId="77777777" w:rsidR="00745647" w:rsidRDefault="00745647" w:rsidP="006E1331">
            <w:pPr>
              <w:jc w:val="both"/>
            </w:pPr>
          </w:p>
        </w:tc>
      </w:tr>
      <w:tr w:rsidR="00745647" w14:paraId="2C81C7DF" w14:textId="77777777" w:rsidTr="00B40BDE">
        <w:trPr>
          <w:gridBefore w:val="1"/>
          <w:wBefore w:w="29" w:type="dxa"/>
          <w:trHeight w:val="1497"/>
        </w:trPr>
        <w:tc>
          <w:tcPr>
            <w:tcW w:w="9890" w:type="dxa"/>
            <w:gridSpan w:val="26"/>
            <w:tcBorders>
              <w:top w:val="nil"/>
            </w:tcBorders>
          </w:tcPr>
          <w:p w14:paraId="27DCCE54" w14:textId="77777777" w:rsidR="00745647" w:rsidRPr="005E0C1E" w:rsidRDefault="00745647" w:rsidP="006E1331">
            <w:pPr>
              <w:jc w:val="both"/>
            </w:pPr>
            <w:r w:rsidRPr="005E0C1E">
              <w:rPr>
                <w:u w:val="single"/>
              </w:rPr>
              <w:t>Povinná literatura</w:t>
            </w:r>
            <w:r w:rsidRPr="005E0C1E">
              <w:t>:</w:t>
            </w:r>
          </w:p>
          <w:p w14:paraId="5CE43E90" w14:textId="77777777" w:rsidR="00745647" w:rsidRPr="005E0C1E" w:rsidRDefault="00745647" w:rsidP="006E1331">
            <w:pPr>
              <w:jc w:val="both"/>
            </w:pPr>
            <w:r w:rsidRPr="00900F3D">
              <w:rPr>
                <w:caps/>
                <w:kern w:val="20"/>
              </w:rPr>
              <w:t xml:space="preserve">Becker, N., Braunert, </w:t>
            </w:r>
            <w:r w:rsidRPr="005E0C1E">
              <w:rPr>
                <w:caps/>
                <w:kern w:val="20"/>
              </w:rPr>
              <w:t>C.</w:t>
            </w:r>
            <w:r w:rsidRPr="00900F3D">
              <w:rPr>
                <w:caps/>
                <w:kern w:val="20"/>
              </w:rPr>
              <w:t>J.</w:t>
            </w:r>
            <w:r w:rsidRPr="005E0C1E">
              <w:rPr>
                <w:caps/>
                <w:kern w:val="20"/>
              </w:rPr>
              <w:t xml:space="preserve"> </w:t>
            </w:r>
            <w:r w:rsidRPr="00900F3D">
              <w:t xml:space="preserve">Alltag Beruf &amp; Co. 6. </w:t>
            </w:r>
            <w:r w:rsidRPr="005E0C1E">
              <w:t>Hueber Verlag</w:t>
            </w:r>
            <w:r>
              <w:t xml:space="preserve">, </w:t>
            </w:r>
            <w:r w:rsidRPr="005E0C1E">
              <w:t>2011.</w:t>
            </w:r>
          </w:p>
          <w:p w14:paraId="3B40F02E" w14:textId="77777777" w:rsidR="00745647" w:rsidRPr="005E0C1E" w:rsidRDefault="00874219" w:rsidP="006E1331">
            <w:pPr>
              <w:jc w:val="both"/>
            </w:pPr>
            <w:hyperlink r:id="rId32" w:history="1">
              <w:r w:rsidR="00745647" w:rsidRPr="005E0C1E">
                <w:rPr>
                  <w:rStyle w:val="Hypertextovodkaz"/>
                </w:rPr>
                <w:t>https://www.hueber.de/shared/uebungen/alltag/</w:t>
              </w:r>
            </w:hyperlink>
          </w:p>
          <w:p w14:paraId="454AF4B2" w14:textId="77777777" w:rsidR="00745647" w:rsidRPr="005E0C1E" w:rsidRDefault="00745647" w:rsidP="006E1331">
            <w:pPr>
              <w:jc w:val="both"/>
            </w:pPr>
          </w:p>
          <w:p w14:paraId="679A1E4A" w14:textId="77777777" w:rsidR="00745647" w:rsidRPr="005E0C1E" w:rsidRDefault="00745647" w:rsidP="006E1331">
            <w:pPr>
              <w:jc w:val="both"/>
            </w:pPr>
            <w:r w:rsidRPr="005E0C1E">
              <w:rPr>
                <w:u w:val="single"/>
              </w:rPr>
              <w:t>Doporučená literatura</w:t>
            </w:r>
            <w:r w:rsidRPr="005E0C1E">
              <w:t>:</w:t>
            </w:r>
          </w:p>
          <w:p w14:paraId="1E88DD9E" w14:textId="77777777" w:rsidR="00745647" w:rsidRPr="005E0C1E" w:rsidRDefault="00745647" w:rsidP="006E1331">
            <w:pPr>
              <w:jc w:val="both"/>
            </w:pPr>
            <w:r w:rsidRPr="00900F3D">
              <w:rPr>
                <w:caps/>
                <w:kern w:val="20"/>
              </w:rPr>
              <w:t>Schramm, B</w:t>
            </w:r>
            <w:r w:rsidRPr="005E0C1E">
              <w:t xml:space="preserve">. a kol. </w:t>
            </w:r>
            <w:r w:rsidRPr="00900F3D">
              <w:t xml:space="preserve">Grammatik </w:t>
            </w:r>
            <w:r>
              <w:t>-</w:t>
            </w:r>
            <w:r w:rsidRPr="00900F3D">
              <w:t xml:space="preserve"> ganz klar! </w:t>
            </w:r>
            <w:r w:rsidRPr="005E0C1E">
              <w:t>Ismaning: Hueber Verlag</w:t>
            </w:r>
            <w:r>
              <w:t>,</w:t>
            </w:r>
            <w:r w:rsidRPr="00900F3D">
              <w:t xml:space="preserve"> 2011</w:t>
            </w:r>
            <w:r w:rsidRPr="005E0C1E">
              <w:t xml:space="preserve">. ISBN 978-3-19-051555-4. </w:t>
            </w:r>
          </w:p>
          <w:p w14:paraId="03AABCFC" w14:textId="77777777" w:rsidR="00745647" w:rsidRDefault="00745647" w:rsidP="006E1331">
            <w:pPr>
              <w:jc w:val="both"/>
            </w:pPr>
            <w:r w:rsidRPr="00900F3D">
              <w:rPr>
                <w:caps/>
                <w:kern w:val="20"/>
              </w:rPr>
              <w:t>Krenn, W., Puchta,</w:t>
            </w:r>
            <w:r w:rsidRPr="005E0C1E">
              <w:t xml:space="preserve"> H. </w:t>
            </w:r>
            <w:r w:rsidRPr="00900F3D">
              <w:t>Motive</w:t>
            </w:r>
            <w:r w:rsidRPr="005E0C1E">
              <w:t>. München: Hueber Verlag</w:t>
            </w:r>
            <w:r>
              <w:t xml:space="preserve">, 2016. ISBN </w:t>
            </w:r>
            <w:r w:rsidRPr="005E0C1E">
              <w:t>978-3-19-001878-9.</w:t>
            </w:r>
          </w:p>
          <w:p w14:paraId="4820C712" w14:textId="77777777" w:rsidR="00745647" w:rsidRDefault="00745647" w:rsidP="006E1331">
            <w:pPr>
              <w:jc w:val="both"/>
            </w:pPr>
            <w:r w:rsidRPr="005E0C1E">
              <w:t xml:space="preserve">Doplňující materiály </w:t>
            </w:r>
            <w:hyperlink r:id="rId33" w:history="1">
              <w:r w:rsidRPr="005E0C1E">
                <w:rPr>
                  <w:rStyle w:val="Hypertextovodkaz"/>
                </w:rPr>
                <w:t>https://www.hueber.de/seite/pg_lehren_unterrichtsplan_mot</w:t>
              </w:r>
            </w:hyperlink>
          </w:p>
        </w:tc>
      </w:tr>
      <w:tr w:rsidR="00745647" w14:paraId="0F38A5AC"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09DD70AF" w14:textId="77777777" w:rsidR="00745647" w:rsidRDefault="00745647" w:rsidP="006E1331">
            <w:pPr>
              <w:jc w:val="center"/>
              <w:rPr>
                <w:b/>
              </w:rPr>
            </w:pPr>
            <w:r>
              <w:rPr>
                <w:b/>
              </w:rPr>
              <w:t>Informace ke kombinované nebo distanční formě</w:t>
            </w:r>
          </w:p>
        </w:tc>
      </w:tr>
      <w:tr w:rsidR="00745647" w14:paraId="2F1D80BF" w14:textId="77777777" w:rsidTr="00B40BDE">
        <w:trPr>
          <w:gridBefore w:val="1"/>
          <w:wBefore w:w="29" w:type="dxa"/>
        </w:trPr>
        <w:tc>
          <w:tcPr>
            <w:tcW w:w="4766" w:type="dxa"/>
            <w:gridSpan w:val="8"/>
            <w:tcBorders>
              <w:top w:val="single" w:sz="2" w:space="0" w:color="auto"/>
            </w:tcBorders>
            <w:shd w:val="clear" w:color="auto" w:fill="F7CAAC"/>
          </w:tcPr>
          <w:p w14:paraId="0B385E87" w14:textId="77777777" w:rsidR="00745647" w:rsidRDefault="00745647" w:rsidP="006E1331">
            <w:pPr>
              <w:jc w:val="both"/>
            </w:pPr>
            <w:r>
              <w:rPr>
                <w:b/>
              </w:rPr>
              <w:t>Rozsah konzultací (soustředění)</w:t>
            </w:r>
          </w:p>
        </w:tc>
        <w:tc>
          <w:tcPr>
            <w:tcW w:w="888" w:type="dxa"/>
            <w:gridSpan w:val="3"/>
            <w:tcBorders>
              <w:top w:val="single" w:sz="2" w:space="0" w:color="auto"/>
            </w:tcBorders>
          </w:tcPr>
          <w:p w14:paraId="0C8F0683" w14:textId="77777777" w:rsidR="00745647" w:rsidRDefault="00745647" w:rsidP="006E1331">
            <w:pPr>
              <w:jc w:val="center"/>
            </w:pPr>
            <w:r>
              <w:t>9</w:t>
            </w:r>
          </w:p>
        </w:tc>
        <w:tc>
          <w:tcPr>
            <w:tcW w:w="4236" w:type="dxa"/>
            <w:gridSpan w:val="15"/>
            <w:tcBorders>
              <w:top w:val="single" w:sz="2" w:space="0" w:color="auto"/>
            </w:tcBorders>
            <w:shd w:val="clear" w:color="auto" w:fill="F7CAAC"/>
          </w:tcPr>
          <w:p w14:paraId="65F97C2C" w14:textId="77777777" w:rsidR="00745647" w:rsidRDefault="00745647" w:rsidP="006E1331">
            <w:pPr>
              <w:jc w:val="both"/>
              <w:rPr>
                <w:b/>
              </w:rPr>
            </w:pPr>
            <w:r>
              <w:rPr>
                <w:b/>
              </w:rPr>
              <w:t xml:space="preserve">hodin </w:t>
            </w:r>
          </w:p>
        </w:tc>
      </w:tr>
      <w:tr w:rsidR="00745647" w14:paraId="66084047" w14:textId="77777777" w:rsidTr="00B40BDE">
        <w:trPr>
          <w:gridBefore w:val="1"/>
          <w:wBefore w:w="29" w:type="dxa"/>
        </w:trPr>
        <w:tc>
          <w:tcPr>
            <w:tcW w:w="9890" w:type="dxa"/>
            <w:gridSpan w:val="26"/>
            <w:shd w:val="clear" w:color="auto" w:fill="F7CAAC"/>
          </w:tcPr>
          <w:p w14:paraId="19E0F448" w14:textId="77777777" w:rsidR="00745647" w:rsidRDefault="00745647" w:rsidP="006E1331">
            <w:pPr>
              <w:jc w:val="both"/>
              <w:rPr>
                <w:b/>
              </w:rPr>
            </w:pPr>
            <w:r>
              <w:rPr>
                <w:b/>
              </w:rPr>
              <w:t>Informace o způsobu kontaktu s vyučujícím</w:t>
            </w:r>
          </w:p>
        </w:tc>
      </w:tr>
      <w:tr w:rsidR="00745647" w14:paraId="781DC11D" w14:textId="77777777" w:rsidTr="00B40BDE">
        <w:trPr>
          <w:gridBefore w:val="1"/>
          <w:wBefore w:w="29" w:type="dxa"/>
          <w:trHeight w:val="1373"/>
        </w:trPr>
        <w:tc>
          <w:tcPr>
            <w:tcW w:w="9890" w:type="dxa"/>
            <w:gridSpan w:val="26"/>
          </w:tcPr>
          <w:p w14:paraId="6596C0A1" w14:textId="77777777" w:rsidR="00745647" w:rsidRDefault="00745647" w:rsidP="006E1331">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r w:rsidRPr="000122F1">
              <w:t>.</w:t>
            </w:r>
          </w:p>
          <w:p w14:paraId="6368BC59" w14:textId="77777777" w:rsidR="00745647" w:rsidRDefault="00745647" w:rsidP="006E1331">
            <w:pPr>
              <w:jc w:val="both"/>
            </w:pPr>
          </w:p>
          <w:p w14:paraId="440E96B2" w14:textId="77777777" w:rsidR="00745647" w:rsidRDefault="00745647" w:rsidP="006E1331">
            <w:pPr>
              <w:jc w:val="both"/>
            </w:pPr>
            <w:r w:rsidRPr="00685529">
              <w:t xml:space="preserve">Možnosti komunikace s vyučujícím: </w:t>
            </w:r>
            <w:r>
              <w:t xml:space="preserve">viz Telefonní seznam UTB </w:t>
            </w:r>
            <w:hyperlink r:id="rId34" w:history="1">
              <w:r w:rsidRPr="00ED2DBC">
                <w:rPr>
                  <w:rStyle w:val="Hypertextovodkaz"/>
                </w:rPr>
                <w:t>http://phonebook.utb.cz/</w:t>
              </w:r>
            </w:hyperlink>
            <w:r>
              <w:t>.</w:t>
            </w:r>
          </w:p>
          <w:p w14:paraId="7EB807DF" w14:textId="77777777" w:rsidR="00745647" w:rsidRDefault="00745647" w:rsidP="006E1331">
            <w:pPr>
              <w:jc w:val="both"/>
            </w:pPr>
          </w:p>
          <w:p w14:paraId="7512F4B6" w14:textId="77777777" w:rsidR="00745647" w:rsidRDefault="00745647" w:rsidP="006E1331">
            <w:pPr>
              <w:jc w:val="both"/>
            </w:pPr>
          </w:p>
          <w:p w14:paraId="7342F050" w14:textId="77777777" w:rsidR="00745647" w:rsidRDefault="00745647" w:rsidP="006E1331">
            <w:pPr>
              <w:jc w:val="both"/>
            </w:pPr>
          </w:p>
          <w:p w14:paraId="6A0A1330" w14:textId="77777777" w:rsidR="00745647" w:rsidRDefault="00745647" w:rsidP="006E1331">
            <w:pPr>
              <w:jc w:val="both"/>
            </w:pPr>
          </w:p>
          <w:p w14:paraId="1F8F0875" w14:textId="77777777" w:rsidR="00745647" w:rsidRDefault="00745647" w:rsidP="006E1331">
            <w:pPr>
              <w:jc w:val="both"/>
            </w:pPr>
          </w:p>
          <w:p w14:paraId="76012B01" w14:textId="77777777" w:rsidR="00745647" w:rsidRDefault="00745647" w:rsidP="006E1331">
            <w:pPr>
              <w:jc w:val="both"/>
            </w:pPr>
          </w:p>
          <w:p w14:paraId="25DBB0E3" w14:textId="77777777" w:rsidR="00745647" w:rsidRDefault="00745647" w:rsidP="006E1331">
            <w:pPr>
              <w:jc w:val="both"/>
            </w:pPr>
          </w:p>
        </w:tc>
      </w:tr>
      <w:tr w:rsidR="00745647" w14:paraId="48545182" w14:textId="77777777" w:rsidTr="00B40BDE">
        <w:trPr>
          <w:gridBefore w:val="1"/>
          <w:wBefore w:w="29" w:type="dxa"/>
        </w:trPr>
        <w:tc>
          <w:tcPr>
            <w:tcW w:w="9890" w:type="dxa"/>
            <w:gridSpan w:val="26"/>
            <w:tcBorders>
              <w:bottom w:val="double" w:sz="4" w:space="0" w:color="auto"/>
            </w:tcBorders>
            <w:shd w:val="clear" w:color="auto" w:fill="BDD6EE"/>
          </w:tcPr>
          <w:p w14:paraId="28866EC5" w14:textId="77777777" w:rsidR="00745647" w:rsidRDefault="00745647" w:rsidP="006E1331">
            <w:pPr>
              <w:jc w:val="both"/>
              <w:rPr>
                <w:b/>
                <w:sz w:val="28"/>
              </w:rPr>
            </w:pPr>
            <w:r>
              <w:lastRenderedPageBreak/>
              <w:br w:type="page"/>
            </w:r>
            <w:r>
              <w:rPr>
                <w:b/>
                <w:sz w:val="28"/>
              </w:rPr>
              <w:t>B-III – Charakteristika studijního předmětu</w:t>
            </w:r>
          </w:p>
        </w:tc>
      </w:tr>
      <w:tr w:rsidR="00745647" w:rsidRPr="00900F3D" w14:paraId="3BC3DC17" w14:textId="77777777" w:rsidTr="00B40BDE">
        <w:trPr>
          <w:gridBefore w:val="1"/>
          <w:wBefore w:w="29" w:type="dxa"/>
        </w:trPr>
        <w:tc>
          <w:tcPr>
            <w:tcW w:w="3068" w:type="dxa"/>
            <w:gridSpan w:val="2"/>
            <w:tcBorders>
              <w:top w:val="double" w:sz="4" w:space="0" w:color="auto"/>
            </w:tcBorders>
            <w:shd w:val="clear" w:color="auto" w:fill="F7CAAC"/>
          </w:tcPr>
          <w:p w14:paraId="65C7CF2D" w14:textId="77777777" w:rsidR="00745647" w:rsidRDefault="00745647" w:rsidP="006E1331">
            <w:pPr>
              <w:jc w:val="both"/>
              <w:rPr>
                <w:b/>
              </w:rPr>
            </w:pPr>
            <w:r>
              <w:rPr>
                <w:b/>
              </w:rPr>
              <w:t>Název studijního předmětu</w:t>
            </w:r>
          </w:p>
        </w:tc>
        <w:tc>
          <w:tcPr>
            <w:tcW w:w="6822" w:type="dxa"/>
            <w:gridSpan w:val="24"/>
            <w:tcBorders>
              <w:top w:val="double" w:sz="4" w:space="0" w:color="auto"/>
            </w:tcBorders>
          </w:tcPr>
          <w:p w14:paraId="3D63E137" w14:textId="77777777" w:rsidR="00745647" w:rsidRPr="00900F3D" w:rsidRDefault="00745647" w:rsidP="006E1331">
            <w:pPr>
              <w:jc w:val="both"/>
              <w:rPr>
                <w:b/>
              </w:rPr>
            </w:pPr>
            <w:r w:rsidRPr="00900F3D">
              <w:rPr>
                <w:b/>
              </w:rPr>
              <w:t xml:space="preserve">Odborný jazyk ruština </w:t>
            </w:r>
            <w:r w:rsidRPr="00FF317E">
              <w:t>(pro K</w:t>
            </w:r>
            <w:r>
              <w:t>S</w:t>
            </w:r>
            <w:r w:rsidRPr="00FF317E">
              <w:t xml:space="preserve"> </w:t>
            </w:r>
            <w:r>
              <w:t>-</w:t>
            </w:r>
            <w:r w:rsidRPr="00FF317E">
              <w:t xml:space="preserve"> alternativní možnost k AJ)</w:t>
            </w:r>
          </w:p>
        </w:tc>
      </w:tr>
      <w:tr w:rsidR="00745647" w14:paraId="696DA457" w14:textId="77777777" w:rsidTr="00B40BDE">
        <w:trPr>
          <w:gridBefore w:val="1"/>
          <w:wBefore w:w="29" w:type="dxa"/>
        </w:trPr>
        <w:tc>
          <w:tcPr>
            <w:tcW w:w="3068" w:type="dxa"/>
            <w:gridSpan w:val="2"/>
            <w:shd w:val="clear" w:color="auto" w:fill="F7CAAC"/>
          </w:tcPr>
          <w:p w14:paraId="63DF216A" w14:textId="77777777" w:rsidR="00745647" w:rsidRDefault="00745647" w:rsidP="006E1331">
            <w:pPr>
              <w:jc w:val="both"/>
              <w:rPr>
                <w:b/>
              </w:rPr>
            </w:pPr>
            <w:r>
              <w:rPr>
                <w:b/>
              </w:rPr>
              <w:t>Typ předmětu</w:t>
            </w:r>
          </w:p>
        </w:tc>
        <w:tc>
          <w:tcPr>
            <w:tcW w:w="3402" w:type="dxa"/>
            <w:gridSpan w:val="12"/>
          </w:tcPr>
          <w:p w14:paraId="0211CF28" w14:textId="77777777" w:rsidR="00745647" w:rsidRDefault="00745647" w:rsidP="006E1331">
            <w:pPr>
              <w:jc w:val="both"/>
            </w:pPr>
            <w:r>
              <w:t>povinný</w:t>
            </w:r>
          </w:p>
        </w:tc>
        <w:tc>
          <w:tcPr>
            <w:tcW w:w="2693" w:type="dxa"/>
            <w:gridSpan w:val="8"/>
            <w:shd w:val="clear" w:color="auto" w:fill="F7CAAC"/>
          </w:tcPr>
          <w:p w14:paraId="0044D760" w14:textId="77777777" w:rsidR="00745647" w:rsidRDefault="00745647" w:rsidP="006E1331">
            <w:pPr>
              <w:jc w:val="both"/>
            </w:pPr>
            <w:r>
              <w:rPr>
                <w:b/>
              </w:rPr>
              <w:t>doporučený ročník / semestr</w:t>
            </w:r>
          </w:p>
        </w:tc>
        <w:tc>
          <w:tcPr>
            <w:tcW w:w="727" w:type="dxa"/>
            <w:gridSpan w:val="4"/>
          </w:tcPr>
          <w:p w14:paraId="6C0726F0" w14:textId="77777777" w:rsidR="00745647" w:rsidRDefault="00745647" w:rsidP="006E1331">
            <w:pPr>
              <w:jc w:val="both"/>
            </w:pPr>
            <w:r>
              <w:t>1/LS</w:t>
            </w:r>
          </w:p>
        </w:tc>
      </w:tr>
      <w:tr w:rsidR="00745647" w14:paraId="44D7E713" w14:textId="77777777" w:rsidTr="00B40BDE">
        <w:trPr>
          <w:gridBefore w:val="1"/>
          <w:wBefore w:w="29" w:type="dxa"/>
        </w:trPr>
        <w:tc>
          <w:tcPr>
            <w:tcW w:w="3068" w:type="dxa"/>
            <w:gridSpan w:val="2"/>
            <w:shd w:val="clear" w:color="auto" w:fill="F7CAAC"/>
          </w:tcPr>
          <w:p w14:paraId="2E46817C" w14:textId="77777777" w:rsidR="00745647" w:rsidRDefault="00745647" w:rsidP="006E1331">
            <w:pPr>
              <w:jc w:val="both"/>
              <w:rPr>
                <w:b/>
              </w:rPr>
            </w:pPr>
            <w:r>
              <w:rPr>
                <w:b/>
              </w:rPr>
              <w:t>Rozsah studijního předmětu</w:t>
            </w:r>
          </w:p>
        </w:tc>
        <w:tc>
          <w:tcPr>
            <w:tcW w:w="1698" w:type="dxa"/>
            <w:gridSpan w:val="6"/>
          </w:tcPr>
          <w:p w14:paraId="61E250C1" w14:textId="77777777" w:rsidR="00745647" w:rsidRDefault="00745647" w:rsidP="006E1331">
            <w:pPr>
              <w:jc w:val="both"/>
            </w:pPr>
          </w:p>
        </w:tc>
        <w:tc>
          <w:tcPr>
            <w:tcW w:w="888" w:type="dxa"/>
            <w:gridSpan w:val="3"/>
            <w:shd w:val="clear" w:color="auto" w:fill="F7CAAC"/>
          </w:tcPr>
          <w:p w14:paraId="4240ECBB" w14:textId="77777777" w:rsidR="00745647" w:rsidRDefault="00745647" w:rsidP="006E1331">
            <w:pPr>
              <w:jc w:val="both"/>
              <w:rPr>
                <w:b/>
              </w:rPr>
            </w:pPr>
            <w:r>
              <w:rPr>
                <w:b/>
              </w:rPr>
              <w:t xml:space="preserve">hod. </w:t>
            </w:r>
          </w:p>
        </w:tc>
        <w:tc>
          <w:tcPr>
            <w:tcW w:w="816" w:type="dxa"/>
            <w:gridSpan w:val="3"/>
          </w:tcPr>
          <w:p w14:paraId="4FC69BFF" w14:textId="77777777" w:rsidR="00745647" w:rsidRDefault="00745647" w:rsidP="006E1331">
            <w:pPr>
              <w:jc w:val="both"/>
            </w:pPr>
          </w:p>
        </w:tc>
        <w:tc>
          <w:tcPr>
            <w:tcW w:w="2154" w:type="dxa"/>
            <w:gridSpan w:val="5"/>
            <w:shd w:val="clear" w:color="auto" w:fill="F7CAAC"/>
          </w:tcPr>
          <w:p w14:paraId="115B6C37" w14:textId="77777777" w:rsidR="00745647" w:rsidRDefault="00745647" w:rsidP="006E1331">
            <w:pPr>
              <w:jc w:val="both"/>
              <w:rPr>
                <w:b/>
              </w:rPr>
            </w:pPr>
            <w:r>
              <w:rPr>
                <w:b/>
              </w:rPr>
              <w:t>kreditů</w:t>
            </w:r>
          </w:p>
        </w:tc>
        <w:tc>
          <w:tcPr>
            <w:tcW w:w="1266" w:type="dxa"/>
            <w:gridSpan w:val="7"/>
          </w:tcPr>
          <w:p w14:paraId="7B534701" w14:textId="77777777" w:rsidR="00745647" w:rsidRDefault="00745647" w:rsidP="006E1331">
            <w:pPr>
              <w:jc w:val="both"/>
            </w:pPr>
            <w:r>
              <w:t>2</w:t>
            </w:r>
          </w:p>
        </w:tc>
      </w:tr>
      <w:tr w:rsidR="00745647" w14:paraId="6A2BC8EF" w14:textId="77777777" w:rsidTr="00B40BDE">
        <w:trPr>
          <w:gridBefore w:val="1"/>
          <w:wBefore w:w="29" w:type="dxa"/>
        </w:trPr>
        <w:tc>
          <w:tcPr>
            <w:tcW w:w="3068" w:type="dxa"/>
            <w:gridSpan w:val="2"/>
            <w:shd w:val="clear" w:color="auto" w:fill="F7CAAC"/>
          </w:tcPr>
          <w:p w14:paraId="29C8AB88" w14:textId="77777777" w:rsidR="00745647" w:rsidRDefault="00745647" w:rsidP="006E1331">
            <w:pPr>
              <w:jc w:val="both"/>
              <w:rPr>
                <w:b/>
                <w:sz w:val="22"/>
              </w:rPr>
            </w:pPr>
            <w:r>
              <w:rPr>
                <w:b/>
              </w:rPr>
              <w:t>Prerekvizity, korekvizity, ekvivalence</w:t>
            </w:r>
          </w:p>
        </w:tc>
        <w:tc>
          <w:tcPr>
            <w:tcW w:w="6822" w:type="dxa"/>
            <w:gridSpan w:val="24"/>
          </w:tcPr>
          <w:p w14:paraId="12693BE7" w14:textId="77777777" w:rsidR="00745647" w:rsidRDefault="00745647" w:rsidP="006E1331">
            <w:pPr>
              <w:jc w:val="both"/>
            </w:pPr>
          </w:p>
        </w:tc>
      </w:tr>
      <w:tr w:rsidR="00745647" w14:paraId="705709D7" w14:textId="77777777" w:rsidTr="00B40BDE">
        <w:trPr>
          <w:gridBefore w:val="1"/>
          <w:wBefore w:w="29" w:type="dxa"/>
        </w:trPr>
        <w:tc>
          <w:tcPr>
            <w:tcW w:w="3068" w:type="dxa"/>
            <w:gridSpan w:val="2"/>
            <w:shd w:val="clear" w:color="auto" w:fill="F7CAAC"/>
          </w:tcPr>
          <w:p w14:paraId="2CC8659F" w14:textId="77777777" w:rsidR="00745647" w:rsidRDefault="00745647" w:rsidP="006E1331">
            <w:pPr>
              <w:jc w:val="both"/>
              <w:rPr>
                <w:b/>
              </w:rPr>
            </w:pPr>
            <w:r>
              <w:rPr>
                <w:b/>
              </w:rPr>
              <w:t>Způsob ověření studijních výsledků</w:t>
            </w:r>
          </w:p>
        </w:tc>
        <w:tc>
          <w:tcPr>
            <w:tcW w:w="3402" w:type="dxa"/>
            <w:gridSpan w:val="12"/>
          </w:tcPr>
          <w:p w14:paraId="1EEF54B6" w14:textId="77777777" w:rsidR="00745647" w:rsidRDefault="00745647" w:rsidP="006E1331">
            <w:pPr>
              <w:jc w:val="both"/>
            </w:pPr>
            <w:r>
              <w:t>zkouška</w:t>
            </w:r>
          </w:p>
        </w:tc>
        <w:tc>
          <w:tcPr>
            <w:tcW w:w="1574" w:type="dxa"/>
            <w:gridSpan w:val="3"/>
            <w:shd w:val="clear" w:color="auto" w:fill="F7CAAC"/>
          </w:tcPr>
          <w:p w14:paraId="5E919CB0" w14:textId="77777777" w:rsidR="00745647" w:rsidRDefault="00745647" w:rsidP="006E1331">
            <w:pPr>
              <w:jc w:val="both"/>
              <w:rPr>
                <w:b/>
              </w:rPr>
            </w:pPr>
            <w:r>
              <w:rPr>
                <w:b/>
              </w:rPr>
              <w:t>Forma výuky</w:t>
            </w:r>
          </w:p>
        </w:tc>
        <w:tc>
          <w:tcPr>
            <w:tcW w:w="1846" w:type="dxa"/>
            <w:gridSpan w:val="9"/>
          </w:tcPr>
          <w:p w14:paraId="1334EC39" w14:textId="77777777" w:rsidR="00745647" w:rsidRDefault="00745647" w:rsidP="006E1331">
            <w:pPr>
              <w:jc w:val="both"/>
            </w:pPr>
            <w:r>
              <w:t>semináře</w:t>
            </w:r>
          </w:p>
        </w:tc>
      </w:tr>
      <w:tr w:rsidR="00745647" w14:paraId="156230C5" w14:textId="77777777" w:rsidTr="00B40BDE">
        <w:trPr>
          <w:gridBefore w:val="1"/>
          <w:wBefore w:w="29" w:type="dxa"/>
        </w:trPr>
        <w:tc>
          <w:tcPr>
            <w:tcW w:w="3068" w:type="dxa"/>
            <w:gridSpan w:val="2"/>
            <w:shd w:val="clear" w:color="auto" w:fill="F7CAAC"/>
          </w:tcPr>
          <w:p w14:paraId="562173B7" w14:textId="77777777" w:rsidR="00745647" w:rsidRDefault="00745647" w:rsidP="006E1331">
            <w:pPr>
              <w:jc w:val="both"/>
              <w:rPr>
                <w:b/>
              </w:rPr>
            </w:pPr>
            <w:r>
              <w:rPr>
                <w:b/>
              </w:rPr>
              <w:t>Forma způsobu ověření studijních výsledků a další požadavky na studenta</w:t>
            </w:r>
          </w:p>
        </w:tc>
        <w:tc>
          <w:tcPr>
            <w:tcW w:w="6822" w:type="dxa"/>
            <w:gridSpan w:val="24"/>
            <w:tcBorders>
              <w:bottom w:val="single" w:sz="4" w:space="0" w:color="auto"/>
            </w:tcBorders>
          </w:tcPr>
          <w:p w14:paraId="5C612200" w14:textId="77777777" w:rsidR="00745647" w:rsidRDefault="00745647" w:rsidP="006E1331">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ruštiny je na úrovni pokročilý B2.</w:t>
            </w:r>
          </w:p>
        </w:tc>
      </w:tr>
      <w:tr w:rsidR="00745647" w14:paraId="40945E7C" w14:textId="77777777" w:rsidTr="00B40BDE">
        <w:trPr>
          <w:gridBefore w:val="1"/>
          <w:wBefore w:w="29" w:type="dxa"/>
          <w:trHeight w:val="197"/>
        </w:trPr>
        <w:tc>
          <w:tcPr>
            <w:tcW w:w="3068" w:type="dxa"/>
            <w:gridSpan w:val="2"/>
            <w:tcBorders>
              <w:top w:val="nil"/>
            </w:tcBorders>
            <w:shd w:val="clear" w:color="auto" w:fill="F7CAAC"/>
          </w:tcPr>
          <w:p w14:paraId="72F5B614" w14:textId="77777777" w:rsidR="00745647" w:rsidRDefault="00745647" w:rsidP="006E1331">
            <w:pPr>
              <w:jc w:val="both"/>
              <w:rPr>
                <w:b/>
              </w:rPr>
            </w:pPr>
            <w:r>
              <w:rPr>
                <w:b/>
              </w:rPr>
              <w:t>Garant předmětu</w:t>
            </w:r>
          </w:p>
        </w:tc>
        <w:tc>
          <w:tcPr>
            <w:tcW w:w="6822" w:type="dxa"/>
            <w:gridSpan w:val="24"/>
            <w:tcBorders>
              <w:top w:val="single" w:sz="4" w:space="0" w:color="auto"/>
            </w:tcBorders>
          </w:tcPr>
          <w:p w14:paraId="5757062A" w14:textId="77777777" w:rsidR="00745647" w:rsidRDefault="00745647" w:rsidP="006E1331">
            <w:pPr>
              <w:jc w:val="both"/>
            </w:pPr>
          </w:p>
        </w:tc>
      </w:tr>
      <w:tr w:rsidR="00745647" w14:paraId="18E901E9" w14:textId="77777777" w:rsidTr="00B40BDE">
        <w:trPr>
          <w:gridBefore w:val="1"/>
          <w:wBefore w:w="29" w:type="dxa"/>
          <w:trHeight w:val="243"/>
        </w:trPr>
        <w:tc>
          <w:tcPr>
            <w:tcW w:w="3068" w:type="dxa"/>
            <w:gridSpan w:val="2"/>
            <w:tcBorders>
              <w:top w:val="nil"/>
            </w:tcBorders>
            <w:shd w:val="clear" w:color="auto" w:fill="F7CAAC"/>
          </w:tcPr>
          <w:p w14:paraId="16F9A419" w14:textId="77777777" w:rsidR="00745647" w:rsidRDefault="00745647" w:rsidP="006E1331">
            <w:pPr>
              <w:jc w:val="both"/>
              <w:rPr>
                <w:b/>
              </w:rPr>
            </w:pPr>
            <w:r>
              <w:rPr>
                <w:b/>
              </w:rPr>
              <w:t>Zapojení garanta do výuky předmětu</w:t>
            </w:r>
          </w:p>
        </w:tc>
        <w:tc>
          <w:tcPr>
            <w:tcW w:w="6822" w:type="dxa"/>
            <w:gridSpan w:val="24"/>
            <w:tcBorders>
              <w:top w:val="nil"/>
            </w:tcBorders>
          </w:tcPr>
          <w:p w14:paraId="02191FE3" w14:textId="77777777" w:rsidR="00745647" w:rsidRDefault="00745647" w:rsidP="006E1331">
            <w:pPr>
              <w:jc w:val="both"/>
            </w:pPr>
          </w:p>
        </w:tc>
      </w:tr>
      <w:tr w:rsidR="00745647" w14:paraId="2D950576" w14:textId="77777777" w:rsidTr="00B40BDE">
        <w:trPr>
          <w:gridBefore w:val="1"/>
          <w:wBefore w:w="29" w:type="dxa"/>
        </w:trPr>
        <w:tc>
          <w:tcPr>
            <w:tcW w:w="3068" w:type="dxa"/>
            <w:gridSpan w:val="2"/>
            <w:shd w:val="clear" w:color="auto" w:fill="F7CAAC"/>
          </w:tcPr>
          <w:p w14:paraId="3DFB1533" w14:textId="77777777" w:rsidR="00745647" w:rsidRDefault="00745647" w:rsidP="006E1331">
            <w:pPr>
              <w:jc w:val="both"/>
              <w:rPr>
                <w:b/>
              </w:rPr>
            </w:pPr>
            <w:r>
              <w:rPr>
                <w:b/>
              </w:rPr>
              <w:t>Vyučující</w:t>
            </w:r>
          </w:p>
        </w:tc>
        <w:tc>
          <w:tcPr>
            <w:tcW w:w="6822" w:type="dxa"/>
            <w:gridSpan w:val="24"/>
            <w:tcBorders>
              <w:bottom w:val="nil"/>
            </w:tcBorders>
          </w:tcPr>
          <w:p w14:paraId="64690FEE" w14:textId="77777777" w:rsidR="00745647" w:rsidRDefault="00745647" w:rsidP="006E1331">
            <w:pPr>
              <w:jc w:val="both"/>
            </w:pPr>
          </w:p>
        </w:tc>
      </w:tr>
      <w:tr w:rsidR="00745647" w14:paraId="07CDBEAC" w14:textId="77777777" w:rsidTr="00B40BDE">
        <w:trPr>
          <w:gridBefore w:val="1"/>
          <w:wBefore w:w="29" w:type="dxa"/>
          <w:trHeight w:val="212"/>
        </w:trPr>
        <w:tc>
          <w:tcPr>
            <w:tcW w:w="9890" w:type="dxa"/>
            <w:gridSpan w:val="26"/>
            <w:tcBorders>
              <w:top w:val="nil"/>
            </w:tcBorders>
          </w:tcPr>
          <w:p w14:paraId="48FF5E34" w14:textId="77777777" w:rsidR="00745647" w:rsidRDefault="00745647" w:rsidP="006E1331">
            <w:pPr>
              <w:spacing w:before="60" w:after="60"/>
              <w:jc w:val="both"/>
            </w:pPr>
            <w:r w:rsidRPr="003F7A8B">
              <w:rPr>
                <w:i/>
              </w:rPr>
              <w:t>Předmět má pro zaměření SP doplňující charakter.</w:t>
            </w:r>
          </w:p>
        </w:tc>
      </w:tr>
      <w:tr w:rsidR="00745647" w14:paraId="0CB6D89C" w14:textId="77777777" w:rsidTr="00B40BDE">
        <w:trPr>
          <w:gridBefore w:val="1"/>
          <w:wBefore w:w="29" w:type="dxa"/>
        </w:trPr>
        <w:tc>
          <w:tcPr>
            <w:tcW w:w="3068" w:type="dxa"/>
            <w:gridSpan w:val="2"/>
            <w:shd w:val="clear" w:color="auto" w:fill="F7CAAC"/>
          </w:tcPr>
          <w:p w14:paraId="7B186E6C" w14:textId="77777777" w:rsidR="00745647" w:rsidRDefault="00745647" w:rsidP="006E1331">
            <w:pPr>
              <w:jc w:val="both"/>
              <w:rPr>
                <w:b/>
              </w:rPr>
            </w:pPr>
            <w:r>
              <w:rPr>
                <w:b/>
              </w:rPr>
              <w:t>Stručná anotace předmětu</w:t>
            </w:r>
          </w:p>
        </w:tc>
        <w:tc>
          <w:tcPr>
            <w:tcW w:w="6822" w:type="dxa"/>
            <w:gridSpan w:val="24"/>
            <w:tcBorders>
              <w:bottom w:val="nil"/>
            </w:tcBorders>
          </w:tcPr>
          <w:p w14:paraId="7351304C" w14:textId="77777777" w:rsidR="00745647" w:rsidRDefault="00745647" w:rsidP="006E1331">
            <w:pPr>
              <w:jc w:val="both"/>
            </w:pPr>
          </w:p>
        </w:tc>
      </w:tr>
      <w:tr w:rsidR="00745647" w:rsidRPr="0067005E" w14:paraId="48129CD8" w14:textId="77777777" w:rsidTr="00B40BDE">
        <w:trPr>
          <w:gridBefore w:val="1"/>
          <w:wBefore w:w="29" w:type="dxa"/>
          <w:trHeight w:val="3938"/>
        </w:trPr>
        <w:tc>
          <w:tcPr>
            <w:tcW w:w="9890" w:type="dxa"/>
            <w:gridSpan w:val="26"/>
            <w:tcBorders>
              <w:top w:val="nil"/>
              <w:bottom w:val="single" w:sz="12" w:space="0" w:color="auto"/>
            </w:tcBorders>
          </w:tcPr>
          <w:p w14:paraId="5DA09C08" w14:textId="77777777" w:rsidR="00745647" w:rsidRDefault="00745647" w:rsidP="006E1331">
            <w:pPr>
              <w:jc w:val="both"/>
            </w:pPr>
            <w:r>
              <w:t>Cílem předmětu je naučit studenty pracovat s odbornými tématy, písemně i ústně prezentovat technické informace v ruštině. Zabývá se rozvojem komunikačních schopností studentů i v obecné oblasti a profesních situacích. Obsah předmětu tvoří tyto tematické celky:</w:t>
            </w:r>
          </w:p>
          <w:p w14:paraId="758EC40E" w14:textId="77777777" w:rsidR="00745647" w:rsidRDefault="00745647" w:rsidP="00A56D42">
            <w:pPr>
              <w:pStyle w:val="Odstavecseseznamem"/>
              <w:numPr>
                <w:ilvl w:val="0"/>
                <w:numId w:val="41"/>
              </w:numPr>
              <w:suppressAutoHyphens/>
              <w:ind w:left="284" w:hanging="57"/>
              <w:jc w:val="both"/>
            </w:pPr>
            <w:r>
              <w:t>Řečové intence a situace.</w:t>
            </w:r>
          </w:p>
          <w:p w14:paraId="01045589" w14:textId="77777777" w:rsidR="00745647" w:rsidRDefault="00745647" w:rsidP="00A56D42">
            <w:pPr>
              <w:pStyle w:val="Odstavecseseznamem"/>
              <w:numPr>
                <w:ilvl w:val="0"/>
                <w:numId w:val="41"/>
              </w:numPr>
              <w:suppressAutoHyphens/>
              <w:ind w:left="284" w:hanging="57"/>
              <w:jc w:val="both"/>
            </w:pPr>
            <w:r>
              <w:t>Časování sloves v přítomném čase.</w:t>
            </w:r>
          </w:p>
          <w:p w14:paraId="1E521368" w14:textId="77777777" w:rsidR="00745647" w:rsidRDefault="00745647" w:rsidP="00A56D42">
            <w:pPr>
              <w:pStyle w:val="Odstavecseseznamem"/>
              <w:numPr>
                <w:ilvl w:val="0"/>
                <w:numId w:val="41"/>
              </w:numPr>
              <w:suppressAutoHyphens/>
              <w:ind w:left="284" w:hanging="57"/>
              <w:jc w:val="both"/>
            </w:pPr>
            <w:r>
              <w:t>Časování sloves v minulém čase.</w:t>
            </w:r>
          </w:p>
          <w:p w14:paraId="4DBF3DD2" w14:textId="77777777" w:rsidR="00745647" w:rsidRDefault="00745647" w:rsidP="00A56D42">
            <w:pPr>
              <w:pStyle w:val="Odstavecseseznamem"/>
              <w:numPr>
                <w:ilvl w:val="0"/>
                <w:numId w:val="41"/>
              </w:numPr>
              <w:suppressAutoHyphens/>
              <w:ind w:left="284" w:hanging="57"/>
              <w:jc w:val="both"/>
            </w:pPr>
            <w:r>
              <w:t>Skloňování přídavných jmen.</w:t>
            </w:r>
          </w:p>
          <w:p w14:paraId="3CB379BE" w14:textId="77777777" w:rsidR="00745647" w:rsidRDefault="00745647" w:rsidP="00A56D42">
            <w:pPr>
              <w:pStyle w:val="Odstavecseseznamem"/>
              <w:numPr>
                <w:ilvl w:val="0"/>
                <w:numId w:val="41"/>
              </w:numPr>
              <w:suppressAutoHyphens/>
              <w:ind w:left="284" w:hanging="57"/>
              <w:jc w:val="both"/>
            </w:pPr>
            <w:r>
              <w:t>Skloňování podstatných jmen.</w:t>
            </w:r>
          </w:p>
          <w:p w14:paraId="4C524517" w14:textId="77777777" w:rsidR="00745647" w:rsidRDefault="00745647" w:rsidP="00A56D42">
            <w:pPr>
              <w:pStyle w:val="Odstavecseseznamem"/>
              <w:numPr>
                <w:ilvl w:val="0"/>
                <w:numId w:val="41"/>
              </w:numPr>
              <w:suppressAutoHyphens/>
              <w:ind w:left="284" w:hanging="57"/>
              <w:jc w:val="both"/>
            </w:pPr>
            <w:r>
              <w:t>Číslovky a číselné údaje.</w:t>
            </w:r>
          </w:p>
          <w:p w14:paraId="0B315FBF" w14:textId="77777777" w:rsidR="00745647" w:rsidRDefault="00745647" w:rsidP="00A56D42">
            <w:pPr>
              <w:pStyle w:val="Odstavecseseznamem"/>
              <w:numPr>
                <w:ilvl w:val="0"/>
                <w:numId w:val="41"/>
              </w:numPr>
              <w:suppressAutoHyphens/>
              <w:ind w:left="284" w:hanging="57"/>
              <w:jc w:val="both"/>
            </w:pPr>
            <w:r>
              <w:t>Rozkazovací způsob.</w:t>
            </w:r>
          </w:p>
          <w:p w14:paraId="0032D471" w14:textId="77777777" w:rsidR="00745647" w:rsidRDefault="00745647" w:rsidP="00A56D42">
            <w:pPr>
              <w:pStyle w:val="Odstavecseseznamem"/>
              <w:numPr>
                <w:ilvl w:val="0"/>
                <w:numId w:val="41"/>
              </w:numPr>
              <w:suppressAutoHyphens/>
              <w:ind w:left="284" w:hanging="57"/>
              <w:jc w:val="both"/>
            </w:pPr>
            <w:r>
              <w:t>Slovesné vazby.</w:t>
            </w:r>
          </w:p>
          <w:p w14:paraId="390CB36A" w14:textId="77777777" w:rsidR="00745647" w:rsidRDefault="00745647" w:rsidP="00A56D42">
            <w:pPr>
              <w:pStyle w:val="Odstavecseseznamem"/>
              <w:numPr>
                <w:ilvl w:val="0"/>
                <w:numId w:val="41"/>
              </w:numPr>
              <w:suppressAutoHyphens/>
              <w:ind w:left="284" w:hanging="57"/>
              <w:jc w:val="both"/>
            </w:pPr>
            <w:r>
              <w:t>Psaní data.</w:t>
            </w:r>
          </w:p>
          <w:p w14:paraId="374BC479" w14:textId="77777777" w:rsidR="00745647" w:rsidRDefault="00745647" w:rsidP="00A56D42">
            <w:pPr>
              <w:pStyle w:val="Odstavecseseznamem"/>
              <w:numPr>
                <w:ilvl w:val="0"/>
                <w:numId w:val="41"/>
              </w:numPr>
              <w:suppressAutoHyphens/>
              <w:ind w:left="284" w:hanging="57"/>
              <w:jc w:val="both"/>
            </w:pPr>
            <w:r>
              <w:t>Vyjádření možnosti, nemožnosti, nutnosti.</w:t>
            </w:r>
          </w:p>
          <w:p w14:paraId="70BD2B73" w14:textId="77777777" w:rsidR="00745647" w:rsidRDefault="00745647" w:rsidP="00A56D42">
            <w:pPr>
              <w:pStyle w:val="Odstavecseseznamem"/>
              <w:numPr>
                <w:ilvl w:val="0"/>
                <w:numId w:val="41"/>
              </w:numPr>
              <w:suppressAutoHyphens/>
              <w:ind w:left="284" w:hanging="57"/>
              <w:jc w:val="both"/>
            </w:pPr>
            <w:r>
              <w:t>Vyjádření data a letopočtu.</w:t>
            </w:r>
          </w:p>
          <w:p w14:paraId="2438BE49" w14:textId="77777777" w:rsidR="00745647" w:rsidRDefault="00745647" w:rsidP="00A56D42">
            <w:pPr>
              <w:pStyle w:val="Odstavecseseznamem"/>
              <w:numPr>
                <w:ilvl w:val="0"/>
                <w:numId w:val="41"/>
              </w:numPr>
              <w:suppressAutoHyphens/>
              <w:ind w:left="284" w:hanging="57"/>
              <w:jc w:val="both"/>
            </w:pPr>
            <w:r>
              <w:t>Informace o své osobě, o studiu, profesi.</w:t>
            </w:r>
          </w:p>
          <w:p w14:paraId="2FE8B263" w14:textId="77777777" w:rsidR="00745647" w:rsidRDefault="00745647" w:rsidP="00A56D42">
            <w:pPr>
              <w:pStyle w:val="Odstavecseseznamem"/>
              <w:numPr>
                <w:ilvl w:val="0"/>
                <w:numId w:val="41"/>
              </w:numPr>
              <w:suppressAutoHyphens/>
              <w:ind w:left="284" w:hanging="57"/>
              <w:jc w:val="both"/>
            </w:pPr>
            <w:r>
              <w:t>Prezentace vlastní odborné práce.</w:t>
            </w:r>
          </w:p>
          <w:p w14:paraId="0D105ED4" w14:textId="77777777" w:rsidR="00745647" w:rsidRPr="0067005E" w:rsidRDefault="00745647" w:rsidP="00A56D42">
            <w:pPr>
              <w:pStyle w:val="Odstavecseseznamem"/>
              <w:numPr>
                <w:ilvl w:val="0"/>
                <w:numId w:val="41"/>
              </w:numPr>
              <w:suppressAutoHyphens/>
              <w:ind w:left="284" w:hanging="57"/>
              <w:jc w:val="both"/>
            </w:pPr>
            <w:r>
              <w:t>Test.</w:t>
            </w:r>
          </w:p>
        </w:tc>
      </w:tr>
      <w:tr w:rsidR="00745647" w14:paraId="0BA7DF9B" w14:textId="77777777" w:rsidTr="00B40BDE">
        <w:trPr>
          <w:gridBefore w:val="1"/>
          <w:wBefore w:w="29" w:type="dxa"/>
          <w:trHeight w:val="265"/>
        </w:trPr>
        <w:tc>
          <w:tcPr>
            <w:tcW w:w="3634" w:type="dxa"/>
            <w:gridSpan w:val="5"/>
            <w:tcBorders>
              <w:top w:val="nil"/>
            </w:tcBorders>
            <w:shd w:val="clear" w:color="auto" w:fill="F7CAAC"/>
          </w:tcPr>
          <w:p w14:paraId="0D17DC4B" w14:textId="77777777" w:rsidR="00745647" w:rsidRDefault="00745647" w:rsidP="006E1331">
            <w:pPr>
              <w:jc w:val="both"/>
            </w:pPr>
            <w:r>
              <w:rPr>
                <w:b/>
              </w:rPr>
              <w:t>Studijní literatura a studijní pomůcky</w:t>
            </w:r>
          </w:p>
        </w:tc>
        <w:tc>
          <w:tcPr>
            <w:tcW w:w="6256" w:type="dxa"/>
            <w:gridSpan w:val="21"/>
            <w:tcBorders>
              <w:top w:val="nil"/>
              <w:bottom w:val="nil"/>
            </w:tcBorders>
          </w:tcPr>
          <w:p w14:paraId="676AEA35" w14:textId="77777777" w:rsidR="00745647" w:rsidRDefault="00745647" w:rsidP="006E1331">
            <w:pPr>
              <w:jc w:val="both"/>
            </w:pPr>
          </w:p>
        </w:tc>
      </w:tr>
      <w:tr w:rsidR="00745647" w14:paraId="6A90B8AD" w14:textId="77777777" w:rsidTr="00B40BDE">
        <w:trPr>
          <w:gridBefore w:val="1"/>
          <w:wBefore w:w="29" w:type="dxa"/>
          <w:trHeight w:val="1317"/>
        </w:trPr>
        <w:tc>
          <w:tcPr>
            <w:tcW w:w="9890" w:type="dxa"/>
            <w:gridSpan w:val="26"/>
            <w:tcBorders>
              <w:top w:val="nil"/>
            </w:tcBorders>
          </w:tcPr>
          <w:p w14:paraId="4239E373" w14:textId="77777777" w:rsidR="00745647" w:rsidRPr="005E0C1E" w:rsidRDefault="00745647" w:rsidP="006E1331">
            <w:pPr>
              <w:jc w:val="both"/>
            </w:pPr>
            <w:r w:rsidRPr="005E0C1E">
              <w:rPr>
                <w:u w:val="single"/>
              </w:rPr>
              <w:t>Povinná literatura</w:t>
            </w:r>
            <w:r w:rsidRPr="005E0C1E">
              <w:t>:</w:t>
            </w:r>
          </w:p>
          <w:p w14:paraId="41D777B6" w14:textId="77777777" w:rsidR="00745647" w:rsidRPr="005E0C1E" w:rsidRDefault="00745647" w:rsidP="006E1331">
            <w:pPr>
              <w:jc w:val="both"/>
            </w:pPr>
            <w:r w:rsidRPr="00900F3D">
              <w:rPr>
                <w:caps/>
                <w:kern w:val="20"/>
              </w:rPr>
              <w:t>Jelínek, S</w:t>
            </w:r>
            <w:r w:rsidRPr="005E0C1E">
              <w:t xml:space="preserve">. a kol. </w:t>
            </w:r>
            <w:r w:rsidRPr="00900F3D">
              <w:t xml:space="preserve">Raduga po novomu 3! </w:t>
            </w:r>
            <w:r>
              <w:t xml:space="preserve">Plzeň: Fraus, </w:t>
            </w:r>
            <w:r w:rsidRPr="005E0C1E">
              <w:t xml:space="preserve">2009. ISBN 978-80-7238-772-4. </w:t>
            </w:r>
          </w:p>
          <w:p w14:paraId="02185F28" w14:textId="77777777" w:rsidR="00745647" w:rsidRPr="005E0C1E" w:rsidRDefault="00745647" w:rsidP="006E1331">
            <w:pPr>
              <w:jc w:val="both"/>
            </w:pPr>
            <w:r w:rsidRPr="00900F3D">
              <w:rPr>
                <w:caps/>
                <w:kern w:val="20"/>
              </w:rPr>
              <w:t>Jelínek, S</w:t>
            </w:r>
            <w:r w:rsidRPr="005E0C1E">
              <w:t xml:space="preserve">. a kol. </w:t>
            </w:r>
            <w:r w:rsidRPr="00900F3D">
              <w:t xml:space="preserve">Raduga po novomu 4! </w:t>
            </w:r>
            <w:r>
              <w:t xml:space="preserve">Plzeň: Fraus, </w:t>
            </w:r>
            <w:r w:rsidRPr="005E0C1E">
              <w:t>2010. ISBN 978-80-7238-947-6.</w:t>
            </w:r>
          </w:p>
          <w:p w14:paraId="7C07336E" w14:textId="77777777" w:rsidR="00745647" w:rsidRPr="005E0C1E" w:rsidRDefault="00745647" w:rsidP="006E1331">
            <w:pPr>
              <w:jc w:val="both"/>
            </w:pPr>
          </w:p>
          <w:p w14:paraId="3B4D021E" w14:textId="77777777" w:rsidR="00745647" w:rsidRPr="005E0C1E" w:rsidRDefault="00745647" w:rsidP="006E1331">
            <w:pPr>
              <w:jc w:val="both"/>
            </w:pPr>
            <w:r w:rsidRPr="005E0C1E">
              <w:rPr>
                <w:u w:val="single"/>
              </w:rPr>
              <w:t>Doporučená literatura</w:t>
            </w:r>
            <w:r w:rsidRPr="005E0C1E">
              <w:t>:</w:t>
            </w:r>
          </w:p>
          <w:p w14:paraId="14570CBF" w14:textId="77777777" w:rsidR="00745647" w:rsidRDefault="00745647" w:rsidP="006E1331">
            <w:pPr>
              <w:jc w:val="both"/>
            </w:pPr>
            <w:r w:rsidRPr="00900F3D">
              <w:rPr>
                <w:caps/>
                <w:kern w:val="20"/>
              </w:rPr>
              <w:t>Pařízková,</w:t>
            </w:r>
            <w:r w:rsidRPr="005E0C1E">
              <w:t xml:space="preserve"> Š. </w:t>
            </w:r>
            <w:r w:rsidRPr="00900F3D">
              <w:t xml:space="preserve">Ruština pro začátečníky a samouky. </w:t>
            </w:r>
            <w:r w:rsidRPr="005E0C1E">
              <w:t>Pavel Pařízek, 2010. ISBN 978-80-903072-9-2.</w:t>
            </w:r>
          </w:p>
        </w:tc>
      </w:tr>
      <w:tr w:rsidR="00745647" w14:paraId="08723113"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4D09B504" w14:textId="77777777" w:rsidR="00745647" w:rsidRDefault="00745647" w:rsidP="006E1331">
            <w:pPr>
              <w:jc w:val="center"/>
              <w:rPr>
                <w:b/>
              </w:rPr>
            </w:pPr>
            <w:r>
              <w:rPr>
                <w:b/>
              </w:rPr>
              <w:t>Informace ke kombinované nebo distanční formě</w:t>
            </w:r>
          </w:p>
        </w:tc>
      </w:tr>
      <w:tr w:rsidR="00745647" w14:paraId="12770011" w14:textId="77777777" w:rsidTr="00B40BDE">
        <w:trPr>
          <w:gridBefore w:val="1"/>
          <w:wBefore w:w="29" w:type="dxa"/>
        </w:trPr>
        <w:tc>
          <w:tcPr>
            <w:tcW w:w="4766" w:type="dxa"/>
            <w:gridSpan w:val="8"/>
            <w:tcBorders>
              <w:top w:val="single" w:sz="2" w:space="0" w:color="auto"/>
            </w:tcBorders>
            <w:shd w:val="clear" w:color="auto" w:fill="F7CAAC"/>
          </w:tcPr>
          <w:p w14:paraId="1FD1587B" w14:textId="77777777" w:rsidR="00745647" w:rsidRDefault="00745647" w:rsidP="006E1331">
            <w:pPr>
              <w:jc w:val="both"/>
            </w:pPr>
            <w:r>
              <w:rPr>
                <w:b/>
              </w:rPr>
              <w:t>Rozsah konzultací (soustředění)</w:t>
            </w:r>
          </w:p>
        </w:tc>
        <w:tc>
          <w:tcPr>
            <w:tcW w:w="888" w:type="dxa"/>
            <w:gridSpan w:val="3"/>
            <w:tcBorders>
              <w:top w:val="single" w:sz="2" w:space="0" w:color="auto"/>
            </w:tcBorders>
          </w:tcPr>
          <w:p w14:paraId="3D3C3176" w14:textId="77777777" w:rsidR="00745647" w:rsidRDefault="00745647" w:rsidP="006E1331">
            <w:pPr>
              <w:jc w:val="center"/>
            </w:pPr>
            <w:r>
              <w:t>9</w:t>
            </w:r>
          </w:p>
        </w:tc>
        <w:tc>
          <w:tcPr>
            <w:tcW w:w="4236" w:type="dxa"/>
            <w:gridSpan w:val="15"/>
            <w:tcBorders>
              <w:top w:val="single" w:sz="2" w:space="0" w:color="auto"/>
            </w:tcBorders>
            <w:shd w:val="clear" w:color="auto" w:fill="F7CAAC"/>
          </w:tcPr>
          <w:p w14:paraId="49426059" w14:textId="77777777" w:rsidR="00745647" w:rsidRDefault="00745647" w:rsidP="006E1331">
            <w:pPr>
              <w:jc w:val="both"/>
              <w:rPr>
                <w:b/>
              </w:rPr>
            </w:pPr>
            <w:r>
              <w:rPr>
                <w:b/>
              </w:rPr>
              <w:t xml:space="preserve">hodin </w:t>
            </w:r>
          </w:p>
        </w:tc>
      </w:tr>
      <w:tr w:rsidR="00745647" w14:paraId="0BF1CCEF" w14:textId="77777777" w:rsidTr="00B40BDE">
        <w:trPr>
          <w:gridBefore w:val="1"/>
          <w:wBefore w:w="29" w:type="dxa"/>
        </w:trPr>
        <w:tc>
          <w:tcPr>
            <w:tcW w:w="9890" w:type="dxa"/>
            <w:gridSpan w:val="26"/>
            <w:shd w:val="clear" w:color="auto" w:fill="F7CAAC"/>
          </w:tcPr>
          <w:p w14:paraId="7A4A3575" w14:textId="77777777" w:rsidR="00745647" w:rsidRDefault="00745647" w:rsidP="006E1331">
            <w:pPr>
              <w:jc w:val="both"/>
              <w:rPr>
                <w:b/>
              </w:rPr>
            </w:pPr>
            <w:r>
              <w:rPr>
                <w:b/>
              </w:rPr>
              <w:t>Informace o způsobu kontaktu s vyučujícím</w:t>
            </w:r>
          </w:p>
        </w:tc>
      </w:tr>
      <w:tr w:rsidR="00745647" w14:paraId="264E99A7" w14:textId="77777777" w:rsidTr="00B40BDE">
        <w:trPr>
          <w:gridBefore w:val="1"/>
          <w:wBefore w:w="29" w:type="dxa"/>
          <w:trHeight w:val="1373"/>
        </w:trPr>
        <w:tc>
          <w:tcPr>
            <w:tcW w:w="9890" w:type="dxa"/>
            <w:gridSpan w:val="26"/>
          </w:tcPr>
          <w:p w14:paraId="564F9103" w14:textId="77777777" w:rsidR="00745647" w:rsidRDefault="00745647" w:rsidP="006E1331">
            <w:pPr>
              <w:jc w:val="both"/>
            </w:pPr>
            <w:r>
              <w:t>Studenti samostatně studují předložené materiály a pracují s internetovými odkazy. Prezentují technické téma z jejich studijní oblasti</w:t>
            </w:r>
            <w:r w:rsidRPr="000122F1">
              <w:t>.</w:t>
            </w:r>
            <w:r w:rsidRPr="00EA786C">
              <w:t xml:space="preserve"> V případě potřeby mají možnost domluvit si individuální konzultaci</w:t>
            </w:r>
            <w:r w:rsidRPr="000122F1">
              <w:t>.</w:t>
            </w:r>
          </w:p>
          <w:p w14:paraId="457B1607" w14:textId="77777777" w:rsidR="00745647" w:rsidRDefault="00745647" w:rsidP="006E1331">
            <w:pPr>
              <w:jc w:val="both"/>
            </w:pPr>
          </w:p>
          <w:p w14:paraId="1E08E0A3" w14:textId="77777777" w:rsidR="00745647" w:rsidRDefault="00745647" w:rsidP="006E1331">
            <w:pPr>
              <w:jc w:val="both"/>
            </w:pPr>
            <w:r w:rsidRPr="00685529">
              <w:t xml:space="preserve">Možnosti komunikace s vyučujícím: </w:t>
            </w:r>
            <w:r>
              <w:t xml:space="preserve">viz Telefonní seznam UTB </w:t>
            </w:r>
            <w:hyperlink r:id="rId35" w:history="1">
              <w:r w:rsidRPr="00ED2DBC">
                <w:rPr>
                  <w:rStyle w:val="Hypertextovodkaz"/>
                </w:rPr>
                <w:t>http://phonebook.utb.cz/</w:t>
              </w:r>
            </w:hyperlink>
            <w:r>
              <w:t>.</w:t>
            </w:r>
          </w:p>
          <w:p w14:paraId="559E9BBD" w14:textId="77777777" w:rsidR="00745647" w:rsidRDefault="00745647" w:rsidP="006E1331">
            <w:pPr>
              <w:jc w:val="both"/>
            </w:pPr>
          </w:p>
          <w:p w14:paraId="40C98949" w14:textId="77777777" w:rsidR="00745647" w:rsidRDefault="00745647" w:rsidP="006E1331">
            <w:pPr>
              <w:jc w:val="both"/>
            </w:pPr>
          </w:p>
          <w:p w14:paraId="0EA49761" w14:textId="77777777" w:rsidR="00745647" w:rsidRDefault="00745647" w:rsidP="006E1331">
            <w:pPr>
              <w:jc w:val="both"/>
            </w:pPr>
          </w:p>
          <w:p w14:paraId="5B502041" w14:textId="77777777" w:rsidR="00745647" w:rsidRDefault="00745647" w:rsidP="006E1331">
            <w:pPr>
              <w:jc w:val="both"/>
            </w:pPr>
          </w:p>
          <w:p w14:paraId="2BF24A69" w14:textId="77777777" w:rsidR="00745647" w:rsidRDefault="00745647" w:rsidP="006E1331">
            <w:pPr>
              <w:jc w:val="both"/>
            </w:pPr>
          </w:p>
          <w:p w14:paraId="091D6E19" w14:textId="77777777" w:rsidR="00745647" w:rsidRDefault="00745647" w:rsidP="006E1331">
            <w:pPr>
              <w:jc w:val="both"/>
            </w:pPr>
          </w:p>
          <w:p w14:paraId="4915614A" w14:textId="77777777" w:rsidR="00745647" w:rsidRDefault="00745647" w:rsidP="006E1331">
            <w:pPr>
              <w:jc w:val="both"/>
            </w:pPr>
          </w:p>
          <w:p w14:paraId="0AD818C3" w14:textId="77777777" w:rsidR="00745647" w:rsidRDefault="00745647" w:rsidP="006E1331">
            <w:pPr>
              <w:jc w:val="both"/>
            </w:pPr>
          </w:p>
          <w:p w14:paraId="1F3A9ABA" w14:textId="77777777" w:rsidR="00745647" w:rsidRDefault="00745647" w:rsidP="006E1331">
            <w:pPr>
              <w:jc w:val="both"/>
            </w:pPr>
          </w:p>
        </w:tc>
      </w:tr>
      <w:tr w:rsidR="00A9436F" w:rsidRPr="00011CA0" w14:paraId="74170FEA" w14:textId="77777777" w:rsidTr="00B40BDE">
        <w:trPr>
          <w:gridBefore w:val="1"/>
          <w:wBefore w:w="29" w:type="dxa"/>
        </w:trPr>
        <w:tc>
          <w:tcPr>
            <w:tcW w:w="9890" w:type="dxa"/>
            <w:gridSpan w:val="26"/>
            <w:tcBorders>
              <w:bottom w:val="double" w:sz="4" w:space="0" w:color="auto"/>
            </w:tcBorders>
            <w:shd w:val="clear" w:color="auto" w:fill="BDD6EE"/>
          </w:tcPr>
          <w:p w14:paraId="03FBF5F3" w14:textId="21356AA8"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2B4953A" w14:textId="77777777" w:rsidTr="00B40BDE">
        <w:trPr>
          <w:gridBefore w:val="1"/>
          <w:wBefore w:w="29" w:type="dxa"/>
        </w:trPr>
        <w:tc>
          <w:tcPr>
            <w:tcW w:w="3084" w:type="dxa"/>
            <w:gridSpan w:val="3"/>
            <w:tcBorders>
              <w:top w:val="double" w:sz="4" w:space="0" w:color="auto"/>
            </w:tcBorders>
            <w:shd w:val="clear" w:color="auto" w:fill="F7CAAC"/>
          </w:tcPr>
          <w:p w14:paraId="33CA7D65" w14:textId="77777777" w:rsidR="00A9436F" w:rsidRPr="00011CA0" w:rsidRDefault="00A9436F" w:rsidP="00D44916">
            <w:pPr>
              <w:jc w:val="both"/>
              <w:rPr>
                <w:b/>
              </w:rPr>
            </w:pPr>
            <w:r w:rsidRPr="00011CA0">
              <w:rPr>
                <w:b/>
              </w:rPr>
              <w:t>Název studijního předmětu</w:t>
            </w:r>
          </w:p>
        </w:tc>
        <w:tc>
          <w:tcPr>
            <w:tcW w:w="6806" w:type="dxa"/>
            <w:gridSpan w:val="23"/>
            <w:tcBorders>
              <w:top w:val="double" w:sz="4" w:space="0" w:color="auto"/>
            </w:tcBorders>
          </w:tcPr>
          <w:p w14:paraId="7A39490E" w14:textId="77777777" w:rsidR="00A9436F" w:rsidRPr="004800BD" w:rsidRDefault="00A9436F" w:rsidP="00D44916">
            <w:pPr>
              <w:jc w:val="both"/>
              <w:rPr>
                <w:b/>
              </w:rPr>
            </w:pPr>
            <w:bookmarkStart w:id="17" w:name="Exkurze"/>
            <w:bookmarkEnd w:id="17"/>
            <w:r w:rsidRPr="004800BD">
              <w:rPr>
                <w:b/>
              </w:rPr>
              <w:t>Exkurze</w:t>
            </w:r>
          </w:p>
        </w:tc>
      </w:tr>
      <w:tr w:rsidR="00A9436F" w:rsidRPr="00011CA0" w14:paraId="7679E300" w14:textId="77777777" w:rsidTr="00B40BDE">
        <w:trPr>
          <w:gridBefore w:val="1"/>
          <w:wBefore w:w="29" w:type="dxa"/>
        </w:trPr>
        <w:tc>
          <w:tcPr>
            <w:tcW w:w="3084" w:type="dxa"/>
            <w:gridSpan w:val="3"/>
            <w:shd w:val="clear" w:color="auto" w:fill="F7CAAC"/>
          </w:tcPr>
          <w:p w14:paraId="64CD7E5A" w14:textId="77777777" w:rsidR="00A9436F" w:rsidRPr="00011CA0" w:rsidRDefault="00A9436F" w:rsidP="00D44916">
            <w:pPr>
              <w:jc w:val="both"/>
              <w:rPr>
                <w:b/>
              </w:rPr>
            </w:pPr>
            <w:r w:rsidRPr="00011CA0">
              <w:rPr>
                <w:b/>
              </w:rPr>
              <w:t>Typ předmětu</w:t>
            </w:r>
          </w:p>
        </w:tc>
        <w:tc>
          <w:tcPr>
            <w:tcW w:w="3406" w:type="dxa"/>
            <w:gridSpan w:val="12"/>
          </w:tcPr>
          <w:p w14:paraId="3A7529F3" w14:textId="7F1DC473" w:rsidR="00A9436F" w:rsidRPr="00011CA0" w:rsidRDefault="007A4857" w:rsidP="00D44916">
            <w:pPr>
              <w:jc w:val="both"/>
            </w:pPr>
            <w:r>
              <w:t>povinný</w:t>
            </w:r>
          </w:p>
        </w:tc>
        <w:tc>
          <w:tcPr>
            <w:tcW w:w="2695" w:type="dxa"/>
            <w:gridSpan w:val="8"/>
            <w:shd w:val="clear" w:color="auto" w:fill="F7CAAC"/>
          </w:tcPr>
          <w:p w14:paraId="3BD7254C" w14:textId="77777777" w:rsidR="00A9436F" w:rsidRPr="00011CA0" w:rsidRDefault="00A9436F" w:rsidP="00D44916">
            <w:pPr>
              <w:jc w:val="both"/>
            </w:pPr>
            <w:r w:rsidRPr="00011CA0">
              <w:rPr>
                <w:b/>
              </w:rPr>
              <w:t>doporučený ročník / semestr</w:t>
            </w:r>
          </w:p>
        </w:tc>
        <w:tc>
          <w:tcPr>
            <w:tcW w:w="705" w:type="dxa"/>
            <w:gridSpan w:val="3"/>
          </w:tcPr>
          <w:p w14:paraId="47BE9C2A" w14:textId="77777777" w:rsidR="00A9436F" w:rsidRPr="00011CA0" w:rsidRDefault="00A9436F" w:rsidP="00D44916">
            <w:pPr>
              <w:jc w:val="both"/>
            </w:pPr>
            <w:r w:rsidRPr="00011CA0">
              <w:t>1/LS</w:t>
            </w:r>
          </w:p>
        </w:tc>
      </w:tr>
      <w:tr w:rsidR="00A9436F" w:rsidRPr="00011CA0" w14:paraId="12FDD5FE" w14:textId="77777777" w:rsidTr="00B40BDE">
        <w:trPr>
          <w:gridBefore w:val="1"/>
          <w:wBefore w:w="29" w:type="dxa"/>
        </w:trPr>
        <w:tc>
          <w:tcPr>
            <w:tcW w:w="3084" w:type="dxa"/>
            <w:gridSpan w:val="3"/>
            <w:shd w:val="clear" w:color="auto" w:fill="F7CAAC"/>
          </w:tcPr>
          <w:p w14:paraId="3D067ED8" w14:textId="77777777" w:rsidR="00A9436F" w:rsidRPr="00011CA0" w:rsidRDefault="00A9436F" w:rsidP="00D44916">
            <w:pPr>
              <w:jc w:val="both"/>
              <w:rPr>
                <w:b/>
              </w:rPr>
            </w:pPr>
            <w:r w:rsidRPr="00011CA0">
              <w:rPr>
                <w:b/>
              </w:rPr>
              <w:t>Rozsah studijního předmětu</w:t>
            </w:r>
          </w:p>
        </w:tc>
        <w:tc>
          <w:tcPr>
            <w:tcW w:w="1701" w:type="dxa"/>
            <w:gridSpan w:val="6"/>
          </w:tcPr>
          <w:p w14:paraId="3D3D0A72" w14:textId="701645A7" w:rsidR="00A9436F" w:rsidRPr="00011CA0" w:rsidRDefault="001A385F" w:rsidP="00D44916">
            <w:pPr>
              <w:jc w:val="both"/>
            </w:pPr>
            <w:r>
              <w:t>0p+0s+14l</w:t>
            </w:r>
          </w:p>
        </w:tc>
        <w:tc>
          <w:tcPr>
            <w:tcW w:w="889" w:type="dxa"/>
            <w:gridSpan w:val="3"/>
            <w:shd w:val="clear" w:color="auto" w:fill="F7CAAC"/>
          </w:tcPr>
          <w:p w14:paraId="69C6996B" w14:textId="77777777" w:rsidR="00A9436F" w:rsidRPr="00011CA0" w:rsidRDefault="00A9436F" w:rsidP="00D44916">
            <w:pPr>
              <w:jc w:val="both"/>
              <w:rPr>
                <w:b/>
              </w:rPr>
            </w:pPr>
            <w:r w:rsidRPr="00011CA0">
              <w:rPr>
                <w:b/>
              </w:rPr>
              <w:t xml:space="preserve">hod. </w:t>
            </w:r>
          </w:p>
        </w:tc>
        <w:tc>
          <w:tcPr>
            <w:tcW w:w="816" w:type="dxa"/>
            <w:gridSpan w:val="3"/>
          </w:tcPr>
          <w:p w14:paraId="02F88E31" w14:textId="54B9C307" w:rsidR="00A9436F" w:rsidRPr="00011CA0" w:rsidRDefault="004B4B54" w:rsidP="00D44916">
            <w:pPr>
              <w:jc w:val="both"/>
            </w:pPr>
            <w:r>
              <w:t>14</w:t>
            </w:r>
          </w:p>
        </w:tc>
        <w:tc>
          <w:tcPr>
            <w:tcW w:w="2156" w:type="dxa"/>
            <w:gridSpan w:val="5"/>
            <w:shd w:val="clear" w:color="auto" w:fill="F7CAAC"/>
          </w:tcPr>
          <w:p w14:paraId="1473ABFF" w14:textId="77777777" w:rsidR="00A9436F" w:rsidRPr="00011CA0" w:rsidRDefault="00A9436F" w:rsidP="00D44916">
            <w:pPr>
              <w:jc w:val="both"/>
              <w:rPr>
                <w:b/>
              </w:rPr>
            </w:pPr>
            <w:r w:rsidRPr="00011CA0">
              <w:rPr>
                <w:b/>
              </w:rPr>
              <w:t>kreditů</w:t>
            </w:r>
          </w:p>
        </w:tc>
        <w:tc>
          <w:tcPr>
            <w:tcW w:w="1244" w:type="dxa"/>
            <w:gridSpan w:val="6"/>
          </w:tcPr>
          <w:p w14:paraId="3499FFF9" w14:textId="77777777" w:rsidR="00A9436F" w:rsidRPr="00011CA0" w:rsidRDefault="00A9436F" w:rsidP="00D44916">
            <w:pPr>
              <w:jc w:val="both"/>
            </w:pPr>
            <w:r w:rsidRPr="00011CA0">
              <w:t>1</w:t>
            </w:r>
          </w:p>
        </w:tc>
      </w:tr>
      <w:tr w:rsidR="00A9436F" w:rsidRPr="00011CA0" w14:paraId="41BDF59B" w14:textId="77777777" w:rsidTr="00B40BDE">
        <w:trPr>
          <w:gridBefore w:val="1"/>
          <w:wBefore w:w="29" w:type="dxa"/>
        </w:trPr>
        <w:tc>
          <w:tcPr>
            <w:tcW w:w="3084" w:type="dxa"/>
            <w:gridSpan w:val="3"/>
            <w:shd w:val="clear" w:color="auto" w:fill="F7CAAC"/>
          </w:tcPr>
          <w:p w14:paraId="2F071F48" w14:textId="77777777" w:rsidR="00A9436F" w:rsidRPr="00011CA0" w:rsidRDefault="00A9436F" w:rsidP="00D44916">
            <w:pPr>
              <w:jc w:val="both"/>
              <w:rPr>
                <w:b/>
                <w:sz w:val="22"/>
              </w:rPr>
            </w:pPr>
            <w:r w:rsidRPr="00011CA0">
              <w:rPr>
                <w:b/>
              </w:rPr>
              <w:t>Prerekvizity, korekvizity, ekvivalence</w:t>
            </w:r>
          </w:p>
        </w:tc>
        <w:tc>
          <w:tcPr>
            <w:tcW w:w="6806" w:type="dxa"/>
            <w:gridSpan w:val="23"/>
          </w:tcPr>
          <w:p w14:paraId="3F47D4DD" w14:textId="77777777" w:rsidR="00A9436F" w:rsidRPr="00011CA0" w:rsidRDefault="00A9436F" w:rsidP="00D44916">
            <w:pPr>
              <w:jc w:val="both"/>
            </w:pPr>
          </w:p>
        </w:tc>
      </w:tr>
      <w:tr w:rsidR="00A9436F" w:rsidRPr="00011CA0" w14:paraId="226801A4" w14:textId="77777777" w:rsidTr="00B40BDE">
        <w:trPr>
          <w:gridBefore w:val="1"/>
          <w:wBefore w:w="29" w:type="dxa"/>
        </w:trPr>
        <w:tc>
          <w:tcPr>
            <w:tcW w:w="3084" w:type="dxa"/>
            <w:gridSpan w:val="3"/>
            <w:shd w:val="clear" w:color="auto" w:fill="F7CAAC"/>
          </w:tcPr>
          <w:p w14:paraId="2F84148D" w14:textId="77777777" w:rsidR="00A9436F" w:rsidRPr="00011CA0" w:rsidRDefault="00A9436F" w:rsidP="00D44916">
            <w:pPr>
              <w:jc w:val="both"/>
              <w:rPr>
                <w:b/>
              </w:rPr>
            </w:pPr>
            <w:r w:rsidRPr="00011CA0">
              <w:rPr>
                <w:b/>
              </w:rPr>
              <w:t>Způsob ověření studijních výsledků</w:t>
            </w:r>
          </w:p>
        </w:tc>
        <w:tc>
          <w:tcPr>
            <w:tcW w:w="3406" w:type="dxa"/>
            <w:gridSpan w:val="12"/>
          </w:tcPr>
          <w:p w14:paraId="79152582" w14:textId="77777777" w:rsidR="00A9436F" w:rsidRPr="00011CA0" w:rsidRDefault="00A9436F" w:rsidP="00D44916">
            <w:pPr>
              <w:jc w:val="both"/>
            </w:pPr>
            <w:r w:rsidRPr="00011CA0">
              <w:t>zápočet</w:t>
            </w:r>
          </w:p>
        </w:tc>
        <w:tc>
          <w:tcPr>
            <w:tcW w:w="1554" w:type="dxa"/>
            <w:gridSpan w:val="2"/>
            <w:shd w:val="clear" w:color="auto" w:fill="F7CAAC"/>
          </w:tcPr>
          <w:p w14:paraId="3B4CE696" w14:textId="77777777" w:rsidR="00A9436F" w:rsidRPr="00011CA0" w:rsidRDefault="00A9436F" w:rsidP="00D44916">
            <w:pPr>
              <w:jc w:val="both"/>
              <w:rPr>
                <w:b/>
              </w:rPr>
            </w:pPr>
            <w:r w:rsidRPr="00011CA0">
              <w:rPr>
                <w:b/>
              </w:rPr>
              <w:t>Forma výuky</w:t>
            </w:r>
          </w:p>
        </w:tc>
        <w:tc>
          <w:tcPr>
            <w:tcW w:w="1846" w:type="dxa"/>
            <w:gridSpan w:val="9"/>
          </w:tcPr>
          <w:p w14:paraId="1036D3CC" w14:textId="0B54AC04" w:rsidR="00A9436F" w:rsidRPr="00011CA0" w:rsidRDefault="00C06FF9" w:rsidP="00D44916">
            <w:pPr>
              <w:jc w:val="both"/>
            </w:pPr>
            <w:r>
              <w:t xml:space="preserve">laboratorní </w:t>
            </w:r>
            <w:r w:rsidR="00A9436F" w:rsidRPr="00011CA0">
              <w:t>cvičení</w:t>
            </w:r>
          </w:p>
        </w:tc>
      </w:tr>
      <w:tr w:rsidR="00A9436F" w:rsidRPr="00011CA0" w14:paraId="59701382" w14:textId="77777777" w:rsidTr="00B40BDE">
        <w:trPr>
          <w:gridBefore w:val="1"/>
          <w:wBefore w:w="29" w:type="dxa"/>
        </w:trPr>
        <w:tc>
          <w:tcPr>
            <w:tcW w:w="3084" w:type="dxa"/>
            <w:gridSpan w:val="3"/>
            <w:shd w:val="clear" w:color="auto" w:fill="F7CAAC"/>
          </w:tcPr>
          <w:p w14:paraId="0B13C3D4"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23"/>
            <w:tcBorders>
              <w:bottom w:val="single" w:sz="4" w:space="0" w:color="auto"/>
            </w:tcBorders>
          </w:tcPr>
          <w:p w14:paraId="104C47ED" w14:textId="77777777" w:rsidR="00A9436F" w:rsidRPr="00011CA0" w:rsidRDefault="00A9436F" w:rsidP="00D44916">
            <w:pPr>
              <w:jc w:val="both"/>
            </w:pPr>
            <w:r w:rsidRPr="00011CA0">
              <w:t>Povinná docházka na všech exkurzích.</w:t>
            </w:r>
          </w:p>
        </w:tc>
      </w:tr>
      <w:tr w:rsidR="00A9436F" w:rsidRPr="00011CA0" w14:paraId="03E7EE4D" w14:textId="77777777" w:rsidTr="00B40BDE">
        <w:trPr>
          <w:gridBefore w:val="1"/>
          <w:wBefore w:w="29" w:type="dxa"/>
          <w:trHeight w:val="197"/>
        </w:trPr>
        <w:tc>
          <w:tcPr>
            <w:tcW w:w="3084" w:type="dxa"/>
            <w:gridSpan w:val="3"/>
            <w:tcBorders>
              <w:top w:val="nil"/>
            </w:tcBorders>
            <w:shd w:val="clear" w:color="auto" w:fill="F7CAAC"/>
          </w:tcPr>
          <w:p w14:paraId="3BA935D9" w14:textId="77777777" w:rsidR="00A9436F" w:rsidRPr="00011CA0" w:rsidRDefault="00A9436F" w:rsidP="00D44916">
            <w:pPr>
              <w:jc w:val="both"/>
              <w:rPr>
                <w:b/>
              </w:rPr>
            </w:pPr>
            <w:r w:rsidRPr="00011CA0">
              <w:rPr>
                <w:b/>
              </w:rPr>
              <w:t>Garant předmětu</w:t>
            </w:r>
          </w:p>
        </w:tc>
        <w:tc>
          <w:tcPr>
            <w:tcW w:w="6806" w:type="dxa"/>
            <w:gridSpan w:val="23"/>
            <w:tcBorders>
              <w:top w:val="single" w:sz="4" w:space="0" w:color="auto"/>
            </w:tcBorders>
          </w:tcPr>
          <w:p w14:paraId="65839494" w14:textId="22428094" w:rsidR="00A9436F" w:rsidRPr="00011CA0" w:rsidRDefault="00A9436F" w:rsidP="00D44916">
            <w:pPr>
              <w:jc w:val="both"/>
            </w:pPr>
          </w:p>
        </w:tc>
      </w:tr>
      <w:tr w:rsidR="00A9436F" w:rsidRPr="00011CA0" w14:paraId="0C8B5B83" w14:textId="77777777" w:rsidTr="00B40BDE">
        <w:trPr>
          <w:gridBefore w:val="1"/>
          <w:wBefore w:w="29" w:type="dxa"/>
          <w:trHeight w:val="243"/>
        </w:trPr>
        <w:tc>
          <w:tcPr>
            <w:tcW w:w="3084" w:type="dxa"/>
            <w:gridSpan w:val="3"/>
            <w:tcBorders>
              <w:top w:val="nil"/>
            </w:tcBorders>
            <w:shd w:val="clear" w:color="auto" w:fill="F7CAAC"/>
          </w:tcPr>
          <w:p w14:paraId="73ADAF1A" w14:textId="77777777" w:rsidR="00A9436F" w:rsidRPr="00011CA0" w:rsidRDefault="00A9436F" w:rsidP="00D44916">
            <w:pPr>
              <w:jc w:val="both"/>
              <w:rPr>
                <w:b/>
              </w:rPr>
            </w:pPr>
            <w:r w:rsidRPr="00011CA0">
              <w:rPr>
                <w:b/>
              </w:rPr>
              <w:t>Zapojení garanta do výuky předmětu</w:t>
            </w:r>
          </w:p>
        </w:tc>
        <w:tc>
          <w:tcPr>
            <w:tcW w:w="6806" w:type="dxa"/>
            <w:gridSpan w:val="23"/>
            <w:tcBorders>
              <w:top w:val="nil"/>
            </w:tcBorders>
          </w:tcPr>
          <w:p w14:paraId="69235BF3" w14:textId="6C4B820F" w:rsidR="00A9436F" w:rsidRPr="00011CA0" w:rsidRDefault="00A9436F" w:rsidP="00D44916">
            <w:pPr>
              <w:jc w:val="both"/>
            </w:pPr>
          </w:p>
        </w:tc>
      </w:tr>
      <w:tr w:rsidR="00A9436F" w:rsidRPr="00011CA0" w14:paraId="48F261E5" w14:textId="77777777" w:rsidTr="00B40BDE">
        <w:trPr>
          <w:gridBefore w:val="1"/>
          <w:wBefore w:w="29" w:type="dxa"/>
        </w:trPr>
        <w:tc>
          <w:tcPr>
            <w:tcW w:w="3084" w:type="dxa"/>
            <w:gridSpan w:val="3"/>
            <w:shd w:val="clear" w:color="auto" w:fill="F7CAAC"/>
          </w:tcPr>
          <w:p w14:paraId="59426916" w14:textId="77777777" w:rsidR="00A9436F" w:rsidRPr="00011CA0" w:rsidRDefault="00A9436F" w:rsidP="00D44916">
            <w:pPr>
              <w:jc w:val="both"/>
              <w:rPr>
                <w:b/>
              </w:rPr>
            </w:pPr>
            <w:r w:rsidRPr="00011CA0">
              <w:rPr>
                <w:b/>
              </w:rPr>
              <w:t>Vyučující</w:t>
            </w:r>
          </w:p>
        </w:tc>
        <w:tc>
          <w:tcPr>
            <w:tcW w:w="6806" w:type="dxa"/>
            <w:gridSpan w:val="23"/>
            <w:tcBorders>
              <w:bottom w:val="nil"/>
            </w:tcBorders>
          </w:tcPr>
          <w:p w14:paraId="63C6492E" w14:textId="77777777" w:rsidR="00A9436F" w:rsidRPr="00011CA0" w:rsidRDefault="00A9436F" w:rsidP="00D44916">
            <w:pPr>
              <w:jc w:val="both"/>
            </w:pPr>
          </w:p>
        </w:tc>
      </w:tr>
      <w:tr w:rsidR="00A9436F" w:rsidRPr="00011CA0" w14:paraId="1483354D" w14:textId="77777777" w:rsidTr="00B40BDE">
        <w:trPr>
          <w:gridBefore w:val="1"/>
          <w:wBefore w:w="29" w:type="dxa"/>
          <w:trHeight w:val="291"/>
        </w:trPr>
        <w:tc>
          <w:tcPr>
            <w:tcW w:w="9890" w:type="dxa"/>
            <w:gridSpan w:val="26"/>
            <w:tcBorders>
              <w:top w:val="nil"/>
            </w:tcBorders>
          </w:tcPr>
          <w:p w14:paraId="15A27585" w14:textId="2286142F" w:rsidR="00A9436F" w:rsidRPr="00011CA0" w:rsidRDefault="00497EF4" w:rsidP="00497EF4">
            <w:pPr>
              <w:spacing w:before="60" w:after="60"/>
              <w:jc w:val="both"/>
            </w:pPr>
            <w:r w:rsidRPr="00BA255B">
              <w:t>Ing. Michal Rouchal, Ph.D.</w:t>
            </w:r>
            <w:r w:rsidRPr="005114F2">
              <w:rPr>
                <w:b/>
              </w:rPr>
              <w:t xml:space="preserve"> </w:t>
            </w:r>
            <w:r w:rsidRPr="00236955">
              <w:t>(100% l)</w:t>
            </w:r>
          </w:p>
        </w:tc>
      </w:tr>
      <w:tr w:rsidR="00A9436F" w:rsidRPr="00011CA0" w14:paraId="0FDDE3A7" w14:textId="77777777" w:rsidTr="00B40BDE">
        <w:trPr>
          <w:gridBefore w:val="1"/>
          <w:wBefore w:w="29" w:type="dxa"/>
        </w:trPr>
        <w:tc>
          <w:tcPr>
            <w:tcW w:w="3084" w:type="dxa"/>
            <w:gridSpan w:val="3"/>
            <w:shd w:val="clear" w:color="auto" w:fill="F7CAAC"/>
          </w:tcPr>
          <w:p w14:paraId="08A0977A" w14:textId="77777777" w:rsidR="00A9436F" w:rsidRPr="00011CA0" w:rsidRDefault="00A9436F" w:rsidP="00D44916">
            <w:pPr>
              <w:jc w:val="both"/>
              <w:rPr>
                <w:b/>
              </w:rPr>
            </w:pPr>
            <w:r w:rsidRPr="00011CA0">
              <w:rPr>
                <w:b/>
              </w:rPr>
              <w:t>Stručná anotace předmětu</w:t>
            </w:r>
          </w:p>
        </w:tc>
        <w:tc>
          <w:tcPr>
            <w:tcW w:w="6806" w:type="dxa"/>
            <w:gridSpan w:val="23"/>
            <w:tcBorders>
              <w:bottom w:val="nil"/>
            </w:tcBorders>
          </w:tcPr>
          <w:p w14:paraId="13DFE842" w14:textId="77777777" w:rsidR="00A9436F" w:rsidRPr="00011CA0" w:rsidRDefault="00A9436F" w:rsidP="00D44916">
            <w:pPr>
              <w:jc w:val="both"/>
            </w:pPr>
          </w:p>
        </w:tc>
      </w:tr>
      <w:tr w:rsidR="00A9436F" w:rsidRPr="00011CA0" w14:paraId="5162C438" w14:textId="77777777" w:rsidTr="00B40BDE">
        <w:trPr>
          <w:gridBefore w:val="1"/>
          <w:wBefore w:w="29" w:type="dxa"/>
          <w:trHeight w:val="2183"/>
        </w:trPr>
        <w:tc>
          <w:tcPr>
            <w:tcW w:w="9890" w:type="dxa"/>
            <w:gridSpan w:val="26"/>
            <w:tcBorders>
              <w:top w:val="nil"/>
              <w:bottom w:val="single" w:sz="12" w:space="0" w:color="auto"/>
            </w:tcBorders>
          </w:tcPr>
          <w:p w14:paraId="4E732F92" w14:textId="77777777" w:rsidR="00A9436F" w:rsidRPr="00011CA0" w:rsidRDefault="00A9436F" w:rsidP="00D44916">
            <w:pPr>
              <w:jc w:val="both"/>
            </w:pPr>
            <w:r w:rsidRPr="00011CA0">
              <w:t>Cílem předmětu je seznámit studenty se základními technologickými procesy a zařízeními používanými ve významných potravinářských, chemických a farmaceutických provozech ve zlínském regionu i vzdálenějším okolí. Studenti budou rovněž seznamováni s výzkumnými, vývojovými a analytickými odděleními jednotlivých společností tak, aby získali pokud možno ucelenou představu o postupech, procesech a instrumentálním vybavení aktuálně používaných v průmyslové praxi.</w:t>
            </w:r>
          </w:p>
          <w:p w14:paraId="37AC0C22" w14:textId="77777777" w:rsidR="00497EF4" w:rsidRDefault="00497EF4" w:rsidP="00D44916">
            <w:pPr>
              <w:jc w:val="both"/>
            </w:pPr>
          </w:p>
          <w:p w14:paraId="5E5A419A" w14:textId="77777777" w:rsidR="00497EF4" w:rsidRDefault="00497EF4" w:rsidP="00D44916">
            <w:pPr>
              <w:jc w:val="both"/>
            </w:pPr>
          </w:p>
          <w:p w14:paraId="47939533" w14:textId="77777777" w:rsidR="00497EF4" w:rsidRDefault="00497EF4" w:rsidP="00D44916">
            <w:pPr>
              <w:jc w:val="both"/>
            </w:pPr>
          </w:p>
          <w:p w14:paraId="03CFA0B8" w14:textId="77777777" w:rsidR="00497EF4" w:rsidRDefault="00497EF4" w:rsidP="00D44916">
            <w:pPr>
              <w:jc w:val="both"/>
            </w:pPr>
          </w:p>
          <w:p w14:paraId="33F4CCD5" w14:textId="77777777" w:rsidR="00497EF4" w:rsidRPr="00011CA0" w:rsidRDefault="00497EF4" w:rsidP="00D44916">
            <w:pPr>
              <w:jc w:val="both"/>
            </w:pPr>
          </w:p>
        </w:tc>
      </w:tr>
      <w:tr w:rsidR="00A9436F" w:rsidRPr="00011CA0" w14:paraId="71DA2338" w14:textId="77777777" w:rsidTr="00B40BDE">
        <w:trPr>
          <w:gridBefore w:val="1"/>
          <w:wBefore w:w="29" w:type="dxa"/>
          <w:trHeight w:val="265"/>
        </w:trPr>
        <w:tc>
          <w:tcPr>
            <w:tcW w:w="3651" w:type="dxa"/>
            <w:gridSpan w:val="6"/>
            <w:tcBorders>
              <w:top w:val="nil"/>
            </w:tcBorders>
            <w:shd w:val="clear" w:color="auto" w:fill="F7CAAC"/>
          </w:tcPr>
          <w:p w14:paraId="550E8510" w14:textId="77777777" w:rsidR="00A9436F" w:rsidRPr="00011CA0" w:rsidRDefault="00A9436F" w:rsidP="00D44916">
            <w:pPr>
              <w:jc w:val="both"/>
            </w:pPr>
            <w:r w:rsidRPr="00011CA0">
              <w:rPr>
                <w:b/>
              </w:rPr>
              <w:t>Studijní literatura a studijní pomůcky</w:t>
            </w:r>
          </w:p>
        </w:tc>
        <w:tc>
          <w:tcPr>
            <w:tcW w:w="6239" w:type="dxa"/>
            <w:gridSpan w:val="20"/>
            <w:tcBorders>
              <w:top w:val="nil"/>
              <w:bottom w:val="nil"/>
            </w:tcBorders>
          </w:tcPr>
          <w:p w14:paraId="2913A628" w14:textId="77777777" w:rsidR="00A9436F" w:rsidRPr="00011CA0" w:rsidRDefault="00A9436F" w:rsidP="00D44916">
            <w:pPr>
              <w:jc w:val="both"/>
            </w:pPr>
          </w:p>
        </w:tc>
      </w:tr>
      <w:tr w:rsidR="00A9436F" w:rsidRPr="00011CA0" w14:paraId="2B8B8CB6" w14:textId="77777777" w:rsidTr="00B40BDE">
        <w:trPr>
          <w:gridBefore w:val="1"/>
          <w:wBefore w:w="29" w:type="dxa"/>
          <w:trHeight w:val="1497"/>
        </w:trPr>
        <w:tc>
          <w:tcPr>
            <w:tcW w:w="9890" w:type="dxa"/>
            <w:gridSpan w:val="26"/>
            <w:tcBorders>
              <w:top w:val="nil"/>
            </w:tcBorders>
          </w:tcPr>
          <w:p w14:paraId="5886219D" w14:textId="77777777" w:rsidR="00A9436F" w:rsidRPr="00011CA0" w:rsidRDefault="00A9436F" w:rsidP="00D44916">
            <w:pPr>
              <w:jc w:val="both"/>
            </w:pPr>
            <w:r w:rsidRPr="00DB3979">
              <w:t>Vzhledem ke specifické povaze předmětu není racionální vytvářet textové studijní pomůcky.</w:t>
            </w:r>
            <w:r w:rsidRPr="00011CA0">
              <w:t xml:space="preserve"> </w:t>
            </w:r>
          </w:p>
          <w:p w14:paraId="2CC4710F" w14:textId="77777777" w:rsidR="00A9436F" w:rsidRPr="00011CA0" w:rsidRDefault="00A9436F" w:rsidP="00D44916">
            <w:pPr>
              <w:jc w:val="both"/>
              <w:rPr>
                <w:u w:val="single"/>
              </w:rPr>
            </w:pPr>
            <w:r w:rsidRPr="00011CA0">
              <w:rPr>
                <w:u w:val="single"/>
              </w:rPr>
              <w:t>Doporučená literatura:</w:t>
            </w:r>
          </w:p>
          <w:p w14:paraId="07320AF1" w14:textId="77777777" w:rsidR="00A9436F" w:rsidRPr="00011CA0" w:rsidRDefault="00A9436F" w:rsidP="00D44916">
            <w:pPr>
              <w:jc w:val="both"/>
            </w:pPr>
            <w:r>
              <w:t xml:space="preserve">Chemical Reviews. </w:t>
            </w:r>
            <w:r w:rsidRPr="00011CA0">
              <w:t>ISSN 0009-2665</w:t>
            </w:r>
            <w:r>
              <w:t>.</w:t>
            </w:r>
          </w:p>
          <w:p w14:paraId="25DA85C3" w14:textId="77777777" w:rsidR="00A9436F" w:rsidRPr="00011CA0" w:rsidRDefault="00A9436F" w:rsidP="00D44916">
            <w:pPr>
              <w:jc w:val="both"/>
            </w:pPr>
            <w:r w:rsidRPr="00011CA0">
              <w:t>Chemical Society Reviews</w:t>
            </w:r>
            <w:r>
              <w:t xml:space="preserve">. </w:t>
            </w:r>
            <w:r w:rsidRPr="00011CA0">
              <w:t>ISSN 0306-0012</w:t>
            </w:r>
            <w:r>
              <w:t>.</w:t>
            </w:r>
          </w:p>
          <w:p w14:paraId="4B4A44E2" w14:textId="77777777" w:rsidR="00A9436F" w:rsidRPr="00011CA0" w:rsidRDefault="00A9436F" w:rsidP="00D44916">
            <w:pPr>
              <w:jc w:val="both"/>
            </w:pPr>
            <w:r w:rsidRPr="00011CA0">
              <w:t>Journal of American Chemical Society</w:t>
            </w:r>
            <w:r>
              <w:t xml:space="preserve">. </w:t>
            </w:r>
            <w:r w:rsidRPr="00011CA0">
              <w:t>ISSN 0002-7863</w:t>
            </w:r>
            <w:r>
              <w:t>.</w:t>
            </w:r>
          </w:p>
          <w:p w14:paraId="7B417108" w14:textId="77777777" w:rsidR="00A9436F" w:rsidRDefault="00A9436F" w:rsidP="00D44916">
            <w:pPr>
              <w:jc w:val="both"/>
            </w:pPr>
            <w:r w:rsidRPr="00011CA0">
              <w:t>Angewandte Chemistry International Edition</w:t>
            </w:r>
            <w:r>
              <w:t xml:space="preserve">. </w:t>
            </w:r>
            <w:r w:rsidRPr="00011CA0">
              <w:t>ISSN 1433-7851</w:t>
            </w:r>
            <w:r>
              <w:t>.</w:t>
            </w:r>
          </w:p>
          <w:p w14:paraId="706B6965" w14:textId="77777777" w:rsidR="0047776A" w:rsidRPr="0047776A" w:rsidRDefault="0047776A" w:rsidP="0047776A">
            <w:pPr>
              <w:jc w:val="both"/>
            </w:pPr>
            <w:r w:rsidRPr="0047776A">
              <w:t>Food Chemistry. ISSN 0308-8146.</w:t>
            </w:r>
          </w:p>
          <w:p w14:paraId="63B74C63" w14:textId="77777777" w:rsidR="0047776A" w:rsidRPr="0047776A" w:rsidRDefault="0047776A" w:rsidP="0047776A">
            <w:pPr>
              <w:jc w:val="both"/>
            </w:pPr>
            <w:r w:rsidRPr="0047776A">
              <w:t>Journal of Agricultural and Food Chemistry. ISSN 0021-8561.</w:t>
            </w:r>
          </w:p>
          <w:p w14:paraId="09FA662F" w14:textId="77777777" w:rsidR="0047776A" w:rsidRPr="00011CA0" w:rsidRDefault="0047776A" w:rsidP="0047776A">
            <w:pPr>
              <w:jc w:val="both"/>
            </w:pPr>
            <w:r w:rsidRPr="0047776A">
              <w:t>Food Microbiology. ISSN 0740-0020.</w:t>
            </w:r>
          </w:p>
          <w:p w14:paraId="189A456E" w14:textId="77777777" w:rsidR="00A9436F" w:rsidRPr="00011CA0" w:rsidRDefault="00A9436F" w:rsidP="00D44916">
            <w:pPr>
              <w:jc w:val="both"/>
            </w:pPr>
            <w:r w:rsidRPr="00011CA0">
              <w:t>Chemical Communication</w:t>
            </w:r>
            <w:r>
              <w:t xml:space="preserve">. </w:t>
            </w:r>
            <w:r w:rsidRPr="00011CA0">
              <w:t>ISSN 1359-7345</w:t>
            </w:r>
            <w:r>
              <w:t>.</w:t>
            </w:r>
          </w:p>
          <w:p w14:paraId="71665ACF" w14:textId="77777777" w:rsidR="00A9436F" w:rsidRPr="00011CA0" w:rsidRDefault="00A9436F" w:rsidP="00D44916">
            <w:pPr>
              <w:jc w:val="both"/>
            </w:pPr>
            <w:r w:rsidRPr="00011CA0">
              <w:t>Chemistry</w:t>
            </w:r>
            <w:r>
              <w:t xml:space="preserve"> </w:t>
            </w:r>
            <w:r w:rsidRPr="00011CA0">
              <w:t>-</w:t>
            </w:r>
            <w:r>
              <w:t xml:space="preserve"> </w:t>
            </w:r>
            <w:r w:rsidRPr="00011CA0">
              <w:t>A European Journ</w:t>
            </w:r>
            <w:r>
              <w:t xml:space="preserve">al. </w:t>
            </w:r>
            <w:r w:rsidRPr="00011CA0">
              <w:t>ISSN 0947-6539</w:t>
            </w:r>
            <w:r>
              <w:t>.</w:t>
            </w:r>
          </w:p>
          <w:p w14:paraId="7EB6ACD5" w14:textId="77777777" w:rsidR="00A9436F" w:rsidRPr="00011CA0" w:rsidRDefault="00A9436F" w:rsidP="00D44916">
            <w:pPr>
              <w:jc w:val="both"/>
            </w:pPr>
            <w:r w:rsidRPr="00011CA0">
              <w:t>Nature Chemistry</w:t>
            </w:r>
            <w:r>
              <w:t xml:space="preserve">. </w:t>
            </w:r>
            <w:r w:rsidRPr="00011CA0">
              <w:t>ISSN 1755-4330</w:t>
            </w:r>
            <w:r>
              <w:t>.</w:t>
            </w:r>
          </w:p>
          <w:p w14:paraId="41116E7A" w14:textId="77777777" w:rsidR="00A9436F" w:rsidRPr="00011CA0" w:rsidRDefault="00A9436F" w:rsidP="00D44916">
            <w:pPr>
              <w:jc w:val="both"/>
            </w:pPr>
            <w:r w:rsidRPr="00011CA0">
              <w:t>Organic Letters</w:t>
            </w:r>
            <w:r>
              <w:t xml:space="preserve">. </w:t>
            </w:r>
            <w:r w:rsidRPr="00011CA0">
              <w:t>ISSN 1523-7060</w:t>
            </w:r>
            <w:r>
              <w:t>.</w:t>
            </w:r>
          </w:p>
          <w:p w14:paraId="54C804FA" w14:textId="77777777" w:rsidR="00A9436F" w:rsidRDefault="00A9436F" w:rsidP="00D44916">
            <w:pPr>
              <w:jc w:val="both"/>
            </w:pPr>
            <w:r w:rsidRPr="00011CA0">
              <w:t>Journal of Organic Chemistry</w:t>
            </w:r>
            <w:r>
              <w:t xml:space="preserve">. </w:t>
            </w:r>
            <w:r w:rsidRPr="00011CA0">
              <w:t>ISSN 0022-3263</w:t>
            </w:r>
            <w:r>
              <w:t>.</w:t>
            </w:r>
          </w:p>
          <w:p w14:paraId="5A70887E" w14:textId="77777777" w:rsidR="00A9436F" w:rsidRPr="00011CA0" w:rsidRDefault="00A9436F" w:rsidP="00D44916">
            <w:pPr>
              <w:jc w:val="both"/>
            </w:pPr>
          </w:p>
          <w:p w14:paraId="3AF386EA" w14:textId="577B6CD3" w:rsidR="00A9436F" w:rsidRPr="00011CA0" w:rsidRDefault="00A9436F" w:rsidP="00497EF4">
            <w:pPr>
              <w:jc w:val="both"/>
            </w:pPr>
            <w:r w:rsidRPr="00011CA0">
              <w:t>Vše dostupné prostřednictvím knihovny UTB.</w:t>
            </w:r>
          </w:p>
        </w:tc>
      </w:tr>
      <w:tr w:rsidR="00A9436F" w:rsidRPr="00011CA0" w14:paraId="149FC1F8"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23A1E375" w14:textId="77777777" w:rsidR="00A9436F" w:rsidRPr="00011CA0" w:rsidRDefault="00A9436F" w:rsidP="00D44916">
            <w:pPr>
              <w:jc w:val="center"/>
              <w:rPr>
                <w:b/>
              </w:rPr>
            </w:pPr>
            <w:r w:rsidRPr="00011CA0">
              <w:rPr>
                <w:b/>
              </w:rPr>
              <w:t>Informace ke kombinované nebo distanční formě</w:t>
            </w:r>
          </w:p>
        </w:tc>
      </w:tr>
      <w:tr w:rsidR="00A9436F" w:rsidRPr="00011CA0" w14:paraId="4A40AC6A" w14:textId="77777777" w:rsidTr="00B40BDE">
        <w:trPr>
          <w:gridBefore w:val="1"/>
          <w:wBefore w:w="29" w:type="dxa"/>
        </w:trPr>
        <w:tc>
          <w:tcPr>
            <w:tcW w:w="4785" w:type="dxa"/>
            <w:gridSpan w:val="9"/>
            <w:tcBorders>
              <w:top w:val="single" w:sz="2" w:space="0" w:color="auto"/>
            </w:tcBorders>
            <w:shd w:val="clear" w:color="auto" w:fill="F7CAAC"/>
          </w:tcPr>
          <w:p w14:paraId="4FE0FEFD"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05A31D16" w14:textId="77777777" w:rsidR="00A9436F" w:rsidRPr="00011CA0" w:rsidRDefault="00A9436F" w:rsidP="00D44916">
            <w:pPr>
              <w:jc w:val="both"/>
            </w:pPr>
          </w:p>
        </w:tc>
        <w:tc>
          <w:tcPr>
            <w:tcW w:w="4216" w:type="dxa"/>
            <w:gridSpan w:val="14"/>
            <w:tcBorders>
              <w:top w:val="single" w:sz="2" w:space="0" w:color="auto"/>
            </w:tcBorders>
            <w:shd w:val="clear" w:color="auto" w:fill="F7CAAC"/>
          </w:tcPr>
          <w:p w14:paraId="5D9F7B0E" w14:textId="77777777" w:rsidR="00A9436F" w:rsidRPr="00011CA0" w:rsidRDefault="00A9436F" w:rsidP="00D44916">
            <w:pPr>
              <w:jc w:val="both"/>
              <w:rPr>
                <w:b/>
              </w:rPr>
            </w:pPr>
            <w:r w:rsidRPr="00011CA0">
              <w:rPr>
                <w:b/>
              </w:rPr>
              <w:t xml:space="preserve">hodin </w:t>
            </w:r>
          </w:p>
        </w:tc>
      </w:tr>
      <w:tr w:rsidR="00A9436F" w:rsidRPr="00011CA0" w14:paraId="197491A7" w14:textId="77777777" w:rsidTr="00B40BDE">
        <w:trPr>
          <w:gridBefore w:val="1"/>
          <w:wBefore w:w="29" w:type="dxa"/>
        </w:trPr>
        <w:tc>
          <w:tcPr>
            <w:tcW w:w="9890" w:type="dxa"/>
            <w:gridSpan w:val="26"/>
            <w:shd w:val="clear" w:color="auto" w:fill="F7CAAC"/>
          </w:tcPr>
          <w:p w14:paraId="2E2340AA" w14:textId="77777777" w:rsidR="00A9436F" w:rsidRPr="00011CA0" w:rsidRDefault="00A9436F" w:rsidP="00D44916">
            <w:pPr>
              <w:jc w:val="both"/>
              <w:rPr>
                <w:b/>
              </w:rPr>
            </w:pPr>
            <w:r w:rsidRPr="00011CA0">
              <w:rPr>
                <w:b/>
              </w:rPr>
              <w:t>Informace o způsobu kontaktu s vyučujícím</w:t>
            </w:r>
          </w:p>
        </w:tc>
      </w:tr>
      <w:tr w:rsidR="00A9436F" w:rsidRPr="00011CA0" w14:paraId="50DE94E8" w14:textId="77777777" w:rsidTr="00B40BDE">
        <w:trPr>
          <w:gridBefore w:val="1"/>
          <w:wBefore w:w="29" w:type="dxa"/>
          <w:trHeight w:val="1373"/>
        </w:trPr>
        <w:tc>
          <w:tcPr>
            <w:tcW w:w="9890" w:type="dxa"/>
            <w:gridSpan w:val="26"/>
          </w:tcPr>
          <w:p w14:paraId="2804699E" w14:textId="77777777" w:rsidR="00A9436F" w:rsidRDefault="00A9436F" w:rsidP="00D44916">
            <w:pPr>
              <w:jc w:val="both"/>
            </w:pPr>
          </w:p>
          <w:p w14:paraId="4C54A3D8" w14:textId="77777777" w:rsidR="00A9436F" w:rsidRDefault="00A9436F" w:rsidP="00D44916">
            <w:pPr>
              <w:jc w:val="both"/>
            </w:pPr>
          </w:p>
          <w:p w14:paraId="661E8051" w14:textId="77777777" w:rsidR="00A9436F" w:rsidRDefault="00A9436F" w:rsidP="00D44916">
            <w:pPr>
              <w:jc w:val="both"/>
            </w:pPr>
          </w:p>
          <w:p w14:paraId="30DA07CA" w14:textId="77777777" w:rsidR="00933EE4" w:rsidRDefault="00933EE4" w:rsidP="00D44916">
            <w:pPr>
              <w:jc w:val="both"/>
            </w:pPr>
          </w:p>
          <w:p w14:paraId="350AB444" w14:textId="77777777" w:rsidR="00497EF4" w:rsidRDefault="00497EF4" w:rsidP="00D44916">
            <w:pPr>
              <w:jc w:val="both"/>
            </w:pPr>
          </w:p>
          <w:p w14:paraId="51C6E863" w14:textId="77777777" w:rsidR="0047776A" w:rsidRDefault="0047776A" w:rsidP="00D44916">
            <w:pPr>
              <w:jc w:val="both"/>
            </w:pPr>
          </w:p>
          <w:p w14:paraId="3B2D7E04" w14:textId="77777777" w:rsidR="00A9436F" w:rsidRDefault="00A9436F" w:rsidP="00D44916">
            <w:pPr>
              <w:jc w:val="both"/>
            </w:pPr>
          </w:p>
          <w:p w14:paraId="04EF1C02" w14:textId="77777777" w:rsidR="00597BC2" w:rsidRDefault="00597BC2" w:rsidP="00D44916">
            <w:pPr>
              <w:jc w:val="both"/>
            </w:pPr>
          </w:p>
          <w:p w14:paraId="64121A84" w14:textId="77777777" w:rsidR="00597BC2" w:rsidRDefault="00597BC2" w:rsidP="00D44916">
            <w:pPr>
              <w:jc w:val="both"/>
            </w:pPr>
          </w:p>
          <w:p w14:paraId="397ED53A" w14:textId="77777777" w:rsidR="0047776A" w:rsidRDefault="0047776A" w:rsidP="00D44916">
            <w:pPr>
              <w:jc w:val="both"/>
            </w:pPr>
          </w:p>
          <w:p w14:paraId="3988D19F" w14:textId="77777777" w:rsidR="0047776A" w:rsidRPr="00011CA0" w:rsidRDefault="0047776A" w:rsidP="00D44916">
            <w:pPr>
              <w:jc w:val="both"/>
            </w:pPr>
          </w:p>
        </w:tc>
      </w:tr>
      <w:tr w:rsidR="00A9436F" w:rsidRPr="00011CA0" w14:paraId="4ABE3219" w14:textId="77777777" w:rsidTr="00B40BDE">
        <w:trPr>
          <w:gridBefore w:val="1"/>
          <w:wBefore w:w="29" w:type="dxa"/>
        </w:trPr>
        <w:tc>
          <w:tcPr>
            <w:tcW w:w="9890" w:type="dxa"/>
            <w:gridSpan w:val="26"/>
            <w:tcBorders>
              <w:bottom w:val="double" w:sz="4" w:space="0" w:color="auto"/>
            </w:tcBorders>
            <w:shd w:val="clear" w:color="auto" w:fill="BDD6EE"/>
          </w:tcPr>
          <w:p w14:paraId="06036173"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654A50C2" w14:textId="77777777" w:rsidTr="00B40BDE">
        <w:trPr>
          <w:gridBefore w:val="1"/>
          <w:wBefore w:w="29" w:type="dxa"/>
        </w:trPr>
        <w:tc>
          <w:tcPr>
            <w:tcW w:w="3084" w:type="dxa"/>
            <w:gridSpan w:val="3"/>
            <w:tcBorders>
              <w:top w:val="double" w:sz="4" w:space="0" w:color="auto"/>
            </w:tcBorders>
            <w:shd w:val="clear" w:color="auto" w:fill="F7CAAC"/>
          </w:tcPr>
          <w:p w14:paraId="7D94C132" w14:textId="77777777" w:rsidR="00A9436F" w:rsidRPr="00011CA0" w:rsidRDefault="00A9436F" w:rsidP="00D44916">
            <w:pPr>
              <w:jc w:val="both"/>
              <w:rPr>
                <w:b/>
              </w:rPr>
            </w:pPr>
            <w:r w:rsidRPr="00011CA0">
              <w:rPr>
                <w:b/>
              </w:rPr>
              <w:t>Název studijního předmětu</w:t>
            </w:r>
          </w:p>
        </w:tc>
        <w:tc>
          <w:tcPr>
            <w:tcW w:w="6806" w:type="dxa"/>
            <w:gridSpan w:val="23"/>
            <w:tcBorders>
              <w:top w:val="double" w:sz="4" w:space="0" w:color="auto"/>
            </w:tcBorders>
          </w:tcPr>
          <w:p w14:paraId="4EC48C61" w14:textId="77777777" w:rsidR="00A9436F" w:rsidRPr="004800BD" w:rsidRDefault="00A9436F" w:rsidP="00D44916">
            <w:pPr>
              <w:jc w:val="both"/>
              <w:rPr>
                <w:b/>
              </w:rPr>
            </w:pPr>
            <w:bookmarkStart w:id="18" w:name="Legisl_v_potr_II"/>
            <w:bookmarkEnd w:id="18"/>
            <w:r w:rsidRPr="004800BD">
              <w:rPr>
                <w:b/>
              </w:rPr>
              <w:t>Legislativa v potravinářství II</w:t>
            </w:r>
          </w:p>
        </w:tc>
      </w:tr>
      <w:tr w:rsidR="00A9436F" w:rsidRPr="00011CA0" w14:paraId="498F2255" w14:textId="77777777" w:rsidTr="00B40BDE">
        <w:trPr>
          <w:gridBefore w:val="1"/>
          <w:wBefore w:w="29" w:type="dxa"/>
        </w:trPr>
        <w:tc>
          <w:tcPr>
            <w:tcW w:w="3084" w:type="dxa"/>
            <w:gridSpan w:val="3"/>
            <w:shd w:val="clear" w:color="auto" w:fill="F7CAAC"/>
          </w:tcPr>
          <w:p w14:paraId="6F09156A" w14:textId="77777777" w:rsidR="00A9436F" w:rsidRPr="00011CA0" w:rsidRDefault="00A9436F" w:rsidP="00D44916">
            <w:pPr>
              <w:jc w:val="both"/>
              <w:rPr>
                <w:b/>
              </w:rPr>
            </w:pPr>
            <w:r w:rsidRPr="00011CA0">
              <w:rPr>
                <w:b/>
              </w:rPr>
              <w:t>Typ předmětu</w:t>
            </w:r>
          </w:p>
        </w:tc>
        <w:tc>
          <w:tcPr>
            <w:tcW w:w="3406" w:type="dxa"/>
            <w:gridSpan w:val="12"/>
          </w:tcPr>
          <w:p w14:paraId="4A8775C6" w14:textId="1DF9306D" w:rsidR="00A9436F" w:rsidRPr="00011CA0" w:rsidRDefault="007A4857" w:rsidP="007A4857">
            <w:pPr>
              <w:jc w:val="both"/>
            </w:pPr>
            <w:r>
              <w:t>povinný, PZ</w:t>
            </w:r>
          </w:p>
        </w:tc>
        <w:tc>
          <w:tcPr>
            <w:tcW w:w="2695" w:type="dxa"/>
            <w:gridSpan w:val="8"/>
            <w:shd w:val="clear" w:color="auto" w:fill="F7CAAC"/>
          </w:tcPr>
          <w:p w14:paraId="49BE06EB" w14:textId="77777777" w:rsidR="00A9436F" w:rsidRPr="00011CA0" w:rsidRDefault="00A9436F" w:rsidP="00D44916">
            <w:pPr>
              <w:jc w:val="both"/>
            </w:pPr>
            <w:r w:rsidRPr="00011CA0">
              <w:rPr>
                <w:b/>
              </w:rPr>
              <w:t>doporučený ročník / semestr</w:t>
            </w:r>
          </w:p>
        </w:tc>
        <w:tc>
          <w:tcPr>
            <w:tcW w:w="705" w:type="dxa"/>
            <w:gridSpan w:val="3"/>
          </w:tcPr>
          <w:p w14:paraId="1A1C44FB" w14:textId="359922BE" w:rsidR="00A9436F" w:rsidRPr="00011CA0" w:rsidRDefault="005765FD" w:rsidP="00D44916">
            <w:pPr>
              <w:jc w:val="both"/>
            </w:pPr>
            <w:r>
              <w:t>2</w:t>
            </w:r>
            <w:r w:rsidR="00A9436F" w:rsidRPr="00011CA0">
              <w:t>/ZS</w:t>
            </w:r>
          </w:p>
        </w:tc>
      </w:tr>
      <w:tr w:rsidR="00A9436F" w:rsidRPr="00011CA0" w14:paraId="06DB33D2" w14:textId="77777777" w:rsidTr="00B40BDE">
        <w:trPr>
          <w:gridBefore w:val="1"/>
          <w:wBefore w:w="29" w:type="dxa"/>
        </w:trPr>
        <w:tc>
          <w:tcPr>
            <w:tcW w:w="3084" w:type="dxa"/>
            <w:gridSpan w:val="3"/>
            <w:shd w:val="clear" w:color="auto" w:fill="F7CAAC"/>
          </w:tcPr>
          <w:p w14:paraId="1324E5DB" w14:textId="77777777" w:rsidR="00A9436F" w:rsidRPr="00011CA0" w:rsidRDefault="00A9436F" w:rsidP="00D44916">
            <w:pPr>
              <w:jc w:val="both"/>
              <w:rPr>
                <w:b/>
              </w:rPr>
            </w:pPr>
            <w:r w:rsidRPr="00011CA0">
              <w:rPr>
                <w:b/>
              </w:rPr>
              <w:t>Rozsah studijního předmětu</w:t>
            </w:r>
          </w:p>
        </w:tc>
        <w:tc>
          <w:tcPr>
            <w:tcW w:w="1701" w:type="dxa"/>
            <w:gridSpan w:val="6"/>
          </w:tcPr>
          <w:p w14:paraId="0992C746" w14:textId="1A6AF398" w:rsidR="00A9436F" w:rsidRPr="00011CA0" w:rsidRDefault="001A385F" w:rsidP="00D44916">
            <w:pPr>
              <w:jc w:val="both"/>
            </w:pPr>
            <w:r>
              <w:t>28p+28s+0l</w:t>
            </w:r>
          </w:p>
        </w:tc>
        <w:tc>
          <w:tcPr>
            <w:tcW w:w="889" w:type="dxa"/>
            <w:gridSpan w:val="3"/>
            <w:shd w:val="clear" w:color="auto" w:fill="F7CAAC"/>
          </w:tcPr>
          <w:p w14:paraId="5EF36B32" w14:textId="77777777" w:rsidR="00A9436F" w:rsidRPr="00011CA0" w:rsidRDefault="00A9436F" w:rsidP="00D44916">
            <w:pPr>
              <w:jc w:val="both"/>
              <w:rPr>
                <w:b/>
              </w:rPr>
            </w:pPr>
            <w:r w:rsidRPr="00011CA0">
              <w:rPr>
                <w:b/>
              </w:rPr>
              <w:t xml:space="preserve">hod. </w:t>
            </w:r>
          </w:p>
        </w:tc>
        <w:tc>
          <w:tcPr>
            <w:tcW w:w="816" w:type="dxa"/>
            <w:gridSpan w:val="3"/>
          </w:tcPr>
          <w:p w14:paraId="3B6441CB" w14:textId="26522EF1" w:rsidR="00A9436F" w:rsidRPr="00011CA0" w:rsidRDefault="00B01C18" w:rsidP="00D44916">
            <w:pPr>
              <w:jc w:val="both"/>
            </w:pPr>
            <w:r>
              <w:t>56</w:t>
            </w:r>
          </w:p>
        </w:tc>
        <w:tc>
          <w:tcPr>
            <w:tcW w:w="2156" w:type="dxa"/>
            <w:gridSpan w:val="5"/>
            <w:shd w:val="clear" w:color="auto" w:fill="F7CAAC"/>
          </w:tcPr>
          <w:p w14:paraId="103CE06A" w14:textId="77777777" w:rsidR="00A9436F" w:rsidRPr="00011CA0" w:rsidRDefault="00A9436F" w:rsidP="00D44916">
            <w:pPr>
              <w:jc w:val="both"/>
              <w:rPr>
                <w:b/>
              </w:rPr>
            </w:pPr>
            <w:r w:rsidRPr="00011CA0">
              <w:rPr>
                <w:b/>
              </w:rPr>
              <w:t>kreditů</w:t>
            </w:r>
          </w:p>
        </w:tc>
        <w:tc>
          <w:tcPr>
            <w:tcW w:w="1244" w:type="dxa"/>
            <w:gridSpan w:val="6"/>
          </w:tcPr>
          <w:p w14:paraId="0A7A09EB" w14:textId="77777777" w:rsidR="00A9436F" w:rsidRPr="00011CA0" w:rsidRDefault="00A9436F" w:rsidP="00D44916">
            <w:pPr>
              <w:jc w:val="both"/>
            </w:pPr>
            <w:r w:rsidRPr="00011CA0">
              <w:t>4</w:t>
            </w:r>
          </w:p>
        </w:tc>
      </w:tr>
      <w:tr w:rsidR="00A9436F" w:rsidRPr="00011CA0" w14:paraId="007E4D97" w14:textId="77777777" w:rsidTr="00B40BDE">
        <w:trPr>
          <w:gridBefore w:val="1"/>
          <w:wBefore w:w="29" w:type="dxa"/>
        </w:trPr>
        <w:tc>
          <w:tcPr>
            <w:tcW w:w="3084" w:type="dxa"/>
            <w:gridSpan w:val="3"/>
            <w:shd w:val="clear" w:color="auto" w:fill="F7CAAC"/>
          </w:tcPr>
          <w:p w14:paraId="225FC2A7" w14:textId="77777777" w:rsidR="00A9436F" w:rsidRPr="00011CA0" w:rsidRDefault="00A9436F" w:rsidP="00D44916">
            <w:pPr>
              <w:jc w:val="both"/>
              <w:rPr>
                <w:b/>
                <w:sz w:val="22"/>
              </w:rPr>
            </w:pPr>
            <w:r w:rsidRPr="00011CA0">
              <w:rPr>
                <w:b/>
              </w:rPr>
              <w:t>Prerekvizity, korekvizity, ekvivalence</w:t>
            </w:r>
          </w:p>
        </w:tc>
        <w:tc>
          <w:tcPr>
            <w:tcW w:w="6806" w:type="dxa"/>
            <w:gridSpan w:val="23"/>
          </w:tcPr>
          <w:p w14:paraId="4EBB3F75" w14:textId="77777777" w:rsidR="00A9436F" w:rsidRPr="00011CA0" w:rsidRDefault="00A9436F" w:rsidP="00D44916">
            <w:pPr>
              <w:jc w:val="both"/>
            </w:pPr>
          </w:p>
        </w:tc>
      </w:tr>
      <w:tr w:rsidR="00A9436F" w:rsidRPr="00011CA0" w14:paraId="42269577" w14:textId="77777777" w:rsidTr="00B40BDE">
        <w:trPr>
          <w:gridBefore w:val="1"/>
          <w:wBefore w:w="29" w:type="dxa"/>
        </w:trPr>
        <w:tc>
          <w:tcPr>
            <w:tcW w:w="3084" w:type="dxa"/>
            <w:gridSpan w:val="3"/>
            <w:shd w:val="clear" w:color="auto" w:fill="F7CAAC"/>
          </w:tcPr>
          <w:p w14:paraId="0873446B" w14:textId="77777777" w:rsidR="00A9436F" w:rsidRPr="00011CA0" w:rsidRDefault="00A9436F" w:rsidP="00D44916">
            <w:pPr>
              <w:jc w:val="both"/>
              <w:rPr>
                <w:b/>
              </w:rPr>
            </w:pPr>
            <w:r w:rsidRPr="00011CA0">
              <w:rPr>
                <w:b/>
              </w:rPr>
              <w:t>Způsob ověření studijních výsledků</w:t>
            </w:r>
          </w:p>
        </w:tc>
        <w:tc>
          <w:tcPr>
            <w:tcW w:w="3406" w:type="dxa"/>
            <w:gridSpan w:val="12"/>
          </w:tcPr>
          <w:p w14:paraId="491476F1" w14:textId="45116906" w:rsidR="00A9436F" w:rsidRPr="00011CA0" w:rsidRDefault="001A385F" w:rsidP="00D44916">
            <w:pPr>
              <w:jc w:val="both"/>
            </w:pPr>
            <w:r>
              <w:t>z</w:t>
            </w:r>
            <w:r w:rsidR="00A9436F" w:rsidRPr="00011CA0">
              <w:t>ápočet, zkouška</w:t>
            </w:r>
          </w:p>
        </w:tc>
        <w:tc>
          <w:tcPr>
            <w:tcW w:w="1554" w:type="dxa"/>
            <w:gridSpan w:val="2"/>
            <w:shd w:val="clear" w:color="auto" w:fill="F7CAAC"/>
          </w:tcPr>
          <w:p w14:paraId="3123D820" w14:textId="77777777" w:rsidR="00A9436F" w:rsidRPr="00011CA0" w:rsidRDefault="00A9436F" w:rsidP="00D44916">
            <w:pPr>
              <w:jc w:val="both"/>
              <w:rPr>
                <w:b/>
              </w:rPr>
            </w:pPr>
            <w:r w:rsidRPr="00011CA0">
              <w:rPr>
                <w:b/>
              </w:rPr>
              <w:t>Forma výuky</w:t>
            </w:r>
          </w:p>
        </w:tc>
        <w:tc>
          <w:tcPr>
            <w:tcW w:w="1846" w:type="dxa"/>
            <w:gridSpan w:val="9"/>
          </w:tcPr>
          <w:p w14:paraId="47271A3E" w14:textId="77777777" w:rsidR="00A9436F" w:rsidRPr="00011CA0" w:rsidRDefault="00A9436F" w:rsidP="00D44916">
            <w:pPr>
              <w:jc w:val="both"/>
            </w:pPr>
            <w:r>
              <w:t>přednášky</w:t>
            </w:r>
            <w:r w:rsidRPr="00011CA0">
              <w:t>, seminář</w:t>
            </w:r>
            <w:r>
              <w:t>e</w:t>
            </w:r>
          </w:p>
        </w:tc>
      </w:tr>
      <w:tr w:rsidR="00A9436F" w:rsidRPr="00011CA0" w14:paraId="711B4579" w14:textId="77777777" w:rsidTr="00B40BDE">
        <w:trPr>
          <w:gridBefore w:val="1"/>
          <w:wBefore w:w="29" w:type="dxa"/>
        </w:trPr>
        <w:tc>
          <w:tcPr>
            <w:tcW w:w="3084" w:type="dxa"/>
            <w:gridSpan w:val="3"/>
            <w:shd w:val="clear" w:color="auto" w:fill="F7CAAC"/>
          </w:tcPr>
          <w:p w14:paraId="5D40C102"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23"/>
            <w:tcBorders>
              <w:bottom w:val="single" w:sz="4" w:space="0" w:color="auto"/>
            </w:tcBorders>
          </w:tcPr>
          <w:p w14:paraId="18394E35" w14:textId="77777777" w:rsidR="00A9436F" w:rsidRPr="00011CA0" w:rsidRDefault="00A9436F" w:rsidP="00D44916">
            <w:pPr>
              <w:jc w:val="both"/>
            </w:pPr>
            <w:r w:rsidRPr="00011CA0">
              <w:t>Do</w:t>
            </w:r>
            <w:r>
              <w:t>cházka: povinná 80% účast na seminářích.</w:t>
            </w:r>
          </w:p>
          <w:p w14:paraId="697A10FB" w14:textId="7A540AEB" w:rsidR="00A9436F" w:rsidRPr="00011CA0" w:rsidRDefault="00A9436F" w:rsidP="00D44916">
            <w:pPr>
              <w:jc w:val="both"/>
            </w:pPr>
            <w:r w:rsidRPr="00011CA0">
              <w:t>Testy: 2 testy, za každý nutno získat min</w:t>
            </w:r>
            <w:r w:rsidR="00E43619">
              <w:t xml:space="preserve">. </w:t>
            </w:r>
            <w:r w:rsidRPr="00011CA0">
              <w:t xml:space="preserve">65%, jinak ho musí student psát znovu. </w:t>
            </w:r>
          </w:p>
          <w:p w14:paraId="0AEA6333" w14:textId="77777777" w:rsidR="00A9436F" w:rsidRPr="00011CA0" w:rsidRDefault="00A9436F" w:rsidP="00D44916">
            <w:pPr>
              <w:jc w:val="both"/>
            </w:pPr>
            <w:r w:rsidRPr="00011CA0">
              <w:t xml:space="preserve">Zápočet: z každého testu minimálně 65%. </w:t>
            </w:r>
          </w:p>
          <w:p w14:paraId="5CEC5239" w14:textId="77777777" w:rsidR="00A9436F" w:rsidRPr="00011CA0" w:rsidRDefault="00A9436F" w:rsidP="00D44916">
            <w:pPr>
              <w:jc w:val="both"/>
            </w:pPr>
            <w:r w:rsidRPr="00011CA0">
              <w:t>Zkouška: ústní zkouška</w:t>
            </w:r>
            <w:r>
              <w:t>.</w:t>
            </w:r>
          </w:p>
        </w:tc>
      </w:tr>
      <w:tr w:rsidR="00A9436F" w:rsidRPr="00011CA0" w14:paraId="26AE6262" w14:textId="77777777" w:rsidTr="00B40BDE">
        <w:trPr>
          <w:gridBefore w:val="1"/>
          <w:wBefore w:w="29" w:type="dxa"/>
          <w:trHeight w:val="197"/>
        </w:trPr>
        <w:tc>
          <w:tcPr>
            <w:tcW w:w="3084" w:type="dxa"/>
            <w:gridSpan w:val="3"/>
            <w:tcBorders>
              <w:top w:val="nil"/>
            </w:tcBorders>
            <w:shd w:val="clear" w:color="auto" w:fill="F7CAAC"/>
          </w:tcPr>
          <w:p w14:paraId="3E451AF5" w14:textId="77777777" w:rsidR="00A9436F" w:rsidRPr="00011CA0" w:rsidRDefault="00A9436F" w:rsidP="00D44916">
            <w:pPr>
              <w:jc w:val="both"/>
              <w:rPr>
                <w:b/>
              </w:rPr>
            </w:pPr>
            <w:r w:rsidRPr="00011CA0">
              <w:rPr>
                <w:b/>
              </w:rPr>
              <w:t>Garant předmětu</w:t>
            </w:r>
          </w:p>
        </w:tc>
        <w:tc>
          <w:tcPr>
            <w:tcW w:w="6806" w:type="dxa"/>
            <w:gridSpan w:val="23"/>
            <w:tcBorders>
              <w:top w:val="single" w:sz="4" w:space="0" w:color="auto"/>
            </w:tcBorders>
          </w:tcPr>
          <w:p w14:paraId="7C280756" w14:textId="77777777" w:rsidR="00A9436F" w:rsidRPr="00541A96" w:rsidRDefault="00A9436F" w:rsidP="00D44916">
            <w:pPr>
              <w:jc w:val="both"/>
            </w:pPr>
            <w:r w:rsidRPr="00541A96">
              <w:t xml:space="preserve">MVDr. Michaela Černíková, Ph.D. </w:t>
            </w:r>
          </w:p>
        </w:tc>
      </w:tr>
      <w:tr w:rsidR="00A9436F" w:rsidRPr="00011CA0" w14:paraId="0762D6F7" w14:textId="77777777" w:rsidTr="00B40BDE">
        <w:trPr>
          <w:gridBefore w:val="1"/>
          <w:wBefore w:w="29" w:type="dxa"/>
          <w:trHeight w:val="243"/>
        </w:trPr>
        <w:tc>
          <w:tcPr>
            <w:tcW w:w="3084" w:type="dxa"/>
            <w:gridSpan w:val="3"/>
            <w:tcBorders>
              <w:top w:val="nil"/>
            </w:tcBorders>
            <w:shd w:val="clear" w:color="auto" w:fill="F7CAAC"/>
          </w:tcPr>
          <w:p w14:paraId="0B011210" w14:textId="77777777" w:rsidR="00A9436F" w:rsidRPr="00011CA0" w:rsidRDefault="00A9436F" w:rsidP="00D44916">
            <w:pPr>
              <w:jc w:val="both"/>
              <w:rPr>
                <w:b/>
              </w:rPr>
            </w:pPr>
            <w:r w:rsidRPr="00011CA0">
              <w:rPr>
                <w:b/>
              </w:rPr>
              <w:t>Zapojení garanta do výuky předmětu</w:t>
            </w:r>
          </w:p>
        </w:tc>
        <w:tc>
          <w:tcPr>
            <w:tcW w:w="6806" w:type="dxa"/>
            <w:gridSpan w:val="23"/>
            <w:tcBorders>
              <w:top w:val="nil"/>
            </w:tcBorders>
          </w:tcPr>
          <w:p w14:paraId="431E95BA" w14:textId="6BA291A6" w:rsidR="00A9436F" w:rsidRPr="00011CA0" w:rsidRDefault="00E577A3" w:rsidP="00D44916">
            <w:pPr>
              <w:jc w:val="both"/>
            </w:pPr>
            <w:r>
              <w:t>10</w:t>
            </w:r>
            <w:r w:rsidR="00A9436F">
              <w:t>0</w:t>
            </w:r>
            <w:r w:rsidR="00A9436F" w:rsidRPr="00011CA0">
              <w:t>% p</w:t>
            </w:r>
          </w:p>
        </w:tc>
      </w:tr>
      <w:tr w:rsidR="00A9436F" w:rsidRPr="00011CA0" w14:paraId="0E921E67" w14:textId="77777777" w:rsidTr="00B40BDE">
        <w:trPr>
          <w:gridBefore w:val="1"/>
          <w:wBefore w:w="29" w:type="dxa"/>
        </w:trPr>
        <w:tc>
          <w:tcPr>
            <w:tcW w:w="3084" w:type="dxa"/>
            <w:gridSpan w:val="3"/>
            <w:shd w:val="clear" w:color="auto" w:fill="F7CAAC"/>
          </w:tcPr>
          <w:p w14:paraId="75DD85C3" w14:textId="77777777" w:rsidR="00A9436F" w:rsidRPr="00011CA0" w:rsidRDefault="00A9436F" w:rsidP="00D44916">
            <w:pPr>
              <w:jc w:val="both"/>
              <w:rPr>
                <w:b/>
              </w:rPr>
            </w:pPr>
            <w:r w:rsidRPr="00011CA0">
              <w:rPr>
                <w:b/>
              </w:rPr>
              <w:t>Vyučující</w:t>
            </w:r>
          </w:p>
        </w:tc>
        <w:tc>
          <w:tcPr>
            <w:tcW w:w="6806" w:type="dxa"/>
            <w:gridSpan w:val="23"/>
            <w:tcBorders>
              <w:bottom w:val="nil"/>
            </w:tcBorders>
          </w:tcPr>
          <w:p w14:paraId="4E618758" w14:textId="77777777" w:rsidR="00A9436F" w:rsidRPr="00011CA0" w:rsidRDefault="00A9436F" w:rsidP="00D44916">
            <w:pPr>
              <w:jc w:val="both"/>
            </w:pPr>
          </w:p>
        </w:tc>
      </w:tr>
      <w:tr w:rsidR="00A9436F" w:rsidRPr="00011CA0" w14:paraId="5489A868" w14:textId="77777777" w:rsidTr="00B40BDE">
        <w:trPr>
          <w:gridBefore w:val="1"/>
          <w:wBefore w:w="29" w:type="dxa"/>
          <w:trHeight w:val="260"/>
        </w:trPr>
        <w:tc>
          <w:tcPr>
            <w:tcW w:w="9890" w:type="dxa"/>
            <w:gridSpan w:val="26"/>
            <w:tcBorders>
              <w:top w:val="nil"/>
            </w:tcBorders>
          </w:tcPr>
          <w:p w14:paraId="16A50A52" w14:textId="0AFE4C9D" w:rsidR="00A9436F" w:rsidRPr="00011CA0" w:rsidRDefault="00E577A3" w:rsidP="00541A96">
            <w:pPr>
              <w:spacing w:before="60" w:after="60"/>
              <w:jc w:val="both"/>
            </w:pPr>
            <w:r w:rsidRPr="00541A96">
              <w:rPr>
                <w:b/>
              </w:rPr>
              <w:t>MVDr. Michaela Černíková, Ph.D</w:t>
            </w:r>
            <w:r w:rsidR="00A9436F" w:rsidRPr="00541A96">
              <w:rPr>
                <w:b/>
              </w:rPr>
              <w:t>.</w:t>
            </w:r>
            <w:r w:rsidR="00A9436F">
              <w:t xml:space="preserve"> (100</w:t>
            </w:r>
            <w:r>
              <w:t>% p</w:t>
            </w:r>
            <w:r w:rsidR="00A9436F" w:rsidRPr="00011CA0">
              <w:t>)</w:t>
            </w:r>
          </w:p>
        </w:tc>
      </w:tr>
      <w:tr w:rsidR="00A9436F" w:rsidRPr="00011CA0" w14:paraId="08B4B0AB" w14:textId="77777777" w:rsidTr="00B40BDE">
        <w:trPr>
          <w:gridBefore w:val="1"/>
          <w:wBefore w:w="29" w:type="dxa"/>
        </w:trPr>
        <w:tc>
          <w:tcPr>
            <w:tcW w:w="3084" w:type="dxa"/>
            <w:gridSpan w:val="3"/>
            <w:shd w:val="clear" w:color="auto" w:fill="F7CAAC"/>
          </w:tcPr>
          <w:p w14:paraId="400E7599" w14:textId="77777777" w:rsidR="00A9436F" w:rsidRPr="00011CA0" w:rsidRDefault="00A9436F" w:rsidP="00D44916">
            <w:pPr>
              <w:jc w:val="both"/>
              <w:rPr>
                <w:b/>
              </w:rPr>
            </w:pPr>
            <w:r w:rsidRPr="00011CA0">
              <w:rPr>
                <w:b/>
              </w:rPr>
              <w:t>Stručná anotace předmětu</w:t>
            </w:r>
          </w:p>
        </w:tc>
        <w:tc>
          <w:tcPr>
            <w:tcW w:w="6806" w:type="dxa"/>
            <w:gridSpan w:val="23"/>
            <w:tcBorders>
              <w:bottom w:val="nil"/>
            </w:tcBorders>
          </w:tcPr>
          <w:p w14:paraId="05C243EE" w14:textId="77777777" w:rsidR="00A9436F" w:rsidRPr="00011CA0" w:rsidRDefault="00A9436F" w:rsidP="00D44916">
            <w:pPr>
              <w:jc w:val="both"/>
            </w:pPr>
          </w:p>
        </w:tc>
      </w:tr>
      <w:tr w:rsidR="00A9436F" w:rsidRPr="00011CA0" w14:paraId="09806D96" w14:textId="77777777" w:rsidTr="00B40BDE">
        <w:trPr>
          <w:gridBefore w:val="1"/>
          <w:wBefore w:w="29" w:type="dxa"/>
          <w:trHeight w:val="3938"/>
        </w:trPr>
        <w:tc>
          <w:tcPr>
            <w:tcW w:w="9890" w:type="dxa"/>
            <w:gridSpan w:val="26"/>
            <w:tcBorders>
              <w:top w:val="nil"/>
              <w:bottom w:val="single" w:sz="12" w:space="0" w:color="auto"/>
            </w:tcBorders>
          </w:tcPr>
          <w:p w14:paraId="16EA543C" w14:textId="77777777" w:rsidR="00A9436F" w:rsidRPr="00011CA0" w:rsidRDefault="00A9436F" w:rsidP="00D44916">
            <w:pPr>
              <w:jc w:val="both"/>
            </w:pPr>
            <w:r w:rsidRPr="00011CA0">
              <w:t>Cílem předmětu je získání přehledu o aktuálních právních předpisech v potravinářství v rámci České republiky i Evropské unie. Student si osvojí práci s legislativou a právními předpisy a je schopen se v nich orientovat.</w:t>
            </w:r>
            <w:r>
              <w:t xml:space="preserve"> </w:t>
            </w:r>
            <w:r w:rsidRPr="00011CA0">
              <w:t>Obsah předmětu tvoří tyto tematick</w:t>
            </w:r>
            <w:r>
              <w:t>é</w:t>
            </w:r>
            <w:r w:rsidRPr="00011CA0">
              <w:t xml:space="preserve"> celky: </w:t>
            </w:r>
          </w:p>
          <w:p w14:paraId="36AE398B" w14:textId="77777777" w:rsidR="00A9436F" w:rsidRPr="00011CA0" w:rsidRDefault="00A9436F" w:rsidP="00A56D42">
            <w:pPr>
              <w:pStyle w:val="Odstavecseseznamem"/>
              <w:numPr>
                <w:ilvl w:val="0"/>
                <w:numId w:val="15"/>
              </w:numPr>
              <w:ind w:left="284" w:hanging="57"/>
              <w:jc w:val="both"/>
            </w:pPr>
            <w:r w:rsidRPr="00011CA0">
              <w:t>Historie právních předpisů, struktura a tvorba právních předpisů v ČR a EU.</w:t>
            </w:r>
          </w:p>
          <w:p w14:paraId="54E268BB" w14:textId="77777777" w:rsidR="00A9436F" w:rsidRPr="00011CA0" w:rsidRDefault="00A9436F" w:rsidP="00A56D42">
            <w:pPr>
              <w:pStyle w:val="Odstavecseseznamem"/>
              <w:numPr>
                <w:ilvl w:val="0"/>
                <w:numId w:val="15"/>
              </w:numPr>
              <w:ind w:left="284" w:hanging="57"/>
              <w:jc w:val="both"/>
            </w:pPr>
            <w:r w:rsidRPr="00011CA0">
              <w:t xml:space="preserve">Nařízení Evropského parlamentu a Rady (ES) č. 178/2002; č. 852/2004; 853/2004; č. 854/2004; č. 882/2004; Nařízení Komise č. 2073/2005; č. 1375/2015; Nařízení EP a Rady (ES) č. 1069/2009. </w:t>
            </w:r>
          </w:p>
          <w:p w14:paraId="0CD8A29B" w14:textId="77777777" w:rsidR="00A9436F" w:rsidRPr="00382B48" w:rsidRDefault="00A9436F" w:rsidP="00A56D42">
            <w:pPr>
              <w:pStyle w:val="Odstavecseseznamem"/>
              <w:numPr>
                <w:ilvl w:val="0"/>
                <w:numId w:val="15"/>
              </w:numPr>
              <w:ind w:left="284" w:hanging="57"/>
              <w:jc w:val="both"/>
            </w:pPr>
            <w:r w:rsidRPr="00011CA0">
              <w:t xml:space="preserve">Zákon č. 110/1997 Sb., o potravinách a tabákových výrobcích o změně a doplnění některých souvisejících zákonů, v platném </w:t>
            </w:r>
            <w:r w:rsidRPr="00382B48">
              <w:t xml:space="preserve">znění. </w:t>
            </w:r>
          </w:p>
          <w:p w14:paraId="6DE2D186" w14:textId="77777777" w:rsidR="00A9436F" w:rsidRPr="00382B48" w:rsidRDefault="00A9436F" w:rsidP="00A56D42">
            <w:pPr>
              <w:pStyle w:val="Odstavecseseznamem"/>
              <w:numPr>
                <w:ilvl w:val="0"/>
                <w:numId w:val="15"/>
              </w:numPr>
              <w:ind w:left="284" w:hanging="57"/>
              <w:jc w:val="both"/>
            </w:pPr>
            <w:r w:rsidRPr="00382B48">
              <w:t xml:space="preserve">Vybrané vyhlášky k Zákonu o potravinách a tabákových výrobcích. </w:t>
            </w:r>
          </w:p>
          <w:p w14:paraId="318CEAE1" w14:textId="77777777" w:rsidR="00A9436F" w:rsidRPr="00011CA0" w:rsidRDefault="00A9436F" w:rsidP="00A56D42">
            <w:pPr>
              <w:pStyle w:val="Odstavecseseznamem"/>
              <w:numPr>
                <w:ilvl w:val="0"/>
                <w:numId w:val="15"/>
              </w:numPr>
              <w:ind w:left="284" w:hanging="57"/>
              <w:jc w:val="both"/>
            </w:pPr>
            <w:r w:rsidRPr="00011CA0">
              <w:t xml:space="preserve">Zákon č. 166/1999 Sb., o veterinární péči a o změně některých souvisejících zákonů (veterinární zákon), v platném znění; vybrané prováděcí vyhlášky k zákonu o veterinární péči. </w:t>
            </w:r>
          </w:p>
          <w:p w14:paraId="061B947B" w14:textId="77777777" w:rsidR="00A9436F" w:rsidRPr="00011CA0" w:rsidRDefault="00A9436F" w:rsidP="00A56D42">
            <w:pPr>
              <w:pStyle w:val="Odstavecseseznamem"/>
              <w:numPr>
                <w:ilvl w:val="0"/>
                <w:numId w:val="15"/>
              </w:numPr>
              <w:ind w:left="284" w:hanging="57"/>
              <w:jc w:val="both"/>
            </w:pPr>
            <w:r w:rsidRPr="00011CA0">
              <w:t xml:space="preserve">Zákon č. 258/2000 Sb., o ochraně veřejného zdraví; vybrané prováděcí vyhlášky. </w:t>
            </w:r>
          </w:p>
          <w:p w14:paraId="6B1BE4E2" w14:textId="77777777" w:rsidR="00A9436F" w:rsidRPr="00011CA0" w:rsidRDefault="00A9436F" w:rsidP="00A56D42">
            <w:pPr>
              <w:pStyle w:val="Odstavecseseznamem"/>
              <w:numPr>
                <w:ilvl w:val="0"/>
                <w:numId w:val="15"/>
              </w:numPr>
              <w:ind w:left="284" w:hanging="57"/>
              <w:jc w:val="both"/>
            </w:pPr>
            <w:r w:rsidRPr="00011CA0">
              <w:t>Analýza nebezpečí a kritické kontrolní body.</w:t>
            </w:r>
          </w:p>
          <w:p w14:paraId="2828A6C4" w14:textId="77777777" w:rsidR="00A9436F" w:rsidRPr="00011CA0" w:rsidRDefault="00A9436F" w:rsidP="00A56D42">
            <w:pPr>
              <w:pStyle w:val="Odstavecseseznamem"/>
              <w:numPr>
                <w:ilvl w:val="0"/>
                <w:numId w:val="15"/>
              </w:numPr>
              <w:ind w:left="284" w:hanging="57"/>
              <w:jc w:val="both"/>
            </w:pPr>
            <w:r w:rsidRPr="00011CA0">
              <w:t>Zákon č. 61/1997 Sb., o lihu; Zákon č. 307/2013 Sb., o povinném značení lihu; Zákon č. 321/2004 Sb., o vinohradnictví a vinařství;  prováděcí vyhlášky.</w:t>
            </w:r>
          </w:p>
          <w:p w14:paraId="3A928000" w14:textId="77777777" w:rsidR="00A9436F" w:rsidRPr="00011CA0" w:rsidRDefault="00A9436F" w:rsidP="00A56D42">
            <w:pPr>
              <w:pStyle w:val="Odstavecseseznamem"/>
              <w:numPr>
                <w:ilvl w:val="0"/>
                <w:numId w:val="15"/>
              </w:numPr>
              <w:ind w:left="284" w:hanging="57"/>
              <w:jc w:val="both"/>
            </w:pPr>
            <w:r w:rsidRPr="00011CA0">
              <w:t>Předpisy ČR a EU týkající se ekologického zemědělství a geneticky modifikovaných organizmů a produktů.</w:t>
            </w:r>
          </w:p>
          <w:p w14:paraId="21454ED4" w14:textId="77777777" w:rsidR="00A9436F" w:rsidRPr="00011CA0" w:rsidRDefault="00A9436F" w:rsidP="00A56D42">
            <w:pPr>
              <w:pStyle w:val="Odstavecseseznamem"/>
              <w:numPr>
                <w:ilvl w:val="0"/>
                <w:numId w:val="15"/>
              </w:numPr>
              <w:ind w:left="284" w:hanging="57"/>
              <w:jc w:val="both"/>
            </w:pPr>
            <w:r w:rsidRPr="00011CA0">
              <w:t xml:space="preserve">Dozorové orgány v oblasti potravinářství. </w:t>
            </w:r>
          </w:p>
          <w:p w14:paraId="7AEDD1C9" w14:textId="77777777" w:rsidR="00A9436F" w:rsidRPr="00011CA0" w:rsidRDefault="00A9436F" w:rsidP="00A56D42">
            <w:pPr>
              <w:pStyle w:val="Odstavecseseznamem"/>
              <w:numPr>
                <w:ilvl w:val="0"/>
                <w:numId w:val="15"/>
              </w:numPr>
              <w:ind w:left="284" w:hanging="57"/>
              <w:jc w:val="both"/>
            </w:pPr>
            <w:r w:rsidRPr="00011CA0">
              <w:t>Zákon č. 255/2012 Sb., o kontrole (kontrolní řád); Zákon č. 500/2004 Sb. - správní řád.</w:t>
            </w:r>
          </w:p>
          <w:p w14:paraId="109603C2" w14:textId="77777777" w:rsidR="00A9436F" w:rsidRPr="00011CA0" w:rsidRDefault="00A9436F" w:rsidP="00A56D42">
            <w:pPr>
              <w:pStyle w:val="Odstavecseseznamem"/>
              <w:numPr>
                <w:ilvl w:val="0"/>
                <w:numId w:val="15"/>
              </w:numPr>
              <w:ind w:left="284" w:hanging="57"/>
              <w:jc w:val="both"/>
            </w:pPr>
            <w:r w:rsidRPr="00011CA0">
              <w:t>Legislativa Evropské unie v potravinářství Nařízení Evropského parlamentu a Rady (EU) 1169/2011 o poskytování informací o potravinách spotřebitelům.</w:t>
            </w:r>
          </w:p>
          <w:p w14:paraId="661AE724" w14:textId="77777777" w:rsidR="00A9436F" w:rsidRPr="00011CA0" w:rsidRDefault="00A9436F" w:rsidP="00A56D42">
            <w:pPr>
              <w:pStyle w:val="Odstavecseseznamem"/>
              <w:numPr>
                <w:ilvl w:val="0"/>
                <w:numId w:val="15"/>
              </w:numPr>
              <w:ind w:left="284" w:hanging="57"/>
              <w:jc w:val="both"/>
            </w:pPr>
            <w:r w:rsidRPr="00011CA0">
              <w:t>Nařízení Evropského parlamentu a Rady (ES) č. 1331/2008; č. 1332/2008; č. 1333/2008; č. 1334/2008; č. 1924/2006; Nařízení Komise (EU) č. 432/2012; Evropského parlamentu a Rady (EU) č. 609/2013.</w:t>
            </w:r>
          </w:p>
          <w:p w14:paraId="31223CBA" w14:textId="77777777" w:rsidR="00A9436F" w:rsidRPr="00011CA0" w:rsidRDefault="00A9436F" w:rsidP="00A56D42">
            <w:pPr>
              <w:pStyle w:val="Odstavecseseznamem"/>
              <w:numPr>
                <w:ilvl w:val="0"/>
                <w:numId w:val="15"/>
              </w:numPr>
              <w:ind w:left="284" w:hanging="57"/>
              <w:jc w:val="both"/>
            </w:pPr>
            <w:r w:rsidRPr="00011CA0">
              <w:t>Legislativa týkající se materiálů vhodných pro styk s potravinami.</w:t>
            </w:r>
          </w:p>
        </w:tc>
      </w:tr>
      <w:tr w:rsidR="00A9436F" w:rsidRPr="00011CA0" w14:paraId="36A93E2C" w14:textId="77777777" w:rsidTr="00B40BDE">
        <w:trPr>
          <w:gridBefore w:val="1"/>
          <w:wBefore w:w="29" w:type="dxa"/>
          <w:trHeight w:val="265"/>
        </w:trPr>
        <w:tc>
          <w:tcPr>
            <w:tcW w:w="3651" w:type="dxa"/>
            <w:gridSpan w:val="6"/>
            <w:tcBorders>
              <w:top w:val="nil"/>
            </w:tcBorders>
            <w:shd w:val="clear" w:color="auto" w:fill="F7CAAC"/>
          </w:tcPr>
          <w:p w14:paraId="1EF8C7F2" w14:textId="77777777" w:rsidR="00A9436F" w:rsidRPr="00011CA0" w:rsidRDefault="00A9436F" w:rsidP="00D44916">
            <w:pPr>
              <w:jc w:val="both"/>
            </w:pPr>
            <w:r w:rsidRPr="00011CA0">
              <w:rPr>
                <w:b/>
              </w:rPr>
              <w:t>Studijní literatura a studijní pomůcky</w:t>
            </w:r>
          </w:p>
        </w:tc>
        <w:tc>
          <w:tcPr>
            <w:tcW w:w="6239" w:type="dxa"/>
            <w:gridSpan w:val="20"/>
            <w:tcBorders>
              <w:top w:val="nil"/>
              <w:bottom w:val="nil"/>
            </w:tcBorders>
          </w:tcPr>
          <w:p w14:paraId="491B4816" w14:textId="77777777" w:rsidR="00A9436F" w:rsidRPr="00011CA0" w:rsidRDefault="00A9436F" w:rsidP="00D44916">
            <w:pPr>
              <w:jc w:val="both"/>
            </w:pPr>
          </w:p>
        </w:tc>
      </w:tr>
      <w:tr w:rsidR="00A9436F" w:rsidRPr="00011CA0" w14:paraId="57D86E27" w14:textId="77777777" w:rsidTr="00B40BDE">
        <w:trPr>
          <w:gridBefore w:val="1"/>
          <w:wBefore w:w="29" w:type="dxa"/>
          <w:trHeight w:val="1497"/>
        </w:trPr>
        <w:tc>
          <w:tcPr>
            <w:tcW w:w="9890" w:type="dxa"/>
            <w:gridSpan w:val="26"/>
            <w:tcBorders>
              <w:top w:val="nil"/>
            </w:tcBorders>
          </w:tcPr>
          <w:p w14:paraId="15C2F115" w14:textId="77777777" w:rsidR="00A9436F" w:rsidRPr="00011CA0" w:rsidRDefault="00A9436F" w:rsidP="00D44916">
            <w:pPr>
              <w:rPr>
                <w:rFonts w:eastAsia="Calibri"/>
                <w:noProof/>
                <w:u w:val="single"/>
              </w:rPr>
            </w:pPr>
            <w:r w:rsidRPr="00011CA0">
              <w:rPr>
                <w:rFonts w:eastAsia="Calibri"/>
                <w:noProof/>
                <w:u w:val="single"/>
              </w:rPr>
              <w:t>Povinná literatura:</w:t>
            </w:r>
          </w:p>
          <w:p w14:paraId="21506E86" w14:textId="77777777" w:rsidR="00E43619" w:rsidRPr="00E43619" w:rsidRDefault="00874219" w:rsidP="00E43619">
            <w:pPr>
              <w:pStyle w:val="xmsonormal"/>
              <w:shd w:val="clear" w:color="auto" w:fill="FFFFFF"/>
              <w:spacing w:before="0" w:beforeAutospacing="0" w:after="0" w:afterAutospacing="0"/>
              <w:rPr>
                <w:color w:val="212121"/>
                <w:sz w:val="20"/>
                <w:szCs w:val="20"/>
              </w:rPr>
            </w:pPr>
            <w:hyperlink r:id="rId36" w:tgtFrame="_blank" w:history="1">
              <w:r w:rsidR="00E43619" w:rsidRPr="00E43619">
                <w:rPr>
                  <w:rStyle w:val="Hypertextovodkaz"/>
                  <w:sz w:val="20"/>
                  <w:szCs w:val="20"/>
                </w:rPr>
                <w:t>http://aplikace.mvcr.cz/sbirka-zakonu/</w:t>
              </w:r>
            </w:hyperlink>
          </w:p>
          <w:p w14:paraId="25ACD4F0" w14:textId="77777777" w:rsidR="00E43619" w:rsidRPr="00E43619" w:rsidRDefault="00874219" w:rsidP="00E43619">
            <w:pPr>
              <w:pStyle w:val="xmsonormal"/>
              <w:shd w:val="clear" w:color="auto" w:fill="FFFFFF"/>
              <w:spacing w:before="0" w:beforeAutospacing="0" w:after="0" w:afterAutospacing="0"/>
              <w:rPr>
                <w:color w:val="212121"/>
                <w:sz w:val="20"/>
                <w:szCs w:val="20"/>
              </w:rPr>
            </w:pPr>
            <w:hyperlink r:id="rId37" w:tgtFrame="_blank" w:history="1">
              <w:r w:rsidR="00E43619" w:rsidRPr="00E43619">
                <w:rPr>
                  <w:rStyle w:val="Hypertextovodkaz"/>
                  <w:sz w:val="20"/>
                  <w:szCs w:val="20"/>
                </w:rPr>
                <w:t>www.zakonyprolidi.cz</w:t>
              </w:r>
            </w:hyperlink>
            <w:r w:rsidR="00E43619" w:rsidRPr="00E43619">
              <w:rPr>
                <w:color w:val="000000"/>
                <w:sz w:val="20"/>
                <w:szCs w:val="20"/>
              </w:rPr>
              <w:t> </w:t>
            </w:r>
          </w:p>
          <w:p w14:paraId="7271AEE3" w14:textId="77777777" w:rsidR="00E43619" w:rsidRPr="00E43619" w:rsidRDefault="00874219" w:rsidP="00E43619">
            <w:pPr>
              <w:pStyle w:val="xmsonormal"/>
              <w:shd w:val="clear" w:color="auto" w:fill="FFFFFF"/>
              <w:spacing w:before="0" w:beforeAutospacing="0" w:after="0" w:afterAutospacing="0"/>
              <w:rPr>
                <w:color w:val="212121"/>
                <w:sz w:val="20"/>
                <w:szCs w:val="20"/>
              </w:rPr>
            </w:pPr>
            <w:hyperlink r:id="rId38" w:tgtFrame="_blank" w:history="1">
              <w:r w:rsidR="00E43619" w:rsidRPr="00E43619">
                <w:rPr>
                  <w:rStyle w:val="Hypertextovodkaz"/>
                  <w:sz w:val="20"/>
                  <w:szCs w:val="20"/>
                </w:rPr>
                <w:t>http://www.psp.cz/sqw/hp.sqw?k=2060</w:t>
              </w:r>
            </w:hyperlink>
          </w:p>
          <w:p w14:paraId="0E4F210C" w14:textId="77777777" w:rsidR="00E43619" w:rsidRPr="00E43619" w:rsidRDefault="00874219" w:rsidP="00E43619">
            <w:pPr>
              <w:pStyle w:val="xmsonormal"/>
              <w:shd w:val="clear" w:color="auto" w:fill="FFFFFF"/>
              <w:spacing w:before="0" w:beforeAutospacing="0" w:after="0" w:afterAutospacing="0"/>
              <w:rPr>
                <w:color w:val="212121"/>
                <w:sz w:val="20"/>
                <w:szCs w:val="20"/>
              </w:rPr>
            </w:pPr>
            <w:hyperlink r:id="rId39" w:tgtFrame="_blank" w:history="1">
              <w:r w:rsidR="00E43619" w:rsidRPr="00E43619">
                <w:rPr>
                  <w:rStyle w:val="Hypertextovodkaz"/>
                  <w:sz w:val="20"/>
                  <w:szCs w:val="20"/>
                </w:rPr>
                <w:t>http://eur-lex.europa.eu/</w:t>
              </w:r>
            </w:hyperlink>
          </w:p>
          <w:p w14:paraId="12ADB88D" w14:textId="77777777" w:rsidR="00A9436F" w:rsidRPr="00E43619" w:rsidRDefault="00A9436F" w:rsidP="00D44916">
            <w:pPr>
              <w:rPr>
                <w:rFonts w:eastAsia="Calibri"/>
                <w:noProof/>
                <w:sz w:val="10"/>
                <w:szCs w:val="10"/>
              </w:rPr>
            </w:pPr>
          </w:p>
          <w:p w14:paraId="2D8DAF9F" w14:textId="77777777" w:rsidR="00A9436F" w:rsidRPr="00011CA0" w:rsidRDefault="00A9436F" w:rsidP="00D44916">
            <w:pPr>
              <w:rPr>
                <w:rFonts w:eastAsia="Calibri"/>
                <w:noProof/>
                <w:u w:val="single"/>
              </w:rPr>
            </w:pPr>
            <w:r w:rsidRPr="00011CA0">
              <w:rPr>
                <w:rFonts w:eastAsia="Calibri"/>
                <w:noProof/>
                <w:u w:val="single"/>
              </w:rPr>
              <w:t>Doporučená literatura:</w:t>
            </w:r>
          </w:p>
          <w:p w14:paraId="48E4B18F" w14:textId="77777777" w:rsidR="00E43619" w:rsidRPr="00E43619" w:rsidRDefault="00874219" w:rsidP="00E43619">
            <w:pPr>
              <w:pStyle w:val="xmsonormal"/>
              <w:shd w:val="clear" w:color="auto" w:fill="FFFFFF"/>
              <w:spacing w:before="0" w:beforeAutospacing="0" w:after="0" w:afterAutospacing="0"/>
              <w:jc w:val="both"/>
              <w:rPr>
                <w:color w:val="212121"/>
                <w:sz w:val="20"/>
                <w:szCs w:val="20"/>
              </w:rPr>
            </w:pPr>
            <w:hyperlink r:id="rId40" w:tgtFrame="_blank" w:history="1">
              <w:r w:rsidR="00E43619" w:rsidRPr="00E43619">
                <w:rPr>
                  <w:rStyle w:val="Hypertextovodkaz"/>
                  <w:sz w:val="20"/>
                  <w:szCs w:val="20"/>
                </w:rPr>
                <w:t>http://www.fao.org/fao-who-codexalimentarius/en/</w:t>
              </w:r>
            </w:hyperlink>
            <w:r w:rsidR="00E43619" w:rsidRPr="00E43619">
              <w:rPr>
                <w:color w:val="2F5496"/>
                <w:sz w:val="20"/>
                <w:szCs w:val="20"/>
              </w:rPr>
              <w:t> </w:t>
            </w:r>
          </w:p>
          <w:p w14:paraId="087C9B50" w14:textId="77777777" w:rsidR="00E43619" w:rsidRPr="00E43619" w:rsidRDefault="00874219" w:rsidP="00E43619">
            <w:pPr>
              <w:pStyle w:val="xmsonormal"/>
              <w:shd w:val="clear" w:color="auto" w:fill="FFFFFF"/>
              <w:spacing w:before="0" w:beforeAutospacing="0" w:after="0" w:afterAutospacing="0"/>
              <w:jc w:val="both"/>
              <w:rPr>
                <w:color w:val="212121"/>
                <w:sz w:val="20"/>
                <w:szCs w:val="20"/>
              </w:rPr>
            </w:pPr>
            <w:hyperlink r:id="rId41" w:tgtFrame="_blank" w:history="1">
              <w:r w:rsidR="00E43619" w:rsidRPr="00E43619">
                <w:rPr>
                  <w:rStyle w:val="Hypertextovodkaz"/>
                  <w:sz w:val="20"/>
                  <w:szCs w:val="20"/>
                </w:rPr>
                <w:t>https://ec.europa.eu/food/safety/general_food_law_en</w:t>
              </w:r>
            </w:hyperlink>
            <w:r w:rsidR="00E43619" w:rsidRPr="00E43619">
              <w:rPr>
                <w:color w:val="2F5496"/>
                <w:sz w:val="20"/>
                <w:szCs w:val="20"/>
              </w:rPr>
              <w:t> </w:t>
            </w:r>
          </w:p>
          <w:p w14:paraId="2F973BA8" w14:textId="712B68AB" w:rsidR="00F7217E" w:rsidRPr="00011CA0" w:rsidRDefault="00874219" w:rsidP="00E43619">
            <w:pPr>
              <w:pStyle w:val="xmsonormal"/>
              <w:shd w:val="clear" w:color="auto" w:fill="FFFFFF"/>
              <w:spacing w:before="0" w:beforeAutospacing="0" w:after="0" w:afterAutospacing="0"/>
            </w:pPr>
            <w:hyperlink r:id="rId42" w:tgtFrame="_blank" w:history="1">
              <w:r w:rsidR="00E43619" w:rsidRPr="00E43619">
                <w:rPr>
                  <w:rStyle w:val="Hypertextovodkaz"/>
                  <w:sz w:val="20"/>
                  <w:szCs w:val="20"/>
                </w:rPr>
                <w:t>https://www.fda.gov/default.htm</w:t>
              </w:r>
            </w:hyperlink>
          </w:p>
        </w:tc>
      </w:tr>
      <w:tr w:rsidR="00A9436F" w:rsidRPr="00011CA0" w14:paraId="0BDB213B"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2506AB02" w14:textId="77777777" w:rsidR="00A9436F" w:rsidRPr="00011CA0" w:rsidRDefault="00A9436F" w:rsidP="00D44916">
            <w:pPr>
              <w:jc w:val="center"/>
              <w:rPr>
                <w:b/>
              </w:rPr>
            </w:pPr>
            <w:r w:rsidRPr="00011CA0">
              <w:rPr>
                <w:b/>
              </w:rPr>
              <w:t>Informace ke kombinované nebo distanční formě</w:t>
            </w:r>
          </w:p>
        </w:tc>
      </w:tr>
      <w:tr w:rsidR="00A9436F" w:rsidRPr="00011CA0" w14:paraId="0B3D6B1E" w14:textId="77777777" w:rsidTr="00B40BDE">
        <w:trPr>
          <w:gridBefore w:val="1"/>
          <w:wBefore w:w="29" w:type="dxa"/>
        </w:trPr>
        <w:tc>
          <w:tcPr>
            <w:tcW w:w="4785" w:type="dxa"/>
            <w:gridSpan w:val="9"/>
            <w:tcBorders>
              <w:top w:val="single" w:sz="2" w:space="0" w:color="auto"/>
            </w:tcBorders>
            <w:shd w:val="clear" w:color="auto" w:fill="F7CAAC"/>
          </w:tcPr>
          <w:p w14:paraId="70967C11"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58229BC0" w14:textId="29856730" w:rsidR="00A9436F" w:rsidRPr="00011CA0" w:rsidRDefault="006E1331" w:rsidP="000C517E">
            <w:pPr>
              <w:jc w:val="center"/>
            </w:pPr>
            <w:r>
              <w:t>16</w:t>
            </w:r>
          </w:p>
        </w:tc>
        <w:tc>
          <w:tcPr>
            <w:tcW w:w="4216" w:type="dxa"/>
            <w:gridSpan w:val="14"/>
            <w:tcBorders>
              <w:top w:val="single" w:sz="2" w:space="0" w:color="auto"/>
            </w:tcBorders>
            <w:shd w:val="clear" w:color="auto" w:fill="F7CAAC"/>
          </w:tcPr>
          <w:p w14:paraId="42BDED17" w14:textId="77777777" w:rsidR="00A9436F" w:rsidRPr="00011CA0" w:rsidRDefault="00A9436F" w:rsidP="00D44916">
            <w:pPr>
              <w:jc w:val="both"/>
              <w:rPr>
                <w:b/>
              </w:rPr>
            </w:pPr>
            <w:r w:rsidRPr="00011CA0">
              <w:rPr>
                <w:b/>
              </w:rPr>
              <w:t xml:space="preserve">hodin </w:t>
            </w:r>
          </w:p>
        </w:tc>
      </w:tr>
      <w:tr w:rsidR="00A9436F" w:rsidRPr="00011CA0" w14:paraId="7EC7987E" w14:textId="77777777" w:rsidTr="00B40BDE">
        <w:trPr>
          <w:gridBefore w:val="1"/>
          <w:wBefore w:w="29" w:type="dxa"/>
        </w:trPr>
        <w:tc>
          <w:tcPr>
            <w:tcW w:w="9890" w:type="dxa"/>
            <w:gridSpan w:val="26"/>
            <w:shd w:val="clear" w:color="auto" w:fill="F7CAAC"/>
          </w:tcPr>
          <w:p w14:paraId="4E43169E" w14:textId="77777777" w:rsidR="00A9436F" w:rsidRPr="00011CA0" w:rsidRDefault="00A9436F" w:rsidP="00D44916">
            <w:pPr>
              <w:jc w:val="both"/>
              <w:rPr>
                <w:b/>
              </w:rPr>
            </w:pPr>
            <w:r w:rsidRPr="00011CA0">
              <w:rPr>
                <w:b/>
              </w:rPr>
              <w:t xml:space="preserve">Informace o způsobu kontaktu s vyučujícím </w:t>
            </w:r>
          </w:p>
        </w:tc>
      </w:tr>
      <w:tr w:rsidR="00A9436F" w:rsidRPr="00011CA0" w14:paraId="7BB2405E" w14:textId="77777777" w:rsidTr="00E43619">
        <w:trPr>
          <w:gridBefore w:val="1"/>
          <w:wBefore w:w="29" w:type="dxa"/>
          <w:trHeight w:val="850"/>
        </w:trPr>
        <w:tc>
          <w:tcPr>
            <w:tcW w:w="9890" w:type="dxa"/>
            <w:gridSpan w:val="26"/>
          </w:tcPr>
          <w:p w14:paraId="4A320598" w14:textId="07B19B7F" w:rsidR="00A9436F" w:rsidRPr="00011CA0" w:rsidRDefault="00A9436F" w:rsidP="00D44916">
            <w:pPr>
              <w:jc w:val="both"/>
            </w:pPr>
            <w:r w:rsidRPr="00011CA0">
              <w:t xml:space="preserve">Studentům jsou určeny části učiva k samostatnému nastudování. Rozsah potřebných znalostí je prověřen zápočtovým testem a ústní zkouškou. </w:t>
            </w:r>
            <w:r w:rsidR="00DA1276">
              <w:t>Dle potřeby jsou možné individuální konzultace po předchozí emailové či telefonické dohodě.</w:t>
            </w:r>
          </w:p>
          <w:p w14:paraId="7C0D80BE" w14:textId="77777777" w:rsidR="00A9436F" w:rsidRPr="00E43619" w:rsidRDefault="00A9436F" w:rsidP="00D44916">
            <w:pPr>
              <w:jc w:val="both"/>
              <w:rPr>
                <w:sz w:val="10"/>
                <w:szCs w:val="10"/>
              </w:rPr>
            </w:pPr>
          </w:p>
          <w:p w14:paraId="2D10E1C6" w14:textId="77777777" w:rsidR="00A9436F" w:rsidRPr="00011CA0" w:rsidRDefault="00A9436F" w:rsidP="00D44916">
            <w:pPr>
              <w:jc w:val="both"/>
            </w:pPr>
            <w:r w:rsidRPr="00011CA0">
              <w:t xml:space="preserve">Možnosti komunikace s vyučujícím: </w:t>
            </w:r>
            <w:hyperlink r:id="rId43" w:history="1">
              <w:r w:rsidRPr="00011CA0">
                <w:rPr>
                  <w:rStyle w:val="Hypertextovodkaz"/>
                </w:rPr>
                <w:t>cernikova@utb.cz</w:t>
              </w:r>
            </w:hyperlink>
            <w:r w:rsidRPr="00011CA0">
              <w:t>, 576 033 002.</w:t>
            </w:r>
          </w:p>
        </w:tc>
      </w:tr>
      <w:tr w:rsidR="00A9436F" w:rsidRPr="00011CA0" w14:paraId="71442E32" w14:textId="77777777" w:rsidTr="00B40BDE">
        <w:trPr>
          <w:gridBefore w:val="1"/>
          <w:wBefore w:w="29" w:type="dxa"/>
        </w:trPr>
        <w:tc>
          <w:tcPr>
            <w:tcW w:w="9890"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005C5562"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2D4A9BF4" w14:textId="77777777" w:rsidTr="00B40BDE">
        <w:trPr>
          <w:gridBefore w:val="1"/>
          <w:wBefore w:w="29"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FAD2AB3" w14:textId="77777777" w:rsidR="00A9436F" w:rsidRPr="00011CA0" w:rsidRDefault="00A9436F" w:rsidP="00D44916">
            <w:pPr>
              <w:jc w:val="both"/>
              <w:rPr>
                <w:b/>
              </w:rPr>
            </w:pPr>
            <w:r w:rsidRPr="00011CA0">
              <w:rPr>
                <w:b/>
              </w:rPr>
              <w:t>Název studijního předmětu</w:t>
            </w:r>
          </w:p>
        </w:tc>
        <w:tc>
          <w:tcPr>
            <w:tcW w:w="6806" w:type="dxa"/>
            <w:gridSpan w:val="23"/>
            <w:tcBorders>
              <w:top w:val="double" w:sz="4" w:space="0" w:color="auto"/>
              <w:left w:val="single" w:sz="4" w:space="0" w:color="auto"/>
              <w:bottom w:val="single" w:sz="4" w:space="0" w:color="auto"/>
              <w:right w:val="single" w:sz="4" w:space="0" w:color="auto"/>
            </w:tcBorders>
            <w:hideMark/>
          </w:tcPr>
          <w:p w14:paraId="114C0AE5" w14:textId="77777777" w:rsidR="00A9436F" w:rsidRPr="004800BD" w:rsidRDefault="00A9436F" w:rsidP="00D44916">
            <w:pPr>
              <w:jc w:val="both"/>
              <w:rPr>
                <w:b/>
              </w:rPr>
            </w:pPr>
            <w:bookmarkStart w:id="19" w:name="Interp_chrom_a_spektr_dat"/>
            <w:bookmarkEnd w:id="19"/>
            <w:r w:rsidRPr="004800BD">
              <w:rPr>
                <w:b/>
              </w:rPr>
              <w:t>Interpretace chromatografických a spektrálních dat</w:t>
            </w:r>
          </w:p>
        </w:tc>
      </w:tr>
      <w:tr w:rsidR="00A9436F" w:rsidRPr="00011CA0" w14:paraId="5FF875B1"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4DB24A" w14:textId="77777777" w:rsidR="00A9436F" w:rsidRPr="00817545" w:rsidRDefault="00A9436F" w:rsidP="00D44916">
            <w:pPr>
              <w:jc w:val="both"/>
              <w:rPr>
                <w:b/>
                <w:sz w:val="19"/>
                <w:szCs w:val="19"/>
              </w:rPr>
            </w:pPr>
            <w:r w:rsidRPr="00817545">
              <w:rPr>
                <w:b/>
                <w:sz w:val="19"/>
                <w:szCs w:val="19"/>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19BD81C6" w14:textId="7BC3825C" w:rsidR="00A9436F" w:rsidRPr="00817545" w:rsidRDefault="007A4857" w:rsidP="00D44916">
            <w:pPr>
              <w:jc w:val="both"/>
              <w:rPr>
                <w:sz w:val="19"/>
                <w:szCs w:val="19"/>
              </w:rPr>
            </w:pPr>
            <w:r w:rsidRPr="00817545">
              <w:rPr>
                <w:sz w:val="19"/>
                <w:szCs w:val="19"/>
              </w:rPr>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62847F2" w14:textId="77777777" w:rsidR="00A9436F" w:rsidRPr="00817545" w:rsidRDefault="00A9436F" w:rsidP="00D44916">
            <w:pPr>
              <w:jc w:val="both"/>
              <w:rPr>
                <w:sz w:val="19"/>
                <w:szCs w:val="19"/>
              </w:rPr>
            </w:pPr>
            <w:r w:rsidRPr="00817545">
              <w:rPr>
                <w:b/>
                <w:sz w:val="19"/>
                <w:szCs w:val="19"/>
              </w:rPr>
              <w:t>doporučený ročník / semestr</w:t>
            </w:r>
          </w:p>
        </w:tc>
        <w:tc>
          <w:tcPr>
            <w:tcW w:w="705" w:type="dxa"/>
            <w:gridSpan w:val="3"/>
            <w:tcBorders>
              <w:top w:val="single" w:sz="4" w:space="0" w:color="auto"/>
              <w:left w:val="single" w:sz="4" w:space="0" w:color="auto"/>
              <w:bottom w:val="single" w:sz="4" w:space="0" w:color="auto"/>
              <w:right w:val="single" w:sz="4" w:space="0" w:color="auto"/>
            </w:tcBorders>
            <w:hideMark/>
          </w:tcPr>
          <w:p w14:paraId="225CDF8A" w14:textId="77777777" w:rsidR="00A9436F" w:rsidRPr="00817545" w:rsidRDefault="00A9436F" w:rsidP="00D44916">
            <w:pPr>
              <w:jc w:val="both"/>
              <w:rPr>
                <w:sz w:val="19"/>
                <w:szCs w:val="19"/>
              </w:rPr>
            </w:pPr>
            <w:r w:rsidRPr="00817545">
              <w:rPr>
                <w:sz w:val="19"/>
                <w:szCs w:val="19"/>
              </w:rPr>
              <w:t>2/ZS</w:t>
            </w:r>
          </w:p>
        </w:tc>
      </w:tr>
      <w:tr w:rsidR="00A9436F" w:rsidRPr="00011CA0" w14:paraId="7298FE8F"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9C7E8DB" w14:textId="77777777" w:rsidR="00A9436F" w:rsidRPr="00817545" w:rsidRDefault="00A9436F" w:rsidP="00D44916">
            <w:pPr>
              <w:jc w:val="both"/>
              <w:rPr>
                <w:b/>
                <w:sz w:val="19"/>
                <w:szCs w:val="19"/>
              </w:rPr>
            </w:pPr>
            <w:r w:rsidRPr="00817545">
              <w:rPr>
                <w:b/>
                <w:sz w:val="19"/>
                <w:szCs w:val="19"/>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653D066D" w14:textId="20F0EC77" w:rsidR="00A9436F" w:rsidRPr="00817545" w:rsidRDefault="001A385F" w:rsidP="00D44916">
            <w:pPr>
              <w:jc w:val="both"/>
              <w:rPr>
                <w:sz w:val="19"/>
                <w:szCs w:val="19"/>
              </w:rPr>
            </w:pPr>
            <w:r w:rsidRPr="00817545">
              <w:rPr>
                <w:sz w:val="19"/>
                <w:szCs w:val="19"/>
              </w:rPr>
              <w:t>0p+28s+28l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2C80E0" w14:textId="77777777" w:rsidR="00A9436F" w:rsidRPr="00817545" w:rsidRDefault="00A9436F" w:rsidP="00D44916">
            <w:pPr>
              <w:jc w:val="both"/>
              <w:rPr>
                <w:b/>
                <w:sz w:val="19"/>
                <w:szCs w:val="19"/>
              </w:rPr>
            </w:pPr>
            <w:r w:rsidRPr="00817545">
              <w:rPr>
                <w:b/>
                <w:sz w:val="19"/>
                <w:szCs w:val="19"/>
              </w:rPr>
              <w:t xml:space="preserve">hod. </w:t>
            </w:r>
          </w:p>
        </w:tc>
        <w:tc>
          <w:tcPr>
            <w:tcW w:w="816" w:type="dxa"/>
            <w:gridSpan w:val="3"/>
            <w:tcBorders>
              <w:top w:val="single" w:sz="4" w:space="0" w:color="auto"/>
              <w:left w:val="single" w:sz="4" w:space="0" w:color="auto"/>
              <w:bottom w:val="single" w:sz="4" w:space="0" w:color="auto"/>
              <w:right w:val="single" w:sz="4" w:space="0" w:color="auto"/>
            </w:tcBorders>
            <w:hideMark/>
          </w:tcPr>
          <w:p w14:paraId="53590630" w14:textId="39DFA18D" w:rsidR="00A9436F" w:rsidRPr="00817545" w:rsidRDefault="00B01C18" w:rsidP="00D44916">
            <w:pPr>
              <w:jc w:val="both"/>
              <w:rPr>
                <w:sz w:val="19"/>
                <w:szCs w:val="19"/>
              </w:rPr>
            </w:pPr>
            <w:r w:rsidRPr="00817545">
              <w:rPr>
                <w:sz w:val="19"/>
                <w:szCs w:val="19"/>
              </w:rP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4F402C" w14:textId="77777777" w:rsidR="00A9436F" w:rsidRPr="00817545" w:rsidRDefault="00A9436F" w:rsidP="00D44916">
            <w:pPr>
              <w:jc w:val="both"/>
              <w:rPr>
                <w:b/>
                <w:sz w:val="19"/>
                <w:szCs w:val="19"/>
              </w:rPr>
            </w:pPr>
            <w:r w:rsidRPr="00817545">
              <w:rPr>
                <w:b/>
                <w:sz w:val="19"/>
                <w:szCs w:val="19"/>
              </w:rPr>
              <w:t>kreditů</w:t>
            </w:r>
          </w:p>
        </w:tc>
        <w:tc>
          <w:tcPr>
            <w:tcW w:w="1244" w:type="dxa"/>
            <w:gridSpan w:val="6"/>
            <w:tcBorders>
              <w:top w:val="single" w:sz="4" w:space="0" w:color="auto"/>
              <w:left w:val="single" w:sz="4" w:space="0" w:color="auto"/>
              <w:bottom w:val="single" w:sz="4" w:space="0" w:color="auto"/>
              <w:right w:val="single" w:sz="4" w:space="0" w:color="auto"/>
            </w:tcBorders>
            <w:hideMark/>
          </w:tcPr>
          <w:p w14:paraId="105D9E92" w14:textId="77777777" w:rsidR="00A9436F" w:rsidRPr="00817545" w:rsidRDefault="00A9436F" w:rsidP="00D44916">
            <w:pPr>
              <w:jc w:val="both"/>
              <w:rPr>
                <w:sz w:val="19"/>
                <w:szCs w:val="19"/>
              </w:rPr>
            </w:pPr>
            <w:r w:rsidRPr="00817545">
              <w:rPr>
                <w:sz w:val="19"/>
                <w:szCs w:val="19"/>
              </w:rPr>
              <w:t>4</w:t>
            </w:r>
          </w:p>
        </w:tc>
      </w:tr>
      <w:tr w:rsidR="00A9436F" w:rsidRPr="00011CA0" w14:paraId="73C62B33"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6AA4A3" w14:textId="77777777" w:rsidR="00A9436F" w:rsidRPr="00817545" w:rsidRDefault="00A9436F" w:rsidP="00D44916">
            <w:pPr>
              <w:jc w:val="both"/>
              <w:rPr>
                <w:b/>
                <w:sz w:val="19"/>
                <w:szCs w:val="19"/>
              </w:rPr>
            </w:pPr>
            <w:r w:rsidRPr="00817545">
              <w:rPr>
                <w:b/>
                <w:sz w:val="19"/>
                <w:szCs w:val="19"/>
              </w:rPr>
              <w:t>Prerekvizity, korekvizity, ekvivalence</w:t>
            </w:r>
          </w:p>
        </w:tc>
        <w:tc>
          <w:tcPr>
            <w:tcW w:w="6806" w:type="dxa"/>
            <w:gridSpan w:val="23"/>
            <w:tcBorders>
              <w:top w:val="single" w:sz="4" w:space="0" w:color="auto"/>
              <w:left w:val="single" w:sz="4" w:space="0" w:color="auto"/>
              <w:bottom w:val="single" w:sz="4" w:space="0" w:color="auto"/>
              <w:right w:val="single" w:sz="4" w:space="0" w:color="auto"/>
            </w:tcBorders>
          </w:tcPr>
          <w:p w14:paraId="003B089D" w14:textId="77777777" w:rsidR="00A9436F" w:rsidRPr="00817545" w:rsidRDefault="00A9436F" w:rsidP="00D44916">
            <w:pPr>
              <w:jc w:val="both"/>
              <w:rPr>
                <w:sz w:val="19"/>
                <w:szCs w:val="19"/>
              </w:rPr>
            </w:pPr>
          </w:p>
        </w:tc>
      </w:tr>
      <w:tr w:rsidR="00A9436F" w:rsidRPr="00011CA0" w14:paraId="06514FC1"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4743E44" w14:textId="77777777" w:rsidR="00A9436F" w:rsidRPr="00817545" w:rsidRDefault="00A9436F" w:rsidP="00D44916">
            <w:pPr>
              <w:jc w:val="both"/>
              <w:rPr>
                <w:b/>
                <w:sz w:val="19"/>
                <w:szCs w:val="19"/>
              </w:rPr>
            </w:pPr>
            <w:r w:rsidRPr="00817545">
              <w:rPr>
                <w:b/>
                <w:sz w:val="19"/>
                <w:szCs w:val="19"/>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4A85666F" w14:textId="77777777" w:rsidR="00A9436F" w:rsidRPr="00817545" w:rsidRDefault="00A9436F" w:rsidP="00D44916">
            <w:pPr>
              <w:jc w:val="both"/>
              <w:rPr>
                <w:sz w:val="19"/>
                <w:szCs w:val="19"/>
              </w:rPr>
            </w:pPr>
            <w:r w:rsidRPr="00817545">
              <w:rPr>
                <w:sz w:val="19"/>
                <w:szCs w:val="19"/>
              </w:rPr>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7AB77ED9" w14:textId="77777777" w:rsidR="00A9436F" w:rsidRPr="00817545" w:rsidRDefault="00A9436F" w:rsidP="00D44916">
            <w:pPr>
              <w:jc w:val="both"/>
              <w:rPr>
                <w:b/>
                <w:sz w:val="19"/>
                <w:szCs w:val="19"/>
              </w:rPr>
            </w:pPr>
            <w:r w:rsidRPr="00817545">
              <w:rPr>
                <w:b/>
                <w:sz w:val="19"/>
                <w:szCs w:val="19"/>
              </w:rPr>
              <w:t>Forma výuky</w:t>
            </w:r>
          </w:p>
        </w:tc>
        <w:tc>
          <w:tcPr>
            <w:tcW w:w="1987" w:type="dxa"/>
            <w:gridSpan w:val="10"/>
            <w:tcBorders>
              <w:top w:val="single" w:sz="4" w:space="0" w:color="auto"/>
              <w:left w:val="single" w:sz="4" w:space="0" w:color="auto"/>
              <w:bottom w:val="single" w:sz="4" w:space="0" w:color="auto"/>
              <w:right w:val="single" w:sz="4" w:space="0" w:color="auto"/>
            </w:tcBorders>
            <w:hideMark/>
          </w:tcPr>
          <w:p w14:paraId="6C8A3275" w14:textId="77777777" w:rsidR="00A9436F" w:rsidRPr="00817545" w:rsidRDefault="00A9436F" w:rsidP="00D44916">
            <w:pPr>
              <w:jc w:val="both"/>
              <w:rPr>
                <w:sz w:val="19"/>
                <w:szCs w:val="19"/>
              </w:rPr>
            </w:pPr>
            <w:r w:rsidRPr="00817545">
              <w:rPr>
                <w:sz w:val="19"/>
                <w:szCs w:val="19"/>
              </w:rPr>
              <w:t xml:space="preserve">semináře, </w:t>
            </w:r>
          </w:p>
          <w:p w14:paraId="0CBE9470" w14:textId="77777777" w:rsidR="00A9436F" w:rsidRPr="00817545" w:rsidRDefault="00A9436F" w:rsidP="00D44916">
            <w:pPr>
              <w:jc w:val="both"/>
              <w:rPr>
                <w:sz w:val="19"/>
                <w:szCs w:val="19"/>
              </w:rPr>
            </w:pPr>
            <w:r w:rsidRPr="00817545">
              <w:rPr>
                <w:sz w:val="19"/>
                <w:szCs w:val="19"/>
              </w:rPr>
              <w:t>laboratorní cvičení</w:t>
            </w:r>
          </w:p>
        </w:tc>
      </w:tr>
      <w:tr w:rsidR="00A9436F" w:rsidRPr="00011CA0" w14:paraId="788376AB"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6D4207" w14:textId="77777777" w:rsidR="00A9436F" w:rsidRPr="00817545" w:rsidRDefault="00A9436F" w:rsidP="00D44916">
            <w:pPr>
              <w:jc w:val="both"/>
              <w:rPr>
                <w:b/>
                <w:sz w:val="19"/>
                <w:szCs w:val="19"/>
              </w:rPr>
            </w:pPr>
            <w:r w:rsidRPr="00817545">
              <w:rPr>
                <w:b/>
                <w:sz w:val="19"/>
                <w:szCs w:val="19"/>
              </w:rPr>
              <w:t>Forma způsobu ověření studijních výsledků a další požadavky na studenta</w:t>
            </w:r>
          </w:p>
        </w:tc>
        <w:tc>
          <w:tcPr>
            <w:tcW w:w="6806" w:type="dxa"/>
            <w:gridSpan w:val="23"/>
            <w:tcBorders>
              <w:top w:val="single" w:sz="4" w:space="0" w:color="auto"/>
              <w:left w:val="single" w:sz="4" w:space="0" w:color="auto"/>
              <w:bottom w:val="single" w:sz="4" w:space="0" w:color="auto"/>
              <w:right w:val="single" w:sz="4" w:space="0" w:color="auto"/>
            </w:tcBorders>
            <w:hideMark/>
          </w:tcPr>
          <w:p w14:paraId="128AF91D" w14:textId="77777777" w:rsidR="00A9436F" w:rsidRPr="00817545" w:rsidRDefault="00A9436F" w:rsidP="00D44916">
            <w:pPr>
              <w:jc w:val="both"/>
              <w:rPr>
                <w:sz w:val="19"/>
                <w:szCs w:val="19"/>
              </w:rPr>
            </w:pPr>
            <w:r w:rsidRPr="00817545">
              <w:rPr>
                <w:sz w:val="19"/>
                <w:szCs w:val="19"/>
              </w:rPr>
              <w:t>Pro získání zápočtu student vypracuje jednu seminární práci na zvolené téma a odevzdá protokoly z laboratorních cvičení. Účast na seminářích a laboratorních cvičeních je povinná. Písemná a ústní zkouška.</w:t>
            </w:r>
          </w:p>
        </w:tc>
      </w:tr>
      <w:tr w:rsidR="00A9436F" w:rsidRPr="00011CA0" w14:paraId="1FDEDCAE" w14:textId="77777777" w:rsidTr="00B40BDE">
        <w:trPr>
          <w:gridBefore w:val="1"/>
          <w:wBefore w:w="29"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666C739B" w14:textId="77777777" w:rsidR="00A9436F" w:rsidRPr="00817545" w:rsidRDefault="00A9436F" w:rsidP="00D44916">
            <w:pPr>
              <w:jc w:val="both"/>
              <w:rPr>
                <w:b/>
                <w:sz w:val="19"/>
                <w:szCs w:val="19"/>
              </w:rPr>
            </w:pPr>
            <w:r w:rsidRPr="00817545">
              <w:rPr>
                <w:b/>
                <w:sz w:val="19"/>
                <w:szCs w:val="19"/>
              </w:rPr>
              <w:t>Garant předmětu</w:t>
            </w:r>
          </w:p>
        </w:tc>
        <w:tc>
          <w:tcPr>
            <w:tcW w:w="6806" w:type="dxa"/>
            <w:gridSpan w:val="23"/>
            <w:tcBorders>
              <w:top w:val="single" w:sz="4" w:space="0" w:color="auto"/>
              <w:left w:val="single" w:sz="4" w:space="0" w:color="auto"/>
              <w:bottom w:val="single" w:sz="4" w:space="0" w:color="auto"/>
              <w:right w:val="single" w:sz="4" w:space="0" w:color="auto"/>
            </w:tcBorders>
            <w:hideMark/>
          </w:tcPr>
          <w:p w14:paraId="699BFA51" w14:textId="77777777" w:rsidR="00A9436F" w:rsidRPr="00817545" w:rsidRDefault="00A9436F" w:rsidP="00D44916">
            <w:pPr>
              <w:jc w:val="both"/>
              <w:rPr>
                <w:sz w:val="19"/>
                <w:szCs w:val="19"/>
              </w:rPr>
            </w:pPr>
            <w:r w:rsidRPr="00817545">
              <w:rPr>
                <w:sz w:val="19"/>
                <w:szCs w:val="19"/>
              </w:rPr>
              <w:t>Ing. Michal Rouchal, Ph.D.</w:t>
            </w:r>
          </w:p>
        </w:tc>
      </w:tr>
      <w:tr w:rsidR="00A9436F" w:rsidRPr="00011CA0" w14:paraId="5ADC7C39" w14:textId="77777777" w:rsidTr="00B40BDE">
        <w:trPr>
          <w:gridBefore w:val="1"/>
          <w:wBefore w:w="29"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43C4BE3A" w14:textId="77777777" w:rsidR="00A9436F" w:rsidRPr="00817545" w:rsidRDefault="00A9436F" w:rsidP="00D44916">
            <w:pPr>
              <w:jc w:val="both"/>
              <w:rPr>
                <w:b/>
                <w:sz w:val="19"/>
                <w:szCs w:val="19"/>
              </w:rPr>
            </w:pPr>
            <w:r w:rsidRPr="00817545">
              <w:rPr>
                <w:b/>
                <w:sz w:val="19"/>
                <w:szCs w:val="19"/>
              </w:rPr>
              <w:t>Zapojení garanta do výuky předmětu</w:t>
            </w:r>
          </w:p>
        </w:tc>
        <w:tc>
          <w:tcPr>
            <w:tcW w:w="6806" w:type="dxa"/>
            <w:gridSpan w:val="23"/>
            <w:tcBorders>
              <w:top w:val="nil"/>
              <w:left w:val="single" w:sz="4" w:space="0" w:color="auto"/>
              <w:bottom w:val="single" w:sz="4" w:space="0" w:color="auto"/>
              <w:right w:val="single" w:sz="4" w:space="0" w:color="auto"/>
            </w:tcBorders>
            <w:hideMark/>
          </w:tcPr>
          <w:p w14:paraId="6DC287B1" w14:textId="1000A912" w:rsidR="00A9436F" w:rsidRPr="00817545" w:rsidRDefault="00A9436F" w:rsidP="004E491C">
            <w:pPr>
              <w:jc w:val="both"/>
              <w:rPr>
                <w:sz w:val="19"/>
                <w:szCs w:val="19"/>
              </w:rPr>
            </w:pPr>
            <w:r w:rsidRPr="00817545">
              <w:rPr>
                <w:sz w:val="19"/>
                <w:szCs w:val="19"/>
              </w:rPr>
              <w:t>100% s</w:t>
            </w:r>
          </w:p>
        </w:tc>
      </w:tr>
      <w:tr w:rsidR="00A9436F" w:rsidRPr="00011CA0" w14:paraId="2D194B6D"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967856" w14:textId="77777777" w:rsidR="00A9436F" w:rsidRPr="00817545" w:rsidRDefault="00A9436F" w:rsidP="00D44916">
            <w:pPr>
              <w:jc w:val="both"/>
              <w:rPr>
                <w:b/>
                <w:sz w:val="19"/>
                <w:szCs w:val="19"/>
              </w:rPr>
            </w:pPr>
            <w:r w:rsidRPr="00817545">
              <w:rPr>
                <w:b/>
                <w:sz w:val="19"/>
                <w:szCs w:val="19"/>
              </w:rPr>
              <w:t>Vyučující</w:t>
            </w:r>
          </w:p>
        </w:tc>
        <w:tc>
          <w:tcPr>
            <w:tcW w:w="6806" w:type="dxa"/>
            <w:gridSpan w:val="23"/>
            <w:tcBorders>
              <w:top w:val="single" w:sz="4" w:space="0" w:color="auto"/>
              <w:left w:val="single" w:sz="4" w:space="0" w:color="auto"/>
              <w:bottom w:val="nil"/>
              <w:right w:val="single" w:sz="4" w:space="0" w:color="auto"/>
            </w:tcBorders>
            <w:hideMark/>
          </w:tcPr>
          <w:p w14:paraId="42936F15" w14:textId="0462D2D0" w:rsidR="00A9436F" w:rsidRPr="00817545" w:rsidRDefault="00A9436F" w:rsidP="00D44916">
            <w:pPr>
              <w:jc w:val="both"/>
              <w:rPr>
                <w:sz w:val="19"/>
                <w:szCs w:val="19"/>
              </w:rPr>
            </w:pPr>
          </w:p>
        </w:tc>
      </w:tr>
      <w:tr w:rsidR="004E491C" w:rsidRPr="00011CA0" w14:paraId="74AEB96B" w14:textId="77777777" w:rsidTr="00B40BDE">
        <w:trPr>
          <w:gridBefore w:val="1"/>
          <w:wBefore w:w="29" w:type="dxa"/>
        </w:trPr>
        <w:tc>
          <w:tcPr>
            <w:tcW w:w="9890" w:type="dxa"/>
            <w:gridSpan w:val="26"/>
            <w:tcBorders>
              <w:top w:val="nil"/>
              <w:left w:val="single" w:sz="4" w:space="0" w:color="auto"/>
              <w:bottom w:val="single" w:sz="4" w:space="0" w:color="auto"/>
              <w:right w:val="single" w:sz="4" w:space="0" w:color="auto"/>
            </w:tcBorders>
            <w:shd w:val="clear" w:color="auto" w:fill="FFFFFF" w:themeFill="background1"/>
          </w:tcPr>
          <w:p w14:paraId="22A37AE7" w14:textId="75EFEA69" w:rsidR="004E491C" w:rsidRPr="00817545" w:rsidRDefault="004E491C" w:rsidP="004E491C">
            <w:pPr>
              <w:spacing w:before="20" w:after="20"/>
              <w:jc w:val="both"/>
              <w:rPr>
                <w:sz w:val="19"/>
                <w:szCs w:val="19"/>
              </w:rPr>
            </w:pPr>
            <w:r w:rsidRPr="00817545">
              <w:rPr>
                <w:b/>
                <w:sz w:val="19"/>
                <w:szCs w:val="19"/>
              </w:rPr>
              <w:t xml:space="preserve">Ing. Michal Rouchal, Ph.D. </w:t>
            </w:r>
            <w:r w:rsidRPr="00817545">
              <w:rPr>
                <w:sz w:val="19"/>
                <w:szCs w:val="19"/>
              </w:rPr>
              <w:t>(100% s)</w:t>
            </w:r>
          </w:p>
        </w:tc>
      </w:tr>
      <w:tr w:rsidR="00A9436F" w:rsidRPr="00011CA0" w14:paraId="62FC24E2"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6F636C" w14:textId="77777777" w:rsidR="00A9436F" w:rsidRPr="00817545" w:rsidRDefault="00A9436F" w:rsidP="00D44916">
            <w:pPr>
              <w:jc w:val="both"/>
              <w:rPr>
                <w:b/>
                <w:sz w:val="19"/>
                <w:szCs w:val="19"/>
              </w:rPr>
            </w:pPr>
            <w:r w:rsidRPr="00817545">
              <w:rPr>
                <w:b/>
                <w:sz w:val="19"/>
                <w:szCs w:val="19"/>
              </w:rPr>
              <w:t>Stručná anotace předmětu</w:t>
            </w:r>
          </w:p>
        </w:tc>
        <w:tc>
          <w:tcPr>
            <w:tcW w:w="6806" w:type="dxa"/>
            <w:gridSpan w:val="23"/>
            <w:tcBorders>
              <w:top w:val="single" w:sz="4" w:space="0" w:color="auto"/>
              <w:left w:val="single" w:sz="4" w:space="0" w:color="auto"/>
              <w:bottom w:val="nil"/>
              <w:right w:val="single" w:sz="4" w:space="0" w:color="auto"/>
            </w:tcBorders>
          </w:tcPr>
          <w:p w14:paraId="5246035F" w14:textId="77777777" w:rsidR="00A9436F" w:rsidRPr="00817545" w:rsidRDefault="00A9436F" w:rsidP="00D44916">
            <w:pPr>
              <w:jc w:val="both"/>
              <w:rPr>
                <w:sz w:val="19"/>
                <w:szCs w:val="19"/>
              </w:rPr>
            </w:pPr>
          </w:p>
        </w:tc>
      </w:tr>
      <w:tr w:rsidR="00A9436F" w:rsidRPr="00011CA0" w14:paraId="60DC40A8" w14:textId="77777777" w:rsidTr="00B40BDE">
        <w:trPr>
          <w:gridBefore w:val="1"/>
          <w:wBefore w:w="29" w:type="dxa"/>
          <w:trHeight w:val="3938"/>
        </w:trPr>
        <w:tc>
          <w:tcPr>
            <w:tcW w:w="9890" w:type="dxa"/>
            <w:gridSpan w:val="26"/>
            <w:tcBorders>
              <w:top w:val="nil"/>
              <w:left w:val="single" w:sz="4" w:space="0" w:color="auto"/>
              <w:bottom w:val="single" w:sz="12" w:space="0" w:color="auto"/>
              <w:right w:val="single" w:sz="4" w:space="0" w:color="auto"/>
            </w:tcBorders>
            <w:hideMark/>
          </w:tcPr>
          <w:p w14:paraId="7E1FD5FA" w14:textId="1D8D80BD" w:rsidR="00A9436F" w:rsidRPr="00817545" w:rsidRDefault="00A9436F" w:rsidP="00D44916">
            <w:pPr>
              <w:pStyle w:val="Default"/>
              <w:jc w:val="both"/>
              <w:rPr>
                <w:sz w:val="19"/>
                <w:szCs w:val="19"/>
              </w:rPr>
            </w:pPr>
            <w:r w:rsidRPr="00817545">
              <w:rPr>
                <w:sz w:val="19"/>
                <w:szCs w:val="19"/>
              </w:rPr>
              <w:t xml:space="preserve">Cílem předmětu je navázat na znalosti z oblasti instrumentální analýzy, které studenti nabyli v přechozím studiu se zaměřením se na schopnost vhodně interpretovat data získaná pomocí chromatografických a spektrálních technik, či jejich kombinací. </w:t>
            </w:r>
            <w:r w:rsidR="00817545" w:rsidRPr="00817545">
              <w:rPr>
                <w:sz w:val="19"/>
                <w:szCs w:val="19"/>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817545">
              <w:rPr>
                <w:sz w:val="19"/>
                <w:szCs w:val="19"/>
              </w:rPr>
              <w:t xml:space="preserve">Obsah předmětu tvoří tyto tematické celky: </w:t>
            </w:r>
          </w:p>
          <w:p w14:paraId="2660DCE5"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Hmotnostní spektrometrie (MS) - seznámení s instrumentací, ionizační techniky, hmotnostní analyzátory.</w:t>
            </w:r>
          </w:p>
          <w:p w14:paraId="6D070771"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Úvod do interpretace spekter získaných elektronovou ionizací (EI) - dusíkové pravidlo, molekulový ion, základní pík, obecný postup intepretace EI spekter, základní způsoby štěpení vazeb, základní typy fragmentací.</w:t>
            </w:r>
          </w:p>
          <w:p w14:paraId="41B57A7A"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Interpretace EI spekter vybraných typů organických sloučenin - uhlovodíky, alkoholy, aldehydy, ketony, karboxylové kyseliny a jejich estery, dusíkaté heterocyklické sloučeniny.</w:t>
            </w:r>
          </w:p>
          <w:p w14:paraId="6A28810B" w14:textId="6A3B3922" w:rsidR="00A9436F" w:rsidRPr="00817545" w:rsidRDefault="00A9436F" w:rsidP="00A56D42">
            <w:pPr>
              <w:pStyle w:val="Default"/>
              <w:numPr>
                <w:ilvl w:val="0"/>
                <w:numId w:val="36"/>
              </w:numPr>
              <w:ind w:left="284" w:hanging="57"/>
              <w:jc w:val="both"/>
              <w:rPr>
                <w:sz w:val="19"/>
                <w:szCs w:val="19"/>
              </w:rPr>
            </w:pPr>
            <w:r w:rsidRPr="00817545">
              <w:rPr>
                <w:sz w:val="19"/>
                <w:szCs w:val="19"/>
              </w:rPr>
              <w:t>Úvod do interpretace MS spekter získaných měkkými ionizačními technikami - pravidlo sudého počtu elektronů, typy iontů a molekulárních aduktů v pozitivním a negativním skenovacím módu, určení mol</w:t>
            </w:r>
            <w:r w:rsidR="00817545">
              <w:rPr>
                <w:sz w:val="19"/>
                <w:szCs w:val="19"/>
              </w:rPr>
              <w:t>.</w:t>
            </w:r>
            <w:r w:rsidRPr="00817545">
              <w:rPr>
                <w:sz w:val="19"/>
                <w:szCs w:val="19"/>
              </w:rPr>
              <w:t xml:space="preserve"> hmotnosti, vliv přítomnosti izotopů.</w:t>
            </w:r>
          </w:p>
          <w:p w14:paraId="2EEB8453"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Interpretace ESI(APCI)-MS spekter vybraných typů organických sloučenin.</w:t>
            </w:r>
          </w:p>
          <w:p w14:paraId="1C402B43"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Interpretace ESI(APCI)-MS</w:t>
            </w:r>
            <w:r w:rsidRPr="00817545">
              <w:rPr>
                <w:sz w:val="19"/>
                <w:szCs w:val="19"/>
                <w:vertAlign w:val="superscript"/>
              </w:rPr>
              <w:t>n</w:t>
            </w:r>
            <w:r w:rsidRPr="00817545">
              <w:rPr>
                <w:sz w:val="19"/>
                <w:szCs w:val="19"/>
              </w:rPr>
              <w:t xml:space="preserve"> spekter vybraných typů organických sloučenin. </w:t>
            </w:r>
          </w:p>
          <w:p w14:paraId="64C86B46"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Plynová chromatografie s plamenově-ionizační detekcí - příprava vzorků, aplikace standardů, kvalitativní a kvantitativní analýza organických sloučenin ve vybraných matricích.</w:t>
            </w:r>
          </w:p>
          <w:p w14:paraId="77C856A2"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Plynová chromatografie s hmotnostně-spektrometrickou detekcí - příprava vzorků, aplikace knihoven spekter, kvalitativní a kvantitativní analýza organických sloučenin ve vybraných matricích.</w:t>
            </w:r>
          </w:p>
          <w:p w14:paraId="5BB08EDE"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Kapalinová chromatografie s UV-Vis detekcí - příprava vzorků, aplikace standardů, volba mobilní fáze, kvalitativní a kvantitativní analýza organických sloučenin ve vybraných matricích.</w:t>
            </w:r>
          </w:p>
          <w:p w14:paraId="1F65CAF8"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Kapalinová chromatografie s hmotnostně-spektrometrickou detekcí - příprava vzorků, aplikace vybraných typů MS skenů při identifikaci a kvantitativní analýze vybraných organických látek.</w:t>
            </w:r>
          </w:p>
          <w:p w14:paraId="1F284A49"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Infračervená spektroskopie (IČ) v analýze organických sloučenin - seznámení s instrumentací, příprava a analýza pevných a kapalných vzorků, úvod do interpretace spekter.</w:t>
            </w:r>
          </w:p>
          <w:p w14:paraId="67B6A337"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Interpretace infračervených spekter vybraných typů organických sloučenin - uhlovodíky, aromatické sloučeniny, sloučeniny s vazbou C–O, dusíkaté heterocyklické sloučeniny.</w:t>
            </w:r>
          </w:p>
          <w:p w14:paraId="64A066DF"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Úplná strukturní charakterizace vybraných typů organických sloučenin pomocí spektrálních metod (IČ, MS, NMR).</w:t>
            </w:r>
          </w:p>
          <w:p w14:paraId="78975672"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Úplná strukturní charakterizace vybraných typů organických sloučenin pomocí spektrálních metod (IČ, MS, NMR).</w:t>
            </w:r>
          </w:p>
        </w:tc>
      </w:tr>
      <w:tr w:rsidR="00A9436F" w:rsidRPr="00011CA0" w14:paraId="4929DE51" w14:textId="77777777" w:rsidTr="00B40BDE">
        <w:trPr>
          <w:gridBefore w:val="1"/>
          <w:wBefore w:w="29"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7CA966F0" w14:textId="77777777" w:rsidR="00A9436F" w:rsidRPr="00817545" w:rsidRDefault="00A9436F" w:rsidP="00D44916">
            <w:pPr>
              <w:jc w:val="both"/>
              <w:rPr>
                <w:sz w:val="19"/>
                <w:szCs w:val="19"/>
              </w:rPr>
            </w:pPr>
            <w:r w:rsidRPr="00817545">
              <w:rPr>
                <w:b/>
                <w:sz w:val="19"/>
                <w:szCs w:val="19"/>
              </w:rPr>
              <w:t>Studijní literatura a studijní pomůcky</w:t>
            </w:r>
          </w:p>
        </w:tc>
        <w:tc>
          <w:tcPr>
            <w:tcW w:w="6239" w:type="dxa"/>
            <w:gridSpan w:val="20"/>
            <w:tcBorders>
              <w:top w:val="nil"/>
              <w:left w:val="single" w:sz="4" w:space="0" w:color="auto"/>
              <w:bottom w:val="nil"/>
              <w:right w:val="single" w:sz="4" w:space="0" w:color="auto"/>
            </w:tcBorders>
          </w:tcPr>
          <w:p w14:paraId="09DEF356" w14:textId="77777777" w:rsidR="00A9436F" w:rsidRPr="00817545" w:rsidRDefault="00A9436F" w:rsidP="00D44916">
            <w:pPr>
              <w:jc w:val="both"/>
              <w:rPr>
                <w:sz w:val="19"/>
                <w:szCs w:val="19"/>
              </w:rPr>
            </w:pPr>
          </w:p>
        </w:tc>
      </w:tr>
      <w:tr w:rsidR="00A9436F" w:rsidRPr="00011CA0" w14:paraId="39CC5827" w14:textId="77777777" w:rsidTr="00B40BDE">
        <w:trPr>
          <w:gridBefore w:val="1"/>
          <w:wBefore w:w="29" w:type="dxa"/>
          <w:trHeight w:val="1497"/>
        </w:trPr>
        <w:tc>
          <w:tcPr>
            <w:tcW w:w="9890" w:type="dxa"/>
            <w:gridSpan w:val="26"/>
            <w:tcBorders>
              <w:top w:val="nil"/>
              <w:left w:val="single" w:sz="4" w:space="0" w:color="auto"/>
              <w:bottom w:val="single" w:sz="4" w:space="0" w:color="auto"/>
              <w:right w:val="single" w:sz="4" w:space="0" w:color="auto"/>
            </w:tcBorders>
            <w:hideMark/>
          </w:tcPr>
          <w:p w14:paraId="6642AC7B" w14:textId="77777777" w:rsidR="00A9436F" w:rsidRPr="00817545" w:rsidRDefault="00A9436F" w:rsidP="00D44916">
            <w:pPr>
              <w:jc w:val="both"/>
              <w:rPr>
                <w:sz w:val="18"/>
                <w:szCs w:val="18"/>
              </w:rPr>
            </w:pPr>
            <w:r w:rsidRPr="00817545">
              <w:rPr>
                <w:sz w:val="18"/>
                <w:szCs w:val="18"/>
                <w:u w:val="single"/>
              </w:rPr>
              <w:t>Povinná literatura</w:t>
            </w:r>
            <w:r w:rsidRPr="00817545">
              <w:rPr>
                <w:sz w:val="18"/>
                <w:szCs w:val="18"/>
              </w:rPr>
              <w:t xml:space="preserve">: </w:t>
            </w:r>
          </w:p>
          <w:p w14:paraId="26DFC978" w14:textId="77777777" w:rsidR="00A9436F" w:rsidRPr="00817545" w:rsidRDefault="00A9436F" w:rsidP="00D44916">
            <w:pPr>
              <w:jc w:val="both"/>
              <w:rPr>
                <w:sz w:val="18"/>
                <w:szCs w:val="18"/>
              </w:rPr>
            </w:pPr>
            <w:r w:rsidRPr="00817545">
              <w:rPr>
                <w:sz w:val="18"/>
                <w:szCs w:val="18"/>
              </w:rPr>
              <w:t>ZÁRUBA, K. a kol. Analytická chemie 1. díl. Praha: VŠCHT, 2016. ISBN 978-80-7080-950-1.</w:t>
            </w:r>
          </w:p>
          <w:p w14:paraId="7240D1D0" w14:textId="77777777" w:rsidR="00A9436F" w:rsidRPr="00817545" w:rsidRDefault="00A9436F" w:rsidP="00D44916">
            <w:pPr>
              <w:jc w:val="both"/>
              <w:rPr>
                <w:sz w:val="18"/>
                <w:szCs w:val="18"/>
              </w:rPr>
            </w:pPr>
            <w:r w:rsidRPr="00817545">
              <w:rPr>
                <w:sz w:val="18"/>
                <w:szCs w:val="18"/>
              </w:rPr>
              <w:t>ZÁRUBA, K. a kol. Analytická chemie 2. díl. Praha: VŠCHT, 2016. ISBN 978-80-7080-951-8.</w:t>
            </w:r>
          </w:p>
          <w:p w14:paraId="3BBE14DE" w14:textId="77777777" w:rsidR="00A9436F" w:rsidRDefault="00A9436F" w:rsidP="00D44916">
            <w:pPr>
              <w:jc w:val="both"/>
              <w:rPr>
                <w:sz w:val="18"/>
                <w:szCs w:val="18"/>
              </w:rPr>
            </w:pPr>
            <w:r w:rsidRPr="00817545">
              <w:rPr>
                <w:sz w:val="18"/>
                <w:szCs w:val="18"/>
              </w:rPr>
              <w:t>ROBINSON, J.W., FRAME, E.M.S., FRAME, G.M. Undergraduate Instrumental Analysis. 7th Ed. CRC Press, Taylor &amp; Francis Group, 2014. ISBN 978-1-4200-6135-2.</w:t>
            </w:r>
          </w:p>
          <w:p w14:paraId="7D0BB679" w14:textId="77777777" w:rsidR="00817545" w:rsidRPr="00817545" w:rsidRDefault="00817545" w:rsidP="00D44916">
            <w:pPr>
              <w:jc w:val="both"/>
              <w:rPr>
                <w:sz w:val="4"/>
                <w:szCs w:val="4"/>
              </w:rPr>
            </w:pPr>
          </w:p>
          <w:p w14:paraId="7E501051" w14:textId="77777777" w:rsidR="00A9436F" w:rsidRPr="00817545" w:rsidRDefault="00A9436F" w:rsidP="00D44916">
            <w:pPr>
              <w:jc w:val="both"/>
              <w:rPr>
                <w:sz w:val="18"/>
                <w:szCs w:val="18"/>
              </w:rPr>
            </w:pPr>
            <w:r w:rsidRPr="00817545">
              <w:rPr>
                <w:sz w:val="18"/>
                <w:szCs w:val="18"/>
                <w:u w:val="single"/>
              </w:rPr>
              <w:t>Doporučená literatura</w:t>
            </w:r>
            <w:r w:rsidRPr="00817545">
              <w:rPr>
                <w:sz w:val="18"/>
                <w:szCs w:val="18"/>
              </w:rPr>
              <w:t>:</w:t>
            </w:r>
          </w:p>
          <w:p w14:paraId="608EF6C6" w14:textId="77777777" w:rsidR="00A9436F" w:rsidRPr="00817545" w:rsidRDefault="00A9436F" w:rsidP="00D44916">
            <w:pPr>
              <w:jc w:val="both"/>
              <w:rPr>
                <w:sz w:val="18"/>
                <w:szCs w:val="18"/>
              </w:rPr>
            </w:pPr>
            <w:r w:rsidRPr="00817545">
              <w:rPr>
                <w:sz w:val="18"/>
                <w:szCs w:val="18"/>
              </w:rPr>
              <w:t>MILATA, V., SEGĽA, P. Spektrálne metódy v chémii. Bratislava: STU, 2004. ISBN 80-227-2049-6.</w:t>
            </w:r>
          </w:p>
          <w:p w14:paraId="679DF3CD" w14:textId="77777777" w:rsidR="00A9436F" w:rsidRPr="00817545" w:rsidRDefault="00A9436F" w:rsidP="00D44916">
            <w:pPr>
              <w:jc w:val="both"/>
              <w:rPr>
                <w:sz w:val="18"/>
                <w:szCs w:val="18"/>
              </w:rPr>
            </w:pPr>
            <w:r w:rsidRPr="00817545">
              <w:rPr>
                <w:sz w:val="18"/>
                <w:szCs w:val="18"/>
              </w:rPr>
              <w:t xml:space="preserve">HOFFMANN, E., STROOBANT, V. Mass Spectometry: Principles and Applications. 3rd Ed. John Willey &amp; Sons, 2007. ISBN-13 </w:t>
            </w:r>
            <w:r w:rsidRPr="00817545">
              <w:rPr>
                <w:rStyle w:val="a-size-base"/>
                <w:sz w:val="18"/>
                <w:szCs w:val="18"/>
              </w:rPr>
              <w:t>978-0470033111.</w:t>
            </w:r>
          </w:p>
          <w:p w14:paraId="319EF290" w14:textId="77777777" w:rsidR="00A9436F" w:rsidRPr="00817545" w:rsidRDefault="00A9436F" w:rsidP="00D44916">
            <w:pPr>
              <w:jc w:val="both"/>
              <w:rPr>
                <w:sz w:val="19"/>
                <w:szCs w:val="19"/>
              </w:rPr>
            </w:pPr>
            <w:r w:rsidRPr="00817545">
              <w:rPr>
                <w:sz w:val="18"/>
                <w:szCs w:val="18"/>
              </w:rPr>
              <w:t xml:space="preserve">VITHA, M.F. Chromatography: Principles and Instrumentation. 1st Ed. John Willey &amp; Sons, 2016. ISBN-13 </w:t>
            </w:r>
            <w:r w:rsidRPr="00817545">
              <w:rPr>
                <w:rStyle w:val="a-size-base"/>
                <w:sz w:val="18"/>
                <w:szCs w:val="18"/>
              </w:rPr>
              <w:t>978-1119270881.</w:t>
            </w:r>
          </w:p>
        </w:tc>
      </w:tr>
      <w:tr w:rsidR="00A9436F" w:rsidRPr="00011CA0" w14:paraId="1C738E7F"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6F5EA1D6" w14:textId="77777777" w:rsidR="00A9436F" w:rsidRPr="00817545" w:rsidRDefault="00A9436F" w:rsidP="00D44916">
            <w:pPr>
              <w:jc w:val="center"/>
              <w:rPr>
                <w:b/>
                <w:sz w:val="19"/>
                <w:szCs w:val="19"/>
              </w:rPr>
            </w:pPr>
            <w:r w:rsidRPr="00817545">
              <w:rPr>
                <w:b/>
                <w:sz w:val="19"/>
                <w:szCs w:val="19"/>
              </w:rPr>
              <w:t>Informace ke kombinované nebo distanční formě</w:t>
            </w:r>
          </w:p>
        </w:tc>
      </w:tr>
      <w:tr w:rsidR="00A9436F" w:rsidRPr="00011CA0" w14:paraId="3BF6A442" w14:textId="77777777" w:rsidTr="00B40BDE">
        <w:trPr>
          <w:gridBefore w:val="1"/>
          <w:wBefore w:w="29"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182E6C71" w14:textId="77777777" w:rsidR="00A9436F" w:rsidRPr="00817545" w:rsidRDefault="00A9436F" w:rsidP="00D44916">
            <w:pPr>
              <w:jc w:val="both"/>
              <w:rPr>
                <w:sz w:val="19"/>
                <w:szCs w:val="19"/>
              </w:rPr>
            </w:pPr>
            <w:r w:rsidRPr="00817545">
              <w:rPr>
                <w:b/>
                <w:sz w:val="19"/>
                <w:szCs w:val="19"/>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4802D768" w14:textId="45D037D6" w:rsidR="00A9436F" w:rsidRPr="00817545" w:rsidRDefault="006E1331" w:rsidP="000C517E">
            <w:pPr>
              <w:jc w:val="center"/>
              <w:rPr>
                <w:sz w:val="19"/>
                <w:szCs w:val="19"/>
              </w:rPr>
            </w:pPr>
            <w:r w:rsidRPr="00817545">
              <w:rPr>
                <w:sz w:val="19"/>
                <w:szCs w:val="19"/>
              </w:rPr>
              <w:t>16</w:t>
            </w:r>
          </w:p>
        </w:tc>
        <w:tc>
          <w:tcPr>
            <w:tcW w:w="421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300E9F01" w14:textId="77777777" w:rsidR="00A9436F" w:rsidRPr="00817545" w:rsidRDefault="00A9436F" w:rsidP="00D44916">
            <w:pPr>
              <w:jc w:val="both"/>
              <w:rPr>
                <w:b/>
                <w:sz w:val="19"/>
                <w:szCs w:val="19"/>
              </w:rPr>
            </w:pPr>
            <w:r w:rsidRPr="00817545">
              <w:rPr>
                <w:b/>
                <w:sz w:val="19"/>
                <w:szCs w:val="19"/>
              </w:rPr>
              <w:t xml:space="preserve">hodin </w:t>
            </w:r>
          </w:p>
        </w:tc>
      </w:tr>
      <w:tr w:rsidR="00A9436F" w:rsidRPr="00011CA0" w14:paraId="58E45FDB" w14:textId="77777777" w:rsidTr="00B40BDE">
        <w:trPr>
          <w:gridBefore w:val="1"/>
          <w:wBefore w:w="29" w:type="dxa"/>
        </w:trPr>
        <w:tc>
          <w:tcPr>
            <w:tcW w:w="9890"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00848FA" w14:textId="77777777" w:rsidR="00A9436F" w:rsidRPr="00817545" w:rsidRDefault="00A9436F" w:rsidP="00D44916">
            <w:pPr>
              <w:jc w:val="both"/>
              <w:rPr>
                <w:b/>
                <w:sz w:val="19"/>
                <w:szCs w:val="19"/>
              </w:rPr>
            </w:pPr>
            <w:r w:rsidRPr="00817545">
              <w:rPr>
                <w:b/>
                <w:sz w:val="19"/>
                <w:szCs w:val="19"/>
              </w:rPr>
              <w:t>Informace o způsobu kontaktu s vyučujícím</w:t>
            </w:r>
          </w:p>
        </w:tc>
      </w:tr>
      <w:tr w:rsidR="00A9436F" w:rsidRPr="00011CA0" w14:paraId="351FA0A2" w14:textId="77777777" w:rsidTr="00B40BDE">
        <w:trPr>
          <w:gridBefore w:val="1"/>
          <w:wBefore w:w="29" w:type="dxa"/>
          <w:trHeight w:val="132"/>
        </w:trPr>
        <w:tc>
          <w:tcPr>
            <w:tcW w:w="9890" w:type="dxa"/>
            <w:gridSpan w:val="26"/>
            <w:tcBorders>
              <w:top w:val="single" w:sz="4" w:space="0" w:color="auto"/>
              <w:left w:val="single" w:sz="4" w:space="0" w:color="auto"/>
              <w:bottom w:val="single" w:sz="4" w:space="0" w:color="auto"/>
              <w:right w:val="single" w:sz="4" w:space="0" w:color="auto"/>
            </w:tcBorders>
            <w:hideMark/>
          </w:tcPr>
          <w:p w14:paraId="0C583265" w14:textId="271D2F2F" w:rsidR="00A9436F" w:rsidRPr="00BF0F25" w:rsidRDefault="00A9436F" w:rsidP="00D44916">
            <w:pPr>
              <w:jc w:val="both"/>
              <w:rPr>
                <w:sz w:val="19"/>
                <w:szCs w:val="19"/>
              </w:rPr>
            </w:pPr>
            <w:r w:rsidRPr="00BF0F25">
              <w:rPr>
                <w:sz w:val="19"/>
                <w:szCs w:val="19"/>
              </w:rPr>
              <w:t xml:space="preserve">Studentům budou určeny části učiva k samostatnému nastudování. Kontrola samostatného studia bude provedena písemným testem. Laboratorní úlohy budou provedeny v bloku. </w:t>
            </w:r>
            <w:r w:rsidR="00DA1276" w:rsidRPr="00BF0F25">
              <w:rPr>
                <w:sz w:val="19"/>
                <w:szCs w:val="19"/>
              </w:rPr>
              <w:t>Dle potřeby jsou možné individuální konzultace.</w:t>
            </w:r>
          </w:p>
          <w:p w14:paraId="25A7D659" w14:textId="32D6D79E" w:rsidR="00DA1276" w:rsidRPr="00BF0F25" w:rsidRDefault="00DA1276" w:rsidP="00D44916">
            <w:pPr>
              <w:jc w:val="both"/>
              <w:rPr>
                <w:sz w:val="6"/>
                <w:szCs w:val="6"/>
              </w:rPr>
            </w:pPr>
          </w:p>
          <w:p w14:paraId="2E921440" w14:textId="77777777" w:rsidR="00A9436F" w:rsidRPr="00011CA0" w:rsidRDefault="00A9436F" w:rsidP="00D44916">
            <w:pPr>
              <w:jc w:val="both"/>
            </w:pPr>
            <w:r w:rsidRPr="00BF0F25">
              <w:rPr>
                <w:sz w:val="19"/>
                <w:szCs w:val="19"/>
              </w:rPr>
              <w:t xml:space="preserve">Možnosti komunikace s vyučujícím: </w:t>
            </w:r>
            <w:hyperlink r:id="rId44" w:history="1">
              <w:r w:rsidRPr="00BF0F25">
                <w:rPr>
                  <w:rStyle w:val="Hypertextovodkaz"/>
                  <w:sz w:val="19"/>
                  <w:szCs w:val="19"/>
                </w:rPr>
                <w:t>rouchal@utb.cz</w:t>
              </w:r>
            </w:hyperlink>
            <w:r w:rsidRPr="00BF0F25">
              <w:rPr>
                <w:sz w:val="19"/>
                <w:szCs w:val="19"/>
              </w:rPr>
              <w:t>, 576 031 432.</w:t>
            </w:r>
          </w:p>
        </w:tc>
      </w:tr>
      <w:tr w:rsidR="00A9436F" w:rsidRPr="00011CA0" w14:paraId="6A7DCAC7" w14:textId="77777777" w:rsidTr="00B40BDE">
        <w:trPr>
          <w:gridBefore w:val="1"/>
          <w:wBefore w:w="29" w:type="dxa"/>
        </w:trPr>
        <w:tc>
          <w:tcPr>
            <w:tcW w:w="9890" w:type="dxa"/>
            <w:gridSpan w:val="26"/>
            <w:tcBorders>
              <w:bottom w:val="double" w:sz="4" w:space="0" w:color="auto"/>
            </w:tcBorders>
            <w:shd w:val="clear" w:color="auto" w:fill="BDD6EE"/>
          </w:tcPr>
          <w:p w14:paraId="19624856"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C4825FE" w14:textId="77777777" w:rsidTr="00B40BDE">
        <w:trPr>
          <w:gridBefore w:val="1"/>
          <w:wBefore w:w="29" w:type="dxa"/>
        </w:trPr>
        <w:tc>
          <w:tcPr>
            <w:tcW w:w="3084" w:type="dxa"/>
            <w:gridSpan w:val="3"/>
            <w:tcBorders>
              <w:top w:val="double" w:sz="4" w:space="0" w:color="auto"/>
            </w:tcBorders>
            <w:shd w:val="clear" w:color="auto" w:fill="F7CAAC"/>
          </w:tcPr>
          <w:p w14:paraId="76D935B1" w14:textId="77777777" w:rsidR="00A9436F" w:rsidRPr="00011CA0" w:rsidRDefault="00A9436F" w:rsidP="00D44916">
            <w:pPr>
              <w:jc w:val="both"/>
              <w:rPr>
                <w:b/>
              </w:rPr>
            </w:pPr>
            <w:r w:rsidRPr="00011CA0">
              <w:rPr>
                <w:b/>
              </w:rPr>
              <w:t>Název studijního předmětu</w:t>
            </w:r>
          </w:p>
        </w:tc>
        <w:tc>
          <w:tcPr>
            <w:tcW w:w="6806" w:type="dxa"/>
            <w:gridSpan w:val="23"/>
            <w:tcBorders>
              <w:top w:val="double" w:sz="4" w:space="0" w:color="auto"/>
            </w:tcBorders>
          </w:tcPr>
          <w:p w14:paraId="05EDBBBE" w14:textId="77777777" w:rsidR="00A9436F" w:rsidRPr="004800BD" w:rsidRDefault="00A9436F" w:rsidP="00D44916">
            <w:pPr>
              <w:jc w:val="both"/>
              <w:rPr>
                <w:b/>
              </w:rPr>
            </w:pPr>
            <w:bookmarkStart w:id="20" w:name="Sem_projekt_II"/>
            <w:bookmarkEnd w:id="20"/>
            <w:r w:rsidRPr="004800BD">
              <w:rPr>
                <w:b/>
              </w:rPr>
              <w:t>Semestrální projekt II</w:t>
            </w:r>
          </w:p>
        </w:tc>
      </w:tr>
      <w:tr w:rsidR="00A9436F" w:rsidRPr="00011CA0" w14:paraId="793C0167" w14:textId="77777777" w:rsidTr="00B40BDE">
        <w:trPr>
          <w:gridBefore w:val="1"/>
          <w:wBefore w:w="29" w:type="dxa"/>
        </w:trPr>
        <w:tc>
          <w:tcPr>
            <w:tcW w:w="3084" w:type="dxa"/>
            <w:gridSpan w:val="3"/>
            <w:shd w:val="clear" w:color="auto" w:fill="F7CAAC"/>
          </w:tcPr>
          <w:p w14:paraId="46E63D11" w14:textId="77777777" w:rsidR="00A9436F" w:rsidRPr="00011CA0" w:rsidRDefault="00A9436F" w:rsidP="00D44916">
            <w:pPr>
              <w:jc w:val="both"/>
              <w:rPr>
                <w:b/>
              </w:rPr>
            </w:pPr>
            <w:r w:rsidRPr="00011CA0">
              <w:rPr>
                <w:b/>
              </w:rPr>
              <w:t>Typ předmětu</w:t>
            </w:r>
          </w:p>
        </w:tc>
        <w:tc>
          <w:tcPr>
            <w:tcW w:w="3406" w:type="dxa"/>
            <w:gridSpan w:val="12"/>
          </w:tcPr>
          <w:p w14:paraId="09C18D12" w14:textId="166D0F8A" w:rsidR="00A9436F" w:rsidRPr="00011CA0" w:rsidRDefault="007A4857" w:rsidP="00D44916">
            <w:pPr>
              <w:jc w:val="both"/>
            </w:pPr>
            <w:r>
              <w:t>povinný</w:t>
            </w:r>
          </w:p>
        </w:tc>
        <w:tc>
          <w:tcPr>
            <w:tcW w:w="2695" w:type="dxa"/>
            <w:gridSpan w:val="8"/>
            <w:shd w:val="clear" w:color="auto" w:fill="F7CAAC"/>
          </w:tcPr>
          <w:p w14:paraId="614DA17C" w14:textId="77777777" w:rsidR="00A9436F" w:rsidRPr="00011CA0" w:rsidRDefault="00A9436F" w:rsidP="00D44916">
            <w:pPr>
              <w:jc w:val="both"/>
            </w:pPr>
            <w:r w:rsidRPr="00011CA0">
              <w:rPr>
                <w:b/>
              </w:rPr>
              <w:t>doporučený ročník / semestr</w:t>
            </w:r>
          </w:p>
        </w:tc>
        <w:tc>
          <w:tcPr>
            <w:tcW w:w="705" w:type="dxa"/>
            <w:gridSpan w:val="3"/>
          </w:tcPr>
          <w:p w14:paraId="7A3909DB" w14:textId="77777777" w:rsidR="00A9436F" w:rsidRPr="00011CA0" w:rsidRDefault="00A9436F" w:rsidP="00D44916">
            <w:pPr>
              <w:jc w:val="both"/>
            </w:pPr>
            <w:r w:rsidRPr="00011CA0">
              <w:t>2/ZS</w:t>
            </w:r>
          </w:p>
        </w:tc>
      </w:tr>
      <w:tr w:rsidR="00A9436F" w:rsidRPr="00011CA0" w14:paraId="21807889" w14:textId="77777777" w:rsidTr="00B40BDE">
        <w:trPr>
          <w:gridBefore w:val="1"/>
          <w:wBefore w:w="29" w:type="dxa"/>
        </w:trPr>
        <w:tc>
          <w:tcPr>
            <w:tcW w:w="3084" w:type="dxa"/>
            <w:gridSpan w:val="3"/>
            <w:shd w:val="clear" w:color="auto" w:fill="F7CAAC"/>
          </w:tcPr>
          <w:p w14:paraId="0E0ECD86" w14:textId="77777777" w:rsidR="00A9436F" w:rsidRPr="00011CA0" w:rsidRDefault="00A9436F" w:rsidP="00D44916">
            <w:pPr>
              <w:jc w:val="both"/>
              <w:rPr>
                <w:b/>
              </w:rPr>
            </w:pPr>
            <w:r w:rsidRPr="00011CA0">
              <w:rPr>
                <w:b/>
              </w:rPr>
              <w:t>Rozsah studijního předmětu</w:t>
            </w:r>
          </w:p>
        </w:tc>
        <w:tc>
          <w:tcPr>
            <w:tcW w:w="1701" w:type="dxa"/>
            <w:gridSpan w:val="6"/>
          </w:tcPr>
          <w:p w14:paraId="68EF3FF4" w14:textId="672974C2" w:rsidR="00A9436F" w:rsidRPr="00011CA0" w:rsidRDefault="001A385F" w:rsidP="00D44916">
            <w:pPr>
              <w:jc w:val="both"/>
            </w:pPr>
            <w:r>
              <w:t>0p+0s+84</w:t>
            </w:r>
            <w:r w:rsidRPr="00E76BDA">
              <w:t>l</w:t>
            </w:r>
          </w:p>
        </w:tc>
        <w:tc>
          <w:tcPr>
            <w:tcW w:w="889" w:type="dxa"/>
            <w:gridSpan w:val="3"/>
            <w:shd w:val="clear" w:color="auto" w:fill="F7CAAC"/>
          </w:tcPr>
          <w:p w14:paraId="3D756F46" w14:textId="77777777" w:rsidR="00A9436F" w:rsidRPr="00011CA0" w:rsidRDefault="00A9436F" w:rsidP="00D44916">
            <w:pPr>
              <w:jc w:val="both"/>
              <w:rPr>
                <w:b/>
              </w:rPr>
            </w:pPr>
            <w:r w:rsidRPr="00011CA0">
              <w:rPr>
                <w:b/>
              </w:rPr>
              <w:t xml:space="preserve">hod. </w:t>
            </w:r>
          </w:p>
        </w:tc>
        <w:tc>
          <w:tcPr>
            <w:tcW w:w="816" w:type="dxa"/>
            <w:gridSpan w:val="3"/>
          </w:tcPr>
          <w:p w14:paraId="5D3A9F07" w14:textId="53457B6F" w:rsidR="00A9436F" w:rsidRPr="00011CA0" w:rsidRDefault="00B01C18" w:rsidP="00D44916">
            <w:pPr>
              <w:jc w:val="both"/>
            </w:pPr>
            <w:r>
              <w:t>84</w:t>
            </w:r>
          </w:p>
        </w:tc>
        <w:tc>
          <w:tcPr>
            <w:tcW w:w="2156" w:type="dxa"/>
            <w:gridSpan w:val="5"/>
            <w:shd w:val="clear" w:color="auto" w:fill="F7CAAC"/>
          </w:tcPr>
          <w:p w14:paraId="2CF3BE23" w14:textId="77777777" w:rsidR="00A9436F" w:rsidRPr="00011CA0" w:rsidRDefault="00A9436F" w:rsidP="00D44916">
            <w:pPr>
              <w:jc w:val="both"/>
              <w:rPr>
                <w:b/>
              </w:rPr>
            </w:pPr>
            <w:r w:rsidRPr="00011CA0">
              <w:rPr>
                <w:b/>
              </w:rPr>
              <w:t>kreditů</w:t>
            </w:r>
          </w:p>
        </w:tc>
        <w:tc>
          <w:tcPr>
            <w:tcW w:w="1244" w:type="dxa"/>
            <w:gridSpan w:val="6"/>
          </w:tcPr>
          <w:p w14:paraId="1DD22274" w14:textId="70580BA6" w:rsidR="00A9436F" w:rsidRPr="00011CA0" w:rsidRDefault="007A4857" w:rsidP="00D44916">
            <w:pPr>
              <w:jc w:val="both"/>
            </w:pPr>
            <w:r>
              <w:t>5</w:t>
            </w:r>
          </w:p>
        </w:tc>
      </w:tr>
      <w:tr w:rsidR="00A9436F" w:rsidRPr="00011CA0" w14:paraId="449621D1" w14:textId="77777777" w:rsidTr="00B40BDE">
        <w:trPr>
          <w:gridBefore w:val="1"/>
          <w:wBefore w:w="29" w:type="dxa"/>
        </w:trPr>
        <w:tc>
          <w:tcPr>
            <w:tcW w:w="3084" w:type="dxa"/>
            <w:gridSpan w:val="3"/>
            <w:shd w:val="clear" w:color="auto" w:fill="F7CAAC"/>
          </w:tcPr>
          <w:p w14:paraId="589CE2AE" w14:textId="77777777" w:rsidR="00A9436F" w:rsidRPr="00011CA0" w:rsidRDefault="00A9436F" w:rsidP="00D44916">
            <w:pPr>
              <w:jc w:val="both"/>
              <w:rPr>
                <w:b/>
                <w:sz w:val="22"/>
              </w:rPr>
            </w:pPr>
            <w:r w:rsidRPr="00011CA0">
              <w:rPr>
                <w:b/>
              </w:rPr>
              <w:t>Prerekvizity, korekvizity, ekvivalence</w:t>
            </w:r>
          </w:p>
        </w:tc>
        <w:tc>
          <w:tcPr>
            <w:tcW w:w="6806" w:type="dxa"/>
            <w:gridSpan w:val="23"/>
          </w:tcPr>
          <w:p w14:paraId="15B10EEC" w14:textId="77777777" w:rsidR="00A9436F" w:rsidRPr="00011CA0" w:rsidRDefault="00A9436F" w:rsidP="00D44916">
            <w:pPr>
              <w:jc w:val="both"/>
            </w:pPr>
          </w:p>
        </w:tc>
      </w:tr>
      <w:tr w:rsidR="00A9436F" w:rsidRPr="00011CA0" w14:paraId="211B18BC" w14:textId="77777777" w:rsidTr="00B40BDE">
        <w:trPr>
          <w:gridBefore w:val="1"/>
          <w:wBefore w:w="29" w:type="dxa"/>
        </w:trPr>
        <w:tc>
          <w:tcPr>
            <w:tcW w:w="3084" w:type="dxa"/>
            <w:gridSpan w:val="3"/>
            <w:shd w:val="clear" w:color="auto" w:fill="F7CAAC"/>
          </w:tcPr>
          <w:p w14:paraId="4E9C1D9A" w14:textId="77777777" w:rsidR="00A9436F" w:rsidRPr="00011CA0" w:rsidRDefault="00A9436F" w:rsidP="00D44916">
            <w:pPr>
              <w:jc w:val="both"/>
              <w:rPr>
                <w:b/>
              </w:rPr>
            </w:pPr>
            <w:r w:rsidRPr="00011CA0">
              <w:rPr>
                <w:b/>
              </w:rPr>
              <w:t>Způsob ověření studijních výsledků</w:t>
            </w:r>
          </w:p>
        </w:tc>
        <w:tc>
          <w:tcPr>
            <w:tcW w:w="3406" w:type="dxa"/>
            <w:gridSpan w:val="12"/>
          </w:tcPr>
          <w:p w14:paraId="56286C25" w14:textId="77777777" w:rsidR="00A9436F" w:rsidRPr="00011CA0" w:rsidRDefault="00A9436F" w:rsidP="00D44916">
            <w:pPr>
              <w:jc w:val="both"/>
            </w:pPr>
            <w:r w:rsidRPr="00011CA0">
              <w:t>klasifikovaný zápočet</w:t>
            </w:r>
          </w:p>
        </w:tc>
        <w:tc>
          <w:tcPr>
            <w:tcW w:w="1554" w:type="dxa"/>
            <w:gridSpan w:val="2"/>
            <w:shd w:val="clear" w:color="auto" w:fill="F7CAAC"/>
          </w:tcPr>
          <w:p w14:paraId="67C9A10E" w14:textId="77777777" w:rsidR="00A9436F" w:rsidRPr="00011CA0" w:rsidRDefault="00A9436F" w:rsidP="00D44916">
            <w:pPr>
              <w:jc w:val="both"/>
              <w:rPr>
                <w:b/>
              </w:rPr>
            </w:pPr>
            <w:r w:rsidRPr="00011CA0">
              <w:rPr>
                <w:b/>
              </w:rPr>
              <w:t>Forma výuky</w:t>
            </w:r>
          </w:p>
        </w:tc>
        <w:tc>
          <w:tcPr>
            <w:tcW w:w="1846" w:type="dxa"/>
            <w:gridSpan w:val="9"/>
          </w:tcPr>
          <w:p w14:paraId="3D347937" w14:textId="77777777" w:rsidR="00A9436F" w:rsidRPr="00011CA0" w:rsidRDefault="00A9436F" w:rsidP="00D44916">
            <w:pPr>
              <w:jc w:val="both"/>
            </w:pPr>
            <w:r w:rsidRPr="00E76BDA">
              <w:t>laboratorní cvičení</w:t>
            </w:r>
          </w:p>
        </w:tc>
      </w:tr>
      <w:tr w:rsidR="00A9436F" w:rsidRPr="00011CA0" w14:paraId="5AB807E3" w14:textId="77777777" w:rsidTr="00B40BDE">
        <w:trPr>
          <w:gridBefore w:val="1"/>
          <w:wBefore w:w="29" w:type="dxa"/>
        </w:trPr>
        <w:tc>
          <w:tcPr>
            <w:tcW w:w="3084" w:type="dxa"/>
            <w:gridSpan w:val="3"/>
            <w:shd w:val="clear" w:color="auto" w:fill="F7CAAC"/>
          </w:tcPr>
          <w:p w14:paraId="2790B166"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23"/>
            <w:tcBorders>
              <w:bottom w:val="single" w:sz="4" w:space="0" w:color="auto"/>
            </w:tcBorders>
          </w:tcPr>
          <w:p w14:paraId="74F26C5F" w14:textId="77777777" w:rsidR="00A9436F" w:rsidRDefault="00A9436F" w:rsidP="00D44916">
            <w:pPr>
              <w:jc w:val="both"/>
            </w:pPr>
            <w:r>
              <w:t>Povinná docházka (100</w:t>
            </w:r>
            <w:r w:rsidRPr="00011CA0">
              <w:t>%).</w:t>
            </w:r>
          </w:p>
          <w:p w14:paraId="13345BF2" w14:textId="77777777" w:rsidR="00A9436F" w:rsidRPr="00011CA0" w:rsidRDefault="00A9436F" w:rsidP="00D44916">
            <w:pPr>
              <w:jc w:val="both"/>
            </w:pPr>
            <w:r w:rsidRPr="00011CA0">
              <w:t>Zpracování závěrečné zprávy v rozsahu 3 až 5 normostran (součástí zprávy budou rovněž výsledky (spektrální data) všech použitých analytických metod). Obhajoba projektu formou prezentace před odbornou komisí.</w:t>
            </w:r>
          </w:p>
        </w:tc>
      </w:tr>
      <w:tr w:rsidR="00A9436F" w:rsidRPr="00011CA0" w14:paraId="1725BF9D" w14:textId="77777777" w:rsidTr="00B40BDE">
        <w:trPr>
          <w:gridBefore w:val="1"/>
          <w:wBefore w:w="29" w:type="dxa"/>
          <w:trHeight w:val="197"/>
        </w:trPr>
        <w:tc>
          <w:tcPr>
            <w:tcW w:w="3084" w:type="dxa"/>
            <w:gridSpan w:val="3"/>
            <w:tcBorders>
              <w:top w:val="nil"/>
            </w:tcBorders>
            <w:shd w:val="clear" w:color="auto" w:fill="F7CAAC"/>
          </w:tcPr>
          <w:p w14:paraId="61137969" w14:textId="77777777" w:rsidR="00A9436F" w:rsidRPr="00011CA0" w:rsidRDefault="00A9436F" w:rsidP="00D44916">
            <w:pPr>
              <w:jc w:val="both"/>
              <w:rPr>
                <w:b/>
              </w:rPr>
            </w:pPr>
            <w:r w:rsidRPr="00011CA0">
              <w:rPr>
                <w:b/>
              </w:rPr>
              <w:t>Garant předmětu</w:t>
            </w:r>
          </w:p>
        </w:tc>
        <w:tc>
          <w:tcPr>
            <w:tcW w:w="6806" w:type="dxa"/>
            <w:gridSpan w:val="23"/>
            <w:tcBorders>
              <w:top w:val="single" w:sz="4" w:space="0" w:color="auto"/>
            </w:tcBorders>
          </w:tcPr>
          <w:p w14:paraId="4325AB34" w14:textId="547DC907" w:rsidR="00A9436F" w:rsidRPr="00011CA0" w:rsidRDefault="00A9436F" w:rsidP="00D44916">
            <w:pPr>
              <w:jc w:val="both"/>
            </w:pPr>
          </w:p>
        </w:tc>
      </w:tr>
      <w:tr w:rsidR="00A9436F" w:rsidRPr="00011CA0" w14:paraId="2C8FEB1A" w14:textId="77777777" w:rsidTr="00B40BDE">
        <w:trPr>
          <w:gridBefore w:val="1"/>
          <w:wBefore w:w="29" w:type="dxa"/>
          <w:trHeight w:val="243"/>
        </w:trPr>
        <w:tc>
          <w:tcPr>
            <w:tcW w:w="3084" w:type="dxa"/>
            <w:gridSpan w:val="3"/>
            <w:tcBorders>
              <w:top w:val="nil"/>
            </w:tcBorders>
            <w:shd w:val="clear" w:color="auto" w:fill="F7CAAC"/>
          </w:tcPr>
          <w:p w14:paraId="1E3495B9" w14:textId="77777777" w:rsidR="00A9436F" w:rsidRPr="00011CA0" w:rsidRDefault="00A9436F" w:rsidP="00D44916">
            <w:pPr>
              <w:jc w:val="both"/>
              <w:rPr>
                <w:b/>
              </w:rPr>
            </w:pPr>
            <w:r w:rsidRPr="00011CA0">
              <w:rPr>
                <w:b/>
              </w:rPr>
              <w:t>Zapojení garanta do výuky předmětu</w:t>
            </w:r>
          </w:p>
        </w:tc>
        <w:tc>
          <w:tcPr>
            <w:tcW w:w="6806" w:type="dxa"/>
            <w:gridSpan w:val="23"/>
            <w:tcBorders>
              <w:top w:val="nil"/>
            </w:tcBorders>
          </w:tcPr>
          <w:p w14:paraId="626089B6" w14:textId="7895F62B" w:rsidR="00A9436F" w:rsidRPr="00011CA0" w:rsidRDefault="00A9436F" w:rsidP="00D44916">
            <w:pPr>
              <w:jc w:val="both"/>
            </w:pPr>
          </w:p>
        </w:tc>
      </w:tr>
      <w:tr w:rsidR="00A9436F" w:rsidRPr="00011CA0" w14:paraId="603CCD03" w14:textId="77777777" w:rsidTr="00B40BDE">
        <w:trPr>
          <w:gridBefore w:val="1"/>
          <w:wBefore w:w="29" w:type="dxa"/>
        </w:trPr>
        <w:tc>
          <w:tcPr>
            <w:tcW w:w="3084" w:type="dxa"/>
            <w:gridSpan w:val="3"/>
            <w:shd w:val="clear" w:color="auto" w:fill="F7CAAC"/>
          </w:tcPr>
          <w:p w14:paraId="283B1213" w14:textId="77777777" w:rsidR="00A9436F" w:rsidRPr="00011CA0" w:rsidRDefault="00A9436F" w:rsidP="00D44916">
            <w:pPr>
              <w:jc w:val="both"/>
              <w:rPr>
                <w:b/>
              </w:rPr>
            </w:pPr>
            <w:r w:rsidRPr="00011CA0">
              <w:rPr>
                <w:b/>
              </w:rPr>
              <w:t>Vyučující</w:t>
            </w:r>
          </w:p>
        </w:tc>
        <w:tc>
          <w:tcPr>
            <w:tcW w:w="6806" w:type="dxa"/>
            <w:gridSpan w:val="23"/>
            <w:tcBorders>
              <w:bottom w:val="nil"/>
            </w:tcBorders>
          </w:tcPr>
          <w:p w14:paraId="7D311D45" w14:textId="77777777" w:rsidR="00A9436F" w:rsidRPr="00011CA0" w:rsidRDefault="00A9436F" w:rsidP="00D44916">
            <w:pPr>
              <w:jc w:val="both"/>
            </w:pPr>
          </w:p>
        </w:tc>
      </w:tr>
      <w:tr w:rsidR="00A9436F" w:rsidRPr="00011CA0" w14:paraId="4F0405E4" w14:textId="77777777" w:rsidTr="00B40BDE">
        <w:trPr>
          <w:gridBefore w:val="1"/>
          <w:wBefore w:w="29" w:type="dxa"/>
          <w:trHeight w:val="352"/>
        </w:trPr>
        <w:tc>
          <w:tcPr>
            <w:tcW w:w="9890" w:type="dxa"/>
            <w:gridSpan w:val="26"/>
            <w:tcBorders>
              <w:top w:val="nil"/>
            </w:tcBorders>
          </w:tcPr>
          <w:p w14:paraId="1791CA21" w14:textId="5CFAEFE0" w:rsidR="00A9436F" w:rsidRPr="00011CA0" w:rsidRDefault="00D42EF9" w:rsidP="00E76BDA">
            <w:pPr>
              <w:spacing w:before="60" w:after="60"/>
              <w:jc w:val="both"/>
            </w:pPr>
            <w:r w:rsidRPr="00E74A6D">
              <w:t>Ing. Zdeňka Prucková, Ph.D.</w:t>
            </w:r>
            <w:r w:rsidRPr="00443B87">
              <w:rPr>
                <w:b/>
              </w:rPr>
              <w:t xml:space="preserve"> </w:t>
            </w:r>
            <w:r w:rsidRPr="00236955">
              <w:t xml:space="preserve">(100% </w:t>
            </w:r>
            <w:r w:rsidR="00E76BDA">
              <w:t>l</w:t>
            </w:r>
            <w:r w:rsidRPr="00236955">
              <w:t>)</w:t>
            </w:r>
          </w:p>
        </w:tc>
      </w:tr>
      <w:tr w:rsidR="00A9436F" w:rsidRPr="00011CA0" w14:paraId="7CE8C4AA" w14:textId="77777777" w:rsidTr="00B40BDE">
        <w:trPr>
          <w:gridBefore w:val="1"/>
          <w:wBefore w:w="29" w:type="dxa"/>
        </w:trPr>
        <w:tc>
          <w:tcPr>
            <w:tcW w:w="3084" w:type="dxa"/>
            <w:gridSpan w:val="3"/>
            <w:shd w:val="clear" w:color="auto" w:fill="F7CAAC"/>
          </w:tcPr>
          <w:p w14:paraId="6862D49E" w14:textId="77777777" w:rsidR="00A9436F" w:rsidRPr="00011CA0" w:rsidRDefault="00A9436F" w:rsidP="00D44916">
            <w:pPr>
              <w:jc w:val="both"/>
              <w:rPr>
                <w:b/>
              </w:rPr>
            </w:pPr>
            <w:r w:rsidRPr="00011CA0">
              <w:rPr>
                <w:b/>
              </w:rPr>
              <w:t>Stručná anotace předmětu</w:t>
            </w:r>
          </w:p>
        </w:tc>
        <w:tc>
          <w:tcPr>
            <w:tcW w:w="6806" w:type="dxa"/>
            <w:gridSpan w:val="23"/>
            <w:tcBorders>
              <w:bottom w:val="nil"/>
            </w:tcBorders>
          </w:tcPr>
          <w:p w14:paraId="3283949B" w14:textId="77777777" w:rsidR="00A9436F" w:rsidRPr="00011CA0" w:rsidRDefault="00A9436F" w:rsidP="00D44916">
            <w:pPr>
              <w:jc w:val="both"/>
            </w:pPr>
          </w:p>
        </w:tc>
      </w:tr>
      <w:tr w:rsidR="00A9436F" w:rsidRPr="00011CA0" w14:paraId="69E0E132" w14:textId="77777777" w:rsidTr="00B40BDE">
        <w:trPr>
          <w:gridBefore w:val="1"/>
          <w:wBefore w:w="29" w:type="dxa"/>
          <w:trHeight w:val="3390"/>
        </w:trPr>
        <w:tc>
          <w:tcPr>
            <w:tcW w:w="9890" w:type="dxa"/>
            <w:gridSpan w:val="26"/>
            <w:tcBorders>
              <w:top w:val="nil"/>
              <w:bottom w:val="single" w:sz="12" w:space="0" w:color="auto"/>
            </w:tcBorders>
          </w:tcPr>
          <w:p w14:paraId="08CD9D1B" w14:textId="77777777" w:rsidR="00A9436F" w:rsidRPr="00011CA0" w:rsidRDefault="00A9436F" w:rsidP="00D44916">
            <w:pPr>
              <w:jc w:val="both"/>
            </w:pPr>
            <w:r w:rsidRPr="00011CA0">
              <w:t>Cílem předmětu je vypracování semestrálního projektu tematicky zaměřeného do některé z následujících oblastí: i) chemie potravin; ii) analýza bioaktivních látek v potravinách; iii) syntéza organických sloučenin; iv) studium falšování potravin; v) supramolekulární chemie aj. Studenti obdrží individuální zadání od garanta předmětu, který každému projektu přidělí odborného konzultanta, jenž se, spolu s garantem předmětu, bude podílet na závěrečném hodnocení projektu. Studenti, na základě studia recentní odborné literatury, navrhnou možné způsoby řešení projektu, které budou vzájemně hodnotit s přiděleným konzultantem. V průběhu řešení projektu se budou studenti setkávat s teoretickými a praktickými problémy běžně se vyskytujícími ve vědecko-výzkumné činnosti. Studenti budou také vedeni ke schopnosti aplikovat znalosti nabyté v předchozím studiu při práci na vědeckém úkolu, k navrhování vlastních přístupů a řešení, jakož i schopnosti je obhájit.</w:t>
            </w:r>
          </w:p>
          <w:p w14:paraId="5310C549" w14:textId="77777777" w:rsidR="00A9436F" w:rsidRPr="0047776A" w:rsidRDefault="00A9436F" w:rsidP="00D44916">
            <w:pPr>
              <w:jc w:val="both"/>
              <w:rPr>
                <w:sz w:val="16"/>
                <w:szCs w:val="16"/>
              </w:rPr>
            </w:pPr>
          </w:p>
          <w:p w14:paraId="456D6F5D" w14:textId="77777777" w:rsidR="00A9436F" w:rsidRPr="00011CA0" w:rsidRDefault="00A9436F" w:rsidP="00D44916">
            <w:pPr>
              <w:jc w:val="both"/>
            </w:pPr>
            <w:r w:rsidRPr="00011CA0">
              <w:t>Student bude muset během semestru doložit v těchto termínech následující:</w:t>
            </w:r>
          </w:p>
          <w:p w14:paraId="12562791" w14:textId="77777777" w:rsidR="00A9436F" w:rsidRPr="00011CA0" w:rsidRDefault="00A9436F" w:rsidP="00D44916">
            <w:pPr>
              <w:jc w:val="both"/>
            </w:pPr>
            <w:r w:rsidRPr="00011CA0">
              <w:t>1. - 3. týden semestru: vypracování návrhu postupu řešení projektu, včetně uvedení použitých literárních zdrojů</w:t>
            </w:r>
            <w:r>
              <w:t>.</w:t>
            </w:r>
          </w:p>
          <w:p w14:paraId="0E38A4EB" w14:textId="77777777" w:rsidR="00A9436F" w:rsidRPr="00011CA0" w:rsidRDefault="00A9436F" w:rsidP="00D44916">
            <w:pPr>
              <w:jc w:val="both"/>
            </w:pPr>
            <w:r w:rsidRPr="00011CA0">
              <w:t>4. - 12. týden semestru: praktické řešení projektu, konzultace průběžných výsledků s konzultantem/garantem</w:t>
            </w:r>
            <w:r>
              <w:t>.</w:t>
            </w:r>
          </w:p>
          <w:p w14:paraId="2E1B8A89" w14:textId="77777777" w:rsidR="00A9436F" w:rsidRPr="00011CA0" w:rsidRDefault="00A9436F" w:rsidP="00D44916">
            <w:pPr>
              <w:jc w:val="both"/>
            </w:pPr>
            <w:r w:rsidRPr="00011CA0">
              <w:t>13. týden semestru: odevzdání závěrečné zprávy, včetně veškerých spektrálních dat a výsledků provedených analýz</w:t>
            </w:r>
            <w:r>
              <w:t>.</w:t>
            </w:r>
          </w:p>
          <w:p w14:paraId="719E8854" w14:textId="77777777" w:rsidR="00A9436F" w:rsidRPr="00011CA0" w:rsidRDefault="00A9436F" w:rsidP="00D44916">
            <w:pPr>
              <w:tabs>
                <w:tab w:val="center" w:pos="4857"/>
              </w:tabs>
              <w:jc w:val="both"/>
            </w:pPr>
            <w:r w:rsidRPr="00011CA0">
              <w:t>14. týden semestru: obhajoba projektu</w:t>
            </w:r>
            <w:r>
              <w:t>.</w:t>
            </w:r>
          </w:p>
        </w:tc>
      </w:tr>
      <w:tr w:rsidR="00A9436F" w:rsidRPr="00011CA0" w14:paraId="1B0CEF32" w14:textId="77777777" w:rsidTr="00B40BDE">
        <w:trPr>
          <w:gridBefore w:val="1"/>
          <w:wBefore w:w="29" w:type="dxa"/>
          <w:trHeight w:val="265"/>
        </w:trPr>
        <w:tc>
          <w:tcPr>
            <w:tcW w:w="3651" w:type="dxa"/>
            <w:gridSpan w:val="6"/>
            <w:tcBorders>
              <w:top w:val="nil"/>
            </w:tcBorders>
            <w:shd w:val="clear" w:color="auto" w:fill="F7CAAC"/>
          </w:tcPr>
          <w:p w14:paraId="732C1D8B" w14:textId="77777777" w:rsidR="00A9436F" w:rsidRPr="00011CA0" w:rsidRDefault="00A9436F" w:rsidP="00D44916">
            <w:pPr>
              <w:jc w:val="both"/>
            </w:pPr>
            <w:r w:rsidRPr="00011CA0">
              <w:rPr>
                <w:b/>
              </w:rPr>
              <w:t>Studijní literatura a studijní pomůcky</w:t>
            </w:r>
          </w:p>
        </w:tc>
        <w:tc>
          <w:tcPr>
            <w:tcW w:w="6239" w:type="dxa"/>
            <w:gridSpan w:val="20"/>
            <w:tcBorders>
              <w:top w:val="nil"/>
              <w:bottom w:val="nil"/>
            </w:tcBorders>
          </w:tcPr>
          <w:p w14:paraId="7E764A4A" w14:textId="77777777" w:rsidR="00A9436F" w:rsidRPr="00011CA0" w:rsidRDefault="00A9436F" w:rsidP="00D44916">
            <w:pPr>
              <w:jc w:val="both"/>
            </w:pPr>
          </w:p>
        </w:tc>
      </w:tr>
      <w:tr w:rsidR="00A9436F" w:rsidRPr="00011CA0" w14:paraId="6F5834EE" w14:textId="77777777" w:rsidTr="00B40BDE">
        <w:trPr>
          <w:gridBefore w:val="1"/>
          <w:wBefore w:w="29" w:type="dxa"/>
          <w:trHeight w:val="1497"/>
        </w:trPr>
        <w:tc>
          <w:tcPr>
            <w:tcW w:w="9890" w:type="dxa"/>
            <w:gridSpan w:val="26"/>
            <w:tcBorders>
              <w:top w:val="nil"/>
            </w:tcBorders>
          </w:tcPr>
          <w:p w14:paraId="5A4123CF" w14:textId="77777777" w:rsidR="00A9436F" w:rsidRPr="00011CA0" w:rsidRDefault="00A9436F" w:rsidP="00D44916">
            <w:pPr>
              <w:jc w:val="both"/>
            </w:pPr>
            <w:r w:rsidRPr="00DB3979">
              <w:t>Vzhledem ke specifické povaze předmětu není racionální vytvářet textové studijní pomůcky.</w:t>
            </w:r>
            <w:r w:rsidRPr="00011CA0">
              <w:t xml:space="preserve"> </w:t>
            </w:r>
          </w:p>
          <w:p w14:paraId="1007A374" w14:textId="77777777" w:rsidR="00A9436F" w:rsidRPr="00011CA0" w:rsidRDefault="00A9436F" w:rsidP="00D44916">
            <w:pPr>
              <w:jc w:val="both"/>
              <w:rPr>
                <w:u w:val="single"/>
              </w:rPr>
            </w:pPr>
            <w:r w:rsidRPr="00011CA0">
              <w:rPr>
                <w:u w:val="single"/>
              </w:rPr>
              <w:t>Doporučená literatura:</w:t>
            </w:r>
          </w:p>
          <w:p w14:paraId="10165829" w14:textId="77777777" w:rsidR="00A9436F" w:rsidRPr="00011CA0" w:rsidRDefault="00A9436F" w:rsidP="00D44916">
            <w:pPr>
              <w:jc w:val="both"/>
            </w:pPr>
            <w:r w:rsidRPr="00011CA0">
              <w:t>Chemical Reviews</w:t>
            </w:r>
            <w:r>
              <w:t xml:space="preserve">. </w:t>
            </w:r>
            <w:r w:rsidRPr="00011CA0">
              <w:t>ISSN 0009-2665</w:t>
            </w:r>
            <w:r>
              <w:t>.</w:t>
            </w:r>
          </w:p>
          <w:p w14:paraId="4440C727" w14:textId="77777777" w:rsidR="00A9436F" w:rsidRPr="00011CA0" w:rsidRDefault="00A9436F" w:rsidP="00D44916">
            <w:pPr>
              <w:jc w:val="both"/>
            </w:pPr>
            <w:r w:rsidRPr="00011CA0">
              <w:t>Chemical Society Reviews</w:t>
            </w:r>
            <w:r>
              <w:t xml:space="preserve">. </w:t>
            </w:r>
            <w:r w:rsidRPr="00011CA0">
              <w:t>ISSN 0306-0012</w:t>
            </w:r>
            <w:r>
              <w:t>.</w:t>
            </w:r>
          </w:p>
          <w:p w14:paraId="04250E18" w14:textId="77777777" w:rsidR="00A9436F" w:rsidRPr="00011CA0" w:rsidRDefault="00A9436F" w:rsidP="00D44916">
            <w:pPr>
              <w:jc w:val="both"/>
            </w:pPr>
            <w:r w:rsidRPr="00011CA0">
              <w:t>Journal of American Chemical Society</w:t>
            </w:r>
            <w:r>
              <w:t xml:space="preserve">. </w:t>
            </w:r>
            <w:r w:rsidRPr="00011CA0">
              <w:t>ISSN 0002-7863</w:t>
            </w:r>
            <w:r>
              <w:t>.</w:t>
            </w:r>
          </w:p>
          <w:p w14:paraId="1C9A69EA" w14:textId="77777777" w:rsidR="00A9436F" w:rsidRPr="00011CA0" w:rsidRDefault="00A9436F" w:rsidP="00D44916">
            <w:pPr>
              <w:jc w:val="both"/>
            </w:pPr>
            <w:r w:rsidRPr="00011CA0">
              <w:t>Angewandte Chemistry International Edition</w:t>
            </w:r>
            <w:r>
              <w:t xml:space="preserve">. </w:t>
            </w:r>
            <w:r w:rsidRPr="00011CA0">
              <w:t>ISSN 1433-7851</w:t>
            </w:r>
            <w:r>
              <w:t>.</w:t>
            </w:r>
          </w:p>
          <w:p w14:paraId="6ADDFC83" w14:textId="77777777" w:rsidR="00A9436F" w:rsidRPr="00011CA0" w:rsidRDefault="00A9436F" w:rsidP="00D44916">
            <w:pPr>
              <w:jc w:val="both"/>
            </w:pPr>
            <w:r w:rsidRPr="00011CA0">
              <w:t>Food Chemistry</w:t>
            </w:r>
            <w:r>
              <w:t xml:space="preserve">. </w:t>
            </w:r>
            <w:r w:rsidRPr="00011CA0">
              <w:t>ISSN 0308-8146</w:t>
            </w:r>
            <w:r>
              <w:t>.</w:t>
            </w:r>
          </w:p>
          <w:p w14:paraId="612D2ADE" w14:textId="07E03AE4" w:rsidR="00A9436F" w:rsidRDefault="00A9436F" w:rsidP="00D44916">
            <w:pPr>
              <w:jc w:val="both"/>
            </w:pPr>
            <w:r w:rsidRPr="00011CA0">
              <w:t>Journal of Ag</w:t>
            </w:r>
            <w:r w:rsidR="007926EA">
              <w:t>r</w:t>
            </w:r>
            <w:r w:rsidRPr="00011CA0">
              <w:t>icultural and Food Chemistry</w:t>
            </w:r>
            <w:r>
              <w:t xml:space="preserve">. </w:t>
            </w:r>
            <w:r w:rsidRPr="00011CA0">
              <w:t>ISSN 0021-8561</w:t>
            </w:r>
            <w:r>
              <w:t>.</w:t>
            </w:r>
          </w:p>
          <w:p w14:paraId="7EEC9B72" w14:textId="77777777" w:rsidR="0047776A" w:rsidRPr="00011CA0" w:rsidRDefault="0047776A" w:rsidP="0047776A">
            <w:pPr>
              <w:jc w:val="both"/>
            </w:pPr>
            <w:r w:rsidRPr="0047776A">
              <w:t>Food Microbiology. ISSN 0740-0020.</w:t>
            </w:r>
          </w:p>
          <w:p w14:paraId="1CD27B77" w14:textId="77777777" w:rsidR="00A9436F" w:rsidRPr="00011CA0" w:rsidRDefault="00A9436F" w:rsidP="00D44916">
            <w:pPr>
              <w:jc w:val="both"/>
            </w:pPr>
            <w:r w:rsidRPr="00011CA0">
              <w:t>Chemical Communication</w:t>
            </w:r>
            <w:r>
              <w:t xml:space="preserve">. </w:t>
            </w:r>
            <w:r w:rsidRPr="00011CA0">
              <w:t>ISSN 1359-7345</w:t>
            </w:r>
            <w:r>
              <w:t>.</w:t>
            </w:r>
          </w:p>
          <w:p w14:paraId="51D73E86" w14:textId="77777777" w:rsidR="00A9436F" w:rsidRPr="00011CA0" w:rsidRDefault="00A9436F" w:rsidP="00D44916">
            <w:pPr>
              <w:jc w:val="both"/>
            </w:pPr>
            <w:r w:rsidRPr="00011CA0">
              <w:t>Chemistry</w:t>
            </w:r>
            <w:r>
              <w:t xml:space="preserve"> </w:t>
            </w:r>
            <w:r w:rsidRPr="00011CA0">
              <w:t>-</w:t>
            </w:r>
            <w:r>
              <w:t xml:space="preserve"> </w:t>
            </w:r>
            <w:r w:rsidRPr="00011CA0">
              <w:t>A European Journal</w:t>
            </w:r>
            <w:r>
              <w:t xml:space="preserve">. </w:t>
            </w:r>
            <w:r w:rsidRPr="00011CA0">
              <w:t>ISSN 0947-6539</w:t>
            </w:r>
            <w:r>
              <w:t>.</w:t>
            </w:r>
          </w:p>
          <w:p w14:paraId="498680A8" w14:textId="77777777" w:rsidR="00A9436F" w:rsidRPr="00011CA0" w:rsidRDefault="00A9436F" w:rsidP="00D44916">
            <w:pPr>
              <w:jc w:val="both"/>
            </w:pPr>
            <w:r w:rsidRPr="00011CA0">
              <w:t>Nature Chemistry</w:t>
            </w:r>
            <w:r>
              <w:t xml:space="preserve">. </w:t>
            </w:r>
            <w:r w:rsidRPr="00011CA0">
              <w:t>ISSN 1755-4330</w:t>
            </w:r>
            <w:r>
              <w:t>.</w:t>
            </w:r>
          </w:p>
          <w:p w14:paraId="48028F0A" w14:textId="77777777" w:rsidR="00A9436F" w:rsidRPr="00011CA0" w:rsidRDefault="00A9436F" w:rsidP="00D44916">
            <w:pPr>
              <w:jc w:val="both"/>
            </w:pPr>
            <w:r w:rsidRPr="00011CA0">
              <w:t>Organic Letters</w:t>
            </w:r>
            <w:r>
              <w:t xml:space="preserve">. </w:t>
            </w:r>
            <w:r w:rsidRPr="00011CA0">
              <w:t>ISSN 1523-7060</w:t>
            </w:r>
            <w:r>
              <w:t>.</w:t>
            </w:r>
          </w:p>
          <w:p w14:paraId="25363C97" w14:textId="77777777" w:rsidR="00A9436F" w:rsidRPr="00011CA0" w:rsidRDefault="00A9436F" w:rsidP="00D44916">
            <w:pPr>
              <w:jc w:val="both"/>
            </w:pPr>
            <w:r w:rsidRPr="00011CA0">
              <w:t>Journal of Organic Chemistry</w:t>
            </w:r>
            <w:r>
              <w:t xml:space="preserve">. </w:t>
            </w:r>
            <w:r w:rsidRPr="00011CA0">
              <w:t>ISSN 0022-3263</w:t>
            </w:r>
            <w:r>
              <w:t>.</w:t>
            </w:r>
          </w:p>
          <w:p w14:paraId="2CBF2B0C" w14:textId="77777777" w:rsidR="00A9436F" w:rsidRPr="00011CA0" w:rsidRDefault="00A9436F" w:rsidP="00D44916">
            <w:pPr>
              <w:jc w:val="both"/>
            </w:pPr>
            <w:r w:rsidRPr="00011CA0">
              <w:t>Nature</w:t>
            </w:r>
            <w:r>
              <w:t xml:space="preserve">. </w:t>
            </w:r>
            <w:r w:rsidRPr="00011CA0">
              <w:t>ISSN 0028-0836</w:t>
            </w:r>
            <w:r>
              <w:t>.</w:t>
            </w:r>
          </w:p>
          <w:p w14:paraId="3CE33C0F" w14:textId="77777777" w:rsidR="00A9436F" w:rsidRPr="00011CA0" w:rsidRDefault="00A9436F" w:rsidP="00D44916">
            <w:pPr>
              <w:jc w:val="both"/>
            </w:pPr>
            <w:r w:rsidRPr="00011CA0">
              <w:t>Science</w:t>
            </w:r>
            <w:r>
              <w:t xml:space="preserve">. </w:t>
            </w:r>
            <w:r w:rsidRPr="00011CA0">
              <w:t>ISSN 0036-8075</w:t>
            </w:r>
            <w:r>
              <w:t>.</w:t>
            </w:r>
          </w:p>
          <w:p w14:paraId="7483D6F9" w14:textId="77777777" w:rsidR="00A9436F" w:rsidRPr="0047776A" w:rsidRDefault="00A9436F" w:rsidP="00D44916">
            <w:pPr>
              <w:jc w:val="both"/>
              <w:rPr>
                <w:sz w:val="10"/>
                <w:szCs w:val="10"/>
              </w:rPr>
            </w:pPr>
          </w:p>
          <w:p w14:paraId="00DB1243" w14:textId="77777777" w:rsidR="00A9436F" w:rsidRPr="00011CA0" w:rsidRDefault="00A9436F" w:rsidP="00D44916">
            <w:pPr>
              <w:jc w:val="both"/>
            </w:pPr>
            <w:r w:rsidRPr="00011CA0">
              <w:t>Vše dostupné prostřednictvím knihovny UTB.</w:t>
            </w:r>
          </w:p>
        </w:tc>
      </w:tr>
      <w:tr w:rsidR="00A9436F" w:rsidRPr="00011CA0" w14:paraId="0BC90C11"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25F38F31" w14:textId="77777777" w:rsidR="00A9436F" w:rsidRPr="00011CA0" w:rsidRDefault="00A9436F" w:rsidP="00D44916">
            <w:pPr>
              <w:jc w:val="center"/>
              <w:rPr>
                <w:b/>
              </w:rPr>
            </w:pPr>
            <w:r w:rsidRPr="00011CA0">
              <w:rPr>
                <w:b/>
              </w:rPr>
              <w:t>Informace ke kombinované nebo distanční formě</w:t>
            </w:r>
          </w:p>
        </w:tc>
      </w:tr>
      <w:tr w:rsidR="00A9436F" w:rsidRPr="00011CA0" w14:paraId="75B5438E" w14:textId="77777777" w:rsidTr="00B40BDE">
        <w:trPr>
          <w:gridBefore w:val="1"/>
          <w:wBefore w:w="29" w:type="dxa"/>
        </w:trPr>
        <w:tc>
          <w:tcPr>
            <w:tcW w:w="4785" w:type="dxa"/>
            <w:gridSpan w:val="9"/>
            <w:tcBorders>
              <w:top w:val="single" w:sz="2" w:space="0" w:color="auto"/>
            </w:tcBorders>
            <w:shd w:val="clear" w:color="auto" w:fill="F7CAAC"/>
          </w:tcPr>
          <w:p w14:paraId="3AE0A3AB"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56F3B980" w14:textId="5FFAEE5F" w:rsidR="00A9436F" w:rsidRPr="00011CA0" w:rsidRDefault="006E1331" w:rsidP="000C517E">
            <w:pPr>
              <w:jc w:val="center"/>
            </w:pPr>
            <w:r>
              <w:t>24</w:t>
            </w:r>
          </w:p>
        </w:tc>
        <w:tc>
          <w:tcPr>
            <w:tcW w:w="4216" w:type="dxa"/>
            <w:gridSpan w:val="14"/>
            <w:tcBorders>
              <w:top w:val="single" w:sz="2" w:space="0" w:color="auto"/>
            </w:tcBorders>
            <w:shd w:val="clear" w:color="auto" w:fill="F7CAAC"/>
          </w:tcPr>
          <w:p w14:paraId="5F20504B" w14:textId="77777777" w:rsidR="00A9436F" w:rsidRPr="00011CA0" w:rsidRDefault="00A9436F" w:rsidP="00D44916">
            <w:pPr>
              <w:jc w:val="both"/>
              <w:rPr>
                <w:b/>
              </w:rPr>
            </w:pPr>
            <w:r w:rsidRPr="00011CA0">
              <w:rPr>
                <w:b/>
              </w:rPr>
              <w:t xml:space="preserve">hodin </w:t>
            </w:r>
          </w:p>
        </w:tc>
      </w:tr>
      <w:tr w:rsidR="00A9436F" w:rsidRPr="00011CA0" w14:paraId="46DAA9C0" w14:textId="77777777" w:rsidTr="00B40BDE">
        <w:trPr>
          <w:gridBefore w:val="1"/>
          <w:wBefore w:w="29" w:type="dxa"/>
        </w:trPr>
        <w:tc>
          <w:tcPr>
            <w:tcW w:w="9890" w:type="dxa"/>
            <w:gridSpan w:val="26"/>
            <w:shd w:val="clear" w:color="auto" w:fill="F7CAAC"/>
          </w:tcPr>
          <w:p w14:paraId="45ED9785" w14:textId="77777777" w:rsidR="00A9436F" w:rsidRPr="00011CA0" w:rsidRDefault="00A9436F" w:rsidP="00D44916">
            <w:pPr>
              <w:jc w:val="both"/>
              <w:rPr>
                <w:b/>
              </w:rPr>
            </w:pPr>
            <w:r w:rsidRPr="00011CA0">
              <w:rPr>
                <w:b/>
              </w:rPr>
              <w:t>Informace o způsobu kontaktu s vyučujícím</w:t>
            </w:r>
          </w:p>
        </w:tc>
      </w:tr>
      <w:tr w:rsidR="00A9436F" w:rsidRPr="00011CA0" w14:paraId="70C2A2D3" w14:textId="77777777" w:rsidTr="00B40BDE">
        <w:trPr>
          <w:gridBefore w:val="1"/>
          <w:wBefore w:w="29" w:type="dxa"/>
          <w:trHeight w:val="708"/>
        </w:trPr>
        <w:tc>
          <w:tcPr>
            <w:tcW w:w="9890" w:type="dxa"/>
            <w:gridSpan w:val="26"/>
          </w:tcPr>
          <w:p w14:paraId="4CFF95A8" w14:textId="2FD191A3" w:rsidR="00A9436F" w:rsidRDefault="00A9436F" w:rsidP="00D44916">
            <w:pPr>
              <w:jc w:val="both"/>
            </w:pPr>
            <w:r w:rsidRPr="00011CA0">
              <w:t xml:space="preserve">Studentům budou zadána témata jednotlivých projektů. Práce na projektech budou provedeny v bloku. </w:t>
            </w:r>
            <w:r>
              <w:t xml:space="preserve">Studenti obhajují </w:t>
            </w:r>
            <w:r w:rsidRPr="00011CA0">
              <w:t>projekt</w:t>
            </w:r>
            <w:r>
              <w:t xml:space="preserve">y </w:t>
            </w:r>
            <w:r w:rsidRPr="00011CA0">
              <w:t>formou prezentace.</w:t>
            </w:r>
            <w:r w:rsidR="00ED2069">
              <w:t xml:space="preserve"> Dle potřeby jsou možné individuální konzultace po předchozí dohodě.</w:t>
            </w:r>
          </w:p>
          <w:p w14:paraId="356E9691" w14:textId="77777777" w:rsidR="00ED2069" w:rsidRPr="0047776A" w:rsidRDefault="00ED2069" w:rsidP="00D44916">
            <w:pPr>
              <w:jc w:val="both"/>
              <w:rPr>
                <w:sz w:val="10"/>
                <w:szCs w:val="10"/>
              </w:rPr>
            </w:pPr>
          </w:p>
          <w:p w14:paraId="041D3D3B" w14:textId="6D8D8088" w:rsidR="00A9436F" w:rsidRPr="00011CA0" w:rsidRDefault="00D84D02" w:rsidP="00D44916">
            <w:pPr>
              <w:jc w:val="both"/>
            </w:pPr>
            <w:r w:rsidRPr="00011CA0">
              <w:t xml:space="preserve">Možnosti komunikace s vyučujícím: </w:t>
            </w:r>
            <w:hyperlink r:id="rId45" w:history="1">
              <w:r w:rsidRPr="00BD77A3">
                <w:rPr>
                  <w:rStyle w:val="Hypertextovodkaz"/>
                </w:rPr>
                <w:t>pruckova@utb.cz</w:t>
              </w:r>
            </w:hyperlink>
            <w:r w:rsidRPr="00D84D02">
              <w:t>, 576 031</w:t>
            </w:r>
            <w:r>
              <w:t> 5</w:t>
            </w:r>
            <w:r w:rsidRPr="00D84D02">
              <w:t>51.</w:t>
            </w:r>
          </w:p>
        </w:tc>
      </w:tr>
      <w:tr w:rsidR="00A9436F" w:rsidRPr="00011CA0" w14:paraId="2EA784E5" w14:textId="77777777" w:rsidTr="00B40BDE">
        <w:trPr>
          <w:gridBefore w:val="1"/>
          <w:wBefore w:w="29" w:type="dxa"/>
        </w:trPr>
        <w:tc>
          <w:tcPr>
            <w:tcW w:w="9890"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75ED60CD"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28E5137E" w14:textId="77777777" w:rsidTr="00B40BDE">
        <w:trPr>
          <w:gridBefore w:val="1"/>
          <w:wBefore w:w="29"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6BA218BC" w14:textId="77777777" w:rsidR="00A9436F" w:rsidRPr="00011CA0" w:rsidRDefault="00A9436F" w:rsidP="00D44916">
            <w:pPr>
              <w:jc w:val="both"/>
              <w:rPr>
                <w:b/>
              </w:rPr>
            </w:pPr>
            <w:r w:rsidRPr="00011CA0">
              <w:rPr>
                <w:b/>
              </w:rPr>
              <w:t>Název studijního předmětu</w:t>
            </w:r>
          </w:p>
        </w:tc>
        <w:tc>
          <w:tcPr>
            <w:tcW w:w="6806" w:type="dxa"/>
            <w:gridSpan w:val="23"/>
            <w:tcBorders>
              <w:top w:val="double" w:sz="4" w:space="0" w:color="auto"/>
              <w:left w:val="single" w:sz="4" w:space="0" w:color="auto"/>
              <w:bottom w:val="single" w:sz="4" w:space="0" w:color="auto"/>
              <w:right w:val="single" w:sz="4" w:space="0" w:color="auto"/>
            </w:tcBorders>
            <w:hideMark/>
          </w:tcPr>
          <w:p w14:paraId="449BD271" w14:textId="77777777" w:rsidR="00A9436F" w:rsidRPr="004800BD" w:rsidRDefault="00A9436F" w:rsidP="00D44916">
            <w:pPr>
              <w:jc w:val="both"/>
              <w:rPr>
                <w:b/>
              </w:rPr>
            </w:pPr>
            <w:bookmarkStart w:id="21" w:name="Apl_NMR_v_anal_potr_a_bioakt_látek"/>
            <w:bookmarkEnd w:id="21"/>
            <w:r w:rsidRPr="004800BD">
              <w:rPr>
                <w:b/>
              </w:rPr>
              <w:t>Aplikace NMR v analýze potravin a bioaktivních látek</w:t>
            </w:r>
          </w:p>
        </w:tc>
      </w:tr>
      <w:tr w:rsidR="00A9436F" w:rsidRPr="00011CA0" w14:paraId="5FBE6339"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298576"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0EF20505" w14:textId="70F9EE62" w:rsidR="00A9436F" w:rsidRPr="00011CA0" w:rsidRDefault="007A4857" w:rsidP="00D44916">
            <w:pPr>
              <w:jc w:val="both"/>
            </w:pPr>
            <w:r>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5B73BBF" w14:textId="77777777" w:rsidR="00A9436F" w:rsidRPr="00011CA0" w:rsidRDefault="00A9436F" w:rsidP="00D44916">
            <w:pPr>
              <w:jc w:val="both"/>
            </w:pPr>
            <w:r w:rsidRPr="00011CA0">
              <w:rPr>
                <w:b/>
              </w:rPr>
              <w:t>doporučený ročník / semestr</w:t>
            </w:r>
          </w:p>
        </w:tc>
        <w:tc>
          <w:tcPr>
            <w:tcW w:w="705" w:type="dxa"/>
            <w:gridSpan w:val="3"/>
            <w:tcBorders>
              <w:top w:val="single" w:sz="4" w:space="0" w:color="auto"/>
              <w:left w:val="single" w:sz="4" w:space="0" w:color="auto"/>
              <w:bottom w:val="single" w:sz="4" w:space="0" w:color="auto"/>
              <w:right w:val="single" w:sz="4" w:space="0" w:color="auto"/>
            </w:tcBorders>
          </w:tcPr>
          <w:p w14:paraId="117C11AA" w14:textId="66642994" w:rsidR="00A9436F" w:rsidRPr="00011CA0" w:rsidRDefault="005765FD" w:rsidP="00D44916">
            <w:pPr>
              <w:jc w:val="both"/>
            </w:pPr>
            <w:r>
              <w:t>2</w:t>
            </w:r>
            <w:r w:rsidRPr="00011CA0">
              <w:t>/ZS</w:t>
            </w:r>
          </w:p>
        </w:tc>
      </w:tr>
      <w:tr w:rsidR="00A9436F" w:rsidRPr="00011CA0" w14:paraId="5BBF3E1A"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F171F4" w14:textId="77777777" w:rsidR="00A9436F" w:rsidRPr="00011CA0" w:rsidRDefault="00A9436F"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3AAD54DD" w14:textId="4DE265F9" w:rsidR="00A9436F" w:rsidRPr="00011CA0" w:rsidRDefault="001A385F" w:rsidP="00D44916">
            <w:pPr>
              <w:jc w:val="both"/>
            </w:pPr>
            <w:r>
              <w:t>14p+28s+14l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69D771B" w14:textId="77777777" w:rsidR="00A9436F" w:rsidRPr="00011CA0" w:rsidRDefault="00A9436F" w:rsidP="00D44916">
            <w:pPr>
              <w:jc w:val="both"/>
              <w:rPr>
                <w:b/>
              </w:rPr>
            </w:pPr>
            <w:r w:rsidRPr="00011CA0">
              <w:rPr>
                <w:b/>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01EF11F7" w14:textId="2B9D29AB" w:rsidR="00A9436F" w:rsidRPr="00011CA0" w:rsidRDefault="00B01C18" w:rsidP="00D44916">
            <w:pPr>
              <w:jc w:val="both"/>
            </w:pPr>
            <w: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B90EB53" w14:textId="77777777" w:rsidR="00A9436F" w:rsidRPr="00011CA0" w:rsidRDefault="00A9436F" w:rsidP="00D44916">
            <w:pPr>
              <w:jc w:val="both"/>
              <w:rPr>
                <w:b/>
              </w:rPr>
            </w:pPr>
            <w:r w:rsidRPr="00011CA0">
              <w:rPr>
                <w:b/>
              </w:rPr>
              <w:t>kreditů</w:t>
            </w:r>
          </w:p>
        </w:tc>
        <w:tc>
          <w:tcPr>
            <w:tcW w:w="1244" w:type="dxa"/>
            <w:gridSpan w:val="6"/>
            <w:tcBorders>
              <w:top w:val="single" w:sz="4" w:space="0" w:color="auto"/>
              <w:left w:val="single" w:sz="4" w:space="0" w:color="auto"/>
              <w:bottom w:val="single" w:sz="4" w:space="0" w:color="auto"/>
              <w:right w:val="single" w:sz="4" w:space="0" w:color="auto"/>
            </w:tcBorders>
          </w:tcPr>
          <w:p w14:paraId="11A0AAA5" w14:textId="7CC3C73A" w:rsidR="00A9436F" w:rsidRPr="00011CA0" w:rsidRDefault="007A4857" w:rsidP="00D44916">
            <w:pPr>
              <w:jc w:val="both"/>
            </w:pPr>
            <w:r>
              <w:t>4</w:t>
            </w:r>
          </w:p>
        </w:tc>
      </w:tr>
      <w:tr w:rsidR="00A9436F" w:rsidRPr="00011CA0" w14:paraId="1D93286F"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BE5432" w14:textId="77777777" w:rsidR="00A9436F" w:rsidRPr="00011CA0" w:rsidRDefault="00A9436F" w:rsidP="00D44916">
            <w:pPr>
              <w:jc w:val="both"/>
              <w:rPr>
                <w:b/>
                <w:sz w:val="22"/>
              </w:rPr>
            </w:pPr>
            <w:r w:rsidRPr="00011CA0">
              <w:rPr>
                <w:b/>
              </w:rPr>
              <w:t>Prerekvizity, korekvizity, ekvivalence</w:t>
            </w:r>
          </w:p>
        </w:tc>
        <w:tc>
          <w:tcPr>
            <w:tcW w:w="6806" w:type="dxa"/>
            <w:gridSpan w:val="23"/>
            <w:tcBorders>
              <w:top w:val="single" w:sz="4" w:space="0" w:color="auto"/>
              <w:left w:val="single" w:sz="4" w:space="0" w:color="auto"/>
              <w:bottom w:val="single" w:sz="4" w:space="0" w:color="auto"/>
              <w:right w:val="single" w:sz="4" w:space="0" w:color="auto"/>
            </w:tcBorders>
          </w:tcPr>
          <w:p w14:paraId="6AB0D974" w14:textId="77777777" w:rsidR="00A9436F" w:rsidRPr="00011CA0" w:rsidRDefault="00A9436F" w:rsidP="00D44916">
            <w:pPr>
              <w:jc w:val="both"/>
            </w:pPr>
          </w:p>
        </w:tc>
      </w:tr>
      <w:tr w:rsidR="00A9436F" w:rsidRPr="00011CA0" w14:paraId="099CCF18"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82F661"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0832A8BB" w14:textId="77777777" w:rsidR="00A9436F" w:rsidRPr="00011CA0" w:rsidRDefault="00A9436F" w:rsidP="00D44916">
            <w:pPr>
              <w:jc w:val="both"/>
            </w:pPr>
            <w:r w:rsidRPr="00011CA0">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1A7FB7F9" w14:textId="77777777" w:rsidR="00A9436F" w:rsidRPr="00011CA0" w:rsidRDefault="00A9436F" w:rsidP="00D44916">
            <w:pPr>
              <w:jc w:val="both"/>
              <w:rPr>
                <w:b/>
              </w:rPr>
            </w:pPr>
            <w:r w:rsidRPr="00011CA0">
              <w:rPr>
                <w:b/>
              </w:rPr>
              <w:t>Forma výuky</w:t>
            </w:r>
          </w:p>
        </w:tc>
        <w:tc>
          <w:tcPr>
            <w:tcW w:w="1987" w:type="dxa"/>
            <w:gridSpan w:val="10"/>
            <w:tcBorders>
              <w:top w:val="single" w:sz="4" w:space="0" w:color="auto"/>
              <w:left w:val="single" w:sz="4" w:space="0" w:color="auto"/>
              <w:bottom w:val="single" w:sz="4" w:space="0" w:color="auto"/>
              <w:right w:val="single" w:sz="4" w:space="0" w:color="auto"/>
            </w:tcBorders>
            <w:hideMark/>
          </w:tcPr>
          <w:p w14:paraId="30C17B1D" w14:textId="77777777" w:rsidR="00A9436F" w:rsidRPr="00011CA0" w:rsidRDefault="00A9436F" w:rsidP="00D44916">
            <w:pPr>
              <w:jc w:val="both"/>
            </w:pPr>
            <w:r>
              <w:t>přednášky, semináře, laboratorní cvičení</w:t>
            </w:r>
          </w:p>
        </w:tc>
      </w:tr>
      <w:tr w:rsidR="00A9436F" w:rsidRPr="00011CA0" w14:paraId="33B43100"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C1911A"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23"/>
            <w:tcBorders>
              <w:top w:val="single" w:sz="4" w:space="0" w:color="auto"/>
              <w:left w:val="single" w:sz="4" w:space="0" w:color="auto"/>
              <w:bottom w:val="single" w:sz="4" w:space="0" w:color="auto"/>
              <w:right w:val="single" w:sz="4" w:space="0" w:color="auto"/>
            </w:tcBorders>
            <w:hideMark/>
          </w:tcPr>
          <w:p w14:paraId="1FE873EE" w14:textId="77777777" w:rsidR="00A9436F" w:rsidRPr="00011CA0" w:rsidRDefault="00A9436F" w:rsidP="00D44916">
            <w:pPr>
              <w:jc w:val="both"/>
            </w:pPr>
            <w:r w:rsidRPr="00011CA0">
              <w:t xml:space="preserve">Vypracování protokolů z laboratorních cvičení. Písemná a ústní zkouška. Účast na seminářích a laboratorních cvičeních je povinná. </w:t>
            </w:r>
          </w:p>
        </w:tc>
      </w:tr>
      <w:tr w:rsidR="00A9436F" w:rsidRPr="00011CA0" w14:paraId="5A5BE4EF" w14:textId="77777777" w:rsidTr="00B40BDE">
        <w:trPr>
          <w:gridBefore w:val="1"/>
          <w:wBefore w:w="29"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22C8A80A" w14:textId="77777777" w:rsidR="00A9436F" w:rsidRPr="00011CA0" w:rsidRDefault="00A9436F" w:rsidP="00D44916">
            <w:pPr>
              <w:jc w:val="both"/>
              <w:rPr>
                <w:b/>
              </w:rPr>
            </w:pPr>
            <w:r w:rsidRPr="00011CA0">
              <w:rPr>
                <w:b/>
              </w:rPr>
              <w:t>Garant předmětu</w:t>
            </w:r>
          </w:p>
        </w:tc>
        <w:tc>
          <w:tcPr>
            <w:tcW w:w="6806" w:type="dxa"/>
            <w:gridSpan w:val="23"/>
            <w:tcBorders>
              <w:top w:val="single" w:sz="4" w:space="0" w:color="auto"/>
              <w:left w:val="single" w:sz="4" w:space="0" w:color="auto"/>
              <w:bottom w:val="single" w:sz="4" w:space="0" w:color="auto"/>
              <w:right w:val="single" w:sz="4" w:space="0" w:color="auto"/>
            </w:tcBorders>
          </w:tcPr>
          <w:p w14:paraId="06E355B6" w14:textId="2E5AB39F" w:rsidR="00A9436F" w:rsidRPr="00D42EF9" w:rsidRDefault="00D42EF9" w:rsidP="00D42EF9">
            <w:pPr>
              <w:jc w:val="both"/>
            </w:pPr>
            <w:r w:rsidRPr="00D42EF9">
              <w:t xml:space="preserve">doc. Ing. Miroslav Fišera, CSc. </w:t>
            </w:r>
          </w:p>
        </w:tc>
      </w:tr>
      <w:tr w:rsidR="00A9436F" w:rsidRPr="00011CA0" w14:paraId="6F2A7C8C" w14:textId="77777777" w:rsidTr="00B40BDE">
        <w:trPr>
          <w:gridBefore w:val="1"/>
          <w:wBefore w:w="29"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126A790C" w14:textId="77777777" w:rsidR="00A9436F" w:rsidRPr="00011CA0" w:rsidRDefault="00A9436F" w:rsidP="00D44916">
            <w:pPr>
              <w:jc w:val="both"/>
              <w:rPr>
                <w:b/>
              </w:rPr>
            </w:pPr>
            <w:r w:rsidRPr="00011CA0">
              <w:rPr>
                <w:b/>
              </w:rPr>
              <w:t>Zapojení garanta do výuky předmětu</w:t>
            </w:r>
          </w:p>
        </w:tc>
        <w:tc>
          <w:tcPr>
            <w:tcW w:w="6806" w:type="dxa"/>
            <w:gridSpan w:val="23"/>
            <w:tcBorders>
              <w:top w:val="nil"/>
              <w:left w:val="single" w:sz="4" w:space="0" w:color="auto"/>
              <w:bottom w:val="single" w:sz="4" w:space="0" w:color="auto"/>
              <w:right w:val="single" w:sz="4" w:space="0" w:color="auto"/>
            </w:tcBorders>
          </w:tcPr>
          <w:p w14:paraId="19B27B22" w14:textId="14F8B5C2" w:rsidR="00A9436F" w:rsidRPr="00011CA0" w:rsidRDefault="00D42EF9" w:rsidP="00D44916">
            <w:pPr>
              <w:jc w:val="both"/>
            </w:pPr>
            <w:r>
              <w:t>100% p</w:t>
            </w:r>
          </w:p>
        </w:tc>
      </w:tr>
      <w:tr w:rsidR="00A9436F" w:rsidRPr="00011CA0" w14:paraId="2A915647"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F905B6" w14:textId="77777777" w:rsidR="00A9436F" w:rsidRPr="00011CA0" w:rsidRDefault="00A9436F" w:rsidP="00D44916">
            <w:pPr>
              <w:jc w:val="both"/>
              <w:rPr>
                <w:b/>
              </w:rPr>
            </w:pPr>
            <w:r w:rsidRPr="00011CA0">
              <w:rPr>
                <w:b/>
              </w:rPr>
              <w:t>Vyučující</w:t>
            </w:r>
          </w:p>
        </w:tc>
        <w:tc>
          <w:tcPr>
            <w:tcW w:w="6806" w:type="dxa"/>
            <w:gridSpan w:val="23"/>
            <w:tcBorders>
              <w:top w:val="single" w:sz="4" w:space="0" w:color="auto"/>
              <w:left w:val="single" w:sz="4" w:space="0" w:color="auto"/>
              <w:bottom w:val="nil"/>
              <w:right w:val="single" w:sz="4" w:space="0" w:color="auto"/>
            </w:tcBorders>
          </w:tcPr>
          <w:p w14:paraId="2B5D04E4" w14:textId="77777777" w:rsidR="00A9436F" w:rsidRPr="00011CA0" w:rsidRDefault="00A9436F" w:rsidP="00D44916">
            <w:pPr>
              <w:jc w:val="both"/>
            </w:pPr>
          </w:p>
        </w:tc>
      </w:tr>
      <w:tr w:rsidR="00A9436F" w:rsidRPr="00011CA0" w14:paraId="4E77AE52" w14:textId="77777777" w:rsidTr="00B40BDE">
        <w:trPr>
          <w:gridBefore w:val="1"/>
          <w:wBefore w:w="29" w:type="dxa"/>
          <w:trHeight w:val="291"/>
        </w:trPr>
        <w:tc>
          <w:tcPr>
            <w:tcW w:w="9890" w:type="dxa"/>
            <w:gridSpan w:val="26"/>
            <w:tcBorders>
              <w:top w:val="nil"/>
              <w:left w:val="single" w:sz="4" w:space="0" w:color="auto"/>
              <w:bottom w:val="single" w:sz="4" w:space="0" w:color="auto"/>
              <w:right w:val="single" w:sz="4" w:space="0" w:color="auto"/>
            </w:tcBorders>
          </w:tcPr>
          <w:p w14:paraId="24A7A528" w14:textId="4B2A1FD5" w:rsidR="00A9436F" w:rsidRPr="00011CA0" w:rsidRDefault="00D42EF9" w:rsidP="00D42EF9">
            <w:pPr>
              <w:spacing w:before="60" w:after="60"/>
              <w:jc w:val="both"/>
            </w:pPr>
            <w:r w:rsidRPr="00D42EF9">
              <w:rPr>
                <w:b/>
              </w:rPr>
              <w:t>doc. Ing. Miroslav Fišera, CSc.</w:t>
            </w:r>
            <w:r w:rsidRPr="00443B87">
              <w:rPr>
                <w:b/>
              </w:rPr>
              <w:t xml:space="preserve"> </w:t>
            </w:r>
            <w:r w:rsidRPr="00236955">
              <w:t>(100% p)</w:t>
            </w:r>
          </w:p>
        </w:tc>
      </w:tr>
      <w:tr w:rsidR="00A9436F" w:rsidRPr="00011CA0" w14:paraId="3A864942" w14:textId="77777777" w:rsidTr="00B40BDE">
        <w:trPr>
          <w:gridBefore w:val="1"/>
          <w:wBefore w:w="29"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6761DE" w14:textId="77777777" w:rsidR="00A9436F" w:rsidRPr="00011CA0" w:rsidRDefault="00A9436F" w:rsidP="00D44916">
            <w:pPr>
              <w:jc w:val="both"/>
              <w:rPr>
                <w:b/>
              </w:rPr>
            </w:pPr>
            <w:r w:rsidRPr="00011CA0">
              <w:rPr>
                <w:b/>
              </w:rPr>
              <w:t>Stručná anotace předmětu</w:t>
            </w:r>
          </w:p>
        </w:tc>
        <w:tc>
          <w:tcPr>
            <w:tcW w:w="6806" w:type="dxa"/>
            <w:gridSpan w:val="23"/>
            <w:tcBorders>
              <w:top w:val="single" w:sz="4" w:space="0" w:color="auto"/>
              <w:left w:val="single" w:sz="4" w:space="0" w:color="auto"/>
              <w:bottom w:val="nil"/>
              <w:right w:val="single" w:sz="4" w:space="0" w:color="auto"/>
            </w:tcBorders>
          </w:tcPr>
          <w:p w14:paraId="792278EE" w14:textId="77777777" w:rsidR="00A9436F" w:rsidRPr="00011CA0" w:rsidRDefault="00A9436F" w:rsidP="00D44916">
            <w:pPr>
              <w:jc w:val="both"/>
            </w:pPr>
          </w:p>
        </w:tc>
      </w:tr>
      <w:tr w:rsidR="00A9436F" w:rsidRPr="00011CA0" w14:paraId="3897305D" w14:textId="77777777" w:rsidTr="00B40BDE">
        <w:trPr>
          <w:gridBefore w:val="1"/>
          <w:wBefore w:w="29" w:type="dxa"/>
          <w:trHeight w:val="3376"/>
        </w:trPr>
        <w:tc>
          <w:tcPr>
            <w:tcW w:w="9890" w:type="dxa"/>
            <w:gridSpan w:val="26"/>
            <w:tcBorders>
              <w:top w:val="nil"/>
              <w:left w:val="single" w:sz="4" w:space="0" w:color="auto"/>
              <w:bottom w:val="single" w:sz="12" w:space="0" w:color="auto"/>
              <w:right w:val="single" w:sz="4" w:space="0" w:color="auto"/>
            </w:tcBorders>
            <w:hideMark/>
          </w:tcPr>
          <w:p w14:paraId="4CB53A20" w14:textId="1EC0031C" w:rsidR="00A9436F" w:rsidRPr="00011CA0" w:rsidRDefault="00A9436F" w:rsidP="00D44916">
            <w:pPr>
              <w:jc w:val="both"/>
            </w:pPr>
            <w:r w:rsidRPr="00011CA0">
              <w:t xml:space="preserve">Cílem předmětu je studenty seznámit </w:t>
            </w:r>
            <w:r>
              <w:t xml:space="preserve">s </w:t>
            </w:r>
            <w:r w:rsidRPr="00011CA0">
              <w:t xml:space="preserve">jednou </w:t>
            </w:r>
            <w:r>
              <w:t>z</w:t>
            </w:r>
            <w:r w:rsidRPr="00011CA0">
              <w:t> nejdůležitějších moderních metod pro analýzu molekulární struktury organických i anorganických sloučenin</w:t>
            </w:r>
            <w:r>
              <w:t>,</w:t>
            </w:r>
            <w:r w:rsidRPr="00011CA0">
              <w:t xml:space="preserve"> jakož i aplikacemi v analýze potravin. </w:t>
            </w:r>
            <w:r w:rsidR="009F08B7" w:rsidRPr="009F08B7">
              <w:rPr>
                <w:color w:val="000000"/>
                <w:shd w:val="clear" w:color="auto" w:fill="FFFFFF"/>
              </w:rPr>
              <w:t>Studenti získají nové dovednosti z oblasti IT, a to díky aktivnímu využívaní speciálního softwaru pro vyhodnocování spektrálních dat a pokročilému vyhledávání relevantních informací ve specializovaných odborných databázích.</w:t>
            </w:r>
            <w:r w:rsidR="009F08B7" w:rsidRPr="00946B40">
              <w:rPr>
                <w:color w:val="000000"/>
                <w:sz w:val="19"/>
                <w:szCs w:val="19"/>
                <w:shd w:val="clear" w:color="auto" w:fill="FFFFFF"/>
              </w:rPr>
              <w:t xml:space="preserve"> </w:t>
            </w:r>
            <w:r w:rsidRPr="00011CA0">
              <w:t>Obsah předmětu tvoří tyto tematick</w:t>
            </w:r>
            <w:r>
              <w:t>é</w:t>
            </w:r>
            <w:r w:rsidRPr="00011CA0">
              <w:t xml:space="preserve"> celky: </w:t>
            </w:r>
          </w:p>
          <w:p w14:paraId="5F83AC99" w14:textId="77777777" w:rsidR="00A9436F" w:rsidRPr="00011CA0" w:rsidRDefault="00A9436F" w:rsidP="00A56D42">
            <w:pPr>
              <w:pStyle w:val="Odstavecseseznamem"/>
              <w:numPr>
                <w:ilvl w:val="0"/>
                <w:numId w:val="16"/>
              </w:numPr>
              <w:ind w:left="284" w:hanging="57"/>
              <w:jc w:val="both"/>
            </w:pPr>
            <w:r w:rsidRPr="00011CA0">
              <w:t>Základní principy a instrumentace NMR.</w:t>
            </w:r>
          </w:p>
          <w:p w14:paraId="598154A7" w14:textId="77777777" w:rsidR="00A9436F" w:rsidRPr="00011CA0" w:rsidRDefault="00A9436F" w:rsidP="00A56D42">
            <w:pPr>
              <w:pStyle w:val="Odstavecseseznamem"/>
              <w:numPr>
                <w:ilvl w:val="0"/>
                <w:numId w:val="16"/>
              </w:numPr>
              <w:ind w:left="284" w:hanging="57"/>
              <w:jc w:val="both"/>
            </w:pPr>
            <w:r w:rsidRPr="00011CA0">
              <w:t>Praktické aspekty pořizování NMR spekter.</w:t>
            </w:r>
          </w:p>
          <w:p w14:paraId="51997A29" w14:textId="77777777" w:rsidR="00A9436F" w:rsidRPr="00011CA0" w:rsidRDefault="00A9436F" w:rsidP="00A56D42">
            <w:pPr>
              <w:pStyle w:val="Odstavecseseznamem"/>
              <w:numPr>
                <w:ilvl w:val="0"/>
                <w:numId w:val="16"/>
              </w:numPr>
              <w:ind w:left="284" w:hanging="57"/>
              <w:jc w:val="both"/>
            </w:pPr>
            <w:r w:rsidRPr="00011CA0">
              <w:t>Možnosti využití NMR spektroskopie (kapalná a pevná fáze), MRI.</w:t>
            </w:r>
          </w:p>
          <w:p w14:paraId="07F05B87" w14:textId="77777777" w:rsidR="00A9436F" w:rsidRPr="00011CA0" w:rsidRDefault="00A9436F" w:rsidP="00A56D42">
            <w:pPr>
              <w:pStyle w:val="Odstavecseseznamem"/>
              <w:numPr>
                <w:ilvl w:val="0"/>
                <w:numId w:val="16"/>
              </w:numPr>
              <w:ind w:left="284" w:hanging="57"/>
              <w:jc w:val="both"/>
            </w:pPr>
            <w:r w:rsidRPr="00011CA0">
              <w:t xml:space="preserve">Kvalitativní </w:t>
            </w:r>
            <w:r w:rsidRPr="00011CA0">
              <w:rPr>
                <w:vertAlign w:val="superscript"/>
              </w:rPr>
              <w:t>1</w:t>
            </w:r>
            <w:r w:rsidRPr="00011CA0">
              <w:t>H NMR</w:t>
            </w:r>
            <w:r>
              <w:t>.</w:t>
            </w:r>
          </w:p>
          <w:p w14:paraId="2AF3FB59" w14:textId="77777777" w:rsidR="00A9436F" w:rsidRPr="00011CA0" w:rsidRDefault="00A9436F" w:rsidP="00A56D42">
            <w:pPr>
              <w:pStyle w:val="Odstavecseseznamem"/>
              <w:numPr>
                <w:ilvl w:val="0"/>
                <w:numId w:val="16"/>
              </w:numPr>
              <w:ind w:left="284" w:hanging="57"/>
              <w:jc w:val="both"/>
            </w:pPr>
            <w:r w:rsidRPr="00011CA0">
              <w:t xml:space="preserve">Kvalitativní NMR dalších jader </w:t>
            </w:r>
            <w:r w:rsidRPr="00011CA0">
              <w:rPr>
                <w:vertAlign w:val="superscript"/>
              </w:rPr>
              <w:t>13</w:t>
            </w:r>
            <w:r w:rsidRPr="00011CA0">
              <w:t xml:space="preserve">C, </w:t>
            </w:r>
            <w:r w:rsidRPr="00011CA0">
              <w:rPr>
                <w:vertAlign w:val="superscript"/>
              </w:rPr>
              <w:t>19</w:t>
            </w:r>
            <w:r w:rsidRPr="00011CA0">
              <w:t xml:space="preserve">F, </w:t>
            </w:r>
            <w:r w:rsidRPr="00011CA0">
              <w:rPr>
                <w:vertAlign w:val="superscript"/>
              </w:rPr>
              <w:t>31</w:t>
            </w:r>
            <w:r w:rsidRPr="00011CA0">
              <w:t xml:space="preserve">P, </w:t>
            </w:r>
            <w:r w:rsidRPr="00011CA0">
              <w:rPr>
                <w:vertAlign w:val="superscript"/>
              </w:rPr>
              <w:t>15</w:t>
            </w:r>
            <w:r w:rsidRPr="00011CA0">
              <w:t>N</w:t>
            </w:r>
            <w:r>
              <w:t>.</w:t>
            </w:r>
            <w:r w:rsidRPr="00011CA0">
              <w:t xml:space="preserve"> </w:t>
            </w:r>
          </w:p>
          <w:p w14:paraId="6CFE4CBC" w14:textId="77777777" w:rsidR="00A9436F" w:rsidRPr="00011CA0" w:rsidRDefault="00A9436F" w:rsidP="00A56D42">
            <w:pPr>
              <w:pStyle w:val="Odstavecseseznamem"/>
              <w:numPr>
                <w:ilvl w:val="0"/>
                <w:numId w:val="16"/>
              </w:numPr>
              <w:ind w:left="284" w:hanging="57"/>
              <w:jc w:val="both"/>
            </w:pPr>
            <w:r w:rsidRPr="00011CA0">
              <w:t>Kvantitativní NMR spektroskopie.</w:t>
            </w:r>
          </w:p>
          <w:p w14:paraId="72D2CC78" w14:textId="77777777" w:rsidR="00A9436F" w:rsidRPr="00011CA0" w:rsidRDefault="00A9436F" w:rsidP="00A56D42">
            <w:pPr>
              <w:pStyle w:val="Odstavecseseznamem"/>
              <w:numPr>
                <w:ilvl w:val="0"/>
                <w:numId w:val="16"/>
              </w:numPr>
              <w:ind w:left="284" w:hanging="57"/>
              <w:jc w:val="both"/>
            </w:pPr>
            <w:r w:rsidRPr="00011CA0">
              <w:t>NMR v analýze potravin.</w:t>
            </w:r>
          </w:p>
          <w:p w14:paraId="1BFB0152" w14:textId="77777777" w:rsidR="00A9436F" w:rsidRPr="00011CA0" w:rsidRDefault="00A9436F" w:rsidP="00A56D42">
            <w:pPr>
              <w:pStyle w:val="Odstavecseseznamem"/>
              <w:numPr>
                <w:ilvl w:val="0"/>
                <w:numId w:val="16"/>
              </w:numPr>
              <w:ind w:left="284" w:hanging="57"/>
              <w:jc w:val="both"/>
            </w:pPr>
            <w:r w:rsidRPr="00011CA0">
              <w:t>Využití NMR při autentizaci potravin a potravinářských surovin.</w:t>
            </w:r>
          </w:p>
          <w:p w14:paraId="076E65A8" w14:textId="77777777" w:rsidR="00A9436F" w:rsidRPr="00011CA0" w:rsidRDefault="00A9436F" w:rsidP="00A56D42">
            <w:pPr>
              <w:pStyle w:val="Odstavecseseznamem"/>
              <w:numPr>
                <w:ilvl w:val="0"/>
                <w:numId w:val="16"/>
              </w:numPr>
              <w:ind w:left="284" w:hanging="57"/>
              <w:jc w:val="both"/>
            </w:pPr>
            <w:r w:rsidRPr="00011CA0">
              <w:t>2D korelační experimenty homonukleární.</w:t>
            </w:r>
          </w:p>
          <w:p w14:paraId="313EA0B8" w14:textId="77777777" w:rsidR="00A9436F" w:rsidRPr="00011CA0" w:rsidRDefault="00A9436F" w:rsidP="00A56D42">
            <w:pPr>
              <w:pStyle w:val="Odstavecseseznamem"/>
              <w:numPr>
                <w:ilvl w:val="0"/>
                <w:numId w:val="16"/>
              </w:numPr>
              <w:ind w:left="284" w:hanging="57"/>
              <w:jc w:val="both"/>
            </w:pPr>
            <w:r w:rsidRPr="00011CA0">
              <w:t>2D korelační experimenty heteronukleární.</w:t>
            </w:r>
          </w:p>
          <w:p w14:paraId="4AA87FA5" w14:textId="77777777" w:rsidR="00A9436F" w:rsidRPr="00011CA0" w:rsidRDefault="00A9436F" w:rsidP="00A56D42">
            <w:pPr>
              <w:pStyle w:val="Odstavecseseznamem"/>
              <w:numPr>
                <w:ilvl w:val="0"/>
                <w:numId w:val="16"/>
              </w:numPr>
              <w:ind w:left="284" w:hanging="57"/>
              <w:jc w:val="both"/>
            </w:pPr>
            <w:r w:rsidRPr="00011CA0">
              <w:t>DOESY spektroskopie.</w:t>
            </w:r>
          </w:p>
          <w:p w14:paraId="3D35BDC0" w14:textId="77777777" w:rsidR="00A9436F" w:rsidRPr="00011CA0" w:rsidRDefault="00A9436F" w:rsidP="00A56D42">
            <w:pPr>
              <w:pStyle w:val="Odstavecseseznamem"/>
              <w:numPr>
                <w:ilvl w:val="0"/>
                <w:numId w:val="16"/>
              </w:numPr>
              <w:ind w:left="284" w:hanging="57"/>
              <w:jc w:val="both"/>
            </w:pPr>
            <w:r w:rsidRPr="00011CA0">
              <w:t xml:space="preserve">Využití NMR při online sledování chemických přeměn. </w:t>
            </w:r>
          </w:p>
          <w:p w14:paraId="51BD3C4D" w14:textId="77777777" w:rsidR="00A9436F" w:rsidRPr="00011CA0" w:rsidRDefault="00A9436F" w:rsidP="00A56D42">
            <w:pPr>
              <w:pStyle w:val="Odstavecseseznamem"/>
              <w:numPr>
                <w:ilvl w:val="0"/>
                <w:numId w:val="16"/>
              </w:numPr>
              <w:ind w:left="284" w:hanging="57"/>
              <w:jc w:val="both"/>
            </w:pPr>
            <w:r w:rsidRPr="00011CA0">
              <w:t xml:space="preserve">NMR techniky pro sledování chemické výměny. </w:t>
            </w:r>
          </w:p>
          <w:p w14:paraId="63BF2FBC" w14:textId="77777777" w:rsidR="00A9436F" w:rsidRPr="00011CA0" w:rsidRDefault="00A9436F" w:rsidP="00A56D42">
            <w:pPr>
              <w:pStyle w:val="Odstavecseseznamem"/>
              <w:numPr>
                <w:ilvl w:val="0"/>
                <w:numId w:val="16"/>
              </w:numPr>
              <w:ind w:left="284" w:hanging="57"/>
              <w:jc w:val="both"/>
            </w:pPr>
            <w:r w:rsidRPr="00011CA0">
              <w:t xml:space="preserve">NMR v pevné fázi. </w:t>
            </w:r>
          </w:p>
        </w:tc>
      </w:tr>
      <w:tr w:rsidR="00A9436F" w:rsidRPr="00011CA0" w14:paraId="57063024" w14:textId="77777777" w:rsidTr="00B40BDE">
        <w:trPr>
          <w:gridBefore w:val="1"/>
          <w:wBefore w:w="29"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1B273D4C" w14:textId="77777777" w:rsidR="00A9436F" w:rsidRPr="00011CA0" w:rsidRDefault="00A9436F" w:rsidP="00D44916">
            <w:pPr>
              <w:jc w:val="both"/>
            </w:pPr>
            <w:r w:rsidRPr="00011CA0">
              <w:rPr>
                <w:b/>
              </w:rPr>
              <w:t>Studijní literatura a studijní pomůcky</w:t>
            </w:r>
          </w:p>
        </w:tc>
        <w:tc>
          <w:tcPr>
            <w:tcW w:w="6239" w:type="dxa"/>
            <w:gridSpan w:val="20"/>
            <w:tcBorders>
              <w:top w:val="nil"/>
              <w:left w:val="single" w:sz="4" w:space="0" w:color="auto"/>
              <w:bottom w:val="nil"/>
              <w:right w:val="single" w:sz="4" w:space="0" w:color="auto"/>
            </w:tcBorders>
          </w:tcPr>
          <w:p w14:paraId="4B675A76" w14:textId="77777777" w:rsidR="00A9436F" w:rsidRPr="00011CA0" w:rsidRDefault="00A9436F" w:rsidP="00D44916">
            <w:pPr>
              <w:jc w:val="both"/>
            </w:pPr>
          </w:p>
        </w:tc>
      </w:tr>
      <w:tr w:rsidR="00A9436F" w:rsidRPr="00011CA0" w14:paraId="734D93D2" w14:textId="77777777" w:rsidTr="00B40BDE">
        <w:trPr>
          <w:gridBefore w:val="1"/>
          <w:wBefore w:w="29" w:type="dxa"/>
          <w:trHeight w:val="1497"/>
        </w:trPr>
        <w:tc>
          <w:tcPr>
            <w:tcW w:w="9890" w:type="dxa"/>
            <w:gridSpan w:val="26"/>
            <w:tcBorders>
              <w:top w:val="nil"/>
              <w:left w:val="single" w:sz="4" w:space="0" w:color="auto"/>
              <w:bottom w:val="single" w:sz="4" w:space="0" w:color="auto"/>
              <w:right w:val="single" w:sz="4" w:space="0" w:color="auto"/>
            </w:tcBorders>
          </w:tcPr>
          <w:p w14:paraId="2371B5AA" w14:textId="77777777" w:rsidR="00A9436F" w:rsidRPr="00011CA0" w:rsidRDefault="00A9436F" w:rsidP="00D44916">
            <w:pPr>
              <w:jc w:val="both"/>
              <w:outlineLvl w:val="0"/>
              <w:rPr>
                <w:bCs/>
                <w:kern w:val="36"/>
                <w:u w:val="single"/>
              </w:rPr>
            </w:pPr>
            <w:r w:rsidRPr="00011CA0">
              <w:rPr>
                <w:bCs/>
                <w:kern w:val="36"/>
                <w:u w:val="single"/>
              </w:rPr>
              <w:t>Povinná literatura:</w:t>
            </w:r>
          </w:p>
          <w:p w14:paraId="5C52F367" w14:textId="77777777" w:rsidR="00A9436F" w:rsidRPr="00011CA0" w:rsidRDefault="00A9436F" w:rsidP="00D44916">
            <w:pPr>
              <w:jc w:val="both"/>
              <w:outlineLvl w:val="0"/>
              <w:rPr>
                <w:color w:val="111111"/>
                <w:shd w:val="clear" w:color="auto" w:fill="FFFFFF"/>
              </w:rPr>
            </w:pPr>
            <w:r w:rsidRPr="00011CA0">
              <w:rPr>
                <w:bCs/>
                <w:kern w:val="36"/>
              </w:rPr>
              <w:t xml:space="preserve">JACOBSEN, N.E. NMR Data Interpretation Explained: Understanding 1D and 2D NMR Spectra of Organic Compounds and Natural Products. 1st Ed. </w:t>
            </w:r>
            <w:r w:rsidRPr="00011CA0">
              <w:t>Hoboken: John Wiley and Sons</w:t>
            </w:r>
            <w:r w:rsidRPr="00011CA0">
              <w:rPr>
                <w:bCs/>
                <w:kern w:val="36"/>
              </w:rPr>
              <w:t xml:space="preserve">, 2016. ISBN </w:t>
            </w:r>
            <w:r w:rsidRPr="00011CA0">
              <w:rPr>
                <w:color w:val="111111"/>
                <w:shd w:val="clear" w:color="auto" w:fill="FFFFFF"/>
              </w:rPr>
              <w:t>978-1118370223.</w:t>
            </w:r>
          </w:p>
          <w:p w14:paraId="75509C8B" w14:textId="77777777" w:rsidR="00A9436F" w:rsidRPr="00011CA0" w:rsidRDefault="00A9436F" w:rsidP="00D44916">
            <w:pPr>
              <w:jc w:val="both"/>
              <w:outlineLvl w:val="0"/>
              <w:rPr>
                <w:color w:val="111111"/>
                <w:shd w:val="clear" w:color="auto" w:fill="FFFFFF"/>
              </w:rPr>
            </w:pPr>
            <w:r w:rsidRPr="00011CA0">
              <w:t xml:space="preserve">KEELER, J. Understanding NMR Spectroscopy. John Wiley and Sons Ltd., 2002, 2005. ISBN </w:t>
            </w:r>
            <w:r w:rsidRPr="00011CA0">
              <w:rPr>
                <w:color w:val="111111"/>
                <w:shd w:val="clear" w:color="auto" w:fill="FFFFFF"/>
              </w:rPr>
              <w:t>978-0470746080.</w:t>
            </w:r>
          </w:p>
          <w:p w14:paraId="30927071" w14:textId="77777777" w:rsidR="00A9436F" w:rsidRPr="00011CA0" w:rsidRDefault="00A9436F" w:rsidP="00D44916">
            <w:pPr>
              <w:jc w:val="both"/>
              <w:outlineLvl w:val="0"/>
              <w:rPr>
                <w:color w:val="111111"/>
                <w:shd w:val="clear" w:color="auto" w:fill="FFFFFF"/>
              </w:rPr>
            </w:pPr>
            <w:r w:rsidRPr="00011CA0">
              <w:rPr>
                <w:bCs/>
                <w:kern w:val="36"/>
              </w:rPr>
              <w:t xml:space="preserve">SPYROS, A., DAIS, P. </w:t>
            </w:r>
            <w:r w:rsidRPr="00011CA0">
              <w:rPr>
                <w:rStyle w:val="a-size-extra-large"/>
              </w:rPr>
              <w:t xml:space="preserve">NMR Spectroscopy in Food Analysis: RSC (RSC Food Analysis Monographs, Book 10). Cambridge: The Royal Society of Chemistry, 2013. ISBN </w:t>
            </w:r>
            <w:r w:rsidRPr="00011CA0">
              <w:rPr>
                <w:color w:val="111111"/>
                <w:shd w:val="clear" w:color="auto" w:fill="FFFFFF"/>
              </w:rPr>
              <w:t>978-1849731751.</w:t>
            </w:r>
          </w:p>
          <w:p w14:paraId="7CF060E9" w14:textId="77777777" w:rsidR="00A9436F" w:rsidRPr="00F00F5D" w:rsidRDefault="00A9436F" w:rsidP="00D44916">
            <w:pPr>
              <w:jc w:val="both"/>
              <w:outlineLvl w:val="0"/>
              <w:rPr>
                <w:rStyle w:val="a-size-extra-large"/>
              </w:rPr>
            </w:pPr>
          </w:p>
          <w:p w14:paraId="2CC2BDE3" w14:textId="77777777" w:rsidR="00A9436F" w:rsidRPr="00011CA0" w:rsidRDefault="00A9436F" w:rsidP="00D44916">
            <w:pPr>
              <w:jc w:val="both"/>
              <w:outlineLvl w:val="0"/>
              <w:rPr>
                <w:rStyle w:val="a-size-extra-large"/>
                <w:bCs/>
                <w:kern w:val="36"/>
                <w:u w:val="single"/>
              </w:rPr>
            </w:pPr>
            <w:r w:rsidRPr="00011CA0">
              <w:rPr>
                <w:rStyle w:val="a-size-extra-large"/>
                <w:u w:val="single"/>
              </w:rPr>
              <w:t>Doporučená literatura:</w:t>
            </w:r>
          </w:p>
          <w:p w14:paraId="45FB6F07" w14:textId="77777777" w:rsidR="00A9436F" w:rsidRPr="00011CA0" w:rsidRDefault="00A9436F" w:rsidP="00D44916">
            <w:pPr>
              <w:jc w:val="both"/>
            </w:pPr>
            <w:r w:rsidRPr="00011CA0">
              <w:t xml:space="preserve">BERGER, S., BRAUN, S. 200 and More NMR Experiments: A Practical Course. 3rd Ed. Wiley-VCh Verlag, 2004. ISBN </w:t>
            </w:r>
            <w:r w:rsidRPr="00011CA0">
              <w:rPr>
                <w:color w:val="111111"/>
                <w:shd w:val="clear" w:color="auto" w:fill="FFFFFF"/>
              </w:rPr>
              <w:t>978-3527310678.</w:t>
            </w:r>
          </w:p>
          <w:p w14:paraId="59DF36E8" w14:textId="77777777" w:rsidR="00A9436F" w:rsidRPr="00011CA0" w:rsidRDefault="00A9436F" w:rsidP="00D44916">
            <w:pPr>
              <w:jc w:val="both"/>
            </w:pPr>
            <w:r w:rsidRPr="00011CA0">
              <w:t xml:space="preserve">HORE, P. </w:t>
            </w:r>
            <w:r>
              <w:t xml:space="preserve">NMR: </w:t>
            </w:r>
            <w:r w:rsidRPr="00011CA0">
              <w:t>The Too</w:t>
            </w:r>
            <w:r>
              <w:t xml:space="preserve">lkit. How Pulse Sequences Work. </w:t>
            </w:r>
            <w:r w:rsidRPr="00011CA0">
              <w:t xml:space="preserve">2nd Ed. Oxford University Press, 2015. ISBN </w:t>
            </w:r>
            <w:r w:rsidRPr="00011CA0">
              <w:rPr>
                <w:color w:val="111111"/>
                <w:shd w:val="clear" w:color="auto" w:fill="FFFFFF"/>
              </w:rPr>
              <w:t>978-0198703426.</w:t>
            </w:r>
          </w:p>
          <w:p w14:paraId="634A5A8A" w14:textId="77777777" w:rsidR="00A9436F" w:rsidRPr="00011CA0" w:rsidRDefault="00A9436F" w:rsidP="00D44916">
            <w:pPr>
              <w:ind w:left="218" w:hanging="218"/>
              <w:jc w:val="both"/>
            </w:pPr>
            <w:r w:rsidRPr="00011CA0">
              <w:t xml:space="preserve">IGGO, J.A. NMR Spectroscopy in Inorganic Chemistry. Oxford University Press, 2000. ISBN </w:t>
            </w:r>
            <w:r w:rsidRPr="00011CA0">
              <w:rPr>
                <w:color w:val="111111"/>
                <w:shd w:val="clear" w:color="auto" w:fill="FFFFFF"/>
              </w:rPr>
              <w:t>978-0198558903.</w:t>
            </w:r>
          </w:p>
          <w:p w14:paraId="36804E6E" w14:textId="77777777" w:rsidR="00A9436F" w:rsidRPr="00011CA0" w:rsidRDefault="00A9436F" w:rsidP="00D44916">
            <w:pPr>
              <w:jc w:val="both"/>
            </w:pPr>
            <w:r w:rsidRPr="00011CA0">
              <w:t xml:space="preserve">FIELD, L.D., LI, H.L., MAGILL, A.M. Instructor's Guide and Solutions Manual to Organic Structures from 2D NMR Spectra. John Wiley and Sons Ltd., 2015. ISBN </w:t>
            </w:r>
            <w:r w:rsidRPr="00011CA0">
              <w:rPr>
                <w:color w:val="111111"/>
                <w:shd w:val="clear" w:color="auto" w:fill="FFFFFF"/>
              </w:rPr>
              <w:t>978-1119027256.</w:t>
            </w:r>
          </w:p>
        </w:tc>
      </w:tr>
      <w:tr w:rsidR="00A9436F" w:rsidRPr="00011CA0" w14:paraId="0C956CF9"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022CD288" w14:textId="77777777" w:rsidR="00A9436F" w:rsidRPr="00011CA0" w:rsidRDefault="00A9436F" w:rsidP="00D44916">
            <w:pPr>
              <w:jc w:val="center"/>
              <w:rPr>
                <w:b/>
              </w:rPr>
            </w:pPr>
            <w:r w:rsidRPr="00011CA0">
              <w:rPr>
                <w:b/>
              </w:rPr>
              <w:t>Informace ke kombinované nebo distanční formě</w:t>
            </w:r>
          </w:p>
        </w:tc>
      </w:tr>
      <w:tr w:rsidR="00A9436F" w:rsidRPr="00011CA0" w14:paraId="0B78F7D3" w14:textId="77777777" w:rsidTr="00B40BDE">
        <w:trPr>
          <w:gridBefore w:val="1"/>
          <w:wBefore w:w="29"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5B823D76"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2E7CC0C2" w14:textId="3897A65A" w:rsidR="00A9436F" w:rsidRPr="00011CA0" w:rsidRDefault="006E1331" w:rsidP="000C517E">
            <w:pPr>
              <w:jc w:val="center"/>
            </w:pPr>
            <w:r>
              <w:t>16</w:t>
            </w:r>
          </w:p>
        </w:tc>
        <w:tc>
          <w:tcPr>
            <w:tcW w:w="421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02FBA86C" w14:textId="77777777" w:rsidR="00A9436F" w:rsidRPr="00011CA0" w:rsidRDefault="00A9436F" w:rsidP="00D44916">
            <w:pPr>
              <w:jc w:val="both"/>
              <w:rPr>
                <w:b/>
              </w:rPr>
            </w:pPr>
            <w:r w:rsidRPr="00011CA0">
              <w:rPr>
                <w:b/>
              </w:rPr>
              <w:t xml:space="preserve">hodin </w:t>
            </w:r>
          </w:p>
        </w:tc>
      </w:tr>
      <w:tr w:rsidR="00A9436F" w:rsidRPr="00011CA0" w14:paraId="2AF9ADA2" w14:textId="77777777" w:rsidTr="00B40BDE">
        <w:trPr>
          <w:gridBefore w:val="1"/>
          <w:wBefore w:w="29" w:type="dxa"/>
        </w:trPr>
        <w:tc>
          <w:tcPr>
            <w:tcW w:w="9890"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AC82329" w14:textId="77777777" w:rsidR="00A9436F" w:rsidRPr="00011CA0" w:rsidRDefault="00A9436F" w:rsidP="00D44916">
            <w:pPr>
              <w:jc w:val="both"/>
              <w:rPr>
                <w:b/>
              </w:rPr>
            </w:pPr>
            <w:r w:rsidRPr="00011CA0">
              <w:rPr>
                <w:b/>
              </w:rPr>
              <w:t>Informace o způsobu kontaktu s vyučujícím</w:t>
            </w:r>
          </w:p>
        </w:tc>
      </w:tr>
      <w:tr w:rsidR="00A9436F" w:rsidRPr="00011CA0" w14:paraId="45E4BC55" w14:textId="77777777" w:rsidTr="00B40BDE">
        <w:trPr>
          <w:gridBefore w:val="1"/>
          <w:wBefore w:w="29" w:type="dxa"/>
          <w:trHeight w:val="708"/>
        </w:trPr>
        <w:tc>
          <w:tcPr>
            <w:tcW w:w="9890" w:type="dxa"/>
            <w:gridSpan w:val="26"/>
            <w:tcBorders>
              <w:top w:val="single" w:sz="4" w:space="0" w:color="auto"/>
              <w:left w:val="single" w:sz="4" w:space="0" w:color="auto"/>
              <w:bottom w:val="single" w:sz="4" w:space="0" w:color="auto"/>
              <w:right w:val="single" w:sz="4" w:space="0" w:color="auto"/>
            </w:tcBorders>
            <w:hideMark/>
          </w:tcPr>
          <w:p w14:paraId="4786F0ED" w14:textId="68F11950" w:rsidR="00A9436F" w:rsidRPr="00011CA0" w:rsidRDefault="00A9436F" w:rsidP="00D44916">
            <w:pPr>
              <w:jc w:val="both"/>
            </w:pPr>
            <w:r w:rsidRPr="00011CA0">
              <w:t xml:space="preserve">Studentům budou určeny části učiva k samostatnému nastudování. Kontrola samostatného studia bude provedena písemným testem. Laboratorní cvičení absolvují studenti v bloku. </w:t>
            </w:r>
            <w:r w:rsidR="006966ED">
              <w:t>Dle potřeby jsou možné individuální konzultace.</w:t>
            </w:r>
          </w:p>
          <w:p w14:paraId="1ED57C1B" w14:textId="77777777" w:rsidR="00A9436F" w:rsidRPr="00F00F5D" w:rsidRDefault="00A9436F" w:rsidP="00D44916">
            <w:pPr>
              <w:jc w:val="both"/>
            </w:pPr>
          </w:p>
          <w:p w14:paraId="7F06E0A3" w14:textId="18B5C1A8" w:rsidR="00D42EF9" w:rsidRPr="00011CA0" w:rsidRDefault="00A9436F" w:rsidP="009F08B7">
            <w:pPr>
              <w:jc w:val="both"/>
            </w:pPr>
            <w:r w:rsidRPr="00011CA0">
              <w:t xml:space="preserve">Možnosti komunikace s vyučujícím: </w:t>
            </w:r>
            <w:hyperlink r:id="rId46" w:history="1">
              <w:r w:rsidR="00BE42E4" w:rsidRPr="00011CA0">
                <w:rPr>
                  <w:rStyle w:val="Hypertextovodkaz"/>
                </w:rPr>
                <w:t>fisera@utb.cz</w:t>
              </w:r>
            </w:hyperlink>
            <w:r w:rsidR="00BE42E4" w:rsidRPr="00011CA0">
              <w:t xml:space="preserve">, </w:t>
            </w:r>
            <w:r w:rsidR="00BE42E4" w:rsidRPr="00011CA0">
              <w:rPr>
                <w:color w:val="222222"/>
                <w:shd w:val="clear" w:color="auto" w:fill="FFFFFF"/>
              </w:rPr>
              <w:t>576 </w:t>
            </w:r>
            <w:r w:rsidR="00BE42E4" w:rsidRPr="008F0CEA">
              <w:rPr>
                <w:shd w:val="clear" w:color="auto" w:fill="FFFFFF"/>
              </w:rPr>
              <w:t>03</w:t>
            </w:r>
            <w:r w:rsidR="00BE42E4" w:rsidRPr="008F0CEA">
              <w:rPr>
                <w:rStyle w:val="Siln"/>
                <w:b w:val="0"/>
                <w:shd w:val="clear" w:color="auto" w:fill="FFFFFF"/>
              </w:rPr>
              <w:t>8</w:t>
            </w:r>
            <w:r w:rsidR="00BE42E4">
              <w:rPr>
                <w:rStyle w:val="Siln"/>
                <w:b w:val="0"/>
                <w:shd w:val="clear" w:color="auto" w:fill="FFFFFF"/>
              </w:rPr>
              <w:t> </w:t>
            </w:r>
            <w:r w:rsidR="00BE42E4" w:rsidRPr="008F0CEA">
              <w:rPr>
                <w:rStyle w:val="Siln"/>
                <w:b w:val="0"/>
                <w:shd w:val="clear" w:color="auto" w:fill="FFFFFF"/>
              </w:rPr>
              <w:t>084.</w:t>
            </w:r>
          </w:p>
        </w:tc>
      </w:tr>
      <w:tr w:rsidR="00A9436F" w:rsidRPr="00011CA0" w14:paraId="454365AF" w14:textId="77777777" w:rsidTr="00B40BDE">
        <w:trPr>
          <w:gridBefore w:val="1"/>
          <w:wBefore w:w="29" w:type="dxa"/>
        </w:trPr>
        <w:tc>
          <w:tcPr>
            <w:tcW w:w="9890" w:type="dxa"/>
            <w:gridSpan w:val="26"/>
            <w:tcBorders>
              <w:bottom w:val="double" w:sz="4" w:space="0" w:color="auto"/>
            </w:tcBorders>
            <w:shd w:val="clear" w:color="auto" w:fill="BDD6EE"/>
          </w:tcPr>
          <w:p w14:paraId="7319F11A"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4ADCC98B" w14:textId="77777777" w:rsidTr="00B40BDE">
        <w:trPr>
          <w:gridBefore w:val="1"/>
          <w:wBefore w:w="29" w:type="dxa"/>
        </w:trPr>
        <w:tc>
          <w:tcPr>
            <w:tcW w:w="3084" w:type="dxa"/>
            <w:gridSpan w:val="3"/>
            <w:tcBorders>
              <w:top w:val="double" w:sz="4" w:space="0" w:color="auto"/>
            </w:tcBorders>
            <w:shd w:val="clear" w:color="auto" w:fill="F7CAAC"/>
          </w:tcPr>
          <w:p w14:paraId="45A0D280" w14:textId="77777777" w:rsidR="00A9436F" w:rsidRPr="00011CA0" w:rsidRDefault="00A9436F" w:rsidP="00D44916">
            <w:pPr>
              <w:jc w:val="both"/>
              <w:rPr>
                <w:b/>
              </w:rPr>
            </w:pPr>
            <w:r w:rsidRPr="00011CA0">
              <w:rPr>
                <w:b/>
              </w:rPr>
              <w:t>Název studijního předmětu</w:t>
            </w:r>
          </w:p>
        </w:tc>
        <w:tc>
          <w:tcPr>
            <w:tcW w:w="6806" w:type="dxa"/>
            <w:gridSpan w:val="23"/>
            <w:tcBorders>
              <w:top w:val="double" w:sz="4" w:space="0" w:color="auto"/>
            </w:tcBorders>
          </w:tcPr>
          <w:p w14:paraId="45B84FDE" w14:textId="77777777" w:rsidR="00A9436F" w:rsidRPr="004800BD" w:rsidRDefault="00A9436F" w:rsidP="00D44916">
            <w:pPr>
              <w:jc w:val="both"/>
              <w:rPr>
                <w:b/>
              </w:rPr>
            </w:pPr>
            <w:bookmarkStart w:id="22" w:name="Obor_sem_III"/>
            <w:bookmarkEnd w:id="22"/>
            <w:r w:rsidRPr="004800BD">
              <w:rPr>
                <w:b/>
              </w:rPr>
              <w:t>Oborový seminář III</w:t>
            </w:r>
          </w:p>
        </w:tc>
      </w:tr>
      <w:tr w:rsidR="00A9436F" w:rsidRPr="00011CA0" w14:paraId="7B3FFDB7" w14:textId="77777777" w:rsidTr="00B40BDE">
        <w:trPr>
          <w:gridBefore w:val="1"/>
          <w:wBefore w:w="29" w:type="dxa"/>
        </w:trPr>
        <w:tc>
          <w:tcPr>
            <w:tcW w:w="3084" w:type="dxa"/>
            <w:gridSpan w:val="3"/>
            <w:shd w:val="clear" w:color="auto" w:fill="F7CAAC"/>
          </w:tcPr>
          <w:p w14:paraId="132CC7CB" w14:textId="77777777" w:rsidR="00A9436F" w:rsidRPr="00011CA0" w:rsidRDefault="00A9436F" w:rsidP="00D44916">
            <w:pPr>
              <w:jc w:val="both"/>
              <w:rPr>
                <w:b/>
              </w:rPr>
            </w:pPr>
            <w:r w:rsidRPr="00011CA0">
              <w:rPr>
                <w:b/>
              </w:rPr>
              <w:t>Typ předmětu</w:t>
            </w:r>
          </w:p>
        </w:tc>
        <w:tc>
          <w:tcPr>
            <w:tcW w:w="3406" w:type="dxa"/>
            <w:gridSpan w:val="12"/>
          </w:tcPr>
          <w:p w14:paraId="37F9789C" w14:textId="3F3B09DB" w:rsidR="00A9436F" w:rsidRPr="00011CA0" w:rsidRDefault="007A4857" w:rsidP="00D44916">
            <w:pPr>
              <w:jc w:val="both"/>
            </w:pPr>
            <w:r>
              <w:t>povinný, PZ</w:t>
            </w:r>
          </w:p>
        </w:tc>
        <w:tc>
          <w:tcPr>
            <w:tcW w:w="2695" w:type="dxa"/>
            <w:gridSpan w:val="8"/>
            <w:shd w:val="clear" w:color="auto" w:fill="F7CAAC"/>
          </w:tcPr>
          <w:p w14:paraId="7894C58C" w14:textId="77777777" w:rsidR="00A9436F" w:rsidRPr="00011CA0" w:rsidRDefault="00A9436F" w:rsidP="00D44916">
            <w:pPr>
              <w:jc w:val="both"/>
            </w:pPr>
            <w:r w:rsidRPr="00011CA0">
              <w:rPr>
                <w:b/>
              </w:rPr>
              <w:t>doporučený ročník / semestr</w:t>
            </w:r>
          </w:p>
        </w:tc>
        <w:tc>
          <w:tcPr>
            <w:tcW w:w="705" w:type="dxa"/>
            <w:gridSpan w:val="3"/>
          </w:tcPr>
          <w:p w14:paraId="7E6B73A2" w14:textId="2B9BFFDD" w:rsidR="00A9436F" w:rsidRPr="00011CA0" w:rsidRDefault="005765FD" w:rsidP="00D44916">
            <w:pPr>
              <w:jc w:val="both"/>
            </w:pPr>
            <w:r>
              <w:t>2</w:t>
            </w:r>
            <w:r w:rsidRPr="00011CA0">
              <w:t>/ZS</w:t>
            </w:r>
          </w:p>
        </w:tc>
      </w:tr>
      <w:tr w:rsidR="00A9436F" w:rsidRPr="00011CA0" w14:paraId="57A96861" w14:textId="77777777" w:rsidTr="00B40BDE">
        <w:trPr>
          <w:gridBefore w:val="1"/>
          <w:wBefore w:w="29" w:type="dxa"/>
        </w:trPr>
        <w:tc>
          <w:tcPr>
            <w:tcW w:w="3084" w:type="dxa"/>
            <w:gridSpan w:val="3"/>
            <w:shd w:val="clear" w:color="auto" w:fill="F7CAAC"/>
          </w:tcPr>
          <w:p w14:paraId="60F55D06" w14:textId="77777777" w:rsidR="00A9436F" w:rsidRPr="00011CA0" w:rsidRDefault="00A9436F" w:rsidP="00D44916">
            <w:pPr>
              <w:jc w:val="both"/>
              <w:rPr>
                <w:b/>
              </w:rPr>
            </w:pPr>
            <w:r w:rsidRPr="00011CA0">
              <w:rPr>
                <w:b/>
              </w:rPr>
              <w:t>Rozsah studijního předmětu</w:t>
            </w:r>
          </w:p>
        </w:tc>
        <w:tc>
          <w:tcPr>
            <w:tcW w:w="1701" w:type="dxa"/>
            <w:gridSpan w:val="6"/>
          </w:tcPr>
          <w:p w14:paraId="3FFE9FA6" w14:textId="0ED9E901" w:rsidR="00A9436F" w:rsidRPr="00011CA0" w:rsidRDefault="001A385F" w:rsidP="00D44916">
            <w:pPr>
              <w:jc w:val="both"/>
            </w:pPr>
            <w:r>
              <w:t>0p+28s+0l</w:t>
            </w:r>
          </w:p>
        </w:tc>
        <w:tc>
          <w:tcPr>
            <w:tcW w:w="889" w:type="dxa"/>
            <w:gridSpan w:val="3"/>
            <w:shd w:val="clear" w:color="auto" w:fill="F7CAAC"/>
          </w:tcPr>
          <w:p w14:paraId="263F6F6F" w14:textId="77777777" w:rsidR="00A9436F" w:rsidRPr="00011CA0" w:rsidRDefault="00A9436F" w:rsidP="00D44916">
            <w:pPr>
              <w:jc w:val="both"/>
              <w:rPr>
                <w:b/>
              </w:rPr>
            </w:pPr>
            <w:r w:rsidRPr="00011CA0">
              <w:rPr>
                <w:b/>
              </w:rPr>
              <w:t xml:space="preserve">hod. </w:t>
            </w:r>
          </w:p>
        </w:tc>
        <w:tc>
          <w:tcPr>
            <w:tcW w:w="816" w:type="dxa"/>
            <w:gridSpan w:val="3"/>
          </w:tcPr>
          <w:p w14:paraId="6AA2BDC7" w14:textId="47543E84" w:rsidR="00A9436F" w:rsidRPr="00011CA0" w:rsidRDefault="00B01C18" w:rsidP="00D44916">
            <w:pPr>
              <w:jc w:val="both"/>
            </w:pPr>
            <w:r>
              <w:t>28</w:t>
            </w:r>
          </w:p>
        </w:tc>
        <w:tc>
          <w:tcPr>
            <w:tcW w:w="2156" w:type="dxa"/>
            <w:gridSpan w:val="5"/>
            <w:shd w:val="clear" w:color="auto" w:fill="F7CAAC"/>
          </w:tcPr>
          <w:p w14:paraId="00576DF0" w14:textId="77777777" w:rsidR="00A9436F" w:rsidRPr="00011CA0" w:rsidRDefault="00A9436F" w:rsidP="00D44916">
            <w:pPr>
              <w:jc w:val="both"/>
              <w:rPr>
                <w:b/>
              </w:rPr>
            </w:pPr>
            <w:r w:rsidRPr="00011CA0">
              <w:rPr>
                <w:b/>
              </w:rPr>
              <w:t>kreditů</w:t>
            </w:r>
          </w:p>
        </w:tc>
        <w:tc>
          <w:tcPr>
            <w:tcW w:w="1244" w:type="dxa"/>
            <w:gridSpan w:val="6"/>
          </w:tcPr>
          <w:p w14:paraId="35214038" w14:textId="7DBEF9DF" w:rsidR="00A9436F" w:rsidRPr="00011CA0" w:rsidRDefault="007A4857" w:rsidP="00D44916">
            <w:pPr>
              <w:jc w:val="both"/>
            </w:pPr>
            <w:r>
              <w:t>2</w:t>
            </w:r>
          </w:p>
        </w:tc>
      </w:tr>
      <w:tr w:rsidR="00A9436F" w:rsidRPr="00011CA0" w14:paraId="20DEAA86" w14:textId="77777777" w:rsidTr="00B40BDE">
        <w:trPr>
          <w:gridBefore w:val="1"/>
          <w:wBefore w:w="29" w:type="dxa"/>
        </w:trPr>
        <w:tc>
          <w:tcPr>
            <w:tcW w:w="3084" w:type="dxa"/>
            <w:gridSpan w:val="3"/>
            <w:shd w:val="clear" w:color="auto" w:fill="F7CAAC"/>
          </w:tcPr>
          <w:p w14:paraId="191636C5" w14:textId="77777777" w:rsidR="00A9436F" w:rsidRPr="00011CA0" w:rsidRDefault="00A9436F" w:rsidP="00D44916">
            <w:pPr>
              <w:jc w:val="both"/>
              <w:rPr>
                <w:b/>
                <w:sz w:val="22"/>
              </w:rPr>
            </w:pPr>
            <w:r w:rsidRPr="00011CA0">
              <w:rPr>
                <w:b/>
              </w:rPr>
              <w:t>Prerekvizity, korekvizity, ekvivalence</w:t>
            </w:r>
          </w:p>
        </w:tc>
        <w:tc>
          <w:tcPr>
            <w:tcW w:w="6806" w:type="dxa"/>
            <w:gridSpan w:val="23"/>
          </w:tcPr>
          <w:p w14:paraId="043FDBC4" w14:textId="77777777" w:rsidR="00A9436F" w:rsidRPr="00011CA0" w:rsidRDefault="00A9436F" w:rsidP="00D44916">
            <w:pPr>
              <w:jc w:val="both"/>
            </w:pPr>
          </w:p>
        </w:tc>
      </w:tr>
      <w:tr w:rsidR="00A9436F" w:rsidRPr="00011CA0" w14:paraId="3B9A420D" w14:textId="77777777" w:rsidTr="00B40BDE">
        <w:trPr>
          <w:gridBefore w:val="1"/>
          <w:wBefore w:w="29" w:type="dxa"/>
        </w:trPr>
        <w:tc>
          <w:tcPr>
            <w:tcW w:w="3084" w:type="dxa"/>
            <w:gridSpan w:val="3"/>
            <w:shd w:val="clear" w:color="auto" w:fill="F7CAAC"/>
          </w:tcPr>
          <w:p w14:paraId="194092A0" w14:textId="77777777" w:rsidR="00A9436F" w:rsidRPr="00011CA0" w:rsidRDefault="00A9436F" w:rsidP="00D44916">
            <w:pPr>
              <w:jc w:val="both"/>
              <w:rPr>
                <w:b/>
              </w:rPr>
            </w:pPr>
            <w:r w:rsidRPr="00011CA0">
              <w:rPr>
                <w:b/>
              </w:rPr>
              <w:t>Způsob ověření studijních výsledků</w:t>
            </w:r>
          </w:p>
        </w:tc>
        <w:tc>
          <w:tcPr>
            <w:tcW w:w="3406" w:type="dxa"/>
            <w:gridSpan w:val="12"/>
          </w:tcPr>
          <w:p w14:paraId="5D45C396" w14:textId="77777777" w:rsidR="00A9436F" w:rsidRPr="00011CA0" w:rsidRDefault="00A9436F" w:rsidP="00D44916">
            <w:pPr>
              <w:jc w:val="both"/>
            </w:pPr>
            <w:r w:rsidRPr="00011CA0">
              <w:t>zápočet</w:t>
            </w:r>
          </w:p>
        </w:tc>
        <w:tc>
          <w:tcPr>
            <w:tcW w:w="1554" w:type="dxa"/>
            <w:gridSpan w:val="2"/>
            <w:shd w:val="clear" w:color="auto" w:fill="F7CAAC"/>
          </w:tcPr>
          <w:p w14:paraId="586D4BED" w14:textId="77777777" w:rsidR="00A9436F" w:rsidRPr="00011CA0" w:rsidRDefault="00A9436F" w:rsidP="00D44916">
            <w:pPr>
              <w:jc w:val="both"/>
              <w:rPr>
                <w:b/>
              </w:rPr>
            </w:pPr>
            <w:r w:rsidRPr="00011CA0">
              <w:rPr>
                <w:b/>
              </w:rPr>
              <w:t>Forma výuky</w:t>
            </w:r>
          </w:p>
        </w:tc>
        <w:tc>
          <w:tcPr>
            <w:tcW w:w="1846" w:type="dxa"/>
            <w:gridSpan w:val="9"/>
          </w:tcPr>
          <w:p w14:paraId="7406954B" w14:textId="77777777" w:rsidR="00A9436F" w:rsidRPr="00011CA0" w:rsidRDefault="00A9436F" w:rsidP="00D44916">
            <w:pPr>
              <w:jc w:val="both"/>
            </w:pPr>
            <w:r w:rsidRPr="00011CA0">
              <w:t>seminář</w:t>
            </w:r>
            <w:r>
              <w:t>e</w:t>
            </w:r>
          </w:p>
        </w:tc>
      </w:tr>
      <w:tr w:rsidR="00A9436F" w:rsidRPr="00011CA0" w14:paraId="74C92EFF" w14:textId="77777777" w:rsidTr="00B40BDE">
        <w:trPr>
          <w:gridBefore w:val="1"/>
          <w:wBefore w:w="29" w:type="dxa"/>
        </w:trPr>
        <w:tc>
          <w:tcPr>
            <w:tcW w:w="3084" w:type="dxa"/>
            <w:gridSpan w:val="3"/>
            <w:shd w:val="clear" w:color="auto" w:fill="F7CAAC"/>
          </w:tcPr>
          <w:p w14:paraId="27E4C477"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23"/>
            <w:tcBorders>
              <w:bottom w:val="single" w:sz="4" w:space="0" w:color="auto"/>
            </w:tcBorders>
          </w:tcPr>
          <w:p w14:paraId="0E51D79C" w14:textId="77777777" w:rsidR="00A9436F" w:rsidRPr="00011CA0" w:rsidRDefault="00A9436F" w:rsidP="00D44916">
            <w:pPr>
              <w:jc w:val="both"/>
            </w:pPr>
            <w:r w:rsidRPr="00011CA0">
              <w:t>Student přednese v rámci semináře jeden referát z literatury a jeden referát týkající se jeho vlastní výzkumné práce. Účast na seminářích je povinná.</w:t>
            </w:r>
          </w:p>
        </w:tc>
      </w:tr>
      <w:tr w:rsidR="00A9436F" w:rsidRPr="00011CA0" w14:paraId="68AA36EF" w14:textId="77777777" w:rsidTr="00B40BDE">
        <w:trPr>
          <w:gridBefore w:val="1"/>
          <w:wBefore w:w="29" w:type="dxa"/>
          <w:trHeight w:val="197"/>
        </w:trPr>
        <w:tc>
          <w:tcPr>
            <w:tcW w:w="3084" w:type="dxa"/>
            <w:gridSpan w:val="3"/>
            <w:tcBorders>
              <w:top w:val="nil"/>
            </w:tcBorders>
            <w:shd w:val="clear" w:color="auto" w:fill="F7CAAC"/>
          </w:tcPr>
          <w:p w14:paraId="651CD6BC" w14:textId="77777777" w:rsidR="00A9436F" w:rsidRPr="00011CA0" w:rsidRDefault="00A9436F" w:rsidP="00D44916">
            <w:pPr>
              <w:jc w:val="both"/>
              <w:rPr>
                <w:b/>
              </w:rPr>
            </w:pPr>
            <w:r w:rsidRPr="00011CA0">
              <w:rPr>
                <w:b/>
              </w:rPr>
              <w:t>Garant předmětu</w:t>
            </w:r>
          </w:p>
        </w:tc>
        <w:tc>
          <w:tcPr>
            <w:tcW w:w="6806" w:type="dxa"/>
            <w:gridSpan w:val="23"/>
            <w:tcBorders>
              <w:top w:val="single" w:sz="4" w:space="0" w:color="auto"/>
            </w:tcBorders>
          </w:tcPr>
          <w:p w14:paraId="1E66CBEE" w14:textId="0A79DB52" w:rsidR="00A9436F" w:rsidRPr="00685B9D" w:rsidRDefault="00685B9D" w:rsidP="00D44916">
            <w:pPr>
              <w:jc w:val="both"/>
            </w:pPr>
            <w:r w:rsidRPr="00685B9D">
              <w:t>Mgr. Robert Vícha, Ph.D.</w:t>
            </w:r>
          </w:p>
        </w:tc>
      </w:tr>
      <w:tr w:rsidR="00A9436F" w:rsidRPr="00011CA0" w14:paraId="5A5C02A5" w14:textId="77777777" w:rsidTr="00B40BDE">
        <w:trPr>
          <w:gridBefore w:val="1"/>
          <w:wBefore w:w="29" w:type="dxa"/>
          <w:trHeight w:val="243"/>
        </w:trPr>
        <w:tc>
          <w:tcPr>
            <w:tcW w:w="3084" w:type="dxa"/>
            <w:gridSpan w:val="3"/>
            <w:tcBorders>
              <w:top w:val="nil"/>
            </w:tcBorders>
            <w:shd w:val="clear" w:color="auto" w:fill="F7CAAC"/>
          </w:tcPr>
          <w:p w14:paraId="650A67FB" w14:textId="77777777" w:rsidR="00A9436F" w:rsidRPr="00011CA0" w:rsidRDefault="00A9436F" w:rsidP="00D44916">
            <w:pPr>
              <w:jc w:val="both"/>
              <w:rPr>
                <w:b/>
              </w:rPr>
            </w:pPr>
            <w:r w:rsidRPr="00011CA0">
              <w:rPr>
                <w:b/>
              </w:rPr>
              <w:t>Zapojení garanta do výuky předmětu</w:t>
            </w:r>
          </w:p>
        </w:tc>
        <w:tc>
          <w:tcPr>
            <w:tcW w:w="6806" w:type="dxa"/>
            <w:gridSpan w:val="23"/>
            <w:tcBorders>
              <w:top w:val="nil"/>
            </w:tcBorders>
          </w:tcPr>
          <w:p w14:paraId="5B43FD5F" w14:textId="2C2FD136" w:rsidR="00A9436F" w:rsidRPr="00011CA0" w:rsidRDefault="00685B9D" w:rsidP="00D44916">
            <w:pPr>
              <w:jc w:val="both"/>
            </w:pPr>
            <w:r>
              <w:t>100% s</w:t>
            </w:r>
          </w:p>
        </w:tc>
      </w:tr>
      <w:tr w:rsidR="00A9436F" w:rsidRPr="00011CA0" w14:paraId="39C35148" w14:textId="77777777" w:rsidTr="00B40BDE">
        <w:trPr>
          <w:gridBefore w:val="1"/>
          <w:wBefore w:w="29" w:type="dxa"/>
        </w:trPr>
        <w:tc>
          <w:tcPr>
            <w:tcW w:w="3084" w:type="dxa"/>
            <w:gridSpan w:val="3"/>
            <w:shd w:val="clear" w:color="auto" w:fill="F7CAAC"/>
          </w:tcPr>
          <w:p w14:paraId="16DE6BAE" w14:textId="77777777" w:rsidR="00A9436F" w:rsidRPr="00011CA0" w:rsidRDefault="00A9436F" w:rsidP="00D44916">
            <w:pPr>
              <w:jc w:val="both"/>
              <w:rPr>
                <w:b/>
              </w:rPr>
            </w:pPr>
            <w:r w:rsidRPr="00011CA0">
              <w:rPr>
                <w:b/>
              </w:rPr>
              <w:t>Vyučující</w:t>
            </w:r>
          </w:p>
        </w:tc>
        <w:tc>
          <w:tcPr>
            <w:tcW w:w="6806" w:type="dxa"/>
            <w:gridSpan w:val="23"/>
            <w:tcBorders>
              <w:bottom w:val="nil"/>
            </w:tcBorders>
          </w:tcPr>
          <w:p w14:paraId="6DD5AFB9" w14:textId="77777777" w:rsidR="00A9436F" w:rsidRPr="00011CA0" w:rsidRDefault="00A9436F" w:rsidP="00D44916">
            <w:pPr>
              <w:jc w:val="both"/>
            </w:pPr>
          </w:p>
        </w:tc>
      </w:tr>
      <w:tr w:rsidR="00A9436F" w:rsidRPr="00011CA0" w14:paraId="6ECCF335" w14:textId="77777777" w:rsidTr="00B40BDE">
        <w:trPr>
          <w:gridBefore w:val="1"/>
          <w:wBefore w:w="29" w:type="dxa"/>
          <w:trHeight w:val="291"/>
        </w:trPr>
        <w:tc>
          <w:tcPr>
            <w:tcW w:w="9890" w:type="dxa"/>
            <w:gridSpan w:val="26"/>
            <w:tcBorders>
              <w:top w:val="nil"/>
            </w:tcBorders>
          </w:tcPr>
          <w:p w14:paraId="1512016A" w14:textId="0D0FA4BE" w:rsidR="00A9436F" w:rsidRPr="00011CA0" w:rsidRDefault="00685B9D" w:rsidP="00685B9D">
            <w:pPr>
              <w:spacing w:before="60" w:after="60"/>
              <w:jc w:val="both"/>
            </w:pPr>
            <w:r w:rsidRPr="00685B9D">
              <w:rPr>
                <w:b/>
              </w:rPr>
              <w:t>Mgr. Robert Vícha, Ph.D.</w:t>
            </w:r>
            <w:r w:rsidRPr="00443B87">
              <w:rPr>
                <w:b/>
              </w:rPr>
              <w:t xml:space="preserve"> </w:t>
            </w:r>
            <w:r w:rsidRPr="00685B9D">
              <w:t>(100% s)</w:t>
            </w:r>
          </w:p>
        </w:tc>
      </w:tr>
      <w:tr w:rsidR="00A9436F" w:rsidRPr="00011CA0" w14:paraId="3D9EAB00" w14:textId="77777777" w:rsidTr="00B40BDE">
        <w:trPr>
          <w:gridBefore w:val="1"/>
          <w:wBefore w:w="29" w:type="dxa"/>
        </w:trPr>
        <w:tc>
          <w:tcPr>
            <w:tcW w:w="3084" w:type="dxa"/>
            <w:gridSpan w:val="3"/>
            <w:shd w:val="clear" w:color="auto" w:fill="F7CAAC"/>
          </w:tcPr>
          <w:p w14:paraId="479B1ED5" w14:textId="77777777" w:rsidR="00A9436F" w:rsidRPr="00011CA0" w:rsidRDefault="00A9436F" w:rsidP="00D44916">
            <w:pPr>
              <w:jc w:val="both"/>
              <w:rPr>
                <w:b/>
              </w:rPr>
            </w:pPr>
            <w:r w:rsidRPr="00011CA0">
              <w:rPr>
                <w:b/>
              </w:rPr>
              <w:t>Stručná anotace předmětu</w:t>
            </w:r>
          </w:p>
        </w:tc>
        <w:tc>
          <w:tcPr>
            <w:tcW w:w="6806" w:type="dxa"/>
            <w:gridSpan w:val="23"/>
            <w:tcBorders>
              <w:bottom w:val="nil"/>
            </w:tcBorders>
          </w:tcPr>
          <w:p w14:paraId="24FA9E7B" w14:textId="77777777" w:rsidR="00A9436F" w:rsidRPr="00011CA0" w:rsidRDefault="00A9436F" w:rsidP="00D44916">
            <w:pPr>
              <w:jc w:val="both"/>
            </w:pPr>
          </w:p>
        </w:tc>
      </w:tr>
      <w:tr w:rsidR="00A9436F" w:rsidRPr="00011CA0" w14:paraId="080E9AB1" w14:textId="77777777" w:rsidTr="00B40BDE">
        <w:trPr>
          <w:gridBefore w:val="1"/>
          <w:wBefore w:w="29" w:type="dxa"/>
          <w:trHeight w:val="1818"/>
        </w:trPr>
        <w:tc>
          <w:tcPr>
            <w:tcW w:w="9890" w:type="dxa"/>
            <w:gridSpan w:val="26"/>
            <w:tcBorders>
              <w:top w:val="nil"/>
              <w:bottom w:val="single" w:sz="12" w:space="0" w:color="auto"/>
            </w:tcBorders>
          </w:tcPr>
          <w:p w14:paraId="0B13026F" w14:textId="77777777" w:rsidR="00A9436F" w:rsidRPr="009D1DBB" w:rsidRDefault="00A9436F" w:rsidP="00D44916">
            <w:pPr>
              <w:pStyle w:val="xmsonormal"/>
              <w:shd w:val="clear" w:color="auto" w:fill="FFFFFF"/>
              <w:spacing w:before="0" w:beforeAutospacing="0" w:after="0" w:afterAutospacing="0"/>
              <w:jc w:val="both"/>
              <w:rPr>
                <w:sz w:val="20"/>
                <w:szCs w:val="20"/>
              </w:rPr>
            </w:pPr>
            <w:r w:rsidRPr="009D1DBB">
              <w:rPr>
                <w:sz w:val="20"/>
                <w:szCs w:val="20"/>
              </w:rPr>
              <w:t>Cílem předmětu je umožnit studentům získat, případně zdokonalit, analytické, interpretační a presentační dovednosti, které využijí při zpracování a obhajobě diplomové práce. Studenti prezentují dílčí výsledky své experimentální práce a referáty z literatury formou dvacetiminutových až třicetiminutových přednášek, po kterých následuje diskuze. Každý student připraví a přednese minimálně dva příspěvky za semestr. Studenti jsou hodnoceni přítomnými posluchači a toto hodnocení slouží studentům ke zkvalitňování vlastních prezentací.</w:t>
            </w:r>
          </w:p>
          <w:p w14:paraId="64DA42E1" w14:textId="77777777" w:rsidR="00933EE4" w:rsidRDefault="00933EE4" w:rsidP="00D44916">
            <w:pPr>
              <w:jc w:val="both"/>
            </w:pPr>
          </w:p>
          <w:p w14:paraId="2444AAE6" w14:textId="77777777" w:rsidR="00933EE4" w:rsidRDefault="00933EE4" w:rsidP="00D44916">
            <w:pPr>
              <w:jc w:val="both"/>
            </w:pPr>
          </w:p>
          <w:p w14:paraId="01174E61" w14:textId="77777777" w:rsidR="00933EE4" w:rsidRDefault="00933EE4" w:rsidP="00D44916">
            <w:pPr>
              <w:jc w:val="both"/>
            </w:pPr>
          </w:p>
          <w:p w14:paraId="73511139" w14:textId="77777777" w:rsidR="00933EE4" w:rsidRPr="00011CA0" w:rsidRDefault="00933EE4" w:rsidP="00D44916">
            <w:pPr>
              <w:jc w:val="both"/>
            </w:pPr>
          </w:p>
        </w:tc>
      </w:tr>
      <w:tr w:rsidR="00A9436F" w:rsidRPr="00011CA0" w14:paraId="673415F6" w14:textId="77777777" w:rsidTr="00B40BDE">
        <w:trPr>
          <w:gridBefore w:val="1"/>
          <w:wBefore w:w="29" w:type="dxa"/>
          <w:trHeight w:val="265"/>
        </w:trPr>
        <w:tc>
          <w:tcPr>
            <w:tcW w:w="3651" w:type="dxa"/>
            <w:gridSpan w:val="6"/>
            <w:tcBorders>
              <w:top w:val="nil"/>
            </w:tcBorders>
            <w:shd w:val="clear" w:color="auto" w:fill="F7CAAC"/>
          </w:tcPr>
          <w:p w14:paraId="335129D4" w14:textId="77777777" w:rsidR="00A9436F" w:rsidRPr="00011CA0" w:rsidRDefault="00A9436F" w:rsidP="00D44916">
            <w:pPr>
              <w:jc w:val="both"/>
            </w:pPr>
            <w:r w:rsidRPr="00011CA0">
              <w:rPr>
                <w:b/>
              </w:rPr>
              <w:t>Studijní literatura a studijní pomůcky</w:t>
            </w:r>
          </w:p>
        </w:tc>
        <w:tc>
          <w:tcPr>
            <w:tcW w:w="6239" w:type="dxa"/>
            <w:gridSpan w:val="20"/>
            <w:tcBorders>
              <w:top w:val="nil"/>
              <w:bottom w:val="nil"/>
            </w:tcBorders>
          </w:tcPr>
          <w:p w14:paraId="4BBE8654" w14:textId="77777777" w:rsidR="00A9436F" w:rsidRPr="00011CA0" w:rsidRDefault="00A9436F" w:rsidP="00D44916">
            <w:pPr>
              <w:jc w:val="both"/>
            </w:pPr>
          </w:p>
        </w:tc>
      </w:tr>
      <w:tr w:rsidR="00A9436F" w:rsidRPr="00011CA0" w14:paraId="77DAA54F" w14:textId="77777777" w:rsidTr="00B40BDE">
        <w:trPr>
          <w:gridBefore w:val="1"/>
          <w:wBefore w:w="29" w:type="dxa"/>
          <w:trHeight w:val="1497"/>
        </w:trPr>
        <w:tc>
          <w:tcPr>
            <w:tcW w:w="9890" w:type="dxa"/>
            <w:gridSpan w:val="26"/>
            <w:tcBorders>
              <w:top w:val="nil"/>
            </w:tcBorders>
          </w:tcPr>
          <w:p w14:paraId="543B6937" w14:textId="77777777" w:rsidR="00A9436F" w:rsidRPr="00011CA0" w:rsidRDefault="00A9436F" w:rsidP="00D44916">
            <w:pPr>
              <w:jc w:val="both"/>
            </w:pPr>
            <w:r w:rsidRPr="00DB3979">
              <w:t>Vzhledem ke specifické povaze předmětu není racionální vytvářet textové studijní pomůcky.</w:t>
            </w:r>
            <w:r w:rsidRPr="00011CA0">
              <w:t xml:space="preserve"> </w:t>
            </w:r>
          </w:p>
          <w:p w14:paraId="06403D93" w14:textId="77777777" w:rsidR="00A9436F" w:rsidRPr="00011CA0" w:rsidRDefault="00A9436F" w:rsidP="00D44916">
            <w:pPr>
              <w:jc w:val="both"/>
              <w:rPr>
                <w:u w:val="single"/>
              </w:rPr>
            </w:pPr>
            <w:r w:rsidRPr="00011CA0">
              <w:rPr>
                <w:u w:val="single"/>
              </w:rPr>
              <w:t>Doporučená literatura:</w:t>
            </w:r>
          </w:p>
          <w:p w14:paraId="6986D4AA" w14:textId="77777777" w:rsidR="00A9436F" w:rsidRPr="00011CA0" w:rsidRDefault="00A9436F" w:rsidP="00D44916">
            <w:pPr>
              <w:jc w:val="both"/>
            </w:pPr>
            <w:r w:rsidRPr="00011CA0">
              <w:t>Chemical Reviews</w:t>
            </w:r>
            <w:r>
              <w:t xml:space="preserve">. </w:t>
            </w:r>
            <w:r w:rsidRPr="00011CA0">
              <w:t>ISSN 0009-2665</w:t>
            </w:r>
            <w:r>
              <w:t>.</w:t>
            </w:r>
          </w:p>
          <w:p w14:paraId="74997AA9" w14:textId="77777777" w:rsidR="00A9436F" w:rsidRPr="00011CA0" w:rsidRDefault="00A9436F" w:rsidP="00D44916">
            <w:pPr>
              <w:jc w:val="both"/>
            </w:pPr>
            <w:r w:rsidRPr="00011CA0">
              <w:t>Chemical Society Reviews</w:t>
            </w:r>
            <w:r>
              <w:t xml:space="preserve">. </w:t>
            </w:r>
            <w:r w:rsidRPr="00011CA0">
              <w:t>ISSN 0306-0012</w:t>
            </w:r>
            <w:r>
              <w:t>.</w:t>
            </w:r>
          </w:p>
          <w:p w14:paraId="3F039DBB" w14:textId="77777777" w:rsidR="00A9436F" w:rsidRPr="00011CA0" w:rsidRDefault="00A9436F" w:rsidP="00D44916">
            <w:pPr>
              <w:jc w:val="both"/>
            </w:pPr>
            <w:r w:rsidRPr="00011CA0">
              <w:t>Journal of American Chemical Society</w:t>
            </w:r>
            <w:r>
              <w:t xml:space="preserve">. </w:t>
            </w:r>
            <w:r w:rsidRPr="00011CA0">
              <w:t>ISSN 0002-7863</w:t>
            </w:r>
            <w:r>
              <w:t>.</w:t>
            </w:r>
          </w:p>
          <w:p w14:paraId="08C6DDFD" w14:textId="77777777" w:rsidR="00A9436F" w:rsidRDefault="00A9436F" w:rsidP="00D44916">
            <w:pPr>
              <w:jc w:val="both"/>
            </w:pPr>
            <w:r w:rsidRPr="00011CA0">
              <w:t>Angewandte Chemistry International Edition</w:t>
            </w:r>
            <w:r>
              <w:t xml:space="preserve">. </w:t>
            </w:r>
            <w:r w:rsidRPr="00011CA0">
              <w:t>I</w:t>
            </w:r>
            <w:r>
              <w:t>S</w:t>
            </w:r>
            <w:r w:rsidRPr="00011CA0">
              <w:t>SN 1433-7851</w:t>
            </w:r>
            <w:r>
              <w:t>.</w:t>
            </w:r>
          </w:p>
          <w:p w14:paraId="3F01EDFF" w14:textId="77777777" w:rsidR="0047776A" w:rsidRPr="0047776A" w:rsidRDefault="0047776A" w:rsidP="0047776A">
            <w:pPr>
              <w:jc w:val="both"/>
            </w:pPr>
            <w:r w:rsidRPr="0047776A">
              <w:t>Food Chemistry. ISSN 0308-8146.</w:t>
            </w:r>
          </w:p>
          <w:p w14:paraId="481435C4" w14:textId="77777777" w:rsidR="0047776A" w:rsidRPr="0047776A" w:rsidRDefault="0047776A" w:rsidP="0047776A">
            <w:pPr>
              <w:jc w:val="both"/>
            </w:pPr>
            <w:r w:rsidRPr="0047776A">
              <w:t>Journal of Agricultural and Food Chemistry. ISSN 0021-8561.</w:t>
            </w:r>
          </w:p>
          <w:p w14:paraId="4A5F69C8" w14:textId="77777777" w:rsidR="0047776A" w:rsidRPr="00011CA0" w:rsidRDefault="0047776A" w:rsidP="0047776A">
            <w:pPr>
              <w:jc w:val="both"/>
            </w:pPr>
            <w:r w:rsidRPr="0047776A">
              <w:t>Food Microbiology. ISSN 0740-0020.</w:t>
            </w:r>
          </w:p>
          <w:p w14:paraId="503ED839" w14:textId="77777777" w:rsidR="00A9436F" w:rsidRPr="00011CA0" w:rsidRDefault="00A9436F" w:rsidP="00D44916">
            <w:pPr>
              <w:jc w:val="both"/>
            </w:pPr>
            <w:r w:rsidRPr="00011CA0">
              <w:t>Chemical Communication</w:t>
            </w:r>
            <w:r>
              <w:t xml:space="preserve">. </w:t>
            </w:r>
            <w:r w:rsidRPr="00011CA0">
              <w:t>ISSN 1359-7345</w:t>
            </w:r>
            <w:r>
              <w:t>.</w:t>
            </w:r>
          </w:p>
          <w:p w14:paraId="15F9EE15" w14:textId="77777777" w:rsidR="00A9436F" w:rsidRPr="00011CA0" w:rsidRDefault="00A9436F" w:rsidP="00D44916">
            <w:pPr>
              <w:jc w:val="both"/>
            </w:pPr>
            <w:r w:rsidRPr="00011CA0">
              <w:t>Chemistry</w:t>
            </w:r>
            <w:r>
              <w:t xml:space="preserve"> </w:t>
            </w:r>
            <w:r w:rsidRPr="00011CA0">
              <w:t>-</w:t>
            </w:r>
            <w:r>
              <w:t xml:space="preserve"> </w:t>
            </w:r>
            <w:r w:rsidRPr="00011CA0">
              <w:t>A European Journal</w:t>
            </w:r>
            <w:r>
              <w:t xml:space="preserve">. </w:t>
            </w:r>
            <w:r w:rsidRPr="00011CA0">
              <w:t>ISSN 0947-6539</w:t>
            </w:r>
            <w:r>
              <w:t>.</w:t>
            </w:r>
          </w:p>
          <w:p w14:paraId="302F5A45" w14:textId="77777777" w:rsidR="00A9436F" w:rsidRPr="00011CA0" w:rsidRDefault="00A9436F" w:rsidP="00D44916">
            <w:pPr>
              <w:jc w:val="both"/>
            </w:pPr>
            <w:r w:rsidRPr="00011CA0">
              <w:t>Nature Chemistry</w:t>
            </w:r>
            <w:r>
              <w:t xml:space="preserve">. </w:t>
            </w:r>
            <w:r w:rsidRPr="00011CA0">
              <w:t>ISSN 1755-4330</w:t>
            </w:r>
            <w:r>
              <w:t>.</w:t>
            </w:r>
          </w:p>
          <w:p w14:paraId="23A6DD37" w14:textId="77777777" w:rsidR="00A9436F" w:rsidRPr="00011CA0" w:rsidRDefault="00A9436F" w:rsidP="00D44916">
            <w:pPr>
              <w:jc w:val="both"/>
            </w:pPr>
            <w:r w:rsidRPr="00011CA0">
              <w:t>Organic Letters</w:t>
            </w:r>
            <w:r>
              <w:t xml:space="preserve">. </w:t>
            </w:r>
            <w:r w:rsidRPr="00011CA0">
              <w:t>ISSN 1523-7060</w:t>
            </w:r>
            <w:r>
              <w:t>.</w:t>
            </w:r>
          </w:p>
          <w:p w14:paraId="538139C8" w14:textId="77777777" w:rsidR="00A9436F" w:rsidRPr="00011CA0" w:rsidRDefault="00A9436F" w:rsidP="00D44916">
            <w:pPr>
              <w:jc w:val="both"/>
            </w:pPr>
            <w:r w:rsidRPr="00011CA0">
              <w:t>Journal of Organic Chemistry</w:t>
            </w:r>
            <w:r>
              <w:t xml:space="preserve">. </w:t>
            </w:r>
            <w:r w:rsidRPr="00011CA0">
              <w:t>ISSN 0022-3263</w:t>
            </w:r>
            <w:r>
              <w:t>.</w:t>
            </w:r>
          </w:p>
          <w:p w14:paraId="1F928D58" w14:textId="77777777" w:rsidR="00A9436F" w:rsidRPr="00011CA0" w:rsidRDefault="00A9436F" w:rsidP="00D44916">
            <w:pPr>
              <w:jc w:val="both"/>
            </w:pPr>
            <w:r w:rsidRPr="00011CA0">
              <w:t>Nature</w:t>
            </w:r>
            <w:r>
              <w:t xml:space="preserve">. </w:t>
            </w:r>
            <w:r w:rsidRPr="00011CA0">
              <w:t>ISSN 0028-0836</w:t>
            </w:r>
            <w:r>
              <w:t>.</w:t>
            </w:r>
          </w:p>
          <w:p w14:paraId="54451AB8" w14:textId="77777777" w:rsidR="00A9436F" w:rsidRPr="00011CA0" w:rsidRDefault="00A9436F" w:rsidP="00D44916">
            <w:pPr>
              <w:jc w:val="both"/>
            </w:pPr>
            <w:r w:rsidRPr="00011CA0">
              <w:t>Science</w:t>
            </w:r>
            <w:r>
              <w:t xml:space="preserve">. </w:t>
            </w:r>
            <w:r w:rsidRPr="00011CA0">
              <w:t>ISSN 0036-8075</w:t>
            </w:r>
            <w:r>
              <w:t>.</w:t>
            </w:r>
          </w:p>
          <w:p w14:paraId="7A1EF60F" w14:textId="77777777" w:rsidR="00A9436F" w:rsidRPr="00011CA0" w:rsidRDefault="00A9436F" w:rsidP="00D44916">
            <w:pPr>
              <w:jc w:val="both"/>
            </w:pPr>
          </w:p>
          <w:p w14:paraId="10D288E6" w14:textId="77777777" w:rsidR="00A9436F" w:rsidRPr="00011CA0" w:rsidRDefault="00A9436F" w:rsidP="00D44916">
            <w:pPr>
              <w:jc w:val="both"/>
            </w:pPr>
            <w:r w:rsidRPr="00011CA0">
              <w:t>Vše dostupné prostřednictvím knihovny UTB.</w:t>
            </w:r>
          </w:p>
        </w:tc>
      </w:tr>
      <w:tr w:rsidR="00A9436F" w:rsidRPr="00011CA0" w14:paraId="4513D3A0"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1A04CC06" w14:textId="77777777" w:rsidR="00A9436F" w:rsidRPr="00011CA0" w:rsidRDefault="00A9436F" w:rsidP="00D44916">
            <w:pPr>
              <w:jc w:val="center"/>
              <w:rPr>
                <w:b/>
              </w:rPr>
            </w:pPr>
            <w:r w:rsidRPr="00011CA0">
              <w:rPr>
                <w:b/>
              </w:rPr>
              <w:t>Informace ke kombinované nebo distanční formě</w:t>
            </w:r>
          </w:p>
        </w:tc>
      </w:tr>
      <w:tr w:rsidR="00A9436F" w:rsidRPr="00011CA0" w14:paraId="17D2B875" w14:textId="77777777" w:rsidTr="00B40BDE">
        <w:trPr>
          <w:gridBefore w:val="1"/>
          <w:wBefore w:w="29" w:type="dxa"/>
        </w:trPr>
        <w:tc>
          <w:tcPr>
            <w:tcW w:w="4785" w:type="dxa"/>
            <w:gridSpan w:val="9"/>
            <w:tcBorders>
              <w:top w:val="single" w:sz="2" w:space="0" w:color="auto"/>
            </w:tcBorders>
            <w:shd w:val="clear" w:color="auto" w:fill="F7CAAC"/>
          </w:tcPr>
          <w:p w14:paraId="24AA8BFA"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3DC8AA0C" w14:textId="2CD59D7E" w:rsidR="00A9436F" w:rsidRPr="00011CA0" w:rsidRDefault="006E1331" w:rsidP="000C517E">
            <w:pPr>
              <w:jc w:val="center"/>
            </w:pPr>
            <w:r>
              <w:t>8</w:t>
            </w:r>
          </w:p>
        </w:tc>
        <w:tc>
          <w:tcPr>
            <w:tcW w:w="4216" w:type="dxa"/>
            <w:gridSpan w:val="14"/>
            <w:tcBorders>
              <w:top w:val="single" w:sz="2" w:space="0" w:color="auto"/>
            </w:tcBorders>
            <w:shd w:val="clear" w:color="auto" w:fill="F7CAAC"/>
          </w:tcPr>
          <w:p w14:paraId="563058FD" w14:textId="77777777" w:rsidR="00A9436F" w:rsidRPr="00011CA0" w:rsidRDefault="00A9436F" w:rsidP="00D44916">
            <w:pPr>
              <w:jc w:val="both"/>
              <w:rPr>
                <w:b/>
              </w:rPr>
            </w:pPr>
            <w:r w:rsidRPr="00011CA0">
              <w:rPr>
                <w:b/>
              </w:rPr>
              <w:t xml:space="preserve">hodin </w:t>
            </w:r>
          </w:p>
        </w:tc>
      </w:tr>
      <w:tr w:rsidR="00A9436F" w:rsidRPr="00011CA0" w14:paraId="7F0C836E" w14:textId="77777777" w:rsidTr="00B40BDE">
        <w:trPr>
          <w:gridBefore w:val="1"/>
          <w:wBefore w:w="29" w:type="dxa"/>
        </w:trPr>
        <w:tc>
          <w:tcPr>
            <w:tcW w:w="9890" w:type="dxa"/>
            <w:gridSpan w:val="26"/>
            <w:shd w:val="clear" w:color="auto" w:fill="F7CAAC"/>
          </w:tcPr>
          <w:p w14:paraId="09FB0C1E" w14:textId="77777777" w:rsidR="00A9436F" w:rsidRPr="00011CA0" w:rsidRDefault="00A9436F" w:rsidP="00D44916">
            <w:pPr>
              <w:jc w:val="both"/>
              <w:rPr>
                <w:b/>
              </w:rPr>
            </w:pPr>
            <w:r w:rsidRPr="00011CA0">
              <w:rPr>
                <w:b/>
              </w:rPr>
              <w:t>Informace o způsobu kontaktu s vyučujícím</w:t>
            </w:r>
          </w:p>
        </w:tc>
      </w:tr>
      <w:tr w:rsidR="00A9436F" w:rsidRPr="00011CA0" w14:paraId="6C67BAC1" w14:textId="77777777" w:rsidTr="00B40BDE">
        <w:trPr>
          <w:gridBefore w:val="1"/>
          <w:wBefore w:w="29" w:type="dxa"/>
          <w:trHeight w:val="1373"/>
        </w:trPr>
        <w:tc>
          <w:tcPr>
            <w:tcW w:w="9890" w:type="dxa"/>
            <w:gridSpan w:val="26"/>
          </w:tcPr>
          <w:p w14:paraId="1E1B1D6E" w14:textId="304A5C9D" w:rsidR="00A9436F" w:rsidRPr="00011CA0" w:rsidRDefault="00A9436F" w:rsidP="00D44916">
            <w:pPr>
              <w:jc w:val="both"/>
            </w:pPr>
            <w:r w:rsidRPr="00011CA0">
              <w:t>Studenti přednesou referát z literatury a o své výzkumné práci v termínu, který se přizpůsobí jejich možnostem.</w:t>
            </w:r>
            <w:r w:rsidR="006966ED">
              <w:t xml:space="preserve"> Dle potřeby jsou možné individuální konzultace po předchozí emailové či telefonické dohodě.</w:t>
            </w:r>
          </w:p>
          <w:p w14:paraId="1144D237" w14:textId="77777777" w:rsidR="00A9436F" w:rsidRPr="00011CA0" w:rsidRDefault="00A9436F" w:rsidP="00D44916">
            <w:pPr>
              <w:jc w:val="both"/>
            </w:pPr>
          </w:p>
          <w:p w14:paraId="66F6DC81" w14:textId="30C439D1" w:rsidR="00A9436F" w:rsidRDefault="00A9436F" w:rsidP="00D44916">
            <w:pPr>
              <w:jc w:val="both"/>
            </w:pPr>
            <w:r w:rsidRPr="00011CA0">
              <w:t xml:space="preserve">Možnosti komunikace s vyučujícím: </w:t>
            </w:r>
            <w:hyperlink r:id="rId47" w:history="1">
              <w:r w:rsidRPr="00011CA0">
                <w:rPr>
                  <w:rStyle w:val="Hypertextovodkaz"/>
                </w:rPr>
                <w:t>rvicha@utb.cz</w:t>
              </w:r>
            </w:hyperlink>
            <w:r w:rsidRPr="00011CA0">
              <w:t>, 576 031</w:t>
            </w:r>
            <w:r>
              <w:t> </w:t>
            </w:r>
            <w:r w:rsidRPr="00011CA0">
              <w:t>103.</w:t>
            </w:r>
          </w:p>
          <w:p w14:paraId="27764051" w14:textId="77777777" w:rsidR="00A9436F" w:rsidRDefault="00A9436F" w:rsidP="00D44916">
            <w:pPr>
              <w:jc w:val="both"/>
            </w:pPr>
          </w:p>
          <w:p w14:paraId="76268A52" w14:textId="77777777" w:rsidR="00933EE4" w:rsidRDefault="00933EE4" w:rsidP="00D44916">
            <w:pPr>
              <w:jc w:val="both"/>
            </w:pPr>
          </w:p>
          <w:p w14:paraId="3F9556A3" w14:textId="77777777" w:rsidR="00933EE4" w:rsidRDefault="00933EE4" w:rsidP="00D44916">
            <w:pPr>
              <w:jc w:val="both"/>
            </w:pPr>
          </w:p>
          <w:p w14:paraId="7E8E3C23" w14:textId="77777777" w:rsidR="00A9436F" w:rsidRDefault="00A9436F" w:rsidP="00D44916">
            <w:pPr>
              <w:jc w:val="both"/>
            </w:pPr>
          </w:p>
          <w:p w14:paraId="31A60D51" w14:textId="77777777" w:rsidR="00A9436F" w:rsidRDefault="00A9436F" w:rsidP="00D44916">
            <w:pPr>
              <w:jc w:val="both"/>
            </w:pPr>
          </w:p>
          <w:p w14:paraId="4A59A6FB" w14:textId="77777777" w:rsidR="00A9436F" w:rsidRPr="00011CA0" w:rsidRDefault="00A9436F" w:rsidP="00D44916">
            <w:pPr>
              <w:jc w:val="both"/>
            </w:pPr>
          </w:p>
        </w:tc>
      </w:tr>
      <w:tr w:rsidR="00A9436F" w:rsidRPr="00011CA0" w14:paraId="298F01A4" w14:textId="77777777" w:rsidTr="00B40BDE">
        <w:trPr>
          <w:gridBefore w:val="1"/>
          <w:wBefore w:w="29" w:type="dxa"/>
        </w:trPr>
        <w:tc>
          <w:tcPr>
            <w:tcW w:w="9890" w:type="dxa"/>
            <w:gridSpan w:val="26"/>
            <w:tcBorders>
              <w:bottom w:val="double" w:sz="4" w:space="0" w:color="auto"/>
            </w:tcBorders>
            <w:shd w:val="clear" w:color="auto" w:fill="BDD6EE"/>
          </w:tcPr>
          <w:p w14:paraId="62747A91"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22C445A8" w14:textId="77777777" w:rsidTr="00B40BDE">
        <w:trPr>
          <w:gridBefore w:val="1"/>
          <w:wBefore w:w="29" w:type="dxa"/>
        </w:trPr>
        <w:tc>
          <w:tcPr>
            <w:tcW w:w="3084" w:type="dxa"/>
            <w:gridSpan w:val="3"/>
            <w:tcBorders>
              <w:top w:val="double" w:sz="4" w:space="0" w:color="auto"/>
            </w:tcBorders>
            <w:shd w:val="clear" w:color="auto" w:fill="F7CAAC"/>
          </w:tcPr>
          <w:p w14:paraId="6E3EB8CE" w14:textId="77777777" w:rsidR="00A9436F" w:rsidRPr="00011CA0" w:rsidRDefault="00A9436F" w:rsidP="00D44916">
            <w:pPr>
              <w:jc w:val="both"/>
              <w:rPr>
                <w:b/>
              </w:rPr>
            </w:pPr>
            <w:r w:rsidRPr="00011CA0">
              <w:rPr>
                <w:b/>
              </w:rPr>
              <w:t>Název studijního předmětu</w:t>
            </w:r>
          </w:p>
        </w:tc>
        <w:tc>
          <w:tcPr>
            <w:tcW w:w="6806" w:type="dxa"/>
            <w:gridSpan w:val="23"/>
            <w:tcBorders>
              <w:top w:val="double" w:sz="4" w:space="0" w:color="auto"/>
            </w:tcBorders>
          </w:tcPr>
          <w:p w14:paraId="7744BAEE" w14:textId="77777777" w:rsidR="00A9436F" w:rsidRPr="004800BD" w:rsidRDefault="00A9436F" w:rsidP="00D44916">
            <w:pPr>
              <w:jc w:val="both"/>
              <w:rPr>
                <w:b/>
              </w:rPr>
            </w:pPr>
            <w:bookmarkStart w:id="23" w:name="Dipl_práce"/>
            <w:bookmarkEnd w:id="23"/>
            <w:r w:rsidRPr="004800BD">
              <w:rPr>
                <w:b/>
              </w:rPr>
              <w:t>Diplomová práce</w:t>
            </w:r>
          </w:p>
        </w:tc>
      </w:tr>
      <w:tr w:rsidR="00A9436F" w:rsidRPr="00011CA0" w14:paraId="05B12A89" w14:textId="77777777" w:rsidTr="00B40BDE">
        <w:trPr>
          <w:gridBefore w:val="1"/>
          <w:wBefore w:w="29" w:type="dxa"/>
        </w:trPr>
        <w:tc>
          <w:tcPr>
            <w:tcW w:w="3084" w:type="dxa"/>
            <w:gridSpan w:val="3"/>
            <w:shd w:val="clear" w:color="auto" w:fill="F7CAAC"/>
          </w:tcPr>
          <w:p w14:paraId="5EB107FC" w14:textId="77777777" w:rsidR="00A9436F" w:rsidRPr="00011CA0" w:rsidRDefault="00A9436F" w:rsidP="00D44916">
            <w:pPr>
              <w:jc w:val="both"/>
              <w:rPr>
                <w:b/>
              </w:rPr>
            </w:pPr>
            <w:r w:rsidRPr="00011CA0">
              <w:rPr>
                <w:b/>
              </w:rPr>
              <w:t>Typ předmětu</w:t>
            </w:r>
          </w:p>
        </w:tc>
        <w:tc>
          <w:tcPr>
            <w:tcW w:w="3406" w:type="dxa"/>
            <w:gridSpan w:val="12"/>
          </w:tcPr>
          <w:p w14:paraId="488C331A" w14:textId="56F5F1E5" w:rsidR="00A9436F" w:rsidRPr="00011CA0" w:rsidRDefault="007A4857" w:rsidP="00D44916">
            <w:pPr>
              <w:jc w:val="both"/>
            </w:pPr>
            <w:r>
              <w:t>povinný, PZ</w:t>
            </w:r>
          </w:p>
        </w:tc>
        <w:tc>
          <w:tcPr>
            <w:tcW w:w="2695" w:type="dxa"/>
            <w:gridSpan w:val="8"/>
            <w:shd w:val="clear" w:color="auto" w:fill="F7CAAC"/>
          </w:tcPr>
          <w:p w14:paraId="45913D25" w14:textId="77777777" w:rsidR="00A9436F" w:rsidRPr="00011CA0" w:rsidRDefault="00A9436F" w:rsidP="00D44916">
            <w:pPr>
              <w:jc w:val="both"/>
            </w:pPr>
            <w:r w:rsidRPr="00011CA0">
              <w:rPr>
                <w:b/>
              </w:rPr>
              <w:t>doporučený ročník / semestr</w:t>
            </w:r>
          </w:p>
        </w:tc>
        <w:tc>
          <w:tcPr>
            <w:tcW w:w="705" w:type="dxa"/>
            <w:gridSpan w:val="3"/>
          </w:tcPr>
          <w:p w14:paraId="6FE37FF7" w14:textId="186F76BE" w:rsidR="00A9436F" w:rsidRPr="00011CA0" w:rsidRDefault="005765FD" w:rsidP="005765FD">
            <w:pPr>
              <w:jc w:val="both"/>
            </w:pPr>
            <w:r>
              <w:t>2</w:t>
            </w:r>
            <w:r w:rsidRPr="00011CA0">
              <w:t>/</w:t>
            </w:r>
            <w:r>
              <w:t>L</w:t>
            </w:r>
            <w:r w:rsidRPr="00011CA0">
              <w:t>S</w:t>
            </w:r>
          </w:p>
        </w:tc>
      </w:tr>
      <w:tr w:rsidR="00A9436F" w:rsidRPr="00011CA0" w14:paraId="598F4B6A" w14:textId="77777777" w:rsidTr="00B40BDE">
        <w:trPr>
          <w:gridBefore w:val="1"/>
          <w:wBefore w:w="29" w:type="dxa"/>
        </w:trPr>
        <w:tc>
          <w:tcPr>
            <w:tcW w:w="3084" w:type="dxa"/>
            <w:gridSpan w:val="3"/>
            <w:shd w:val="clear" w:color="auto" w:fill="F7CAAC"/>
          </w:tcPr>
          <w:p w14:paraId="78B96A5C" w14:textId="77777777" w:rsidR="00A9436F" w:rsidRPr="00011CA0" w:rsidRDefault="00A9436F" w:rsidP="00D44916">
            <w:pPr>
              <w:jc w:val="both"/>
              <w:rPr>
                <w:b/>
              </w:rPr>
            </w:pPr>
            <w:r w:rsidRPr="00011CA0">
              <w:rPr>
                <w:b/>
              </w:rPr>
              <w:t>Rozsah studijního předmětu</w:t>
            </w:r>
          </w:p>
        </w:tc>
        <w:tc>
          <w:tcPr>
            <w:tcW w:w="1701" w:type="dxa"/>
            <w:gridSpan w:val="6"/>
          </w:tcPr>
          <w:p w14:paraId="7C324C25" w14:textId="6FEAD414" w:rsidR="00A9436F" w:rsidRPr="00011CA0" w:rsidRDefault="001A385F" w:rsidP="00D44916">
            <w:pPr>
              <w:jc w:val="both"/>
            </w:pPr>
            <w:r>
              <w:t>0p+</w:t>
            </w:r>
            <w:r w:rsidRPr="00792979">
              <w:t>0s</w:t>
            </w:r>
            <w:r>
              <w:t>+420l</w:t>
            </w:r>
          </w:p>
        </w:tc>
        <w:tc>
          <w:tcPr>
            <w:tcW w:w="889" w:type="dxa"/>
            <w:gridSpan w:val="3"/>
            <w:shd w:val="clear" w:color="auto" w:fill="F7CAAC"/>
          </w:tcPr>
          <w:p w14:paraId="30A02A0B" w14:textId="77777777" w:rsidR="00A9436F" w:rsidRPr="00011CA0" w:rsidRDefault="00A9436F" w:rsidP="00D44916">
            <w:pPr>
              <w:jc w:val="both"/>
              <w:rPr>
                <w:b/>
              </w:rPr>
            </w:pPr>
            <w:r w:rsidRPr="00011CA0">
              <w:rPr>
                <w:b/>
              </w:rPr>
              <w:t xml:space="preserve">hod. </w:t>
            </w:r>
          </w:p>
        </w:tc>
        <w:tc>
          <w:tcPr>
            <w:tcW w:w="816" w:type="dxa"/>
            <w:gridSpan w:val="3"/>
          </w:tcPr>
          <w:p w14:paraId="0B79B28E" w14:textId="439F9F5D" w:rsidR="00A9436F" w:rsidRPr="00011CA0" w:rsidRDefault="00B01C18" w:rsidP="00D44916">
            <w:pPr>
              <w:jc w:val="both"/>
            </w:pPr>
            <w:r>
              <w:t>420</w:t>
            </w:r>
          </w:p>
        </w:tc>
        <w:tc>
          <w:tcPr>
            <w:tcW w:w="2156" w:type="dxa"/>
            <w:gridSpan w:val="5"/>
            <w:shd w:val="clear" w:color="auto" w:fill="F7CAAC"/>
          </w:tcPr>
          <w:p w14:paraId="56C39ACC" w14:textId="77777777" w:rsidR="00A9436F" w:rsidRPr="00011CA0" w:rsidRDefault="00A9436F" w:rsidP="00D44916">
            <w:pPr>
              <w:jc w:val="both"/>
              <w:rPr>
                <w:b/>
              </w:rPr>
            </w:pPr>
            <w:r w:rsidRPr="00011CA0">
              <w:rPr>
                <w:b/>
              </w:rPr>
              <w:t>kreditů</w:t>
            </w:r>
          </w:p>
        </w:tc>
        <w:tc>
          <w:tcPr>
            <w:tcW w:w="1244" w:type="dxa"/>
            <w:gridSpan w:val="6"/>
          </w:tcPr>
          <w:p w14:paraId="29165A34" w14:textId="2284DF51" w:rsidR="00A9436F" w:rsidRPr="00011CA0" w:rsidRDefault="007A4857" w:rsidP="00D44916">
            <w:pPr>
              <w:jc w:val="both"/>
            </w:pPr>
            <w:r>
              <w:t>30</w:t>
            </w:r>
          </w:p>
        </w:tc>
      </w:tr>
      <w:tr w:rsidR="00A9436F" w:rsidRPr="00011CA0" w14:paraId="5FD9B6A2" w14:textId="77777777" w:rsidTr="00B40BDE">
        <w:trPr>
          <w:gridBefore w:val="1"/>
          <w:wBefore w:w="29" w:type="dxa"/>
        </w:trPr>
        <w:tc>
          <w:tcPr>
            <w:tcW w:w="3084" w:type="dxa"/>
            <w:gridSpan w:val="3"/>
            <w:shd w:val="clear" w:color="auto" w:fill="F7CAAC"/>
          </w:tcPr>
          <w:p w14:paraId="694D0922" w14:textId="77777777" w:rsidR="00A9436F" w:rsidRPr="00011CA0" w:rsidRDefault="00A9436F" w:rsidP="00D44916">
            <w:pPr>
              <w:jc w:val="both"/>
              <w:rPr>
                <w:b/>
                <w:sz w:val="22"/>
              </w:rPr>
            </w:pPr>
            <w:r w:rsidRPr="00011CA0">
              <w:rPr>
                <w:b/>
              </w:rPr>
              <w:t>Prerekvizity, korekvizity, ekvivalence</w:t>
            </w:r>
          </w:p>
        </w:tc>
        <w:tc>
          <w:tcPr>
            <w:tcW w:w="6806" w:type="dxa"/>
            <w:gridSpan w:val="23"/>
          </w:tcPr>
          <w:p w14:paraId="4B643F35" w14:textId="77777777" w:rsidR="00A9436F" w:rsidRPr="00011CA0" w:rsidRDefault="00A9436F" w:rsidP="00D44916">
            <w:pPr>
              <w:jc w:val="both"/>
            </w:pPr>
          </w:p>
        </w:tc>
      </w:tr>
      <w:tr w:rsidR="00A9436F" w:rsidRPr="00011CA0" w14:paraId="1F958C8F" w14:textId="77777777" w:rsidTr="00B40BDE">
        <w:trPr>
          <w:gridBefore w:val="1"/>
          <w:wBefore w:w="29" w:type="dxa"/>
        </w:trPr>
        <w:tc>
          <w:tcPr>
            <w:tcW w:w="3084" w:type="dxa"/>
            <w:gridSpan w:val="3"/>
            <w:shd w:val="clear" w:color="auto" w:fill="F7CAAC"/>
          </w:tcPr>
          <w:p w14:paraId="3E4051A6" w14:textId="77777777" w:rsidR="00A9436F" w:rsidRPr="00011CA0" w:rsidRDefault="00A9436F" w:rsidP="00D44916">
            <w:pPr>
              <w:jc w:val="both"/>
              <w:rPr>
                <w:b/>
              </w:rPr>
            </w:pPr>
            <w:r w:rsidRPr="00011CA0">
              <w:rPr>
                <w:b/>
              </w:rPr>
              <w:t>Způsob ověření studijních výsledků</w:t>
            </w:r>
          </w:p>
        </w:tc>
        <w:tc>
          <w:tcPr>
            <w:tcW w:w="3406" w:type="dxa"/>
            <w:gridSpan w:val="12"/>
          </w:tcPr>
          <w:p w14:paraId="44891D41" w14:textId="77777777" w:rsidR="00A9436F" w:rsidRPr="00011CA0" w:rsidRDefault="00A9436F" w:rsidP="00D44916">
            <w:pPr>
              <w:jc w:val="both"/>
            </w:pPr>
            <w:r w:rsidRPr="00011CA0">
              <w:t>zápočet</w:t>
            </w:r>
          </w:p>
        </w:tc>
        <w:tc>
          <w:tcPr>
            <w:tcW w:w="1554" w:type="dxa"/>
            <w:gridSpan w:val="2"/>
            <w:shd w:val="clear" w:color="auto" w:fill="F7CAAC"/>
          </w:tcPr>
          <w:p w14:paraId="5B34192F" w14:textId="77777777" w:rsidR="00A9436F" w:rsidRPr="00011CA0" w:rsidRDefault="00A9436F" w:rsidP="00D44916">
            <w:pPr>
              <w:jc w:val="both"/>
              <w:rPr>
                <w:b/>
              </w:rPr>
            </w:pPr>
            <w:r w:rsidRPr="00011CA0">
              <w:rPr>
                <w:b/>
              </w:rPr>
              <w:t>Forma výuky</w:t>
            </w:r>
          </w:p>
        </w:tc>
        <w:tc>
          <w:tcPr>
            <w:tcW w:w="1846" w:type="dxa"/>
            <w:gridSpan w:val="9"/>
          </w:tcPr>
          <w:p w14:paraId="78B7005B" w14:textId="77777777" w:rsidR="00A9436F" w:rsidRPr="00011CA0" w:rsidRDefault="00A9436F" w:rsidP="00D44916">
            <w:pPr>
              <w:jc w:val="both"/>
            </w:pPr>
            <w:r w:rsidRPr="00011CA0">
              <w:t>laboratorní cvičení</w:t>
            </w:r>
          </w:p>
        </w:tc>
      </w:tr>
      <w:tr w:rsidR="00A9436F" w:rsidRPr="00011CA0" w14:paraId="288BD679" w14:textId="77777777" w:rsidTr="00B40BDE">
        <w:trPr>
          <w:gridBefore w:val="1"/>
          <w:wBefore w:w="29" w:type="dxa"/>
        </w:trPr>
        <w:tc>
          <w:tcPr>
            <w:tcW w:w="3084" w:type="dxa"/>
            <w:gridSpan w:val="3"/>
            <w:shd w:val="clear" w:color="auto" w:fill="F7CAAC"/>
          </w:tcPr>
          <w:p w14:paraId="473E1A33"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23"/>
            <w:tcBorders>
              <w:bottom w:val="single" w:sz="4" w:space="0" w:color="auto"/>
            </w:tcBorders>
          </w:tcPr>
          <w:p w14:paraId="347FDE9C" w14:textId="77777777" w:rsidR="00A9436F" w:rsidRPr="00011CA0" w:rsidRDefault="00A9436F" w:rsidP="00D44916">
            <w:pPr>
              <w:jc w:val="both"/>
            </w:pPr>
            <w:r w:rsidRPr="00011CA0">
              <w:t>Student vypracuje diplomovou práci na téma zadané vedoucím a obhájí ji před komisí. Student pracuje pod vedením vedoucího, který mu zadává dílčí úkoly a kontroluje jejich plnění.</w:t>
            </w:r>
          </w:p>
        </w:tc>
      </w:tr>
      <w:tr w:rsidR="00A9436F" w:rsidRPr="00011CA0" w14:paraId="5E55FAFD" w14:textId="77777777" w:rsidTr="00B40BDE">
        <w:trPr>
          <w:gridBefore w:val="1"/>
          <w:wBefore w:w="29" w:type="dxa"/>
          <w:trHeight w:val="197"/>
        </w:trPr>
        <w:tc>
          <w:tcPr>
            <w:tcW w:w="3084" w:type="dxa"/>
            <w:gridSpan w:val="3"/>
            <w:tcBorders>
              <w:top w:val="nil"/>
            </w:tcBorders>
            <w:shd w:val="clear" w:color="auto" w:fill="F7CAAC"/>
          </w:tcPr>
          <w:p w14:paraId="17AFA498" w14:textId="77777777" w:rsidR="00A9436F" w:rsidRPr="00011CA0" w:rsidRDefault="00A9436F" w:rsidP="00D44916">
            <w:pPr>
              <w:jc w:val="both"/>
              <w:rPr>
                <w:b/>
              </w:rPr>
            </w:pPr>
            <w:r w:rsidRPr="00011CA0">
              <w:rPr>
                <w:b/>
              </w:rPr>
              <w:t>Garant předmětu</w:t>
            </w:r>
          </w:p>
        </w:tc>
        <w:tc>
          <w:tcPr>
            <w:tcW w:w="6806" w:type="dxa"/>
            <w:gridSpan w:val="23"/>
            <w:tcBorders>
              <w:top w:val="single" w:sz="4" w:space="0" w:color="auto"/>
            </w:tcBorders>
          </w:tcPr>
          <w:p w14:paraId="484A1D61" w14:textId="77777777" w:rsidR="00A9436F" w:rsidRPr="00011CA0" w:rsidRDefault="00A9436F" w:rsidP="00D44916">
            <w:pPr>
              <w:jc w:val="both"/>
            </w:pPr>
            <w:r w:rsidRPr="00011CA0">
              <w:t>doc. Ing. Stanislav Kafka, CSc.</w:t>
            </w:r>
          </w:p>
        </w:tc>
      </w:tr>
      <w:tr w:rsidR="00A9436F" w:rsidRPr="00011CA0" w14:paraId="6318D057" w14:textId="77777777" w:rsidTr="00B40BDE">
        <w:trPr>
          <w:gridBefore w:val="1"/>
          <w:wBefore w:w="29" w:type="dxa"/>
          <w:trHeight w:val="243"/>
        </w:trPr>
        <w:tc>
          <w:tcPr>
            <w:tcW w:w="3084" w:type="dxa"/>
            <w:gridSpan w:val="3"/>
            <w:tcBorders>
              <w:top w:val="nil"/>
            </w:tcBorders>
            <w:shd w:val="clear" w:color="auto" w:fill="F7CAAC"/>
          </w:tcPr>
          <w:p w14:paraId="238A9334" w14:textId="77777777" w:rsidR="00A9436F" w:rsidRPr="00011CA0" w:rsidRDefault="00A9436F" w:rsidP="00D44916">
            <w:pPr>
              <w:jc w:val="both"/>
              <w:rPr>
                <w:b/>
              </w:rPr>
            </w:pPr>
            <w:r w:rsidRPr="00011CA0">
              <w:rPr>
                <w:b/>
              </w:rPr>
              <w:t>Zapojení garanta do výuky předmětu</w:t>
            </w:r>
          </w:p>
        </w:tc>
        <w:tc>
          <w:tcPr>
            <w:tcW w:w="6806" w:type="dxa"/>
            <w:gridSpan w:val="23"/>
            <w:tcBorders>
              <w:top w:val="nil"/>
            </w:tcBorders>
          </w:tcPr>
          <w:p w14:paraId="163DFCD2" w14:textId="77777777" w:rsidR="00A9436F" w:rsidRPr="00011CA0" w:rsidRDefault="00A9436F" w:rsidP="00D44916">
            <w:pPr>
              <w:jc w:val="both"/>
            </w:pPr>
            <w:r w:rsidRPr="00011CA0">
              <w:t>Garant je jedním z vedoucích diplomových prací.</w:t>
            </w:r>
          </w:p>
        </w:tc>
      </w:tr>
      <w:tr w:rsidR="00A9436F" w:rsidRPr="00011CA0" w14:paraId="758CB4EF" w14:textId="77777777" w:rsidTr="00B40BDE">
        <w:trPr>
          <w:gridBefore w:val="1"/>
          <w:wBefore w:w="29" w:type="dxa"/>
        </w:trPr>
        <w:tc>
          <w:tcPr>
            <w:tcW w:w="3084" w:type="dxa"/>
            <w:gridSpan w:val="3"/>
            <w:shd w:val="clear" w:color="auto" w:fill="F7CAAC"/>
          </w:tcPr>
          <w:p w14:paraId="49FD8175" w14:textId="77777777" w:rsidR="00A9436F" w:rsidRPr="00011CA0" w:rsidRDefault="00A9436F" w:rsidP="00D44916">
            <w:pPr>
              <w:jc w:val="both"/>
              <w:rPr>
                <w:b/>
              </w:rPr>
            </w:pPr>
            <w:r w:rsidRPr="00011CA0">
              <w:rPr>
                <w:b/>
              </w:rPr>
              <w:t>Vyučující</w:t>
            </w:r>
          </w:p>
        </w:tc>
        <w:tc>
          <w:tcPr>
            <w:tcW w:w="6806" w:type="dxa"/>
            <w:gridSpan w:val="23"/>
            <w:tcBorders>
              <w:bottom w:val="nil"/>
            </w:tcBorders>
          </w:tcPr>
          <w:p w14:paraId="1D5C35E8" w14:textId="77777777" w:rsidR="00A9436F" w:rsidRPr="00011CA0" w:rsidRDefault="00A9436F" w:rsidP="00D44916">
            <w:pPr>
              <w:jc w:val="both"/>
            </w:pPr>
          </w:p>
        </w:tc>
      </w:tr>
      <w:tr w:rsidR="00A9436F" w:rsidRPr="00011CA0" w14:paraId="306FBED9" w14:textId="77777777" w:rsidTr="00B40BDE">
        <w:trPr>
          <w:gridBefore w:val="1"/>
          <w:wBefore w:w="29" w:type="dxa"/>
          <w:trHeight w:val="554"/>
        </w:trPr>
        <w:tc>
          <w:tcPr>
            <w:tcW w:w="9890" w:type="dxa"/>
            <w:gridSpan w:val="26"/>
            <w:tcBorders>
              <w:top w:val="nil"/>
            </w:tcBorders>
          </w:tcPr>
          <w:p w14:paraId="12198EBF" w14:textId="6994DF4C" w:rsidR="00685B9D" w:rsidRDefault="00685B9D" w:rsidP="001E4505">
            <w:pPr>
              <w:spacing w:before="60" w:after="20"/>
              <w:jc w:val="both"/>
              <w:rPr>
                <w:b/>
              </w:rPr>
            </w:pPr>
            <w:r w:rsidRPr="00685B9D">
              <w:rPr>
                <w:b/>
              </w:rPr>
              <w:t>doc. Ing. Stanislav Kafka, CSc.</w:t>
            </w:r>
          </w:p>
          <w:p w14:paraId="320622BF" w14:textId="7985F140" w:rsidR="00A9436F" w:rsidRPr="00011CA0" w:rsidRDefault="00685B9D" w:rsidP="001E4505">
            <w:pPr>
              <w:spacing w:before="20" w:after="60"/>
              <w:jc w:val="both"/>
            </w:pPr>
            <w:r>
              <w:t>vedoucí diplomových prací (100% l)</w:t>
            </w:r>
          </w:p>
        </w:tc>
      </w:tr>
      <w:tr w:rsidR="00A9436F" w:rsidRPr="00011CA0" w14:paraId="751A7494" w14:textId="77777777" w:rsidTr="00B40BDE">
        <w:trPr>
          <w:gridBefore w:val="1"/>
          <w:wBefore w:w="29" w:type="dxa"/>
        </w:trPr>
        <w:tc>
          <w:tcPr>
            <w:tcW w:w="3084" w:type="dxa"/>
            <w:gridSpan w:val="3"/>
            <w:shd w:val="clear" w:color="auto" w:fill="F7CAAC"/>
          </w:tcPr>
          <w:p w14:paraId="49F94CEB" w14:textId="77777777" w:rsidR="00A9436F" w:rsidRPr="00670819" w:rsidRDefault="00A9436F" w:rsidP="00D44916">
            <w:pPr>
              <w:jc w:val="both"/>
            </w:pPr>
            <w:r w:rsidRPr="00670819">
              <w:rPr>
                <w:b/>
              </w:rPr>
              <w:t>Stručná anotace předmětu</w:t>
            </w:r>
          </w:p>
        </w:tc>
        <w:tc>
          <w:tcPr>
            <w:tcW w:w="6806" w:type="dxa"/>
            <w:gridSpan w:val="23"/>
            <w:tcBorders>
              <w:bottom w:val="nil"/>
            </w:tcBorders>
          </w:tcPr>
          <w:p w14:paraId="7C08B526" w14:textId="77777777" w:rsidR="00A9436F" w:rsidRPr="00011CA0" w:rsidRDefault="00A9436F" w:rsidP="00D44916">
            <w:pPr>
              <w:jc w:val="both"/>
            </w:pPr>
          </w:p>
        </w:tc>
      </w:tr>
      <w:tr w:rsidR="00A9436F" w:rsidRPr="00011CA0" w14:paraId="508F16C0" w14:textId="77777777" w:rsidTr="00B40BDE">
        <w:trPr>
          <w:gridBefore w:val="1"/>
          <w:wBefore w:w="29" w:type="dxa"/>
          <w:trHeight w:val="2041"/>
        </w:trPr>
        <w:tc>
          <w:tcPr>
            <w:tcW w:w="9890" w:type="dxa"/>
            <w:gridSpan w:val="26"/>
            <w:tcBorders>
              <w:top w:val="nil"/>
              <w:bottom w:val="single" w:sz="12" w:space="0" w:color="auto"/>
            </w:tcBorders>
          </w:tcPr>
          <w:p w14:paraId="12F742B0" w14:textId="77777777" w:rsidR="00A9436F" w:rsidRDefault="00A9436F" w:rsidP="00D44916">
            <w:pPr>
              <w:jc w:val="both"/>
            </w:pPr>
            <w:r w:rsidRPr="00670819">
              <w:t>Cílem předmětu je připravit studenty pro samostatnou tvůrčí výzkumnou činnost při řešení zadaného</w:t>
            </w:r>
            <w:r w:rsidRPr="00670819">
              <w:br/>
              <w:t>problému. Student je veden k tomu, aby prokázal, že je schopen řešit a ústně i písemně prezentovat daný problém, jakož i obhájit své vlastní přístupy k řešení. </w:t>
            </w:r>
            <w:r w:rsidRPr="00B17A2B">
              <w:t>V průběhu řešení zadání</w:t>
            </w:r>
            <w:r w:rsidRPr="00011CA0">
              <w:t xml:space="preserve"> diplomové práce si student</w:t>
            </w:r>
            <w:r>
              <w:t xml:space="preserve"> prohl</w:t>
            </w:r>
            <w:r w:rsidRPr="00011CA0">
              <w:t>ubuje své znalosti získané v bakalářském i magisterském stupni studia, jakož i zvyšuje své dovednosti a rozšiřuje své zkušenosti z vypracování bakalářské práce. Diplomovou prací se student současně podílí na výzkumu, jemuž se věnuje vedoucí, a jejím cílem je získání nových poznatků, které budou později zahrnuty do publikace ve vědeckém časopisu. V rámci řešení diplomové práce se student podílí na vyhledávání dosavadních poznatků v literatuře, provádí experimenty podle pokynů vedoucího, přičemž také experimenty navrhuje, vypracuje diplomovou práci v zadaném členění a podle požadavků na formální úpravu a připraví si její prezentaci k obhajobě.</w:t>
            </w:r>
          </w:p>
          <w:p w14:paraId="32C60339" w14:textId="77777777" w:rsidR="00A9436F" w:rsidRDefault="00A9436F" w:rsidP="00D44916">
            <w:pPr>
              <w:jc w:val="both"/>
            </w:pPr>
          </w:p>
          <w:p w14:paraId="71767EC4" w14:textId="77777777" w:rsidR="00A9436F" w:rsidRDefault="00A9436F" w:rsidP="00D44916">
            <w:pPr>
              <w:jc w:val="both"/>
            </w:pPr>
          </w:p>
          <w:p w14:paraId="69EA15F8" w14:textId="77777777" w:rsidR="00A9436F" w:rsidRDefault="00A9436F" w:rsidP="00D44916">
            <w:pPr>
              <w:jc w:val="both"/>
            </w:pPr>
          </w:p>
          <w:p w14:paraId="103B5DED" w14:textId="77777777" w:rsidR="00A9436F" w:rsidRPr="00011CA0" w:rsidRDefault="00A9436F" w:rsidP="00D44916">
            <w:pPr>
              <w:jc w:val="both"/>
            </w:pPr>
          </w:p>
        </w:tc>
      </w:tr>
      <w:tr w:rsidR="00A9436F" w:rsidRPr="00011CA0" w14:paraId="4ED0D27D" w14:textId="77777777" w:rsidTr="00B40BDE">
        <w:trPr>
          <w:gridBefore w:val="1"/>
          <w:wBefore w:w="29" w:type="dxa"/>
          <w:trHeight w:val="265"/>
        </w:trPr>
        <w:tc>
          <w:tcPr>
            <w:tcW w:w="3651" w:type="dxa"/>
            <w:gridSpan w:val="6"/>
            <w:tcBorders>
              <w:top w:val="nil"/>
            </w:tcBorders>
            <w:shd w:val="clear" w:color="auto" w:fill="F7CAAC"/>
          </w:tcPr>
          <w:p w14:paraId="1C68B2CC" w14:textId="77777777" w:rsidR="00A9436F" w:rsidRPr="00011CA0" w:rsidRDefault="00A9436F" w:rsidP="00D44916">
            <w:pPr>
              <w:jc w:val="both"/>
            </w:pPr>
            <w:r w:rsidRPr="00011CA0">
              <w:rPr>
                <w:b/>
              </w:rPr>
              <w:t>Studijní literatura a studijní pomůcky</w:t>
            </w:r>
          </w:p>
        </w:tc>
        <w:tc>
          <w:tcPr>
            <w:tcW w:w="6239" w:type="dxa"/>
            <w:gridSpan w:val="20"/>
            <w:tcBorders>
              <w:top w:val="nil"/>
              <w:bottom w:val="nil"/>
            </w:tcBorders>
          </w:tcPr>
          <w:p w14:paraId="779FF6ED" w14:textId="77777777" w:rsidR="00A9436F" w:rsidRPr="00011CA0" w:rsidRDefault="00A9436F" w:rsidP="00D44916">
            <w:pPr>
              <w:jc w:val="both"/>
            </w:pPr>
          </w:p>
        </w:tc>
      </w:tr>
      <w:tr w:rsidR="00A9436F" w:rsidRPr="00011CA0" w14:paraId="16ECD7BF" w14:textId="77777777" w:rsidTr="00B40BDE">
        <w:trPr>
          <w:gridBefore w:val="1"/>
          <w:wBefore w:w="29" w:type="dxa"/>
          <w:trHeight w:val="1497"/>
        </w:trPr>
        <w:tc>
          <w:tcPr>
            <w:tcW w:w="9890" w:type="dxa"/>
            <w:gridSpan w:val="26"/>
            <w:tcBorders>
              <w:top w:val="nil"/>
            </w:tcBorders>
          </w:tcPr>
          <w:p w14:paraId="3C27F0EF" w14:textId="77777777" w:rsidR="00A9436F" w:rsidRPr="00011CA0" w:rsidRDefault="00A9436F" w:rsidP="00D44916">
            <w:pPr>
              <w:jc w:val="both"/>
              <w:rPr>
                <w:u w:val="single"/>
              </w:rPr>
            </w:pPr>
            <w:r w:rsidRPr="00011CA0">
              <w:rPr>
                <w:u w:val="single"/>
              </w:rPr>
              <w:t>Povinná literatura:</w:t>
            </w:r>
          </w:p>
          <w:p w14:paraId="6352CD66" w14:textId="77777777" w:rsidR="00A9436F" w:rsidRPr="00011CA0" w:rsidRDefault="00A9436F" w:rsidP="00D44916">
            <w:pPr>
              <w:jc w:val="both"/>
            </w:pPr>
            <w:r w:rsidRPr="00011CA0">
              <w:t>Odborná literatura podle pokynů vedoucího diplomové práce.</w:t>
            </w:r>
          </w:p>
          <w:p w14:paraId="7A9EB451" w14:textId="77777777" w:rsidR="00A9436F" w:rsidRPr="00011CA0" w:rsidRDefault="00A9436F" w:rsidP="00D44916">
            <w:pPr>
              <w:jc w:val="both"/>
            </w:pPr>
            <w:r w:rsidRPr="00011CA0">
              <w:t>Platné předpisy UTB ve Zlíně pro vypracování diplomové práce.</w:t>
            </w:r>
          </w:p>
          <w:p w14:paraId="357887B4" w14:textId="77777777" w:rsidR="00A9436F" w:rsidRPr="00011CA0" w:rsidRDefault="00A9436F" w:rsidP="00D44916">
            <w:pPr>
              <w:jc w:val="both"/>
            </w:pPr>
            <w:r w:rsidRPr="00011CA0">
              <w:t>Šablona UTB ve Zlíně pro vypracování diplomové práce.</w:t>
            </w:r>
          </w:p>
          <w:p w14:paraId="6BFADD07" w14:textId="77777777" w:rsidR="00A9436F" w:rsidRPr="00011CA0" w:rsidRDefault="00A9436F" w:rsidP="00D44916">
            <w:pPr>
              <w:jc w:val="both"/>
            </w:pPr>
          </w:p>
          <w:p w14:paraId="11FE512E" w14:textId="77777777" w:rsidR="00A9436F" w:rsidRPr="00011CA0" w:rsidRDefault="00A9436F" w:rsidP="00D44916">
            <w:pPr>
              <w:jc w:val="both"/>
              <w:rPr>
                <w:u w:val="single"/>
              </w:rPr>
            </w:pPr>
            <w:r w:rsidRPr="00011CA0">
              <w:rPr>
                <w:u w:val="single"/>
              </w:rPr>
              <w:t>Doporučená literatura:</w:t>
            </w:r>
          </w:p>
          <w:p w14:paraId="7785648A" w14:textId="77777777" w:rsidR="003070B2" w:rsidRDefault="00A9436F" w:rsidP="00EC1BF8">
            <w:pPr>
              <w:jc w:val="both"/>
            </w:pPr>
            <w:r w:rsidRPr="00011CA0">
              <w:t>ČSN 01 6910 Úprava písemností zpracovaných textovými editory. Praha: Český normalizační institut, 2007.</w:t>
            </w:r>
          </w:p>
          <w:p w14:paraId="319DA727" w14:textId="4F4E5B06" w:rsidR="00EC1BF8" w:rsidRPr="00FD6676" w:rsidRDefault="003070B2" w:rsidP="00EC1BF8">
            <w:pPr>
              <w:jc w:val="both"/>
            </w:pPr>
            <w:r>
              <w:t>P</w:t>
            </w:r>
            <w:r w:rsidR="00EC1BF8" w:rsidRPr="00FD6676">
              <w:t>o</w:t>
            </w:r>
            <w:r>
              <w:t>rtál</w:t>
            </w:r>
            <w:r w:rsidR="00EC1BF8" w:rsidRPr="00FD6676">
              <w:t xml:space="preserve"> IVA - informační výchova na UTB ve Zlíně. Dostupné</w:t>
            </w:r>
            <w:r w:rsidR="00EC1BF8" w:rsidRPr="006724B0">
              <w:rPr>
                <w:lang w:val="de-DE"/>
              </w:rPr>
              <w:t xml:space="preserve"> online: </w:t>
            </w:r>
            <w:hyperlink r:id="rId48" w:history="1">
              <w:r w:rsidR="00EC1BF8" w:rsidRPr="00FD6676">
                <w:rPr>
                  <w:rStyle w:val="Hypertextovodkaz"/>
                </w:rPr>
                <w:t>http://iva.k.utb.cz/</w:t>
              </w:r>
            </w:hyperlink>
            <w:r w:rsidR="00EC1BF8" w:rsidRPr="00FD6676">
              <w:t>.</w:t>
            </w:r>
            <w:r>
              <w:t xml:space="preserve">  </w:t>
            </w:r>
          </w:p>
          <w:p w14:paraId="29936740" w14:textId="77777777" w:rsidR="00A9436F" w:rsidRPr="00011CA0" w:rsidRDefault="00A9436F" w:rsidP="00D44916">
            <w:pPr>
              <w:jc w:val="both"/>
            </w:pPr>
            <w:r w:rsidRPr="00011CA0">
              <w:t>Literatura souvisící s tématem práce samostatně vyhledaná a dle případných doporučení vedoucího DP.</w:t>
            </w:r>
          </w:p>
        </w:tc>
      </w:tr>
      <w:tr w:rsidR="00A9436F" w:rsidRPr="00011CA0" w14:paraId="607F5846"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171D7788" w14:textId="77777777" w:rsidR="00A9436F" w:rsidRPr="00011CA0" w:rsidRDefault="00A9436F" w:rsidP="00D44916">
            <w:pPr>
              <w:jc w:val="center"/>
              <w:rPr>
                <w:b/>
              </w:rPr>
            </w:pPr>
            <w:r w:rsidRPr="00011CA0">
              <w:rPr>
                <w:b/>
              </w:rPr>
              <w:t>Informace ke kombinované nebo distanční formě</w:t>
            </w:r>
          </w:p>
        </w:tc>
      </w:tr>
      <w:tr w:rsidR="00A9436F" w:rsidRPr="00011CA0" w14:paraId="2506AD89" w14:textId="77777777" w:rsidTr="00B40BDE">
        <w:trPr>
          <w:gridBefore w:val="1"/>
          <w:wBefore w:w="29" w:type="dxa"/>
        </w:trPr>
        <w:tc>
          <w:tcPr>
            <w:tcW w:w="4785" w:type="dxa"/>
            <w:gridSpan w:val="9"/>
            <w:tcBorders>
              <w:top w:val="single" w:sz="2" w:space="0" w:color="auto"/>
            </w:tcBorders>
            <w:shd w:val="clear" w:color="auto" w:fill="F7CAAC"/>
          </w:tcPr>
          <w:p w14:paraId="106A544B"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5A307312" w14:textId="1A07B99A" w:rsidR="00A9436F" w:rsidRPr="00011CA0" w:rsidRDefault="006E1331" w:rsidP="000C517E">
            <w:pPr>
              <w:jc w:val="center"/>
            </w:pPr>
            <w:r>
              <w:t>120</w:t>
            </w:r>
          </w:p>
        </w:tc>
        <w:tc>
          <w:tcPr>
            <w:tcW w:w="4216" w:type="dxa"/>
            <w:gridSpan w:val="14"/>
            <w:tcBorders>
              <w:top w:val="single" w:sz="2" w:space="0" w:color="auto"/>
            </w:tcBorders>
            <w:shd w:val="clear" w:color="auto" w:fill="F7CAAC"/>
          </w:tcPr>
          <w:p w14:paraId="0FBB71BA" w14:textId="77777777" w:rsidR="00A9436F" w:rsidRPr="00011CA0" w:rsidRDefault="00A9436F" w:rsidP="00D44916">
            <w:pPr>
              <w:jc w:val="both"/>
              <w:rPr>
                <w:b/>
              </w:rPr>
            </w:pPr>
            <w:r w:rsidRPr="00011CA0">
              <w:rPr>
                <w:b/>
              </w:rPr>
              <w:t xml:space="preserve">hodin </w:t>
            </w:r>
          </w:p>
        </w:tc>
      </w:tr>
      <w:tr w:rsidR="00A9436F" w:rsidRPr="00011CA0" w14:paraId="7AA7869D" w14:textId="77777777" w:rsidTr="00B40BDE">
        <w:trPr>
          <w:gridBefore w:val="1"/>
          <w:wBefore w:w="29" w:type="dxa"/>
        </w:trPr>
        <w:tc>
          <w:tcPr>
            <w:tcW w:w="9890" w:type="dxa"/>
            <w:gridSpan w:val="26"/>
            <w:shd w:val="clear" w:color="auto" w:fill="F7CAAC"/>
          </w:tcPr>
          <w:p w14:paraId="0C3C26C2" w14:textId="77777777" w:rsidR="00A9436F" w:rsidRPr="00011CA0" w:rsidRDefault="00A9436F" w:rsidP="00D44916">
            <w:pPr>
              <w:jc w:val="both"/>
              <w:rPr>
                <w:b/>
              </w:rPr>
            </w:pPr>
            <w:r w:rsidRPr="00011CA0">
              <w:rPr>
                <w:b/>
              </w:rPr>
              <w:t>Informace o způsobu kontaktu s vyučujícím</w:t>
            </w:r>
          </w:p>
        </w:tc>
      </w:tr>
      <w:tr w:rsidR="00A9436F" w:rsidRPr="00011CA0" w14:paraId="720AF910" w14:textId="77777777" w:rsidTr="00B40BDE">
        <w:trPr>
          <w:gridBefore w:val="1"/>
          <w:wBefore w:w="29" w:type="dxa"/>
          <w:trHeight w:val="1373"/>
        </w:trPr>
        <w:tc>
          <w:tcPr>
            <w:tcW w:w="9890" w:type="dxa"/>
            <w:gridSpan w:val="26"/>
          </w:tcPr>
          <w:p w14:paraId="0F06B4AB" w14:textId="77777777" w:rsidR="006966ED" w:rsidRDefault="00A9436F" w:rsidP="006966ED">
            <w:pPr>
              <w:spacing w:line="252" w:lineRule="auto"/>
              <w:jc w:val="both"/>
            </w:pPr>
            <w:r w:rsidRPr="00011CA0">
              <w:t xml:space="preserve">V rámci řešení diplomové práce se student podílí na vyhledávání dosavadních poznatků v literatuře, provádí experimenty podle pokynů vedoucího, přičemž také experimenty navrhuje, vypracuje diplomovou práci v zadaném členění a podle požadavků na formální úpravu a připraví si její prezentaci k obhajobě. </w:t>
            </w:r>
            <w:r w:rsidR="006966ED" w:rsidRPr="00EA786C">
              <w:t>V případě potřeby mají studenti možnost domluvit si individuální konzultaci.</w:t>
            </w:r>
          </w:p>
          <w:p w14:paraId="55B93AEA" w14:textId="10A11747" w:rsidR="00A9436F" w:rsidRPr="00011CA0" w:rsidRDefault="00A9436F" w:rsidP="00D44916">
            <w:pPr>
              <w:jc w:val="both"/>
            </w:pPr>
          </w:p>
          <w:p w14:paraId="07BD1F96" w14:textId="2803B6A9" w:rsidR="00A9436F" w:rsidRDefault="00A9436F" w:rsidP="00EC1BF8">
            <w:pPr>
              <w:spacing w:line="252" w:lineRule="auto"/>
              <w:jc w:val="both"/>
            </w:pPr>
            <w:r w:rsidRPr="006966ED">
              <w:t xml:space="preserve">Možnosti komunikace s garantem předmětu: </w:t>
            </w:r>
            <w:hyperlink r:id="rId49" w:history="1">
              <w:r w:rsidR="006966ED" w:rsidRPr="006966ED">
                <w:rPr>
                  <w:rStyle w:val="Hypertextovodkaz"/>
                </w:rPr>
                <w:t>kafka@utb.cz</w:t>
              </w:r>
            </w:hyperlink>
            <w:r w:rsidR="006966ED" w:rsidRPr="006966ED">
              <w:t>, 576 031</w:t>
            </w:r>
            <w:r w:rsidR="006966ED">
              <w:t> </w:t>
            </w:r>
            <w:r w:rsidR="006966ED" w:rsidRPr="006966ED">
              <w:t>115</w:t>
            </w:r>
            <w:r w:rsidR="006966ED">
              <w:t>.</w:t>
            </w:r>
            <w:r w:rsidRPr="006966ED">
              <w:t xml:space="preserve"> Kontakty na jednotlivé vedoucí DP viz Telefonní seznam UTB </w:t>
            </w:r>
            <w:hyperlink r:id="rId50" w:history="1">
              <w:r w:rsidRPr="006966ED">
                <w:rPr>
                  <w:rStyle w:val="Hypertextovodkaz"/>
                </w:rPr>
                <w:t>http://phonebook.utb.cz/</w:t>
              </w:r>
            </w:hyperlink>
            <w:r w:rsidRPr="006966ED">
              <w:t>.</w:t>
            </w:r>
          </w:p>
          <w:p w14:paraId="7D71601B" w14:textId="77777777" w:rsidR="00A9436F" w:rsidRDefault="00A9436F" w:rsidP="00D44916">
            <w:pPr>
              <w:jc w:val="both"/>
            </w:pPr>
          </w:p>
          <w:p w14:paraId="0180E8DE" w14:textId="77777777" w:rsidR="00A9436F" w:rsidRDefault="00A9436F" w:rsidP="00D44916">
            <w:pPr>
              <w:jc w:val="both"/>
            </w:pPr>
          </w:p>
          <w:p w14:paraId="49724645" w14:textId="77777777" w:rsidR="00A9436F" w:rsidRDefault="00A9436F" w:rsidP="00D44916">
            <w:pPr>
              <w:jc w:val="both"/>
            </w:pPr>
          </w:p>
          <w:p w14:paraId="3FFE92B2" w14:textId="77777777" w:rsidR="00A9436F" w:rsidRDefault="00A9436F" w:rsidP="00D44916">
            <w:pPr>
              <w:jc w:val="both"/>
            </w:pPr>
          </w:p>
          <w:p w14:paraId="4E055808" w14:textId="77777777" w:rsidR="00AF7B2A" w:rsidRDefault="00AF7B2A" w:rsidP="00D44916">
            <w:pPr>
              <w:jc w:val="both"/>
            </w:pPr>
          </w:p>
          <w:p w14:paraId="244E7C80" w14:textId="77777777" w:rsidR="00A9436F" w:rsidRPr="00011CA0" w:rsidRDefault="00A9436F" w:rsidP="00D44916">
            <w:pPr>
              <w:jc w:val="both"/>
            </w:pPr>
          </w:p>
        </w:tc>
      </w:tr>
      <w:tr w:rsidR="00A9436F" w:rsidRPr="00011CA0" w14:paraId="22563022" w14:textId="77777777" w:rsidTr="00B40BDE">
        <w:trPr>
          <w:gridBefore w:val="1"/>
          <w:wBefore w:w="29" w:type="dxa"/>
        </w:trPr>
        <w:tc>
          <w:tcPr>
            <w:tcW w:w="9890" w:type="dxa"/>
            <w:gridSpan w:val="26"/>
            <w:tcBorders>
              <w:bottom w:val="double" w:sz="4" w:space="0" w:color="auto"/>
            </w:tcBorders>
            <w:shd w:val="clear" w:color="auto" w:fill="BDD6EE"/>
          </w:tcPr>
          <w:p w14:paraId="2A01CE5B"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13E12C03" w14:textId="77777777" w:rsidTr="00B40BDE">
        <w:trPr>
          <w:gridBefore w:val="1"/>
          <w:wBefore w:w="29" w:type="dxa"/>
        </w:trPr>
        <w:tc>
          <w:tcPr>
            <w:tcW w:w="3084" w:type="dxa"/>
            <w:gridSpan w:val="3"/>
            <w:tcBorders>
              <w:top w:val="double" w:sz="4" w:space="0" w:color="auto"/>
            </w:tcBorders>
            <w:shd w:val="clear" w:color="auto" w:fill="F7CAAC"/>
          </w:tcPr>
          <w:p w14:paraId="5F814F3B" w14:textId="77777777" w:rsidR="00A9436F" w:rsidRPr="00011CA0" w:rsidRDefault="00A9436F" w:rsidP="00D44916">
            <w:pPr>
              <w:jc w:val="both"/>
              <w:rPr>
                <w:b/>
              </w:rPr>
            </w:pPr>
            <w:r w:rsidRPr="00011CA0">
              <w:rPr>
                <w:b/>
              </w:rPr>
              <w:t>Název studijního předmětu</w:t>
            </w:r>
          </w:p>
        </w:tc>
        <w:tc>
          <w:tcPr>
            <w:tcW w:w="6806" w:type="dxa"/>
            <w:gridSpan w:val="23"/>
            <w:tcBorders>
              <w:top w:val="double" w:sz="4" w:space="0" w:color="auto"/>
            </w:tcBorders>
          </w:tcPr>
          <w:p w14:paraId="7EC98430" w14:textId="77777777" w:rsidR="00A9436F" w:rsidRPr="004800BD" w:rsidRDefault="00A9436F" w:rsidP="00D44916">
            <w:pPr>
              <w:jc w:val="both"/>
              <w:rPr>
                <w:b/>
              </w:rPr>
            </w:pPr>
            <w:bookmarkStart w:id="24" w:name="Met_synt_org_látek"/>
            <w:bookmarkEnd w:id="24"/>
            <w:r w:rsidRPr="004800BD">
              <w:rPr>
                <w:b/>
              </w:rPr>
              <w:t>Metody syntézy organických látek</w:t>
            </w:r>
          </w:p>
        </w:tc>
      </w:tr>
      <w:tr w:rsidR="00A9436F" w:rsidRPr="00011CA0" w14:paraId="5FDC74E1" w14:textId="77777777" w:rsidTr="00B40BDE">
        <w:trPr>
          <w:gridBefore w:val="1"/>
          <w:wBefore w:w="29" w:type="dxa"/>
        </w:trPr>
        <w:tc>
          <w:tcPr>
            <w:tcW w:w="3084" w:type="dxa"/>
            <w:gridSpan w:val="3"/>
            <w:shd w:val="clear" w:color="auto" w:fill="F7CAAC"/>
          </w:tcPr>
          <w:p w14:paraId="40622B42" w14:textId="77777777" w:rsidR="00A9436F" w:rsidRPr="00011CA0" w:rsidRDefault="00A9436F" w:rsidP="00D44916">
            <w:pPr>
              <w:jc w:val="both"/>
              <w:rPr>
                <w:b/>
              </w:rPr>
            </w:pPr>
            <w:r w:rsidRPr="00011CA0">
              <w:rPr>
                <w:b/>
              </w:rPr>
              <w:t>Typ předmětu</w:t>
            </w:r>
          </w:p>
        </w:tc>
        <w:tc>
          <w:tcPr>
            <w:tcW w:w="3406" w:type="dxa"/>
            <w:gridSpan w:val="12"/>
          </w:tcPr>
          <w:p w14:paraId="11225759" w14:textId="47C7654C" w:rsidR="00A9436F" w:rsidRPr="00011CA0" w:rsidRDefault="007A4857" w:rsidP="00D44916">
            <w:pPr>
              <w:jc w:val="both"/>
            </w:pPr>
            <w:r>
              <w:t>povinně volitelný, PZ</w:t>
            </w:r>
          </w:p>
        </w:tc>
        <w:tc>
          <w:tcPr>
            <w:tcW w:w="2695" w:type="dxa"/>
            <w:gridSpan w:val="8"/>
            <w:shd w:val="clear" w:color="auto" w:fill="F7CAAC"/>
          </w:tcPr>
          <w:p w14:paraId="6D7DB909" w14:textId="77777777" w:rsidR="00A9436F" w:rsidRPr="00011CA0" w:rsidRDefault="00A9436F" w:rsidP="00D44916">
            <w:pPr>
              <w:jc w:val="both"/>
            </w:pPr>
            <w:r w:rsidRPr="00011CA0">
              <w:rPr>
                <w:b/>
              </w:rPr>
              <w:t>doporučený ročník / semestr</w:t>
            </w:r>
          </w:p>
        </w:tc>
        <w:tc>
          <w:tcPr>
            <w:tcW w:w="705" w:type="dxa"/>
            <w:gridSpan w:val="3"/>
          </w:tcPr>
          <w:p w14:paraId="0B3087F5" w14:textId="072B0C27" w:rsidR="00A9436F" w:rsidRPr="00011CA0" w:rsidRDefault="005765FD" w:rsidP="00D44916">
            <w:pPr>
              <w:jc w:val="both"/>
            </w:pPr>
            <w:r>
              <w:t>1/ZS</w:t>
            </w:r>
          </w:p>
        </w:tc>
      </w:tr>
      <w:tr w:rsidR="00A9436F" w:rsidRPr="00011CA0" w14:paraId="458FC800" w14:textId="77777777" w:rsidTr="00B40BDE">
        <w:trPr>
          <w:gridBefore w:val="1"/>
          <w:wBefore w:w="29" w:type="dxa"/>
        </w:trPr>
        <w:tc>
          <w:tcPr>
            <w:tcW w:w="3084" w:type="dxa"/>
            <w:gridSpan w:val="3"/>
            <w:shd w:val="clear" w:color="auto" w:fill="F7CAAC"/>
          </w:tcPr>
          <w:p w14:paraId="277CC264" w14:textId="77777777" w:rsidR="00A9436F" w:rsidRPr="00011CA0" w:rsidRDefault="00A9436F" w:rsidP="00D44916">
            <w:pPr>
              <w:jc w:val="both"/>
              <w:rPr>
                <w:b/>
              </w:rPr>
            </w:pPr>
            <w:r w:rsidRPr="00011CA0">
              <w:rPr>
                <w:b/>
              </w:rPr>
              <w:t>Rozsah studijního předmětu</w:t>
            </w:r>
          </w:p>
        </w:tc>
        <w:tc>
          <w:tcPr>
            <w:tcW w:w="1701" w:type="dxa"/>
            <w:gridSpan w:val="6"/>
          </w:tcPr>
          <w:p w14:paraId="783A4A52" w14:textId="4AD7AB65" w:rsidR="00A9436F" w:rsidRPr="00011CA0" w:rsidRDefault="001A385F" w:rsidP="00D44916">
            <w:pPr>
              <w:jc w:val="both"/>
            </w:pPr>
            <w:r>
              <w:t>28p+28s+0l</w:t>
            </w:r>
          </w:p>
        </w:tc>
        <w:tc>
          <w:tcPr>
            <w:tcW w:w="889" w:type="dxa"/>
            <w:gridSpan w:val="3"/>
            <w:shd w:val="clear" w:color="auto" w:fill="F7CAAC"/>
          </w:tcPr>
          <w:p w14:paraId="6F421D61" w14:textId="77777777" w:rsidR="00A9436F" w:rsidRPr="00011CA0" w:rsidRDefault="00A9436F" w:rsidP="00D44916">
            <w:pPr>
              <w:jc w:val="both"/>
              <w:rPr>
                <w:b/>
              </w:rPr>
            </w:pPr>
            <w:r w:rsidRPr="00011CA0">
              <w:rPr>
                <w:b/>
              </w:rPr>
              <w:t xml:space="preserve">hod. </w:t>
            </w:r>
          </w:p>
        </w:tc>
        <w:tc>
          <w:tcPr>
            <w:tcW w:w="816" w:type="dxa"/>
            <w:gridSpan w:val="3"/>
          </w:tcPr>
          <w:p w14:paraId="566DFA2A" w14:textId="5DB19E9B" w:rsidR="00A9436F" w:rsidRPr="00011CA0" w:rsidRDefault="00B01C18" w:rsidP="00D44916">
            <w:pPr>
              <w:jc w:val="both"/>
            </w:pPr>
            <w:r>
              <w:t>56</w:t>
            </w:r>
          </w:p>
        </w:tc>
        <w:tc>
          <w:tcPr>
            <w:tcW w:w="2156" w:type="dxa"/>
            <w:gridSpan w:val="5"/>
            <w:shd w:val="clear" w:color="auto" w:fill="F7CAAC"/>
          </w:tcPr>
          <w:p w14:paraId="5422F4B3" w14:textId="77777777" w:rsidR="00A9436F" w:rsidRPr="00011CA0" w:rsidRDefault="00A9436F" w:rsidP="00D44916">
            <w:pPr>
              <w:jc w:val="both"/>
              <w:rPr>
                <w:b/>
              </w:rPr>
            </w:pPr>
            <w:r w:rsidRPr="00011CA0">
              <w:rPr>
                <w:b/>
              </w:rPr>
              <w:t>kreditů</w:t>
            </w:r>
          </w:p>
        </w:tc>
        <w:tc>
          <w:tcPr>
            <w:tcW w:w="1244" w:type="dxa"/>
            <w:gridSpan w:val="6"/>
          </w:tcPr>
          <w:p w14:paraId="5C124FE4" w14:textId="5E77F147" w:rsidR="00A9436F" w:rsidRPr="00011CA0" w:rsidRDefault="007A4857" w:rsidP="00D44916">
            <w:pPr>
              <w:jc w:val="both"/>
            </w:pPr>
            <w:r>
              <w:t>4</w:t>
            </w:r>
          </w:p>
        </w:tc>
      </w:tr>
      <w:tr w:rsidR="00A9436F" w:rsidRPr="00011CA0" w14:paraId="2E66B625" w14:textId="77777777" w:rsidTr="00B40BDE">
        <w:trPr>
          <w:gridBefore w:val="1"/>
          <w:wBefore w:w="29" w:type="dxa"/>
        </w:trPr>
        <w:tc>
          <w:tcPr>
            <w:tcW w:w="3084" w:type="dxa"/>
            <w:gridSpan w:val="3"/>
            <w:shd w:val="clear" w:color="auto" w:fill="F7CAAC"/>
          </w:tcPr>
          <w:p w14:paraId="37F8909A" w14:textId="77777777" w:rsidR="00A9436F" w:rsidRPr="00011CA0" w:rsidRDefault="00A9436F" w:rsidP="00D44916">
            <w:pPr>
              <w:jc w:val="both"/>
              <w:rPr>
                <w:b/>
                <w:sz w:val="22"/>
              </w:rPr>
            </w:pPr>
            <w:r w:rsidRPr="00011CA0">
              <w:rPr>
                <w:b/>
              </w:rPr>
              <w:t>Prerekvizity, korekvizity, ekvivalence</w:t>
            </w:r>
          </w:p>
        </w:tc>
        <w:tc>
          <w:tcPr>
            <w:tcW w:w="6806" w:type="dxa"/>
            <w:gridSpan w:val="23"/>
          </w:tcPr>
          <w:p w14:paraId="55D02D4D" w14:textId="77777777" w:rsidR="00A9436F" w:rsidRPr="00011CA0" w:rsidRDefault="00A9436F" w:rsidP="00D44916">
            <w:pPr>
              <w:jc w:val="both"/>
            </w:pPr>
          </w:p>
        </w:tc>
      </w:tr>
      <w:tr w:rsidR="00A9436F" w:rsidRPr="00011CA0" w14:paraId="3EF43EE5" w14:textId="77777777" w:rsidTr="00B40BDE">
        <w:trPr>
          <w:gridBefore w:val="1"/>
          <w:wBefore w:w="29" w:type="dxa"/>
        </w:trPr>
        <w:tc>
          <w:tcPr>
            <w:tcW w:w="3084" w:type="dxa"/>
            <w:gridSpan w:val="3"/>
            <w:shd w:val="clear" w:color="auto" w:fill="F7CAAC"/>
          </w:tcPr>
          <w:p w14:paraId="356674BF" w14:textId="77777777" w:rsidR="00A9436F" w:rsidRPr="00011CA0" w:rsidRDefault="00A9436F" w:rsidP="00D44916">
            <w:pPr>
              <w:jc w:val="both"/>
              <w:rPr>
                <w:b/>
              </w:rPr>
            </w:pPr>
            <w:r w:rsidRPr="00011CA0">
              <w:rPr>
                <w:b/>
              </w:rPr>
              <w:t>Způsob ověření studijních výsledků</w:t>
            </w:r>
          </w:p>
        </w:tc>
        <w:tc>
          <w:tcPr>
            <w:tcW w:w="3406" w:type="dxa"/>
            <w:gridSpan w:val="12"/>
          </w:tcPr>
          <w:p w14:paraId="36998BEB" w14:textId="77777777" w:rsidR="00A9436F" w:rsidRPr="00011CA0" w:rsidRDefault="00A9436F" w:rsidP="00D44916">
            <w:pPr>
              <w:pStyle w:val="Default"/>
              <w:jc w:val="both"/>
            </w:pPr>
            <w:r w:rsidRPr="00011CA0">
              <w:rPr>
                <w:sz w:val="20"/>
                <w:szCs w:val="20"/>
              </w:rPr>
              <w:t xml:space="preserve">zápočet, zkouška </w:t>
            </w:r>
          </w:p>
        </w:tc>
        <w:tc>
          <w:tcPr>
            <w:tcW w:w="1554" w:type="dxa"/>
            <w:gridSpan w:val="2"/>
            <w:shd w:val="clear" w:color="auto" w:fill="F7CAAC"/>
          </w:tcPr>
          <w:p w14:paraId="3B99899E" w14:textId="77777777" w:rsidR="00A9436F" w:rsidRPr="00011CA0" w:rsidRDefault="00A9436F" w:rsidP="00D44916">
            <w:pPr>
              <w:jc w:val="both"/>
              <w:rPr>
                <w:b/>
              </w:rPr>
            </w:pPr>
            <w:r w:rsidRPr="00011CA0">
              <w:rPr>
                <w:b/>
              </w:rPr>
              <w:t>Forma výuky</w:t>
            </w:r>
          </w:p>
        </w:tc>
        <w:tc>
          <w:tcPr>
            <w:tcW w:w="1846" w:type="dxa"/>
            <w:gridSpan w:val="9"/>
          </w:tcPr>
          <w:p w14:paraId="0C4144AC" w14:textId="77777777" w:rsidR="00A9436F" w:rsidRPr="00011CA0" w:rsidRDefault="00A9436F" w:rsidP="00D44916">
            <w:pPr>
              <w:pStyle w:val="Default"/>
              <w:jc w:val="both"/>
            </w:pPr>
            <w:r>
              <w:rPr>
                <w:sz w:val="20"/>
                <w:szCs w:val="20"/>
              </w:rPr>
              <w:t>přednášky</w:t>
            </w:r>
            <w:r w:rsidRPr="00011CA0">
              <w:rPr>
                <w:sz w:val="20"/>
                <w:szCs w:val="20"/>
              </w:rPr>
              <w:t>, seminář</w:t>
            </w:r>
            <w:r>
              <w:rPr>
                <w:sz w:val="20"/>
                <w:szCs w:val="20"/>
              </w:rPr>
              <w:t>e</w:t>
            </w:r>
            <w:r w:rsidRPr="00011CA0">
              <w:rPr>
                <w:sz w:val="20"/>
                <w:szCs w:val="20"/>
              </w:rPr>
              <w:t xml:space="preserve"> </w:t>
            </w:r>
          </w:p>
        </w:tc>
      </w:tr>
      <w:tr w:rsidR="00A9436F" w:rsidRPr="00011CA0" w14:paraId="67E9F013" w14:textId="77777777" w:rsidTr="00B40BDE">
        <w:trPr>
          <w:gridBefore w:val="1"/>
          <w:wBefore w:w="29" w:type="dxa"/>
        </w:trPr>
        <w:tc>
          <w:tcPr>
            <w:tcW w:w="3084" w:type="dxa"/>
            <w:gridSpan w:val="3"/>
            <w:shd w:val="clear" w:color="auto" w:fill="F7CAAC"/>
          </w:tcPr>
          <w:p w14:paraId="3B1DAAD0"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23"/>
            <w:tcBorders>
              <w:bottom w:val="single" w:sz="4" w:space="0" w:color="auto"/>
            </w:tcBorders>
          </w:tcPr>
          <w:p w14:paraId="7C2EBC4F" w14:textId="77777777" w:rsidR="00A9436F" w:rsidRPr="00011CA0" w:rsidRDefault="00A9436F" w:rsidP="00D44916">
            <w:pPr>
              <w:jc w:val="both"/>
            </w:pPr>
            <w:r w:rsidRPr="00011CA0">
              <w:t>Dva písemné testy v průběhu semestru a ústní zkouška.</w:t>
            </w:r>
          </w:p>
          <w:p w14:paraId="27FB1F3B" w14:textId="77777777" w:rsidR="00A9436F" w:rsidRPr="00011CA0" w:rsidRDefault="00A9436F" w:rsidP="00D44916">
            <w:pPr>
              <w:jc w:val="both"/>
            </w:pPr>
            <w:r w:rsidRPr="00011CA0">
              <w:t>Povinná účast v seminářích, podmínkou pro udělení zápočt</w:t>
            </w:r>
            <w:r>
              <w:t>u je zisk nejméně 50</w:t>
            </w:r>
            <w:r w:rsidRPr="00011CA0">
              <w:t>% plného počtu bodů z písemných testů.</w:t>
            </w:r>
          </w:p>
        </w:tc>
      </w:tr>
      <w:tr w:rsidR="00A9436F" w:rsidRPr="00011CA0" w14:paraId="0996259E" w14:textId="77777777" w:rsidTr="00B40BDE">
        <w:trPr>
          <w:gridBefore w:val="1"/>
          <w:wBefore w:w="29" w:type="dxa"/>
          <w:trHeight w:val="197"/>
        </w:trPr>
        <w:tc>
          <w:tcPr>
            <w:tcW w:w="3084" w:type="dxa"/>
            <w:gridSpan w:val="3"/>
            <w:tcBorders>
              <w:top w:val="nil"/>
            </w:tcBorders>
            <w:shd w:val="clear" w:color="auto" w:fill="F7CAAC"/>
          </w:tcPr>
          <w:p w14:paraId="14ABFA59" w14:textId="77777777" w:rsidR="00A9436F" w:rsidRPr="00011CA0" w:rsidRDefault="00A9436F" w:rsidP="00D44916">
            <w:pPr>
              <w:jc w:val="both"/>
              <w:rPr>
                <w:b/>
              </w:rPr>
            </w:pPr>
            <w:r w:rsidRPr="00011CA0">
              <w:rPr>
                <w:b/>
              </w:rPr>
              <w:t>Garant předmětu</w:t>
            </w:r>
          </w:p>
        </w:tc>
        <w:tc>
          <w:tcPr>
            <w:tcW w:w="6806" w:type="dxa"/>
            <w:gridSpan w:val="23"/>
            <w:tcBorders>
              <w:top w:val="single" w:sz="4" w:space="0" w:color="auto"/>
            </w:tcBorders>
          </w:tcPr>
          <w:p w14:paraId="24AFDBF6" w14:textId="37571377" w:rsidR="00A9436F" w:rsidRPr="002A54C7" w:rsidRDefault="002A54C7" w:rsidP="002A54C7">
            <w:pPr>
              <w:jc w:val="both"/>
            </w:pPr>
            <w:r w:rsidRPr="002A54C7">
              <w:t xml:space="preserve">doc. Ing. Stanislav Kafka, CSc. </w:t>
            </w:r>
          </w:p>
        </w:tc>
      </w:tr>
      <w:tr w:rsidR="00A9436F" w:rsidRPr="00011CA0" w14:paraId="2BF8BA6F" w14:textId="77777777" w:rsidTr="00B40BDE">
        <w:trPr>
          <w:gridBefore w:val="1"/>
          <w:wBefore w:w="29" w:type="dxa"/>
          <w:trHeight w:val="243"/>
        </w:trPr>
        <w:tc>
          <w:tcPr>
            <w:tcW w:w="3084" w:type="dxa"/>
            <w:gridSpan w:val="3"/>
            <w:tcBorders>
              <w:top w:val="nil"/>
            </w:tcBorders>
            <w:shd w:val="clear" w:color="auto" w:fill="F7CAAC"/>
          </w:tcPr>
          <w:p w14:paraId="602DC92E" w14:textId="77777777" w:rsidR="00A9436F" w:rsidRPr="00011CA0" w:rsidRDefault="00A9436F" w:rsidP="00D44916">
            <w:pPr>
              <w:jc w:val="both"/>
              <w:rPr>
                <w:b/>
              </w:rPr>
            </w:pPr>
            <w:r w:rsidRPr="00011CA0">
              <w:rPr>
                <w:b/>
              </w:rPr>
              <w:t>Zapojení garanta do výuky předmětu</w:t>
            </w:r>
          </w:p>
        </w:tc>
        <w:tc>
          <w:tcPr>
            <w:tcW w:w="6806" w:type="dxa"/>
            <w:gridSpan w:val="23"/>
            <w:tcBorders>
              <w:top w:val="nil"/>
            </w:tcBorders>
          </w:tcPr>
          <w:p w14:paraId="578BDF0C" w14:textId="52FC61D8" w:rsidR="00A9436F" w:rsidRPr="00011CA0" w:rsidRDefault="002A54C7" w:rsidP="00D44916">
            <w:pPr>
              <w:jc w:val="both"/>
            </w:pPr>
            <w:r>
              <w:t>100% p</w:t>
            </w:r>
          </w:p>
        </w:tc>
      </w:tr>
      <w:tr w:rsidR="00A9436F" w:rsidRPr="00011CA0" w14:paraId="45D1703C" w14:textId="77777777" w:rsidTr="00B40BDE">
        <w:trPr>
          <w:gridBefore w:val="1"/>
          <w:wBefore w:w="29" w:type="dxa"/>
        </w:trPr>
        <w:tc>
          <w:tcPr>
            <w:tcW w:w="3084" w:type="dxa"/>
            <w:gridSpan w:val="3"/>
            <w:shd w:val="clear" w:color="auto" w:fill="F7CAAC"/>
          </w:tcPr>
          <w:p w14:paraId="0014FD75" w14:textId="77777777" w:rsidR="00A9436F" w:rsidRPr="00011CA0" w:rsidRDefault="00A9436F" w:rsidP="00D44916">
            <w:pPr>
              <w:jc w:val="both"/>
              <w:rPr>
                <w:b/>
              </w:rPr>
            </w:pPr>
            <w:r w:rsidRPr="00011CA0">
              <w:rPr>
                <w:b/>
              </w:rPr>
              <w:t>Vyučující</w:t>
            </w:r>
          </w:p>
        </w:tc>
        <w:tc>
          <w:tcPr>
            <w:tcW w:w="6806" w:type="dxa"/>
            <w:gridSpan w:val="23"/>
            <w:tcBorders>
              <w:bottom w:val="nil"/>
            </w:tcBorders>
          </w:tcPr>
          <w:p w14:paraId="404C2FC5" w14:textId="77777777" w:rsidR="00A9436F" w:rsidRPr="00011CA0" w:rsidRDefault="00A9436F" w:rsidP="00D44916">
            <w:pPr>
              <w:jc w:val="both"/>
            </w:pPr>
          </w:p>
        </w:tc>
      </w:tr>
      <w:tr w:rsidR="00A9436F" w:rsidRPr="00011CA0" w14:paraId="3067522A" w14:textId="77777777" w:rsidTr="00B40BDE">
        <w:trPr>
          <w:gridBefore w:val="1"/>
          <w:wBefore w:w="29" w:type="dxa"/>
          <w:trHeight w:val="291"/>
        </w:trPr>
        <w:tc>
          <w:tcPr>
            <w:tcW w:w="9890" w:type="dxa"/>
            <w:gridSpan w:val="26"/>
            <w:tcBorders>
              <w:top w:val="nil"/>
            </w:tcBorders>
          </w:tcPr>
          <w:p w14:paraId="0ECB82D8" w14:textId="0BF7253C" w:rsidR="00A9436F" w:rsidRPr="00011CA0" w:rsidRDefault="002A54C7" w:rsidP="002A54C7">
            <w:pPr>
              <w:spacing w:before="60" w:after="60"/>
              <w:jc w:val="both"/>
            </w:pPr>
            <w:r w:rsidRPr="002A54C7">
              <w:rPr>
                <w:b/>
              </w:rPr>
              <w:t>doc. Ing. Stanislav Kafka, CSc.</w:t>
            </w:r>
            <w:r w:rsidRPr="005114F2">
              <w:rPr>
                <w:b/>
              </w:rPr>
              <w:t xml:space="preserve"> </w:t>
            </w:r>
            <w:r w:rsidRPr="002A54C7">
              <w:t>(100% p)</w:t>
            </w:r>
          </w:p>
        </w:tc>
      </w:tr>
      <w:tr w:rsidR="00A9436F" w:rsidRPr="00011CA0" w14:paraId="7DBAC827" w14:textId="77777777" w:rsidTr="00B40BDE">
        <w:trPr>
          <w:gridBefore w:val="1"/>
          <w:wBefore w:w="29" w:type="dxa"/>
        </w:trPr>
        <w:tc>
          <w:tcPr>
            <w:tcW w:w="3084" w:type="dxa"/>
            <w:gridSpan w:val="3"/>
            <w:shd w:val="clear" w:color="auto" w:fill="F7CAAC"/>
          </w:tcPr>
          <w:p w14:paraId="06C7E9DB" w14:textId="77777777" w:rsidR="00A9436F" w:rsidRPr="00011CA0" w:rsidRDefault="00A9436F" w:rsidP="00D44916">
            <w:pPr>
              <w:jc w:val="both"/>
              <w:rPr>
                <w:b/>
              </w:rPr>
            </w:pPr>
            <w:r w:rsidRPr="00011CA0">
              <w:rPr>
                <w:b/>
              </w:rPr>
              <w:t>Stručná anotace předmětu</w:t>
            </w:r>
          </w:p>
        </w:tc>
        <w:tc>
          <w:tcPr>
            <w:tcW w:w="6806" w:type="dxa"/>
            <w:gridSpan w:val="23"/>
            <w:tcBorders>
              <w:bottom w:val="nil"/>
            </w:tcBorders>
          </w:tcPr>
          <w:p w14:paraId="3E632CCF" w14:textId="77777777" w:rsidR="00A9436F" w:rsidRPr="00011CA0" w:rsidRDefault="00A9436F" w:rsidP="00D44916">
            <w:pPr>
              <w:jc w:val="both"/>
            </w:pPr>
          </w:p>
        </w:tc>
      </w:tr>
      <w:tr w:rsidR="00A9436F" w:rsidRPr="00011CA0" w14:paraId="4E4152EF" w14:textId="77777777" w:rsidTr="00B40BDE">
        <w:trPr>
          <w:gridBefore w:val="1"/>
          <w:wBefore w:w="29" w:type="dxa"/>
          <w:trHeight w:val="3938"/>
        </w:trPr>
        <w:tc>
          <w:tcPr>
            <w:tcW w:w="9890" w:type="dxa"/>
            <w:gridSpan w:val="26"/>
            <w:tcBorders>
              <w:top w:val="nil"/>
              <w:bottom w:val="single" w:sz="12" w:space="0" w:color="auto"/>
            </w:tcBorders>
          </w:tcPr>
          <w:p w14:paraId="019D80E6" w14:textId="77777777" w:rsidR="00A9436F" w:rsidRPr="00011CA0" w:rsidRDefault="00A9436F" w:rsidP="00D44916">
            <w:pPr>
              <w:jc w:val="both"/>
            </w:pPr>
            <w:r w:rsidRPr="00011CA0">
              <w:t>Cílem předmětu je navázat na znalosti organické chemie, které studenti nabyli v bakalářském stupni studia, a rozšířit jejich vědomosti o metodách zavádění a transformace funkčních skupin v molekulách organických sloučenin. Obsah předmětu tvoří tyto tematick</w:t>
            </w:r>
            <w:r>
              <w:t>é</w:t>
            </w:r>
            <w:r w:rsidRPr="00011CA0">
              <w:t xml:space="preserve"> celky: </w:t>
            </w:r>
          </w:p>
          <w:p w14:paraId="1266AD6E"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Redukce násobných vazeb mezi atomy uhlíku, hydrogenolýza. </w:t>
            </w:r>
          </w:p>
          <w:p w14:paraId="08181F72"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Redukce funkčních skupin s atomy kyslíku, dusíku a síry. </w:t>
            </w:r>
          </w:p>
          <w:p w14:paraId="207B0629"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Oxidace uhlovodíků. </w:t>
            </w:r>
          </w:p>
          <w:p w14:paraId="2AA81565"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Oxidace derivátů uhlovodíků. </w:t>
            </w:r>
          </w:p>
          <w:p w14:paraId="0D499242"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Zavádění atomů halogenů do molekul - adice halogenovodíků, halogenů a hypohalogenkyselin na C=C, substituce atomu H atomem halogenu. </w:t>
            </w:r>
          </w:p>
          <w:p w14:paraId="5A7C9F8A"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Zavádění atomů halogenů do molekul - substituce hydroxylové skupiny, atomu kyslíku v karbonylové skupině a atomů kovů atomy halogenů, nahrazení atomu halogenu atomem jiného halogenu. </w:t>
            </w:r>
          </w:p>
          <w:p w14:paraId="7A01641B"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Nitrace, nitrosace a sulfonace. </w:t>
            </w:r>
          </w:p>
          <w:p w14:paraId="226A68C8"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Alkylace alifatických sloučenin. </w:t>
            </w:r>
          </w:p>
          <w:p w14:paraId="674275A1"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Alkylace a acylace aromatických sloučenin. </w:t>
            </w:r>
          </w:p>
          <w:p w14:paraId="7BA78B6F"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Příprava organokovových sloučenin, přeměny a syntetické využití především organohořečnatých, organolithných a organozinečnatých sloučenin. </w:t>
            </w:r>
          </w:p>
          <w:p w14:paraId="659D1B61"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Diazotace, substituce diazoniové skupiny, kopulační reakce, tvorba vazby C-C. </w:t>
            </w:r>
          </w:p>
          <w:p w14:paraId="57305465"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Knoevenagelova reakce, P-ylidy, Wittigova reakce, Hornerova - Wadsworthova - Emmonsova reakce. </w:t>
            </w:r>
          </w:p>
          <w:p w14:paraId="74227FB4"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Darzensova reakce, S-ylidy a jejich využití k přípravě derivátů oxiranu. </w:t>
            </w:r>
          </w:p>
          <w:p w14:paraId="6A8A1480" w14:textId="77777777" w:rsidR="00A9436F" w:rsidRPr="00011CA0" w:rsidRDefault="00A9436F" w:rsidP="00A56D42">
            <w:pPr>
              <w:pStyle w:val="Default"/>
              <w:numPr>
                <w:ilvl w:val="0"/>
                <w:numId w:val="17"/>
              </w:numPr>
              <w:ind w:left="284" w:hanging="57"/>
              <w:jc w:val="both"/>
            </w:pPr>
            <w:r w:rsidRPr="00011CA0">
              <w:rPr>
                <w:sz w:val="20"/>
                <w:szCs w:val="20"/>
              </w:rPr>
              <w:t xml:space="preserve">Chránicí skupiny v organické syntéze. Chránění hydroxylové, karbonylové, karboxylové a aminoskupiny. </w:t>
            </w:r>
          </w:p>
        </w:tc>
      </w:tr>
      <w:tr w:rsidR="00A9436F" w:rsidRPr="00011CA0" w14:paraId="03084326" w14:textId="77777777" w:rsidTr="00B40BDE">
        <w:trPr>
          <w:gridBefore w:val="1"/>
          <w:wBefore w:w="29" w:type="dxa"/>
          <w:trHeight w:val="265"/>
        </w:trPr>
        <w:tc>
          <w:tcPr>
            <w:tcW w:w="3651" w:type="dxa"/>
            <w:gridSpan w:val="6"/>
            <w:tcBorders>
              <w:top w:val="nil"/>
            </w:tcBorders>
            <w:shd w:val="clear" w:color="auto" w:fill="F7CAAC"/>
          </w:tcPr>
          <w:p w14:paraId="3B176BE6" w14:textId="77777777" w:rsidR="00A9436F" w:rsidRPr="00011CA0" w:rsidRDefault="00A9436F" w:rsidP="00D44916">
            <w:pPr>
              <w:jc w:val="both"/>
            </w:pPr>
            <w:r w:rsidRPr="00011CA0">
              <w:rPr>
                <w:b/>
              </w:rPr>
              <w:t>Studijní literatura a studijní pomůcky</w:t>
            </w:r>
          </w:p>
        </w:tc>
        <w:tc>
          <w:tcPr>
            <w:tcW w:w="6239" w:type="dxa"/>
            <w:gridSpan w:val="20"/>
            <w:tcBorders>
              <w:top w:val="nil"/>
              <w:bottom w:val="nil"/>
            </w:tcBorders>
          </w:tcPr>
          <w:p w14:paraId="0C931E90" w14:textId="77777777" w:rsidR="00A9436F" w:rsidRPr="00011CA0" w:rsidRDefault="00A9436F" w:rsidP="00D44916">
            <w:pPr>
              <w:jc w:val="both"/>
            </w:pPr>
          </w:p>
        </w:tc>
      </w:tr>
      <w:tr w:rsidR="00A9436F" w:rsidRPr="00011CA0" w14:paraId="676AF3C1" w14:textId="77777777" w:rsidTr="00B40BDE">
        <w:trPr>
          <w:gridBefore w:val="1"/>
          <w:wBefore w:w="29" w:type="dxa"/>
          <w:trHeight w:val="1497"/>
        </w:trPr>
        <w:tc>
          <w:tcPr>
            <w:tcW w:w="9890" w:type="dxa"/>
            <w:gridSpan w:val="26"/>
            <w:tcBorders>
              <w:top w:val="nil"/>
            </w:tcBorders>
          </w:tcPr>
          <w:p w14:paraId="6F04AB32" w14:textId="77777777" w:rsidR="00A9436F" w:rsidRPr="00011CA0" w:rsidRDefault="00A9436F" w:rsidP="00D44916">
            <w:pPr>
              <w:jc w:val="both"/>
            </w:pPr>
            <w:r w:rsidRPr="00011CA0">
              <w:rPr>
                <w:u w:val="single"/>
              </w:rPr>
              <w:t>Povinná literatura</w:t>
            </w:r>
            <w:r w:rsidRPr="00011CA0">
              <w:t>:</w:t>
            </w:r>
          </w:p>
          <w:p w14:paraId="21288552" w14:textId="77777777" w:rsidR="00A9436F" w:rsidRPr="00011CA0" w:rsidRDefault="00A9436F" w:rsidP="00D44916">
            <w:pPr>
              <w:jc w:val="both"/>
            </w:pPr>
            <w:r w:rsidRPr="00011CA0">
              <w:t>SVOBODA, J. Organická syntéza. Praha: VŠCHT, 2017. ISBN 978-80-7080-990-7.</w:t>
            </w:r>
          </w:p>
          <w:p w14:paraId="2A8F516A" w14:textId="77777777" w:rsidR="00A9436F" w:rsidRPr="00011CA0" w:rsidRDefault="00A9436F" w:rsidP="00D44916">
            <w:pPr>
              <w:jc w:val="both"/>
            </w:pPr>
            <w:r w:rsidRPr="00011CA0">
              <w:t>McMURRY, J. Organická chemie. Praha: VŠCHT, 2015. ISBN 978-80-7080-930-3.</w:t>
            </w:r>
          </w:p>
          <w:p w14:paraId="573312F1" w14:textId="77777777" w:rsidR="00A9436F" w:rsidRDefault="00A9436F" w:rsidP="00D44916">
            <w:pPr>
              <w:jc w:val="both"/>
            </w:pPr>
            <w:r w:rsidRPr="00011CA0">
              <w:t>McMURRY, J. Organická chemie. Brno: VUTIUM, 2007. ISBN 978-80-214-3291-8.</w:t>
            </w:r>
          </w:p>
          <w:p w14:paraId="5D6A93AC" w14:textId="77777777" w:rsidR="00A9436F" w:rsidRPr="00011CA0" w:rsidRDefault="00A9436F" w:rsidP="00D44916">
            <w:pPr>
              <w:jc w:val="both"/>
            </w:pPr>
          </w:p>
          <w:p w14:paraId="5CB00B71" w14:textId="77777777" w:rsidR="00A9436F" w:rsidRPr="00011CA0" w:rsidRDefault="00A9436F" w:rsidP="00D44916">
            <w:pPr>
              <w:jc w:val="both"/>
            </w:pPr>
            <w:r w:rsidRPr="00011CA0">
              <w:rPr>
                <w:u w:val="single"/>
              </w:rPr>
              <w:t>Doporučená literatura</w:t>
            </w:r>
            <w:r w:rsidRPr="00011CA0">
              <w:t>:</w:t>
            </w:r>
          </w:p>
          <w:p w14:paraId="68B3E5B6" w14:textId="77777777" w:rsidR="00A9436F" w:rsidRPr="00011CA0" w:rsidRDefault="00A9436F" w:rsidP="00D44916">
            <w:pPr>
              <w:jc w:val="both"/>
            </w:pPr>
            <w:r w:rsidRPr="00011CA0">
              <w:t xml:space="preserve">SVOBODA, J. Sbírka příkladů z organické syntézy I. Praha: VŠCHT, 2000 (dotisk 2009). ISBN </w:t>
            </w:r>
            <w:r w:rsidRPr="00011CA0">
              <w:tab/>
              <w:t>978-80-7080-386-8.</w:t>
            </w:r>
          </w:p>
          <w:p w14:paraId="58805407" w14:textId="77777777" w:rsidR="00A9436F" w:rsidRPr="00011CA0" w:rsidRDefault="00A9436F" w:rsidP="00D44916">
            <w:pPr>
              <w:jc w:val="both"/>
            </w:pPr>
            <w:r w:rsidRPr="00011CA0">
              <w:t>CAREY, F.A, SUNDBERG, R.J. Advanced Organic Chemistry, Part B: Reaction and Synthesis. 5th Ed. Springer, 2007. ISBN 978-0-387-68354-6.</w:t>
            </w:r>
          </w:p>
          <w:p w14:paraId="4E24735F" w14:textId="77777777" w:rsidR="00A9436F" w:rsidRPr="00011CA0" w:rsidRDefault="00A9436F" w:rsidP="00D44916">
            <w:pPr>
              <w:ind w:left="180" w:hanging="180"/>
              <w:jc w:val="both"/>
            </w:pPr>
            <w:r w:rsidRPr="00011CA0">
              <w:t>McMURRY, J. Organic Chemistry. 9th Ed. Cengage, 2016. ISBN 9781305080485.</w:t>
            </w:r>
          </w:p>
        </w:tc>
      </w:tr>
      <w:tr w:rsidR="00A9436F" w:rsidRPr="00011CA0" w14:paraId="228B77D9" w14:textId="77777777" w:rsidTr="00B40BDE">
        <w:trPr>
          <w:gridBefore w:val="1"/>
          <w:wBefore w:w="29" w:type="dxa"/>
        </w:trPr>
        <w:tc>
          <w:tcPr>
            <w:tcW w:w="9890" w:type="dxa"/>
            <w:gridSpan w:val="26"/>
            <w:tcBorders>
              <w:top w:val="single" w:sz="12" w:space="0" w:color="auto"/>
              <w:left w:val="single" w:sz="2" w:space="0" w:color="auto"/>
              <w:bottom w:val="single" w:sz="2" w:space="0" w:color="auto"/>
              <w:right w:val="single" w:sz="2" w:space="0" w:color="auto"/>
            </w:tcBorders>
            <w:shd w:val="clear" w:color="auto" w:fill="F7CAAC"/>
          </w:tcPr>
          <w:p w14:paraId="0D1610B4" w14:textId="77777777" w:rsidR="00A9436F" w:rsidRPr="00011CA0" w:rsidRDefault="00A9436F" w:rsidP="00D44916">
            <w:pPr>
              <w:jc w:val="center"/>
              <w:rPr>
                <w:b/>
              </w:rPr>
            </w:pPr>
            <w:r w:rsidRPr="00011CA0">
              <w:rPr>
                <w:b/>
              </w:rPr>
              <w:t>Informace ke kombinované nebo distanční formě</w:t>
            </w:r>
          </w:p>
        </w:tc>
      </w:tr>
      <w:tr w:rsidR="00A9436F" w:rsidRPr="00011CA0" w14:paraId="121A3438" w14:textId="77777777" w:rsidTr="00B40BDE">
        <w:trPr>
          <w:gridBefore w:val="1"/>
          <w:wBefore w:w="29" w:type="dxa"/>
        </w:trPr>
        <w:tc>
          <w:tcPr>
            <w:tcW w:w="4785" w:type="dxa"/>
            <w:gridSpan w:val="9"/>
            <w:tcBorders>
              <w:top w:val="single" w:sz="2" w:space="0" w:color="auto"/>
            </w:tcBorders>
            <w:shd w:val="clear" w:color="auto" w:fill="F7CAAC"/>
          </w:tcPr>
          <w:p w14:paraId="5B818AFC"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13BDC682" w14:textId="3567FFB8" w:rsidR="00A9436F" w:rsidRPr="00011CA0" w:rsidRDefault="006E1331" w:rsidP="000C517E">
            <w:pPr>
              <w:jc w:val="center"/>
            </w:pPr>
            <w:r>
              <w:t>16</w:t>
            </w:r>
          </w:p>
        </w:tc>
        <w:tc>
          <w:tcPr>
            <w:tcW w:w="4216" w:type="dxa"/>
            <w:gridSpan w:val="14"/>
            <w:tcBorders>
              <w:top w:val="single" w:sz="2" w:space="0" w:color="auto"/>
            </w:tcBorders>
            <w:shd w:val="clear" w:color="auto" w:fill="F7CAAC"/>
          </w:tcPr>
          <w:p w14:paraId="72751E59" w14:textId="77777777" w:rsidR="00A9436F" w:rsidRPr="00011CA0" w:rsidRDefault="00A9436F" w:rsidP="00D44916">
            <w:pPr>
              <w:jc w:val="both"/>
              <w:rPr>
                <w:b/>
              </w:rPr>
            </w:pPr>
            <w:r w:rsidRPr="00011CA0">
              <w:rPr>
                <w:b/>
              </w:rPr>
              <w:t xml:space="preserve">hodin </w:t>
            </w:r>
          </w:p>
        </w:tc>
      </w:tr>
      <w:tr w:rsidR="00A9436F" w:rsidRPr="00011CA0" w14:paraId="71CE4F93" w14:textId="77777777" w:rsidTr="00B40BDE">
        <w:trPr>
          <w:gridBefore w:val="1"/>
          <w:wBefore w:w="29" w:type="dxa"/>
        </w:trPr>
        <w:tc>
          <w:tcPr>
            <w:tcW w:w="9890" w:type="dxa"/>
            <w:gridSpan w:val="26"/>
            <w:shd w:val="clear" w:color="auto" w:fill="F7CAAC"/>
          </w:tcPr>
          <w:p w14:paraId="125213CD" w14:textId="77777777" w:rsidR="00A9436F" w:rsidRPr="00011CA0" w:rsidRDefault="00A9436F" w:rsidP="00D44916">
            <w:pPr>
              <w:jc w:val="both"/>
              <w:rPr>
                <w:b/>
              </w:rPr>
            </w:pPr>
            <w:r w:rsidRPr="00011CA0">
              <w:rPr>
                <w:b/>
              </w:rPr>
              <w:t>Informace o způsobu kontaktu s vyučujícím</w:t>
            </w:r>
          </w:p>
        </w:tc>
      </w:tr>
      <w:tr w:rsidR="00A9436F" w:rsidRPr="00011CA0" w14:paraId="0C9B8258" w14:textId="77777777" w:rsidTr="00B40BDE">
        <w:trPr>
          <w:gridBefore w:val="1"/>
          <w:wBefore w:w="29" w:type="dxa"/>
          <w:trHeight w:val="992"/>
        </w:trPr>
        <w:tc>
          <w:tcPr>
            <w:tcW w:w="9890" w:type="dxa"/>
            <w:gridSpan w:val="26"/>
          </w:tcPr>
          <w:p w14:paraId="2E9EED09" w14:textId="77777777" w:rsidR="005940E3" w:rsidRPr="00011CA0" w:rsidRDefault="00A9436F" w:rsidP="005940E3">
            <w:pPr>
              <w:jc w:val="both"/>
            </w:pPr>
            <w:r w:rsidRPr="00011CA0">
              <w:t xml:space="preserve">Studentům budou určeny části učiva k samostatnému nastudování. Kontrola samostatného studia bude provedena písemným testem. </w:t>
            </w:r>
            <w:r w:rsidR="005940E3">
              <w:t>Dle potřeby jsou možné individuální konzultace po předchozí emailové či telefonické dohodě.</w:t>
            </w:r>
          </w:p>
          <w:p w14:paraId="43FD77A9" w14:textId="77777777" w:rsidR="00A9436F" w:rsidRPr="00011CA0" w:rsidRDefault="00A9436F" w:rsidP="00D44916">
            <w:pPr>
              <w:jc w:val="both"/>
            </w:pPr>
          </w:p>
          <w:p w14:paraId="6DE47917" w14:textId="77777777" w:rsidR="00A9436F" w:rsidRDefault="00A9436F" w:rsidP="00D44916">
            <w:pPr>
              <w:jc w:val="both"/>
            </w:pPr>
            <w:r w:rsidRPr="00011CA0">
              <w:t xml:space="preserve">Možnosti komunikace s vyučujícím: </w:t>
            </w:r>
            <w:hyperlink r:id="rId51" w:history="1">
              <w:r w:rsidRPr="00011CA0">
                <w:rPr>
                  <w:rStyle w:val="Hypertextovodkaz"/>
                </w:rPr>
                <w:t>kafka@utb.cz</w:t>
              </w:r>
            </w:hyperlink>
            <w:r w:rsidRPr="00011CA0">
              <w:t>, 576 031</w:t>
            </w:r>
            <w:r>
              <w:t> </w:t>
            </w:r>
            <w:r w:rsidRPr="00011CA0">
              <w:t>115.</w:t>
            </w:r>
          </w:p>
          <w:p w14:paraId="71065A5E" w14:textId="77777777" w:rsidR="00A9436F" w:rsidRDefault="00A9436F" w:rsidP="00D44916">
            <w:pPr>
              <w:jc w:val="both"/>
            </w:pPr>
          </w:p>
          <w:p w14:paraId="7254AD2B" w14:textId="77777777" w:rsidR="00A9436F" w:rsidRDefault="00A9436F" w:rsidP="00D44916">
            <w:pPr>
              <w:jc w:val="both"/>
            </w:pPr>
          </w:p>
          <w:p w14:paraId="1BC5C176" w14:textId="77777777" w:rsidR="00972B54" w:rsidRPr="00011CA0" w:rsidRDefault="00972B54" w:rsidP="00D44916">
            <w:pPr>
              <w:jc w:val="both"/>
            </w:pPr>
          </w:p>
        </w:tc>
      </w:tr>
      <w:tr w:rsidR="00A9436F" w:rsidRPr="00011CA0" w14:paraId="7E980C97" w14:textId="77777777" w:rsidTr="00B40BDE">
        <w:trPr>
          <w:gridAfter w:val="2"/>
          <w:wAfter w:w="67" w:type="dxa"/>
        </w:trPr>
        <w:tc>
          <w:tcPr>
            <w:tcW w:w="9852" w:type="dxa"/>
            <w:gridSpan w:val="25"/>
            <w:tcBorders>
              <w:top w:val="single" w:sz="4" w:space="0" w:color="auto"/>
              <w:left w:val="single" w:sz="4" w:space="0" w:color="auto"/>
              <w:bottom w:val="double" w:sz="4" w:space="0" w:color="auto"/>
              <w:right w:val="single" w:sz="4" w:space="0" w:color="auto"/>
            </w:tcBorders>
            <w:shd w:val="clear" w:color="auto" w:fill="BDD6EE"/>
            <w:hideMark/>
          </w:tcPr>
          <w:p w14:paraId="44E41F78" w14:textId="77777777" w:rsidR="00A9436F" w:rsidRPr="00011CA0" w:rsidRDefault="00A9436F" w:rsidP="00D44916">
            <w:pPr>
              <w:jc w:val="both"/>
              <w:rPr>
                <w:b/>
                <w:bCs/>
                <w:sz w:val="28"/>
                <w:szCs w:val="28"/>
              </w:rPr>
            </w:pPr>
            <w:r w:rsidRPr="00011CA0">
              <w:lastRenderedPageBreak/>
              <w:br w:type="page"/>
            </w:r>
            <w:r w:rsidRPr="00011CA0">
              <w:rPr>
                <w:rFonts w:cs="Arial"/>
              </w:rPr>
              <w:br w:type="page"/>
            </w:r>
            <w:r w:rsidRPr="00011CA0">
              <w:rPr>
                <w:b/>
                <w:bCs/>
                <w:sz w:val="28"/>
                <w:szCs w:val="28"/>
              </w:rPr>
              <w:t>B-III – Charakteristika studijního předmětu</w:t>
            </w:r>
          </w:p>
        </w:tc>
      </w:tr>
      <w:tr w:rsidR="00A9436F" w:rsidRPr="00011CA0" w14:paraId="709FEDBA" w14:textId="77777777" w:rsidTr="00B40BDE">
        <w:trPr>
          <w:gridAfter w:val="2"/>
          <w:wAfter w:w="67" w:type="dxa"/>
        </w:trPr>
        <w:tc>
          <w:tcPr>
            <w:tcW w:w="307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A28006E" w14:textId="77777777" w:rsidR="00A9436F" w:rsidRPr="00011CA0" w:rsidRDefault="00A9436F" w:rsidP="00D44916">
            <w:pPr>
              <w:jc w:val="both"/>
              <w:rPr>
                <w:b/>
                <w:bCs/>
              </w:rPr>
            </w:pPr>
            <w:r w:rsidRPr="00011CA0">
              <w:rPr>
                <w:b/>
                <w:bCs/>
              </w:rPr>
              <w:t>Název studijního předmětu</w:t>
            </w:r>
          </w:p>
        </w:tc>
        <w:tc>
          <w:tcPr>
            <w:tcW w:w="6775" w:type="dxa"/>
            <w:gridSpan w:val="23"/>
            <w:tcBorders>
              <w:top w:val="double" w:sz="4" w:space="0" w:color="auto"/>
              <w:left w:val="single" w:sz="4" w:space="0" w:color="auto"/>
              <w:bottom w:val="single" w:sz="4" w:space="0" w:color="auto"/>
              <w:right w:val="single" w:sz="4" w:space="0" w:color="auto"/>
            </w:tcBorders>
            <w:hideMark/>
          </w:tcPr>
          <w:p w14:paraId="5BA5544D" w14:textId="77777777" w:rsidR="00A9436F" w:rsidRPr="004800BD" w:rsidRDefault="00A9436F" w:rsidP="00D44916">
            <w:pPr>
              <w:jc w:val="both"/>
              <w:rPr>
                <w:rFonts w:cs="Arial"/>
                <w:b/>
              </w:rPr>
            </w:pPr>
            <w:bookmarkStart w:id="25" w:name="Pokr_lab_techn"/>
            <w:bookmarkEnd w:id="25"/>
            <w:r w:rsidRPr="004800BD">
              <w:rPr>
                <w:b/>
              </w:rPr>
              <w:t>Pokročilá laboratorní technika</w:t>
            </w:r>
          </w:p>
        </w:tc>
      </w:tr>
      <w:tr w:rsidR="00A9436F" w:rsidRPr="00011CA0" w14:paraId="49DD4661" w14:textId="77777777" w:rsidTr="00B40BDE">
        <w:trPr>
          <w:gridAfter w:val="2"/>
          <w:wAfter w:w="67" w:type="dxa"/>
        </w:trPr>
        <w:tc>
          <w:tcPr>
            <w:tcW w:w="307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6FFE05" w14:textId="77777777" w:rsidR="00A9436F" w:rsidRPr="00011CA0" w:rsidRDefault="00A9436F" w:rsidP="00D44916">
            <w:pPr>
              <w:jc w:val="both"/>
              <w:rPr>
                <w:b/>
                <w:bCs/>
              </w:rPr>
            </w:pPr>
            <w:r w:rsidRPr="00011CA0">
              <w:rPr>
                <w:b/>
                <w:bCs/>
              </w:rPr>
              <w:t>Typ předmětu</w:t>
            </w:r>
          </w:p>
        </w:tc>
        <w:tc>
          <w:tcPr>
            <w:tcW w:w="3406" w:type="dxa"/>
            <w:gridSpan w:val="12"/>
            <w:tcBorders>
              <w:top w:val="single" w:sz="4" w:space="0" w:color="auto"/>
              <w:left w:val="single" w:sz="4" w:space="0" w:color="auto"/>
              <w:bottom w:val="single" w:sz="4" w:space="0" w:color="auto"/>
              <w:right w:val="single" w:sz="4" w:space="0" w:color="auto"/>
            </w:tcBorders>
            <w:hideMark/>
          </w:tcPr>
          <w:p w14:paraId="5D70CC9F" w14:textId="3492FB13" w:rsidR="00A9436F" w:rsidRPr="00011CA0" w:rsidRDefault="007A4857" w:rsidP="00D44916">
            <w:pPr>
              <w:jc w:val="both"/>
              <w:rPr>
                <w:rFonts w:cs="Arial"/>
              </w:rPr>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B66E28D" w14:textId="77777777" w:rsidR="00A9436F" w:rsidRPr="00011CA0" w:rsidRDefault="00A9436F" w:rsidP="00D44916">
            <w:pPr>
              <w:jc w:val="both"/>
              <w:rPr>
                <w:rFonts w:cs="Arial"/>
              </w:rPr>
            </w:pPr>
            <w:r w:rsidRPr="00011CA0">
              <w:rPr>
                <w:b/>
                <w:bCs/>
              </w:rPr>
              <w:t>doporučený ročník / semestr</w:t>
            </w:r>
          </w:p>
        </w:tc>
        <w:tc>
          <w:tcPr>
            <w:tcW w:w="674" w:type="dxa"/>
            <w:gridSpan w:val="3"/>
            <w:tcBorders>
              <w:top w:val="single" w:sz="4" w:space="0" w:color="auto"/>
              <w:left w:val="single" w:sz="4" w:space="0" w:color="auto"/>
              <w:bottom w:val="single" w:sz="4" w:space="0" w:color="auto"/>
              <w:right w:val="single" w:sz="4" w:space="0" w:color="auto"/>
            </w:tcBorders>
            <w:hideMark/>
          </w:tcPr>
          <w:p w14:paraId="450E1F8D" w14:textId="77777777" w:rsidR="00A9436F" w:rsidRPr="00011CA0" w:rsidRDefault="00A9436F" w:rsidP="00D44916">
            <w:pPr>
              <w:jc w:val="both"/>
              <w:rPr>
                <w:rFonts w:cs="Arial"/>
              </w:rPr>
            </w:pPr>
            <w:r w:rsidRPr="00011CA0">
              <w:t>1/ZS</w:t>
            </w:r>
          </w:p>
        </w:tc>
      </w:tr>
      <w:tr w:rsidR="00A9436F" w:rsidRPr="00011CA0" w14:paraId="2F9602F7" w14:textId="77777777" w:rsidTr="00B40BDE">
        <w:trPr>
          <w:gridAfter w:val="2"/>
          <w:wAfter w:w="67" w:type="dxa"/>
        </w:trPr>
        <w:tc>
          <w:tcPr>
            <w:tcW w:w="307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E1CF21" w14:textId="77777777" w:rsidR="00A9436F" w:rsidRPr="00011CA0" w:rsidRDefault="00A9436F" w:rsidP="00D44916">
            <w:pPr>
              <w:jc w:val="both"/>
              <w:rPr>
                <w:b/>
                <w:bCs/>
              </w:rPr>
            </w:pPr>
            <w:r w:rsidRPr="00011CA0">
              <w:rPr>
                <w:b/>
                <w:bCs/>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hideMark/>
          </w:tcPr>
          <w:p w14:paraId="19D4014D" w14:textId="5B7F0399" w:rsidR="00A9436F" w:rsidRPr="00011CA0" w:rsidRDefault="001A385F" w:rsidP="00D44916">
            <w:pPr>
              <w:jc w:val="both"/>
              <w:rPr>
                <w:rFonts w:cs="Arial"/>
              </w:rPr>
            </w:pPr>
            <w:r>
              <w:t>0p+0s+56l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42B86B" w14:textId="77777777" w:rsidR="00A9436F" w:rsidRPr="00011CA0" w:rsidRDefault="00A9436F" w:rsidP="00D44916">
            <w:pPr>
              <w:jc w:val="both"/>
              <w:rPr>
                <w:b/>
                <w:bCs/>
              </w:rPr>
            </w:pPr>
            <w:r w:rsidRPr="00011CA0">
              <w:rPr>
                <w:b/>
                <w:bCs/>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1BA9CBB9" w14:textId="021E88C3" w:rsidR="00A9436F" w:rsidRPr="00011CA0" w:rsidRDefault="00B01C18" w:rsidP="00D44916">
            <w:pPr>
              <w:jc w:val="both"/>
              <w:rPr>
                <w:rFonts w:cs="Arial"/>
              </w:rPr>
            </w:pPr>
            <w:r>
              <w:rPr>
                <w:rFonts w:cs="Arial"/>
              </w:rP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BF92C95" w14:textId="77777777" w:rsidR="00A9436F" w:rsidRPr="00011CA0" w:rsidRDefault="00A9436F" w:rsidP="00D44916">
            <w:pPr>
              <w:jc w:val="both"/>
              <w:rPr>
                <w:b/>
                <w:bCs/>
              </w:rPr>
            </w:pPr>
            <w:r w:rsidRPr="00011CA0">
              <w:rPr>
                <w:b/>
                <w:bCs/>
              </w:rPr>
              <w:t>kreditů</w:t>
            </w:r>
          </w:p>
        </w:tc>
        <w:tc>
          <w:tcPr>
            <w:tcW w:w="1213" w:type="dxa"/>
            <w:gridSpan w:val="6"/>
            <w:tcBorders>
              <w:top w:val="single" w:sz="4" w:space="0" w:color="auto"/>
              <w:left w:val="single" w:sz="4" w:space="0" w:color="auto"/>
              <w:bottom w:val="single" w:sz="4" w:space="0" w:color="auto"/>
              <w:right w:val="single" w:sz="4" w:space="0" w:color="auto"/>
            </w:tcBorders>
            <w:hideMark/>
          </w:tcPr>
          <w:p w14:paraId="013028B3" w14:textId="77777777" w:rsidR="00A9436F" w:rsidRPr="00011CA0" w:rsidRDefault="00A9436F" w:rsidP="00D44916">
            <w:pPr>
              <w:jc w:val="both"/>
              <w:rPr>
                <w:rFonts w:cs="Arial"/>
              </w:rPr>
            </w:pPr>
            <w:r w:rsidRPr="00011CA0">
              <w:t>3</w:t>
            </w:r>
          </w:p>
        </w:tc>
      </w:tr>
      <w:tr w:rsidR="00A9436F" w:rsidRPr="00011CA0" w14:paraId="0594490C" w14:textId="77777777" w:rsidTr="00B40BDE">
        <w:trPr>
          <w:gridAfter w:val="2"/>
          <w:wAfter w:w="67" w:type="dxa"/>
        </w:trPr>
        <w:tc>
          <w:tcPr>
            <w:tcW w:w="307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FC9074" w14:textId="77777777" w:rsidR="00A9436F" w:rsidRPr="00011CA0" w:rsidRDefault="00A9436F" w:rsidP="00D44916">
            <w:pPr>
              <w:jc w:val="both"/>
              <w:rPr>
                <w:rFonts w:cs="Arial"/>
                <w:b/>
                <w:bCs/>
                <w:sz w:val="22"/>
                <w:szCs w:val="22"/>
              </w:rPr>
            </w:pPr>
            <w:r w:rsidRPr="00011CA0">
              <w:rPr>
                <w:b/>
                <w:bCs/>
              </w:rPr>
              <w:t>Prerekvizity, korekvizity, ekvivalence</w:t>
            </w:r>
          </w:p>
        </w:tc>
        <w:tc>
          <w:tcPr>
            <w:tcW w:w="6775" w:type="dxa"/>
            <w:gridSpan w:val="23"/>
            <w:tcBorders>
              <w:top w:val="single" w:sz="4" w:space="0" w:color="auto"/>
              <w:left w:val="single" w:sz="4" w:space="0" w:color="auto"/>
              <w:bottom w:val="single" w:sz="4" w:space="0" w:color="auto"/>
              <w:right w:val="single" w:sz="4" w:space="0" w:color="auto"/>
            </w:tcBorders>
            <w:hideMark/>
          </w:tcPr>
          <w:p w14:paraId="7C3E857F" w14:textId="77777777" w:rsidR="00A9436F" w:rsidRPr="00011CA0" w:rsidRDefault="00A9436F" w:rsidP="00D44916">
            <w:pPr>
              <w:jc w:val="both"/>
              <w:rPr>
                <w:rFonts w:cs="Arial"/>
              </w:rPr>
            </w:pPr>
          </w:p>
        </w:tc>
      </w:tr>
      <w:tr w:rsidR="00A9436F" w:rsidRPr="00011CA0" w14:paraId="49DF2215" w14:textId="77777777" w:rsidTr="00B40BDE">
        <w:trPr>
          <w:gridAfter w:val="2"/>
          <w:wAfter w:w="67" w:type="dxa"/>
        </w:trPr>
        <w:tc>
          <w:tcPr>
            <w:tcW w:w="307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C2FC72" w14:textId="77777777" w:rsidR="00A9436F" w:rsidRPr="00011CA0" w:rsidRDefault="00A9436F" w:rsidP="00D44916">
            <w:pPr>
              <w:jc w:val="both"/>
              <w:rPr>
                <w:b/>
                <w:bCs/>
              </w:rPr>
            </w:pPr>
            <w:r w:rsidRPr="00011CA0">
              <w:rPr>
                <w:b/>
                <w:bCs/>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675B65E5" w14:textId="77777777" w:rsidR="00A9436F" w:rsidRPr="00011CA0" w:rsidRDefault="00A9436F" w:rsidP="00D44916">
            <w:pPr>
              <w:jc w:val="both"/>
              <w:rPr>
                <w:rFonts w:cs="Arial"/>
              </w:rPr>
            </w:pPr>
            <w:r w:rsidRPr="00011CA0">
              <w:t>klasifikovaný zápočet</w:t>
            </w:r>
          </w:p>
        </w:tc>
        <w:tc>
          <w:tcPr>
            <w:tcW w:w="159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8610325" w14:textId="77777777" w:rsidR="00A9436F" w:rsidRPr="00011CA0" w:rsidRDefault="00A9436F" w:rsidP="00D44916">
            <w:pPr>
              <w:jc w:val="both"/>
              <w:rPr>
                <w:b/>
                <w:bCs/>
              </w:rPr>
            </w:pPr>
            <w:r w:rsidRPr="00011CA0">
              <w:rPr>
                <w:b/>
                <w:bCs/>
              </w:rPr>
              <w:t>Forma výuky</w:t>
            </w:r>
          </w:p>
        </w:tc>
        <w:tc>
          <w:tcPr>
            <w:tcW w:w="1779" w:type="dxa"/>
            <w:gridSpan w:val="7"/>
            <w:tcBorders>
              <w:top w:val="single" w:sz="4" w:space="0" w:color="auto"/>
              <w:left w:val="single" w:sz="4" w:space="0" w:color="auto"/>
              <w:bottom w:val="single" w:sz="4" w:space="0" w:color="auto"/>
              <w:right w:val="single" w:sz="4" w:space="0" w:color="auto"/>
            </w:tcBorders>
            <w:hideMark/>
          </w:tcPr>
          <w:p w14:paraId="7CC26D11" w14:textId="77777777" w:rsidR="00A9436F" w:rsidRPr="00011CA0" w:rsidRDefault="00A9436F" w:rsidP="00D44916">
            <w:pPr>
              <w:jc w:val="both"/>
              <w:rPr>
                <w:rFonts w:cs="Arial"/>
              </w:rPr>
            </w:pPr>
            <w:r w:rsidRPr="00DB3979">
              <w:t>laboratorní cvičení</w:t>
            </w:r>
          </w:p>
        </w:tc>
      </w:tr>
      <w:tr w:rsidR="00A9436F" w:rsidRPr="00011CA0" w14:paraId="0BD325DC" w14:textId="77777777" w:rsidTr="00B40BDE">
        <w:trPr>
          <w:gridAfter w:val="2"/>
          <w:wAfter w:w="67" w:type="dxa"/>
        </w:trPr>
        <w:tc>
          <w:tcPr>
            <w:tcW w:w="307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2B51AE" w14:textId="77777777" w:rsidR="00A9436F" w:rsidRPr="00011CA0" w:rsidRDefault="00A9436F" w:rsidP="00D44916">
            <w:pPr>
              <w:jc w:val="both"/>
              <w:rPr>
                <w:b/>
                <w:bCs/>
              </w:rPr>
            </w:pPr>
            <w:r w:rsidRPr="00011CA0">
              <w:rPr>
                <w:b/>
                <w:bCs/>
              </w:rPr>
              <w:t>Forma způsobu ověření studijních výsledků a další požadavky na studenta</w:t>
            </w:r>
          </w:p>
        </w:tc>
        <w:tc>
          <w:tcPr>
            <w:tcW w:w="6775" w:type="dxa"/>
            <w:gridSpan w:val="23"/>
            <w:tcBorders>
              <w:top w:val="single" w:sz="4" w:space="0" w:color="auto"/>
              <w:left w:val="single" w:sz="4" w:space="0" w:color="auto"/>
              <w:bottom w:val="single" w:sz="4" w:space="0" w:color="auto"/>
              <w:right w:val="single" w:sz="4" w:space="0" w:color="auto"/>
            </w:tcBorders>
            <w:hideMark/>
          </w:tcPr>
          <w:p w14:paraId="68E92FB7" w14:textId="77777777" w:rsidR="00A9436F" w:rsidRPr="00011CA0" w:rsidRDefault="00A9436F" w:rsidP="00D44916">
            <w:pPr>
              <w:jc w:val="both"/>
            </w:pPr>
            <w:r>
              <w:t xml:space="preserve">Docházka: </w:t>
            </w:r>
            <w:r w:rsidRPr="00011CA0">
              <w:t>100% účast ve výuce</w:t>
            </w:r>
            <w:r>
              <w:t>.</w:t>
            </w:r>
          </w:p>
          <w:p w14:paraId="54D85F76" w14:textId="77777777" w:rsidR="00A9436F" w:rsidRPr="00011CA0" w:rsidRDefault="00A9436F" w:rsidP="00D44916">
            <w:pPr>
              <w:jc w:val="both"/>
              <w:rPr>
                <w:rFonts w:cs="Arial"/>
              </w:rPr>
            </w:pPr>
            <w:r>
              <w:t>O</w:t>
            </w:r>
            <w:r w:rsidRPr="00011CA0">
              <w:t>devzdání řádně vypracovaných protokolů k jednotlivým úlohám</w:t>
            </w:r>
            <w:r>
              <w:t xml:space="preserve">. </w:t>
            </w:r>
          </w:p>
        </w:tc>
      </w:tr>
      <w:tr w:rsidR="00A9436F" w:rsidRPr="00011CA0" w14:paraId="13AA34E7" w14:textId="77777777" w:rsidTr="00B40BDE">
        <w:trPr>
          <w:gridAfter w:val="2"/>
          <w:wAfter w:w="67" w:type="dxa"/>
          <w:trHeight w:val="197"/>
        </w:trPr>
        <w:tc>
          <w:tcPr>
            <w:tcW w:w="3077" w:type="dxa"/>
            <w:gridSpan w:val="2"/>
            <w:tcBorders>
              <w:top w:val="nil"/>
              <w:left w:val="single" w:sz="4" w:space="0" w:color="auto"/>
              <w:bottom w:val="single" w:sz="4" w:space="0" w:color="auto"/>
              <w:right w:val="single" w:sz="4" w:space="0" w:color="auto"/>
            </w:tcBorders>
            <w:shd w:val="clear" w:color="auto" w:fill="F7CAAC"/>
            <w:hideMark/>
          </w:tcPr>
          <w:p w14:paraId="3E60234B" w14:textId="77777777" w:rsidR="00A9436F" w:rsidRPr="00011CA0" w:rsidRDefault="00A9436F" w:rsidP="00D44916">
            <w:pPr>
              <w:jc w:val="both"/>
              <w:rPr>
                <w:b/>
                <w:bCs/>
              </w:rPr>
            </w:pPr>
            <w:r w:rsidRPr="00011CA0">
              <w:rPr>
                <w:b/>
                <w:bCs/>
              </w:rPr>
              <w:t>Garant předmětu</w:t>
            </w:r>
          </w:p>
        </w:tc>
        <w:tc>
          <w:tcPr>
            <w:tcW w:w="6775" w:type="dxa"/>
            <w:gridSpan w:val="23"/>
            <w:tcBorders>
              <w:top w:val="single" w:sz="4" w:space="0" w:color="auto"/>
              <w:left w:val="single" w:sz="4" w:space="0" w:color="auto"/>
              <w:bottom w:val="single" w:sz="4" w:space="0" w:color="auto"/>
              <w:right w:val="single" w:sz="4" w:space="0" w:color="auto"/>
            </w:tcBorders>
            <w:hideMark/>
          </w:tcPr>
          <w:p w14:paraId="0936BAD5" w14:textId="77777777" w:rsidR="00A9436F" w:rsidRPr="00011CA0" w:rsidRDefault="00A9436F" w:rsidP="00D44916">
            <w:pPr>
              <w:rPr>
                <w:rFonts w:cs="Arial"/>
              </w:rPr>
            </w:pPr>
            <w:r w:rsidRPr="00011CA0">
              <w:t>RNDr. Lenka Dastychová, Ph.D.</w:t>
            </w:r>
          </w:p>
        </w:tc>
      </w:tr>
      <w:tr w:rsidR="00A9436F" w:rsidRPr="00011CA0" w14:paraId="694532D3" w14:textId="77777777" w:rsidTr="00B40BDE">
        <w:trPr>
          <w:gridAfter w:val="2"/>
          <w:wAfter w:w="67" w:type="dxa"/>
          <w:trHeight w:val="243"/>
        </w:trPr>
        <w:tc>
          <w:tcPr>
            <w:tcW w:w="3077" w:type="dxa"/>
            <w:gridSpan w:val="2"/>
            <w:tcBorders>
              <w:top w:val="nil"/>
              <w:left w:val="single" w:sz="4" w:space="0" w:color="auto"/>
              <w:bottom w:val="single" w:sz="4" w:space="0" w:color="auto"/>
              <w:right w:val="single" w:sz="4" w:space="0" w:color="auto"/>
            </w:tcBorders>
            <w:shd w:val="clear" w:color="auto" w:fill="F7CAAC"/>
            <w:hideMark/>
          </w:tcPr>
          <w:p w14:paraId="03BC4C40" w14:textId="77777777" w:rsidR="00A9436F" w:rsidRPr="00011CA0" w:rsidRDefault="00A9436F" w:rsidP="00D44916">
            <w:pPr>
              <w:jc w:val="both"/>
              <w:rPr>
                <w:b/>
                <w:bCs/>
              </w:rPr>
            </w:pPr>
            <w:r w:rsidRPr="00011CA0">
              <w:rPr>
                <w:b/>
                <w:bCs/>
              </w:rPr>
              <w:t>Zapojení garanta do výuky předmětu</w:t>
            </w:r>
          </w:p>
        </w:tc>
        <w:tc>
          <w:tcPr>
            <w:tcW w:w="6775" w:type="dxa"/>
            <w:gridSpan w:val="23"/>
            <w:tcBorders>
              <w:top w:val="nil"/>
              <w:left w:val="single" w:sz="4" w:space="0" w:color="auto"/>
              <w:bottom w:val="single" w:sz="4" w:space="0" w:color="auto"/>
              <w:right w:val="single" w:sz="4" w:space="0" w:color="auto"/>
            </w:tcBorders>
            <w:hideMark/>
          </w:tcPr>
          <w:p w14:paraId="69C5EDEB" w14:textId="77777777" w:rsidR="00A9436F" w:rsidRPr="00011CA0" w:rsidRDefault="00A9436F" w:rsidP="00D44916">
            <w:pPr>
              <w:jc w:val="both"/>
              <w:rPr>
                <w:rFonts w:cs="Arial"/>
              </w:rPr>
            </w:pPr>
            <w:r>
              <w:t>100</w:t>
            </w:r>
            <w:r w:rsidRPr="00011CA0">
              <w:t>% l</w:t>
            </w:r>
          </w:p>
        </w:tc>
      </w:tr>
      <w:tr w:rsidR="00A9436F" w:rsidRPr="00011CA0" w14:paraId="3B4B45F9" w14:textId="77777777" w:rsidTr="00B40BDE">
        <w:trPr>
          <w:gridAfter w:val="2"/>
          <w:wAfter w:w="67" w:type="dxa"/>
        </w:trPr>
        <w:tc>
          <w:tcPr>
            <w:tcW w:w="307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BBBC6B" w14:textId="77777777" w:rsidR="00A9436F" w:rsidRPr="00011CA0" w:rsidRDefault="00A9436F" w:rsidP="00D44916">
            <w:pPr>
              <w:jc w:val="both"/>
              <w:rPr>
                <w:b/>
                <w:bCs/>
              </w:rPr>
            </w:pPr>
            <w:r w:rsidRPr="00011CA0">
              <w:rPr>
                <w:b/>
                <w:bCs/>
              </w:rPr>
              <w:t>Vyučující</w:t>
            </w:r>
          </w:p>
        </w:tc>
        <w:tc>
          <w:tcPr>
            <w:tcW w:w="6775" w:type="dxa"/>
            <w:gridSpan w:val="23"/>
            <w:tcBorders>
              <w:top w:val="single" w:sz="4" w:space="0" w:color="auto"/>
              <w:left w:val="single" w:sz="4" w:space="0" w:color="auto"/>
              <w:bottom w:val="nil"/>
              <w:right w:val="single" w:sz="4" w:space="0" w:color="auto"/>
            </w:tcBorders>
          </w:tcPr>
          <w:p w14:paraId="233820B3" w14:textId="77777777" w:rsidR="00A9436F" w:rsidRPr="00011CA0" w:rsidRDefault="00A9436F" w:rsidP="00D44916">
            <w:pPr>
              <w:jc w:val="both"/>
              <w:rPr>
                <w:rFonts w:cs="Arial"/>
              </w:rPr>
            </w:pPr>
          </w:p>
        </w:tc>
      </w:tr>
      <w:tr w:rsidR="00A9436F" w:rsidRPr="00011CA0" w14:paraId="66405948" w14:textId="77777777" w:rsidTr="00B40BDE">
        <w:trPr>
          <w:gridAfter w:val="2"/>
          <w:wAfter w:w="67" w:type="dxa"/>
          <w:trHeight w:val="292"/>
        </w:trPr>
        <w:tc>
          <w:tcPr>
            <w:tcW w:w="9852" w:type="dxa"/>
            <w:gridSpan w:val="25"/>
            <w:tcBorders>
              <w:top w:val="nil"/>
              <w:left w:val="single" w:sz="4" w:space="0" w:color="auto"/>
              <w:bottom w:val="single" w:sz="4" w:space="0" w:color="auto"/>
              <w:right w:val="single" w:sz="4" w:space="0" w:color="auto"/>
            </w:tcBorders>
          </w:tcPr>
          <w:p w14:paraId="0A07BF3E" w14:textId="5587EE4B" w:rsidR="00A9436F" w:rsidRPr="00011CA0" w:rsidRDefault="00972B54" w:rsidP="00972B54">
            <w:pPr>
              <w:spacing w:before="60" w:after="60"/>
              <w:jc w:val="both"/>
              <w:rPr>
                <w:rFonts w:cs="Arial"/>
              </w:rPr>
            </w:pPr>
            <w:r w:rsidRPr="00972B54">
              <w:rPr>
                <w:b/>
              </w:rPr>
              <w:t>RNDr. Lenka Dastychová, Ph.D.</w:t>
            </w:r>
            <w:r w:rsidRPr="005114F2">
              <w:rPr>
                <w:b/>
              </w:rPr>
              <w:t xml:space="preserve"> </w:t>
            </w:r>
            <w:r w:rsidRPr="00972B54">
              <w:t>(100% l)</w:t>
            </w:r>
          </w:p>
        </w:tc>
      </w:tr>
      <w:tr w:rsidR="00A9436F" w:rsidRPr="00011CA0" w14:paraId="4082DBB7" w14:textId="77777777" w:rsidTr="00B40BDE">
        <w:trPr>
          <w:gridAfter w:val="2"/>
          <w:wAfter w:w="67" w:type="dxa"/>
        </w:trPr>
        <w:tc>
          <w:tcPr>
            <w:tcW w:w="307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ADFBFE" w14:textId="77777777" w:rsidR="00A9436F" w:rsidRPr="00011CA0" w:rsidRDefault="00A9436F" w:rsidP="00D44916">
            <w:pPr>
              <w:jc w:val="both"/>
              <w:rPr>
                <w:b/>
                <w:bCs/>
              </w:rPr>
            </w:pPr>
            <w:r w:rsidRPr="00011CA0">
              <w:rPr>
                <w:b/>
                <w:bCs/>
              </w:rPr>
              <w:t>Stručná anotace předmětu</w:t>
            </w:r>
          </w:p>
        </w:tc>
        <w:tc>
          <w:tcPr>
            <w:tcW w:w="6775" w:type="dxa"/>
            <w:gridSpan w:val="23"/>
            <w:tcBorders>
              <w:top w:val="single" w:sz="4" w:space="0" w:color="auto"/>
              <w:left w:val="single" w:sz="4" w:space="0" w:color="auto"/>
              <w:bottom w:val="nil"/>
              <w:right w:val="single" w:sz="4" w:space="0" w:color="auto"/>
            </w:tcBorders>
          </w:tcPr>
          <w:p w14:paraId="26A91B23" w14:textId="77777777" w:rsidR="00A9436F" w:rsidRPr="00011CA0" w:rsidRDefault="00A9436F" w:rsidP="00D44916">
            <w:pPr>
              <w:jc w:val="both"/>
              <w:rPr>
                <w:rFonts w:cs="Arial"/>
              </w:rPr>
            </w:pPr>
          </w:p>
        </w:tc>
      </w:tr>
      <w:tr w:rsidR="00A9436F" w:rsidRPr="00011CA0" w14:paraId="2BCECC08" w14:textId="77777777" w:rsidTr="00B40BDE">
        <w:trPr>
          <w:gridAfter w:val="2"/>
          <w:wAfter w:w="67" w:type="dxa"/>
          <w:trHeight w:val="3219"/>
        </w:trPr>
        <w:tc>
          <w:tcPr>
            <w:tcW w:w="9852" w:type="dxa"/>
            <w:gridSpan w:val="25"/>
            <w:tcBorders>
              <w:top w:val="nil"/>
              <w:left w:val="single" w:sz="4" w:space="0" w:color="auto"/>
              <w:bottom w:val="single" w:sz="12" w:space="0" w:color="auto"/>
              <w:right w:val="single" w:sz="4" w:space="0" w:color="auto"/>
            </w:tcBorders>
          </w:tcPr>
          <w:p w14:paraId="7733D8B0" w14:textId="77777777" w:rsidR="00A9436F" w:rsidRPr="00011CA0" w:rsidRDefault="00A9436F" w:rsidP="00D44916">
            <w:pPr>
              <w:jc w:val="both"/>
              <w:rPr>
                <w:rFonts w:cs="Arial"/>
              </w:rPr>
            </w:pPr>
            <w:r>
              <w:t>Cílem předmětu je seznámit studenty se složitějšími</w:t>
            </w:r>
            <w:r w:rsidRPr="00011CA0">
              <w:t xml:space="preserve"> pracovní</w:t>
            </w:r>
            <w:r>
              <w:t>mi</w:t>
            </w:r>
            <w:r w:rsidRPr="00011CA0">
              <w:t xml:space="preserve"> a syntetický</w:t>
            </w:r>
            <w:r>
              <w:t>mi</w:t>
            </w:r>
            <w:r w:rsidRPr="00011CA0">
              <w:t xml:space="preserve"> postup</w:t>
            </w:r>
            <w:r>
              <w:t>y</w:t>
            </w:r>
            <w:r w:rsidRPr="00011CA0">
              <w:t>, které přesahují rámec základní výuky v bakalářském studiu. Studenti si v tomto kurzu osvojí základní postupy pro práci se senzitivními látkami v inertním prostředí. Výuka probíhá v</w:t>
            </w:r>
            <w:r w:rsidRPr="00011CA0">
              <w:rPr>
                <w:rFonts w:cs="Arial"/>
              </w:rPr>
              <w:t> </w:t>
            </w:r>
            <w:r w:rsidRPr="00011CA0">
              <w:t>osmihodinových blocích.</w:t>
            </w:r>
          </w:p>
          <w:p w14:paraId="1B0CD6A5" w14:textId="77777777" w:rsidR="00A9436F" w:rsidRPr="00011CA0" w:rsidRDefault="00A9436F" w:rsidP="00A56D42">
            <w:pPr>
              <w:pStyle w:val="Odstavecseseznamem"/>
              <w:numPr>
                <w:ilvl w:val="0"/>
                <w:numId w:val="18"/>
              </w:numPr>
              <w:ind w:left="284" w:hanging="57"/>
              <w:jc w:val="both"/>
            </w:pPr>
            <w:r w:rsidRPr="00011CA0">
              <w:t>Funkce ventilů a kohoutů, ověřování těsnosti aparatur, práce se sklem (ohýbání, zatavování, dobrušování apod.), využití různých materiálů jako součást chemických aparatur.</w:t>
            </w:r>
          </w:p>
          <w:p w14:paraId="56933169" w14:textId="77777777" w:rsidR="00A9436F" w:rsidRPr="00011CA0" w:rsidRDefault="00A9436F" w:rsidP="00A56D42">
            <w:pPr>
              <w:pStyle w:val="Odstavecseseznamem"/>
              <w:numPr>
                <w:ilvl w:val="0"/>
                <w:numId w:val="18"/>
              </w:numPr>
              <w:ind w:left="284" w:hanging="57"/>
              <w:jc w:val="both"/>
            </w:pPr>
            <w:r w:rsidRPr="00011CA0">
              <w:t>Kompletní sestavení aparatury pro práci s inertním plynem (inertní plyny, manifold, sušidla, vývěva); příprava vzorků pro NMR a</w:t>
            </w:r>
            <w:r w:rsidRPr="00011CA0">
              <w:rPr>
                <w:rFonts w:cs="Arial"/>
              </w:rPr>
              <w:t> </w:t>
            </w:r>
            <w:r w:rsidRPr="00011CA0">
              <w:t>MS.</w:t>
            </w:r>
          </w:p>
          <w:p w14:paraId="67DB6F32" w14:textId="77777777" w:rsidR="00A9436F" w:rsidRPr="00011CA0" w:rsidRDefault="00A9436F" w:rsidP="00A56D42">
            <w:pPr>
              <w:pStyle w:val="Odstavecseseznamem"/>
              <w:numPr>
                <w:ilvl w:val="0"/>
                <w:numId w:val="18"/>
              </w:numPr>
              <w:ind w:left="284" w:hanging="57"/>
              <w:jc w:val="both"/>
            </w:pPr>
            <w:r w:rsidRPr="00011CA0">
              <w:t>Různé způsoby destilace za sníženého tlaku; druhy sušidel, příprava sušicích kolon a možnosti jejich využití; sušení rozpouštědel.</w:t>
            </w:r>
          </w:p>
          <w:p w14:paraId="6845BA23" w14:textId="77777777" w:rsidR="00A9436F" w:rsidRPr="00011CA0" w:rsidRDefault="00A9436F" w:rsidP="00A56D42">
            <w:pPr>
              <w:pStyle w:val="Odstavecseseznamem"/>
              <w:numPr>
                <w:ilvl w:val="0"/>
                <w:numId w:val="18"/>
              </w:numPr>
              <w:ind w:left="284" w:hanging="57"/>
              <w:jc w:val="both"/>
            </w:pPr>
            <w:r w:rsidRPr="00011CA0">
              <w:t>Sublimace za sníženého tlaku, analýza vstupních surovin a produktů sublimace (TLC, NMR, MS).</w:t>
            </w:r>
          </w:p>
          <w:p w14:paraId="5602BCE9" w14:textId="77777777" w:rsidR="00A9436F" w:rsidRPr="00011CA0" w:rsidRDefault="00A9436F" w:rsidP="00A56D42">
            <w:pPr>
              <w:pStyle w:val="Odstavecseseznamem"/>
              <w:numPr>
                <w:ilvl w:val="0"/>
                <w:numId w:val="18"/>
              </w:numPr>
              <w:ind w:left="284" w:hanging="57"/>
              <w:jc w:val="both"/>
            </w:pPr>
            <w:r w:rsidRPr="00011CA0">
              <w:t>Syntéza organofosforečné sloučeniny v inertní atmosféře; návrh syntetického postupu, analýza produktu a sledování průběhu reakce (Tt, NMR, MS).</w:t>
            </w:r>
          </w:p>
          <w:p w14:paraId="42161B93" w14:textId="77777777" w:rsidR="00A9436F" w:rsidRPr="00011CA0" w:rsidRDefault="00A9436F" w:rsidP="00A56D42">
            <w:pPr>
              <w:pStyle w:val="Odstavecseseznamem"/>
              <w:numPr>
                <w:ilvl w:val="0"/>
                <w:numId w:val="18"/>
              </w:numPr>
              <w:ind w:left="284" w:hanging="57"/>
              <w:jc w:val="both"/>
            </w:pPr>
            <w:r w:rsidRPr="00011CA0">
              <w:t>Příprava komplexních sloučenin niklu nebo cínu v inertní atmosféře, izolace a analýza produktů (NMR).</w:t>
            </w:r>
          </w:p>
          <w:p w14:paraId="652CA394" w14:textId="77777777" w:rsidR="00A9436F" w:rsidRPr="00011CA0" w:rsidRDefault="00A9436F" w:rsidP="00A56D42">
            <w:pPr>
              <w:pStyle w:val="Odstavecseseznamem"/>
              <w:numPr>
                <w:ilvl w:val="0"/>
                <w:numId w:val="18"/>
              </w:numPr>
              <w:ind w:left="284" w:hanging="57"/>
              <w:jc w:val="both"/>
            </w:pPr>
            <w:r w:rsidRPr="00011CA0">
              <w:t>Analýza a vyhodnocení naměřených dat, diskuze.</w:t>
            </w:r>
          </w:p>
          <w:p w14:paraId="7C8C420C" w14:textId="77777777" w:rsidR="00A9436F" w:rsidRPr="00011CA0" w:rsidRDefault="00A9436F" w:rsidP="00D44916">
            <w:pPr>
              <w:jc w:val="both"/>
              <w:rPr>
                <w:rFonts w:cs="Arial"/>
                <w:sz w:val="2"/>
                <w:szCs w:val="2"/>
              </w:rPr>
            </w:pPr>
          </w:p>
        </w:tc>
      </w:tr>
      <w:tr w:rsidR="00A9436F" w:rsidRPr="00011CA0" w14:paraId="15CA7B38" w14:textId="77777777" w:rsidTr="00B40BDE">
        <w:trPr>
          <w:gridAfter w:val="2"/>
          <w:wAfter w:w="67" w:type="dxa"/>
          <w:trHeight w:val="265"/>
        </w:trPr>
        <w:tc>
          <w:tcPr>
            <w:tcW w:w="3644" w:type="dxa"/>
            <w:gridSpan w:val="5"/>
            <w:tcBorders>
              <w:top w:val="nil"/>
              <w:left w:val="single" w:sz="4" w:space="0" w:color="auto"/>
              <w:bottom w:val="single" w:sz="4" w:space="0" w:color="auto"/>
              <w:right w:val="single" w:sz="4" w:space="0" w:color="auto"/>
            </w:tcBorders>
            <w:shd w:val="clear" w:color="auto" w:fill="F7CAAC"/>
            <w:hideMark/>
          </w:tcPr>
          <w:p w14:paraId="37762A8B" w14:textId="77777777" w:rsidR="00A9436F" w:rsidRPr="00011CA0" w:rsidRDefault="00A9436F" w:rsidP="00D44916">
            <w:pPr>
              <w:jc w:val="both"/>
              <w:rPr>
                <w:rFonts w:cs="Arial"/>
              </w:rPr>
            </w:pPr>
            <w:r w:rsidRPr="00011CA0">
              <w:rPr>
                <w:b/>
                <w:bCs/>
              </w:rPr>
              <w:t>Studijní literatura a studijní pomůcky</w:t>
            </w:r>
          </w:p>
        </w:tc>
        <w:tc>
          <w:tcPr>
            <w:tcW w:w="6208" w:type="dxa"/>
            <w:gridSpan w:val="20"/>
            <w:tcBorders>
              <w:top w:val="nil"/>
              <w:left w:val="single" w:sz="4" w:space="0" w:color="auto"/>
              <w:bottom w:val="nil"/>
              <w:right w:val="single" w:sz="4" w:space="0" w:color="auto"/>
            </w:tcBorders>
          </w:tcPr>
          <w:p w14:paraId="4B4AF5F4" w14:textId="77777777" w:rsidR="00A9436F" w:rsidRPr="00011CA0" w:rsidRDefault="00A9436F" w:rsidP="00D44916">
            <w:pPr>
              <w:jc w:val="both"/>
              <w:rPr>
                <w:rFonts w:cs="Arial"/>
              </w:rPr>
            </w:pPr>
          </w:p>
        </w:tc>
      </w:tr>
      <w:tr w:rsidR="00A9436F" w:rsidRPr="00011CA0" w14:paraId="6A8EAA98" w14:textId="77777777" w:rsidTr="00B40BDE">
        <w:trPr>
          <w:gridAfter w:val="2"/>
          <w:wAfter w:w="67" w:type="dxa"/>
          <w:trHeight w:val="1497"/>
        </w:trPr>
        <w:tc>
          <w:tcPr>
            <w:tcW w:w="9852" w:type="dxa"/>
            <w:gridSpan w:val="25"/>
            <w:tcBorders>
              <w:top w:val="nil"/>
              <w:left w:val="single" w:sz="4" w:space="0" w:color="auto"/>
              <w:bottom w:val="single" w:sz="4" w:space="0" w:color="auto"/>
              <w:right w:val="single" w:sz="4" w:space="0" w:color="auto"/>
            </w:tcBorders>
          </w:tcPr>
          <w:p w14:paraId="13E5C433" w14:textId="77777777" w:rsidR="00A9436F" w:rsidRPr="00011CA0" w:rsidRDefault="00A9436F" w:rsidP="00D44916">
            <w:pPr>
              <w:jc w:val="both"/>
              <w:rPr>
                <w:u w:val="single"/>
              </w:rPr>
            </w:pPr>
            <w:r w:rsidRPr="00011CA0">
              <w:rPr>
                <w:u w:val="single"/>
              </w:rPr>
              <w:t>Povinná literatura:</w:t>
            </w:r>
          </w:p>
          <w:p w14:paraId="70A49C7C" w14:textId="77777777" w:rsidR="00A9436F" w:rsidRPr="00011CA0" w:rsidRDefault="00A9436F" w:rsidP="00D44916">
            <w:pPr>
              <w:jc w:val="both"/>
              <w:rPr>
                <w:rFonts w:cs="Arial"/>
              </w:rPr>
            </w:pPr>
            <w:r w:rsidRPr="00011CA0">
              <w:rPr>
                <w:caps/>
                <w:color w:val="000000"/>
              </w:rPr>
              <w:t>Plesch, P.H.</w:t>
            </w:r>
            <w:r w:rsidRPr="00011CA0">
              <w:rPr>
                <w:color w:val="000000"/>
              </w:rPr>
              <w:t xml:space="preserve"> </w:t>
            </w:r>
            <w:r w:rsidRPr="00011CA0">
              <w:rPr>
                <w:iCs/>
                <w:color w:val="000000"/>
              </w:rPr>
              <w:t>High Vacuum Techniques for Chemical Syntheses and Measurements</w:t>
            </w:r>
            <w:r w:rsidRPr="00011CA0">
              <w:rPr>
                <w:color w:val="000000"/>
              </w:rPr>
              <w:t>. Cambridge University Press, 2005. ISBN 9780521675475.</w:t>
            </w:r>
          </w:p>
          <w:p w14:paraId="76143795" w14:textId="77777777" w:rsidR="00A9436F" w:rsidRPr="00011CA0" w:rsidRDefault="00A9436F" w:rsidP="00D44916">
            <w:pPr>
              <w:jc w:val="both"/>
              <w:rPr>
                <w:color w:val="000000"/>
              </w:rPr>
            </w:pPr>
            <w:r w:rsidRPr="00011CA0">
              <w:rPr>
                <w:caps/>
                <w:color w:val="000000"/>
              </w:rPr>
              <w:t>Shriver, D.F., Drezdzon, M.A</w:t>
            </w:r>
            <w:r w:rsidRPr="00011CA0">
              <w:rPr>
                <w:color w:val="000000"/>
              </w:rPr>
              <w:t>.</w:t>
            </w:r>
            <w:r w:rsidRPr="00011CA0">
              <w:rPr>
                <w:rStyle w:val="apple-converted-space"/>
                <w:rFonts w:cs="Arial"/>
                <w:color w:val="000000"/>
              </w:rPr>
              <w:t> </w:t>
            </w:r>
            <w:r w:rsidRPr="00011CA0">
              <w:rPr>
                <w:iCs/>
                <w:color w:val="000000"/>
              </w:rPr>
              <w:t>The Manipulation of Air Sensitive Compounds</w:t>
            </w:r>
            <w:r w:rsidRPr="00011CA0">
              <w:rPr>
                <w:color w:val="000000"/>
              </w:rPr>
              <w:t>. New York, 1986. ISBN 0-471-86773-X.</w:t>
            </w:r>
          </w:p>
          <w:p w14:paraId="00A536C2" w14:textId="77777777" w:rsidR="00A9436F" w:rsidRPr="00011CA0" w:rsidRDefault="00A9436F" w:rsidP="00D44916">
            <w:pPr>
              <w:jc w:val="both"/>
              <w:rPr>
                <w:rFonts w:cs="Arial"/>
                <w:color w:val="000000"/>
              </w:rPr>
            </w:pPr>
            <w:r w:rsidRPr="00011CA0">
              <w:rPr>
                <w:caps/>
                <w:color w:val="000000"/>
              </w:rPr>
              <w:t>Neumayerová, Z.</w:t>
            </w:r>
            <w:r w:rsidRPr="00011CA0">
              <w:rPr>
                <w:color w:val="000000"/>
              </w:rPr>
              <w:t xml:space="preserve"> </w:t>
            </w:r>
            <w:r w:rsidRPr="00011CA0">
              <w:rPr>
                <w:iCs/>
                <w:color w:val="000000"/>
              </w:rPr>
              <w:t xml:space="preserve">Speciální laboratorní technika. </w:t>
            </w:r>
            <w:r w:rsidRPr="00011CA0">
              <w:rPr>
                <w:color w:val="000000"/>
              </w:rPr>
              <w:t xml:space="preserve">Brno: VUT, 2008. FCH, ÚCHM, bakalářská práce. Vedoucí práce: L. Richtera. Dostupné </w:t>
            </w:r>
            <w:r>
              <w:rPr>
                <w:color w:val="000000"/>
              </w:rPr>
              <w:t>online</w:t>
            </w:r>
            <w:r w:rsidRPr="00011CA0">
              <w:rPr>
                <w:color w:val="000000"/>
              </w:rPr>
              <w:t xml:space="preserve">: </w:t>
            </w:r>
            <w:hyperlink r:id="rId52" w:history="1">
              <w:r w:rsidRPr="00011CA0">
                <w:rPr>
                  <w:rStyle w:val="Hypertextovodkaz"/>
                </w:rPr>
                <w:t>https://www.vutbr.cz/www_base/zav_prace_soubor_verejne.php?file_id=7768</w:t>
              </w:r>
            </w:hyperlink>
            <w:r w:rsidRPr="00011CA0">
              <w:rPr>
                <w:rStyle w:val="Hypertextovodkaz"/>
              </w:rPr>
              <w:t>.</w:t>
            </w:r>
          </w:p>
          <w:p w14:paraId="5D326C0B" w14:textId="77777777" w:rsidR="00A9436F" w:rsidRPr="00011CA0" w:rsidRDefault="00A9436F" w:rsidP="00D44916">
            <w:pPr>
              <w:jc w:val="both"/>
              <w:rPr>
                <w:rFonts w:cs="Arial"/>
                <w:color w:val="000000"/>
                <w:u w:val="single"/>
              </w:rPr>
            </w:pPr>
          </w:p>
          <w:p w14:paraId="7267CB58" w14:textId="77777777" w:rsidR="00A9436F" w:rsidRPr="00011CA0" w:rsidRDefault="00A9436F" w:rsidP="00D44916">
            <w:pPr>
              <w:jc w:val="both"/>
              <w:rPr>
                <w:u w:val="single"/>
              </w:rPr>
            </w:pPr>
            <w:r w:rsidRPr="00011CA0">
              <w:rPr>
                <w:u w:val="single"/>
              </w:rPr>
              <w:t>Doporučená literatura:</w:t>
            </w:r>
          </w:p>
          <w:p w14:paraId="12F0E31C" w14:textId="77777777" w:rsidR="00A9436F" w:rsidRPr="00011CA0" w:rsidRDefault="00A9436F" w:rsidP="00D44916">
            <w:pPr>
              <w:jc w:val="both"/>
              <w:rPr>
                <w:color w:val="000000"/>
              </w:rPr>
            </w:pPr>
            <w:r w:rsidRPr="00011CA0">
              <w:rPr>
                <w:caps/>
                <w:color w:val="000000"/>
              </w:rPr>
              <w:t>Armarego, W.L.F., Chai, C.L.L</w:t>
            </w:r>
            <w:r w:rsidRPr="00011CA0">
              <w:rPr>
                <w:color w:val="000000"/>
              </w:rPr>
              <w:t>. </w:t>
            </w:r>
            <w:r w:rsidRPr="00011CA0">
              <w:rPr>
                <w:iCs/>
                <w:color w:val="000000"/>
              </w:rPr>
              <w:t>Purification of Laboratory Chemicals.</w:t>
            </w:r>
            <w:r w:rsidRPr="00011CA0">
              <w:rPr>
                <w:color w:val="000000"/>
              </w:rPr>
              <w:t xml:space="preserve"> 5th Ed. Amsterdam: Butterworth Heinemann, 2003. ISBN 0750675713.</w:t>
            </w:r>
          </w:p>
          <w:p w14:paraId="3E4571A1" w14:textId="77777777" w:rsidR="00A9436F" w:rsidRPr="00011CA0" w:rsidRDefault="00A9436F" w:rsidP="00D44916">
            <w:pPr>
              <w:jc w:val="both"/>
              <w:rPr>
                <w:rFonts w:ascii="Arial" w:hAnsi="Arial" w:cs="Arial"/>
                <w:sz w:val="19"/>
                <w:szCs w:val="19"/>
              </w:rPr>
            </w:pPr>
            <w:r w:rsidRPr="00011CA0">
              <w:rPr>
                <w:caps/>
                <w:color w:val="000000"/>
              </w:rPr>
              <w:t>Příhoda, J., Černík, M., Janků, S., Literák,</w:t>
            </w:r>
            <w:r w:rsidRPr="00011CA0">
              <w:rPr>
                <w:color w:val="000000"/>
              </w:rPr>
              <w:t xml:space="preserve"> J.</w:t>
            </w:r>
            <w:r w:rsidRPr="00011CA0">
              <w:rPr>
                <w:rStyle w:val="apple-converted-space"/>
                <w:rFonts w:cs="Arial"/>
                <w:color w:val="000000"/>
              </w:rPr>
              <w:t> </w:t>
            </w:r>
            <w:r w:rsidRPr="00011CA0">
              <w:rPr>
                <w:iCs/>
                <w:color w:val="000000"/>
              </w:rPr>
              <w:t>Laboratorní technika. Příručka pro začínajícího chemika</w:t>
            </w:r>
            <w:r w:rsidRPr="00011CA0">
              <w:rPr>
                <w:color w:val="000000"/>
              </w:rPr>
              <w:t xml:space="preserve">. Brno: </w:t>
            </w:r>
            <w:r>
              <w:rPr>
                <w:color w:val="000000"/>
              </w:rPr>
              <w:t>MU</w:t>
            </w:r>
            <w:r w:rsidRPr="00011CA0">
              <w:rPr>
                <w:color w:val="000000"/>
              </w:rPr>
              <w:t>, 2012. ISBN 978-80-210-5820-0.</w:t>
            </w:r>
          </w:p>
          <w:p w14:paraId="0924F9C5" w14:textId="77777777" w:rsidR="00A9436F" w:rsidRPr="00011CA0" w:rsidRDefault="00A9436F" w:rsidP="00D44916">
            <w:pPr>
              <w:jc w:val="both"/>
              <w:rPr>
                <w:rFonts w:cs="Arial"/>
              </w:rPr>
            </w:pPr>
            <w:r w:rsidRPr="00011CA0">
              <w:rPr>
                <w:caps/>
                <w:color w:val="000000"/>
              </w:rPr>
              <w:t>Woolins, J.D.</w:t>
            </w:r>
            <w:r w:rsidRPr="00011CA0">
              <w:rPr>
                <w:color w:val="000000"/>
              </w:rPr>
              <w:t xml:space="preserve"> </w:t>
            </w:r>
            <w:r w:rsidRPr="00011CA0">
              <w:rPr>
                <w:iCs/>
                <w:color w:val="000000"/>
              </w:rPr>
              <w:t>Inorganic Experiments.</w:t>
            </w:r>
            <w:r w:rsidRPr="00011CA0">
              <w:rPr>
                <w:color w:val="000000"/>
              </w:rPr>
              <w:t xml:space="preserve"> 3rd Rev. Ed. Wiley-VCH Verlag, 2009. ISBN 978-3-527-32472-9.</w:t>
            </w:r>
          </w:p>
        </w:tc>
      </w:tr>
      <w:tr w:rsidR="00A9436F" w:rsidRPr="00011CA0" w14:paraId="16E74B8B" w14:textId="77777777" w:rsidTr="00B40BDE">
        <w:trPr>
          <w:gridAfter w:val="2"/>
          <w:wAfter w:w="67" w:type="dxa"/>
        </w:trPr>
        <w:tc>
          <w:tcPr>
            <w:tcW w:w="9852"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7E33739D" w14:textId="77777777" w:rsidR="00A9436F" w:rsidRPr="00011CA0" w:rsidRDefault="00A9436F" w:rsidP="00D44916">
            <w:pPr>
              <w:jc w:val="center"/>
              <w:rPr>
                <w:b/>
                <w:bCs/>
              </w:rPr>
            </w:pPr>
            <w:r w:rsidRPr="00011CA0">
              <w:rPr>
                <w:b/>
                <w:bCs/>
              </w:rPr>
              <w:t>Informace ke kombinované nebo distanční formě</w:t>
            </w:r>
          </w:p>
        </w:tc>
      </w:tr>
      <w:tr w:rsidR="00A9436F" w:rsidRPr="00011CA0" w14:paraId="1673C06C" w14:textId="77777777" w:rsidTr="00B40BDE">
        <w:trPr>
          <w:gridAfter w:val="2"/>
          <w:wAfter w:w="67" w:type="dxa"/>
        </w:trPr>
        <w:tc>
          <w:tcPr>
            <w:tcW w:w="4778" w:type="dxa"/>
            <w:gridSpan w:val="8"/>
            <w:tcBorders>
              <w:top w:val="single" w:sz="2" w:space="0" w:color="auto"/>
              <w:left w:val="single" w:sz="4" w:space="0" w:color="auto"/>
              <w:bottom w:val="single" w:sz="4" w:space="0" w:color="auto"/>
              <w:right w:val="single" w:sz="4" w:space="0" w:color="auto"/>
            </w:tcBorders>
            <w:shd w:val="clear" w:color="auto" w:fill="F7CAAC"/>
            <w:hideMark/>
          </w:tcPr>
          <w:p w14:paraId="4249D090" w14:textId="77777777" w:rsidR="00A9436F" w:rsidRPr="00011CA0" w:rsidRDefault="00A9436F" w:rsidP="00D44916">
            <w:pPr>
              <w:jc w:val="both"/>
              <w:rPr>
                <w:rFonts w:cs="Arial"/>
              </w:rPr>
            </w:pPr>
            <w:r w:rsidRPr="00011CA0">
              <w:rPr>
                <w:b/>
                <w:bCs/>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24D2FF94" w14:textId="71CA0737" w:rsidR="00A9436F" w:rsidRPr="00011CA0" w:rsidRDefault="006E1331" w:rsidP="000C517E">
            <w:pPr>
              <w:jc w:val="center"/>
              <w:rPr>
                <w:rFonts w:cs="Arial"/>
              </w:rPr>
            </w:pPr>
            <w:r>
              <w:rPr>
                <w:rFonts w:cs="Arial"/>
              </w:rPr>
              <w:t>16</w:t>
            </w:r>
          </w:p>
        </w:tc>
        <w:tc>
          <w:tcPr>
            <w:tcW w:w="4185"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4DA38D62" w14:textId="77777777" w:rsidR="00A9436F" w:rsidRPr="00011CA0" w:rsidRDefault="00A9436F" w:rsidP="00D44916">
            <w:pPr>
              <w:jc w:val="both"/>
              <w:rPr>
                <w:b/>
                <w:bCs/>
              </w:rPr>
            </w:pPr>
            <w:r w:rsidRPr="00011CA0">
              <w:rPr>
                <w:b/>
                <w:bCs/>
              </w:rPr>
              <w:t xml:space="preserve">hodin </w:t>
            </w:r>
          </w:p>
        </w:tc>
      </w:tr>
      <w:tr w:rsidR="00A9436F" w:rsidRPr="00011CA0" w14:paraId="1327798D" w14:textId="77777777" w:rsidTr="00B40BDE">
        <w:trPr>
          <w:gridAfter w:val="2"/>
          <w:wAfter w:w="67" w:type="dxa"/>
        </w:trPr>
        <w:tc>
          <w:tcPr>
            <w:tcW w:w="9852"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71A99E36" w14:textId="77777777" w:rsidR="00A9436F" w:rsidRPr="00011CA0" w:rsidRDefault="00A9436F" w:rsidP="00D44916">
            <w:pPr>
              <w:jc w:val="both"/>
              <w:rPr>
                <w:b/>
                <w:bCs/>
              </w:rPr>
            </w:pPr>
            <w:r w:rsidRPr="00011CA0">
              <w:rPr>
                <w:b/>
                <w:bCs/>
              </w:rPr>
              <w:t>Informace o způsobu kontaktu s vyučujícím</w:t>
            </w:r>
          </w:p>
        </w:tc>
      </w:tr>
      <w:tr w:rsidR="00A9436F" w:rsidRPr="00011CA0" w14:paraId="75FA7C00" w14:textId="77777777" w:rsidTr="00B40BDE">
        <w:trPr>
          <w:gridAfter w:val="2"/>
          <w:wAfter w:w="67" w:type="dxa"/>
          <w:trHeight w:val="1373"/>
        </w:trPr>
        <w:tc>
          <w:tcPr>
            <w:tcW w:w="9852" w:type="dxa"/>
            <w:gridSpan w:val="25"/>
            <w:tcBorders>
              <w:top w:val="single" w:sz="4" w:space="0" w:color="auto"/>
              <w:left w:val="single" w:sz="4" w:space="0" w:color="auto"/>
              <w:bottom w:val="single" w:sz="4" w:space="0" w:color="auto"/>
              <w:right w:val="single" w:sz="4" w:space="0" w:color="auto"/>
            </w:tcBorders>
          </w:tcPr>
          <w:p w14:paraId="4A08E853" w14:textId="77777777" w:rsidR="005940E3" w:rsidRPr="00011CA0" w:rsidRDefault="00A9436F" w:rsidP="005940E3">
            <w:pPr>
              <w:jc w:val="both"/>
            </w:pPr>
            <w:r w:rsidRPr="00011CA0">
              <w:rPr>
                <w:color w:val="000000"/>
              </w:rPr>
              <w:t>Studentům budou určeny části učiva k samostatnému nastudování. Kontrola samostatného studia bude provedena ústním přezkoušením, u některých úloh i písemným testem.</w:t>
            </w:r>
            <w:r w:rsidR="005940E3">
              <w:rPr>
                <w:color w:val="000000"/>
              </w:rPr>
              <w:t xml:space="preserve"> </w:t>
            </w:r>
            <w:r w:rsidR="005940E3">
              <w:t>Dle potřeby jsou možné individuální konzultace po předchozí emailové či telefonické dohodě.</w:t>
            </w:r>
          </w:p>
          <w:p w14:paraId="73C08CBA" w14:textId="77777777" w:rsidR="00A9436F" w:rsidRPr="00011CA0" w:rsidRDefault="00A9436F" w:rsidP="00D44916">
            <w:pPr>
              <w:jc w:val="both"/>
              <w:rPr>
                <w:color w:val="000000"/>
              </w:rPr>
            </w:pPr>
          </w:p>
          <w:p w14:paraId="073FF156" w14:textId="52C58314" w:rsidR="00A9436F" w:rsidRDefault="00A9436F" w:rsidP="00D44916">
            <w:pPr>
              <w:jc w:val="both"/>
              <w:rPr>
                <w:color w:val="000000"/>
              </w:rPr>
            </w:pPr>
            <w:r w:rsidRPr="00011CA0">
              <w:rPr>
                <w:color w:val="000000"/>
              </w:rPr>
              <w:t xml:space="preserve">Možnosti komunikace s vyučujícím: </w:t>
            </w:r>
            <w:hyperlink r:id="rId53" w:history="1">
              <w:r w:rsidRPr="00011CA0">
                <w:rPr>
                  <w:rStyle w:val="Hypertextovodkaz"/>
                </w:rPr>
                <w:t>dastychova@utb.cz</w:t>
              </w:r>
            </w:hyperlink>
            <w:r w:rsidRPr="00011CA0">
              <w:rPr>
                <w:color w:val="000000"/>
              </w:rPr>
              <w:t>, 576 031</w:t>
            </w:r>
            <w:r>
              <w:rPr>
                <w:color w:val="000000"/>
              </w:rPr>
              <w:t> </w:t>
            </w:r>
            <w:r w:rsidRPr="00011CA0">
              <w:rPr>
                <w:color w:val="000000"/>
              </w:rPr>
              <w:t>217.</w:t>
            </w:r>
          </w:p>
          <w:p w14:paraId="3B1A2524" w14:textId="77777777" w:rsidR="00A9436F" w:rsidRDefault="00A9436F" w:rsidP="00D44916">
            <w:pPr>
              <w:jc w:val="both"/>
              <w:rPr>
                <w:color w:val="000000"/>
              </w:rPr>
            </w:pPr>
          </w:p>
          <w:p w14:paraId="750FB90E" w14:textId="77777777" w:rsidR="00A9436F" w:rsidRDefault="00A9436F" w:rsidP="00D44916">
            <w:pPr>
              <w:jc w:val="both"/>
              <w:rPr>
                <w:color w:val="000000"/>
              </w:rPr>
            </w:pPr>
          </w:p>
          <w:p w14:paraId="773B4C43" w14:textId="77777777" w:rsidR="00A9436F" w:rsidRPr="00011CA0" w:rsidRDefault="00A9436F" w:rsidP="00D44916">
            <w:pPr>
              <w:jc w:val="both"/>
              <w:rPr>
                <w:color w:val="000000"/>
              </w:rPr>
            </w:pPr>
          </w:p>
          <w:p w14:paraId="38E9A20C" w14:textId="77777777" w:rsidR="00A9436F" w:rsidRPr="00011CA0" w:rsidRDefault="00A9436F" w:rsidP="00D44916">
            <w:pPr>
              <w:jc w:val="both"/>
              <w:rPr>
                <w:rFonts w:cs="Arial"/>
              </w:rPr>
            </w:pPr>
          </w:p>
        </w:tc>
      </w:tr>
      <w:tr w:rsidR="00A9436F" w:rsidRPr="00011CA0" w14:paraId="6DCEB230" w14:textId="77777777" w:rsidTr="00B40BDE">
        <w:trPr>
          <w:gridAfter w:val="2"/>
          <w:wAfter w:w="67" w:type="dxa"/>
          <w:trHeight w:val="283"/>
        </w:trPr>
        <w:tc>
          <w:tcPr>
            <w:tcW w:w="9852" w:type="dxa"/>
            <w:gridSpan w:val="25"/>
            <w:tcBorders>
              <w:top w:val="single" w:sz="4" w:space="0" w:color="auto"/>
              <w:left w:val="single" w:sz="4" w:space="0" w:color="auto"/>
              <w:bottom w:val="single" w:sz="4" w:space="0" w:color="auto"/>
              <w:right w:val="single" w:sz="4" w:space="0" w:color="auto"/>
            </w:tcBorders>
            <w:shd w:val="clear" w:color="auto" w:fill="BDD6EE"/>
          </w:tcPr>
          <w:p w14:paraId="2573FD72" w14:textId="77777777" w:rsidR="00A9436F" w:rsidRPr="00011CA0" w:rsidRDefault="00A9436F" w:rsidP="00D44916">
            <w:pPr>
              <w:jc w:val="both"/>
              <w:rPr>
                <w:color w:val="000000"/>
                <w:sz w:val="18"/>
                <w:szCs w:val="18"/>
              </w:rPr>
            </w:pPr>
            <w:r w:rsidRPr="00011CA0">
              <w:rPr>
                <w:color w:val="000000"/>
                <w:sz w:val="18"/>
                <w:szCs w:val="18"/>
              </w:rPr>
              <w:lastRenderedPageBreak/>
              <w:br w:type="page"/>
            </w:r>
            <w:r w:rsidRPr="00011CA0">
              <w:rPr>
                <w:b/>
                <w:bCs/>
                <w:sz w:val="28"/>
                <w:szCs w:val="28"/>
              </w:rPr>
              <w:t>B-III – Charakteristika studijního předmětu</w:t>
            </w:r>
          </w:p>
        </w:tc>
      </w:tr>
      <w:tr w:rsidR="00A9436F" w:rsidRPr="00011CA0" w14:paraId="5253D59B" w14:textId="77777777" w:rsidTr="00B40BDE">
        <w:trPr>
          <w:gridBefore w:val="1"/>
          <w:gridAfter w:val="1"/>
          <w:wBefore w:w="29" w:type="dxa"/>
          <w:wAfter w:w="34" w:type="dxa"/>
        </w:trPr>
        <w:tc>
          <w:tcPr>
            <w:tcW w:w="3084" w:type="dxa"/>
            <w:gridSpan w:val="3"/>
            <w:tcBorders>
              <w:top w:val="double" w:sz="4" w:space="0" w:color="auto"/>
            </w:tcBorders>
            <w:shd w:val="clear" w:color="auto" w:fill="F7CAAC"/>
          </w:tcPr>
          <w:p w14:paraId="2D96C8FC"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tcBorders>
          </w:tcPr>
          <w:p w14:paraId="0CA9349B" w14:textId="77777777" w:rsidR="00A9436F" w:rsidRPr="004800BD" w:rsidRDefault="00A9436F" w:rsidP="00D44916">
            <w:pPr>
              <w:jc w:val="both"/>
              <w:rPr>
                <w:b/>
              </w:rPr>
            </w:pPr>
            <w:bookmarkStart w:id="26" w:name="Farmakochemie"/>
            <w:bookmarkEnd w:id="26"/>
            <w:r w:rsidRPr="004800BD">
              <w:rPr>
                <w:b/>
              </w:rPr>
              <w:t>Farmakochemie</w:t>
            </w:r>
          </w:p>
        </w:tc>
      </w:tr>
      <w:tr w:rsidR="00A9436F" w:rsidRPr="00011CA0" w14:paraId="2F021C51" w14:textId="77777777" w:rsidTr="00B40BDE">
        <w:trPr>
          <w:gridBefore w:val="1"/>
          <w:gridAfter w:val="1"/>
          <w:wBefore w:w="29" w:type="dxa"/>
          <w:wAfter w:w="34" w:type="dxa"/>
        </w:trPr>
        <w:tc>
          <w:tcPr>
            <w:tcW w:w="3084" w:type="dxa"/>
            <w:gridSpan w:val="3"/>
            <w:shd w:val="clear" w:color="auto" w:fill="F7CAAC"/>
          </w:tcPr>
          <w:p w14:paraId="75367718" w14:textId="77777777" w:rsidR="00A9436F" w:rsidRPr="00011CA0" w:rsidRDefault="00A9436F" w:rsidP="00D44916">
            <w:pPr>
              <w:jc w:val="both"/>
              <w:rPr>
                <w:b/>
              </w:rPr>
            </w:pPr>
            <w:r w:rsidRPr="00011CA0">
              <w:rPr>
                <w:b/>
              </w:rPr>
              <w:t>Typ předmětu</w:t>
            </w:r>
          </w:p>
        </w:tc>
        <w:tc>
          <w:tcPr>
            <w:tcW w:w="3406" w:type="dxa"/>
            <w:gridSpan w:val="12"/>
          </w:tcPr>
          <w:p w14:paraId="4583C11D" w14:textId="05B6D5AF" w:rsidR="00A9436F" w:rsidRPr="00011CA0" w:rsidRDefault="007A4857" w:rsidP="00D44916">
            <w:pPr>
              <w:jc w:val="both"/>
            </w:pPr>
            <w:r>
              <w:t>povinně volitelný, PZ</w:t>
            </w:r>
          </w:p>
        </w:tc>
        <w:tc>
          <w:tcPr>
            <w:tcW w:w="2695" w:type="dxa"/>
            <w:gridSpan w:val="8"/>
            <w:shd w:val="clear" w:color="auto" w:fill="F7CAAC"/>
          </w:tcPr>
          <w:p w14:paraId="6A9456DD" w14:textId="77777777" w:rsidR="00A9436F" w:rsidRPr="00011CA0" w:rsidRDefault="00A9436F" w:rsidP="00D44916">
            <w:pPr>
              <w:jc w:val="both"/>
            </w:pPr>
            <w:r w:rsidRPr="00011CA0">
              <w:rPr>
                <w:b/>
              </w:rPr>
              <w:t>doporučený ročník / semestr</w:t>
            </w:r>
          </w:p>
        </w:tc>
        <w:tc>
          <w:tcPr>
            <w:tcW w:w="671" w:type="dxa"/>
            <w:gridSpan w:val="2"/>
          </w:tcPr>
          <w:p w14:paraId="57D55A9D" w14:textId="77B46D71" w:rsidR="00A9436F" w:rsidRPr="00011CA0" w:rsidRDefault="005765FD" w:rsidP="005765FD">
            <w:pPr>
              <w:jc w:val="both"/>
            </w:pPr>
            <w:r>
              <w:t>1/LS</w:t>
            </w:r>
          </w:p>
        </w:tc>
      </w:tr>
      <w:tr w:rsidR="00A9436F" w:rsidRPr="00011CA0" w14:paraId="5FB7C9E5" w14:textId="77777777" w:rsidTr="00B40BDE">
        <w:trPr>
          <w:gridBefore w:val="1"/>
          <w:gridAfter w:val="1"/>
          <w:wBefore w:w="29" w:type="dxa"/>
          <w:wAfter w:w="34" w:type="dxa"/>
        </w:trPr>
        <w:tc>
          <w:tcPr>
            <w:tcW w:w="3084" w:type="dxa"/>
            <w:gridSpan w:val="3"/>
            <w:shd w:val="clear" w:color="auto" w:fill="F7CAAC"/>
          </w:tcPr>
          <w:p w14:paraId="7F051CC0" w14:textId="77777777" w:rsidR="00A9436F" w:rsidRPr="00011CA0" w:rsidRDefault="00A9436F" w:rsidP="00D44916">
            <w:pPr>
              <w:jc w:val="both"/>
              <w:rPr>
                <w:b/>
              </w:rPr>
            </w:pPr>
            <w:r w:rsidRPr="00011CA0">
              <w:rPr>
                <w:b/>
              </w:rPr>
              <w:t>Rozsah studijního předmětu</w:t>
            </w:r>
          </w:p>
        </w:tc>
        <w:tc>
          <w:tcPr>
            <w:tcW w:w="1701" w:type="dxa"/>
            <w:gridSpan w:val="6"/>
          </w:tcPr>
          <w:p w14:paraId="022CDCFA" w14:textId="0773F69A" w:rsidR="00A9436F" w:rsidRPr="00011CA0" w:rsidRDefault="001A385F" w:rsidP="00D44916">
            <w:pPr>
              <w:jc w:val="both"/>
            </w:pPr>
            <w:r>
              <w:t>28p+14s+0l</w:t>
            </w:r>
          </w:p>
        </w:tc>
        <w:tc>
          <w:tcPr>
            <w:tcW w:w="889" w:type="dxa"/>
            <w:gridSpan w:val="3"/>
            <w:shd w:val="clear" w:color="auto" w:fill="F7CAAC"/>
          </w:tcPr>
          <w:p w14:paraId="0E26139A" w14:textId="77777777" w:rsidR="00A9436F" w:rsidRPr="00011CA0" w:rsidRDefault="00A9436F" w:rsidP="00D44916">
            <w:pPr>
              <w:jc w:val="both"/>
              <w:rPr>
                <w:b/>
              </w:rPr>
            </w:pPr>
            <w:r w:rsidRPr="00011CA0">
              <w:rPr>
                <w:b/>
              </w:rPr>
              <w:t xml:space="preserve">hod. </w:t>
            </w:r>
          </w:p>
        </w:tc>
        <w:tc>
          <w:tcPr>
            <w:tcW w:w="816" w:type="dxa"/>
            <w:gridSpan w:val="3"/>
          </w:tcPr>
          <w:p w14:paraId="65CAB7F0" w14:textId="68715C41" w:rsidR="00A9436F" w:rsidRPr="00011CA0" w:rsidRDefault="00B01C18" w:rsidP="00D44916">
            <w:pPr>
              <w:jc w:val="both"/>
            </w:pPr>
            <w:r>
              <w:t>42</w:t>
            </w:r>
          </w:p>
        </w:tc>
        <w:tc>
          <w:tcPr>
            <w:tcW w:w="2156" w:type="dxa"/>
            <w:gridSpan w:val="5"/>
            <w:shd w:val="clear" w:color="auto" w:fill="F7CAAC"/>
          </w:tcPr>
          <w:p w14:paraId="2CFF5D7C" w14:textId="77777777" w:rsidR="00A9436F" w:rsidRPr="00011CA0" w:rsidRDefault="00A9436F" w:rsidP="00D44916">
            <w:pPr>
              <w:jc w:val="both"/>
              <w:rPr>
                <w:b/>
              </w:rPr>
            </w:pPr>
            <w:r w:rsidRPr="00011CA0">
              <w:rPr>
                <w:b/>
              </w:rPr>
              <w:t>kreditů</w:t>
            </w:r>
          </w:p>
        </w:tc>
        <w:tc>
          <w:tcPr>
            <w:tcW w:w="1210" w:type="dxa"/>
            <w:gridSpan w:val="5"/>
          </w:tcPr>
          <w:p w14:paraId="5BB23C15" w14:textId="3A701C3E" w:rsidR="00A9436F" w:rsidRPr="00011CA0" w:rsidRDefault="007A4857" w:rsidP="00D44916">
            <w:pPr>
              <w:jc w:val="both"/>
            </w:pPr>
            <w:r>
              <w:t>3</w:t>
            </w:r>
          </w:p>
        </w:tc>
      </w:tr>
      <w:tr w:rsidR="00A9436F" w:rsidRPr="00011CA0" w14:paraId="5A5F60AF" w14:textId="77777777" w:rsidTr="00B40BDE">
        <w:trPr>
          <w:gridBefore w:val="1"/>
          <w:gridAfter w:val="1"/>
          <w:wBefore w:w="29" w:type="dxa"/>
          <w:wAfter w:w="34" w:type="dxa"/>
        </w:trPr>
        <w:tc>
          <w:tcPr>
            <w:tcW w:w="3084" w:type="dxa"/>
            <w:gridSpan w:val="3"/>
            <w:shd w:val="clear" w:color="auto" w:fill="F7CAAC"/>
          </w:tcPr>
          <w:p w14:paraId="28C92EFC" w14:textId="77777777" w:rsidR="00A9436F" w:rsidRPr="00011CA0" w:rsidRDefault="00A9436F" w:rsidP="00D44916">
            <w:pPr>
              <w:jc w:val="both"/>
              <w:rPr>
                <w:b/>
                <w:sz w:val="22"/>
              </w:rPr>
            </w:pPr>
            <w:r w:rsidRPr="00011CA0">
              <w:rPr>
                <w:b/>
              </w:rPr>
              <w:t>Prerekvizity, korekvizity, ekvivalence</w:t>
            </w:r>
          </w:p>
        </w:tc>
        <w:tc>
          <w:tcPr>
            <w:tcW w:w="6772" w:type="dxa"/>
            <w:gridSpan w:val="22"/>
          </w:tcPr>
          <w:p w14:paraId="491C3663" w14:textId="77777777" w:rsidR="00A9436F" w:rsidRPr="00011CA0" w:rsidRDefault="00A9436F" w:rsidP="00D44916">
            <w:pPr>
              <w:jc w:val="both"/>
            </w:pPr>
          </w:p>
        </w:tc>
      </w:tr>
      <w:tr w:rsidR="00A9436F" w:rsidRPr="00011CA0" w14:paraId="79682123" w14:textId="77777777" w:rsidTr="00B40BDE">
        <w:trPr>
          <w:gridBefore w:val="1"/>
          <w:gridAfter w:val="1"/>
          <w:wBefore w:w="29" w:type="dxa"/>
          <w:wAfter w:w="34" w:type="dxa"/>
        </w:trPr>
        <w:tc>
          <w:tcPr>
            <w:tcW w:w="3084" w:type="dxa"/>
            <w:gridSpan w:val="3"/>
            <w:shd w:val="clear" w:color="auto" w:fill="F7CAAC"/>
          </w:tcPr>
          <w:p w14:paraId="180D08EC" w14:textId="77777777" w:rsidR="00A9436F" w:rsidRPr="00011CA0" w:rsidRDefault="00A9436F" w:rsidP="00D44916">
            <w:pPr>
              <w:jc w:val="both"/>
              <w:rPr>
                <w:b/>
              </w:rPr>
            </w:pPr>
            <w:r w:rsidRPr="00011CA0">
              <w:rPr>
                <w:b/>
              </w:rPr>
              <w:t>Způsob ověření studijních výsledků</w:t>
            </w:r>
          </w:p>
        </w:tc>
        <w:tc>
          <w:tcPr>
            <w:tcW w:w="3406" w:type="dxa"/>
            <w:gridSpan w:val="12"/>
          </w:tcPr>
          <w:p w14:paraId="471BF610" w14:textId="77777777" w:rsidR="00A9436F" w:rsidRPr="00011CA0" w:rsidRDefault="00A9436F" w:rsidP="00D44916">
            <w:pPr>
              <w:jc w:val="both"/>
            </w:pPr>
            <w:r w:rsidRPr="00011CA0">
              <w:t>zápočet, zkouška</w:t>
            </w:r>
          </w:p>
        </w:tc>
        <w:tc>
          <w:tcPr>
            <w:tcW w:w="1554" w:type="dxa"/>
            <w:gridSpan w:val="2"/>
            <w:shd w:val="clear" w:color="auto" w:fill="F7CAAC"/>
          </w:tcPr>
          <w:p w14:paraId="16BBA3B9" w14:textId="77777777" w:rsidR="00A9436F" w:rsidRPr="00011CA0" w:rsidRDefault="00A9436F" w:rsidP="00D44916">
            <w:pPr>
              <w:jc w:val="both"/>
              <w:rPr>
                <w:b/>
              </w:rPr>
            </w:pPr>
            <w:r w:rsidRPr="00011CA0">
              <w:rPr>
                <w:b/>
              </w:rPr>
              <w:t>Forma výuky</w:t>
            </w:r>
          </w:p>
        </w:tc>
        <w:tc>
          <w:tcPr>
            <w:tcW w:w="1812" w:type="dxa"/>
            <w:gridSpan w:val="8"/>
          </w:tcPr>
          <w:p w14:paraId="3784B6DE" w14:textId="77777777" w:rsidR="00A9436F" w:rsidRPr="00011CA0" w:rsidRDefault="00A9436F" w:rsidP="00D44916">
            <w:pPr>
              <w:jc w:val="both"/>
            </w:pPr>
            <w:r>
              <w:t>přednášky</w:t>
            </w:r>
            <w:r w:rsidRPr="00011CA0">
              <w:t>, seminář</w:t>
            </w:r>
            <w:r>
              <w:t>e</w:t>
            </w:r>
          </w:p>
        </w:tc>
      </w:tr>
      <w:tr w:rsidR="00A9436F" w:rsidRPr="00011CA0" w14:paraId="2FD753F5" w14:textId="77777777" w:rsidTr="00B40BDE">
        <w:trPr>
          <w:gridBefore w:val="1"/>
          <w:gridAfter w:val="1"/>
          <w:wBefore w:w="29" w:type="dxa"/>
          <w:wAfter w:w="34" w:type="dxa"/>
        </w:trPr>
        <w:tc>
          <w:tcPr>
            <w:tcW w:w="3084" w:type="dxa"/>
            <w:gridSpan w:val="3"/>
            <w:shd w:val="clear" w:color="auto" w:fill="F7CAAC"/>
          </w:tcPr>
          <w:p w14:paraId="2ACC284A" w14:textId="77777777" w:rsidR="00A9436F" w:rsidRPr="00011CA0" w:rsidRDefault="00A9436F" w:rsidP="00D44916">
            <w:pPr>
              <w:jc w:val="both"/>
              <w:rPr>
                <w:b/>
              </w:rPr>
            </w:pPr>
            <w:r w:rsidRPr="00011CA0">
              <w:rPr>
                <w:b/>
              </w:rPr>
              <w:t>Forma způsobu ověření studijních výsledků a další požadavky na studenta</w:t>
            </w:r>
          </w:p>
        </w:tc>
        <w:tc>
          <w:tcPr>
            <w:tcW w:w="6772" w:type="dxa"/>
            <w:gridSpan w:val="22"/>
            <w:tcBorders>
              <w:bottom w:val="single" w:sz="4" w:space="0" w:color="auto"/>
            </w:tcBorders>
          </w:tcPr>
          <w:p w14:paraId="75325A00" w14:textId="77777777" w:rsidR="00A9436F" w:rsidRPr="00011CA0" w:rsidRDefault="00A9436F" w:rsidP="00D44916">
            <w:pPr>
              <w:jc w:val="both"/>
            </w:pPr>
            <w:r w:rsidRPr="00011CA0">
              <w:t>Písemný test v průběhu semestru a ústní zkouška.</w:t>
            </w:r>
          </w:p>
          <w:p w14:paraId="27B397E7" w14:textId="77777777" w:rsidR="00A9436F" w:rsidRPr="00011CA0" w:rsidRDefault="00A9436F" w:rsidP="00D44916">
            <w:pPr>
              <w:jc w:val="both"/>
            </w:pPr>
            <w:r w:rsidRPr="00011CA0">
              <w:t>Povinná účast v seminářích, podmínkou pro udě</w:t>
            </w:r>
            <w:r>
              <w:t>lení zápočtu je zisk nejméně 50</w:t>
            </w:r>
            <w:r w:rsidRPr="00011CA0">
              <w:t>% plného počtu bodů z písemného testu.</w:t>
            </w:r>
          </w:p>
        </w:tc>
      </w:tr>
      <w:tr w:rsidR="00A9436F" w:rsidRPr="00011CA0" w14:paraId="00B46CB6" w14:textId="77777777" w:rsidTr="00B40BDE">
        <w:trPr>
          <w:gridBefore w:val="1"/>
          <w:gridAfter w:val="1"/>
          <w:wBefore w:w="29" w:type="dxa"/>
          <w:wAfter w:w="34" w:type="dxa"/>
          <w:trHeight w:val="197"/>
        </w:trPr>
        <w:tc>
          <w:tcPr>
            <w:tcW w:w="3084" w:type="dxa"/>
            <w:gridSpan w:val="3"/>
            <w:tcBorders>
              <w:top w:val="nil"/>
            </w:tcBorders>
            <w:shd w:val="clear" w:color="auto" w:fill="F7CAAC"/>
          </w:tcPr>
          <w:p w14:paraId="72BCAC14" w14:textId="77777777" w:rsidR="00A9436F" w:rsidRPr="00011CA0" w:rsidRDefault="00A9436F" w:rsidP="00D44916">
            <w:pPr>
              <w:jc w:val="both"/>
              <w:rPr>
                <w:b/>
              </w:rPr>
            </w:pPr>
            <w:r w:rsidRPr="00011CA0">
              <w:rPr>
                <w:b/>
              </w:rPr>
              <w:t>Garant předmětu</w:t>
            </w:r>
          </w:p>
        </w:tc>
        <w:tc>
          <w:tcPr>
            <w:tcW w:w="6772" w:type="dxa"/>
            <w:gridSpan w:val="22"/>
            <w:tcBorders>
              <w:top w:val="single" w:sz="4" w:space="0" w:color="auto"/>
            </w:tcBorders>
          </w:tcPr>
          <w:p w14:paraId="4B225F72" w14:textId="19084AA8" w:rsidR="00A9436F" w:rsidRPr="00972B54" w:rsidRDefault="00972B54" w:rsidP="00D44916">
            <w:pPr>
              <w:jc w:val="both"/>
            </w:pPr>
            <w:r w:rsidRPr="00972B54">
              <w:t>doc. Ing. Stanislav Kafka, CSc.</w:t>
            </w:r>
          </w:p>
        </w:tc>
      </w:tr>
      <w:tr w:rsidR="00A9436F" w:rsidRPr="00011CA0" w14:paraId="167A1B5F" w14:textId="77777777" w:rsidTr="00B40BDE">
        <w:trPr>
          <w:gridBefore w:val="1"/>
          <w:gridAfter w:val="1"/>
          <w:wBefore w:w="29" w:type="dxa"/>
          <w:wAfter w:w="34" w:type="dxa"/>
          <w:trHeight w:val="243"/>
        </w:trPr>
        <w:tc>
          <w:tcPr>
            <w:tcW w:w="3084" w:type="dxa"/>
            <w:gridSpan w:val="3"/>
            <w:tcBorders>
              <w:top w:val="nil"/>
            </w:tcBorders>
            <w:shd w:val="clear" w:color="auto" w:fill="F7CAAC"/>
          </w:tcPr>
          <w:p w14:paraId="24BB42DB" w14:textId="77777777" w:rsidR="00A9436F" w:rsidRPr="00011CA0" w:rsidRDefault="00A9436F" w:rsidP="00D44916">
            <w:pPr>
              <w:jc w:val="both"/>
              <w:rPr>
                <w:b/>
              </w:rPr>
            </w:pPr>
            <w:r w:rsidRPr="00011CA0">
              <w:rPr>
                <w:b/>
              </w:rPr>
              <w:t>Zapojení garanta do výuky předmětu</w:t>
            </w:r>
          </w:p>
        </w:tc>
        <w:tc>
          <w:tcPr>
            <w:tcW w:w="6772" w:type="dxa"/>
            <w:gridSpan w:val="22"/>
            <w:tcBorders>
              <w:top w:val="nil"/>
            </w:tcBorders>
          </w:tcPr>
          <w:p w14:paraId="3F00A300" w14:textId="10D26177" w:rsidR="00A9436F" w:rsidRPr="00011CA0" w:rsidRDefault="00972B54" w:rsidP="00D44916">
            <w:pPr>
              <w:jc w:val="both"/>
            </w:pPr>
            <w:r>
              <w:t>100% p</w:t>
            </w:r>
          </w:p>
        </w:tc>
      </w:tr>
      <w:tr w:rsidR="00A9436F" w:rsidRPr="00011CA0" w14:paraId="712B5757" w14:textId="77777777" w:rsidTr="00B40BDE">
        <w:trPr>
          <w:gridBefore w:val="1"/>
          <w:gridAfter w:val="1"/>
          <w:wBefore w:w="29" w:type="dxa"/>
          <w:wAfter w:w="34" w:type="dxa"/>
        </w:trPr>
        <w:tc>
          <w:tcPr>
            <w:tcW w:w="3084" w:type="dxa"/>
            <w:gridSpan w:val="3"/>
            <w:shd w:val="clear" w:color="auto" w:fill="F7CAAC"/>
          </w:tcPr>
          <w:p w14:paraId="6578B791" w14:textId="77777777" w:rsidR="00A9436F" w:rsidRPr="00011CA0" w:rsidRDefault="00A9436F" w:rsidP="00D44916">
            <w:pPr>
              <w:jc w:val="both"/>
              <w:rPr>
                <w:b/>
              </w:rPr>
            </w:pPr>
            <w:r w:rsidRPr="00011CA0">
              <w:rPr>
                <w:b/>
              </w:rPr>
              <w:t>Vyučující</w:t>
            </w:r>
          </w:p>
        </w:tc>
        <w:tc>
          <w:tcPr>
            <w:tcW w:w="6772" w:type="dxa"/>
            <w:gridSpan w:val="22"/>
            <w:tcBorders>
              <w:bottom w:val="nil"/>
            </w:tcBorders>
          </w:tcPr>
          <w:p w14:paraId="63272E62" w14:textId="77777777" w:rsidR="00A9436F" w:rsidRPr="00011CA0" w:rsidRDefault="00A9436F" w:rsidP="00D44916">
            <w:pPr>
              <w:jc w:val="both"/>
            </w:pPr>
          </w:p>
        </w:tc>
      </w:tr>
      <w:tr w:rsidR="00A9436F" w:rsidRPr="00011CA0" w14:paraId="07D3915D" w14:textId="77777777" w:rsidTr="00B40BDE">
        <w:trPr>
          <w:gridBefore w:val="1"/>
          <w:gridAfter w:val="1"/>
          <w:wBefore w:w="29" w:type="dxa"/>
          <w:wAfter w:w="34" w:type="dxa"/>
          <w:trHeight w:val="291"/>
        </w:trPr>
        <w:tc>
          <w:tcPr>
            <w:tcW w:w="9856" w:type="dxa"/>
            <w:gridSpan w:val="25"/>
            <w:tcBorders>
              <w:top w:val="nil"/>
            </w:tcBorders>
          </w:tcPr>
          <w:p w14:paraId="12ACBCCC" w14:textId="162B290C" w:rsidR="00A9436F" w:rsidRPr="00011CA0" w:rsidRDefault="00972B54" w:rsidP="00972B54">
            <w:pPr>
              <w:spacing w:before="60" w:after="60"/>
              <w:jc w:val="both"/>
            </w:pPr>
            <w:r w:rsidRPr="00972B54">
              <w:rPr>
                <w:b/>
              </w:rPr>
              <w:t>doc. Ing. Stanislav Kafka, CSc.</w:t>
            </w:r>
            <w:r w:rsidRPr="005114F2">
              <w:rPr>
                <w:b/>
              </w:rPr>
              <w:t xml:space="preserve"> </w:t>
            </w:r>
            <w:r w:rsidRPr="00972B54">
              <w:t>(100% p)</w:t>
            </w:r>
          </w:p>
        </w:tc>
      </w:tr>
      <w:tr w:rsidR="00A9436F" w:rsidRPr="00011CA0" w14:paraId="43C952EC" w14:textId="77777777" w:rsidTr="00B40BDE">
        <w:trPr>
          <w:gridBefore w:val="1"/>
          <w:gridAfter w:val="1"/>
          <w:wBefore w:w="29" w:type="dxa"/>
          <w:wAfter w:w="34" w:type="dxa"/>
        </w:trPr>
        <w:tc>
          <w:tcPr>
            <w:tcW w:w="3084" w:type="dxa"/>
            <w:gridSpan w:val="3"/>
            <w:shd w:val="clear" w:color="auto" w:fill="F7CAAC"/>
          </w:tcPr>
          <w:p w14:paraId="5A7C598D" w14:textId="77777777" w:rsidR="00A9436F" w:rsidRPr="00011CA0" w:rsidRDefault="00A9436F" w:rsidP="00D44916">
            <w:pPr>
              <w:jc w:val="both"/>
              <w:rPr>
                <w:b/>
              </w:rPr>
            </w:pPr>
            <w:r w:rsidRPr="00011CA0">
              <w:rPr>
                <w:b/>
              </w:rPr>
              <w:t>Stručná anotace předmětu</w:t>
            </w:r>
          </w:p>
        </w:tc>
        <w:tc>
          <w:tcPr>
            <w:tcW w:w="6772" w:type="dxa"/>
            <w:gridSpan w:val="22"/>
            <w:tcBorders>
              <w:bottom w:val="nil"/>
            </w:tcBorders>
          </w:tcPr>
          <w:p w14:paraId="6F845BF9" w14:textId="77777777" w:rsidR="00A9436F" w:rsidRPr="00011CA0" w:rsidRDefault="00A9436F" w:rsidP="00D44916">
            <w:pPr>
              <w:jc w:val="both"/>
            </w:pPr>
          </w:p>
        </w:tc>
      </w:tr>
      <w:tr w:rsidR="00A9436F" w:rsidRPr="00011CA0" w14:paraId="2D8A01FD" w14:textId="77777777" w:rsidTr="00B40BDE">
        <w:trPr>
          <w:gridBefore w:val="1"/>
          <w:gridAfter w:val="1"/>
          <w:wBefore w:w="29" w:type="dxa"/>
          <w:wAfter w:w="34" w:type="dxa"/>
          <w:trHeight w:val="3938"/>
        </w:trPr>
        <w:tc>
          <w:tcPr>
            <w:tcW w:w="9856" w:type="dxa"/>
            <w:gridSpan w:val="25"/>
            <w:tcBorders>
              <w:top w:val="nil"/>
              <w:bottom w:val="single" w:sz="12" w:space="0" w:color="auto"/>
            </w:tcBorders>
          </w:tcPr>
          <w:p w14:paraId="1D7EFE21" w14:textId="77777777" w:rsidR="00A9436F" w:rsidRPr="00011CA0" w:rsidRDefault="00A9436F" w:rsidP="00D44916">
            <w:pPr>
              <w:jc w:val="both"/>
            </w:pPr>
            <w:r>
              <w:t>Cílem předmětu je poskytnout</w:t>
            </w:r>
            <w:r w:rsidRPr="00011CA0">
              <w:t xml:space="preserve"> studentům vědomosti o nejdůležitějších terapeutických skupinách léčiv z hlediska jejich objevení, vývoje a životního cyklu. U vybraných léčiv z každé skupiny jsou uváděny postupy jejich syntézy využívající typy reakcí, které studenti znají z dřívějšího studia organické chemie a z předmětu </w:t>
            </w:r>
            <w:r w:rsidRPr="00D91C27">
              <w:t>Metody syntézy organických látek</w:t>
            </w:r>
            <w:r w:rsidRPr="00011CA0">
              <w:t>. Obsah předmětu tvoří tyto tematick</w:t>
            </w:r>
            <w:r>
              <w:t>é</w:t>
            </w:r>
            <w:r w:rsidRPr="00011CA0">
              <w:t xml:space="preserve"> celky:</w:t>
            </w:r>
          </w:p>
          <w:p w14:paraId="2BE7FC06" w14:textId="77777777" w:rsidR="00A9436F" w:rsidRPr="00011CA0" w:rsidRDefault="00A9436F" w:rsidP="00A56D42">
            <w:pPr>
              <w:pStyle w:val="Odstavecseseznamem"/>
              <w:numPr>
                <w:ilvl w:val="0"/>
                <w:numId w:val="19"/>
              </w:numPr>
              <w:ind w:left="284" w:hanging="57"/>
              <w:jc w:val="both"/>
            </w:pPr>
            <w:r w:rsidRPr="00011CA0">
              <w:t>Základní pojmy a definice, principy vzájemného působení organismu a léčiv, vývojové etapy léčiv.</w:t>
            </w:r>
          </w:p>
          <w:p w14:paraId="7DBC4951" w14:textId="77777777" w:rsidR="00A9436F" w:rsidRPr="00011CA0" w:rsidRDefault="00A9436F" w:rsidP="00A56D42">
            <w:pPr>
              <w:pStyle w:val="Odstavecseseznamem"/>
              <w:numPr>
                <w:ilvl w:val="0"/>
                <w:numId w:val="19"/>
              </w:numPr>
              <w:ind w:left="284" w:hanging="57"/>
              <w:jc w:val="both"/>
            </w:pPr>
            <w:r w:rsidRPr="00011CA0">
              <w:t>Analgetika.</w:t>
            </w:r>
          </w:p>
          <w:p w14:paraId="3B55B225" w14:textId="77777777" w:rsidR="00A9436F" w:rsidRPr="00011CA0" w:rsidRDefault="00A9436F" w:rsidP="00A56D42">
            <w:pPr>
              <w:pStyle w:val="Odstavecseseznamem"/>
              <w:numPr>
                <w:ilvl w:val="0"/>
                <w:numId w:val="19"/>
              </w:numPr>
              <w:ind w:left="284" w:hanging="57"/>
              <w:jc w:val="both"/>
            </w:pPr>
            <w:r w:rsidRPr="00011CA0">
              <w:t>Léčiva centrální nervové soustavy - celková anestetika, sedativa a hypnotika.</w:t>
            </w:r>
          </w:p>
          <w:p w14:paraId="61A009E2" w14:textId="77777777" w:rsidR="00A9436F" w:rsidRPr="00011CA0" w:rsidRDefault="00A9436F" w:rsidP="00A56D42">
            <w:pPr>
              <w:pStyle w:val="Odstavecseseznamem"/>
              <w:numPr>
                <w:ilvl w:val="0"/>
                <w:numId w:val="19"/>
              </w:numPr>
              <w:ind w:left="284" w:hanging="57"/>
              <w:jc w:val="both"/>
            </w:pPr>
            <w:r w:rsidRPr="00011CA0">
              <w:t>Léčiva centrální nervové soustavy - psychofarmaka.</w:t>
            </w:r>
          </w:p>
          <w:p w14:paraId="53A81824" w14:textId="77777777" w:rsidR="00A9436F" w:rsidRPr="00011CA0" w:rsidRDefault="00A9436F" w:rsidP="00A56D42">
            <w:pPr>
              <w:pStyle w:val="Odstavecseseznamem"/>
              <w:numPr>
                <w:ilvl w:val="0"/>
                <w:numId w:val="19"/>
              </w:numPr>
              <w:ind w:left="284" w:hanging="57"/>
              <w:jc w:val="both"/>
            </w:pPr>
            <w:r w:rsidRPr="00011CA0">
              <w:t>Léčiva vegetativní nervové soustavy - adrenergika a antiadrenergika.</w:t>
            </w:r>
          </w:p>
          <w:p w14:paraId="72B2EC46" w14:textId="77777777" w:rsidR="00A9436F" w:rsidRPr="00011CA0" w:rsidRDefault="00A9436F" w:rsidP="00A56D42">
            <w:pPr>
              <w:pStyle w:val="Odstavecseseznamem"/>
              <w:numPr>
                <w:ilvl w:val="0"/>
                <w:numId w:val="19"/>
              </w:numPr>
              <w:ind w:left="284" w:hanging="57"/>
              <w:jc w:val="both"/>
            </w:pPr>
            <w:r w:rsidRPr="00011CA0">
              <w:t>Léčiva vegetativní nervové soustavy - cholinergika a anticholinergika. Myotropní spasmolytika.</w:t>
            </w:r>
          </w:p>
          <w:p w14:paraId="551F3968" w14:textId="77777777" w:rsidR="00A9436F" w:rsidRPr="00011CA0" w:rsidRDefault="00A9436F" w:rsidP="00A56D42">
            <w:pPr>
              <w:pStyle w:val="Odstavecseseznamem"/>
              <w:numPr>
                <w:ilvl w:val="0"/>
                <w:numId w:val="19"/>
              </w:numPr>
              <w:ind w:left="284" w:hanging="57"/>
              <w:jc w:val="both"/>
            </w:pPr>
            <w:r w:rsidRPr="00011CA0">
              <w:t>Lokální anestetika, myorelaxancia, antitusika a expektorancia.</w:t>
            </w:r>
          </w:p>
          <w:p w14:paraId="29EA2DEA" w14:textId="77777777" w:rsidR="00A9436F" w:rsidRPr="00011CA0" w:rsidRDefault="00A9436F" w:rsidP="00A56D42">
            <w:pPr>
              <w:pStyle w:val="Odstavecseseznamem"/>
              <w:numPr>
                <w:ilvl w:val="0"/>
                <w:numId w:val="19"/>
              </w:numPr>
              <w:ind w:left="284" w:hanging="57"/>
              <w:jc w:val="both"/>
            </w:pPr>
            <w:r w:rsidRPr="00011CA0">
              <w:t>Antialergika a antihistaminika.</w:t>
            </w:r>
          </w:p>
          <w:p w14:paraId="17F02966" w14:textId="77777777" w:rsidR="00A9436F" w:rsidRPr="00011CA0" w:rsidRDefault="00A9436F" w:rsidP="00A56D42">
            <w:pPr>
              <w:pStyle w:val="Odstavecseseznamem"/>
              <w:numPr>
                <w:ilvl w:val="0"/>
                <w:numId w:val="19"/>
              </w:numPr>
              <w:ind w:left="284" w:hanging="57"/>
              <w:jc w:val="both"/>
            </w:pPr>
            <w:r w:rsidRPr="00011CA0">
              <w:t>Léčiva oběhové soustavy.</w:t>
            </w:r>
          </w:p>
          <w:p w14:paraId="7370FB27" w14:textId="77777777" w:rsidR="00A9436F" w:rsidRPr="00011CA0" w:rsidRDefault="00A9436F" w:rsidP="00A56D42">
            <w:pPr>
              <w:pStyle w:val="Odstavecseseznamem"/>
              <w:numPr>
                <w:ilvl w:val="0"/>
                <w:numId w:val="19"/>
              </w:numPr>
              <w:ind w:left="284" w:hanging="57"/>
              <w:jc w:val="both"/>
            </w:pPr>
            <w:r w:rsidRPr="00011CA0">
              <w:t>Léčiva trávicí soustavy.</w:t>
            </w:r>
          </w:p>
          <w:p w14:paraId="506003D9" w14:textId="77777777" w:rsidR="00A9436F" w:rsidRPr="00011CA0" w:rsidRDefault="00A9436F" w:rsidP="00A56D42">
            <w:pPr>
              <w:pStyle w:val="Odstavecseseznamem"/>
              <w:numPr>
                <w:ilvl w:val="0"/>
                <w:numId w:val="19"/>
              </w:numPr>
              <w:ind w:left="284" w:hanging="57"/>
              <w:jc w:val="both"/>
            </w:pPr>
            <w:r w:rsidRPr="00011CA0">
              <w:t>Protiinfekční a protiinvazní látky.</w:t>
            </w:r>
          </w:p>
          <w:p w14:paraId="0E807F44" w14:textId="77777777" w:rsidR="00A9436F" w:rsidRPr="00011CA0" w:rsidRDefault="00A9436F" w:rsidP="00A56D42">
            <w:pPr>
              <w:pStyle w:val="Odstavecseseznamem"/>
              <w:numPr>
                <w:ilvl w:val="0"/>
                <w:numId w:val="19"/>
              </w:numPr>
              <w:ind w:left="284" w:hanging="57"/>
              <w:jc w:val="both"/>
            </w:pPr>
            <w:r w:rsidRPr="00011CA0">
              <w:t>Cytostatika.</w:t>
            </w:r>
          </w:p>
          <w:p w14:paraId="729F089A" w14:textId="77777777" w:rsidR="00A9436F" w:rsidRPr="00011CA0" w:rsidRDefault="00A9436F" w:rsidP="00A56D42">
            <w:pPr>
              <w:pStyle w:val="Odstavecseseznamem"/>
              <w:numPr>
                <w:ilvl w:val="0"/>
                <w:numId w:val="19"/>
              </w:numPr>
              <w:ind w:left="284" w:hanging="57"/>
              <w:jc w:val="both"/>
            </w:pPr>
            <w:r w:rsidRPr="00011CA0">
              <w:t>Dermatologika.</w:t>
            </w:r>
          </w:p>
          <w:p w14:paraId="5A19DEED" w14:textId="77777777" w:rsidR="00A9436F" w:rsidRPr="00011CA0" w:rsidRDefault="00A9436F" w:rsidP="00A56D42">
            <w:pPr>
              <w:pStyle w:val="Odstavecseseznamem"/>
              <w:numPr>
                <w:ilvl w:val="0"/>
                <w:numId w:val="19"/>
              </w:numPr>
              <w:ind w:left="284" w:hanging="57"/>
              <w:jc w:val="both"/>
            </w:pPr>
            <w:r w:rsidRPr="00011CA0">
              <w:t>Metody navrhování nových léčiv, správná výrobní praxe.</w:t>
            </w:r>
          </w:p>
        </w:tc>
      </w:tr>
      <w:tr w:rsidR="00A9436F" w:rsidRPr="00011CA0" w14:paraId="3602AA04" w14:textId="77777777" w:rsidTr="00B40BDE">
        <w:trPr>
          <w:gridBefore w:val="1"/>
          <w:gridAfter w:val="1"/>
          <w:wBefore w:w="29" w:type="dxa"/>
          <w:wAfter w:w="34" w:type="dxa"/>
          <w:trHeight w:val="265"/>
        </w:trPr>
        <w:tc>
          <w:tcPr>
            <w:tcW w:w="3651" w:type="dxa"/>
            <w:gridSpan w:val="6"/>
            <w:tcBorders>
              <w:top w:val="nil"/>
            </w:tcBorders>
            <w:shd w:val="clear" w:color="auto" w:fill="F7CAAC"/>
          </w:tcPr>
          <w:p w14:paraId="227B2339" w14:textId="77777777" w:rsidR="00A9436F" w:rsidRPr="00011CA0" w:rsidRDefault="00A9436F" w:rsidP="00D44916">
            <w:pPr>
              <w:jc w:val="both"/>
            </w:pPr>
            <w:r w:rsidRPr="00011CA0">
              <w:rPr>
                <w:b/>
              </w:rPr>
              <w:t>Studijní literatura a studijní pomůcky</w:t>
            </w:r>
          </w:p>
        </w:tc>
        <w:tc>
          <w:tcPr>
            <w:tcW w:w="6205" w:type="dxa"/>
            <w:gridSpan w:val="19"/>
            <w:tcBorders>
              <w:top w:val="nil"/>
              <w:bottom w:val="nil"/>
            </w:tcBorders>
          </w:tcPr>
          <w:p w14:paraId="69031327" w14:textId="77777777" w:rsidR="00A9436F" w:rsidRPr="00011CA0" w:rsidRDefault="00A9436F" w:rsidP="00D44916">
            <w:pPr>
              <w:jc w:val="both"/>
            </w:pPr>
          </w:p>
        </w:tc>
      </w:tr>
      <w:tr w:rsidR="00A9436F" w:rsidRPr="00011CA0" w14:paraId="564B3BF5" w14:textId="77777777" w:rsidTr="00B40BDE">
        <w:trPr>
          <w:gridBefore w:val="1"/>
          <w:gridAfter w:val="1"/>
          <w:wBefore w:w="29" w:type="dxa"/>
          <w:wAfter w:w="34" w:type="dxa"/>
          <w:trHeight w:val="1497"/>
        </w:trPr>
        <w:tc>
          <w:tcPr>
            <w:tcW w:w="9856" w:type="dxa"/>
            <w:gridSpan w:val="25"/>
            <w:tcBorders>
              <w:top w:val="nil"/>
            </w:tcBorders>
          </w:tcPr>
          <w:tbl>
            <w:tblPr>
              <w:tblW w:w="0" w:type="auto"/>
              <w:tblBorders>
                <w:top w:val="nil"/>
                <w:left w:val="nil"/>
                <w:bottom w:val="nil"/>
                <w:right w:val="nil"/>
              </w:tblBorders>
              <w:tblLayout w:type="fixed"/>
              <w:tblLook w:val="0000" w:firstRow="0" w:lastRow="0" w:firstColumn="0" w:lastColumn="0" w:noHBand="0" w:noVBand="0"/>
            </w:tblPr>
            <w:tblGrid>
              <w:gridCol w:w="9788"/>
            </w:tblGrid>
            <w:tr w:rsidR="00A9436F" w:rsidRPr="00011CA0" w14:paraId="61A1F3DD" w14:textId="77777777" w:rsidTr="00D44916">
              <w:trPr>
                <w:trHeight w:val="1241"/>
              </w:trPr>
              <w:tc>
                <w:tcPr>
                  <w:tcW w:w="9788" w:type="dxa"/>
                </w:tcPr>
                <w:p w14:paraId="1F41360B" w14:textId="77777777" w:rsidR="00A9436F" w:rsidRPr="00011CA0" w:rsidRDefault="00A9436F" w:rsidP="00031A2B">
                  <w:pPr>
                    <w:ind w:left="-69"/>
                    <w:jc w:val="both"/>
                    <w:rPr>
                      <w:sz w:val="19"/>
                      <w:szCs w:val="19"/>
                      <w:u w:val="single"/>
                    </w:rPr>
                  </w:pPr>
                  <w:r w:rsidRPr="00011CA0">
                    <w:rPr>
                      <w:sz w:val="19"/>
                      <w:szCs w:val="19"/>
                      <w:u w:val="single"/>
                    </w:rPr>
                    <w:t xml:space="preserve">Povinná literatura: </w:t>
                  </w:r>
                </w:p>
                <w:p w14:paraId="23C30EA0" w14:textId="77777777" w:rsidR="00A9436F" w:rsidRPr="00011CA0" w:rsidRDefault="00A9436F" w:rsidP="00031A2B">
                  <w:pPr>
                    <w:ind w:left="-69"/>
                    <w:jc w:val="both"/>
                    <w:rPr>
                      <w:sz w:val="19"/>
                      <w:szCs w:val="19"/>
                    </w:rPr>
                  </w:pPr>
                  <w:r w:rsidRPr="00011CA0">
                    <w:rPr>
                      <w:sz w:val="19"/>
                      <w:szCs w:val="19"/>
                    </w:rPr>
                    <w:t xml:space="preserve">HAMPL, F., RÁDL, S., PALEČEK, J. </w:t>
                  </w:r>
                  <w:r w:rsidRPr="00011CA0">
                    <w:rPr>
                      <w:iCs/>
                      <w:sz w:val="19"/>
                      <w:szCs w:val="19"/>
                    </w:rPr>
                    <w:t>Farmakochemie</w:t>
                  </w:r>
                  <w:r w:rsidRPr="00011CA0">
                    <w:rPr>
                      <w:sz w:val="19"/>
                      <w:szCs w:val="19"/>
                    </w:rPr>
                    <w:t>. 3. upr. a roz. vyd. Praha: VŠCHT, 2015. ISBN 978-80-7080-875-7.</w:t>
                  </w:r>
                </w:p>
                <w:p w14:paraId="0D14E6AC" w14:textId="77777777" w:rsidR="00A9436F" w:rsidRPr="00011CA0" w:rsidRDefault="00A9436F" w:rsidP="00031A2B">
                  <w:pPr>
                    <w:ind w:left="-69"/>
                    <w:jc w:val="both"/>
                    <w:rPr>
                      <w:sz w:val="19"/>
                      <w:szCs w:val="19"/>
                    </w:rPr>
                  </w:pPr>
                  <w:r w:rsidRPr="00011CA0">
                    <w:rPr>
                      <w:sz w:val="19"/>
                      <w:szCs w:val="19"/>
                    </w:rPr>
                    <w:t xml:space="preserve">HAMPL, F., RÁDL, S., PALEČEK, J. </w:t>
                  </w:r>
                  <w:r w:rsidRPr="00011CA0">
                    <w:rPr>
                      <w:iCs/>
                      <w:sz w:val="19"/>
                      <w:szCs w:val="19"/>
                    </w:rPr>
                    <w:t>Farmakochemie</w:t>
                  </w:r>
                  <w:r w:rsidRPr="00011CA0">
                    <w:rPr>
                      <w:sz w:val="19"/>
                      <w:szCs w:val="19"/>
                    </w:rPr>
                    <w:t>. 2. roz. vyd. Praha: VŠCHT, 2007. ISBN 978-80-7080-639-5.</w:t>
                  </w:r>
                </w:p>
                <w:p w14:paraId="75E20017" w14:textId="77777777" w:rsidR="00A9436F" w:rsidRPr="00011CA0" w:rsidRDefault="00A9436F" w:rsidP="00031A2B">
                  <w:pPr>
                    <w:ind w:left="-69"/>
                    <w:jc w:val="both"/>
                    <w:rPr>
                      <w:sz w:val="19"/>
                      <w:szCs w:val="19"/>
                    </w:rPr>
                  </w:pPr>
                  <w:r w:rsidRPr="00011CA0">
                    <w:rPr>
                      <w:sz w:val="19"/>
                      <w:szCs w:val="19"/>
                    </w:rPr>
                    <w:t xml:space="preserve">HYNIE, S. </w:t>
                  </w:r>
                  <w:r w:rsidRPr="00011CA0">
                    <w:rPr>
                      <w:iCs/>
                      <w:sz w:val="19"/>
                      <w:szCs w:val="19"/>
                    </w:rPr>
                    <w:t>Farmakologie v kostce</w:t>
                  </w:r>
                  <w:r w:rsidRPr="00011CA0">
                    <w:rPr>
                      <w:sz w:val="19"/>
                      <w:szCs w:val="19"/>
                    </w:rPr>
                    <w:t>. 2. vyd. Praha: Triton, 2009. ISBN 978-80-7254-181-1.</w:t>
                  </w:r>
                </w:p>
                <w:p w14:paraId="7A2A679D" w14:textId="77777777" w:rsidR="00A9436F" w:rsidRPr="00E854D8" w:rsidRDefault="00A9436F" w:rsidP="00031A2B">
                  <w:pPr>
                    <w:ind w:left="-69"/>
                    <w:jc w:val="both"/>
                    <w:rPr>
                      <w:sz w:val="10"/>
                      <w:szCs w:val="10"/>
                    </w:rPr>
                  </w:pPr>
                </w:p>
                <w:p w14:paraId="47D5FC94" w14:textId="77777777" w:rsidR="00A9436F" w:rsidRPr="00011CA0" w:rsidRDefault="00A9436F" w:rsidP="00031A2B">
                  <w:pPr>
                    <w:ind w:left="-69"/>
                    <w:jc w:val="both"/>
                    <w:rPr>
                      <w:sz w:val="19"/>
                      <w:szCs w:val="19"/>
                      <w:u w:val="single"/>
                    </w:rPr>
                  </w:pPr>
                  <w:r w:rsidRPr="00011CA0">
                    <w:rPr>
                      <w:sz w:val="19"/>
                      <w:szCs w:val="19"/>
                      <w:u w:val="single"/>
                    </w:rPr>
                    <w:t xml:space="preserve">Doporučená literatura: </w:t>
                  </w:r>
                </w:p>
                <w:p w14:paraId="77478E0F" w14:textId="77777777" w:rsidR="00A9436F" w:rsidRPr="00011CA0" w:rsidRDefault="00A9436F" w:rsidP="00031A2B">
                  <w:pPr>
                    <w:ind w:left="-69"/>
                    <w:jc w:val="both"/>
                    <w:rPr>
                      <w:sz w:val="19"/>
                      <w:szCs w:val="19"/>
                    </w:rPr>
                  </w:pPr>
                  <w:r>
                    <w:rPr>
                      <w:sz w:val="19"/>
                      <w:szCs w:val="19"/>
                    </w:rPr>
                    <w:t xml:space="preserve">ANTOŠOVÁ, Z. </w:t>
                  </w:r>
                  <w:r w:rsidRPr="00011CA0">
                    <w:rPr>
                      <w:sz w:val="19"/>
                      <w:szCs w:val="19"/>
                    </w:rPr>
                    <w:t>Farmaceutický encyklopedický slovník. Praha: VŠCHT, 2014. ISBN 978-80-7080-876-4.</w:t>
                  </w:r>
                </w:p>
                <w:p w14:paraId="0F21BC8E" w14:textId="77777777" w:rsidR="00A9436F" w:rsidRPr="00011CA0" w:rsidRDefault="00A9436F" w:rsidP="00031A2B">
                  <w:pPr>
                    <w:ind w:left="-69"/>
                    <w:jc w:val="both"/>
                    <w:rPr>
                      <w:sz w:val="19"/>
                      <w:szCs w:val="19"/>
                    </w:rPr>
                  </w:pPr>
                  <w:r w:rsidRPr="00011CA0">
                    <w:rPr>
                      <w:sz w:val="19"/>
                      <w:szCs w:val="19"/>
                    </w:rPr>
                    <w:t xml:space="preserve">HANIKA, J. </w:t>
                  </w:r>
                  <w:r w:rsidRPr="00011CA0">
                    <w:rPr>
                      <w:iCs/>
                      <w:sz w:val="19"/>
                      <w:szCs w:val="19"/>
                    </w:rPr>
                    <w:t>Farmaceutické inženýrství</w:t>
                  </w:r>
                  <w:r w:rsidRPr="00011CA0">
                    <w:rPr>
                      <w:sz w:val="19"/>
                      <w:szCs w:val="19"/>
                    </w:rPr>
                    <w:t>. Praha: VŠCHT, 2013. ISBN 978-80-7080-859-7.</w:t>
                  </w:r>
                </w:p>
                <w:p w14:paraId="1C4B44AB" w14:textId="77777777" w:rsidR="00A9436F" w:rsidRPr="00011CA0" w:rsidRDefault="00A9436F" w:rsidP="00031A2B">
                  <w:pPr>
                    <w:ind w:left="-69"/>
                    <w:jc w:val="both"/>
                    <w:rPr>
                      <w:sz w:val="18"/>
                      <w:szCs w:val="18"/>
                    </w:rPr>
                  </w:pPr>
                  <w:r w:rsidRPr="00011CA0">
                    <w:rPr>
                      <w:sz w:val="19"/>
                      <w:szCs w:val="19"/>
                    </w:rPr>
                    <w:t>LINCOVÁ, D., FARGHALI, H</w:t>
                  </w:r>
                  <w:r w:rsidRPr="00011CA0">
                    <w:rPr>
                      <w:sz w:val="18"/>
                      <w:szCs w:val="18"/>
                    </w:rPr>
                    <w:t xml:space="preserve">. </w:t>
                  </w:r>
                  <w:r w:rsidRPr="00011CA0">
                    <w:rPr>
                      <w:iCs/>
                      <w:sz w:val="19"/>
                      <w:szCs w:val="19"/>
                    </w:rPr>
                    <w:t>Základní a aplikovaná farmakologie</w:t>
                  </w:r>
                  <w:r w:rsidRPr="00011CA0">
                    <w:rPr>
                      <w:sz w:val="19"/>
                      <w:szCs w:val="19"/>
                    </w:rPr>
                    <w:t xml:space="preserve">. 2. vyd. Praha: Galén, 2007. </w:t>
                  </w:r>
                  <w:r w:rsidRPr="00011CA0">
                    <w:rPr>
                      <w:sz w:val="18"/>
                      <w:szCs w:val="18"/>
                    </w:rPr>
                    <w:t>ISBN 978-80-7262-373-0.</w:t>
                  </w:r>
                </w:p>
                <w:p w14:paraId="0E9606A0" w14:textId="77777777" w:rsidR="00A9436F" w:rsidRPr="00011CA0" w:rsidRDefault="00A9436F" w:rsidP="00031A2B">
                  <w:pPr>
                    <w:ind w:left="-69"/>
                    <w:jc w:val="both"/>
                    <w:rPr>
                      <w:sz w:val="19"/>
                      <w:szCs w:val="19"/>
                    </w:rPr>
                  </w:pPr>
                  <w:r w:rsidRPr="00011CA0">
                    <w:rPr>
                      <w:sz w:val="19"/>
                      <w:szCs w:val="19"/>
                    </w:rPr>
                    <w:t xml:space="preserve">KOMÁREK, P., RABIŠKOVÁ, M. </w:t>
                  </w:r>
                  <w:r>
                    <w:rPr>
                      <w:sz w:val="19"/>
                      <w:szCs w:val="19"/>
                    </w:rPr>
                    <w:t>a kol</w:t>
                  </w:r>
                  <w:r w:rsidRPr="00011CA0">
                    <w:rPr>
                      <w:sz w:val="19"/>
                      <w:szCs w:val="19"/>
                    </w:rPr>
                    <w:t xml:space="preserve">. </w:t>
                  </w:r>
                  <w:r w:rsidRPr="00011CA0">
                    <w:rPr>
                      <w:iCs/>
                      <w:sz w:val="19"/>
                      <w:szCs w:val="19"/>
                    </w:rPr>
                    <w:t>Technologie léků</w:t>
                  </w:r>
                  <w:r w:rsidRPr="00011CA0">
                    <w:rPr>
                      <w:sz w:val="19"/>
                      <w:szCs w:val="19"/>
                    </w:rPr>
                    <w:t>. 3. vyd. Praha: Galén, 2006. ISBN 80-7262-423-7.</w:t>
                  </w:r>
                </w:p>
                <w:p w14:paraId="2C88EBF0" w14:textId="77777777" w:rsidR="00A9436F" w:rsidRPr="00011CA0" w:rsidRDefault="00A9436F" w:rsidP="00031A2B">
                  <w:pPr>
                    <w:ind w:left="-69"/>
                    <w:jc w:val="both"/>
                    <w:rPr>
                      <w:sz w:val="19"/>
                      <w:szCs w:val="19"/>
                    </w:rPr>
                  </w:pPr>
                  <w:r w:rsidRPr="00011CA0">
                    <w:rPr>
                      <w:sz w:val="19"/>
                      <w:szCs w:val="19"/>
                    </w:rPr>
                    <w:t xml:space="preserve">LÜLLMANN, H., MOHR, K., WEHLING, M. </w:t>
                  </w:r>
                  <w:r w:rsidRPr="00011CA0">
                    <w:rPr>
                      <w:iCs/>
                      <w:sz w:val="19"/>
                      <w:szCs w:val="19"/>
                    </w:rPr>
                    <w:t>Farmakologie a toxikologie</w:t>
                  </w:r>
                  <w:r w:rsidRPr="00011CA0">
                    <w:rPr>
                      <w:sz w:val="19"/>
                      <w:szCs w:val="19"/>
                    </w:rPr>
                    <w:t>. Praha: Grada Publishing, 2004. ISBN 80-247-0836-1.</w:t>
                  </w:r>
                </w:p>
                <w:p w14:paraId="1BD0186D" w14:textId="77777777" w:rsidR="00A9436F" w:rsidRPr="00011CA0" w:rsidRDefault="00A9436F" w:rsidP="00031A2B">
                  <w:pPr>
                    <w:ind w:left="-69"/>
                    <w:jc w:val="both"/>
                    <w:rPr>
                      <w:sz w:val="19"/>
                      <w:szCs w:val="19"/>
                    </w:rPr>
                  </w:pPr>
                  <w:r w:rsidRPr="00011CA0">
                    <w:rPr>
                      <w:sz w:val="19"/>
                      <w:szCs w:val="19"/>
                    </w:rPr>
                    <w:t xml:space="preserve">KLEEMANN, A., ENGEL, J., KUTSCHER, B., REICHERT, D. </w:t>
                  </w:r>
                  <w:r w:rsidRPr="00011CA0">
                    <w:rPr>
                      <w:iCs/>
                      <w:sz w:val="19"/>
                      <w:szCs w:val="19"/>
                    </w:rPr>
                    <w:t>Pharmaceutical Substances, Syntheses, Patents, Applications</w:t>
                  </w:r>
                  <w:r w:rsidRPr="00011CA0">
                    <w:rPr>
                      <w:sz w:val="19"/>
                      <w:szCs w:val="19"/>
                    </w:rPr>
                    <w:t>. 5th Ed. Thieme, 2009. ISBN 9783135584058.</w:t>
                  </w:r>
                </w:p>
                <w:p w14:paraId="1945D6F5" w14:textId="77777777" w:rsidR="00A9436F" w:rsidRPr="00011CA0" w:rsidRDefault="00A9436F" w:rsidP="00031A2B">
                  <w:pPr>
                    <w:ind w:left="-69"/>
                    <w:jc w:val="both"/>
                    <w:rPr>
                      <w:sz w:val="19"/>
                      <w:szCs w:val="19"/>
                    </w:rPr>
                  </w:pPr>
                  <w:r w:rsidRPr="00011CA0">
                    <w:rPr>
                      <w:sz w:val="19"/>
                      <w:szCs w:val="19"/>
                    </w:rPr>
                    <w:t>THOMAS, G. Fundamentals of Medicinal Chemistry. Wiley, 2003. ISBN 0-470-84307-1.</w:t>
                  </w:r>
                </w:p>
                <w:p w14:paraId="275421D0" w14:textId="77777777" w:rsidR="00A9436F" w:rsidRPr="00011CA0" w:rsidRDefault="00A9436F" w:rsidP="00031A2B">
                  <w:pPr>
                    <w:ind w:left="-69"/>
                    <w:jc w:val="both"/>
                  </w:pPr>
                  <w:r w:rsidRPr="00011CA0">
                    <w:rPr>
                      <w:sz w:val="19"/>
                      <w:szCs w:val="19"/>
                    </w:rPr>
                    <w:t>PATRICK, G.L. An Introduction to Medicinal Chemistry. 4th Ed. Oxford University Press, 2009. ISBN 978-0-19-923447-9.</w:t>
                  </w:r>
                </w:p>
              </w:tc>
            </w:tr>
          </w:tbl>
          <w:p w14:paraId="1D15542E" w14:textId="77777777" w:rsidR="00A9436F" w:rsidRPr="00011CA0" w:rsidRDefault="00A9436F" w:rsidP="00D44916">
            <w:pPr>
              <w:jc w:val="both"/>
            </w:pPr>
          </w:p>
        </w:tc>
      </w:tr>
      <w:tr w:rsidR="00A9436F" w:rsidRPr="00011CA0" w14:paraId="270C8034"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tcPr>
          <w:p w14:paraId="1F47F847" w14:textId="77777777" w:rsidR="00A9436F" w:rsidRPr="00011CA0" w:rsidRDefault="00A9436F" w:rsidP="00D44916">
            <w:pPr>
              <w:jc w:val="center"/>
              <w:rPr>
                <w:b/>
              </w:rPr>
            </w:pPr>
            <w:r w:rsidRPr="00011CA0">
              <w:rPr>
                <w:b/>
              </w:rPr>
              <w:t>Informace ke kombinované nebo distanční formě</w:t>
            </w:r>
          </w:p>
        </w:tc>
      </w:tr>
      <w:tr w:rsidR="00A9436F" w:rsidRPr="00011CA0" w14:paraId="5F5E0A6C" w14:textId="77777777" w:rsidTr="00B40BDE">
        <w:trPr>
          <w:gridBefore w:val="1"/>
          <w:gridAfter w:val="1"/>
          <w:wBefore w:w="29" w:type="dxa"/>
          <w:wAfter w:w="34" w:type="dxa"/>
        </w:trPr>
        <w:tc>
          <w:tcPr>
            <w:tcW w:w="4785" w:type="dxa"/>
            <w:gridSpan w:val="9"/>
            <w:tcBorders>
              <w:top w:val="single" w:sz="2" w:space="0" w:color="auto"/>
            </w:tcBorders>
            <w:shd w:val="clear" w:color="auto" w:fill="F7CAAC"/>
          </w:tcPr>
          <w:p w14:paraId="259F1E83"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64625656" w14:textId="6E83ACDB" w:rsidR="00A9436F" w:rsidRPr="00011CA0" w:rsidRDefault="006E1331" w:rsidP="000C517E">
            <w:pPr>
              <w:jc w:val="center"/>
            </w:pPr>
            <w:r>
              <w:t>12</w:t>
            </w:r>
          </w:p>
        </w:tc>
        <w:tc>
          <w:tcPr>
            <w:tcW w:w="4182" w:type="dxa"/>
            <w:gridSpan w:val="13"/>
            <w:tcBorders>
              <w:top w:val="single" w:sz="2" w:space="0" w:color="auto"/>
            </w:tcBorders>
            <w:shd w:val="clear" w:color="auto" w:fill="F7CAAC"/>
          </w:tcPr>
          <w:p w14:paraId="2B971DC6" w14:textId="77777777" w:rsidR="00A9436F" w:rsidRPr="00011CA0" w:rsidRDefault="00A9436F" w:rsidP="00D44916">
            <w:pPr>
              <w:jc w:val="both"/>
              <w:rPr>
                <w:b/>
              </w:rPr>
            </w:pPr>
            <w:r w:rsidRPr="00011CA0">
              <w:rPr>
                <w:b/>
              </w:rPr>
              <w:t xml:space="preserve">hodin </w:t>
            </w:r>
          </w:p>
        </w:tc>
      </w:tr>
      <w:tr w:rsidR="00A9436F" w:rsidRPr="00011CA0" w14:paraId="099C98E5" w14:textId="77777777" w:rsidTr="00B40BDE">
        <w:trPr>
          <w:gridBefore w:val="1"/>
          <w:gridAfter w:val="1"/>
          <w:wBefore w:w="29" w:type="dxa"/>
          <w:wAfter w:w="34" w:type="dxa"/>
        </w:trPr>
        <w:tc>
          <w:tcPr>
            <w:tcW w:w="9856" w:type="dxa"/>
            <w:gridSpan w:val="25"/>
            <w:shd w:val="clear" w:color="auto" w:fill="F7CAAC"/>
          </w:tcPr>
          <w:p w14:paraId="35C2B4BD" w14:textId="77777777" w:rsidR="00A9436F" w:rsidRPr="00011CA0" w:rsidRDefault="00A9436F" w:rsidP="00D44916">
            <w:pPr>
              <w:jc w:val="both"/>
              <w:rPr>
                <w:b/>
              </w:rPr>
            </w:pPr>
            <w:r w:rsidRPr="00011CA0">
              <w:rPr>
                <w:b/>
              </w:rPr>
              <w:t>Informace o způsobu kontaktu s vyučujícím</w:t>
            </w:r>
          </w:p>
        </w:tc>
      </w:tr>
      <w:tr w:rsidR="00A9436F" w:rsidRPr="00011CA0" w14:paraId="2DA80087" w14:textId="77777777" w:rsidTr="00B40BDE">
        <w:trPr>
          <w:gridBefore w:val="1"/>
          <w:gridAfter w:val="1"/>
          <w:wBefore w:w="29" w:type="dxa"/>
          <w:wAfter w:w="34" w:type="dxa"/>
          <w:trHeight w:val="659"/>
        </w:trPr>
        <w:tc>
          <w:tcPr>
            <w:tcW w:w="9856" w:type="dxa"/>
            <w:gridSpan w:val="25"/>
          </w:tcPr>
          <w:p w14:paraId="7E4288AD" w14:textId="77777777" w:rsidR="005940E3" w:rsidRPr="00011CA0" w:rsidRDefault="00A9436F" w:rsidP="005940E3">
            <w:pPr>
              <w:jc w:val="both"/>
            </w:pPr>
            <w:r w:rsidRPr="00011CA0">
              <w:t xml:space="preserve">Studentům budou určeny části učiva k samostatnému nastudování. Kontrola samostatného studia bude provedena písemným testem. </w:t>
            </w:r>
            <w:r w:rsidR="005940E3">
              <w:t>Dle potřeby jsou možné individuální konzultace po předchozí emailové či telefonické dohodě.</w:t>
            </w:r>
          </w:p>
          <w:p w14:paraId="06BED522" w14:textId="77777777" w:rsidR="00A9436F" w:rsidRPr="00E854D8" w:rsidRDefault="00A9436F" w:rsidP="00D44916">
            <w:pPr>
              <w:jc w:val="both"/>
              <w:rPr>
                <w:sz w:val="10"/>
                <w:szCs w:val="10"/>
              </w:rPr>
            </w:pPr>
          </w:p>
          <w:p w14:paraId="620324CF" w14:textId="77777777" w:rsidR="00A9436F" w:rsidRPr="00011CA0" w:rsidRDefault="00A9436F" w:rsidP="00D44916">
            <w:pPr>
              <w:jc w:val="both"/>
            </w:pPr>
            <w:r w:rsidRPr="00011CA0">
              <w:t xml:space="preserve">Možnosti komunikace s vyučujícím: </w:t>
            </w:r>
            <w:hyperlink r:id="rId54" w:history="1">
              <w:r w:rsidRPr="00011CA0">
                <w:rPr>
                  <w:rStyle w:val="Hypertextovodkaz"/>
                </w:rPr>
                <w:t>kafka@utb.cz</w:t>
              </w:r>
            </w:hyperlink>
            <w:r w:rsidRPr="00011CA0">
              <w:t>, 576 031 115.</w:t>
            </w:r>
          </w:p>
        </w:tc>
      </w:tr>
      <w:tr w:rsidR="00A9436F" w:rsidRPr="00011CA0" w14:paraId="3D19360C" w14:textId="77777777" w:rsidTr="00B40BDE">
        <w:trPr>
          <w:gridBefore w:val="1"/>
          <w:gridAfter w:val="1"/>
          <w:wBefore w:w="29" w:type="dxa"/>
          <w:wAfter w:w="34" w:type="dxa"/>
        </w:trPr>
        <w:tc>
          <w:tcPr>
            <w:tcW w:w="9856" w:type="dxa"/>
            <w:gridSpan w:val="25"/>
            <w:tcBorders>
              <w:top w:val="single" w:sz="4" w:space="0" w:color="auto"/>
              <w:left w:val="single" w:sz="4" w:space="0" w:color="auto"/>
              <w:bottom w:val="double" w:sz="4" w:space="0" w:color="auto"/>
              <w:right w:val="single" w:sz="4" w:space="0" w:color="auto"/>
            </w:tcBorders>
            <w:shd w:val="clear" w:color="auto" w:fill="BDD6EE"/>
            <w:hideMark/>
          </w:tcPr>
          <w:p w14:paraId="21290107"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1B06586D" w14:textId="77777777" w:rsidTr="00B40BDE">
        <w:trPr>
          <w:gridBefore w:val="1"/>
          <w:gridAfter w:val="1"/>
          <w:wBefore w:w="29" w:type="dxa"/>
          <w:wAfter w:w="34"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B3B2F4C"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left w:val="single" w:sz="4" w:space="0" w:color="auto"/>
              <w:bottom w:val="single" w:sz="4" w:space="0" w:color="auto"/>
              <w:right w:val="single" w:sz="4" w:space="0" w:color="auto"/>
            </w:tcBorders>
            <w:hideMark/>
          </w:tcPr>
          <w:p w14:paraId="78922E47" w14:textId="77777777" w:rsidR="00A9436F" w:rsidRPr="004800BD" w:rsidRDefault="00A9436F" w:rsidP="00D44916">
            <w:pPr>
              <w:jc w:val="both"/>
              <w:rPr>
                <w:b/>
              </w:rPr>
            </w:pPr>
            <w:bookmarkStart w:id="27" w:name="Principy_úch_potr"/>
            <w:bookmarkEnd w:id="27"/>
            <w:r w:rsidRPr="004800BD">
              <w:rPr>
                <w:b/>
              </w:rPr>
              <w:t>Principy úchovy potravin</w:t>
            </w:r>
          </w:p>
        </w:tc>
      </w:tr>
      <w:tr w:rsidR="00A9436F" w:rsidRPr="00011CA0" w14:paraId="1384BBC9"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7B002C"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52C28920" w14:textId="52303C84" w:rsidR="00A9436F" w:rsidRPr="00011CA0" w:rsidRDefault="007A4857" w:rsidP="00D44916">
            <w:pPr>
              <w:jc w:val="both"/>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C13751B" w14:textId="77777777" w:rsidR="00A9436F" w:rsidRPr="00011CA0" w:rsidRDefault="00A9436F" w:rsidP="00D44916">
            <w:pPr>
              <w:jc w:val="both"/>
            </w:pPr>
            <w:r w:rsidRPr="00011CA0">
              <w:rPr>
                <w:b/>
              </w:rPr>
              <w:t>doporučený ročník / semestr</w:t>
            </w:r>
          </w:p>
        </w:tc>
        <w:tc>
          <w:tcPr>
            <w:tcW w:w="671" w:type="dxa"/>
            <w:gridSpan w:val="2"/>
            <w:tcBorders>
              <w:top w:val="single" w:sz="4" w:space="0" w:color="auto"/>
              <w:left w:val="single" w:sz="4" w:space="0" w:color="auto"/>
              <w:bottom w:val="single" w:sz="4" w:space="0" w:color="auto"/>
              <w:right w:val="single" w:sz="4" w:space="0" w:color="auto"/>
            </w:tcBorders>
          </w:tcPr>
          <w:p w14:paraId="61805689" w14:textId="5FD79224" w:rsidR="00A9436F" w:rsidRPr="00011CA0" w:rsidRDefault="005765FD" w:rsidP="00D44916">
            <w:pPr>
              <w:jc w:val="both"/>
            </w:pPr>
            <w:r>
              <w:t>1/ZS</w:t>
            </w:r>
          </w:p>
        </w:tc>
      </w:tr>
      <w:tr w:rsidR="00A9436F" w:rsidRPr="00011CA0" w14:paraId="6A18644A"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624C4B7" w14:textId="77777777" w:rsidR="00A9436F" w:rsidRPr="00011CA0" w:rsidRDefault="00A9436F"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2B9B9140" w14:textId="7BE95808" w:rsidR="00A9436F" w:rsidRPr="00011CA0" w:rsidRDefault="001A385F" w:rsidP="00D44916">
            <w:pPr>
              <w:jc w:val="both"/>
            </w:pPr>
            <w:r>
              <w:t>28p+28s+14l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2005E4" w14:textId="77777777" w:rsidR="00A9436F" w:rsidRPr="00011CA0" w:rsidRDefault="00A9436F" w:rsidP="00D44916">
            <w:pPr>
              <w:jc w:val="both"/>
              <w:rPr>
                <w:b/>
              </w:rPr>
            </w:pPr>
            <w:r w:rsidRPr="00011CA0">
              <w:rPr>
                <w:b/>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098EB3CE" w14:textId="5FED2B64" w:rsidR="00A9436F" w:rsidRPr="00011CA0" w:rsidRDefault="00B01C18" w:rsidP="00D44916">
            <w:pPr>
              <w:jc w:val="both"/>
            </w:pPr>
            <w:r>
              <w:t>70</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2948D40" w14:textId="77777777" w:rsidR="00A9436F" w:rsidRPr="00011CA0" w:rsidRDefault="00A9436F" w:rsidP="00D44916">
            <w:pPr>
              <w:jc w:val="both"/>
              <w:rPr>
                <w:b/>
              </w:rPr>
            </w:pPr>
            <w:r w:rsidRPr="00011CA0">
              <w:rPr>
                <w:b/>
              </w:rPr>
              <w:t>kreditů</w:t>
            </w:r>
          </w:p>
        </w:tc>
        <w:tc>
          <w:tcPr>
            <w:tcW w:w="1210" w:type="dxa"/>
            <w:gridSpan w:val="5"/>
            <w:tcBorders>
              <w:top w:val="single" w:sz="4" w:space="0" w:color="auto"/>
              <w:left w:val="single" w:sz="4" w:space="0" w:color="auto"/>
              <w:bottom w:val="single" w:sz="4" w:space="0" w:color="auto"/>
              <w:right w:val="single" w:sz="4" w:space="0" w:color="auto"/>
            </w:tcBorders>
          </w:tcPr>
          <w:p w14:paraId="57FB988E" w14:textId="79F83C21" w:rsidR="00A9436F" w:rsidRPr="00011CA0" w:rsidRDefault="007A4857" w:rsidP="00D44916">
            <w:pPr>
              <w:jc w:val="both"/>
            </w:pPr>
            <w:r>
              <w:t>4</w:t>
            </w:r>
          </w:p>
        </w:tc>
      </w:tr>
      <w:tr w:rsidR="00A9436F" w:rsidRPr="00011CA0" w14:paraId="1D949022"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4CC4984" w14:textId="77777777" w:rsidR="00A9436F" w:rsidRPr="00011CA0" w:rsidRDefault="00A9436F" w:rsidP="00D44916">
            <w:pPr>
              <w:jc w:val="both"/>
              <w:rPr>
                <w:b/>
                <w:sz w:val="22"/>
              </w:rPr>
            </w:pPr>
            <w:r w:rsidRPr="00011CA0">
              <w:rPr>
                <w:b/>
              </w:rPr>
              <w:t>Prerekvizity, korekvizity, ekvivalence</w:t>
            </w:r>
          </w:p>
        </w:tc>
        <w:tc>
          <w:tcPr>
            <w:tcW w:w="6772" w:type="dxa"/>
            <w:gridSpan w:val="22"/>
            <w:tcBorders>
              <w:top w:val="single" w:sz="4" w:space="0" w:color="auto"/>
              <w:left w:val="single" w:sz="4" w:space="0" w:color="auto"/>
              <w:bottom w:val="single" w:sz="4" w:space="0" w:color="auto"/>
              <w:right w:val="single" w:sz="4" w:space="0" w:color="auto"/>
            </w:tcBorders>
          </w:tcPr>
          <w:p w14:paraId="6C2D369A" w14:textId="77777777" w:rsidR="00A9436F" w:rsidRPr="00011CA0" w:rsidRDefault="00A9436F" w:rsidP="00D44916">
            <w:pPr>
              <w:jc w:val="both"/>
            </w:pPr>
          </w:p>
        </w:tc>
      </w:tr>
      <w:tr w:rsidR="00A9436F" w:rsidRPr="00011CA0" w14:paraId="4FF5D9E6"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6A2843"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6E979038" w14:textId="77777777" w:rsidR="00A9436F" w:rsidRPr="00011CA0" w:rsidRDefault="00A9436F" w:rsidP="00D44916">
            <w:pPr>
              <w:jc w:val="both"/>
            </w:pPr>
            <w:r w:rsidRPr="00011CA0">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4784942D" w14:textId="77777777" w:rsidR="00A9436F" w:rsidRPr="00011CA0" w:rsidRDefault="00A9436F" w:rsidP="00D44916">
            <w:pPr>
              <w:jc w:val="both"/>
              <w:rPr>
                <w:b/>
              </w:rPr>
            </w:pPr>
            <w:r w:rsidRPr="00011CA0">
              <w:rPr>
                <w:b/>
              </w:rPr>
              <w:t>Forma výuky</w:t>
            </w:r>
          </w:p>
        </w:tc>
        <w:tc>
          <w:tcPr>
            <w:tcW w:w="1953" w:type="dxa"/>
            <w:gridSpan w:val="9"/>
            <w:tcBorders>
              <w:top w:val="single" w:sz="4" w:space="0" w:color="auto"/>
              <w:left w:val="single" w:sz="4" w:space="0" w:color="auto"/>
              <w:bottom w:val="single" w:sz="4" w:space="0" w:color="auto"/>
              <w:right w:val="single" w:sz="4" w:space="0" w:color="auto"/>
            </w:tcBorders>
            <w:hideMark/>
          </w:tcPr>
          <w:p w14:paraId="4435687A" w14:textId="77777777" w:rsidR="00A9436F" w:rsidRPr="00011CA0" w:rsidRDefault="00A9436F" w:rsidP="00D44916">
            <w:pPr>
              <w:jc w:val="both"/>
            </w:pPr>
            <w:r>
              <w:t>přednášky, semináře, laboratorní cvičení</w:t>
            </w:r>
          </w:p>
        </w:tc>
      </w:tr>
      <w:tr w:rsidR="00A9436F" w:rsidRPr="00011CA0" w14:paraId="47CE54CF"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B534A2" w14:textId="77777777" w:rsidR="00A9436F" w:rsidRPr="00011CA0" w:rsidRDefault="00A9436F" w:rsidP="00D44916">
            <w:pPr>
              <w:jc w:val="both"/>
              <w:rPr>
                <w:b/>
              </w:rPr>
            </w:pPr>
            <w:r w:rsidRPr="00011CA0">
              <w:rPr>
                <w:b/>
              </w:rPr>
              <w:t>Forma způsobu ověření studijních výsledků a další požadavky na studenta</w:t>
            </w:r>
          </w:p>
        </w:tc>
        <w:tc>
          <w:tcPr>
            <w:tcW w:w="6772" w:type="dxa"/>
            <w:gridSpan w:val="22"/>
            <w:tcBorders>
              <w:top w:val="single" w:sz="4" w:space="0" w:color="auto"/>
              <w:left w:val="single" w:sz="4" w:space="0" w:color="auto"/>
              <w:bottom w:val="single" w:sz="4" w:space="0" w:color="auto"/>
              <w:right w:val="single" w:sz="4" w:space="0" w:color="auto"/>
            </w:tcBorders>
            <w:hideMark/>
          </w:tcPr>
          <w:p w14:paraId="33B0E9CB" w14:textId="77777777" w:rsidR="00A9436F" w:rsidRPr="00011CA0" w:rsidRDefault="00A9436F" w:rsidP="00D44916">
            <w:pPr>
              <w:jc w:val="both"/>
            </w:pPr>
            <w:r w:rsidRPr="00011CA0">
              <w:t>Seminář: podmínkou udělení zápočtu z části semináře je splnění 80% účasti na seminářích, absolvování minimálně jednoho průběžného kontrolního testu ze dvou a napsání zá</w:t>
            </w:r>
            <w:r>
              <w:t>počtového testu na 70</w:t>
            </w:r>
            <w:r w:rsidRPr="00011CA0">
              <w:t>%.</w:t>
            </w:r>
          </w:p>
          <w:p w14:paraId="2505DA67" w14:textId="77777777" w:rsidR="00A9436F" w:rsidRDefault="00A9436F" w:rsidP="00D44916">
            <w:pPr>
              <w:jc w:val="both"/>
            </w:pPr>
            <w:r w:rsidRPr="00011CA0">
              <w:t xml:space="preserve">Laboratorní cvičení: podmínkou je 100% účast na cvičeních a akceptace protokolu. </w:t>
            </w:r>
          </w:p>
          <w:p w14:paraId="6C986A19" w14:textId="77777777" w:rsidR="00A9436F" w:rsidRDefault="00A9436F" w:rsidP="00D44916">
            <w:pPr>
              <w:jc w:val="both"/>
            </w:pPr>
            <w:r w:rsidRPr="00011CA0">
              <w:t>Zápočet</w:t>
            </w:r>
            <w:r>
              <w:t>: bude</w:t>
            </w:r>
            <w:r w:rsidRPr="00011CA0">
              <w:t xml:space="preserve"> udělen za splnění obou podmínek, za seminář a laboratorní cvičení dohromady.</w:t>
            </w:r>
          </w:p>
          <w:p w14:paraId="2E2B2244" w14:textId="77777777" w:rsidR="00A9436F" w:rsidRPr="00011CA0" w:rsidRDefault="00A9436F" w:rsidP="00D44916">
            <w:pPr>
              <w:jc w:val="both"/>
            </w:pPr>
            <w:r w:rsidRPr="00011CA0">
              <w:t>Zkouška: písemná zkouška po předchozím udělení zápočtu. Obsahem zkoušky bude p</w:t>
            </w:r>
            <w:r>
              <w:t xml:space="preserve">rokázání znalostí </w:t>
            </w:r>
            <w:r w:rsidRPr="00011CA0">
              <w:t xml:space="preserve">uvedených tematických okruhů </w:t>
            </w:r>
            <w:r>
              <w:t xml:space="preserve">alespoň na 70% </w:t>
            </w:r>
            <w:r w:rsidRPr="00011CA0">
              <w:t>a na jeho základě doplňkové ústní zkoušení.</w:t>
            </w:r>
          </w:p>
        </w:tc>
      </w:tr>
      <w:tr w:rsidR="00A9436F" w:rsidRPr="00011CA0" w14:paraId="29B8FFBC" w14:textId="77777777" w:rsidTr="00B40BDE">
        <w:trPr>
          <w:gridBefore w:val="1"/>
          <w:gridAfter w:val="1"/>
          <w:wBefore w:w="29" w:type="dxa"/>
          <w:wAfter w:w="34"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51985553" w14:textId="77777777" w:rsidR="00A9436F" w:rsidRPr="00011CA0" w:rsidRDefault="00A9436F" w:rsidP="00D44916">
            <w:pPr>
              <w:jc w:val="both"/>
              <w:rPr>
                <w:b/>
              </w:rPr>
            </w:pPr>
            <w:r w:rsidRPr="00011CA0">
              <w:rPr>
                <w:b/>
              </w:rPr>
              <w:t>Garant předmětu</w:t>
            </w:r>
          </w:p>
        </w:tc>
        <w:tc>
          <w:tcPr>
            <w:tcW w:w="6772" w:type="dxa"/>
            <w:gridSpan w:val="22"/>
            <w:tcBorders>
              <w:top w:val="single" w:sz="4" w:space="0" w:color="auto"/>
              <w:left w:val="single" w:sz="4" w:space="0" w:color="auto"/>
              <w:bottom w:val="single" w:sz="4" w:space="0" w:color="auto"/>
              <w:right w:val="single" w:sz="4" w:space="0" w:color="auto"/>
            </w:tcBorders>
          </w:tcPr>
          <w:p w14:paraId="5C0E3FF8" w14:textId="221DBB77" w:rsidR="00A9436F" w:rsidRPr="00031A2B" w:rsidRDefault="00972B54" w:rsidP="00D44916">
            <w:pPr>
              <w:jc w:val="both"/>
            </w:pPr>
            <w:r w:rsidRPr="00031A2B">
              <w:t>doc. Ing. Daniela Sumczynski, Ph.D.</w:t>
            </w:r>
          </w:p>
        </w:tc>
      </w:tr>
      <w:tr w:rsidR="00A9436F" w:rsidRPr="00011CA0" w14:paraId="69DD2962" w14:textId="77777777" w:rsidTr="00B40BDE">
        <w:trPr>
          <w:gridBefore w:val="1"/>
          <w:gridAfter w:val="1"/>
          <w:wBefore w:w="29" w:type="dxa"/>
          <w:wAfter w:w="34"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3937A5B1" w14:textId="77777777" w:rsidR="00A9436F" w:rsidRPr="00011CA0" w:rsidRDefault="00A9436F" w:rsidP="00D44916">
            <w:pPr>
              <w:jc w:val="both"/>
              <w:rPr>
                <w:b/>
              </w:rPr>
            </w:pPr>
            <w:r w:rsidRPr="00011CA0">
              <w:rPr>
                <w:b/>
              </w:rPr>
              <w:t>Zapojení garanta do výuky předmětu</w:t>
            </w:r>
          </w:p>
        </w:tc>
        <w:tc>
          <w:tcPr>
            <w:tcW w:w="6772" w:type="dxa"/>
            <w:gridSpan w:val="22"/>
            <w:tcBorders>
              <w:top w:val="nil"/>
              <w:left w:val="single" w:sz="4" w:space="0" w:color="auto"/>
              <w:bottom w:val="single" w:sz="4" w:space="0" w:color="auto"/>
              <w:right w:val="single" w:sz="4" w:space="0" w:color="auto"/>
            </w:tcBorders>
          </w:tcPr>
          <w:p w14:paraId="26DC3B56" w14:textId="4570834A" w:rsidR="00A9436F" w:rsidRPr="00972B54" w:rsidRDefault="00972B54" w:rsidP="00D44916">
            <w:pPr>
              <w:jc w:val="both"/>
              <w:rPr>
                <w:sz w:val="19"/>
                <w:szCs w:val="19"/>
              </w:rPr>
            </w:pPr>
            <w:r w:rsidRPr="00972B54">
              <w:rPr>
                <w:sz w:val="19"/>
                <w:szCs w:val="19"/>
              </w:rPr>
              <w:t>100% p</w:t>
            </w:r>
          </w:p>
        </w:tc>
      </w:tr>
      <w:tr w:rsidR="00A9436F" w:rsidRPr="00011CA0" w14:paraId="0C8338B7"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8977F4" w14:textId="77777777" w:rsidR="00A9436F" w:rsidRPr="00011CA0" w:rsidRDefault="00A9436F" w:rsidP="00D44916">
            <w:pPr>
              <w:jc w:val="both"/>
              <w:rPr>
                <w:b/>
              </w:rPr>
            </w:pPr>
            <w:r w:rsidRPr="00011CA0">
              <w:rPr>
                <w:b/>
              </w:rPr>
              <w:t>Vyučující</w:t>
            </w:r>
          </w:p>
        </w:tc>
        <w:tc>
          <w:tcPr>
            <w:tcW w:w="6772" w:type="dxa"/>
            <w:gridSpan w:val="22"/>
            <w:tcBorders>
              <w:top w:val="single" w:sz="4" w:space="0" w:color="auto"/>
              <w:left w:val="single" w:sz="4" w:space="0" w:color="auto"/>
              <w:bottom w:val="nil"/>
              <w:right w:val="single" w:sz="4" w:space="0" w:color="auto"/>
            </w:tcBorders>
          </w:tcPr>
          <w:p w14:paraId="08CBC64D" w14:textId="77777777" w:rsidR="00A9436F" w:rsidRPr="00011CA0" w:rsidRDefault="00A9436F" w:rsidP="00D44916">
            <w:pPr>
              <w:jc w:val="both"/>
            </w:pPr>
          </w:p>
        </w:tc>
      </w:tr>
      <w:tr w:rsidR="00A9436F" w:rsidRPr="00011CA0" w14:paraId="6861C7D0" w14:textId="77777777" w:rsidTr="00B40BDE">
        <w:trPr>
          <w:gridBefore w:val="1"/>
          <w:gridAfter w:val="1"/>
          <w:wBefore w:w="29" w:type="dxa"/>
          <w:wAfter w:w="34" w:type="dxa"/>
          <w:trHeight w:val="258"/>
        </w:trPr>
        <w:tc>
          <w:tcPr>
            <w:tcW w:w="9856" w:type="dxa"/>
            <w:gridSpan w:val="25"/>
            <w:tcBorders>
              <w:top w:val="nil"/>
              <w:left w:val="single" w:sz="4" w:space="0" w:color="auto"/>
              <w:bottom w:val="single" w:sz="4" w:space="0" w:color="auto"/>
              <w:right w:val="single" w:sz="4" w:space="0" w:color="auto"/>
            </w:tcBorders>
          </w:tcPr>
          <w:p w14:paraId="21237590" w14:textId="3B519FE9" w:rsidR="00A9436F" w:rsidRPr="00031A2B" w:rsidRDefault="00972B54" w:rsidP="00972B54">
            <w:pPr>
              <w:spacing w:before="40" w:after="40"/>
              <w:jc w:val="both"/>
            </w:pPr>
            <w:r w:rsidRPr="00031A2B">
              <w:rPr>
                <w:b/>
              </w:rPr>
              <w:t xml:space="preserve">doc. Ing. Daniela Sumczynski, Ph.D. </w:t>
            </w:r>
            <w:r w:rsidRPr="00031A2B">
              <w:t>(100% p)</w:t>
            </w:r>
          </w:p>
        </w:tc>
      </w:tr>
      <w:tr w:rsidR="00A9436F" w:rsidRPr="00011CA0" w14:paraId="1091E4EA"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3B60BD" w14:textId="77777777" w:rsidR="00A9436F" w:rsidRPr="00011CA0" w:rsidRDefault="00A9436F" w:rsidP="00D44916">
            <w:pPr>
              <w:jc w:val="both"/>
              <w:rPr>
                <w:b/>
              </w:rPr>
            </w:pPr>
            <w:r w:rsidRPr="00011CA0">
              <w:rPr>
                <w:b/>
              </w:rPr>
              <w:t>Stručná anotace předmětu</w:t>
            </w:r>
          </w:p>
        </w:tc>
        <w:tc>
          <w:tcPr>
            <w:tcW w:w="6772" w:type="dxa"/>
            <w:gridSpan w:val="22"/>
            <w:tcBorders>
              <w:top w:val="single" w:sz="4" w:space="0" w:color="auto"/>
              <w:left w:val="single" w:sz="4" w:space="0" w:color="auto"/>
              <w:bottom w:val="nil"/>
              <w:right w:val="single" w:sz="4" w:space="0" w:color="auto"/>
            </w:tcBorders>
          </w:tcPr>
          <w:p w14:paraId="22FAF4E6" w14:textId="77777777" w:rsidR="00A9436F" w:rsidRPr="00011CA0" w:rsidRDefault="00A9436F" w:rsidP="00D44916">
            <w:pPr>
              <w:jc w:val="both"/>
            </w:pPr>
          </w:p>
        </w:tc>
      </w:tr>
      <w:tr w:rsidR="00A9436F" w:rsidRPr="00011CA0" w14:paraId="2749849B" w14:textId="77777777" w:rsidTr="00B40BDE">
        <w:trPr>
          <w:gridBefore w:val="1"/>
          <w:gridAfter w:val="1"/>
          <w:wBefore w:w="29" w:type="dxa"/>
          <w:wAfter w:w="34" w:type="dxa"/>
          <w:trHeight w:val="3938"/>
        </w:trPr>
        <w:tc>
          <w:tcPr>
            <w:tcW w:w="9856" w:type="dxa"/>
            <w:gridSpan w:val="25"/>
            <w:tcBorders>
              <w:top w:val="nil"/>
              <w:left w:val="single" w:sz="4" w:space="0" w:color="auto"/>
              <w:bottom w:val="single" w:sz="12" w:space="0" w:color="auto"/>
              <w:right w:val="single" w:sz="4" w:space="0" w:color="auto"/>
            </w:tcBorders>
            <w:hideMark/>
          </w:tcPr>
          <w:p w14:paraId="480791D1" w14:textId="77777777" w:rsidR="00A9436F" w:rsidRPr="00011CA0" w:rsidRDefault="00A9436F" w:rsidP="00D44916">
            <w:pPr>
              <w:jc w:val="both"/>
            </w:pPr>
            <w:r w:rsidRPr="00011CA0">
              <w:t>Cílem předmětu je získání poznatků o chemii a technologii konzervárenských surovin a výrobků. Student získá znalosti o základních technologických operacích při výrobě jednotlivých skupin konzervárenských výrobků a rovněž o základních chemických procesech a konzervačních postupech, ke kterým během výroby dochází. Obsah předmětu tvoří tyto tematické celky:</w:t>
            </w:r>
          </w:p>
          <w:p w14:paraId="6571CA3A" w14:textId="77777777" w:rsidR="00A9436F" w:rsidRPr="00011CA0" w:rsidRDefault="00A9436F" w:rsidP="00A56D42">
            <w:pPr>
              <w:pStyle w:val="Odstavecseseznamem"/>
              <w:numPr>
                <w:ilvl w:val="0"/>
                <w:numId w:val="20"/>
              </w:numPr>
              <w:ind w:left="284" w:hanging="57"/>
              <w:jc w:val="both"/>
            </w:pPr>
            <w:r w:rsidRPr="00011CA0">
              <w:t xml:space="preserve">Chemické složení konzervárenských surovin z aspektu konzervace. </w:t>
            </w:r>
          </w:p>
          <w:p w14:paraId="596801F7" w14:textId="77777777" w:rsidR="00A9436F" w:rsidRPr="00011CA0" w:rsidRDefault="00A9436F" w:rsidP="00A56D42">
            <w:pPr>
              <w:pStyle w:val="Odstavecseseznamem"/>
              <w:numPr>
                <w:ilvl w:val="0"/>
                <w:numId w:val="20"/>
              </w:numPr>
              <w:ind w:left="284" w:hanging="57"/>
              <w:jc w:val="both"/>
            </w:pPr>
            <w:r w:rsidRPr="00011CA0">
              <w:t xml:space="preserve">Činitelé ovlivňující údržnost potravin a jejich klasifikace. </w:t>
            </w:r>
          </w:p>
          <w:p w14:paraId="062033FB" w14:textId="77777777" w:rsidR="00A9436F" w:rsidRPr="00011CA0" w:rsidRDefault="00A9436F" w:rsidP="00A56D42">
            <w:pPr>
              <w:pStyle w:val="Odstavecseseznamem"/>
              <w:numPr>
                <w:ilvl w:val="0"/>
                <w:numId w:val="20"/>
              </w:numPr>
              <w:ind w:left="284" w:hanging="57"/>
              <w:jc w:val="both"/>
            </w:pPr>
            <w:r w:rsidRPr="00011CA0">
              <w:t xml:space="preserve">Vylučování mikroorganismů z prostředí. </w:t>
            </w:r>
          </w:p>
          <w:p w14:paraId="1C76D018" w14:textId="77777777" w:rsidR="00A9436F" w:rsidRPr="00011CA0" w:rsidRDefault="00A9436F" w:rsidP="00A56D42">
            <w:pPr>
              <w:pStyle w:val="Odstavecseseznamem"/>
              <w:numPr>
                <w:ilvl w:val="0"/>
                <w:numId w:val="20"/>
              </w:numPr>
              <w:ind w:left="284" w:hanging="57"/>
              <w:jc w:val="both"/>
            </w:pPr>
            <w:r w:rsidRPr="00011CA0">
              <w:t xml:space="preserve">Tepelná sterilace, výpočet kontrolních kritérií sterilačního režimu. </w:t>
            </w:r>
          </w:p>
          <w:p w14:paraId="1519ED22" w14:textId="77777777" w:rsidR="00A9436F" w:rsidRPr="00011CA0" w:rsidRDefault="00A9436F" w:rsidP="00A56D42">
            <w:pPr>
              <w:pStyle w:val="Odstavecseseznamem"/>
              <w:numPr>
                <w:ilvl w:val="0"/>
                <w:numId w:val="20"/>
              </w:numPr>
              <w:ind w:left="284" w:hanging="57"/>
              <w:jc w:val="both"/>
            </w:pPr>
            <w:r w:rsidRPr="00011CA0">
              <w:t xml:space="preserve">Aplikace osmoanabiotických metod a jejich vlivy na procesy v potravinářských materiálech. </w:t>
            </w:r>
          </w:p>
          <w:p w14:paraId="1EAADE9C" w14:textId="77777777" w:rsidR="00A9436F" w:rsidRPr="00011CA0" w:rsidRDefault="00A9436F" w:rsidP="00A56D42">
            <w:pPr>
              <w:pStyle w:val="Odstavecseseznamem"/>
              <w:numPr>
                <w:ilvl w:val="0"/>
                <w:numId w:val="20"/>
              </w:numPr>
              <w:ind w:left="284" w:hanging="57"/>
              <w:jc w:val="both"/>
            </w:pPr>
            <w:r w:rsidRPr="00011CA0">
              <w:t xml:space="preserve">Aplikace xeroanabiotických metod a jejich vlivy na procesy v potravinářských materiálech. </w:t>
            </w:r>
          </w:p>
          <w:p w14:paraId="1C2AD56D" w14:textId="77777777" w:rsidR="00A9436F" w:rsidRPr="00011CA0" w:rsidRDefault="00A9436F" w:rsidP="00A56D42">
            <w:pPr>
              <w:pStyle w:val="Odstavecseseznamem"/>
              <w:numPr>
                <w:ilvl w:val="0"/>
                <w:numId w:val="20"/>
              </w:numPr>
              <w:ind w:left="284" w:hanging="57"/>
              <w:jc w:val="both"/>
            </w:pPr>
            <w:r w:rsidRPr="00011CA0">
              <w:t xml:space="preserve">Aplikace psychroabiotických metod a jejich vlivy na procesy v potravinářských materiálech. </w:t>
            </w:r>
          </w:p>
          <w:p w14:paraId="324A6667" w14:textId="77777777" w:rsidR="00A9436F" w:rsidRPr="00011CA0" w:rsidRDefault="00A9436F" w:rsidP="00A56D42">
            <w:pPr>
              <w:pStyle w:val="Odstavecseseznamem"/>
              <w:numPr>
                <w:ilvl w:val="0"/>
                <w:numId w:val="20"/>
              </w:numPr>
              <w:ind w:left="284" w:hanging="57"/>
              <w:jc w:val="both"/>
            </w:pPr>
            <w:r w:rsidRPr="00011CA0">
              <w:t xml:space="preserve">Aplikace kryoabiotických metod a jejich vlivy na procesy v potravinářských materiálech. </w:t>
            </w:r>
          </w:p>
          <w:p w14:paraId="6B4752E9" w14:textId="77777777" w:rsidR="00A9436F" w:rsidRPr="00011CA0" w:rsidRDefault="00A9436F" w:rsidP="00A56D42">
            <w:pPr>
              <w:pStyle w:val="Odstavecseseznamem"/>
              <w:numPr>
                <w:ilvl w:val="0"/>
                <w:numId w:val="20"/>
              </w:numPr>
              <w:ind w:left="284" w:hanging="57"/>
              <w:jc w:val="both"/>
            </w:pPr>
            <w:r w:rsidRPr="00011CA0">
              <w:t xml:space="preserve">Aplikace chemoabiotických metod a jejich vlivy na procesy v potravinářských materiálech. </w:t>
            </w:r>
          </w:p>
          <w:p w14:paraId="2A449827" w14:textId="77777777" w:rsidR="00A9436F" w:rsidRPr="00011CA0" w:rsidRDefault="00A9436F" w:rsidP="00A56D42">
            <w:pPr>
              <w:pStyle w:val="Odstavecseseznamem"/>
              <w:numPr>
                <w:ilvl w:val="0"/>
                <w:numId w:val="20"/>
              </w:numPr>
              <w:ind w:left="284" w:hanging="57"/>
              <w:jc w:val="both"/>
            </w:pPr>
            <w:r w:rsidRPr="00011CA0">
              <w:t xml:space="preserve">Aplikace cenoabiotických metod a jejich vlivy na procesy v potravinářských materiálech. </w:t>
            </w:r>
          </w:p>
          <w:p w14:paraId="248DCC0A" w14:textId="77777777" w:rsidR="00A9436F" w:rsidRPr="00011CA0" w:rsidRDefault="00A9436F" w:rsidP="00A56D42">
            <w:pPr>
              <w:pStyle w:val="Odstavecseseznamem"/>
              <w:numPr>
                <w:ilvl w:val="0"/>
                <w:numId w:val="20"/>
              </w:numPr>
              <w:ind w:left="284" w:hanging="57"/>
              <w:jc w:val="both"/>
            </w:pPr>
            <w:r w:rsidRPr="00011CA0">
              <w:t xml:space="preserve">Přehled technologických procesů u hlavních skupin konzervárenských výrob. </w:t>
            </w:r>
          </w:p>
          <w:p w14:paraId="6ED95420" w14:textId="77777777" w:rsidR="00A9436F" w:rsidRPr="00011CA0" w:rsidRDefault="00A9436F" w:rsidP="00A56D42">
            <w:pPr>
              <w:pStyle w:val="Odstavecseseznamem"/>
              <w:numPr>
                <w:ilvl w:val="0"/>
                <w:numId w:val="20"/>
              </w:numPr>
              <w:ind w:left="284" w:hanging="57"/>
              <w:jc w:val="both"/>
            </w:pPr>
            <w:r w:rsidRPr="00011CA0">
              <w:t xml:space="preserve">Technologická specifika při provozní aplikaci přímých konzervačních metod. </w:t>
            </w:r>
          </w:p>
          <w:p w14:paraId="227D4E2E" w14:textId="77777777" w:rsidR="00A9436F" w:rsidRPr="00011CA0" w:rsidRDefault="00A9436F" w:rsidP="00A56D42">
            <w:pPr>
              <w:pStyle w:val="Odstavecseseznamem"/>
              <w:numPr>
                <w:ilvl w:val="0"/>
                <w:numId w:val="20"/>
              </w:numPr>
              <w:ind w:left="284" w:hanging="57"/>
              <w:jc w:val="both"/>
            </w:pPr>
            <w:r w:rsidRPr="00011CA0">
              <w:t xml:space="preserve">Technologická specifika při provozní aplikaci nepřímých aplikací konzervačních metod. </w:t>
            </w:r>
          </w:p>
          <w:p w14:paraId="3C2D0C9C" w14:textId="77777777" w:rsidR="00A9436F" w:rsidRPr="00011CA0" w:rsidRDefault="00A9436F" w:rsidP="00A56D42">
            <w:pPr>
              <w:pStyle w:val="Odstavecseseznamem"/>
              <w:numPr>
                <w:ilvl w:val="0"/>
                <w:numId w:val="20"/>
              </w:numPr>
              <w:ind w:left="284" w:hanging="57"/>
              <w:jc w:val="both"/>
            </w:pPr>
            <w:r w:rsidRPr="00011CA0">
              <w:t>Technologie speciálních konzervárenských výrob.</w:t>
            </w:r>
          </w:p>
        </w:tc>
      </w:tr>
      <w:tr w:rsidR="00A9436F" w:rsidRPr="00011CA0" w14:paraId="35EDA3B3" w14:textId="77777777" w:rsidTr="00B40BDE">
        <w:trPr>
          <w:gridBefore w:val="1"/>
          <w:gridAfter w:val="1"/>
          <w:wBefore w:w="29" w:type="dxa"/>
          <w:wAfter w:w="34"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4A70F02C" w14:textId="77777777" w:rsidR="00A9436F" w:rsidRPr="00011CA0" w:rsidRDefault="00A9436F" w:rsidP="00D44916">
            <w:pPr>
              <w:jc w:val="both"/>
            </w:pPr>
            <w:r w:rsidRPr="00011CA0">
              <w:rPr>
                <w:b/>
              </w:rPr>
              <w:t>Studijní literatura a studijní pomůcky</w:t>
            </w:r>
          </w:p>
        </w:tc>
        <w:tc>
          <w:tcPr>
            <w:tcW w:w="6205" w:type="dxa"/>
            <w:gridSpan w:val="19"/>
            <w:tcBorders>
              <w:top w:val="nil"/>
              <w:left w:val="single" w:sz="4" w:space="0" w:color="auto"/>
              <w:bottom w:val="nil"/>
              <w:right w:val="single" w:sz="4" w:space="0" w:color="auto"/>
            </w:tcBorders>
          </w:tcPr>
          <w:p w14:paraId="69BA94DC" w14:textId="77777777" w:rsidR="00A9436F" w:rsidRPr="00011CA0" w:rsidRDefault="00A9436F" w:rsidP="00D44916">
            <w:pPr>
              <w:jc w:val="both"/>
            </w:pPr>
          </w:p>
        </w:tc>
      </w:tr>
      <w:tr w:rsidR="00A9436F" w:rsidRPr="00011CA0" w14:paraId="2ED18611" w14:textId="77777777" w:rsidTr="00B40BDE">
        <w:trPr>
          <w:gridBefore w:val="1"/>
          <w:gridAfter w:val="1"/>
          <w:wBefore w:w="29" w:type="dxa"/>
          <w:wAfter w:w="34" w:type="dxa"/>
          <w:trHeight w:val="1497"/>
        </w:trPr>
        <w:tc>
          <w:tcPr>
            <w:tcW w:w="9856" w:type="dxa"/>
            <w:gridSpan w:val="25"/>
            <w:tcBorders>
              <w:top w:val="nil"/>
              <w:left w:val="single" w:sz="4" w:space="0" w:color="auto"/>
              <w:bottom w:val="single" w:sz="4" w:space="0" w:color="auto"/>
              <w:right w:val="single" w:sz="4" w:space="0" w:color="auto"/>
            </w:tcBorders>
            <w:hideMark/>
          </w:tcPr>
          <w:p w14:paraId="78ADD374" w14:textId="77777777" w:rsidR="00A9436F" w:rsidRPr="00011CA0" w:rsidRDefault="00A9436F" w:rsidP="00D44916">
            <w:pPr>
              <w:jc w:val="both"/>
              <w:rPr>
                <w:sz w:val="19"/>
                <w:szCs w:val="19"/>
                <w:u w:val="single"/>
              </w:rPr>
            </w:pPr>
            <w:r w:rsidRPr="00011CA0">
              <w:rPr>
                <w:sz w:val="19"/>
                <w:szCs w:val="19"/>
                <w:u w:val="single"/>
              </w:rPr>
              <w:t>Povinná literatura:</w:t>
            </w:r>
          </w:p>
          <w:p w14:paraId="3F9609A5" w14:textId="77777777" w:rsidR="00A9436F" w:rsidRPr="00011CA0" w:rsidRDefault="00A9436F" w:rsidP="00D44916">
            <w:pPr>
              <w:jc w:val="both"/>
              <w:rPr>
                <w:sz w:val="19"/>
                <w:szCs w:val="19"/>
              </w:rPr>
            </w:pPr>
            <w:r w:rsidRPr="00011CA0">
              <w:rPr>
                <w:sz w:val="19"/>
                <w:szCs w:val="19"/>
              </w:rPr>
              <w:t xml:space="preserve">ZEUTHEN, P., BOGH-SORENSEN, L. </w:t>
            </w:r>
            <w:r w:rsidRPr="00011CA0">
              <w:rPr>
                <w:iCs/>
                <w:sz w:val="19"/>
                <w:szCs w:val="19"/>
              </w:rPr>
              <w:t>Food Preservation Techniques</w:t>
            </w:r>
            <w:r w:rsidRPr="00011CA0">
              <w:rPr>
                <w:sz w:val="19"/>
                <w:szCs w:val="19"/>
              </w:rPr>
              <w:t>. Woodhead Publishing, 2003. ISBN 978-1-85573.</w:t>
            </w:r>
          </w:p>
          <w:p w14:paraId="79FCC632" w14:textId="77777777" w:rsidR="00A9436F" w:rsidRPr="00011CA0" w:rsidRDefault="00A9436F" w:rsidP="00D44916">
            <w:pPr>
              <w:jc w:val="both"/>
              <w:rPr>
                <w:sz w:val="19"/>
                <w:szCs w:val="19"/>
              </w:rPr>
            </w:pPr>
            <w:r w:rsidRPr="00011CA0">
              <w:rPr>
                <w:sz w:val="19"/>
                <w:szCs w:val="19"/>
              </w:rPr>
              <w:t xml:space="preserve">RAHMAN, M.S. </w:t>
            </w:r>
            <w:r w:rsidRPr="00011CA0">
              <w:rPr>
                <w:iCs/>
                <w:sz w:val="19"/>
                <w:szCs w:val="19"/>
              </w:rPr>
              <w:t>Handbook of Food Preservation</w:t>
            </w:r>
            <w:r w:rsidRPr="00011CA0">
              <w:rPr>
                <w:sz w:val="19"/>
                <w:szCs w:val="19"/>
              </w:rPr>
              <w:t>. Boca Raton, FL: CRC Press, 2007. ISBN 978-1-57444-606-7.</w:t>
            </w:r>
          </w:p>
          <w:p w14:paraId="714C6266" w14:textId="77777777" w:rsidR="00A9436F" w:rsidRPr="00011CA0" w:rsidRDefault="00A9436F" w:rsidP="00D44916">
            <w:pPr>
              <w:jc w:val="both"/>
              <w:rPr>
                <w:sz w:val="19"/>
                <w:szCs w:val="19"/>
              </w:rPr>
            </w:pPr>
            <w:r w:rsidRPr="00011CA0">
              <w:rPr>
                <w:sz w:val="19"/>
                <w:szCs w:val="19"/>
              </w:rPr>
              <w:t xml:space="preserve">KAREL, M., LUND, D.B. </w:t>
            </w:r>
            <w:r w:rsidRPr="00011CA0">
              <w:rPr>
                <w:iCs/>
                <w:sz w:val="19"/>
                <w:szCs w:val="19"/>
              </w:rPr>
              <w:t>Physical Principles of Food Preservation</w:t>
            </w:r>
            <w:r w:rsidRPr="00011CA0">
              <w:rPr>
                <w:sz w:val="19"/>
                <w:szCs w:val="19"/>
              </w:rPr>
              <w:t xml:space="preserve">. </w:t>
            </w:r>
            <w:r>
              <w:rPr>
                <w:sz w:val="19"/>
                <w:szCs w:val="19"/>
              </w:rPr>
              <w:t>New York</w:t>
            </w:r>
            <w:r w:rsidRPr="00011CA0">
              <w:rPr>
                <w:sz w:val="19"/>
                <w:szCs w:val="19"/>
              </w:rPr>
              <w:t>: Marcel Dekker, Inc., 2003. ISBN 0-8247-4063-7.</w:t>
            </w:r>
          </w:p>
          <w:p w14:paraId="1A67D52C" w14:textId="77777777" w:rsidR="00A9436F" w:rsidRPr="005940E3" w:rsidRDefault="00A9436F" w:rsidP="00D44916">
            <w:pPr>
              <w:jc w:val="both"/>
              <w:rPr>
                <w:sz w:val="6"/>
                <w:szCs w:val="6"/>
              </w:rPr>
            </w:pPr>
          </w:p>
          <w:p w14:paraId="1C69C50A" w14:textId="77777777" w:rsidR="00A9436F" w:rsidRPr="00011CA0" w:rsidRDefault="00A9436F" w:rsidP="00D44916">
            <w:pPr>
              <w:jc w:val="both"/>
              <w:rPr>
                <w:sz w:val="19"/>
                <w:szCs w:val="19"/>
                <w:u w:val="single"/>
              </w:rPr>
            </w:pPr>
            <w:r w:rsidRPr="00011CA0">
              <w:rPr>
                <w:sz w:val="19"/>
                <w:szCs w:val="19"/>
                <w:u w:val="single"/>
              </w:rPr>
              <w:t>Doporučená literatura:</w:t>
            </w:r>
          </w:p>
          <w:p w14:paraId="20B8D21F" w14:textId="77777777" w:rsidR="00A9436F" w:rsidRPr="00011CA0" w:rsidRDefault="00A9436F" w:rsidP="00D44916">
            <w:pPr>
              <w:jc w:val="both"/>
              <w:rPr>
                <w:sz w:val="19"/>
                <w:szCs w:val="19"/>
              </w:rPr>
            </w:pPr>
            <w:r w:rsidRPr="00011CA0">
              <w:rPr>
                <w:sz w:val="19"/>
                <w:szCs w:val="19"/>
              </w:rPr>
              <w:t xml:space="preserve">VELÍŠEK, J., HAJŠLOVÁ, J. </w:t>
            </w:r>
            <w:r w:rsidRPr="00011CA0">
              <w:rPr>
                <w:iCs/>
                <w:sz w:val="19"/>
                <w:szCs w:val="19"/>
              </w:rPr>
              <w:t>Chemie potravin I</w:t>
            </w:r>
            <w:r w:rsidRPr="00011CA0">
              <w:rPr>
                <w:sz w:val="19"/>
                <w:szCs w:val="19"/>
              </w:rPr>
              <w:t>. Tábor, 2009. ISBN 978-80-86659-15-2.</w:t>
            </w:r>
          </w:p>
          <w:p w14:paraId="6D61BFA8" w14:textId="77777777" w:rsidR="00A9436F" w:rsidRPr="00011CA0" w:rsidRDefault="00A9436F" w:rsidP="00D44916">
            <w:pPr>
              <w:jc w:val="both"/>
              <w:rPr>
                <w:sz w:val="19"/>
                <w:szCs w:val="19"/>
              </w:rPr>
            </w:pPr>
            <w:r w:rsidRPr="00011CA0">
              <w:rPr>
                <w:sz w:val="19"/>
                <w:szCs w:val="19"/>
              </w:rPr>
              <w:t xml:space="preserve">VELÍŠEK, J., HAJŠLOVÁ, J. </w:t>
            </w:r>
            <w:r w:rsidRPr="00011CA0">
              <w:rPr>
                <w:iCs/>
                <w:sz w:val="19"/>
                <w:szCs w:val="19"/>
              </w:rPr>
              <w:t>Chemie potravin II</w:t>
            </w:r>
            <w:r w:rsidRPr="00011CA0">
              <w:rPr>
                <w:sz w:val="19"/>
                <w:szCs w:val="19"/>
              </w:rPr>
              <w:t>. Tábor, 2009. ISBN 978-80-86659-16-9.</w:t>
            </w:r>
          </w:p>
          <w:p w14:paraId="5A028C69" w14:textId="77777777" w:rsidR="00A9436F" w:rsidRPr="00011CA0" w:rsidRDefault="00A9436F" w:rsidP="00D44916">
            <w:pPr>
              <w:jc w:val="both"/>
            </w:pPr>
            <w:r w:rsidRPr="00011CA0">
              <w:rPr>
                <w:sz w:val="19"/>
                <w:szCs w:val="19"/>
              </w:rPr>
              <w:t xml:space="preserve">VALÁŠEK, P., ROP, O. </w:t>
            </w:r>
            <w:r w:rsidRPr="00011CA0">
              <w:rPr>
                <w:iCs/>
                <w:sz w:val="19"/>
                <w:szCs w:val="19"/>
              </w:rPr>
              <w:t>Základy konzervace potravin</w:t>
            </w:r>
            <w:r w:rsidRPr="00011CA0">
              <w:rPr>
                <w:sz w:val="19"/>
                <w:szCs w:val="19"/>
              </w:rPr>
              <w:t>. Zlín, 2007. ISBN 978-80-7318-587-9.</w:t>
            </w:r>
          </w:p>
        </w:tc>
      </w:tr>
      <w:tr w:rsidR="00A9436F" w:rsidRPr="00011CA0" w14:paraId="2228F26F"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3710FF8F" w14:textId="77777777" w:rsidR="00A9436F" w:rsidRPr="00011CA0" w:rsidRDefault="00A9436F" w:rsidP="00D44916">
            <w:pPr>
              <w:jc w:val="center"/>
              <w:rPr>
                <w:b/>
              </w:rPr>
            </w:pPr>
            <w:r w:rsidRPr="00011CA0">
              <w:rPr>
                <w:b/>
              </w:rPr>
              <w:t>Informace ke kombinované nebo distanční formě</w:t>
            </w:r>
          </w:p>
        </w:tc>
      </w:tr>
      <w:tr w:rsidR="00A9436F" w:rsidRPr="00011CA0" w14:paraId="4C891366" w14:textId="77777777" w:rsidTr="00B40BDE">
        <w:trPr>
          <w:gridBefore w:val="1"/>
          <w:gridAfter w:val="1"/>
          <w:wBefore w:w="29" w:type="dxa"/>
          <w:wAfter w:w="34"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17E94BDE"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6C103852" w14:textId="4C8B52B5" w:rsidR="00A9436F" w:rsidRPr="00011CA0" w:rsidRDefault="006E1331" w:rsidP="000C517E">
            <w:pPr>
              <w:jc w:val="center"/>
            </w:pPr>
            <w:r>
              <w:t>20</w:t>
            </w: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454D963A" w14:textId="77777777" w:rsidR="00A9436F" w:rsidRPr="00011CA0" w:rsidRDefault="00A9436F" w:rsidP="00D44916">
            <w:pPr>
              <w:jc w:val="both"/>
              <w:rPr>
                <w:b/>
              </w:rPr>
            </w:pPr>
            <w:r w:rsidRPr="00011CA0">
              <w:rPr>
                <w:b/>
              </w:rPr>
              <w:t xml:space="preserve">hodin </w:t>
            </w:r>
          </w:p>
        </w:tc>
      </w:tr>
      <w:tr w:rsidR="00A9436F" w:rsidRPr="00011CA0" w14:paraId="1A597983" w14:textId="77777777" w:rsidTr="00B40BDE">
        <w:trPr>
          <w:gridBefore w:val="1"/>
          <w:gridAfter w:val="1"/>
          <w:wBefore w:w="29" w:type="dxa"/>
          <w:wAfter w:w="34" w:type="dxa"/>
        </w:trPr>
        <w:tc>
          <w:tcPr>
            <w:tcW w:w="9856"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41BA1236" w14:textId="77777777" w:rsidR="00A9436F" w:rsidRPr="00011CA0" w:rsidRDefault="00A9436F" w:rsidP="00D44916">
            <w:pPr>
              <w:jc w:val="both"/>
              <w:rPr>
                <w:b/>
              </w:rPr>
            </w:pPr>
            <w:r w:rsidRPr="00011CA0">
              <w:rPr>
                <w:b/>
              </w:rPr>
              <w:t>Informace o způsobu kontaktu s vyučujícím</w:t>
            </w:r>
          </w:p>
        </w:tc>
      </w:tr>
      <w:tr w:rsidR="00A9436F" w:rsidRPr="00011CA0" w14:paraId="18DB2C7F" w14:textId="77777777" w:rsidTr="00B40BDE">
        <w:trPr>
          <w:gridBefore w:val="1"/>
          <w:gridAfter w:val="1"/>
          <w:wBefore w:w="29" w:type="dxa"/>
          <w:wAfter w:w="34" w:type="dxa"/>
          <w:trHeight w:val="141"/>
        </w:trPr>
        <w:tc>
          <w:tcPr>
            <w:tcW w:w="9856" w:type="dxa"/>
            <w:gridSpan w:val="25"/>
            <w:tcBorders>
              <w:top w:val="single" w:sz="4" w:space="0" w:color="auto"/>
              <w:left w:val="single" w:sz="4" w:space="0" w:color="auto"/>
              <w:bottom w:val="single" w:sz="4" w:space="0" w:color="auto"/>
              <w:right w:val="single" w:sz="4" w:space="0" w:color="auto"/>
            </w:tcBorders>
            <w:hideMark/>
          </w:tcPr>
          <w:p w14:paraId="1DBC8A49" w14:textId="558F46D8" w:rsidR="005940E3" w:rsidRDefault="00A9436F" w:rsidP="00D44916">
            <w:pPr>
              <w:jc w:val="both"/>
            </w:pPr>
            <w:r w:rsidRPr="00011CA0">
              <w:t>Semináře</w:t>
            </w:r>
            <w:r>
              <w:t>:</w:t>
            </w:r>
            <w:r w:rsidRPr="00011CA0">
              <w:t xml:space="preserve"> 100% účast a napsání zápočtového testu. Laboratorní cvičení</w:t>
            </w:r>
            <w:r>
              <w:t>:</w:t>
            </w:r>
            <w:r w:rsidRPr="00011CA0">
              <w:t xml:space="preserve"> 100% úč</w:t>
            </w:r>
            <w:r w:rsidR="005940E3">
              <w:t xml:space="preserve">ast a uznání protokolu. Zápočet: </w:t>
            </w:r>
            <w:r w:rsidRPr="00011CA0">
              <w:t>udělen za semináře a laboratoře současně. Písemná zkouška</w:t>
            </w:r>
            <w:r>
              <w:t xml:space="preserve">: </w:t>
            </w:r>
            <w:r w:rsidRPr="00011CA0">
              <w:t xml:space="preserve">prokázání znalostí minimálně na 60%. </w:t>
            </w:r>
            <w:r w:rsidR="005940E3">
              <w:t>Konzultace</w:t>
            </w:r>
            <w:r w:rsidR="003878E0">
              <w:t xml:space="preserve"> </w:t>
            </w:r>
            <w:r w:rsidR="005940E3">
              <w:t>dle potřeby.</w:t>
            </w:r>
          </w:p>
          <w:p w14:paraId="77D503D9" w14:textId="42018F4C" w:rsidR="005940E3" w:rsidRPr="005940E3" w:rsidRDefault="005940E3" w:rsidP="00D44916">
            <w:pPr>
              <w:jc w:val="both"/>
              <w:rPr>
                <w:sz w:val="6"/>
                <w:szCs w:val="6"/>
              </w:rPr>
            </w:pPr>
          </w:p>
          <w:p w14:paraId="2A0EE7B1" w14:textId="77777777" w:rsidR="00A9436F" w:rsidRPr="00011CA0" w:rsidRDefault="00A9436F" w:rsidP="00D44916">
            <w:pPr>
              <w:jc w:val="both"/>
            </w:pPr>
            <w:r w:rsidRPr="00011CA0">
              <w:t xml:space="preserve">Možnosti komunikace s vyučujícím: </w:t>
            </w:r>
            <w:hyperlink r:id="rId55" w:history="1">
              <w:r w:rsidRPr="00011CA0">
                <w:rPr>
                  <w:rStyle w:val="Hypertextovodkaz"/>
                </w:rPr>
                <w:t>sumczynski@utb.cz</w:t>
              </w:r>
            </w:hyperlink>
            <w:r w:rsidRPr="00011CA0">
              <w:t>, 576 031 525.</w:t>
            </w:r>
          </w:p>
        </w:tc>
      </w:tr>
      <w:tr w:rsidR="00A9436F" w:rsidRPr="00011CA0" w14:paraId="55D8F2DB" w14:textId="77777777" w:rsidTr="00B40BDE">
        <w:trPr>
          <w:gridBefore w:val="1"/>
          <w:gridAfter w:val="1"/>
          <w:wBefore w:w="29" w:type="dxa"/>
          <w:wAfter w:w="34" w:type="dxa"/>
        </w:trPr>
        <w:tc>
          <w:tcPr>
            <w:tcW w:w="9856" w:type="dxa"/>
            <w:gridSpan w:val="25"/>
            <w:tcBorders>
              <w:bottom w:val="double" w:sz="4" w:space="0" w:color="auto"/>
            </w:tcBorders>
            <w:shd w:val="clear" w:color="auto" w:fill="BDD6EE"/>
          </w:tcPr>
          <w:p w14:paraId="2B46CAA5"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76A610BF" w14:textId="77777777" w:rsidTr="00B40BDE">
        <w:trPr>
          <w:gridBefore w:val="1"/>
          <w:gridAfter w:val="1"/>
          <w:wBefore w:w="29" w:type="dxa"/>
          <w:wAfter w:w="34" w:type="dxa"/>
        </w:trPr>
        <w:tc>
          <w:tcPr>
            <w:tcW w:w="3084" w:type="dxa"/>
            <w:gridSpan w:val="3"/>
            <w:tcBorders>
              <w:top w:val="double" w:sz="4" w:space="0" w:color="auto"/>
            </w:tcBorders>
            <w:shd w:val="clear" w:color="auto" w:fill="F7CAAC"/>
          </w:tcPr>
          <w:p w14:paraId="7EE9B05E"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tcBorders>
          </w:tcPr>
          <w:p w14:paraId="66200D2B" w14:textId="77777777" w:rsidR="00A9436F" w:rsidRPr="004800BD" w:rsidRDefault="00A9436F" w:rsidP="00D44916">
            <w:pPr>
              <w:jc w:val="both"/>
              <w:rPr>
                <w:b/>
              </w:rPr>
            </w:pPr>
            <w:bookmarkStart w:id="28" w:name="Fuknční_potr"/>
            <w:bookmarkEnd w:id="28"/>
            <w:r w:rsidRPr="004800BD">
              <w:rPr>
                <w:b/>
              </w:rPr>
              <w:t>Funkční potraviny</w:t>
            </w:r>
          </w:p>
        </w:tc>
      </w:tr>
      <w:tr w:rsidR="00A9436F" w:rsidRPr="00011CA0" w14:paraId="06A43B50" w14:textId="77777777" w:rsidTr="00B40BDE">
        <w:trPr>
          <w:gridBefore w:val="1"/>
          <w:gridAfter w:val="1"/>
          <w:wBefore w:w="29" w:type="dxa"/>
          <w:wAfter w:w="34" w:type="dxa"/>
        </w:trPr>
        <w:tc>
          <w:tcPr>
            <w:tcW w:w="3084" w:type="dxa"/>
            <w:gridSpan w:val="3"/>
            <w:shd w:val="clear" w:color="auto" w:fill="F7CAAC"/>
          </w:tcPr>
          <w:p w14:paraId="5BDD5F54" w14:textId="77777777" w:rsidR="00A9436F" w:rsidRPr="00011CA0" w:rsidRDefault="00A9436F" w:rsidP="00D44916">
            <w:pPr>
              <w:jc w:val="both"/>
              <w:rPr>
                <w:b/>
              </w:rPr>
            </w:pPr>
            <w:r w:rsidRPr="00011CA0">
              <w:rPr>
                <w:b/>
              </w:rPr>
              <w:t>Typ předmětu</w:t>
            </w:r>
          </w:p>
        </w:tc>
        <w:tc>
          <w:tcPr>
            <w:tcW w:w="3406" w:type="dxa"/>
            <w:gridSpan w:val="12"/>
          </w:tcPr>
          <w:p w14:paraId="569F01BD" w14:textId="1F8E78A9" w:rsidR="00A9436F" w:rsidRPr="00C06FF9" w:rsidRDefault="007A4857" w:rsidP="00D44916">
            <w:pPr>
              <w:jc w:val="both"/>
              <w:rPr>
                <w:sz w:val="19"/>
                <w:szCs w:val="19"/>
              </w:rPr>
            </w:pPr>
            <w:r w:rsidRPr="00C06FF9">
              <w:rPr>
                <w:sz w:val="19"/>
                <w:szCs w:val="19"/>
              </w:rPr>
              <w:t>povinně volitelný, PZ</w:t>
            </w:r>
          </w:p>
        </w:tc>
        <w:tc>
          <w:tcPr>
            <w:tcW w:w="2695" w:type="dxa"/>
            <w:gridSpan w:val="8"/>
            <w:shd w:val="clear" w:color="auto" w:fill="F7CAAC"/>
          </w:tcPr>
          <w:p w14:paraId="2D12A2E7" w14:textId="77777777" w:rsidR="00A9436F" w:rsidRPr="00011CA0" w:rsidRDefault="00A9436F" w:rsidP="00D44916">
            <w:pPr>
              <w:jc w:val="both"/>
            </w:pPr>
            <w:r w:rsidRPr="00011CA0">
              <w:rPr>
                <w:b/>
              </w:rPr>
              <w:t>doporučený ročník / semestr</w:t>
            </w:r>
          </w:p>
        </w:tc>
        <w:tc>
          <w:tcPr>
            <w:tcW w:w="671" w:type="dxa"/>
            <w:gridSpan w:val="2"/>
          </w:tcPr>
          <w:p w14:paraId="3F003955" w14:textId="6C0E6649" w:rsidR="00A9436F" w:rsidRPr="00C06FF9" w:rsidRDefault="005765FD" w:rsidP="00D44916">
            <w:pPr>
              <w:jc w:val="both"/>
              <w:rPr>
                <w:sz w:val="19"/>
                <w:szCs w:val="19"/>
              </w:rPr>
            </w:pPr>
            <w:r w:rsidRPr="00C06FF9">
              <w:rPr>
                <w:sz w:val="19"/>
                <w:szCs w:val="19"/>
              </w:rPr>
              <w:t>1/ZS</w:t>
            </w:r>
          </w:p>
        </w:tc>
      </w:tr>
      <w:tr w:rsidR="00A9436F" w:rsidRPr="00011CA0" w14:paraId="365F3D57" w14:textId="77777777" w:rsidTr="00B40BDE">
        <w:trPr>
          <w:gridBefore w:val="1"/>
          <w:gridAfter w:val="1"/>
          <w:wBefore w:w="29" w:type="dxa"/>
          <w:wAfter w:w="34" w:type="dxa"/>
        </w:trPr>
        <w:tc>
          <w:tcPr>
            <w:tcW w:w="3084" w:type="dxa"/>
            <w:gridSpan w:val="3"/>
            <w:shd w:val="clear" w:color="auto" w:fill="F7CAAC"/>
          </w:tcPr>
          <w:p w14:paraId="65841FD6" w14:textId="77777777" w:rsidR="00A9436F" w:rsidRPr="00011CA0" w:rsidRDefault="00A9436F" w:rsidP="00D44916">
            <w:pPr>
              <w:jc w:val="both"/>
              <w:rPr>
                <w:b/>
              </w:rPr>
            </w:pPr>
            <w:r w:rsidRPr="00011CA0">
              <w:rPr>
                <w:b/>
              </w:rPr>
              <w:t>Rozsah studijního předmětu</w:t>
            </w:r>
          </w:p>
        </w:tc>
        <w:tc>
          <w:tcPr>
            <w:tcW w:w="1701" w:type="dxa"/>
            <w:gridSpan w:val="6"/>
          </w:tcPr>
          <w:p w14:paraId="18C6424A" w14:textId="531B6F78" w:rsidR="00A9436F" w:rsidRPr="00C06FF9" w:rsidRDefault="001A385F" w:rsidP="00D44916">
            <w:pPr>
              <w:jc w:val="both"/>
              <w:rPr>
                <w:sz w:val="19"/>
                <w:szCs w:val="19"/>
              </w:rPr>
            </w:pPr>
            <w:r w:rsidRPr="00C06FF9">
              <w:rPr>
                <w:sz w:val="19"/>
                <w:szCs w:val="19"/>
              </w:rPr>
              <w:t>28p+14s+0l</w:t>
            </w:r>
          </w:p>
        </w:tc>
        <w:tc>
          <w:tcPr>
            <w:tcW w:w="889" w:type="dxa"/>
            <w:gridSpan w:val="3"/>
            <w:shd w:val="clear" w:color="auto" w:fill="F7CAAC"/>
          </w:tcPr>
          <w:p w14:paraId="08E9D9CB" w14:textId="77777777" w:rsidR="00A9436F" w:rsidRPr="00011CA0" w:rsidRDefault="00A9436F" w:rsidP="00D44916">
            <w:pPr>
              <w:jc w:val="both"/>
              <w:rPr>
                <w:b/>
              </w:rPr>
            </w:pPr>
            <w:r w:rsidRPr="00011CA0">
              <w:rPr>
                <w:b/>
              </w:rPr>
              <w:t xml:space="preserve">hod. </w:t>
            </w:r>
          </w:p>
        </w:tc>
        <w:tc>
          <w:tcPr>
            <w:tcW w:w="816" w:type="dxa"/>
            <w:gridSpan w:val="3"/>
          </w:tcPr>
          <w:p w14:paraId="0E54EA1C" w14:textId="17C88433" w:rsidR="00A9436F" w:rsidRPr="00011CA0" w:rsidRDefault="008F0CEA" w:rsidP="00D44916">
            <w:pPr>
              <w:jc w:val="both"/>
            </w:pPr>
            <w:r>
              <w:t>42</w:t>
            </w:r>
          </w:p>
        </w:tc>
        <w:tc>
          <w:tcPr>
            <w:tcW w:w="2156" w:type="dxa"/>
            <w:gridSpan w:val="5"/>
            <w:shd w:val="clear" w:color="auto" w:fill="F7CAAC"/>
          </w:tcPr>
          <w:p w14:paraId="6AA5F1D6" w14:textId="77777777" w:rsidR="00A9436F" w:rsidRPr="00011CA0" w:rsidRDefault="00A9436F" w:rsidP="00D44916">
            <w:pPr>
              <w:jc w:val="both"/>
              <w:rPr>
                <w:b/>
              </w:rPr>
            </w:pPr>
            <w:r w:rsidRPr="00011CA0">
              <w:rPr>
                <w:b/>
              </w:rPr>
              <w:t>kreditů</w:t>
            </w:r>
          </w:p>
        </w:tc>
        <w:tc>
          <w:tcPr>
            <w:tcW w:w="1210" w:type="dxa"/>
            <w:gridSpan w:val="5"/>
          </w:tcPr>
          <w:p w14:paraId="7B3B8B63" w14:textId="4B77135D" w:rsidR="00A9436F" w:rsidRPr="00C06FF9" w:rsidRDefault="001A385F" w:rsidP="00D44916">
            <w:pPr>
              <w:jc w:val="both"/>
              <w:rPr>
                <w:sz w:val="19"/>
                <w:szCs w:val="19"/>
              </w:rPr>
            </w:pPr>
            <w:r w:rsidRPr="00C06FF9">
              <w:rPr>
                <w:sz w:val="19"/>
                <w:szCs w:val="19"/>
              </w:rPr>
              <w:t>3</w:t>
            </w:r>
          </w:p>
        </w:tc>
      </w:tr>
      <w:tr w:rsidR="00A9436F" w:rsidRPr="00011CA0" w14:paraId="6C7F46D9" w14:textId="77777777" w:rsidTr="00B40BDE">
        <w:trPr>
          <w:gridBefore w:val="1"/>
          <w:gridAfter w:val="1"/>
          <w:wBefore w:w="29" w:type="dxa"/>
          <w:wAfter w:w="34" w:type="dxa"/>
        </w:trPr>
        <w:tc>
          <w:tcPr>
            <w:tcW w:w="3084" w:type="dxa"/>
            <w:gridSpan w:val="3"/>
            <w:shd w:val="clear" w:color="auto" w:fill="F7CAAC"/>
          </w:tcPr>
          <w:p w14:paraId="7EC10D7D" w14:textId="77777777" w:rsidR="00A9436F" w:rsidRPr="00011CA0" w:rsidRDefault="00A9436F" w:rsidP="00D44916">
            <w:pPr>
              <w:jc w:val="both"/>
              <w:rPr>
                <w:b/>
                <w:sz w:val="22"/>
              </w:rPr>
            </w:pPr>
            <w:r w:rsidRPr="00011CA0">
              <w:rPr>
                <w:b/>
              </w:rPr>
              <w:t>Prerekvizity, korekvizity, ekvivalence</w:t>
            </w:r>
          </w:p>
        </w:tc>
        <w:tc>
          <w:tcPr>
            <w:tcW w:w="6772" w:type="dxa"/>
            <w:gridSpan w:val="22"/>
          </w:tcPr>
          <w:p w14:paraId="4F2F8146" w14:textId="77777777" w:rsidR="00A9436F" w:rsidRPr="00011CA0" w:rsidRDefault="00A9436F" w:rsidP="00D44916">
            <w:pPr>
              <w:jc w:val="both"/>
            </w:pPr>
          </w:p>
        </w:tc>
      </w:tr>
      <w:tr w:rsidR="00A9436F" w:rsidRPr="00011CA0" w14:paraId="6F117615" w14:textId="77777777" w:rsidTr="00B40BDE">
        <w:trPr>
          <w:gridBefore w:val="1"/>
          <w:gridAfter w:val="1"/>
          <w:wBefore w:w="29" w:type="dxa"/>
          <w:wAfter w:w="34" w:type="dxa"/>
        </w:trPr>
        <w:tc>
          <w:tcPr>
            <w:tcW w:w="3084" w:type="dxa"/>
            <w:gridSpan w:val="3"/>
            <w:shd w:val="clear" w:color="auto" w:fill="F7CAAC"/>
          </w:tcPr>
          <w:p w14:paraId="69CDECAA" w14:textId="77777777" w:rsidR="00A9436F" w:rsidRPr="00011CA0" w:rsidRDefault="00A9436F" w:rsidP="00D44916">
            <w:pPr>
              <w:jc w:val="both"/>
              <w:rPr>
                <w:b/>
              </w:rPr>
            </w:pPr>
            <w:r w:rsidRPr="00011CA0">
              <w:rPr>
                <w:b/>
              </w:rPr>
              <w:t>Způsob ověření studijních výsledků</w:t>
            </w:r>
          </w:p>
        </w:tc>
        <w:tc>
          <w:tcPr>
            <w:tcW w:w="3406" w:type="dxa"/>
            <w:gridSpan w:val="12"/>
          </w:tcPr>
          <w:p w14:paraId="1BFD1D16" w14:textId="77777777" w:rsidR="00A9436F" w:rsidRPr="00011CA0" w:rsidRDefault="00A9436F" w:rsidP="00D44916">
            <w:pPr>
              <w:jc w:val="both"/>
              <w:rPr>
                <w:sz w:val="19"/>
                <w:szCs w:val="19"/>
              </w:rPr>
            </w:pPr>
            <w:r w:rsidRPr="00011CA0">
              <w:rPr>
                <w:sz w:val="19"/>
                <w:szCs w:val="19"/>
              </w:rPr>
              <w:t>zápočet, zkouška</w:t>
            </w:r>
          </w:p>
        </w:tc>
        <w:tc>
          <w:tcPr>
            <w:tcW w:w="1554" w:type="dxa"/>
            <w:gridSpan w:val="2"/>
            <w:shd w:val="clear" w:color="auto" w:fill="F7CAAC"/>
          </w:tcPr>
          <w:p w14:paraId="58519AF9" w14:textId="77777777" w:rsidR="00A9436F" w:rsidRPr="00011CA0" w:rsidRDefault="00A9436F" w:rsidP="00D44916">
            <w:pPr>
              <w:jc w:val="both"/>
              <w:rPr>
                <w:b/>
              </w:rPr>
            </w:pPr>
            <w:r w:rsidRPr="00011CA0">
              <w:rPr>
                <w:b/>
              </w:rPr>
              <w:t>Forma výuky</w:t>
            </w:r>
          </w:p>
        </w:tc>
        <w:tc>
          <w:tcPr>
            <w:tcW w:w="1812" w:type="dxa"/>
            <w:gridSpan w:val="8"/>
          </w:tcPr>
          <w:p w14:paraId="4DB33552" w14:textId="77777777" w:rsidR="00A9436F" w:rsidRPr="00011CA0" w:rsidRDefault="00A9436F" w:rsidP="00D44916">
            <w:pPr>
              <w:jc w:val="both"/>
              <w:rPr>
                <w:sz w:val="19"/>
                <w:szCs w:val="19"/>
              </w:rPr>
            </w:pPr>
            <w:r>
              <w:rPr>
                <w:sz w:val="19"/>
                <w:szCs w:val="19"/>
              </w:rPr>
              <w:t>přednášky</w:t>
            </w:r>
            <w:r w:rsidRPr="00011CA0">
              <w:rPr>
                <w:sz w:val="19"/>
                <w:szCs w:val="19"/>
              </w:rPr>
              <w:t>, seminář</w:t>
            </w:r>
            <w:r>
              <w:rPr>
                <w:sz w:val="19"/>
                <w:szCs w:val="19"/>
              </w:rPr>
              <w:t>e</w:t>
            </w:r>
          </w:p>
        </w:tc>
      </w:tr>
      <w:tr w:rsidR="00A9436F" w:rsidRPr="00011CA0" w14:paraId="404EAC28" w14:textId="77777777" w:rsidTr="00B40BDE">
        <w:trPr>
          <w:gridBefore w:val="1"/>
          <w:gridAfter w:val="1"/>
          <w:wBefore w:w="29" w:type="dxa"/>
          <w:wAfter w:w="34" w:type="dxa"/>
        </w:trPr>
        <w:tc>
          <w:tcPr>
            <w:tcW w:w="3084" w:type="dxa"/>
            <w:gridSpan w:val="3"/>
            <w:shd w:val="clear" w:color="auto" w:fill="F7CAAC"/>
          </w:tcPr>
          <w:p w14:paraId="0BEC0808" w14:textId="77777777" w:rsidR="00A9436F" w:rsidRPr="00011CA0" w:rsidRDefault="00A9436F" w:rsidP="00D44916">
            <w:pPr>
              <w:jc w:val="both"/>
              <w:rPr>
                <w:b/>
              </w:rPr>
            </w:pPr>
            <w:r w:rsidRPr="00011CA0">
              <w:rPr>
                <w:b/>
              </w:rPr>
              <w:t>Forma způsobu ověření studijních výsledků a další požadavky na studenta</w:t>
            </w:r>
          </w:p>
        </w:tc>
        <w:tc>
          <w:tcPr>
            <w:tcW w:w="6772" w:type="dxa"/>
            <w:gridSpan w:val="22"/>
            <w:tcBorders>
              <w:bottom w:val="single" w:sz="4" w:space="0" w:color="auto"/>
            </w:tcBorders>
          </w:tcPr>
          <w:p w14:paraId="78FCCCE1" w14:textId="77777777" w:rsidR="00A9436F" w:rsidRPr="00011CA0" w:rsidRDefault="00A9436F" w:rsidP="00D44916">
            <w:pPr>
              <w:jc w:val="both"/>
              <w:rPr>
                <w:sz w:val="19"/>
                <w:szCs w:val="19"/>
              </w:rPr>
            </w:pPr>
            <w:r w:rsidRPr="00011CA0">
              <w:rPr>
                <w:sz w:val="19"/>
                <w:szCs w:val="19"/>
              </w:rPr>
              <w:t>Seminář: podmínkou udělení zápočtu z části semináře je splnění 80% účasti na seminářích a odsouhlasená prezentace seminární práce.</w:t>
            </w:r>
          </w:p>
          <w:p w14:paraId="154CD9DD" w14:textId="77777777" w:rsidR="00A9436F" w:rsidRPr="00011CA0" w:rsidRDefault="00A9436F" w:rsidP="00D44916">
            <w:pPr>
              <w:jc w:val="both"/>
            </w:pPr>
            <w:r w:rsidRPr="00011CA0">
              <w:rPr>
                <w:sz w:val="19"/>
                <w:szCs w:val="19"/>
              </w:rPr>
              <w:t>Zkouška: písemná zkouška po předchozím udělení zápočtu. Obsahem zkoušky bude p</w:t>
            </w:r>
            <w:r>
              <w:rPr>
                <w:sz w:val="19"/>
                <w:szCs w:val="19"/>
              </w:rPr>
              <w:t xml:space="preserve">rokázání znalostí </w:t>
            </w:r>
            <w:r w:rsidRPr="00011CA0">
              <w:rPr>
                <w:sz w:val="19"/>
                <w:szCs w:val="19"/>
              </w:rPr>
              <w:t xml:space="preserve">uvedených tematických okruhů </w:t>
            </w:r>
            <w:r>
              <w:rPr>
                <w:sz w:val="19"/>
                <w:szCs w:val="19"/>
              </w:rPr>
              <w:t>alespoň na 60</w:t>
            </w:r>
            <w:r w:rsidRPr="00011CA0">
              <w:rPr>
                <w:sz w:val="19"/>
                <w:szCs w:val="19"/>
              </w:rPr>
              <w:t xml:space="preserve">% </w:t>
            </w:r>
            <w:r>
              <w:rPr>
                <w:sz w:val="19"/>
                <w:szCs w:val="19"/>
              </w:rPr>
              <w:t>a</w:t>
            </w:r>
            <w:r w:rsidRPr="00011CA0">
              <w:rPr>
                <w:sz w:val="19"/>
                <w:szCs w:val="19"/>
              </w:rPr>
              <w:t xml:space="preserve"> na jeho základě doplňkové ústní zkoušení.</w:t>
            </w:r>
          </w:p>
        </w:tc>
      </w:tr>
      <w:tr w:rsidR="00A9436F" w:rsidRPr="00011CA0" w14:paraId="0E2E6403" w14:textId="77777777" w:rsidTr="00B40BDE">
        <w:trPr>
          <w:gridBefore w:val="1"/>
          <w:gridAfter w:val="1"/>
          <w:wBefore w:w="29" w:type="dxa"/>
          <w:wAfter w:w="34" w:type="dxa"/>
          <w:trHeight w:val="197"/>
        </w:trPr>
        <w:tc>
          <w:tcPr>
            <w:tcW w:w="3084" w:type="dxa"/>
            <w:gridSpan w:val="3"/>
            <w:tcBorders>
              <w:top w:val="nil"/>
            </w:tcBorders>
            <w:shd w:val="clear" w:color="auto" w:fill="F7CAAC"/>
          </w:tcPr>
          <w:p w14:paraId="252F4F34" w14:textId="77777777" w:rsidR="00A9436F" w:rsidRPr="00011CA0" w:rsidRDefault="00A9436F" w:rsidP="00D44916">
            <w:pPr>
              <w:jc w:val="both"/>
              <w:rPr>
                <w:b/>
              </w:rPr>
            </w:pPr>
            <w:r w:rsidRPr="00011CA0">
              <w:rPr>
                <w:b/>
              </w:rPr>
              <w:t>Garant předmětu</w:t>
            </w:r>
          </w:p>
        </w:tc>
        <w:tc>
          <w:tcPr>
            <w:tcW w:w="6772" w:type="dxa"/>
            <w:gridSpan w:val="22"/>
            <w:tcBorders>
              <w:top w:val="single" w:sz="4" w:space="0" w:color="auto"/>
            </w:tcBorders>
          </w:tcPr>
          <w:p w14:paraId="22FE3B1C" w14:textId="7170D47A" w:rsidR="00A9436F" w:rsidRPr="00011CA0" w:rsidRDefault="00972B54" w:rsidP="00D44916">
            <w:pPr>
              <w:jc w:val="both"/>
            </w:pPr>
            <w:r w:rsidRPr="00972B54">
              <w:rPr>
                <w:sz w:val="19"/>
                <w:szCs w:val="19"/>
              </w:rPr>
              <w:t>doc. Ing. Daniela Sumczynski, Ph.D.</w:t>
            </w:r>
          </w:p>
        </w:tc>
      </w:tr>
      <w:tr w:rsidR="00A9436F" w:rsidRPr="00011CA0" w14:paraId="0024CC6A" w14:textId="77777777" w:rsidTr="00B40BDE">
        <w:trPr>
          <w:gridBefore w:val="1"/>
          <w:gridAfter w:val="1"/>
          <w:wBefore w:w="29" w:type="dxa"/>
          <w:wAfter w:w="34" w:type="dxa"/>
          <w:trHeight w:val="243"/>
        </w:trPr>
        <w:tc>
          <w:tcPr>
            <w:tcW w:w="3084" w:type="dxa"/>
            <w:gridSpan w:val="3"/>
            <w:tcBorders>
              <w:top w:val="nil"/>
            </w:tcBorders>
            <w:shd w:val="clear" w:color="auto" w:fill="F7CAAC"/>
          </w:tcPr>
          <w:p w14:paraId="24BF7B77" w14:textId="77777777" w:rsidR="00A9436F" w:rsidRPr="00011CA0" w:rsidRDefault="00A9436F" w:rsidP="00D44916">
            <w:pPr>
              <w:jc w:val="both"/>
              <w:rPr>
                <w:b/>
              </w:rPr>
            </w:pPr>
            <w:r w:rsidRPr="00011CA0">
              <w:rPr>
                <w:b/>
              </w:rPr>
              <w:t>Zapojení garanta do výuky předmětu</w:t>
            </w:r>
          </w:p>
        </w:tc>
        <w:tc>
          <w:tcPr>
            <w:tcW w:w="6772" w:type="dxa"/>
            <w:gridSpan w:val="22"/>
            <w:tcBorders>
              <w:top w:val="nil"/>
            </w:tcBorders>
          </w:tcPr>
          <w:p w14:paraId="60F05CCB" w14:textId="10943E11" w:rsidR="00A9436F" w:rsidRPr="00972B54" w:rsidRDefault="00972B54" w:rsidP="00D44916">
            <w:pPr>
              <w:jc w:val="both"/>
              <w:rPr>
                <w:sz w:val="19"/>
                <w:szCs w:val="19"/>
              </w:rPr>
            </w:pPr>
            <w:r w:rsidRPr="00972B54">
              <w:rPr>
                <w:sz w:val="19"/>
                <w:szCs w:val="19"/>
              </w:rPr>
              <w:t>100% p</w:t>
            </w:r>
          </w:p>
        </w:tc>
      </w:tr>
      <w:tr w:rsidR="00A9436F" w:rsidRPr="00011CA0" w14:paraId="04FC1A83" w14:textId="77777777" w:rsidTr="00B40BDE">
        <w:trPr>
          <w:gridBefore w:val="1"/>
          <w:gridAfter w:val="1"/>
          <w:wBefore w:w="29" w:type="dxa"/>
          <w:wAfter w:w="34" w:type="dxa"/>
        </w:trPr>
        <w:tc>
          <w:tcPr>
            <w:tcW w:w="3084" w:type="dxa"/>
            <w:gridSpan w:val="3"/>
            <w:shd w:val="clear" w:color="auto" w:fill="F7CAAC"/>
          </w:tcPr>
          <w:p w14:paraId="1EC2AADE" w14:textId="77777777" w:rsidR="00A9436F" w:rsidRPr="00011CA0" w:rsidRDefault="00A9436F" w:rsidP="00D44916">
            <w:pPr>
              <w:jc w:val="both"/>
              <w:rPr>
                <w:b/>
              </w:rPr>
            </w:pPr>
            <w:r w:rsidRPr="00011CA0">
              <w:rPr>
                <w:b/>
              </w:rPr>
              <w:t>Vyučující</w:t>
            </w:r>
          </w:p>
        </w:tc>
        <w:tc>
          <w:tcPr>
            <w:tcW w:w="6772" w:type="dxa"/>
            <w:gridSpan w:val="22"/>
            <w:tcBorders>
              <w:bottom w:val="nil"/>
            </w:tcBorders>
          </w:tcPr>
          <w:p w14:paraId="2D21CE82" w14:textId="77777777" w:rsidR="00A9436F" w:rsidRPr="00011CA0" w:rsidRDefault="00A9436F" w:rsidP="00D44916">
            <w:pPr>
              <w:jc w:val="both"/>
            </w:pPr>
          </w:p>
        </w:tc>
      </w:tr>
      <w:tr w:rsidR="00A9436F" w:rsidRPr="00011CA0" w14:paraId="2F838063" w14:textId="77777777" w:rsidTr="00B40BDE">
        <w:trPr>
          <w:gridBefore w:val="1"/>
          <w:gridAfter w:val="1"/>
          <w:wBefore w:w="29" w:type="dxa"/>
          <w:wAfter w:w="34" w:type="dxa"/>
          <w:trHeight w:val="326"/>
        </w:trPr>
        <w:tc>
          <w:tcPr>
            <w:tcW w:w="9856" w:type="dxa"/>
            <w:gridSpan w:val="25"/>
            <w:tcBorders>
              <w:top w:val="nil"/>
            </w:tcBorders>
          </w:tcPr>
          <w:p w14:paraId="5691B96D" w14:textId="5DBB35AA" w:rsidR="00A9436F" w:rsidRPr="00011CA0" w:rsidRDefault="00972B54" w:rsidP="00972B54">
            <w:pPr>
              <w:spacing w:before="60" w:after="60"/>
              <w:jc w:val="both"/>
            </w:pPr>
            <w:r w:rsidRPr="00972B54">
              <w:rPr>
                <w:b/>
                <w:sz w:val="19"/>
                <w:szCs w:val="19"/>
              </w:rPr>
              <w:t>doc. Ing. Daniela Sumczynski, Ph.D.</w:t>
            </w:r>
            <w:r w:rsidRPr="005114F2">
              <w:rPr>
                <w:b/>
                <w:sz w:val="19"/>
                <w:szCs w:val="19"/>
              </w:rPr>
              <w:t xml:space="preserve"> </w:t>
            </w:r>
            <w:r w:rsidRPr="00972B54">
              <w:rPr>
                <w:sz w:val="19"/>
                <w:szCs w:val="19"/>
              </w:rPr>
              <w:t>(100% p)</w:t>
            </w:r>
          </w:p>
        </w:tc>
      </w:tr>
      <w:tr w:rsidR="00A9436F" w:rsidRPr="00011CA0" w14:paraId="40B68D6B" w14:textId="77777777" w:rsidTr="00B40BDE">
        <w:trPr>
          <w:gridBefore w:val="1"/>
          <w:gridAfter w:val="1"/>
          <w:wBefore w:w="29" w:type="dxa"/>
          <w:wAfter w:w="34" w:type="dxa"/>
        </w:trPr>
        <w:tc>
          <w:tcPr>
            <w:tcW w:w="3084" w:type="dxa"/>
            <w:gridSpan w:val="3"/>
            <w:shd w:val="clear" w:color="auto" w:fill="F7CAAC"/>
          </w:tcPr>
          <w:p w14:paraId="62E11E1E" w14:textId="77777777" w:rsidR="00A9436F" w:rsidRPr="00011CA0" w:rsidRDefault="00A9436F" w:rsidP="00D44916">
            <w:pPr>
              <w:jc w:val="both"/>
              <w:rPr>
                <w:b/>
              </w:rPr>
            </w:pPr>
            <w:r w:rsidRPr="00011CA0">
              <w:rPr>
                <w:b/>
              </w:rPr>
              <w:t>Stručná anotace předmětu</w:t>
            </w:r>
          </w:p>
        </w:tc>
        <w:tc>
          <w:tcPr>
            <w:tcW w:w="6772" w:type="dxa"/>
            <w:gridSpan w:val="22"/>
            <w:tcBorders>
              <w:bottom w:val="nil"/>
            </w:tcBorders>
          </w:tcPr>
          <w:p w14:paraId="714D6207" w14:textId="77777777" w:rsidR="00A9436F" w:rsidRPr="00011CA0" w:rsidRDefault="00A9436F" w:rsidP="00D44916">
            <w:pPr>
              <w:jc w:val="both"/>
            </w:pPr>
          </w:p>
        </w:tc>
      </w:tr>
      <w:tr w:rsidR="00A9436F" w:rsidRPr="00011CA0" w14:paraId="34B55091" w14:textId="77777777" w:rsidTr="00B40BDE">
        <w:trPr>
          <w:gridBefore w:val="1"/>
          <w:gridAfter w:val="1"/>
          <w:wBefore w:w="29" w:type="dxa"/>
          <w:wAfter w:w="34" w:type="dxa"/>
          <w:trHeight w:val="3938"/>
        </w:trPr>
        <w:tc>
          <w:tcPr>
            <w:tcW w:w="9856" w:type="dxa"/>
            <w:gridSpan w:val="25"/>
            <w:tcBorders>
              <w:top w:val="nil"/>
              <w:bottom w:val="single" w:sz="12" w:space="0" w:color="auto"/>
            </w:tcBorders>
          </w:tcPr>
          <w:p w14:paraId="365C2AD9" w14:textId="77777777" w:rsidR="00A9436F" w:rsidRPr="00177443" w:rsidRDefault="00A9436F" w:rsidP="00D44916">
            <w:pPr>
              <w:keepNext/>
              <w:jc w:val="both"/>
              <w:rPr>
                <w:sz w:val="19"/>
                <w:szCs w:val="19"/>
                <w:shd w:val="clear" w:color="auto" w:fill="FFFFFF"/>
              </w:rPr>
            </w:pPr>
            <w:r>
              <w:rPr>
                <w:sz w:val="19"/>
                <w:szCs w:val="19"/>
                <w:shd w:val="clear" w:color="auto" w:fill="FFFFFF"/>
              </w:rPr>
              <w:t xml:space="preserve">Cílem předmětu je studenty seznámit </w:t>
            </w:r>
            <w:r w:rsidRPr="00011CA0">
              <w:rPr>
                <w:sz w:val="19"/>
                <w:szCs w:val="19"/>
                <w:shd w:val="clear" w:color="auto" w:fill="FFFFFF"/>
              </w:rPr>
              <w:t>se základní terminologií v oblasti funkčních potravin</w:t>
            </w:r>
            <w:r>
              <w:rPr>
                <w:sz w:val="19"/>
                <w:szCs w:val="19"/>
                <w:shd w:val="clear" w:color="auto" w:fill="FFFFFF"/>
              </w:rPr>
              <w:t>. Student</w:t>
            </w:r>
            <w:r w:rsidRPr="00011CA0">
              <w:rPr>
                <w:sz w:val="19"/>
                <w:szCs w:val="19"/>
                <w:shd w:val="clear" w:color="auto" w:fill="FFFFFF"/>
              </w:rPr>
              <w:t xml:space="preserve"> bude schopen definovat jednotlivé fyziologicky významné složky takové potraviny (jak z pohledu jejich chemizmu na molekulární úrovni, tak účinku na lidské zdraví). </w:t>
            </w:r>
            <w:r w:rsidRPr="00177443">
              <w:rPr>
                <w:sz w:val="19"/>
                <w:szCs w:val="19"/>
                <w:shd w:val="clear" w:color="auto" w:fill="FFFFFF"/>
              </w:rPr>
              <w:t xml:space="preserve">Obsah předmětu tvoří tyto tematické celky: </w:t>
            </w:r>
          </w:p>
          <w:p w14:paraId="08E48CAB"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Koncept a definice, základní terminologie v oblasti funkčních potravin.</w:t>
            </w:r>
          </w:p>
          <w:p w14:paraId="42F53AB0"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Klasifikace jednotlivých nutraceutik ve funkčních potravinách. </w:t>
            </w:r>
          </w:p>
          <w:p w14:paraId="54D93F1D"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Chemizmus významných nutraceutických látek.</w:t>
            </w:r>
          </w:p>
          <w:p w14:paraId="2D5718D3"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Vybraná základní chronická degenerativní onemocnění (kardiovaskulární onemocnění, osteoporóza, aj.)</w:t>
            </w:r>
            <w:r>
              <w:rPr>
                <w:sz w:val="19"/>
                <w:szCs w:val="19"/>
                <w:shd w:val="clear" w:color="auto" w:fill="FFFFFF"/>
              </w:rPr>
              <w:t>.</w:t>
            </w:r>
          </w:p>
          <w:p w14:paraId="01600F9A"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Glykosidy, dietetická vláknina, oligosacharidy a cukerné alkoholy jako významné funkční složky potravin, jejich interakce/působení v organizmu. </w:t>
            </w:r>
          </w:p>
          <w:p w14:paraId="5D433C38"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Aminokyseliny, peptidy a proteiny jako významné funkční složky potravin, jejich interakce/působení v organizmu.  </w:t>
            </w:r>
          </w:p>
          <w:p w14:paraId="776A0FCD"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Polynenasycené mastné kyseliny a látky lipidové povahy jako významné funkční složky potravin, jejich interakce/působení v organizmu. </w:t>
            </w:r>
          </w:p>
          <w:p w14:paraId="3AED2083"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Vitaminy jako významné funkční složky potravin, jejich interakce/působení v organizmu. </w:t>
            </w:r>
          </w:p>
          <w:p w14:paraId="360510F1"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Minerální látky jako významné funkční složky potravin, jejich interakce/působení v organizmu.</w:t>
            </w:r>
          </w:p>
          <w:p w14:paraId="7B67AEBC"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Antioxidanty jako významné funkční složky potravin, jejich interakce/působení v organizmu.  </w:t>
            </w:r>
          </w:p>
          <w:p w14:paraId="53A7638C"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Bakterie mléčného kvašení (probiotika) a prebiotika jako významné funkční složky potravin, jejich interakce/působení v organizmu.  </w:t>
            </w:r>
          </w:p>
          <w:p w14:paraId="57A2D86F"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Ostatní vybraná nutraceutika jako významné funkční složky potravin, jejich interakce/působení v organizmu. </w:t>
            </w:r>
          </w:p>
          <w:p w14:paraId="1D560DB7"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Konkrétní vybrané příklady významných funkčních potravin.</w:t>
            </w:r>
          </w:p>
          <w:p w14:paraId="0958F4D5" w14:textId="77777777" w:rsidR="00A9436F" w:rsidRPr="00011CA0" w:rsidRDefault="00A9436F" w:rsidP="00A56D42">
            <w:pPr>
              <w:pStyle w:val="Odstavecseseznamem"/>
              <w:numPr>
                <w:ilvl w:val="0"/>
                <w:numId w:val="21"/>
              </w:numPr>
              <w:ind w:left="284" w:hanging="57"/>
              <w:jc w:val="both"/>
            </w:pPr>
            <w:r w:rsidRPr="00011CA0">
              <w:rPr>
                <w:sz w:val="19"/>
                <w:szCs w:val="19"/>
                <w:shd w:val="clear" w:color="auto" w:fill="FFFFFF"/>
              </w:rPr>
              <w:t>Shrnutí učiva.</w:t>
            </w:r>
          </w:p>
        </w:tc>
      </w:tr>
      <w:tr w:rsidR="00A9436F" w:rsidRPr="00011CA0" w14:paraId="3400F6FC" w14:textId="77777777" w:rsidTr="00B40BDE">
        <w:trPr>
          <w:gridBefore w:val="1"/>
          <w:gridAfter w:val="1"/>
          <w:wBefore w:w="29" w:type="dxa"/>
          <w:wAfter w:w="34" w:type="dxa"/>
          <w:trHeight w:val="265"/>
        </w:trPr>
        <w:tc>
          <w:tcPr>
            <w:tcW w:w="3651" w:type="dxa"/>
            <w:gridSpan w:val="6"/>
            <w:tcBorders>
              <w:top w:val="nil"/>
            </w:tcBorders>
            <w:shd w:val="clear" w:color="auto" w:fill="F7CAAC"/>
          </w:tcPr>
          <w:p w14:paraId="2AE0A591" w14:textId="77777777" w:rsidR="00A9436F" w:rsidRPr="00011CA0" w:rsidRDefault="00A9436F" w:rsidP="00D44916">
            <w:pPr>
              <w:jc w:val="both"/>
            </w:pPr>
            <w:r w:rsidRPr="00011CA0">
              <w:rPr>
                <w:b/>
              </w:rPr>
              <w:t>Studijní literatura a studijní pomůcky</w:t>
            </w:r>
          </w:p>
        </w:tc>
        <w:tc>
          <w:tcPr>
            <w:tcW w:w="6205" w:type="dxa"/>
            <w:gridSpan w:val="19"/>
            <w:tcBorders>
              <w:top w:val="nil"/>
              <w:bottom w:val="nil"/>
            </w:tcBorders>
          </w:tcPr>
          <w:p w14:paraId="073C6BD1" w14:textId="77777777" w:rsidR="00A9436F" w:rsidRPr="00011CA0" w:rsidRDefault="00A9436F" w:rsidP="00D44916">
            <w:pPr>
              <w:jc w:val="both"/>
            </w:pPr>
          </w:p>
        </w:tc>
      </w:tr>
      <w:tr w:rsidR="00A9436F" w:rsidRPr="00011CA0" w14:paraId="568BD1EB" w14:textId="77777777" w:rsidTr="00B40BDE">
        <w:trPr>
          <w:gridBefore w:val="1"/>
          <w:gridAfter w:val="1"/>
          <w:wBefore w:w="29" w:type="dxa"/>
          <w:wAfter w:w="34" w:type="dxa"/>
          <w:trHeight w:val="992"/>
        </w:trPr>
        <w:tc>
          <w:tcPr>
            <w:tcW w:w="9856" w:type="dxa"/>
            <w:gridSpan w:val="25"/>
            <w:tcBorders>
              <w:top w:val="nil"/>
            </w:tcBorders>
          </w:tcPr>
          <w:p w14:paraId="240FF505" w14:textId="77777777" w:rsidR="00A9436F" w:rsidRPr="00011CA0" w:rsidRDefault="00A9436F" w:rsidP="00D44916">
            <w:pPr>
              <w:jc w:val="both"/>
              <w:rPr>
                <w:sz w:val="19"/>
                <w:szCs w:val="19"/>
                <w:u w:val="single"/>
              </w:rPr>
            </w:pPr>
            <w:r w:rsidRPr="00011CA0">
              <w:rPr>
                <w:sz w:val="19"/>
                <w:szCs w:val="19"/>
                <w:u w:val="single"/>
              </w:rPr>
              <w:t>Povinná literatura:</w:t>
            </w:r>
          </w:p>
          <w:p w14:paraId="133781A2" w14:textId="77777777" w:rsidR="00A9436F" w:rsidRPr="00011CA0" w:rsidRDefault="00A9436F" w:rsidP="00D44916">
            <w:pPr>
              <w:jc w:val="both"/>
              <w:rPr>
                <w:sz w:val="19"/>
                <w:szCs w:val="19"/>
              </w:rPr>
            </w:pPr>
            <w:r w:rsidRPr="00011CA0">
              <w:rPr>
                <w:sz w:val="19"/>
                <w:szCs w:val="19"/>
              </w:rPr>
              <w:t>SHI, J., MAZZA, G., LE MAGUER, M. Functional Foods. Biochemical and Processing Aspects. Vol. 2. CRC Press, 2002. ISBN 978-1-4200-1287-3.</w:t>
            </w:r>
          </w:p>
          <w:p w14:paraId="5374DBE6" w14:textId="77777777" w:rsidR="00A9436F" w:rsidRPr="00011CA0" w:rsidRDefault="00A9436F" w:rsidP="00D44916">
            <w:pPr>
              <w:jc w:val="both"/>
              <w:rPr>
                <w:sz w:val="19"/>
                <w:szCs w:val="19"/>
              </w:rPr>
            </w:pPr>
            <w:r w:rsidRPr="00011CA0">
              <w:rPr>
                <w:caps/>
                <w:sz w:val="19"/>
                <w:szCs w:val="19"/>
              </w:rPr>
              <w:t xml:space="preserve">Watson, R.R., Preedy, V.R. </w:t>
            </w:r>
            <w:r w:rsidRPr="00011CA0">
              <w:rPr>
                <w:sz w:val="19"/>
                <w:szCs w:val="19"/>
              </w:rPr>
              <w:t>Bioactive Food as Dietary Interventions for Cardiovascular Disease. Academic Press Elsevier Inc., 2013. ISBN 978-0-12-396485-4.</w:t>
            </w:r>
          </w:p>
          <w:p w14:paraId="4524DB4C" w14:textId="77777777" w:rsidR="00A9436F" w:rsidRPr="00011CA0" w:rsidRDefault="00A9436F" w:rsidP="00D44916">
            <w:pPr>
              <w:jc w:val="both"/>
              <w:rPr>
                <w:sz w:val="19"/>
                <w:szCs w:val="19"/>
              </w:rPr>
            </w:pPr>
            <w:r w:rsidRPr="00011CA0">
              <w:rPr>
                <w:caps/>
                <w:sz w:val="19"/>
                <w:szCs w:val="19"/>
              </w:rPr>
              <w:t>Watson, R.R., Preedy, V.R. B</w:t>
            </w:r>
            <w:r w:rsidRPr="00011CA0">
              <w:rPr>
                <w:sz w:val="19"/>
                <w:szCs w:val="19"/>
              </w:rPr>
              <w:t>ioactive Food as Dietary Interventions for Liver and Gastrointestinal Disease. Academic Presss Elsevier Inc., 2013. ISBN 978-0-12-397154-8.</w:t>
            </w:r>
          </w:p>
          <w:p w14:paraId="31FDDD29" w14:textId="77777777" w:rsidR="00A9436F" w:rsidRPr="00011CA0" w:rsidRDefault="00A9436F" w:rsidP="00D44916">
            <w:pPr>
              <w:jc w:val="both"/>
              <w:rPr>
                <w:sz w:val="6"/>
                <w:szCs w:val="6"/>
              </w:rPr>
            </w:pPr>
          </w:p>
          <w:p w14:paraId="731A2C9B" w14:textId="77777777" w:rsidR="00A9436F" w:rsidRPr="00011CA0" w:rsidRDefault="00A9436F" w:rsidP="00D44916">
            <w:pPr>
              <w:jc w:val="both"/>
              <w:rPr>
                <w:sz w:val="19"/>
                <w:szCs w:val="19"/>
                <w:u w:val="single"/>
              </w:rPr>
            </w:pPr>
            <w:r w:rsidRPr="00011CA0">
              <w:rPr>
                <w:sz w:val="19"/>
                <w:szCs w:val="19"/>
                <w:u w:val="single"/>
              </w:rPr>
              <w:t>Doporučená literatura:</w:t>
            </w:r>
          </w:p>
          <w:p w14:paraId="4E2E37C9" w14:textId="77777777" w:rsidR="00A9436F" w:rsidRPr="00011CA0" w:rsidRDefault="00A9436F" w:rsidP="00D44916">
            <w:pPr>
              <w:jc w:val="both"/>
              <w:rPr>
                <w:sz w:val="19"/>
                <w:szCs w:val="19"/>
              </w:rPr>
            </w:pPr>
            <w:r w:rsidRPr="00011CA0">
              <w:rPr>
                <w:caps/>
                <w:sz w:val="19"/>
                <w:szCs w:val="19"/>
              </w:rPr>
              <w:t xml:space="preserve">Watson, R.R., Preedy, V.R. </w:t>
            </w:r>
            <w:r w:rsidRPr="00011CA0">
              <w:rPr>
                <w:sz w:val="19"/>
                <w:szCs w:val="19"/>
              </w:rPr>
              <w:t>Bioactive Foods in Promoting Health: Fruits and Vegetables. Academic Press Elsevier Inc., 2010. ISBN 978-0-12-374628-3.</w:t>
            </w:r>
          </w:p>
          <w:p w14:paraId="5E1EEF10" w14:textId="77777777" w:rsidR="00A9436F" w:rsidRPr="00011CA0" w:rsidRDefault="00A9436F" w:rsidP="00D44916">
            <w:pPr>
              <w:jc w:val="both"/>
              <w:rPr>
                <w:sz w:val="19"/>
                <w:szCs w:val="19"/>
              </w:rPr>
            </w:pPr>
            <w:r w:rsidRPr="00011CA0">
              <w:rPr>
                <w:caps/>
                <w:sz w:val="19"/>
                <w:szCs w:val="19"/>
              </w:rPr>
              <w:t>Watson, R.R., Preedy, V., Zibadi, S.</w:t>
            </w:r>
            <w:r w:rsidRPr="00011CA0">
              <w:rPr>
                <w:sz w:val="19"/>
                <w:szCs w:val="19"/>
              </w:rPr>
              <w:t xml:space="preserve"> Wheat and Rice in Disease Prevention and Health: Benefits, Risks and Mechanisms of Whole Grains in Health Promotion. Academic Press Elsevier Inc., 2014. ISBN 978-0-12-401716-0. </w:t>
            </w:r>
          </w:p>
          <w:p w14:paraId="63C618DE" w14:textId="77777777" w:rsidR="00A9436F" w:rsidRPr="00011CA0" w:rsidRDefault="00A9436F" w:rsidP="00D44916">
            <w:pPr>
              <w:jc w:val="both"/>
              <w:rPr>
                <w:sz w:val="19"/>
                <w:szCs w:val="19"/>
              </w:rPr>
            </w:pPr>
            <w:r w:rsidRPr="00011CA0">
              <w:rPr>
                <w:sz w:val="19"/>
                <w:szCs w:val="19"/>
              </w:rPr>
              <w:t xml:space="preserve">GHOSH, D., DAS, S., BAKCHI, D., SMARTA, R.B. Innovation in Healthy and Functional Foods. CRC Press, 2013. ISBN 978-1-4398-6269-8. </w:t>
            </w:r>
          </w:p>
          <w:p w14:paraId="41B4F79B" w14:textId="77777777" w:rsidR="00A9436F" w:rsidRPr="00011CA0" w:rsidRDefault="00A9436F" w:rsidP="00D44916">
            <w:pPr>
              <w:jc w:val="both"/>
            </w:pPr>
            <w:r w:rsidRPr="00011CA0">
              <w:rPr>
                <w:sz w:val="19"/>
                <w:szCs w:val="19"/>
              </w:rPr>
              <w:t>SCHMIDL, M.K., LABUZA, T.P. Essentials of Functional Foods. Aspen Publication, 2000. ISBN 0-8342-1261-7.</w:t>
            </w:r>
          </w:p>
        </w:tc>
      </w:tr>
      <w:tr w:rsidR="00A9436F" w:rsidRPr="00011CA0" w14:paraId="3D108DAA"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tcPr>
          <w:p w14:paraId="4D0111B1" w14:textId="77777777" w:rsidR="00A9436F" w:rsidRPr="00011CA0" w:rsidRDefault="00A9436F" w:rsidP="00D44916">
            <w:pPr>
              <w:jc w:val="center"/>
              <w:rPr>
                <w:b/>
              </w:rPr>
            </w:pPr>
            <w:r w:rsidRPr="00011CA0">
              <w:rPr>
                <w:b/>
              </w:rPr>
              <w:t>Informace ke kombinované nebo distanční formě</w:t>
            </w:r>
          </w:p>
        </w:tc>
      </w:tr>
      <w:tr w:rsidR="00A9436F" w:rsidRPr="00011CA0" w14:paraId="6886E8AB" w14:textId="77777777" w:rsidTr="00B40BDE">
        <w:trPr>
          <w:gridBefore w:val="1"/>
          <w:gridAfter w:val="1"/>
          <w:wBefore w:w="29" w:type="dxa"/>
          <w:wAfter w:w="34" w:type="dxa"/>
        </w:trPr>
        <w:tc>
          <w:tcPr>
            <w:tcW w:w="4785" w:type="dxa"/>
            <w:gridSpan w:val="9"/>
            <w:tcBorders>
              <w:top w:val="single" w:sz="2" w:space="0" w:color="auto"/>
            </w:tcBorders>
            <w:shd w:val="clear" w:color="auto" w:fill="F7CAAC"/>
          </w:tcPr>
          <w:p w14:paraId="3F178ED8"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05CFD761" w14:textId="17F0BB0E" w:rsidR="00A9436F" w:rsidRPr="00011CA0" w:rsidRDefault="006E1331" w:rsidP="000C517E">
            <w:pPr>
              <w:jc w:val="center"/>
            </w:pPr>
            <w:r>
              <w:t>12</w:t>
            </w:r>
          </w:p>
        </w:tc>
        <w:tc>
          <w:tcPr>
            <w:tcW w:w="4182" w:type="dxa"/>
            <w:gridSpan w:val="13"/>
            <w:tcBorders>
              <w:top w:val="single" w:sz="2" w:space="0" w:color="auto"/>
            </w:tcBorders>
            <w:shd w:val="clear" w:color="auto" w:fill="F7CAAC"/>
          </w:tcPr>
          <w:p w14:paraId="11864EBA" w14:textId="77777777" w:rsidR="00A9436F" w:rsidRPr="00011CA0" w:rsidRDefault="00A9436F" w:rsidP="00D44916">
            <w:pPr>
              <w:jc w:val="both"/>
              <w:rPr>
                <w:b/>
              </w:rPr>
            </w:pPr>
            <w:r w:rsidRPr="00011CA0">
              <w:rPr>
                <w:b/>
              </w:rPr>
              <w:t xml:space="preserve">hodin </w:t>
            </w:r>
          </w:p>
        </w:tc>
      </w:tr>
      <w:tr w:rsidR="00A9436F" w:rsidRPr="00011CA0" w14:paraId="766351D7" w14:textId="77777777" w:rsidTr="00B40BDE">
        <w:trPr>
          <w:gridBefore w:val="1"/>
          <w:gridAfter w:val="1"/>
          <w:wBefore w:w="29" w:type="dxa"/>
          <w:wAfter w:w="34" w:type="dxa"/>
        </w:trPr>
        <w:tc>
          <w:tcPr>
            <w:tcW w:w="9856" w:type="dxa"/>
            <w:gridSpan w:val="25"/>
            <w:shd w:val="clear" w:color="auto" w:fill="F7CAAC"/>
          </w:tcPr>
          <w:p w14:paraId="1A98E3AE" w14:textId="77777777" w:rsidR="00A9436F" w:rsidRPr="00011CA0" w:rsidRDefault="00A9436F" w:rsidP="00D44916">
            <w:pPr>
              <w:jc w:val="both"/>
              <w:rPr>
                <w:b/>
              </w:rPr>
            </w:pPr>
            <w:r w:rsidRPr="00011CA0">
              <w:rPr>
                <w:b/>
              </w:rPr>
              <w:t>Informace o způsobu kontaktu s vyučujícím</w:t>
            </w:r>
          </w:p>
        </w:tc>
      </w:tr>
      <w:tr w:rsidR="00A9436F" w:rsidRPr="00011CA0" w14:paraId="2874338A" w14:textId="77777777" w:rsidTr="00B40BDE">
        <w:trPr>
          <w:gridBefore w:val="1"/>
          <w:gridAfter w:val="1"/>
          <w:wBefore w:w="29" w:type="dxa"/>
          <w:wAfter w:w="34" w:type="dxa"/>
          <w:trHeight w:val="456"/>
        </w:trPr>
        <w:tc>
          <w:tcPr>
            <w:tcW w:w="9856" w:type="dxa"/>
            <w:gridSpan w:val="25"/>
          </w:tcPr>
          <w:p w14:paraId="5B4797D2" w14:textId="411051F2" w:rsidR="00A9436F" w:rsidRPr="00011CA0" w:rsidRDefault="00A9436F" w:rsidP="00D44916">
            <w:pPr>
              <w:jc w:val="both"/>
              <w:rPr>
                <w:sz w:val="19"/>
                <w:szCs w:val="19"/>
              </w:rPr>
            </w:pPr>
            <w:r w:rsidRPr="0037085C">
              <w:rPr>
                <w:sz w:val="19"/>
                <w:szCs w:val="19"/>
              </w:rPr>
              <w:t>Semináře</w:t>
            </w:r>
            <w:r>
              <w:rPr>
                <w:sz w:val="19"/>
                <w:szCs w:val="19"/>
              </w:rPr>
              <w:t>:</w:t>
            </w:r>
            <w:r w:rsidRPr="0037085C">
              <w:rPr>
                <w:sz w:val="19"/>
                <w:szCs w:val="19"/>
              </w:rPr>
              <w:t xml:space="preserve"> 100% účast. Písemná zkouška</w:t>
            </w:r>
            <w:r>
              <w:rPr>
                <w:sz w:val="19"/>
                <w:szCs w:val="19"/>
              </w:rPr>
              <w:t xml:space="preserve">: </w:t>
            </w:r>
            <w:r w:rsidRPr="0037085C">
              <w:rPr>
                <w:sz w:val="19"/>
                <w:szCs w:val="19"/>
              </w:rPr>
              <w:t>prokázání znalostí minimálně na 60%.</w:t>
            </w:r>
            <w:r w:rsidRPr="00011CA0">
              <w:rPr>
                <w:sz w:val="19"/>
                <w:szCs w:val="19"/>
              </w:rPr>
              <w:t xml:space="preserve"> </w:t>
            </w:r>
            <w:r w:rsidR="006338A5" w:rsidRPr="006338A5">
              <w:rPr>
                <w:sz w:val="19"/>
                <w:szCs w:val="19"/>
              </w:rPr>
              <w:t>Konzultace dle potřeby</w:t>
            </w:r>
            <w:r w:rsidR="006338A5">
              <w:rPr>
                <w:sz w:val="19"/>
                <w:szCs w:val="19"/>
              </w:rPr>
              <w:t>, po předchozí dohodě</w:t>
            </w:r>
            <w:r w:rsidR="006338A5" w:rsidRPr="006338A5">
              <w:rPr>
                <w:sz w:val="19"/>
                <w:szCs w:val="19"/>
              </w:rPr>
              <w:t>.</w:t>
            </w:r>
          </w:p>
          <w:p w14:paraId="649830B9" w14:textId="77777777" w:rsidR="00A9436F" w:rsidRPr="00011CA0" w:rsidRDefault="00A9436F" w:rsidP="00D44916">
            <w:pPr>
              <w:jc w:val="both"/>
              <w:rPr>
                <w:sz w:val="6"/>
                <w:szCs w:val="6"/>
              </w:rPr>
            </w:pPr>
          </w:p>
          <w:p w14:paraId="3D921674" w14:textId="77777777" w:rsidR="00A9436F" w:rsidRPr="00011CA0" w:rsidRDefault="00A9436F" w:rsidP="00D44916">
            <w:pPr>
              <w:jc w:val="both"/>
            </w:pPr>
            <w:r w:rsidRPr="00011CA0">
              <w:rPr>
                <w:sz w:val="19"/>
                <w:szCs w:val="19"/>
              </w:rPr>
              <w:t xml:space="preserve">Možnosti komunikace s vyučujícím: </w:t>
            </w:r>
            <w:hyperlink r:id="rId56" w:history="1">
              <w:r w:rsidRPr="00011CA0">
                <w:rPr>
                  <w:rStyle w:val="Hypertextovodkaz"/>
                  <w:sz w:val="19"/>
                  <w:szCs w:val="19"/>
                </w:rPr>
                <w:t>sumczynski@utb.cz</w:t>
              </w:r>
            </w:hyperlink>
            <w:r w:rsidRPr="00011CA0">
              <w:rPr>
                <w:sz w:val="19"/>
                <w:szCs w:val="19"/>
              </w:rPr>
              <w:t>, 576 031 525.</w:t>
            </w:r>
          </w:p>
        </w:tc>
      </w:tr>
      <w:tr w:rsidR="00A9436F" w:rsidRPr="00011CA0" w14:paraId="0581CF5B" w14:textId="77777777" w:rsidTr="00B40BDE">
        <w:trPr>
          <w:gridBefore w:val="1"/>
          <w:gridAfter w:val="1"/>
          <w:wBefore w:w="29" w:type="dxa"/>
          <w:wAfter w:w="34" w:type="dxa"/>
        </w:trPr>
        <w:tc>
          <w:tcPr>
            <w:tcW w:w="9856" w:type="dxa"/>
            <w:gridSpan w:val="25"/>
            <w:tcBorders>
              <w:bottom w:val="double" w:sz="4" w:space="0" w:color="auto"/>
            </w:tcBorders>
            <w:shd w:val="clear" w:color="auto" w:fill="BDD6EE"/>
          </w:tcPr>
          <w:p w14:paraId="0CE9EEFB"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7CC97C6B" w14:textId="77777777" w:rsidTr="00B40BDE">
        <w:trPr>
          <w:gridBefore w:val="1"/>
          <w:gridAfter w:val="1"/>
          <w:wBefore w:w="29" w:type="dxa"/>
          <w:wAfter w:w="34" w:type="dxa"/>
        </w:trPr>
        <w:tc>
          <w:tcPr>
            <w:tcW w:w="3084" w:type="dxa"/>
            <w:gridSpan w:val="3"/>
            <w:tcBorders>
              <w:top w:val="double" w:sz="4" w:space="0" w:color="auto"/>
            </w:tcBorders>
            <w:shd w:val="clear" w:color="auto" w:fill="F7CAAC"/>
          </w:tcPr>
          <w:p w14:paraId="5FFC8410"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tcBorders>
          </w:tcPr>
          <w:p w14:paraId="756347E1" w14:textId="77777777" w:rsidR="00A9436F" w:rsidRPr="004800BD" w:rsidRDefault="00A9436F" w:rsidP="00D44916">
            <w:pPr>
              <w:jc w:val="both"/>
              <w:rPr>
                <w:b/>
              </w:rPr>
            </w:pPr>
            <w:bookmarkStart w:id="29" w:name="Chem_nutrac"/>
            <w:bookmarkEnd w:id="29"/>
            <w:r w:rsidRPr="004800BD">
              <w:rPr>
                <w:b/>
              </w:rPr>
              <w:t>Chemie nutraceutik</w:t>
            </w:r>
          </w:p>
        </w:tc>
      </w:tr>
      <w:tr w:rsidR="00A9436F" w:rsidRPr="00011CA0" w14:paraId="796CD476" w14:textId="77777777" w:rsidTr="00B40BDE">
        <w:trPr>
          <w:gridBefore w:val="1"/>
          <w:gridAfter w:val="1"/>
          <w:wBefore w:w="29" w:type="dxa"/>
          <w:wAfter w:w="34" w:type="dxa"/>
        </w:trPr>
        <w:tc>
          <w:tcPr>
            <w:tcW w:w="3084" w:type="dxa"/>
            <w:gridSpan w:val="3"/>
            <w:shd w:val="clear" w:color="auto" w:fill="F7CAAC"/>
          </w:tcPr>
          <w:p w14:paraId="58B71479" w14:textId="77777777" w:rsidR="00A9436F" w:rsidRPr="00011CA0" w:rsidRDefault="00A9436F" w:rsidP="00D44916">
            <w:pPr>
              <w:jc w:val="both"/>
              <w:rPr>
                <w:b/>
                <w:sz w:val="19"/>
                <w:szCs w:val="19"/>
              </w:rPr>
            </w:pPr>
            <w:r w:rsidRPr="00011CA0">
              <w:rPr>
                <w:b/>
                <w:sz w:val="19"/>
                <w:szCs w:val="19"/>
              </w:rPr>
              <w:t>Typ předmětu</w:t>
            </w:r>
          </w:p>
        </w:tc>
        <w:tc>
          <w:tcPr>
            <w:tcW w:w="3406" w:type="dxa"/>
            <w:gridSpan w:val="12"/>
          </w:tcPr>
          <w:p w14:paraId="02994CB0" w14:textId="37B7A3AB" w:rsidR="00A9436F" w:rsidRPr="00C06FF9" w:rsidRDefault="007A4857" w:rsidP="00D44916">
            <w:pPr>
              <w:jc w:val="both"/>
              <w:rPr>
                <w:sz w:val="19"/>
                <w:szCs w:val="19"/>
              </w:rPr>
            </w:pPr>
            <w:r w:rsidRPr="00C06FF9">
              <w:rPr>
                <w:sz w:val="19"/>
                <w:szCs w:val="19"/>
              </w:rPr>
              <w:t>povinně volitelný, PZ</w:t>
            </w:r>
          </w:p>
        </w:tc>
        <w:tc>
          <w:tcPr>
            <w:tcW w:w="2695" w:type="dxa"/>
            <w:gridSpan w:val="8"/>
            <w:shd w:val="clear" w:color="auto" w:fill="F7CAAC"/>
          </w:tcPr>
          <w:p w14:paraId="4E1FB089" w14:textId="77777777" w:rsidR="00A9436F" w:rsidRPr="00011CA0" w:rsidRDefault="00A9436F" w:rsidP="00D44916">
            <w:pPr>
              <w:jc w:val="both"/>
              <w:rPr>
                <w:sz w:val="19"/>
                <w:szCs w:val="19"/>
              </w:rPr>
            </w:pPr>
            <w:r w:rsidRPr="00011CA0">
              <w:rPr>
                <w:b/>
                <w:sz w:val="19"/>
                <w:szCs w:val="19"/>
              </w:rPr>
              <w:t>doporučený ročník / semestr</w:t>
            </w:r>
          </w:p>
        </w:tc>
        <w:tc>
          <w:tcPr>
            <w:tcW w:w="671" w:type="dxa"/>
            <w:gridSpan w:val="2"/>
          </w:tcPr>
          <w:p w14:paraId="30C4653E" w14:textId="45FDCF7E" w:rsidR="00A9436F" w:rsidRPr="00C06FF9" w:rsidRDefault="005765FD" w:rsidP="005765FD">
            <w:pPr>
              <w:jc w:val="both"/>
              <w:rPr>
                <w:sz w:val="19"/>
                <w:szCs w:val="19"/>
              </w:rPr>
            </w:pPr>
            <w:r w:rsidRPr="00C06FF9">
              <w:rPr>
                <w:sz w:val="19"/>
                <w:szCs w:val="19"/>
              </w:rPr>
              <w:t>1/LS</w:t>
            </w:r>
          </w:p>
        </w:tc>
      </w:tr>
      <w:tr w:rsidR="00A9436F" w:rsidRPr="00011CA0" w14:paraId="0545CBD9" w14:textId="77777777" w:rsidTr="00B40BDE">
        <w:trPr>
          <w:gridBefore w:val="1"/>
          <w:gridAfter w:val="1"/>
          <w:wBefore w:w="29" w:type="dxa"/>
          <w:wAfter w:w="34" w:type="dxa"/>
        </w:trPr>
        <w:tc>
          <w:tcPr>
            <w:tcW w:w="3084" w:type="dxa"/>
            <w:gridSpan w:val="3"/>
            <w:shd w:val="clear" w:color="auto" w:fill="F7CAAC"/>
          </w:tcPr>
          <w:p w14:paraId="5F1FA402" w14:textId="77777777" w:rsidR="00A9436F" w:rsidRPr="00011CA0" w:rsidRDefault="00A9436F" w:rsidP="00D44916">
            <w:pPr>
              <w:jc w:val="both"/>
              <w:rPr>
                <w:b/>
                <w:sz w:val="19"/>
                <w:szCs w:val="19"/>
              </w:rPr>
            </w:pPr>
            <w:r w:rsidRPr="00011CA0">
              <w:rPr>
                <w:b/>
                <w:sz w:val="19"/>
                <w:szCs w:val="19"/>
              </w:rPr>
              <w:t>Rozsah studijního předmětu</w:t>
            </w:r>
          </w:p>
        </w:tc>
        <w:tc>
          <w:tcPr>
            <w:tcW w:w="1701" w:type="dxa"/>
            <w:gridSpan w:val="6"/>
          </w:tcPr>
          <w:p w14:paraId="5BE3C55B" w14:textId="33552EBF" w:rsidR="00A9436F" w:rsidRPr="00C06FF9" w:rsidRDefault="001A385F" w:rsidP="00D44916">
            <w:pPr>
              <w:jc w:val="both"/>
              <w:rPr>
                <w:sz w:val="19"/>
                <w:szCs w:val="19"/>
              </w:rPr>
            </w:pPr>
            <w:r w:rsidRPr="00C06FF9">
              <w:rPr>
                <w:sz w:val="19"/>
                <w:szCs w:val="19"/>
              </w:rPr>
              <w:t>28p+14s+0l</w:t>
            </w:r>
          </w:p>
        </w:tc>
        <w:tc>
          <w:tcPr>
            <w:tcW w:w="889" w:type="dxa"/>
            <w:gridSpan w:val="3"/>
            <w:shd w:val="clear" w:color="auto" w:fill="F7CAAC"/>
          </w:tcPr>
          <w:p w14:paraId="4C170BB9" w14:textId="77777777" w:rsidR="00A9436F" w:rsidRPr="00011CA0" w:rsidRDefault="00A9436F" w:rsidP="00D44916">
            <w:pPr>
              <w:jc w:val="both"/>
              <w:rPr>
                <w:b/>
                <w:sz w:val="19"/>
                <w:szCs w:val="19"/>
              </w:rPr>
            </w:pPr>
            <w:r w:rsidRPr="00011CA0">
              <w:rPr>
                <w:b/>
                <w:sz w:val="19"/>
                <w:szCs w:val="19"/>
              </w:rPr>
              <w:t xml:space="preserve">hod. </w:t>
            </w:r>
          </w:p>
        </w:tc>
        <w:tc>
          <w:tcPr>
            <w:tcW w:w="816" w:type="dxa"/>
            <w:gridSpan w:val="3"/>
          </w:tcPr>
          <w:p w14:paraId="2B29A5FB" w14:textId="0284572C" w:rsidR="00A9436F" w:rsidRPr="00011CA0" w:rsidRDefault="008F0CEA" w:rsidP="00D44916">
            <w:pPr>
              <w:jc w:val="both"/>
              <w:rPr>
                <w:sz w:val="19"/>
                <w:szCs w:val="19"/>
              </w:rPr>
            </w:pPr>
            <w:r>
              <w:rPr>
                <w:sz w:val="19"/>
                <w:szCs w:val="19"/>
              </w:rPr>
              <w:t>42</w:t>
            </w:r>
          </w:p>
        </w:tc>
        <w:tc>
          <w:tcPr>
            <w:tcW w:w="2156" w:type="dxa"/>
            <w:gridSpan w:val="5"/>
            <w:shd w:val="clear" w:color="auto" w:fill="F7CAAC"/>
          </w:tcPr>
          <w:p w14:paraId="77D145A1" w14:textId="77777777" w:rsidR="00A9436F" w:rsidRPr="00011CA0" w:rsidRDefault="00A9436F" w:rsidP="00D44916">
            <w:pPr>
              <w:jc w:val="both"/>
              <w:rPr>
                <w:b/>
                <w:sz w:val="19"/>
                <w:szCs w:val="19"/>
              </w:rPr>
            </w:pPr>
            <w:r w:rsidRPr="00011CA0">
              <w:rPr>
                <w:b/>
                <w:sz w:val="19"/>
                <w:szCs w:val="19"/>
              </w:rPr>
              <w:t>kreditů</w:t>
            </w:r>
          </w:p>
        </w:tc>
        <w:tc>
          <w:tcPr>
            <w:tcW w:w="1210" w:type="dxa"/>
            <w:gridSpan w:val="5"/>
          </w:tcPr>
          <w:p w14:paraId="32691B37" w14:textId="322EB2A6" w:rsidR="00A9436F" w:rsidRPr="00C06FF9" w:rsidRDefault="001A385F" w:rsidP="00D44916">
            <w:pPr>
              <w:jc w:val="both"/>
              <w:rPr>
                <w:sz w:val="19"/>
                <w:szCs w:val="19"/>
              </w:rPr>
            </w:pPr>
            <w:r w:rsidRPr="00C06FF9">
              <w:rPr>
                <w:sz w:val="19"/>
                <w:szCs w:val="19"/>
              </w:rPr>
              <w:t>3</w:t>
            </w:r>
          </w:p>
        </w:tc>
      </w:tr>
      <w:tr w:rsidR="00A9436F" w:rsidRPr="00011CA0" w14:paraId="00A404B6" w14:textId="77777777" w:rsidTr="00B40BDE">
        <w:trPr>
          <w:gridBefore w:val="1"/>
          <w:gridAfter w:val="1"/>
          <w:wBefore w:w="29" w:type="dxa"/>
          <w:wAfter w:w="34" w:type="dxa"/>
        </w:trPr>
        <w:tc>
          <w:tcPr>
            <w:tcW w:w="3084" w:type="dxa"/>
            <w:gridSpan w:val="3"/>
            <w:shd w:val="clear" w:color="auto" w:fill="F7CAAC"/>
          </w:tcPr>
          <w:p w14:paraId="61AA0684" w14:textId="77777777" w:rsidR="00A9436F" w:rsidRPr="00011CA0" w:rsidRDefault="00A9436F" w:rsidP="00D44916">
            <w:pPr>
              <w:jc w:val="both"/>
              <w:rPr>
                <w:b/>
                <w:sz w:val="19"/>
                <w:szCs w:val="19"/>
              </w:rPr>
            </w:pPr>
            <w:r w:rsidRPr="00011CA0">
              <w:rPr>
                <w:b/>
                <w:sz w:val="19"/>
                <w:szCs w:val="19"/>
              </w:rPr>
              <w:t>Prerekvizity, korekvizity, ekvivalence</w:t>
            </w:r>
          </w:p>
        </w:tc>
        <w:tc>
          <w:tcPr>
            <w:tcW w:w="6772" w:type="dxa"/>
            <w:gridSpan w:val="22"/>
          </w:tcPr>
          <w:p w14:paraId="52C8E91E" w14:textId="77777777" w:rsidR="00A9436F" w:rsidRPr="00011CA0" w:rsidRDefault="00A9436F" w:rsidP="00D44916">
            <w:pPr>
              <w:jc w:val="both"/>
              <w:rPr>
                <w:sz w:val="19"/>
                <w:szCs w:val="19"/>
              </w:rPr>
            </w:pPr>
          </w:p>
        </w:tc>
      </w:tr>
      <w:tr w:rsidR="00A9436F" w:rsidRPr="00011CA0" w14:paraId="435DC54D" w14:textId="77777777" w:rsidTr="00B40BDE">
        <w:trPr>
          <w:gridBefore w:val="1"/>
          <w:gridAfter w:val="1"/>
          <w:wBefore w:w="29" w:type="dxa"/>
          <w:wAfter w:w="34" w:type="dxa"/>
        </w:trPr>
        <w:tc>
          <w:tcPr>
            <w:tcW w:w="3084" w:type="dxa"/>
            <w:gridSpan w:val="3"/>
            <w:shd w:val="clear" w:color="auto" w:fill="F7CAAC"/>
          </w:tcPr>
          <w:p w14:paraId="2F55614E" w14:textId="77777777" w:rsidR="00A9436F" w:rsidRPr="00011CA0" w:rsidRDefault="00A9436F" w:rsidP="00D44916">
            <w:pPr>
              <w:jc w:val="both"/>
              <w:rPr>
                <w:b/>
                <w:sz w:val="19"/>
                <w:szCs w:val="19"/>
              </w:rPr>
            </w:pPr>
            <w:r w:rsidRPr="00011CA0">
              <w:rPr>
                <w:b/>
                <w:sz w:val="19"/>
                <w:szCs w:val="19"/>
              </w:rPr>
              <w:t>Způsob ověření studijních výsledků</w:t>
            </w:r>
          </w:p>
        </w:tc>
        <w:tc>
          <w:tcPr>
            <w:tcW w:w="3406" w:type="dxa"/>
            <w:gridSpan w:val="12"/>
          </w:tcPr>
          <w:p w14:paraId="7982C719" w14:textId="77777777" w:rsidR="00A9436F" w:rsidRPr="00011CA0" w:rsidRDefault="00A9436F" w:rsidP="00D44916">
            <w:pPr>
              <w:jc w:val="both"/>
              <w:rPr>
                <w:sz w:val="19"/>
                <w:szCs w:val="19"/>
              </w:rPr>
            </w:pPr>
            <w:r w:rsidRPr="00011CA0">
              <w:rPr>
                <w:sz w:val="19"/>
                <w:szCs w:val="19"/>
              </w:rPr>
              <w:t>zápočet, zkouška</w:t>
            </w:r>
          </w:p>
        </w:tc>
        <w:tc>
          <w:tcPr>
            <w:tcW w:w="1413" w:type="dxa"/>
            <w:shd w:val="clear" w:color="auto" w:fill="F7CAAC"/>
          </w:tcPr>
          <w:p w14:paraId="291D06A7" w14:textId="77777777" w:rsidR="00A9436F" w:rsidRPr="00011CA0" w:rsidRDefault="00A9436F" w:rsidP="00D44916">
            <w:pPr>
              <w:jc w:val="both"/>
              <w:rPr>
                <w:b/>
                <w:sz w:val="19"/>
                <w:szCs w:val="19"/>
              </w:rPr>
            </w:pPr>
            <w:r w:rsidRPr="00011CA0">
              <w:rPr>
                <w:b/>
                <w:sz w:val="19"/>
                <w:szCs w:val="19"/>
              </w:rPr>
              <w:t>Forma výuky</w:t>
            </w:r>
          </w:p>
        </w:tc>
        <w:tc>
          <w:tcPr>
            <w:tcW w:w="1953" w:type="dxa"/>
            <w:gridSpan w:val="9"/>
          </w:tcPr>
          <w:p w14:paraId="5994FA93" w14:textId="77777777" w:rsidR="00A9436F" w:rsidRPr="00011CA0" w:rsidRDefault="00A9436F" w:rsidP="00D44916">
            <w:pPr>
              <w:jc w:val="both"/>
              <w:rPr>
                <w:sz w:val="19"/>
                <w:szCs w:val="19"/>
              </w:rPr>
            </w:pPr>
            <w:r>
              <w:rPr>
                <w:sz w:val="19"/>
                <w:szCs w:val="19"/>
              </w:rPr>
              <w:t>přednášky, semináře</w:t>
            </w:r>
          </w:p>
        </w:tc>
      </w:tr>
      <w:tr w:rsidR="00A9436F" w:rsidRPr="00011CA0" w14:paraId="672215FB" w14:textId="77777777" w:rsidTr="00B40BDE">
        <w:trPr>
          <w:gridBefore w:val="1"/>
          <w:gridAfter w:val="1"/>
          <w:wBefore w:w="29" w:type="dxa"/>
          <w:wAfter w:w="34" w:type="dxa"/>
        </w:trPr>
        <w:tc>
          <w:tcPr>
            <w:tcW w:w="3084" w:type="dxa"/>
            <w:gridSpan w:val="3"/>
            <w:shd w:val="clear" w:color="auto" w:fill="F7CAAC"/>
          </w:tcPr>
          <w:p w14:paraId="7F66E406" w14:textId="77777777" w:rsidR="00A9436F" w:rsidRPr="00011CA0" w:rsidRDefault="00A9436F" w:rsidP="00D44916">
            <w:pPr>
              <w:jc w:val="both"/>
              <w:rPr>
                <w:b/>
                <w:sz w:val="19"/>
                <w:szCs w:val="19"/>
              </w:rPr>
            </w:pPr>
            <w:r w:rsidRPr="00011CA0">
              <w:rPr>
                <w:b/>
                <w:sz w:val="19"/>
                <w:szCs w:val="19"/>
              </w:rPr>
              <w:t>Forma způsobu ověření studijních výsledků a další požadavky na studenta</w:t>
            </w:r>
          </w:p>
        </w:tc>
        <w:tc>
          <w:tcPr>
            <w:tcW w:w="6772" w:type="dxa"/>
            <w:gridSpan w:val="22"/>
            <w:tcBorders>
              <w:bottom w:val="single" w:sz="4" w:space="0" w:color="auto"/>
            </w:tcBorders>
          </w:tcPr>
          <w:p w14:paraId="2946BE34" w14:textId="77777777" w:rsidR="00A9436F" w:rsidRPr="00011CA0" w:rsidRDefault="00A9436F" w:rsidP="00D44916">
            <w:pPr>
              <w:jc w:val="both"/>
              <w:rPr>
                <w:sz w:val="19"/>
                <w:szCs w:val="19"/>
              </w:rPr>
            </w:pPr>
            <w:r w:rsidRPr="00011CA0">
              <w:rPr>
                <w:sz w:val="19"/>
                <w:szCs w:val="19"/>
              </w:rPr>
              <w:t>Seminář: podmínkou udělení zápočtu z části semináře je splnění 80% účasti na seminářích a odsouhlasená prezentace seminární práce.</w:t>
            </w:r>
          </w:p>
          <w:p w14:paraId="19FBACD5" w14:textId="77777777" w:rsidR="00A9436F" w:rsidRPr="00011CA0" w:rsidRDefault="00A9436F" w:rsidP="00D44916">
            <w:pPr>
              <w:jc w:val="both"/>
              <w:rPr>
                <w:sz w:val="19"/>
                <w:szCs w:val="19"/>
              </w:rPr>
            </w:pPr>
            <w:r w:rsidRPr="00011CA0">
              <w:rPr>
                <w:sz w:val="19"/>
                <w:szCs w:val="19"/>
              </w:rPr>
              <w:t>Zkouška: písemná zkouška po předchozím udělení zápočtu. Obsahem zkoušky bude p</w:t>
            </w:r>
            <w:r>
              <w:rPr>
                <w:sz w:val="19"/>
                <w:szCs w:val="19"/>
              </w:rPr>
              <w:t xml:space="preserve">rokázání znalostí </w:t>
            </w:r>
            <w:r w:rsidRPr="00011CA0">
              <w:rPr>
                <w:sz w:val="19"/>
                <w:szCs w:val="19"/>
              </w:rPr>
              <w:t xml:space="preserve">uvedených tematických okruhů </w:t>
            </w:r>
            <w:r>
              <w:rPr>
                <w:sz w:val="19"/>
                <w:szCs w:val="19"/>
              </w:rPr>
              <w:t>alespoň na 60</w:t>
            </w:r>
            <w:r w:rsidRPr="00011CA0">
              <w:rPr>
                <w:sz w:val="19"/>
                <w:szCs w:val="19"/>
              </w:rPr>
              <w:t>% a na jeho základě doplňkové ústní zkoušení.</w:t>
            </w:r>
          </w:p>
        </w:tc>
      </w:tr>
      <w:tr w:rsidR="00A9436F" w:rsidRPr="00011CA0" w14:paraId="0EF37CB3" w14:textId="77777777" w:rsidTr="00B40BDE">
        <w:trPr>
          <w:gridBefore w:val="1"/>
          <w:gridAfter w:val="1"/>
          <w:wBefore w:w="29" w:type="dxa"/>
          <w:wAfter w:w="34" w:type="dxa"/>
          <w:trHeight w:val="197"/>
        </w:trPr>
        <w:tc>
          <w:tcPr>
            <w:tcW w:w="3084" w:type="dxa"/>
            <w:gridSpan w:val="3"/>
            <w:tcBorders>
              <w:top w:val="nil"/>
            </w:tcBorders>
            <w:shd w:val="clear" w:color="auto" w:fill="F7CAAC"/>
          </w:tcPr>
          <w:p w14:paraId="21B23DA4" w14:textId="77777777" w:rsidR="00A9436F" w:rsidRPr="00011CA0" w:rsidRDefault="00A9436F" w:rsidP="00D44916">
            <w:pPr>
              <w:jc w:val="both"/>
              <w:rPr>
                <w:b/>
                <w:sz w:val="19"/>
                <w:szCs w:val="19"/>
              </w:rPr>
            </w:pPr>
            <w:r w:rsidRPr="00011CA0">
              <w:rPr>
                <w:b/>
                <w:sz w:val="19"/>
                <w:szCs w:val="19"/>
              </w:rPr>
              <w:t>Garant předmětu</w:t>
            </w:r>
          </w:p>
        </w:tc>
        <w:tc>
          <w:tcPr>
            <w:tcW w:w="6772" w:type="dxa"/>
            <w:gridSpan w:val="22"/>
            <w:tcBorders>
              <w:top w:val="single" w:sz="4" w:space="0" w:color="auto"/>
            </w:tcBorders>
          </w:tcPr>
          <w:p w14:paraId="4DF36EEE" w14:textId="1CE0F0D5" w:rsidR="00A9436F" w:rsidRPr="00972B54" w:rsidRDefault="00972B54" w:rsidP="00D44916">
            <w:pPr>
              <w:jc w:val="both"/>
              <w:rPr>
                <w:sz w:val="19"/>
                <w:szCs w:val="19"/>
              </w:rPr>
            </w:pPr>
            <w:r w:rsidRPr="00972B54">
              <w:rPr>
                <w:sz w:val="19"/>
                <w:szCs w:val="19"/>
              </w:rPr>
              <w:t>doc. Ing. Daniela Sumczynski, Ph.D.</w:t>
            </w:r>
          </w:p>
        </w:tc>
      </w:tr>
      <w:tr w:rsidR="00A9436F" w:rsidRPr="00011CA0" w14:paraId="2B7BCD98" w14:textId="77777777" w:rsidTr="00B40BDE">
        <w:trPr>
          <w:gridBefore w:val="1"/>
          <w:gridAfter w:val="1"/>
          <w:wBefore w:w="29" w:type="dxa"/>
          <w:wAfter w:w="34" w:type="dxa"/>
          <w:trHeight w:val="243"/>
        </w:trPr>
        <w:tc>
          <w:tcPr>
            <w:tcW w:w="3084" w:type="dxa"/>
            <w:gridSpan w:val="3"/>
            <w:tcBorders>
              <w:top w:val="nil"/>
            </w:tcBorders>
            <w:shd w:val="clear" w:color="auto" w:fill="F7CAAC"/>
          </w:tcPr>
          <w:p w14:paraId="2E03A982" w14:textId="77777777" w:rsidR="00A9436F" w:rsidRPr="00011CA0" w:rsidRDefault="00A9436F" w:rsidP="00D44916">
            <w:pPr>
              <w:jc w:val="both"/>
              <w:rPr>
                <w:b/>
                <w:sz w:val="19"/>
                <w:szCs w:val="19"/>
              </w:rPr>
            </w:pPr>
            <w:r w:rsidRPr="00011CA0">
              <w:rPr>
                <w:b/>
                <w:sz w:val="19"/>
                <w:szCs w:val="19"/>
              </w:rPr>
              <w:t>Zapojení garanta do výuky předmětu</w:t>
            </w:r>
          </w:p>
        </w:tc>
        <w:tc>
          <w:tcPr>
            <w:tcW w:w="6772" w:type="dxa"/>
            <w:gridSpan w:val="22"/>
            <w:tcBorders>
              <w:top w:val="nil"/>
            </w:tcBorders>
          </w:tcPr>
          <w:p w14:paraId="5D8AA8D5" w14:textId="40173B35" w:rsidR="00A9436F" w:rsidRPr="00011CA0" w:rsidRDefault="00972B54" w:rsidP="00D44916">
            <w:pPr>
              <w:jc w:val="both"/>
              <w:rPr>
                <w:sz w:val="19"/>
                <w:szCs w:val="19"/>
              </w:rPr>
            </w:pPr>
            <w:r>
              <w:rPr>
                <w:sz w:val="19"/>
                <w:szCs w:val="19"/>
              </w:rPr>
              <w:t>100% p</w:t>
            </w:r>
          </w:p>
        </w:tc>
      </w:tr>
      <w:tr w:rsidR="00A9436F" w:rsidRPr="00011CA0" w14:paraId="3D918EB5" w14:textId="77777777" w:rsidTr="00B40BDE">
        <w:trPr>
          <w:gridBefore w:val="1"/>
          <w:gridAfter w:val="1"/>
          <w:wBefore w:w="29" w:type="dxa"/>
          <w:wAfter w:w="34" w:type="dxa"/>
        </w:trPr>
        <w:tc>
          <w:tcPr>
            <w:tcW w:w="3084" w:type="dxa"/>
            <w:gridSpan w:val="3"/>
            <w:shd w:val="clear" w:color="auto" w:fill="F7CAAC"/>
          </w:tcPr>
          <w:p w14:paraId="478B0E5E" w14:textId="77777777" w:rsidR="00A9436F" w:rsidRPr="00011CA0" w:rsidRDefault="00A9436F" w:rsidP="00D44916">
            <w:pPr>
              <w:jc w:val="both"/>
              <w:rPr>
                <w:b/>
                <w:sz w:val="19"/>
                <w:szCs w:val="19"/>
              </w:rPr>
            </w:pPr>
            <w:r w:rsidRPr="00011CA0">
              <w:rPr>
                <w:b/>
                <w:sz w:val="19"/>
                <w:szCs w:val="19"/>
              </w:rPr>
              <w:t>Vyučující</w:t>
            </w:r>
          </w:p>
        </w:tc>
        <w:tc>
          <w:tcPr>
            <w:tcW w:w="6772" w:type="dxa"/>
            <w:gridSpan w:val="22"/>
            <w:tcBorders>
              <w:bottom w:val="nil"/>
            </w:tcBorders>
          </w:tcPr>
          <w:p w14:paraId="3CB3174C" w14:textId="77777777" w:rsidR="00A9436F" w:rsidRPr="00011CA0" w:rsidRDefault="00A9436F" w:rsidP="00D44916">
            <w:pPr>
              <w:jc w:val="both"/>
              <w:rPr>
                <w:sz w:val="19"/>
                <w:szCs w:val="19"/>
              </w:rPr>
            </w:pPr>
          </w:p>
        </w:tc>
      </w:tr>
      <w:tr w:rsidR="00A9436F" w:rsidRPr="00011CA0" w14:paraId="27BD6062" w14:textId="77777777" w:rsidTr="00B40BDE">
        <w:trPr>
          <w:gridBefore w:val="1"/>
          <w:gridAfter w:val="1"/>
          <w:wBefore w:w="29" w:type="dxa"/>
          <w:wAfter w:w="34" w:type="dxa"/>
          <w:trHeight w:val="364"/>
        </w:trPr>
        <w:tc>
          <w:tcPr>
            <w:tcW w:w="9856" w:type="dxa"/>
            <w:gridSpan w:val="25"/>
            <w:tcBorders>
              <w:top w:val="nil"/>
            </w:tcBorders>
          </w:tcPr>
          <w:p w14:paraId="141C9644" w14:textId="380EA6F6" w:rsidR="00A9436F" w:rsidRPr="00011CA0" w:rsidRDefault="00972B54" w:rsidP="00972B54">
            <w:pPr>
              <w:spacing w:before="60" w:after="60"/>
              <w:jc w:val="both"/>
              <w:rPr>
                <w:sz w:val="19"/>
                <w:szCs w:val="19"/>
              </w:rPr>
            </w:pPr>
            <w:r w:rsidRPr="00972B54">
              <w:rPr>
                <w:b/>
                <w:sz w:val="19"/>
                <w:szCs w:val="19"/>
              </w:rPr>
              <w:t>doc. Ing. Daniela Sumczynski, Ph.D.</w:t>
            </w:r>
            <w:r w:rsidRPr="005114F2">
              <w:rPr>
                <w:b/>
                <w:sz w:val="19"/>
                <w:szCs w:val="19"/>
              </w:rPr>
              <w:t xml:space="preserve"> </w:t>
            </w:r>
            <w:r w:rsidRPr="00972B54">
              <w:rPr>
                <w:sz w:val="19"/>
                <w:szCs w:val="19"/>
              </w:rPr>
              <w:t>(100% p)</w:t>
            </w:r>
          </w:p>
        </w:tc>
      </w:tr>
      <w:tr w:rsidR="00A9436F" w:rsidRPr="00011CA0" w14:paraId="565691A2" w14:textId="77777777" w:rsidTr="00B40BDE">
        <w:trPr>
          <w:gridBefore w:val="1"/>
          <w:gridAfter w:val="1"/>
          <w:wBefore w:w="29" w:type="dxa"/>
          <w:wAfter w:w="34" w:type="dxa"/>
        </w:trPr>
        <w:tc>
          <w:tcPr>
            <w:tcW w:w="3084" w:type="dxa"/>
            <w:gridSpan w:val="3"/>
            <w:shd w:val="clear" w:color="auto" w:fill="F7CAAC"/>
          </w:tcPr>
          <w:p w14:paraId="2727537D" w14:textId="77777777" w:rsidR="00A9436F" w:rsidRPr="00011CA0" w:rsidRDefault="00A9436F" w:rsidP="00D44916">
            <w:pPr>
              <w:jc w:val="both"/>
              <w:rPr>
                <w:b/>
                <w:sz w:val="19"/>
                <w:szCs w:val="19"/>
              </w:rPr>
            </w:pPr>
            <w:r w:rsidRPr="00011CA0">
              <w:rPr>
                <w:b/>
                <w:sz w:val="19"/>
                <w:szCs w:val="19"/>
              </w:rPr>
              <w:t>Stručná anotace předmětu</w:t>
            </w:r>
          </w:p>
        </w:tc>
        <w:tc>
          <w:tcPr>
            <w:tcW w:w="6772" w:type="dxa"/>
            <w:gridSpan w:val="22"/>
            <w:tcBorders>
              <w:bottom w:val="nil"/>
            </w:tcBorders>
          </w:tcPr>
          <w:p w14:paraId="2ABAAB9E" w14:textId="77777777" w:rsidR="00A9436F" w:rsidRPr="00011CA0" w:rsidRDefault="00A9436F" w:rsidP="00D44916">
            <w:pPr>
              <w:jc w:val="both"/>
              <w:rPr>
                <w:sz w:val="19"/>
                <w:szCs w:val="19"/>
              </w:rPr>
            </w:pPr>
          </w:p>
        </w:tc>
      </w:tr>
      <w:tr w:rsidR="00A9436F" w:rsidRPr="00011CA0" w14:paraId="13ABD7D8" w14:textId="77777777" w:rsidTr="00B40BDE">
        <w:trPr>
          <w:gridBefore w:val="1"/>
          <w:gridAfter w:val="1"/>
          <w:wBefore w:w="29" w:type="dxa"/>
          <w:wAfter w:w="34" w:type="dxa"/>
          <w:trHeight w:val="3938"/>
        </w:trPr>
        <w:tc>
          <w:tcPr>
            <w:tcW w:w="9856" w:type="dxa"/>
            <w:gridSpan w:val="25"/>
            <w:tcBorders>
              <w:top w:val="nil"/>
              <w:bottom w:val="single" w:sz="12" w:space="0" w:color="auto"/>
            </w:tcBorders>
          </w:tcPr>
          <w:p w14:paraId="521DC765" w14:textId="77777777" w:rsidR="00A9436F" w:rsidRPr="00011CA0" w:rsidRDefault="00A9436F" w:rsidP="00D44916">
            <w:pPr>
              <w:keepNext/>
              <w:jc w:val="both"/>
              <w:rPr>
                <w:sz w:val="19"/>
                <w:szCs w:val="19"/>
              </w:rPr>
            </w:pPr>
            <w:r>
              <w:rPr>
                <w:sz w:val="19"/>
                <w:szCs w:val="19"/>
              </w:rPr>
              <w:t xml:space="preserve">Cílem předmětu je studenty seznámit s </w:t>
            </w:r>
            <w:r w:rsidRPr="00011CA0">
              <w:rPr>
                <w:sz w:val="19"/>
                <w:szCs w:val="19"/>
              </w:rPr>
              <w:t>postupy a metod</w:t>
            </w:r>
            <w:r>
              <w:rPr>
                <w:sz w:val="19"/>
                <w:szCs w:val="19"/>
              </w:rPr>
              <w:t>ami</w:t>
            </w:r>
            <w:r w:rsidRPr="00011CA0">
              <w:rPr>
                <w:sz w:val="19"/>
                <w:szCs w:val="19"/>
              </w:rPr>
              <w:t xml:space="preserve"> izolace či syntézy nutraceutik, popis</w:t>
            </w:r>
            <w:r>
              <w:rPr>
                <w:sz w:val="19"/>
                <w:szCs w:val="19"/>
              </w:rPr>
              <w:t>em</w:t>
            </w:r>
            <w:r w:rsidRPr="00011CA0">
              <w:rPr>
                <w:sz w:val="19"/>
                <w:szCs w:val="19"/>
              </w:rPr>
              <w:t xml:space="preserve"> jejich fyzikálně-chemických vlastností a biologických účinků. </w:t>
            </w:r>
            <w:r w:rsidRPr="00177443">
              <w:rPr>
                <w:sz w:val="19"/>
                <w:szCs w:val="19"/>
              </w:rPr>
              <w:t>Obsah předmětu tvoří tyto tematické celky:</w:t>
            </w:r>
          </w:p>
          <w:p w14:paraId="5B775BD6"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Úvod do chemie nutraceutik - základní pojmy, klasifikace, legislativa, doplňky stravy v rámci EU, fytoceutika.</w:t>
            </w:r>
          </w:p>
          <w:p w14:paraId="0D0AFB09"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Základní způsoby získávání nutraceutik - izolace, syntéza, metody.</w:t>
            </w:r>
          </w:p>
          <w:p w14:paraId="794D3706"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Biogenní prvky - výskyt, referenční hodnoty příjmu, fyz.-chem. vlastnosti, izolace, biologické účinky (metabolizmus).</w:t>
            </w:r>
          </w:p>
          <w:p w14:paraId="2244C835"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Aminokyseliny, peptidy, proteiny, enzymy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ické</w:t>
            </w:r>
            <w:r w:rsidRPr="00011CA0">
              <w:rPr>
                <w:sz w:val="19"/>
                <w:szCs w:val="19"/>
              </w:rPr>
              <w:t xml:space="preserve"> vlastnosti, izolace, biol</w:t>
            </w:r>
            <w:r>
              <w:rPr>
                <w:sz w:val="19"/>
                <w:szCs w:val="19"/>
              </w:rPr>
              <w:t>ogické</w:t>
            </w:r>
            <w:r w:rsidRPr="00011CA0">
              <w:rPr>
                <w:sz w:val="19"/>
                <w:szCs w:val="19"/>
              </w:rPr>
              <w:t xml:space="preserve"> účinky (metabolizmus).</w:t>
            </w:r>
          </w:p>
          <w:p w14:paraId="43C169CD"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Deriváty sacharidů, vláknina - výskyt, ref. hodnoty příjmu, fyz.-chem. vlastnosti, izolace, biol. účinky (metabolizmus).</w:t>
            </w:r>
          </w:p>
          <w:p w14:paraId="6E04C16D"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Polynenasycené MK rostlinného původu, rostlinné oleje, fytosteroly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 xml:space="preserve">ické </w:t>
            </w:r>
            <w:r w:rsidRPr="00011CA0">
              <w:rPr>
                <w:sz w:val="19"/>
                <w:szCs w:val="19"/>
              </w:rPr>
              <w:t>vlastnosti, izolace, syntéza, biol</w:t>
            </w:r>
            <w:r>
              <w:rPr>
                <w:sz w:val="19"/>
                <w:szCs w:val="19"/>
              </w:rPr>
              <w:t xml:space="preserve">ogické </w:t>
            </w:r>
            <w:r w:rsidRPr="00011CA0">
              <w:rPr>
                <w:sz w:val="19"/>
                <w:szCs w:val="19"/>
              </w:rPr>
              <w:t>účinky (metabolizmus).</w:t>
            </w:r>
          </w:p>
          <w:p w14:paraId="477D5846"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Vitamíny rozpustné ve vodě a rozpustné v tucích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 xml:space="preserve">ické </w:t>
            </w:r>
            <w:r w:rsidRPr="00011CA0">
              <w:rPr>
                <w:sz w:val="19"/>
                <w:szCs w:val="19"/>
              </w:rPr>
              <w:t>vlastnosti, izolace, syntéza, biol</w:t>
            </w:r>
            <w:r>
              <w:rPr>
                <w:sz w:val="19"/>
                <w:szCs w:val="19"/>
              </w:rPr>
              <w:t>ogické</w:t>
            </w:r>
            <w:r w:rsidRPr="00011CA0">
              <w:rPr>
                <w:sz w:val="19"/>
                <w:szCs w:val="19"/>
              </w:rPr>
              <w:t xml:space="preserve"> účinky (metabolizmus).</w:t>
            </w:r>
          </w:p>
          <w:p w14:paraId="2EB06201"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Rostlinná a živočišná barviva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ické</w:t>
            </w:r>
            <w:r w:rsidRPr="00011CA0">
              <w:rPr>
                <w:sz w:val="19"/>
                <w:szCs w:val="19"/>
              </w:rPr>
              <w:t xml:space="preserve"> vlastnosti, izolace, biol</w:t>
            </w:r>
            <w:r>
              <w:rPr>
                <w:sz w:val="19"/>
                <w:szCs w:val="19"/>
              </w:rPr>
              <w:t xml:space="preserve">ogické </w:t>
            </w:r>
            <w:r w:rsidRPr="00011CA0">
              <w:rPr>
                <w:sz w:val="19"/>
                <w:szCs w:val="19"/>
              </w:rPr>
              <w:t>účinky (metabolizmus).</w:t>
            </w:r>
          </w:p>
          <w:p w14:paraId="3FAC7B68"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Polyfenolické látky převážně rostlinného původu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 xml:space="preserve">ické </w:t>
            </w:r>
            <w:r w:rsidRPr="00011CA0">
              <w:rPr>
                <w:sz w:val="19"/>
                <w:szCs w:val="19"/>
              </w:rPr>
              <w:t>vlastnosti, izolace, biol</w:t>
            </w:r>
            <w:r>
              <w:rPr>
                <w:sz w:val="19"/>
                <w:szCs w:val="19"/>
              </w:rPr>
              <w:t>ogické</w:t>
            </w:r>
            <w:r w:rsidRPr="00011CA0">
              <w:rPr>
                <w:sz w:val="19"/>
                <w:szCs w:val="19"/>
              </w:rPr>
              <w:t xml:space="preserve"> účinky (metabolizmus).</w:t>
            </w:r>
          </w:p>
          <w:p w14:paraId="570723B7"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Meziprodukty a produkty Maillardových reakcí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ické</w:t>
            </w:r>
            <w:r w:rsidRPr="00011CA0">
              <w:rPr>
                <w:sz w:val="19"/>
                <w:szCs w:val="19"/>
              </w:rPr>
              <w:t xml:space="preserve"> vlastnosti, izolace, biol</w:t>
            </w:r>
            <w:r>
              <w:rPr>
                <w:sz w:val="19"/>
                <w:szCs w:val="19"/>
              </w:rPr>
              <w:t>ogické</w:t>
            </w:r>
            <w:r w:rsidRPr="00011CA0">
              <w:rPr>
                <w:sz w:val="19"/>
                <w:szCs w:val="19"/>
              </w:rPr>
              <w:t xml:space="preserve"> účinky (metabolizmus).</w:t>
            </w:r>
          </w:p>
          <w:p w14:paraId="47F202A4"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Ostatní biologicky aktivní látky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ické</w:t>
            </w:r>
            <w:r w:rsidRPr="00011CA0">
              <w:rPr>
                <w:sz w:val="19"/>
                <w:szCs w:val="19"/>
              </w:rPr>
              <w:t xml:space="preserve"> vlastnosti, izolace, syntéza, biol</w:t>
            </w:r>
            <w:r>
              <w:rPr>
                <w:sz w:val="19"/>
                <w:szCs w:val="19"/>
              </w:rPr>
              <w:t>ogické</w:t>
            </w:r>
            <w:r w:rsidRPr="00011CA0">
              <w:rPr>
                <w:sz w:val="19"/>
                <w:szCs w:val="19"/>
              </w:rPr>
              <w:t xml:space="preserve"> účinky (metabolizmus).</w:t>
            </w:r>
          </w:p>
          <w:p w14:paraId="2A5C1B48"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Extrakty bylin a koření - fyzikálně-chemické vlastnosti, izolace, biologické účinky (metabolizmus).</w:t>
            </w:r>
          </w:p>
          <w:p w14:paraId="2A8F5A7F"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Probiotika a prebiotika - základní přehled.</w:t>
            </w:r>
          </w:p>
          <w:p w14:paraId="588F7C99" w14:textId="77777777" w:rsidR="00A9436F" w:rsidRPr="00011CA0" w:rsidRDefault="00A9436F" w:rsidP="00A56D42">
            <w:pPr>
              <w:pStyle w:val="Odstavecseseznamem"/>
              <w:numPr>
                <w:ilvl w:val="0"/>
                <w:numId w:val="22"/>
              </w:numPr>
              <w:ind w:left="284" w:hanging="57"/>
              <w:jc w:val="both"/>
            </w:pPr>
            <w:r w:rsidRPr="00011CA0">
              <w:rPr>
                <w:sz w:val="19"/>
                <w:szCs w:val="19"/>
              </w:rPr>
              <w:t xml:space="preserve">Nanočástice a jejich využití v potravinách - </w:t>
            </w:r>
            <w:r w:rsidRPr="00011CA0">
              <w:rPr>
                <w:bCs/>
                <w:sz w:val="19"/>
                <w:szCs w:val="19"/>
              </w:rPr>
              <w:t>využití nanotechnologií při přípravě nutraceutik a funkčních potravin.</w:t>
            </w:r>
          </w:p>
        </w:tc>
      </w:tr>
      <w:tr w:rsidR="00A9436F" w:rsidRPr="00011CA0" w14:paraId="0A4F38AD" w14:textId="77777777" w:rsidTr="00B40BDE">
        <w:trPr>
          <w:gridBefore w:val="1"/>
          <w:gridAfter w:val="1"/>
          <w:wBefore w:w="29" w:type="dxa"/>
          <w:wAfter w:w="34" w:type="dxa"/>
          <w:trHeight w:val="265"/>
        </w:trPr>
        <w:tc>
          <w:tcPr>
            <w:tcW w:w="3651" w:type="dxa"/>
            <w:gridSpan w:val="6"/>
            <w:tcBorders>
              <w:top w:val="nil"/>
            </w:tcBorders>
            <w:shd w:val="clear" w:color="auto" w:fill="F7CAAC"/>
          </w:tcPr>
          <w:p w14:paraId="42844047" w14:textId="77777777" w:rsidR="00A9436F" w:rsidRPr="00011CA0" w:rsidRDefault="00A9436F" w:rsidP="00D44916">
            <w:pPr>
              <w:jc w:val="both"/>
            </w:pPr>
            <w:r w:rsidRPr="00011CA0">
              <w:rPr>
                <w:b/>
              </w:rPr>
              <w:t>Studijní literatura a studijní pomůcky</w:t>
            </w:r>
          </w:p>
        </w:tc>
        <w:tc>
          <w:tcPr>
            <w:tcW w:w="6205" w:type="dxa"/>
            <w:gridSpan w:val="19"/>
            <w:tcBorders>
              <w:top w:val="nil"/>
              <w:bottom w:val="nil"/>
            </w:tcBorders>
          </w:tcPr>
          <w:p w14:paraId="66A2B038" w14:textId="77777777" w:rsidR="00A9436F" w:rsidRPr="00011CA0" w:rsidRDefault="00A9436F" w:rsidP="00D44916">
            <w:pPr>
              <w:jc w:val="both"/>
            </w:pPr>
          </w:p>
        </w:tc>
      </w:tr>
      <w:tr w:rsidR="00A9436F" w:rsidRPr="00011CA0" w14:paraId="03EF694A" w14:textId="77777777" w:rsidTr="00B40BDE">
        <w:trPr>
          <w:gridBefore w:val="1"/>
          <w:gridAfter w:val="1"/>
          <w:wBefore w:w="29" w:type="dxa"/>
          <w:wAfter w:w="34" w:type="dxa"/>
          <w:trHeight w:val="283"/>
        </w:trPr>
        <w:tc>
          <w:tcPr>
            <w:tcW w:w="9856" w:type="dxa"/>
            <w:gridSpan w:val="25"/>
            <w:tcBorders>
              <w:top w:val="nil"/>
            </w:tcBorders>
          </w:tcPr>
          <w:p w14:paraId="1C3E00A5" w14:textId="77777777" w:rsidR="00A9436F" w:rsidRPr="00011CA0" w:rsidRDefault="00A9436F" w:rsidP="00D44916">
            <w:pPr>
              <w:jc w:val="both"/>
              <w:rPr>
                <w:sz w:val="19"/>
                <w:szCs w:val="19"/>
                <w:u w:val="single"/>
              </w:rPr>
            </w:pPr>
            <w:r w:rsidRPr="00011CA0">
              <w:rPr>
                <w:sz w:val="19"/>
                <w:szCs w:val="19"/>
                <w:u w:val="single"/>
              </w:rPr>
              <w:t>Povinná literatura:</w:t>
            </w:r>
          </w:p>
          <w:p w14:paraId="11AB6B79" w14:textId="77777777" w:rsidR="00A9436F" w:rsidRPr="00011CA0" w:rsidRDefault="00A9436F" w:rsidP="00D44916">
            <w:pPr>
              <w:jc w:val="both"/>
              <w:rPr>
                <w:sz w:val="19"/>
                <w:szCs w:val="19"/>
              </w:rPr>
            </w:pPr>
            <w:r w:rsidRPr="00011CA0">
              <w:rPr>
                <w:sz w:val="19"/>
                <w:szCs w:val="19"/>
              </w:rPr>
              <w:t>FARNWORTH, E.R. Handbook of Fermented Functional Foods. CRC Press, 2008. ISBN 978-1-4200-5326-5.</w:t>
            </w:r>
          </w:p>
          <w:p w14:paraId="7846B6E7" w14:textId="77777777" w:rsidR="00A9436F" w:rsidRPr="00011CA0" w:rsidRDefault="00A9436F" w:rsidP="00D44916">
            <w:pPr>
              <w:jc w:val="both"/>
              <w:rPr>
                <w:sz w:val="19"/>
                <w:szCs w:val="19"/>
              </w:rPr>
            </w:pPr>
            <w:r w:rsidRPr="00011CA0">
              <w:rPr>
                <w:sz w:val="19"/>
                <w:szCs w:val="19"/>
              </w:rPr>
              <w:t>NEESER, J.R., GERMAN, J.B. Bioprocesses and Biotechnology for Functional Foods and Nutraceuticals. Marcel Dekker Inc., 2004. ISBN 0-8247-4722-4.</w:t>
            </w:r>
          </w:p>
          <w:p w14:paraId="4BE3B3BA" w14:textId="77777777" w:rsidR="00A9436F" w:rsidRPr="00011CA0" w:rsidRDefault="00A9436F" w:rsidP="00D44916">
            <w:pPr>
              <w:jc w:val="both"/>
              <w:rPr>
                <w:sz w:val="19"/>
                <w:szCs w:val="19"/>
              </w:rPr>
            </w:pPr>
            <w:r w:rsidRPr="00011CA0">
              <w:rPr>
                <w:sz w:val="19"/>
                <w:szCs w:val="19"/>
              </w:rPr>
              <w:t xml:space="preserve">GHOSH, D., DAS, S., BAKCHI, D., SMARTA, R.B. Innovation in Healthy and Functional Foods. CRC Press, 2013. ISBN 978-1-4398-6269-8. </w:t>
            </w:r>
          </w:p>
          <w:p w14:paraId="7972D17D" w14:textId="77777777" w:rsidR="00A9436F" w:rsidRPr="00011CA0" w:rsidRDefault="00A9436F" w:rsidP="00D44916">
            <w:pPr>
              <w:jc w:val="both"/>
              <w:rPr>
                <w:sz w:val="10"/>
                <w:szCs w:val="10"/>
              </w:rPr>
            </w:pPr>
          </w:p>
          <w:p w14:paraId="44DBB055" w14:textId="77777777" w:rsidR="00A9436F" w:rsidRPr="00011CA0" w:rsidRDefault="00A9436F" w:rsidP="00D44916">
            <w:pPr>
              <w:jc w:val="both"/>
              <w:rPr>
                <w:sz w:val="19"/>
                <w:szCs w:val="19"/>
                <w:u w:val="single"/>
              </w:rPr>
            </w:pPr>
            <w:r w:rsidRPr="00011CA0">
              <w:rPr>
                <w:sz w:val="19"/>
                <w:szCs w:val="19"/>
                <w:u w:val="single"/>
              </w:rPr>
              <w:t xml:space="preserve">Doporučená literatura: </w:t>
            </w:r>
          </w:p>
          <w:p w14:paraId="3B087389" w14:textId="77777777" w:rsidR="00A9436F" w:rsidRPr="00011CA0" w:rsidRDefault="00A9436F" w:rsidP="00D44916">
            <w:pPr>
              <w:jc w:val="both"/>
              <w:rPr>
                <w:sz w:val="19"/>
                <w:szCs w:val="19"/>
              </w:rPr>
            </w:pPr>
            <w:r w:rsidRPr="00011CA0">
              <w:rPr>
                <w:sz w:val="19"/>
                <w:szCs w:val="19"/>
              </w:rPr>
              <w:t>SCHMIDL, M.K., LABUZA, T.P. Essentials of Functional Foods. Aspen Publication, 2000. ISBN 0-8342-1261-7.</w:t>
            </w:r>
          </w:p>
          <w:p w14:paraId="4E45339F" w14:textId="77777777" w:rsidR="00A9436F" w:rsidRPr="00011CA0" w:rsidRDefault="00A9436F" w:rsidP="00D44916">
            <w:pPr>
              <w:jc w:val="both"/>
              <w:rPr>
                <w:sz w:val="19"/>
                <w:szCs w:val="19"/>
              </w:rPr>
            </w:pPr>
            <w:r w:rsidRPr="00011CA0">
              <w:rPr>
                <w:sz w:val="19"/>
                <w:szCs w:val="19"/>
              </w:rPr>
              <w:t>FARNWORTH, E.R. Handbook of Fermented Functional Foods. CRC Press, 2008. ISBN 978-1-4200-5326-5.</w:t>
            </w:r>
          </w:p>
          <w:p w14:paraId="4FDA4755" w14:textId="77777777" w:rsidR="00A9436F" w:rsidRPr="00011CA0" w:rsidRDefault="00A9436F" w:rsidP="00D44916">
            <w:pPr>
              <w:jc w:val="both"/>
            </w:pPr>
            <w:r w:rsidRPr="00011CA0">
              <w:rPr>
                <w:sz w:val="19"/>
                <w:szCs w:val="19"/>
              </w:rPr>
              <w:t>SHI, J., MAZZA, G., LE MAGUER, M. Functional Foods. Biochemical and Processing Aspects. Vol. 2. CRC Press, 2002. ISBN 978-1-4200-1287-3.</w:t>
            </w:r>
          </w:p>
        </w:tc>
      </w:tr>
      <w:tr w:rsidR="00A9436F" w:rsidRPr="00011CA0" w14:paraId="29FCE54D"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tcPr>
          <w:p w14:paraId="12A6F475" w14:textId="77777777" w:rsidR="00A9436F" w:rsidRPr="00011CA0" w:rsidRDefault="00A9436F" w:rsidP="00D44916">
            <w:pPr>
              <w:jc w:val="center"/>
              <w:rPr>
                <w:b/>
                <w:sz w:val="19"/>
                <w:szCs w:val="19"/>
              </w:rPr>
            </w:pPr>
            <w:r w:rsidRPr="00011CA0">
              <w:rPr>
                <w:b/>
                <w:sz w:val="19"/>
                <w:szCs w:val="19"/>
              </w:rPr>
              <w:t>Informace ke kombinované nebo distanční formě</w:t>
            </w:r>
          </w:p>
        </w:tc>
      </w:tr>
      <w:tr w:rsidR="00A9436F" w:rsidRPr="00011CA0" w14:paraId="0160E2D2" w14:textId="77777777" w:rsidTr="00B40BDE">
        <w:trPr>
          <w:gridBefore w:val="1"/>
          <w:gridAfter w:val="1"/>
          <w:wBefore w:w="29" w:type="dxa"/>
          <w:wAfter w:w="34" w:type="dxa"/>
        </w:trPr>
        <w:tc>
          <w:tcPr>
            <w:tcW w:w="4785" w:type="dxa"/>
            <w:gridSpan w:val="9"/>
            <w:tcBorders>
              <w:top w:val="single" w:sz="2" w:space="0" w:color="auto"/>
            </w:tcBorders>
            <w:shd w:val="clear" w:color="auto" w:fill="F7CAAC"/>
          </w:tcPr>
          <w:p w14:paraId="65F588AC" w14:textId="77777777" w:rsidR="00A9436F" w:rsidRPr="00011CA0" w:rsidRDefault="00A9436F" w:rsidP="00D44916">
            <w:pPr>
              <w:jc w:val="both"/>
              <w:rPr>
                <w:sz w:val="19"/>
                <w:szCs w:val="19"/>
              </w:rPr>
            </w:pPr>
            <w:r w:rsidRPr="00011CA0">
              <w:rPr>
                <w:b/>
                <w:sz w:val="19"/>
                <w:szCs w:val="19"/>
              </w:rPr>
              <w:t>Rozsah konzultací (soustředění)</w:t>
            </w:r>
          </w:p>
        </w:tc>
        <w:tc>
          <w:tcPr>
            <w:tcW w:w="889" w:type="dxa"/>
            <w:gridSpan w:val="3"/>
            <w:tcBorders>
              <w:top w:val="single" w:sz="2" w:space="0" w:color="auto"/>
            </w:tcBorders>
          </w:tcPr>
          <w:p w14:paraId="17891630" w14:textId="0944BEA3" w:rsidR="00A9436F" w:rsidRPr="00011CA0" w:rsidRDefault="006E1331" w:rsidP="000C517E">
            <w:pPr>
              <w:jc w:val="center"/>
              <w:rPr>
                <w:sz w:val="19"/>
                <w:szCs w:val="19"/>
              </w:rPr>
            </w:pPr>
            <w:r>
              <w:rPr>
                <w:sz w:val="19"/>
                <w:szCs w:val="19"/>
              </w:rPr>
              <w:t>12</w:t>
            </w:r>
          </w:p>
        </w:tc>
        <w:tc>
          <w:tcPr>
            <w:tcW w:w="4182" w:type="dxa"/>
            <w:gridSpan w:val="13"/>
            <w:tcBorders>
              <w:top w:val="single" w:sz="2" w:space="0" w:color="auto"/>
            </w:tcBorders>
            <w:shd w:val="clear" w:color="auto" w:fill="F7CAAC"/>
          </w:tcPr>
          <w:p w14:paraId="0124F1E7" w14:textId="77777777" w:rsidR="00A9436F" w:rsidRPr="00011CA0" w:rsidRDefault="00A9436F" w:rsidP="00D44916">
            <w:pPr>
              <w:jc w:val="both"/>
              <w:rPr>
                <w:b/>
                <w:sz w:val="19"/>
                <w:szCs w:val="19"/>
              </w:rPr>
            </w:pPr>
            <w:r w:rsidRPr="00011CA0">
              <w:rPr>
                <w:b/>
                <w:sz w:val="19"/>
                <w:szCs w:val="19"/>
              </w:rPr>
              <w:t xml:space="preserve">hodin </w:t>
            </w:r>
          </w:p>
        </w:tc>
      </w:tr>
      <w:tr w:rsidR="00A9436F" w:rsidRPr="00011CA0" w14:paraId="3FA92E39" w14:textId="77777777" w:rsidTr="00B40BDE">
        <w:trPr>
          <w:gridBefore w:val="1"/>
          <w:gridAfter w:val="1"/>
          <w:wBefore w:w="29" w:type="dxa"/>
          <w:wAfter w:w="34" w:type="dxa"/>
        </w:trPr>
        <w:tc>
          <w:tcPr>
            <w:tcW w:w="9856" w:type="dxa"/>
            <w:gridSpan w:val="25"/>
            <w:shd w:val="clear" w:color="auto" w:fill="F7CAAC"/>
          </w:tcPr>
          <w:p w14:paraId="7CEA32BB" w14:textId="77777777" w:rsidR="00A9436F" w:rsidRPr="00011CA0" w:rsidRDefault="00A9436F" w:rsidP="00D44916">
            <w:pPr>
              <w:jc w:val="both"/>
              <w:rPr>
                <w:b/>
                <w:sz w:val="19"/>
                <w:szCs w:val="19"/>
              </w:rPr>
            </w:pPr>
            <w:r w:rsidRPr="00011CA0">
              <w:rPr>
                <w:b/>
                <w:sz w:val="19"/>
                <w:szCs w:val="19"/>
              </w:rPr>
              <w:t>Informace o způsobu kontaktu s vyučujícím</w:t>
            </w:r>
          </w:p>
        </w:tc>
      </w:tr>
      <w:tr w:rsidR="00A9436F" w:rsidRPr="00011CA0" w14:paraId="311B866B" w14:textId="77777777" w:rsidTr="00B40BDE">
        <w:trPr>
          <w:gridBefore w:val="1"/>
          <w:gridAfter w:val="1"/>
          <w:wBefore w:w="29" w:type="dxa"/>
          <w:wAfter w:w="34" w:type="dxa"/>
          <w:trHeight w:val="530"/>
        </w:trPr>
        <w:tc>
          <w:tcPr>
            <w:tcW w:w="9856" w:type="dxa"/>
            <w:gridSpan w:val="25"/>
          </w:tcPr>
          <w:p w14:paraId="585F1CCB" w14:textId="0F1927CA" w:rsidR="00A9436F" w:rsidRPr="00011CA0" w:rsidRDefault="00A9436F" w:rsidP="00D44916">
            <w:pPr>
              <w:jc w:val="both"/>
              <w:rPr>
                <w:sz w:val="19"/>
                <w:szCs w:val="19"/>
              </w:rPr>
            </w:pPr>
            <w:r w:rsidRPr="0037085C">
              <w:rPr>
                <w:sz w:val="19"/>
                <w:szCs w:val="19"/>
              </w:rPr>
              <w:t>Semináře</w:t>
            </w:r>
            <w:r>
              <w:rPr>
                <w:sz w:val="19"/>
                <w:szCs w:val="19"/>
              </w:rPr>
              <w:t>:</w:t>
            </w:r>
            <w:r w:rsidRPr="0037085C">
              <w:rPr>
                <w:sz w:val="19"/>
                <w:szCs w:val="19"/>
              </w:rPr>
              <w:t xml:space="preserve"> 100% účast. Písemná zkouška</w:t>
            </w:r>
            <w:r>
              <w:rPr>
                <w:sz w:val="19"/>
                <w:szCs w:val="19"/>
              </w:rPr>
              <w:t xml:space="preserve">: </w:t>
            </w:r>
            <w:r w:rsidRPr="0037085C">
              <w:rPr>
                <w:sz w:val="19"/>
                <w:szCs w:val="19"/>
              </w:rPr>
              <w:t>prokázání znalostí minimálně na 60%.</w:t>
            </w:r>
            <w:r w:rsidR="000E46B3">
              <w:rPr>
                <w:sz w:val="19"/>
                <w:szCs w:val="19"/>
              </w:rPr>
              <w:t xml:space="preserve"> </w:t>
            </w:r>
            <w:r w:rsidR="000E46B3" w:rsidRPr="006338A5">
              <w:rPr>
                <w:sz w:val="19"/>
                <w:szCs w:val="19"/>
              </w:rPr>
              <w:t>Konzultace dle potřeby</w:t>
            </w:r>
            <w:r w:rsidR="000E46B3">
              <w:rPr>
                <w:sz w:val="19"/>
                <w:szCs w:val="19"/>
              </w:rPr>
              <w:t>, po předchozí dohodě</w:t>
            </w:r>
            <w:r w:rsidR="000E46B3" w:rsidRPr="006338A5">
              <w:rPr>
                <w:sz w:val="19"/>
                <w:szCs w:val="19"/>
              </w:rPr>
              <w:t>.</w:t>
            </w:r>
          </w:p>
          <w:p w14:paraId="53E07AA7" w14:textId="77777777" w:rsidR="00A9436F" w:rsidRPr="00011CA0" w:rsidRDefault="00A9436F" w:rsidP="00D44916">
            <w:pPr>
              <w:jc w:val="both"/>
              <w:rPr>
                <w:sz w:val="10"/>
                <w:szCs w:val="10"/>
              </w:rPr>
            </w:pPr>
            <w:r w:rsidRPr="00011CA0">
              <w:rPr>
                <w:sz w:val="19"/>
                <w:szCs w:val="19"/>
              </w:rPr>
              <w:t xml:space="preserve"> </w:t>
            </w:r>
          </w:p>
          <w:p w14:paraId="698234B9" w14:textId="77777777" w:rsidR="00A9436F" w:rsidRDefault="00A9436F" w:rsidP="00D44916">
            <w:pPr>
              <w:jc w:val="both"/>
              <w:rPr>
                <w:sz w:val="19"/>
                <w:szCs w:val="19"/>
              </w:rPr>
            </w:pPr>
            <w:r w:rsidRPr="00011CA0">
              <w:rPr>
                <w:sz w:val="19"/>
                <w:szCs w:val="19"/>
              </w:rPr>
              <w:t xml:space="preserve">Možnosti komunikace s vyučujícím: </w:t>
            </w:r>
            <w:hyperlink r:id="rId57" w:history="1">
              <w:r w:rsidRPr="00011CA0">
                <w:rPr>
                  <w:rStyle w:val="Hypertextovodkaz"/>
                  <w:sz w:val="19"/>
                  <w:szCs w:val="19"/>
                </w:rPr>
                <w:t>sumczynski@utb.cz</w:t>
              </w:r>
            </w:hyperlink>
            <w:r w:rsidRPr="00011CA0">
              <w:rPr>
                <w:sz w:val="19"/>
                <w:szCs w:val="19"/>
              </w:rPr>
              <w:t>, 576 031</w:t>
            </w:r>
            <w:r w:rsidR="00972B54">
              <w:rPr>
                <w:sz w:val="19"/>
                <w:szCs w:val="19"/>
              </w:rPr>
              <w:t> </w:t>
            </w:r>
            <w:r w:rsidRPr="00011CA0">
              <w:rPr>
                <w:sz w:val="19"/>
                <w:szCs w:val="19"/>
              </w:rPr>
              <w:t>525.</w:t>
            </w:r>
          </w:p>
          <w:p w14:paraId="65CE2983" w14:textId="06579881" w:rsidR="00972B54" w:rsidRPr="00011CA0" w:rsidRDefault="00972B54" w:rsidP="00D44916">
            <w:pPr>
              <w:jc w:val="both"/>
              <w:rPr>
                <w:sz w:val="19"/>
                <w:szCs w:val="19"/>
              </w:rPr>
            </w:pPr>
          </w:p>
        </w:tc>
      </w:tr>
      <w:tr w:rsidR="00A9436F" w:rsidRPr="00011CA0" w14:paraId="180A2FCF" w14:textId="77777777" w:rsidTr="00B40BDE">
        <w:trPr>
          <w:gridBefore w:val="1"/>
          <w:gridAfter w:val="1"/>
          <w:wBefore w:w="29" w:type="dxa"/>
          <w:wAfter w:w="34" w:type="dxa"/>
        </w:trPr>
        <w:tc>
          <w:tcPr>
            <w:tcW w:w="9856" w:type="dxa"/>
            <w:gridSpan w:val="25"/>
            <w:tcBorders>
              <w:top w:val="single" w:sz="4" w:space="0" w:color="auto"/>
              <w:left w:val="single" w:sz="4" w:space="0" w:color="auto"/>
              <w:bottom w:val="double" w:sz="4" w:space="0" w:color="auto"/>
              <w:right w:val="single" w:sz="4" w:space="0" w:color="auto"/>
            </w:tcBorders>
            <w:shd w:val="clear" w:color="auto" w:fill="BDD6EE"/>
            <w:hideMark/>
          </w:tcPr>
          <w:p w14:paraId="08008C11"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49CF8468" w14:textId="77777777" w:rsidTr="00B40BDE">
        <w:trPr>
          <w:gridBefore w:val="1"/>
          <w:gridAfter w:val="1"/>
          <w:wBefore w:w="29" w:type="dxa"/>
          <w:wAfter w:w="34"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9D8E48D"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left w:val="single" w:sz="4" w:space="0" w:color="auto"/>
              <w:bottom w:val="single" w:sz="4" w:space="0" w:color="auto"/>
              <w:right w:val="single" w:sz="4" w:space="0" w:color="auto"/>
            </w:tcBorders>
            <w:hideMark/>
          </w:tcPr>
          <w:p w14:paraId="70C4D295" w14:textId="77777777" w:rsidR="00A9436F" w:rsidRPr="004800BD" w:rsidRDefault="00A9436F" w:rsidP="00D44916">
            <w:pPr>
              <w:jc w:val="both"/>
              <w:rPr>
                <w:b/>
              </w:rPr>
            </w:pPr>
            <w:bookmarkStart w:id="30" w:name="Bioakt_heterocykl_slouč"/>
            <w:bookmarkEnd w:id="30"/>
            <w:r w:rsidRPr="004800BD">
              <w:rPr>
                <w:b/>
              </w:rPr>
              <w:t>Bioaktivní heterocyklické sloučeniny</w:t>
            </w:r>
          </w:p>
        </w:tc>
      </w:tr>
      <w:tr w:rsidR="00A9436F" w:rsidRPr="00011CA0" w14:paraId="0A085F97"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176160"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50FF6050" w14:textId="1B0E9A69" w:rsidR="00A9436F" w:rsidRPr="00011CA0" w:rsidRDefault="007A4857" w:rsidP="00D44916">
            <w:pPr>
              <w:jc w:val="both"/>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01EBEFE" w14:textId="77777777" w:rsidR="00A9436F" w:rsidRPr="00011CA0" w:rsidRDefault="00A9436F" w:rsidP="00D44916">
            <w:pPr>
              <w:jc w:val="both"/>
            </w:pPr>
            <w:r w:rsidRPr="00011CA0">
              <w:rPr>
                <w:b/>
              </w:rPr>
              <w:t>doporučený ročník / semestr</w:t>
            </w:r>
          </w:p>
        </w:tc>
        <w:tc>
          <w:tcPr>
            <w:tcW w:w="671" w:type="dxa"/>
            <w:gridSpan w:val="2"/>
            <w:tcBorders>
              <w:top w:val="single" w:sz="4" w:space="0" w:color="auto"/>
              <w:left w:val="single" w:sz="4" w:space="0" w:color="auto"/>
              <w:bottom w:val="single" w:sz="4" w:space="0" w:color="auto"/>
              <w:right w:val="single" w:sz="4" w:space="0" w:color="auto"/>
            </w:tcBorders>
          </w:tcPr>
          <w:p w14:paraId="6691FF9F" w14:textId="02E252B0" w:rsidR="00A9436F" w:rsidRPr="00011CA0" w:rsidRDefault="005765FD" w:rsidP="00D44916">
            <w:pPr>
              <w:jc w:val="both"/>
            </w:pPr>
            <w:r>
              <w:t>2/ZS</w:t>
            </w:r>
          </w:p>
        </w:tc>
      </w:tr>
      <w:tr w:rsidR="00A9436F" w:rsidRPr="00011CA0" w14:paraId="5F5E4007"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47DBC0" w14:textId="77777777" w:rsidR="00A9436F" w:rsidRPr="00011CA0" w:rsidRDefault="00A9436F"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25C641EC" w14:textId="536004F2" w:rsidR="00A9436F" w:rsidRPr="00011CA0" w:rsidRDefault="001A385F" w:rsidP="00D44916">
            <w:pPr>
              <w:jc w:val="both"/>
            </w:pPr>
            <w:r>
              <w:t>28p+14s+0l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DBC73D" w14:textId="77777777" w:rsidR="00A9436F" w:rsidRPr="00011CA0" w:rsidRDefault="00A9436F" w:rsidP="00D44916">
            <w:pPr>
              <w:jc w:val="both"/>
              <w:rPr>
                <w:b/>
              </w:rPr>
            </w:pPr>
            <w:r w:rsidRPr="00011CA0">
              <w:rPr>
                <w:b/>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27773419" w14:textId="2A10E0C4" w:rsidR="00A9436F" w:rsidRPr="00011CA0" w:rsidRDefault="008F0CEA" w:rsidP="00D44916">
            <w:pPr>
              <w:jc w:val="both"/>
            </w:pPr>
            <w:r>
              <w:t>42</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3165AC1" w14:textId="77777777" w:rsidR="00A9436F" w:rsidRPr="00011CA0" w:rsidRDefault="00A9436F" w:rsidP="00D44916">
            <w:pPr>
              <w:jc w:val="both"/>
              <w:rPr>
                <w:b/>
              </w:rPr>
            </w:pPr>
            <w:r w:rsidRPr="00011CA0">
              <w:rPr>
                <w:b/>
              </w:rPr>
              <w:t>kreditů</w:t>
            </w:r>
          </w:p>
        </w:tc>
        <w:tc>
          <w:tcPr>
            <w:tcW w:w="1210" w:type="dxa"/>
            <w:gridSpan w:val="5"/>
            <w:tcBorders>
              <w:top w:val="single" w:sz="4" w:space="0" w:color="auto"/>
              <w:left w:val="single" w:sz="4" w:space="0" w:color="auto"/>
              <w:bottom w:val="single" w:sz="4" w:space="0" w:color="auto"/>
              <w:right w:val="single" w:sz="4" w:space="0" w:color="auto"/>
            </w:tcBorders>
          </w:tcPr>
          <w:p w14:paraId="2BA47661" w14:textId="38002433" w:rsidR="00A9436F" w:rsidRPr="00011CA0" w:rsidRDefault="001A385F" w:rsidP="00D44916">
            <w:pPr>
              <w:jc w:val="both"/>
            </w:pPr>
            <w:r>
              <w:t>4</w:t>
            </w:r>
          </w:p>
        </w:tc>
      </w:tr>
      <w:tr w:rsidR="00A9436F" w:rsidRPr="00011CA0" w14:paraId="3B2BBE27"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CB2FC0" w14:textId="77777777" w:rsidR="00A9436F" w:rsidRPr="00011CA0" w:rsidRDefault="00A9436F" w:rsidP="00D44916">
            <w:pPr>
              <w:jc w:val="both"/>
              <w:rPr>
                <w:b/>
                <w:sz w:val="22"/>
              </w:rPr>
            </w:pPr>
            <w:r w:rsidRPr="00011CA0">
              <w:rPr>
                <w:b/>
              </w:rPr>
              <w:t>Prerekvizity, korekvizity, ekvivalence</w:t>
            </w:r>
          </w:p>
        </w:tc>
        <w:tc>
          <w:tcPr>
            <w:tcW w:w="6772" w:type="dxa"/>
            <w:gridSpan w:val="22"/>
            <w:tcBorders>
              <w:top w:val="single" w:sz="4" w:space="0" w:color="auto"/>
              <w:left w:val="single" w:sz="4" w:space="0" w:color="auto"/>
              <w:bottom w:val="single" w:sz="4" w:space="0" w:color="auto"/>
              <w:right w:val="single" w:sz="4" w:space="0" w:color="auto"/>
            </w:tcBorders>
          </w:tcPr>
          <w:p w14:paraId="36F39F1C" w14:textId="77777777" w:rsidR="00A9436F" w:rsidRPr="00011CA0" w:rsidRDefault="00A9436F" w:rsidP="00D44916">
            <w:pPr>
              <w:jc w:val="both"/>
            </w:pPr>
          </w:p>
        </w:tc>
      </w:tr>
      <w:tr w:rsidR="00A9436F" w:rsidRPr="00011CA0" w14:paraId="261A00D6"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82AB4DD"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39693BD5" w14:textId="77777777" w:rsidR="00A9436F" w:rsidRPr="00011CA0" w:rsidRDefault="00A9436F" w:rsidP="00D44916">
            <w:pPr>
              <w:jc w:val="both"/>
            </w:pPr>
            <w:r w:rsidRPr="00011CA0">
              <w:t>zápočet, zkouška</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29210A" w14:textId="77777777" w:rsidR="00A9436F" w:rsidRPr="00011CA0" w:rsidRDefault="00A9436F" w:rsidP="00D44916">
            <w:pPr>
              <w:jc w:val="both"/>
              <w:rPr>
                <w:b/>
              </w:rPr>
            </w:pPr>
            <w:r w:rsidRPr="00011CA0">
              <w:rPr>
                <w:b/>
              </w:rPr>
              <w:t>Forma výuky</w:t>
            </w:r>
          </w:p>
        </w:tc>
        <w:tc>
          <w:tcPr>
            <w:tcW w:w="1812" w:type="dxa"/>
            <w:gridSpan w:val="8"/>
            <w:tcBorders>
              <w:top w:val="single" w:sz="4" w:space="0" w:color="auto"/>
              <w:left w:val="single" w:sz="4" w:space="0" w:color="auto"/>
              <w:bottom w:val="single" w:sz="4" w:space="0" w:color="auto"/>
              <w:right w:val="single" w:sz="4" w:space="0" w:color="auto"/>
            </w:tcBorders>
            <w:hideMark/>
          </w:tcPr>
          <w:p w14:paraId="65E53B1F" w14:textId="77777777" w:rsidR="00A9436F" w:rsidRPr="00011CA0" w:rsidRDefault="00A9436F" w:rsidP="00D44916">
            <w:pPr>
              <w:jc w:val="both"/>
            </w:pPr>
            <w:r>
              <w:t>přednášky</w:t>
            </w:r>
            <w:r w:rsidRPr="00011CA0">
              <w:t>, seminář</w:t>
            </w:r>
            <w:r>
              <w:t>e</w:t>
            </w:r>
          </w:p>
        </w:tc>
      </w:tr>
      <w:tr w:rsidR="00A9436F" w:rsidRPr="00011CA0" w14:paraId="06A784CE"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9ECCC9" w14:textId="77777777" w:rsidR="00A9436F" w:rsidRPr="00011CA0" w:rsidRDefault="00A9436F" w:rsidP="00D44916">
            <w:pPr>
              <w:jc w:val="both"/>
              <w:rPr>
                <w:b/>
              </w:rPr>
            </w:pPr>
            <w:r w:rsidRPr="00011CA0">
              <w:rPr>
                <w:b/>
              </w:rPr>
              <w:t>Forma způsobu ověření studijních výsledků a další požadavky na studenta</w:t>
            </w:r>
          </w:p>
        </w:tc>
        <w:tc>
          <w:tcPr>
            <w:tcW w:w="6772" w:type="dxa"/>
            <w:gridSpan w:val="22"/>
            <w:tcBorders>
              <w:top w:val="single" w:sz="4" w:space="0" w:color="auto"/>
              <w:left w:val="single" w:sz="4" w:space="0" w:color="auto"/>
              <w:bottom w:val="single" w:sz="4" w:space="0" w:color="auto"/>
              <w:right w:val="single" w:sz="4" w:space="0" w:color="auto"/>
            </w:tcBorders>
            <w:hideMark/>
          </w:tcPr>
          <w:p w14:paraId="3D2319F4" w14:textId="77777777" w:rsidR="00A9436F" w:rsidRPr="00011CA0" w:rsidRDefault="00A9436F" w:rsidP="00D44916">
            <w:pPr>
              <w:jc w:val="both"/>
            </w:pPr>
            <w:r w:rsidRPr="00C45FCC">
              <w:t>Dvě písemné práce během semestru pro získání zápočtu. Písemná zkouška.</w:t>
            </w:r>
          </w:p>
        </w:tc>
      </w:tr>
      <w:tr w:rsidR="00A9436F" w:rsidRPr="00011CA0" w14:paraId="13960F67" w14:textId="77777777" w:rsidTr="00B40BDE">
        <w:trPr>
          <w:gridBefore w:val="1"/>
          <w:gridAfter w:val="1"/>
          <w:wBefore w:w="29" w:type="dxa"/>
          <w:wAfter w:w="34"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639E7A2C" w14:textId="77777777" w:rsidR="00A9436F" w:rsidRPr="00011CA0" w:rsidRDefault="00A9436F" w:rsidP="00D44916">
            <w:pPr>
              <w:jc w:val="both"/>
              <w:rPr>
                <w:b/>
              </w:rPr>
            </w:pPr>
            <w:r w:rsidRPr="00011CA0">
              <w:rPr>
                <w:b/>
              </w:rPr>
              <w:t>Garant předmětu</w:t>
            </w:r>
          </w:p>
        </w:tc>
        <w:tc>
          <w:tcPr>
            <w:tcW w:w="6772" w:type="dxa"/>
            <w:gridSpan w:val="22"/>
            <w:tcBorders>
              <w:top w:val="single" w:sz="4" w:space="0" w:color="auto"/>
              <w:left w:val="single" w:sz="4" w:space="0" w:color="auto"/>
              <w:bottom w:val="single" w:sz="4" w:space="0" w:color="auto"/>
              <w:right w:val="single" w:sz="4" w:space="0" w:color="auto"/>
            </w:tcBorders>
          </w:tcPr>
          <w:p w14:paraId="51C1D1AF" w14:textId="3A1B7A50" w:rsidR="00A9436F" w:rsidRPr="00972B54" w:rsidRDefault="00972B54" w:rsidP="00D44916">
            <w:pPr>
              <w:jc w:val="both"/>
            </w:pPr>
            <w:r w:rsidRPr="00972B54">
              <w:t>Ing. Zdeňka Prucková, Ph.D.</w:t>
            </w:r>
          </w:p>
        </w:tc>
      </w:tr>
      <w:tr w:rsidR="00A9436F" w:rsidRPr="00011CA0" w14:paraId="4B6AB64C" w14:textId="77777777" w:rsidTr="00B40BDE">
        <w:trPr>
          <w:gridBefore w:val="1"/>
          <w:gridAfter w:val="1"/>
          <w:wBefore w:w="29" w:type="dxa"/>
          <w:wAfter w:w="34"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7ED99A50" w14:textId="77777777" w:rsidR="00A9436F" w:rsidRPr="00011CA0" w:rsidRDefault="00A9436F" w:rsidP="00D44916">
            <w:pPr>
              <w:jc w:val="both"/>
              <w:rPr>
                <w:b/>
              </w:rPr>
            </w:pPr>
            <w:r w:rsidRPr="00011CA0">
              <w:rPr>
                <w:b/>
              </w:rPr>
              <w:t>Zapojení garanta do výuky předmětu</w:t>
            </w:r>
          </w:p>
        </w:tc>
        <w:tc>
          <w:tcPr>
            <w:tcW w:w="6772" w:type="dxa"/>
            <w:gridSpan w:val="22"/>
            <w:tcBorders>
              <w:top w:val="nil"/>
              <w:left w:val="single" w:sz="4" w:space="0" w:color="auto"/>
              <w:bottom w:val="single" w:sz="4" w:space="0" w:color="auto"/>
              <w:right w:val="single" w:sz="4" w:space="0" w:color="auto"/>
            </w:tcBorders>
          </w:tcPr>
          <w:p w14:paraId="7D01DC3B" w14:textId="6EB35F91" w:rsidR="00A9436F" w:rsidRPr="00011CA0" w:rsidRDefault="00972B54" w:rsidP="00D44916">
            <w:pPr>
              <w:jc w:val="both"/>
            </w:pPr>
            <w:r>
              <w:t>100% p</w:t>
            </w:r>
          </w:p>
        </w:tc>
      </w:tr>
      <w:tr w:rsidR="00A9436F" w:rsidRPr="00011CA0" w14:paraId="3EAA0B95"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E06CFB" w14:textId="77777777" w:rsidR="00A9436F" w:rsidRPr="00011CA0" w:rsidRDefault="00A9436F" w:rsidP="00D44916">
            <w:pPr>
              <w:jc w:val="both"/>
              <w:rPr>
                <w:b/>
              </w:rPr>
            </w:pPr>
            <w:r w:rsidRPr="00011CA0">
              <w:rPr>
                <w:b/>
              </w:rPr>
              <w:t>Vyučující</w:t>
            </w:r>
          </w:p>
        </w:tc>
        <w:tc>
          <w:tcPr>
            <w:tcW w:w="6772" w:type="dxa"/>
            <w:gridSpan w:val="22"/>
            <w:tcBorders>
              <w:top w:val="single" w:sz="4" w:space="0" w:color="auto"/>
              <w:left w:val="single" w:sz="4" w:space="0" w:color="auto"/>
              <w:bottom w:val="nil"/>
              <w:right w:val="single" w:sz="4" w:space="0" w:color="auto"/>
            </w:tcBorders>
          </w:tcPr>
          <w:p w14:paraId="57C1BE30" w14:textId="77777777" w:rsidR="00A9436F" w:rsidRPr="00011CA0" w:rsidRDefault="00A9436F" w:rsidP="00D44916">
            <w:pPr>
              <w:jc w:val="both"/>
            </w:pPr>
          </w:p>
        </w:tc>
      </w:tr>
      <w:tr w:rsidR="00A9436F" w:rsidRPr="00011CA0" w14:paraId="222F18EF" w14:textId="77777777" w:rsidTr="00B40BDE">
        <w:trPr>
          <w:gridBefore w:val="1"/>
          <w:gridAfter w:val="1"/>
          <w:wBefore w:w="29" w:type="dxa"/>
          <w:wAfter w:w="34" w:type="dxa"/>
          <w:trHeight w:val="291"/>
        </w:trPr>
        <w:tc>
          <w:tcPr>
            <w:tcW w:w="9856" w:type="dxa"/>
            <w:gridSpan w:val="25"/>
            <w:tcBorders>
              <w:top w:val="nil"/>
              <w:left w:val="single" w:sz="4" w:space="0" w:color="auto"/>
              <w:bottom w:val="single" w:sz="4" w:space="0" w:color="auto"/>
              <w:right w:val="single" w:sz="4" w:space="0" w:color="auto"/>
            </w:tcBorders>
          </w:tcPr>
          <w:p w14:paraId="1C8B2C4C" w14:textId="2E68E70D" w:rsidR="00A9436F" w:rsidRPr="00011CA0" w:rsidRDefault="00972B54" w:rsidP="00972B54">
            <w:pPr>
              <w:spacing w:before="60" w:after="60"/>
              <w:jc w:val="both"/>
            </w:pPr>
            <w:r w:rsidRPr="00972B54">
              <w:rPr>
                <w:b/>
              </w:rPr>
              <w:t>Ing. Zdeňka Prucková, Ph.D.</w:t>
            </w:r>
            <w:r w:rsidRPr="00443B87">
              <w:t xml:space="preserve"> </w:t>
            </w:r>
            <w:r w:rsidRPr="00972B54">
              <w:t>(100% p)</w:t>
            </w:r>
          </w:p>
        </w:tc>
      </w:tr>
      <w:tr w:rsidR="00A9436F" w:rsidRPr="00011CA0" w14:paraId="0C643AD9"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DC3A95" w14:textId="77777777" w:rsidR="00A9436F" w:rsidRPr="00011CA0" w:rsidRDefault="00A9436F" w:rsidP="00D44916">
            <w:pPr>
              <w:jc w:val="both"/>
              <w:rPr>
                <w:b/>
              </w:rPr>
            </w:pPr>
            <w:r w:rsidRPr="00011CA0">
              <w:rPr>
                <w:b/>
              </w:rPr>
              <w:t>Stručná anotace předmětu</w:t>
            </w:r>
          </w:p>
        </w:tc>
        <w:tc>
          <w:tcPr>
            <w:tcW w:w="6772" w:type="dxa"/>
            <w:gridSpan w:val="22"/>
            <w:tcBorders>
              <w:top w:val="single" w:sz="4" w:space="0" w:color="auto"/>
              <w:left w:val="single" w:sz="4" w:space="0" w:color="auto"/>
              <w:bottom w:val="nil"/>
              <w:right w:val="single" w:sz="4" w:space="0" w:color="auto"/>
            </w:tcBorders>
          </w:tcPr>
          <w:p w14:paraId="32C00A9F" w14:textId="77777777" w:rsidR="00A9436F" w:rsidRPr="00011CA0" w:rsidRDefault="00A9436F" w:rsidP="00D44916">
            <w:pPr>
              <w:jc w:val="both"/>
            </w:pPr>
          </w:p>
        </w:tc>
      </w:tr>
      <w:tr w:rsidR="00A9436F" w:rsidRPr="00011CA0" w14:paraId="0D3DB40D" w14:textId="77777777" w:rsidTr="00B40BDE">
        <w:trPr>
          <w:gridBefore w:val="1"/>
          <w:gridAfter w:val="1"/>
          <w:wBefore w:w="29" w:type="dxa"/>
          <w:wAfter w:w="34" w:type="dxa"/>
          <w:trHeight w:val="3938"/>
        </w:trPr>
        <w:tc>
          <w:tcPr>
            <w:tcW w:w="9856" w:type="dxa"/>
            <w:gridSpan w:val="25"/>
            <w:tcBorders>
              <w:top w:val="nil"/>
              <w:left w:val="single" w:sz="4" w:space="0" w:color="auto"/>
              <w:bottom w:val="single" w:sz="12" w:space="0" w:color="auto"/>
              <w:right w:val="single" w:sz="4" w:space="0" w:color="auto"/>
            </w:tcBorders>
            <w:hideMark/>
          </w:tcPr>
          <w:p w14:paraId="7C325C70" w14:textId="77777777" w:rsidR="00A9436F" w:rsidRPr="00011CA0" w:rsidRDefault="00A9436F" w:rsidP="00D44916">
            <w:pPr>
              <w:jc w:val="both"/>
            </w:pPr>
            <w:r w:rsidRPr="00011CA0">
              <w:t>Cílem předmětu je rozšířit a doplnit znalosti studentů o významnou oblast organické chemie. V rámci níže uvedených tematických celků budou studenti seznámeni se specifickým názvoslovím heterocyklických sloučenin, fyzikálně-chemickými vlastnostmi těchto látek a základními metodami přípravy. Důraz bude kladen na skupiny heterocyklických sloučenin vyskytující se v živé přírodě. Obsah předmětu tvoří tyto tematick</w:t>
            </w:r>
            <w:r>
              <w:t>é</w:t>
            </w:r>
            <w:r w:rsidRPr="00011CA0">
              <w:t xml:space="preserve"> celky:</w:t>
            </w:r>
          </w:p>
          <w:p w14:paraId="33112B13" w14:textId="77777777" w:rsidR="00A9436F" w:rsidRPr="00011CA0" w:rsidRDefault="00A9436F" w:rsidP="00A56D42">
            <w:pPr>
              <w:numPr>
                <w:ilvl w:val="0"/>
                <w:numId w:val="23"/>
              </w:numPr>
              <w:ind w:left="284" w:hanging="57"/>
              <w:jc w:val="both"/>
            </w:pPr>
            <w:r w:rsidRPr="00011CA0">
              <w:t>Charakteristika a třídění heterocyklů</w:t>
            </w:r>
          </w:p>
          <w:p w14:paraId="34AE5171" w14:textId="77777777" w:rsidR="00A9436F" w:rsidRPr="00011CA0" w:rsidRDefault="00A9436F" w:rsidP="00A56D42">
            <w:pPr>
              <w:numPr>
                <w:ilvl w:val="0"/>
                <w:numId w:val="23"/>
              </w:numPr>
              <w:ind w:left="284" w:hanging="57"/>
              <w:jc w:val="both"/>
            </w:pPr>
            <w:r w:rsidRPr="00011CA0">
              <w:t>Názvosloví heterocyklů - Hantzsch-Widman, triviální názvy, názvosloví polykondenzovaných heterocyklů, názvosloví spirosloučenin a heterospirosloučenin.</w:t>
            </w:r>
          </w:p>
          <w:p w14:paraId="1E773837" w14:textId="77777777" w:rsidR="00A9436F" w:rsidRPr="00011CA0" w:rsidRDefault="00A9436F" w:rsidP="00A56D42">
            <w:pPr>
              <w:numPr>
                <w:ilvl w:val="0"/>
                <w:numId w:val="23"/>
              </w:numPr>
              <w:ind w:left="284" w:hanging="57"/>
              <w:jc w:val="both"/>
            </w:pPr>
            <w:r w:rsidRPr="00011CA0">
              <w:t>Obecné metody syntézy heterocyklických sloučenin.</w:t>
            </w:r>
          </w:p>
          <w:p w14:paraId="5EB4597D" w14:textId="77777777" w:rsidR="00A9436F" w:rsidRPr="00011CA0" w:rsidRDefault="00A9436F" w:rsidP="00A56D42">
            <w:pPr>
              <w:numPr>
                <w:ilvl w:val="0"/>
                <w:numId w:val="23"/>
              </w:numPr>
              <w:ind w:left="284" w:hanging="57"/>
              <w:jc w:val="both"/>
            </w:pPr>
            <w:r w:rsidRPr="00011CA0">
              <w:t>Syntéza a vlastnosti 3, 4 a 7 členných heterocyklů.</w:t>
            </w:r>
          </w:p>
          <w:p w14:paraId="47DA0380" w14:textId="77777777" w:rsidR="00A9436F" w:rsidRPr="00011CA0" w:rsidRDefault="00A9436F" w:rsidP="00A56D42">
            <w:pPr>
              <w:numPr>
                <w:ilvl w:val="0"/>
                <w:numId w:val="23"/>
              </w:numPr>
              <w:ind w:left="284" w:hanging="57"/>
              <w:jc w:val="both"/>
            </w:pPr>
            <w:r w:rsidRPr="00011CA0">
              <w:t>Syntéza a vlastnosti 5 členných heterocyklů.</w:t>
            </w:r>
          </w:p>
          <w:p w14:paraId="11C51F58" w14:textId="77777777" w:rsidR="00A9436F" w:rsidRPr="00011CA0" w:rsidRDefault="00A9436F" w:rsidP="00A56D42">
            <w:pPr>
              <w:numPr>
                <w:ilvl w:val="0"/>
                <w:numId w:val="23"/>
              </w:numPr>
              <w:ind w:left="284" w:hanging="57"/>
              <w:jc w:val="both"/>
            </w:pPr>
            <w:r w:rsidRPr="00011CA0">
              <w:t>Syntéza a vlastnosti 6 členných heterocyklů.</w:t>
            </w:r>
          </w:p>
          <w:p w14:paraId="52501E47" w14:textId="77777777" w:rsidR="00A9436F" w:rsidRPr="00011CA0" w:rsidRDefault="00A9436F" w:rsidP="00A56D42">
            <w:pPr>
              <w:numPr>
                <w:ilvl w:val="0"/>
                <w:numId w:val="23"/>
              </w:numPr>
              <w:ind w:left="284" w:hanging="57"/>
              <w:jc w:val="both"/>
            </w:pPr>
            <w:r w:rsidRPr="00011CA0">
              <w:t>Polykondenzované heterocyklické sloučeniny I.</w:t>
            </w:r>
          </w:p>
          <w:p w14:paraId="66A6632E" w14:textId="77777777" w:rsidR="00A9436F" w:rsidRPr="00011CA0" w:rsidRDefault="00A9436F" w:rsidP="00A56D42">
            <w:pPr>
              <w:numPr>
                <w:ilvl w:val="0"/>
                <w:numId w:val="23"/>
              </w:numPr>
              <w:ind w:left="284" w:hanging="57"/>
              <w:jc w:val="both"/>
            </w:pPr>
            <w:r w:rsidRPr="00011CA0">
              <w:t>Polykondenzované heterocyklické sloučeniny II.</w:t>
            </w:r>
          </w:p>
          <w:p w14:paraId="1837D04D" w14:textId="77777777" w:rsidR="00A9436F" w:rsidRPr="00011CA0" w:rsidRDefault="00A9436F" w:rsidP="00A56D42">
            <w:pPr>
              <w:numPr>
                <w:ilvl w:val="0"/>
                <w:numId w:val="23"/>
              </w:numPr>
              <w:ind w:left="284" w:hanging="57"/>
              <w:jc w:val="both"/>
            </w:pPr>
            <w:r w:rsidRPr="00011CA0">
              <w:t>Makroheterocykly - cyklodextriny, cucurbiturily, crown-ethery, kryptandy, porfyriny.</w:t>
            </w:r>
          </w:p>
          <w:p w14:paraId="303EE5BA" w14:textId="77777777" w:rsidR="00A9436F" w:rsidRPr="00011CA0" w:rsidRDefault="00A9436F" w:rsidP="00A56D42">
            <w:pPr>
              <w:numPr>
                <w:ilvl w:val="0"/>
                <w:numId w:val="23"/>
              </w:numPr>
              <w:ind w:left="284" w:hanging="57"/>
              <w:jc w:val="both"/>
            </w:pPr>
            <w:r w:rsidRPr="00011CA0">
              <w:t>Významné heterocykly primárního metabolizmu - funkce a biosyntéza.</w:t>
            </w:r>
          </w:p>
          <w:p w14:paraId="77FFDC8B" w14:textId="77777777" w:rsidR="00A9436F" w:rsidRPr="00011CA0" w:rsidRDefault="00A9436F" w:rsidP="00A56D42">
            <w:pPr>
              <w:numPr>
                <w:ilvl w:val="0"/>
                <w:numId w:val="23"/>
              </w:numPr>
              <w:ind w:left="284" w:hanging="57"/>
              <w:jc w:val="both"/>
            </w:pPr>
            <w:r w:rsidRPr="00011CA0">
              <w:t>Vybrané heterocykly sekundárního metabolizmu rostlinného původu - funkce a biosyntéza.</w:t>
            </w:r>
          </w:p>
          <w:p w14:paraId="2DBCC7BE" w14:textId="77777777" w:rsidR="00A9436F" w:rsidRPr="00011CA0" w:rsidRDefault="00A9436F" w:rsidP="00A56D42">
            <w:pPr>
              <w:numPr>
                <w:ilvl w:val="0"/>
                <w:numId w:val="23"/>
              </w:numPr>
              <w:ind w:left="284" w:hanging="57"/>
              <w:jc w:val="both"/>
            </w:pPr>
            <w:r w:rsidRPr="00011CA0">
              <w:t>Vybrané heterocykly sekundárního metabolizmu živočišného původu - funkce a biosyntéza.</w:t>
            </w:r>
          </w:p>
          <w:p w14:paraId="3E47989E" w14:textId="77777777" w:rsidR="00A9436F" w:rsidRPr="00011CA0" w:rsidRDefault="00A9436F" w:rsidP="00A56D42">
            <w:pPr>
              <w:numPr>
                <w:ilvl w:val="0"/>
                <w:numId w:val="23"/>
              </w:numPr>
              <w:ind w:left="284" w:hanging="57"/>
              <w:jc w:val="both"/>
            </w:pPr>
            <w:r w:rsidRPr="00011CA0">
              <w:t>Alkaloidy - funkce, biosyntéza a totální syntéza vybraných látek.</w:t>
            </w:r>
          </w:p>
          <w:p w14:paraId="5BB6C202" w14:textId="77777777" w:rsidR="00A9436F" w:rsidRPr="00011CA0" w:rsidRDefault="00A9436F" w:rsidP="00A56D42">
            <w:pPr>
              <w:numPr>
                <w:ilvl w:val="0"/>
                <w:numId w:val="23"/>
              </w:numPr>
              <w:ind w:left="284" w:hanging="57"/>
              <w:jc w:val="both"/>
            </w:pPr>
            <w:r w:rsidRPr="00011CA0">
              <w:t>Biologická aktivita syntetických heterocyklických sloučenin.</w:t>
            </w:r>
          </w:p>
        </w:tc>
      </w:tr>
      <w:tr w:rsidR="00A9436F" w:rsidRPr="00011CA0" w14:paraId="3AD71B27" w14:textId="77777777" w:rsidTr="00B40BDE">
        <w:trPr>
          <w:gridBefore w:val="1"/>
          <w:gridAfter w:val="1"/>
          <w:wBefore w:w="29" w:type="dxa"/>
          <w:wAfter w:w="34"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13310ABA" w14:textId="77777777" w:rsidR="00A9436F" w:rsidRPr="00011CA0" w:rsidRDefault="00A9436F" w:rsidP="00D44916">
            <w:pPr>
              <w:jc w:val="both"/>
            </w:pPr>
            <w:r w:rsidRPr="00011CA0">
              <w:rPr>
                <w:b/>
              </w:rPr>
              <w:t>Studijní literatura a studijní pomůcky</w:t>
            </w:r>
          </w:p>
        </w:tc>
        <w:tc>
          <w:tcPr>
            <w:tcW w:w="6205" w:type="dxa"/>
            <w:gridSpan w:val="19"/>
            <w:tcBorders>
              <w:top w:val="nil"/>
              <w:left w:val="single" w:sz="4" w:space="0" w:color="auto"/>
              <w:bottom w:val="nil"/>
              <w:right w:val="single" w:sz="4" w:space="0" w:color="auto"/>
            </w:tcBorders>
          </w:tcPr>
          <w:p w14:paraId="5B75374B" w14:textId="77777777" w:rsidR="00A9436F" w:rsidRPr="00011CA0" w:rsidRDefault="00A9436F" w:rsidP="00D44916">
            <w:pPr>
              <w:jc w:val="both"/>
            </w:pPr>
          </w:p>
        </w:tc>
      </w:tr>
      <w:tr w:rsidR="00A9436F" w:rsidRPr="00011CA0" w14:paraId="146E9E33" w14:textId="77777777" w:rsidTr="00B40BDE">
        <w:trPr>
          <w:gridBefore w:val="1"/>
          <w:gridAfter w:val="1"/>
          <w:wBefore w:w="29" w:type="dxa"/>
          <w:wAfter w:w="34" w:type="dxa"/>
          <w:trHeight w:val="1497"/>
        </w:trPr>
        <w:tc>
          <w:tcPr>
            <w:tcW w:w="9856" w:type="dxa"/>
            <w:gridSpan w:val="25"/>
            <w:tcBorders>
              <w:top w:val="nil"/>
              <w:left w:val="single" w:sz="4" w:space="0" w:color="auto"/>
              <w:bottom w:val="single" w:sz="4" w:space="0" w:color="auto"/>
              <w:right w:val="single" w:sz="4" w:space="0" w:color="auto"/>
            </w:tcBorders>
            <w:hideMark/>
          </w:tcPr>
          <w:p w14:paraId="69397803" w14:textId="77777777" w:rsidR="00A9436F" w:rsidRPr="00011CA0" w:rsidRDefault="00A9436F" w:rsidP="00D44916">
            <w:pPr>
              <w:jc w:val="both"/>
            </w:pPr>
            <w:r w:rsidRPr="00011CA0">
              <w:rPr>
                <w:u w:val="single"/>
              </w:rPr>
              <w:t>Povinná literatura</w:t>
            </w:r>
            <w:r w:rsidRPr="00011CA0">
              <w:t xml:space="preserve">: </w:t>
            </w:r>
          </w:p>
          <w:p w14:paraId="5CBE0AEB" w14:textId="77777777" w:rsidR="00A9436F" w:rsidRPr="00011CA0" w:rsidRDefault="00A9436F" w:rsidP="00D44916">
            <w:pPr>
              <w:jc w:val="both"/>
            </w:pPr>
            <w:r w:rsidRPr="00011CA0">
              <w:t>J</w:t>
            </w:r>
            <w:r w:rsidRPr="00011CA0">
              <w:rPr>
                <w:caps/>
              </w:rPr>
              <w:t>oule</w:t>
            </w:r>
            <w:r w:rsidRPr="00011CA0">
              <w:t>, J.A., M</w:t>
            </w:r>
            <w:r w:rsidRPr="00011CA0">
              <w:rPr>
                <w:caps/>
              </w:rPr>
              <w:t>iles</w:t>
            </w:r>
            <w:r w:rsidRPr="00011CA0">
              <w:t>, K. Heterocyclic Chemistry. 5th Ed. Wiley-Blackwell, 2010. ISBN 978-1-4051-3300-5.</w:t>
            </w:r>
          </w:p>
          <w:p w14:paraId="01B5AE92" w14:textId="77777777" w:rsidR="00A9436F" w:rsidRPr="00466BC4" w:rsidRDefault="00A9436F" w:rsidP="00D44916">
            <w:pPr>
              <w:jc w:val="both"/>
            </w:pPr>
            <w:r w:rsidRPr="00466BC4">
              <w:t>AMETA,</w:t>
            </w:r>
            <w:r>
              <w:t xml:space="preserve"> K.L., PAWAR, R.P., DOMB, A.J. </w:t>
            </w:r>
            <w:r w:rsidRPr="00466BC4">
              <w:t>Bioactive Heterocycles: Synthesis &amp; Biological Evaluation (Biochemistry Research Trends)</w:t>
            </w:r>
            <w:r>
              <w:t xml:space="preserve">. Nova Science Publishers, 2013. ISBN </w:t>
            </w:r>
            <w:r w:rsidRPr="00466BC4">
              <w:t>978-1622576364.</w:t>
            </w:r>
          </w:p>
          <w:p w14:paraId="31F6B84F" w14:textId="77777777" w:rsidR="00A9436F" w:rsidRPr="00011CA0" w:rsidRDefault="00A9436F" w:rsidP="00D44916">
            <w:pPr>
              <w:jc w:val="both"/>
            </w:pPr>
            <w:r w:rsidRPr="00011CA0">
              <w:t>Č</w:t>
            </w:r>
            <w:r w:rsidRPr="00011CA0">
              <w:rPr>
                <w:caps/>
              </w:rPr>
              <w:t>ervinka</w:t>
            </w:r>
            <w:r w:rsidRPr="00011CA0">
              <w:t>, O. a kol. Chemie organických sloučenin II. Praha: SNTL, 1987.</w:t>
            </w:r>
          </w:p>
          <w:p w14:paraId="61097B0D" w14:textId="77777777" w:rsidR="00A9436F" w:rsidRPr="00011CA0" w:rsidRDefault="00A9436F" w:rsidP="00D44916">
            <w:pPr>
              <w:jc w:val="both"/>
            </w:pPr>
          </w:p>
          <w:p w14:paraId="43C29616" w14:textId="77777777" w:rsidR="00A9436F" w:rsidRPr="00011CA0" w:rsidRDefault="00A9436F" w:rsidP="00D44916">
            <w:pPr>
              <w:jc w:val="both"/>
            </w:pPr>
            <w:r w:rsidRPr="00011CA0">
              <w:rPr>
                <w:u w:val="single"/>
              </w:rPr>
              <w:t>Doporučená literatura</w:t>
            </w:r>
            <w:r w:rsidRPr="00011CA0">
              <w:t>:</w:t>
            </w:r>
          </w:p>
          <w:p w14:paraId="1B04A735" w14:textId="77777777" w:rsidR="00A9436F" w:rsidRPr="00011CA0" w:rsidRDefault="00A9436F" w:rsidP="00D44916">
            <w:r w:rsidRPr="00011CA0">
              <w:t>K</w:t>
            </w:r>
            <w:r w:rsidRPr="00011CA0">
              <w:rPr>
                <w:caps/>
              </w:rPr>
              <w:t>atritzky</w:t>
            </w:r>
            <w:r w:rsidRPr="00011CA0">
              <w:t xml:space="preserve">, A.R. Handbook of Heterocyclic Chemistry.  Burlington Elsevier Science, 2013. ISBN </w:t>
            </w:r>
            <w:r w:rsidRPr="00011CA0">
              <w:rPr>
                <w:sz w:val="19"/>
                <w:szCs w:val="19"/>
              </w:rPr>
              <w:t>978-0-0802-6217-8.</w:t>
            </w:r>
          </w:p>
          <w:p w14:paraId="1C8F4E3C" w14:textId="77777777" w:rsidR="00A9436F" w:rsidRPr="00011CA0" w:rsidRDefault="00A9436F" w:rsidP="00D44916">
            <w:pPr>
              <w:jc w:val="both"/>
            </w:pPr>
            <w:r w:rsidRPr="00011CA0">
              <w:t>K</w:t>
            </w:r>
            <w:r w:rsidRPr="00011CA0">
              <w:rPr>
                <w:caps/>
              </w:rPr>
              <w:t>ováč</w:t>
            </w:r>
            <w:r w:rsidRPr="00011CA0">
              <w:t>, J., K</w:t>
            </w:r>
            <w:r w:rsidRPr="00011CA0">
              <w:rPr>
                <w:caps/>
              </w:rPr>
              <w:t>rutošíková</w:t>
            </w:r>
            <w:r w:rsidRPr="00011CA0">
              <w:t>, A., K</w:t>
            </w:r>
            <w:r w:rsidRPr="00011CA0">
              <w:rPr>
                <w:caps/>
              </w:rPr>
              <w:t>ada</w:t>
            </w:r>
            <w:r w:rsidRPr="00011CA0">
              <w:t>, R. Chémia heterocyklických zlúčenín. Bratislava: Veda, 1982.</w:t>
            </w:r>
          </w:p>
          <w:p w14:paraId="40B90D31" w14:textId="77777777" w:rsidR="00A9436F" w:rsidRDefault="00A9436F" w:rsidP="00D44916">
            <w:pPr>
              <w:jc w:val="both"/>
            </w:pPr>
            <w:r w:rsidRPr="00011CA0">
              <w:t>S</w:t>
            </w:r>
            <w:r w:rsidRPr="00011CA0">
              <w:rPr>
                <w:caps/>
              </w:rPr>
              <w:t>taněk</w:t>
            </w:r>
            <w:r w:rsidRPr="00011CA0">
              <w:t>, J. Alkaloidy. Praha: Nakladatelství ČSAV, 1957.</w:t>
            </w:r>
          </w:p>
          <w:p w14:paraId="163BEFE3" w14:textId="77777777" w:rsidR="00A9436F" w:rsidRPr="00011CA0" w:rsidRDefault="00A9436F" w:rsidP="00D44916">
            <w:pPr>
              <w:jc w:val="both"/>
            </w:pPr>
            <w:r>
              <w:t xml:space="preserve">AMETA, K.L., DANDIA, A. </w:t>
            </w:r>
            <w:r w:rsidRPr="00466BC4">
              <w:t>Multicomponent Reactions: Synthesis of Bioactive Heterocycles</w:t>
            </w:r>
            <w:r>
              <w:t xml:space="preserve">. CRC Press, 2017. </w:t>
            </w:r>
            <w:r w:rsidRPr="00466BC4">
              <w:t>ISBN</w:t>
            </w:r>
            <w:r>
              <w:t xml:space="preserve"> </w:t>
            </w:r>
            <w:r w:rsidRPr="00466BC4">
              <w:t>978-1498734127.</w:t>
            </w:r>
          </w:p>
        </w:tc>
      </w:tr>
      <w:tr w:rsidR="00A9436F" w:rsidRPr="00011CA0" w14:paraId="10B2DF00"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72B7CFFC" w14:textId="77777777" w:rsidR="00A9436F" w:rsidRPr="00011CA0" w:rsidRDefault="00A9436F" w:rsidP="00D44916">
            <w:pPr>
              <w:jc w:val="center"/>
              <w:rPr>
                <w:b/>
              </w:rPr>
            </w:pPr>
            <w:r w:rsidRPr="00011CA0">
              <w:rPr>
                <w:b/>
              </w:rPr>
              <w:t>Informace ke kombinované nebo distanční formě</w:t>
            </w:r>
          </w:p>
        </w:tc>
      </w:tr>
      <w:tr w:rsidR="00A9436F" w:rsidRPr="00011CA0" w14:paraId="4D24F1E2" w14:textId="77777777" w:rsidTr="00B40BDE">
        <w:trPr>
          <w:gridBefore w:val="1"/>
          <w:gridAfter w:val="1"/>
          <w:wBefore w:w="29" w:type="dxa"/>
          <w:wAfter w:w="34"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3921BE92"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5E98AA06" w14:textId="2D522FAF" w:rsidR="00A9436F" w:rsidRPr="00011CA0" w:rsidRDefault="006E1331" w:rsidP="000C517E">
            <w:pPr>
              <w:jc w:val="center"/>
            </w:pPr>
            <w:r>
              <w:t>12</w:t>
            </w: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21BF90DB" w14:textId="77777777" w:rsidR="00A9436F" w:rsidRPr="00011CA0" w:rsidRDefault="00A9436F" w:rsidP="00D44916">
            <w:pPr>
              <w:jc w:val="both"/>
              <w:rPr>
                <w:b/>
              </w:rPr>
            </w:pPr>
            <w:r w:rsidRPr="00011CA0">
              <w:rPr>
                <w:b/>
              </w:rPr>
              <w:t xml:space="preserve">hodin </w:t>
            </w:r>
          </w:p>
        </w:tc>
      </w:tr>
      <w:tr w:rsidR="00A9436F" w:rsidRPr="00011CA0" w14:paraId="0FA3B5D9" w14:textId="77777777" w:rsidTr="00B40BDE">
        <w:trPr>
          <w:gridBefore w:val="1"/>
          <w:gridAfter w:val="1"/>
          <w:wBefore w:w="29" w:type="dxa"/>
          <w:wAfter w:w="34" w:type="dxa"/>
        </w:trPr>
        <w:tc>
          <w:tcPr>
            <w:tcW w:w="9856"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1D603A27" w14:textId="77777777" w:rsidR="00A9436F" w:rsidRPr="00011CA0" w:rsidRDefault="00A9436F" w:rsidP="00D44916">
            <w:pPr>
              <w:jc w:val="both"/>
              <w:rPr>
                <w:b/>
              </w:rPr>
            </w:pPr>
            <w:r w:rsidRPr="00011CA0">
              <w:rPr>
                <w:b/>
              </w:rPr>
              <w:t>Informace o způsobu kontaktu s vyučujícím</w:t>
            </w:r>
          </w:p>
        </w:tc>
      </w:tr>
      <w:tr w:rsidR="00A9436F" w:rsidRPr="00011CA0" w14:paraId="63C67D89" w14:textId="77777777" w:rsidTr="00B40BDE">
        <w:trPr>
          <w:gridBefore w:val="1"/>
          <w:gridAfter w:val="1"/>
          <w:wBefore w:w="29" w:type="dxa"/>
          <w:wAfter w:w="34" w:type="dxa"/>
          <w:trHeight w:val="841"/>
        </w:trPr>
        <w:tc>
          <w:tcPr>
            <w:tcW w:w="9856" w:type="dxa"/>
            <w:gridSpan w:val="25"/>
            <w:tcBorders>
              <w:top w:val="single" w:sz="4" w:space="0" w:color="auto"/>
              <w:left w:val="single" w:sz="4" w:space="0" w:color="auto"/>
              <w:bottom w:val="single" w:sz="4" w:space="0" w:color="auto"/>
              <w:right w:val="single" w:sz="4" w:space="0" w:color="auto"/>
            </w:tcBorders>
            <w:hideMark/>
          </w:tcPr>
          <w:p w14:paraId="6703DF5E" w14:textId="77777777" w:rsidR="000E46B3" w:rsidRPr="00011CA0" w:rsidRDefault="00A9436F" w:rsidP="000E46B3">
            <w:pPr>
              <w:jc w:val="both"/>
            </w:pPr>
            <w:r w:rsidRPr="00011CA0">
              <w:t xml:space="preserve">Studentům budou určeny části učiva k samostatnému nastudování. Kontrola samostatného studia bude provedena písemným testem. </w:t>
            </w:r>
            <w:r w:rsidR="000E46B3">
              <w:t>Dle potřeby jsou možné individuální konzultace po předchozí emailové či telefonické dohodě.</w:t>
            </w:r>
          </w:p>
          <w:p w14:paraId="62A0BF1B" w14:textId="77777777" w:rsidR="00A9436F" w:rsidRPr="00011CA0" w:rsidRDefault="00A9436F" w:rsidP="00D44916">
            <w:pPr>
              <w:jc w:val="both"/>
            </w:pPr>
          </w:p>
          <w:p w14:paraId="4BD06951" w14:textId="303F3831" w:rsidR="00A9436F" w:rsidRDefault="00A9436F" w:rsidP="00D44916">
            <w:pPr>
              <w:jc w:val="both"/>
            </w:pPr>
            <w:r w:rsidRPr="00011CA0">
              <w:t xml:space="preserve">Možnosti komunikace s vyučujícím: </w:t>
            </w:r>
            <w:hyperlink r:id="rId58" w:history="1">
              <w:r w:rsidR="00BE42E4" w:rsidRPr="00BD77A3">
                <w:rPr>
                  <w:rStyle w:val="Hypertextovodkaz"/>
                </w:rPr>
                <w:t>pruckova@utb.cz</w:t>
              </w:r>
            </w:hyperlink>
            <w:r w:rsidR="00BE42E4" w:rsidRPr="00D84D02">
              <w:t>, 576 031</w:t>
            </w:r>
            <w:r w:rsidR="00BE42E4">
              <w:t> 5</w:t>
            </w:r>
            <w:r w:rsidR="00BE42E4" w:rsidRPr="00D84D02">
              <w:t>51.</w:t>
            </w:r>
          </w:p>
          <w:p w14:paraId="4C807832" w14:textId="77777777" w:rsidR="00972B54" w:rsidRDefault="00972B54" w:rsidP="00D44916">
            <w:pPr>
              <w:jc w:val="both"/>
            </w:pPr>
          </w:p>
          <w:p w14:paraId="15652198" w14:textId="77777777" w:rsidR="00A9436F" w:rsidRPr="00011CA0" w:rsidRDefault="00A9436F" w:rsidP="00D44916">
            <w:pPr>
              <w:jc w:val="both"/>
            </w:pPr>
          </w:p>
        </w:tc>
      </w:tr>
      <w:tr w:rsidR="00A9436F" w:rsidRPr="00011CA0" w14:paraId="1449351B" w14:textId="77777777" w:rsidTr="00B40BDE">
        <w:trPr>
          <w:gridBefore w:val="1"/>
          <w:gridAfter w:val="1"/>
          <w:wBefore w:w="29" w:type="dxa"/>
          <w:wAfter w:w="34" w:type="dxa"/>
          <w:trHeight w:val="283"/>
        </w:trPr>
        <w:tc>
          <w:tcPr>
            <w:tcW w:w="9856" w:type="dxa"/>
            <w:gridSpan w:val="25"/>
            <w:tcBorders>
              <w:top w:val="single" w:sz="4" w:space="0" w:color="auto"/>
              <w:left w:val="single" w:sz="4" w:space="0" w:color="auto"/>
              <w:bottom w:val="single" w:sz="4" w:space="0" w:color="auto"/>
              <w:right w:val="single" w:sz="4" w:space="0" w:color="auto"/>
            </w:tcBorders>
            <w:shd w:val="clear" w:color="auto" w:fill="BDD6EE"/>
            <w:hideMark/>
          </w:tcPr>
          <w:p w14:paraId="50CAEF3F" w14:textId="77777777" w:rsidR="00A9436F" w:rsidRPr="00011CA0" w:rsidRDefault="00A9436F" w:rsidP="00D44916">
            <w:pPr>
              <w:jc w:val="both"/>
            </w:pPr>
            <w:r w:rsidRPr="00011CA0">
              <w:lastRenderedPageBreak/>
              <w:br w:type="page"/>
            </w:r>
            <w:r w:rsidRPr="00011CA0">
              <w:rPr>
                <w:b/>
                <w:sz w:val="28"/>
              </w:rPr>
              <w:t>B-III – Charakteristika studijního předmětu</w:t>
            </w:r>
          </w:p>
        </w:tc>
      </w:tr>
      <w:tr w:rsidR="00A9436F" w:rsidRPr="00011CA0" w14:paraId="1823DF80" w14:textId="77777777" w:rsidTr="00B40BDE">
        <w:trPr>
          <w:gridBefore w:val="1"/>
          <w:gridAfter w:val="1"/>
          <w:wBefore w:w="29" w:type="dxa"/>
          <w:wAfter w:w="34"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78711E4"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left w:val="single" w:sz="4" w:space="0" w:color="auto"/>
              <w:bottom w:val="single" w:sz="4" w:space="0" w:color="auto"/>
              <w:right w:val="single" w:sz="4" w:space="0" w:color="auto"/>
            </w:tcBorders>
            <w:hideMark/>
          </w:tcPr>
          <w:p w14:paraId="73C643CC" w14:textId="77777777" w:rsidR="00A9436F" w:rsidRPr="004800BD" w:rsidRDefault="00A9436F" w:rsidP="00D44916">
            <w:pPr>
              <w:jc w:val="both"/>
              <w:rPr>
                <w:b/>
              </w:rPr>
            </w:pPr>
            <w:bookmarkStart w:id="31" w:name="Str_a_sym_molekul"/>
            <w:bookmarkEnd w:id="31"/>
            <w:r w:rsidRPr="004800BD">
              <w:rPr>
                <w:b/>
              </w:rPr>
              <w:t>Struktura a symetrie molekul</w:t>
            </w:r>
          </w:p>
        </w:tc>
      </w:tr>
      <w:tr w:rsidR="00A9436F" w:rsidRPr="00011CA0" w14:paraId="6DFD8E53"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41E4AD"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01EE9D03" w14:textId="1A4665F8" w:rsidR="00A9436F" w:rsidRPr="00011CA0" w:rsidRDefault="007A4857" w:rsidP="00D44916">
            <w:pPr>
              <w:jc w:val="both"/>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A0A3F9A" w14:textId="77777777" w:rsidR="00A9436F" w:rsidRPr="00011CA0" w:rsidRDefault="00A9436F" w:rsidP="00D44916">
            <w:pPr>
              <w:jc w:val="both"/>
            </w:pPr>
            <w:r w:rsidRPr="00011CA0">
              <w:rPr>
                <w:b/>
              </w:rPr>
              <w:t>doporučený ročník / semestr</w:t>
            </w:r>
          </w:p>
        </w:tc>
        <w:tc>
          <w:tcPr>
            <w:tcW w:w="671" w:type="dxa"/>
            <w:gridSpan w:val="2"/>
            <w:tcBorders>
              <w:top w:val="single" w:sz="4" w:space="0" w:color="auto"/>
              <w:left w:val="single" w:sz="4" w:space="0" w:color="auto"/>
              <w:bottom w:val="single" w:sz="4" w:space="0" w:color="auto"/>
              <w:right w:val="single" w:sz="4" w:space="0" w:color="auto"/>
            </w:tcBorders>
          </w:tcPr>
          <w:p w14:paraId="3636C3AD" w14:textId="0B81C2CA" w:rsidR="00A9436F" w:rsidRPr="00011CA0" w:rsidRDefault="005765FD" w:rsidP="00D44916">
            <w:pPr>
              <w:jc w:val="both"/>
            </w:pPr>
            <w:r>
              <w:t>2/ZS</w:t>
            </w:r>
          </w:p>
        </w:tc>
      </w:tr>
      <w:tr w:rsidR="00A9436F" w:rsidRPr="00011CA0" w14:paraId="58403683"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49F51F" w14:textId="77777777" w:rsidR="00A9436F" w:rsidRPr="00011CA0" w:rsidRDefault="00A9436F"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374D808D" w14:textId="4C12551B" w:rsidR="00A9436F" w:rsidRPr="00011CA0" w:rsidRDefault="001A385F" w:rsidP="00D44916">
            <w:pPr>
              <w:jc w:val="both"/>
            </w:pPr>
            <w:r>
              <w:t>14p+28s+0l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497658" w14:textId="77777777" w:rsidR="00A9436F" w:rsidRPr="00011CA0" w:rsidRDefault="00A9436F" w:rsidP="00D44916">
            <w:pPr>
              <w:jc w:val="both"/>
              <w:rPr>
                <w:b/>
              </w:rPr>
            </w:pPr>
            <w:r w:rsidRPr="00011CA0">
              <w:rPr>
                <w:b/>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244DCEA2" w14:textId="648B985E" w:rsidR="00A9436F" w:rsidRPr="00011CA0" w:rsidRDefault="008F0CEA" w:rsidP="00D44916">
            <w:pPr>
              <w:jc w:val="both"/>
            </w:pPr>
            <w:r>
              <w:t>42</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7FCED53" w14:textId="77777777" w:rsidR="00A9436F" w:rsidRPr="00011CA0" w:rsidRDefault="00A9436F" w:rsidP="00D44916">
            <w:pPr>
              <w:jc w:val="both"/>
              <w:rPr>
                <w:b/>
              </w:rPr>
            </w:pPr>
            <w:r w:rsidRPr="00011CA0">
              <w:rPr>
                <w:b/>
              </w:rPr>
              <w:t>kreditů</w:t>
            </w:r>
          </w:p>
        </w:tc>
        <w:tc>
          <w:tcPr>
            <w:tcW w:w="1210" w:type="dxa"/>
            <w:gridSpan w:val="5"/>
            <w:tcBorders>
              <w:top w:val="single" w:sz="4" w:space="0" w:color="auto"/>
              <w:left w:val="single" w:sz="4" w:space="0" w:color="auto"/>
              <w:bottom w:val="single" w:sz="4" w:space="0" w:color="auto"/>
              <w:right w:val="single" w:sz="4" w:space="0" w:color="auto"/>
            </w:tcBorders>
          </w:tcPr>
          <w:p w14:paraId="1D296624" w14:textId="78799848" w:rsidR="00A9436F" w:rsidRPr="00011CA0" w:rsidRDefault="001A385F" w:rsidP="00D44916">
            <w:pPr>
              <w:jc w:val="both"/>
            </w:pPr>
            <w:r>
              <w:t>3</w:t>
            </w:r>
          </w:p>
        </w:tc>
      </w:tr>
      <w:tr w:rsidR="00A9436F" w:rsidRPr="00011CA0" w14:paraId="5B15A790"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782BB6" w14:textId="77777777" w:rsidR="00A9436F" w:rsidRPr="00011CA0" w:rsidRDefault="00A9436F" w:rsidP="00D44916">
            <w:pPr>
              <w:jc w:val="both"/>
              <w:rPr>
                <w:b/>
                <w:sz w:val="22"/>
              </w:rPr>
            </w:pPr>
            <w:r w:rsidRPr="00011CA0">
              <w:rPr>
                <w:b/>
              </w:rPr>
              <w:t>Prerekvizity, korekvizity, ekvivalence</w:t>
            </w:r>
          </w:p>
        </w:tc>
        <w:tc>
          <w:tcPr>
            <w:tcW w:w="6772" w:type="dxa"/>
            <w:gridSpan w:val="22"/>
            <w:tcBorders>
              <w:top w:val="single" w:sz="4" w:space="0" w:color="auto"/>
              <w:left w:val="single" w:sz="4" w:space="0" w:color="auto"/>
              <w:bottom w:val="single" w:sz="4" w:space="0" w:color="auto"/>
              <w:right w:val="single" w:sz="4" w:space="0" w:color="auto"/>
            </w:tcBorders>
          </w:tcPr>
          <w:p w14:paraId="4731C314" w14:textId="77777777" w:rsidR="00A9436F" w:rsidRPr="00011CA0" w:rsidRDefault="00A9436F" w:rsidP="00D44916">
            <w:pPr>
              <w:jc w:val="both"/>
            </w:pPr>
          </w:p>
        </w:tc>
      </w:tr>
      <w:tr w:rsidR="00A9436F" w:rsidRPr="00011CA0" w14:paraId="6D9406AA"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CA1C39"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2CA9998A" w14:textId="77777777" w:rsidR="00A9436F" w:rsidRPr="00011CA0" w:rsidRDefault="00A9436F" w:rsidP="00D44916">
            <w:pPr>
              <w:jc w:val="both"/>
            </w:pPr>
            <w:r w:rsidRPr="00011CA0">
              <w:t>klasifikovaný zápočet</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740D04" w14:textId="77777777" w:rsidR="00A9436F" w:rsidRPr="00011CA0" w:rsidRDefault="00A9436F" w:rsidP="00D44916">
            <w:pPr>
              <w:jc w:val="both"/>
              <w:rPr>
                <w:b/>
              </w:rPr>
            </w:pPr>
            <w:r w:rsidRPr="00011CA0">
              <w:rPr>
                <w:b/>
              </w:rPr>
              <w:t>Forma výuky</w:t>
            </w:r>
          </w:p>
        </w:tc>
        <w:tc>
          <w:tcPr>
            <w:tcW w:w="1812" w:type="dxa"/>
            <w:gridSpan w:val="8"/>
            <w:tcBorders>
              <w:top w:val="single" w:sz="4" w:space="0" w:color="auto"/>
              <w:left w:val="single" w:sz="4" w:space="0" w:color="auto"/>
              <w:bottom w:val="single" w:sz="4" w:space="0" w:color="auto"/>
              <w:right w:val="single" w:sz="4" w:space="0" w:color="auto"/>
            </w:tcBorders>
            <w:hideMark/>
          </w:tcPr>
          <w:p w14:paraId="5C2409AD" w14:textId="77777777" w:rsidR="00A9436F" w:rsidRPr="00011CA0" w:rsidRDefault="00A9436F" w:rsidP="00D44916">
            <w:pPr>
              <w:jc w:val="both"/>
            </w:pPr>
            <w:r>
              <w:t>přednášky</w:t>
            </w:r>
            <w:r w:rsidRPr="00011CA0">
              <w:t>, seminář</w:t>
            </w:r>
            <w:r>
              <w:t>e</w:t>
            </w:r>
          </w:p>
        </w:tc>
      </w:tr>
      <w:tr w:rsidR="00A9436F" w:rsidRPr="00011CA0" w14:paraId="105F41BA"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2D0A4BD" w14:textId="77777777" w:rsidR="00A9436F" w:rsidRPr="00011CA0" w:rsidRDefault="00A9436F" w:rsidP="00D44916">
            <w:pPr>
              <w:jc w:val="both"/>
              <w:rPr>
                <w:b/>
              </w:rPr>
            </w:pPr>
            <w:r w:rsidRPr="00011CA0">
              <w:rPr>
                <w:b/>
              </w:rPr>
              <w:t>Forma způsobu ověření studijních výsledků a další požadavky na studenta</w:t>
            </w:r>
          </w:p>
        </w:tc>
        <w:tc>
          <w:tcPr>
            <w:tcW w:w="6772" w:type="dxa"/>
            <w:gridSpan w:val="22"/>
            <w:tcBorders>
              <w:top w:val="single" w:sz="4" w:space="0" w:color="auto"/>
              <w:left w:val="single" w:sz="4" w:space="0" w:color="auto"/>
              <w:bottom w:val="single" w:sz="4" w:space="0" w:color="auto"/>
              <w:right w:val="single" w:sz="4" w:space="0" w:color="auto"/>
            </w:tcBorders>
            <w:hideMark/>
          </w:tcPr>
          <w:p w14:paraId="794CBF99" w14:textId="77777777" w:rsidR="00A9436F" w:rsidRPr="00011CA0" w:rsidRDefault="00A9436F" w:rsidP="00D44916">
            <w:pPr>
              <w:jc w:val="both"/>
            </w:pPr>
            <w:r w:rsidRPr="00011CA0">
              <w:t>Šest písemných prací během semestru. V so</w:t>
            </w:r>
            <w:r>
              <w:t>učtu je nutné získat alespoň 50</w:t>
            </w:r>
            <w:r w:rsidRPr="00011CA0">
              <w:t>% bodů. Klasifikace dle bodového zisku.</w:t>
            </w:r>
          </w:p>
        </w:tc>
      </w:tr>
      <w:tr w:rsidR="00A9436F" w:rsidRPr="00011CA0" w14:paraId="6673B28D" w14:textId="77777777" w:rsidTr="00B40BDE">
        <w:trPr>
          <w:gridBefore w:val="1"/>
          <w:gridAfter w:val="1"/>
          <w:wBefore w:w="29" w:type="dxa"/>
          <w:wAfter w:w="34"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31693AD6" w14:textId="77777777" w:rsidR="00A9436F" w:rsidRPr="00011CA0" w:rsidRDefault="00A9436F" w:rsidP="00D44916">
            <w:pPr>
              <w:jc w:val="both"/>
              <w:rPr>
                <w:b/>
              </w:rPr>
            </w:pPr>
            <w:r w:rsidRPr="00011CA0">
              <w:rPr>
                <w:b/>
              </w:rPr>
              <w:t>Garant předmětu</w:t>
            </w:r>
          </w:p>
        </w:tc>
        <w:tc>
          <w:tcPr>
            <w:tcW w:w="6772" w:type="dxa"/>
            <w:gridSpan w:val="22"/>
            <w:tcBorders>
              <w:top w:val="single" w:sz="4" w:space="0" w:color="auto"/>
              <w:left w:val="single" w:sz="4" w:space="0" w:color="auto"/>
              <w:bottom w:val="single" w:sz="4" w:space="0" w:color="auto"/>
              <w:right w:val="single" w:sz="4" w:space="0" w:color="auto"/>
            </w:tcBorders>
          </w:tcPr>
          <w:p w14:paraId="2D02FB69" w14:textId="79F48754" w:rsidR="00A9436F" w:rsidRPr="00972B54" w:rsidRDefault="00972B54" w:rsidP="00D44916">
            <w:pPr>
              <w:jc w:val="both"/>
            </w:pPr>
            <w:r w:rsidRPr="00972B54">
              <w:t>Mgr. Robert Vícha, Ph.D.</w:t>
            </w:r>
          </w:p>
        </w:tc>
      </w:tr>
      <w:tr w:rsidR="00A9436F" w:rsidRPr="00011CA0" w14:paraId="48B3E2B7" w14:textId="77777777" w:rsidTr="00B40BDE">
        <w:trPr>
          <w:gridBefore w:val="1"/>
          <w:gridAfter w:val="1"/>
          <w:wBefore w:w="29" w:type="dxa"/>
          <w:wAfter w:w="34"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7F95A908" w14:textId="77777777" w:rsidR="00A9436F" w:rsidRPr="00011CA0" w:rsidRDefault="00A9436F" w:rsidP="00D44916">
            <w:pPr>
              <w:jc w:val="both"/>
              <w:rPr>
                <w:b/>
              </w:rPr>
            </w:pPr>
            <w:r w:rsidRPr="00011CA0">
              <w:rPr>
                <w:b/>
              </w:rPr>
              <w:t>Zapojení garanta do výuky předmětu</w:t>
            </w:r>
          </w:p>
        </w:tc>
        <w:tc>
          <w:tcPr>
            <w:tcW w:w="6772" w:type="dxa"/>
            <w:gridSpan w:val="22"/>
            <w:tcBorders>
              <w:top w:val="nil"/>
              <w:left w:val="single" w:sz="4" w:space="0" w:color="auto"/>
              <w:bottom w:val="single" w:sz="4" w:space="0" w:color="auto"/>
              <w:right w:val="single" w:sz="4" w:space="0" w:color="auto"/>
            </w:tcBorders>
          </w:tcPr>
          <w:p w14:paraId="2B8281A2" w14:textId="1C6BD0D8" w:rsidR="00A9436F" w:rsidRPr="00011CA0" w:rsidRDefault="00972B54" w:rsidP="00D44916">
            <w:pPr>
              <w:jc w:val="both"/>
            </w:pPr>
            <w:r>
              <w:t>100% p</w:t>
            </w:r>
          </w:p>
        </w:tc>
      </w:tr>
      <w:tr w:rsidR="00A9436F" w:rsidRPr="00011CA0" w14:paraId="2175AF10"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0D6F88" w14:textId="77777777" w:rsidR="00A9436F" w:rsidRPr="00011CA0" w:rsidRDefault="00A9436F" w:rsidP="00D44916">
            <w:pPr>
              <w:jc w:val="both"/>
              <w:rPr>
                <w:b/>
              </w:rPr>
            </w:pPr>
            <w:r w:rsidRPr="00011CA0">
              <w:rPr>
                <w:b/>
              </w:rPr>
              <w:t>Vyučující</w:t>
            </w:r>
          </w:p>
        </w:tc>
        <w:tc>
          <w:tcPr>
            <w:tcW w:w="6772" w:type="dxa"/>
            <w:gridSpan w:val="22"/>
            <w:tcBorders>
              <w:top w:val="single" w:sz="4" w:space="0" w:color="auto"/>
              <w:left w:val="single" w:sz="4" w:space="0" w:color="auto"/>
              <w:bottom w:val="nil"/>
              <w:right w:val="single" w:sz="4" w:space="0" w:color="auto"/>
            </w:tcBorders>
          </w:tcPr>
          <w:p w14:paraId="767C8134" w14:textId="77777777" w:rsidR="00A9436F" w:rsidRPr="00011CA0" w:rsidRDefault="00A9436F" w:rsidP="00D44916">
            <w:pPr>
              <w:jc w:val="both"/>
            </w:pPr>
          </w:p>
        </w:tc>
      </w:tr>
      <w:tr w:rsidR="00A9436F" w:rsidRPr="00011CA0" w14:paraId="69CBB78C" w14:textId="77777777" w:rsidTr="00B40BDE">
        <w:trPr>
          <w:gridBefore w:val="1"/>
          <w:gridAfter w:val="1"/>
          <w:wBefore w:w="29" w:type="dxa"/>
          <w:wAfter w:w="34" w:type="dxa"/>
          <w:trHeight w:val="291"/>
        </w:trPr>
        <w:tc>
          <w:tcPr>
            <w:tcW w:w="9856" w:type="dxa"/>
            <w:gridSpan w:val="25"/>
            <w:tcBorders>
              <w:top w:val="nil"/>
              <w:left w:val="single" w:sz="4" w:space="0" w:color="auto"/>
              <w:bottom w:val="single" w:sz="4" w:space="0" w:color="auto"/>
              <w:right w:val="single" w:sz="4" w:space="0" w:color="auto"/>
            </w:tcBorders>
          </w:tcPr>
          <w:p w14:paraId="3AC9C65D" w14:textId="46DBF519" w:rsidR="00A9436F" w:rsidRPr="00011CA0" w:rsidRDefault="00972B54" w:rsidP="004F3163">
            <w:pPr>
              <w:spacing w:before="40" w:after="40"/>
              <w:jc w:val="both"/>
            </w:pPr>
            <w:r w:rsidRPr="00972B54">
              <w:rPr>
                <w:b/>
              </w:rPr>
              <w:t>Mgr. Robert Vícha, Ph.D.</w:t>
            </w:r>
            <w:r w:rsidRPr="00443B87">
              <w:rPr>
                <w:b/>
              </w:rPr>
              <w:t xml:space="preserve"> </w:t>
            </w:r>
            <w:r w:rsidRPr="00972B54">
              <w:t>(100% p)</w:t>
            </w:r>
          </w:p>
        </w:tc>
      </w:tr>
      <w:tr w:rsidR="00A9436F" w:rsidRPr="00011CA0" w14:paraId="64308185"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4D66ED" w14:textId="77777777" w:rsidR="00A9436F" w:rsidRPr="00011CA0" w:rsidRDefault="00A9436F" w:rsidP="00D44916">
            <w:pPr>
              <w:jc w:val="both"/>
              <w:rPr>
                <w:b/>
              </w:rPr>
            </w:pPr>
            <w:r w:rsidRPr="00011CA0">
              <w:rPr>
                <w:b/>
              </w:rPr>
              <w:t>Stručná anotace předmětu</w:t>
            </w:r>
          </w:p>
        </w:tc>
        <w:tc>
          <w:tcPr>
            <w:tcW w:w="6772" w:type="dxa"/>
            <w:gridSpan w:val="22"/>
            <w:tcBorders>
              <w:top w:val="single" w:sz="4" w:space="0" w:color="auto"/>
              <w:left w:val="single" w:sz="4" w:space="0" w:color="auto"/>
              <w:bottom w:val="nil"/>
              <w:right w:val="single" w:sz="4" w:space="0" w:color="auto"/>
            </w:tcBorders>
          </w:tcPr>
          <w:p w14:paraId="7F726F9B" w14:textId="77777777" w:rsidR="00A9436F" w:rsidRPr="00011CA0" w:rsidRDefault="00A9436F" w:rsidP="00D44916">
            <w:pPr>
              <w:jc w:val="both"/>
            </w:pPr>
          </w:p>
        </w:tc>
      </w:tr>
      <w:tr w:rsidR="00A9436F" w:rsidRPr="00011CA0" w14:paraId="0BDF3753" w14:textId="77777777" w:rsidTr="00B40BDE">
        <w:trPr>
          <w:gridBefore w:val="1"/>
          <w:gridAfter w:val="1"/>
          <w:wBefore w:w="29" w:type="dxa"/>
          <w:wAfter w:w="34" w:type="dxa"/>
          <w:trHeight w:val="3938"/>
        </w:trPr>
        <w:tc>
          <w:tcPr>
            <w:tcW w:w="9856" w:type="dxa"/>
            <w:gridSpan w:val="25"/>
            <w:tcBorders>
              <w:top w:val="nil"/>
              <w:left w:val="single" w:sz="4" w:space="0" w:color="auto"/>
              <w:bottom w:val="single" w:sz="12" w:space="0" w:color="auto"/>
              <w:right w:val="single" w:sz="4" w:space="0" w:color="auto"/>
            </w:tcBorders>
            <w:hideMark/>
          </w:tcPr>
          <w:p w14:paraId="33E5C108" w14:textId="77777777" w:rsidR="00A9436F" w:rsidRPr="00011CA0" w:rsidRDefault="00A9436F" w:rsidP="00D44916">
            <w:pPr>
              <w:jc w:val="both"/>
            </w:pPr>
            <w:r w:rsidRPr="00011CA0">
              <w:t>Cílem předmětu je přivést studenty k uvědomění trojrozměrné struktury molekul a rozpoznání důsledků pro chování a reaktivitu. Druhá část předmětu bude věnována systematickému přehledu pericyklických reakcí, jedné ze zásadních oblastí organické chemie. Obsah předmětu tvoří tyto tematick</w:t>
            </w:r>
            <w:r>
              <w:t>é</w:t>
            </w:r>
            <w:r w:rsidRPr="00011CA0">
              <w:t xml:space="preserve"> celky:</w:t>
            </w:r>
          </w:p>
          <w:p w14:paraId="102B1119" w14:textId="77777777" w:rsidR="00A9436F" w:rsidRPr="00011CA0" w:rsidRDefault="00A9436F" w:rsidP="00A56D42">
            <w:pPr>
              <w:pStyle w:val="Odstavecseseznamem"/>
              <w:numPr>
                <w:ilvl w:val="0"/>
                <w:numId w:val="24"/>
              </w:numPr>
              <w:ind w:left="284" w:hanging="57"/>
              <w:jc w:val="both"/>
            </w:pPr>
            <w:r w:rsidRPr="00011CA0">
              <w:t>Molekulární geometrie - základní parametry. Chemická vazba. Model kovalentní vazby. Pevnost a délka vazby, vazebné úhly, torzní a dihedrální úhly. Limitní oblasti.</w:t>
            </w:r>
          </w:p>
          <w:p w14:paraId="5F3BA09B" w14:textId="77777777" w:rsidR="00A9436F" w:rsidRPr="00011CA0" w:rsidRDefault="00A9436F" w:rsidP="00A56D42">
            <w:pPr>
              <w:pStyle w:val="Odstavecseseznamem"/>
              <w:numPr>
                <w:ilvl w:val="0"/>
                <w:numId w:val="24"/>
              </w:numPr>
              <w:ind w:left="284" w:hanging="57"/>
              <w:jc w:val="both"/>
            </w:pPr>
            <w:r w:rsidRPr="00011CA0">
              <w:t>Molekuly v prostoru. Elektronový strukturní vzorec a odvození prostorového uspořádání - metoda VSEPR.</w:t>
            </w:r>
          </w:p>
          <w:p w14:paraId="0D8D40D0" w14:textId="77777777" w:rsidR="00A9436F" w:rsidRPr="00011CA0" w:rsidRDefault="00A9436F" w:rsidP="00A56D42">
            <w:pPr>
              <w:pStyle w:val="Odstavecseseznamem"/>
              <w:numPr>
                <w:ilvl w:val="0"/>
                <w:numId w:val="24"/>
              </w:numPr>
              <w:ind w:left="284" w:hanging="57"/>
              <w:jc w:val="both"/>
            </w:pPr>
            <w:r w:rsidRPr="00011CA0">
              <w:t>Symetrie. Prvky symetrie. Bodové grupy symetrie. Prostorové grupy symetrie.</w:t>
            </w:r>
            <w:r>
              <w:t xml:space="preserve"> </w:t>
            </w:r>
            <w:r w:rsidRPr="00011CA0">
              <w:t>Vztah mezi molekulární a makroskopickou chiralitou - filosofické aspekty.</w:t>
            </w:r>
          </w:p>
          <w:p w14:paraId="7EFC319E" w14:textId="77777777" w:rsidR="00A9436F" w:rsidRPr="00011CA0" w:rsidRDefault="00A9436F" w:rsidP="00A56D42">
            <w:pPr>
              <w:pStyle w:val="Odstavecseseznamem"/>
              <w:numPr>
                <w:ilvl w:val="0"/>
                <w:numId w:val="24"/>
              </w:numPr>
              <w:ind w:left="284" w:hanging="57"/>
              <w:jc w:val="both"/>
            </w:pPr>
            <w:r w:rsidRPr="00011CA0">
              <w:t>Chemické modely.</w:t>
            </w:r>
          </w:p>
          <w:p w14:paraId="2C08743C" w14:textId="77777777" w:rsidR="00A9436F" w:rsidRPr="00011CA0" w:rsidRDefault="00A9436F" w:rsidP="00A56D42">
            <w:pPr>
              <w:pStyle w:val="Odstavecseseznamem"/>
              <w:numPr>
                <w:ilvl w:val="0"/>
                <w:numId w:val="24"/>
              </w:numPr>
              <w:ind w:left="284" w:hanging="57"/>
              <w:jc w:val="both"/>
            </w:pPr>
            <w:r w:rsidRPr="00011CA0">
              <w:t>Chiralita. Pasteur versus Vant Hoff, optická čistota a racemické modifikace. Další necentrální typy chirálních útvarů: axiální a planární chiralita, helicita</w:t>
            </w:r>
            <w:r>
              <w:t>.</w:t>
            </w:r>
          </w:p>
          <w:p w14:paraId="5B5FE2C2" w14:textId="77777777" w:rsidR="00A9436F" w:rsidRPr="00011CA0" w:rsidRDefault="00A9436F" w:rsidP="00A56D42">
            <w:pPr>
              <w:pStyle w:val="Odstavecseseznamem"/>
              <w:numPr>
                <w:ilvl w:val="0"/>
                <w:numId w:val="24"/>
              </w:numPr>
              <w:ind w:left="284" w:hanging="57"/>
              <w:jc w:val="both"/>
            </w:pPr>
            <w:r w:rsidRPr="00011CA0">
              <w:t>Aplikace symetrie molekul při interpretacích spektrálních charakteristik (s důrazem na NMR).</w:t>
            </w:r>
          </w:p>
          <w:p w14:paraId="088B18D4" w14:textId="77777777" w:rsidR="00A9436F" w:rsidRPr="00011CA0" w:rsidRDefault="00A9436F" w:rsidP="00A56D42">
            <w:pPr>
              <w:pStyle w:val="Odstavecseseznamem"/>
              <w:numPr>
                <w:ilvl w:val="0"/>
                <w:numId w:val="24"/>
              </w:numPr>
              <w:ind w:left="284" w:hanging="57"/>
              <w:jc w:val="both"/>
            </w:pPr>
            <w:r w:rsidRPr="00011CA0">
              <w:t xml:space="preserve">Konformace </w:t>
            </w:r>
            <w:r>
              <w:t>-</w:t>
            </w:r>
            <w:r w:rsidRPr="00011CA0">
              <w:t xml:space="preserve"> konformační analýza a rovnováhy.</w:t>
            </w:r>
          </w:p>
          <w:p w14:paraId="5B442327" w14:textId="77777777" w:rsidR="00A9436F" w:rsidRPr="00011CA0" w:rsidRDefault="00A9436F" w:rsidP="00A56D42">
            <w:pPr>
              <w:pStyle w:val="Odstavecseseznamem"/>
              <w:numPr>
                <w:ilvl w:val="0"/>
                <w:numId w:val="24"/>
              </w:numPr>
              <w:ind w:left="284" w:hanging="57"/>
              <w:jc w:val="both"/>
            </w:pPr>
            <w:r w:rsidRPr="00011CA0">
              <w:t>Konjugační efekty, aromaticita, nearomaticita, antiaromaticita.</w:t>
            </w:r>
          </w:p>
          <w:p w14:paraId="60057A77" w14:textId="77777777" w:rsidR="00A9436F" w:rsidRPr="00011CA0" w:rsidRDefault="00A9436F" w:rsidP="00A56D42">
            <w:pPr>
              <w:pStyle w:val="Odstavecseseznamem"/>
              <w:numPr>
                <w:ilvl w:val="0"/>
                <w:numId w:val="24"/>
              </w:numPr>
              <w:ind w:left="284" w:hanging="57"/>
              <w:jc w:val="both"/>
            </w:pPr>
            <w:r w:rsidRPr="00011CA0">
              <w:t>Teorie hraničních orbitalů, LUMO, HOMO, symetrie HO.</w:t>
            </w:r>
          </w:p>
          <w:p w14:paraId="4D380544" w14:textId="77777777" w:rsidR="00A9436F" w:rsidRPr="00011CA0" w:rsidRDefault="00A9436F" w:rsidP="00A56D42">
            <w:pPr>
              <w:pStyle w:val="Odstavecseseznamem"/>
              <w:numPr>
                <w:ilvl w:val="0"/>
                <w:numId w:val="24"/>
              </w:numPr>
              <w:ind w:left="284" w:hanging="57"/>
              <w:jc w:val="both"/>
            </w:pPr>
            <w:r w:rsidRPr="00011CA0">
              <w:t>Pericyklické reakce. Woodwardova - Hoffmannova pravidla, Fukuiho teorie interakce hraničních orbitalů, Dewarova - Zimmermanova teorie aromatických tranzitních stavů.</w:t>
            </w:r>
          </w:p>
          <w:p w14:paraId="792ED9F7" w14:textId="77777777" w:rsidR="00A9436F" w:rsidRPr="00011CA0" w:rsidRDefault="00A9436F" w:rsidP="00A56D42">
            <w:pPr>
              <w:pStyle w:val="Odstavecseseznamem"/>
              <w:numPr>
                <w:ilvl w:val="0"/>
                <w:numId w:val="24"/>
              </w:numPr>
              <w:ind w:left="284" w:hanging="57"/>
              <w:jc w:val="both"/>
            </w:pPr>
            <w:r w:rsidRPr="00011CA0">
              <w:t>Elektrocyklizační reakce.</w:t>
            </w:r>
          </w:p>
          <w:p w14:paraId="156CD7E3" w14:textId="77777777" w:rsidR="00A9436F" w:rsidRPr="00011CA0" w:rsidRDefault="00A9436F" w:rsidP="00A56D42">
            <w:pPr>
              <w:pStyle w:val="Odstavecseseznamem"/>
              <w:numPr>
                <w:ilvl w:val="0"/>
                <w:numId w:val="24"/>
              </w:numPr>
              <w:ind w:left="284" w:hanging="57"/>
              <w:jc w:val="both"/>
            </w:pPr>
            <w:r w:rsidRPr="00011CA0">
              <w:t>Cykloadiční reakce.</w:t>
            </w:r>
          </w:p>
          <w:p w14:paraId="0BA2DC63" w14:textId="77777777" w:rsidR="00A9436F" w:rsidRPr="00011CA0" w:rsidRDefault="00A9436F" w:rsidP="00A56D42">
            <w:pPr>
              <w:pStyle w:val="Odstavecseseznamem"/>
              <w:numPr>
                <w:ilvl w:val="0"/>
                <w:numId w:val="24"/>
              </w:numPr>
              <w:ind w:left="284" w:hanging="57"/>
              <w:jc w:val="both"/>
            </w:pPr>
            <w:r w:rsidRPr="00011CA0">
              <w:t>Dipolární cykloadice.</w:t>
            </w:r>
          </w:p>
          <w:p w14:paraId="01ED68EF" w14:textId="77777777" w:rsidR="00A9436F" w:rsidRPr="00011CA0" w:rsidRDefault="00A9436F" w:rsidP="00A56D42">
            <w:pPr>
              <w:pStyle w:val="Odstavecseseznamem"/>
              <w:numPr>
                <w:ilvl w:val="0"/>
                <w:numId w:val="24"/>
              </w:numPr>
              <w:ind w:left="284" w:hanging="57"/>
              <w:jc w:val="both"/>
            </w:pPr>
            <w:r w:rsidRPr="00011CA0">
              <w:t>Sigmatropní přesmyky, enové reakce.</w:t>
            </w:r>
          </w:p>
        </w:tc>
      </w:tr>
      <w:tr w:rsidR="00A9436F" w:rsidRPr="00011CA0" w14:paraId="6C9744A6" w14:textId="77777777" w:rsidTr="00B40BDE">
        <w:trPr>
          <w:gridBefore w:val="1"/>
          <w:gridAfter w:val="1"/>
          <w:wBefore w:w="29" w:type="dxa"/>
          <w:wAfter w:w="34"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0D5A1BDD" w14:textId="77777777" w:rsidR="00A9436F" w:rsidRPr="00011CA0" w:rsidRDefault="00A9436F" w:rsidP="00D44916">
            <w:pPr>
              <w:jc w:val="both"/>
            </w:pPr>
            <w:r w:rsidRPr="00011CA0">
              <w:rPr>
                <w:b/>
              </w:rPr>
              <w:t>Studijní literatura a studijní pomůcky</w:t>
            </w:r>
          </w:p>
        </w:tc>
        <w:tc>
          <w:tcPr>
            <w:tcW w:w="6205" w:type="dxa"/>
            <w:gridSpan w:val="19"/>
            <w:tcBorders>
              <w:top w:val="nil"/>
              <w:left w:val="single" w:sz="4" w:space="0" w:color="auto"/>
              <w:bottom w:val="nil"/>
              <w:right w:val="single" w:sz="4" w:space="0" w:color="auto"/>
            </w:tcBorders>
          </w:tcPr>
          <w:p w14:paraId="54EB93F0" w14:textId="77777777" w:rsidR="00A9436F" w:rsidRPr="00011CA0" w:rsidRDefault="00A9436F" w:rsidP="00D44916">
            <w:pPr>
              <w:jc w:val="both"/>
            </w:pPr>
          </w:p>
        </w:tc>
      </w:tr>
      <w:tr w:rsidR="00A9436F" w:rsidRPr="00011CA0" w14:paraId="04B94332" w14:textId="77777777" w:rsidTr="00B40BDE">
        <w:trPr>
          <w:gridBefore w:val="1"/>
          <w:gridAfter w:val="1"/>
          <w:wBefore w:w="29" w:type="dxa"/>
          <w:wAfter w:w="34" w:type="dxa"/>
          <w:trHeight w:val="1497"/>
        </w:trPr>
        <w:tc>
          <w:tcPr>
            <w:tcW w:w="9856" w:type="dxa"/>
            <w:gridSpan w:val="25"/>
            <w:tcBorders>
              <w:top w:val="nil"/>
              <w:left w:val="single" w:sz="4" w:space="0" w:color="auto"/>
              <w:bottom w:val="single" w:sz="4" w:space="0" w:color="auto"/>
              <w:right w:val="single" w:sz="4" w:space="0" w:color="auto"/>
            </w:tcBorders>
            <w:hideMark/>
          </w:tcPr>
          <w:p w14:paraId="02319064" w14:textId="77777777" w:rsidR="00A9436F" w:rsidRPr="00011CA0" w:rsidRDefault="00A9436F" w:rsidP="00D44916">
            <w:pPr>
              <w:jc w:val="both"/>
            </w:pPr>
            <w:r w:rsidRPr="00011CA0">
              <w:rPr>
                <w:u w:val="single"/>
              </w:rPr>
              <w:t>Povinná literatura</w:t>
            </w:r>
            <w:r w:rsidRPr="00011CA0">
              <w:t xml:space="preserve">: </w:t>
            </w:r>
          </w:p>
          <w:p w14:paraId="427CF803" w14:textId="77777777" w:rsidR="00A9436F" w:rsidRPr="00011CA0" w:rsidRDefault="00A9436F" w:rsidP="00D44916">
            <w:pPr>
              <w:autoSpaceDE w:val="0"/>
              <w:autoSpaceDN w:val="0"/>
              <w:adjustRightInd w:val="0"/>
              <w:jc w:val="both"/>
            </w:pPr>
            <w:r w:rsidRPr="00011CA0">
              <w:rPr>
                <w:caps/>
              </w:rPr>
              <w:t>Fleming, I.</w:t>
            </w:r>
            <w:r w:rsidRPr="00011CA0">
              <w:t xml:space="preserve"> Hraniční orbitaly a reakce v organické chemii. Praha: SNTL, 1983.</w:t>
            </w:r>
          </w:p>
          <w:p w14:paraId="4F4360F6" w14:textId="77777777" w:rsidR="00A9436F" w:rsidRPr="00011CA0" w:rsidRDefault="00A9436F" w:rsidP="00D44916">
            <w:pPr>
              <w:autoSpaceDE w:val="0"/>
              <w:autoSpaceDN w:val="0"/>
              <w:adjustRightInd w:val="0"/>
              <w:jc w:val="both"/>
            </w:pPr>
            <w:r w:rsidRPr="00011CA0">
              <w:rPr>
                <w:caps/>
              </w:rPr>
              <w:t>Fleming, I</w:t>
            </w:r>
            <w:r w:rsidRPr="00011CA0">
              <w:t>. Pericyclic Reactions. Oxford University Press, 2004. ISBN 0-19-850307-5.</w:t>
            </w:r>
          </w:p>
          <w:p w14:paraId="66EB8DFD" w14:textId="77777777" w:rsidR="00A9436F" w:rsidRDefault="00A9436F" w:rsidP="00D44916">
            <w:pPr>
              <w:autoSpaceDE w:val="0"/>
              <w:autoSpaceDN w:val="0"/>
              <w:adjustRightInd w:val="0"/>
              <w:jc w:val="both"/>
            </w:pPr>
            <w:r w:rsidRPr="00011CA0">
              <w:rPr>
                <w:caps/>
              </w:rPr>
              <w:t>Červinka,</w:t>
            </w:r>
            <w:r w:rsidRPr="00011CA0">
              <w:t xml:space="preserve"> O. Chiralita a pojmy s ní související. </w:t>
            </w:r>
            <w:r w:rsidRPr="00011CA0">
              <w:rPr>
                <w:iCs/>
              </w:rPr>
              <w:t>Chemické listy 93</w:t>
            </w:r>
            <w:r w:rsidRPr="00011CA0">
              <w:t xml:space="preserve">, 294-305, </w:t>
            </w:r>
            <w:r w:rsidRPr="00011CA0">
              <w:rPr>
                <w:bCs/>
              </w:rPr>
              <w:t>1999</w:t>
            </w:r>
            <w:r w:rsidRPr="00011CA0">
              <w:t>.</w:t>
            </w:r>
          </w:p>
          <w:p w14:paraId="699F9808" w14:textId="535EA4EF" w:rsidR="004F3163" w:rsidRPr="00011CA0" w:rsidRDefault="004F3163" w:rsidP="00D44916">
            <w:pPr>
              <w:autoSpaceDE w:val="0"/>
              <w:autoSpaceDN w:val="0"/>
              <w:adjustRightInd w:val="0"/>
              <w:jc w:val="both"/>
            </w:pPr>
            <w:r>
              <w:t>KETTLE, S.</w:t>
            </w:r>
            <w:r w:rsidRPr="004F3163">
              <w:t>F.A.</w:t>
            </w:r>
            <w:r>
              <w:t xml:space="preserve"> </w:t>
            </w:r>
            <w:r w:rsidRPr="004F3163">
              <w:t>Symmetry a</w:t>
            </w:r>
            <w:r w:rsidR="00A51181">
              <w:t>nd</w:t>
            </w:r>
            <w:r w:rsidRPr="004F3163">
              <w:t xml:space="preserve"> Structure: Readable Group Theory for Chemists</w:t>
            </w:r>
            <w:r>
              <w:t xml:space="preserve">. </w:t>
            </w:r>
            <w:r w:rsidRPr="004F3163">
              <w:t>3rd Ed</w:t>
            </w:r>
            <w:r>
              <w:t xml:space="preserve">. Wiley, 2007. ISBN-13 </w:t>
            </w:r>
            <w:r w:rsidRPr="004F3163">
              <w:t>978-0470060407.</w:t>
            </w:r>
          </w:p>
          <w:p w14:paraId="75B30DD4" w14:textId="77777777" w:rsidR="00A9436F" w:rsidRPr="004F3163" w:rsidRDefault="00A9436F" w:rsidP="00D44916">
            <w:pPr>
              <w:autoSpaceDE w:val="0"/>
              <w:autoSpaceDN w:val="0"/>
              <w:adjustRightInd w:val="0"/>
              <w:jc w:val="both"/>
              <w:rPr>
                <w:sz w:val="8"/>
                <w:szCs w:val="8"/>
              </w:rPr>
            </w:pPr>
          </w:p>
          <w:p w14:paraId="712685EF" w14:textId="77777777" w:rsidR="00A9436F" w:rsidRPr="00011CA0" w:rsidRDefault="00A9436F" w:rsidP="00D44916">
            <w:pPr>
              <w:jc w:val="both"/>
            </w:pPr>
            <w:r w:rsidRPr="00011CA0">
              <w:rPr>
                <w:u w:val="single"/>
              </w:rPr>
              <w:t>Doporučená literatura</w:t>
            </w:r>
            <w:r w:rsidRPr="00011CA0">
              <w:t>:</w:t>
            </w:r>
          </w:p>
          <w:p w14:paraId="6DED0ED8" w14:textId="77777777" w:rsidR="00A9436F" w:rsidRPr="00011CA0" w:rsidRDefault="00A9436F" w:rsidP="00D44916">
            <w:pPr>
              <w:autoSpaceDE w:val="0"/>
              <w:autoSpaceDN w:val="0"/>
              <w:adjustRightInd w:val="0"/>
              <w:jc w:val="both"/>
            </w:pPr>
            <w:r w:rsidRPr="00011CA0">
              <w:rPr>
                <w:caps/>
              </w:rPr>
              <w:t>M</w:t>
            </w:r>
            <w:r w:rsidRPr="001B03DE">
              <w:t>c</w:t>
            </w:r>
            <w:r w:rsidRPr="00011CA0">
              <w:rPr>
                <w:caps/>
              </w:rPr>
              <w:t>Murry</w:t>
            </w:r>
            <w:r w:rsidRPr="00011CA0">
              <w:t>, J. Organická chemie. Brno: VUTIUM, 2007. ISBN 978-80-214-3291-8.</w:t>
            </w:r>
          </w:p>
          <w:p w14:paraId="3A5F5966" w14:textId="77777777" w:rsidR="00A9436F" w:rsidRPr="00011CA0" w:rsidRDefault="00A9436F" w:rsidP="00D44916">
            <w:pPr>
              <w:autoSpaceDE w:val="0"/>
              <w:autoSpaceDN w:val="0"/>
              <w:adjustRightInd w:val="0"/>
              <w:jc w:val="both"/>
            </w:pPr>
            <w:r w:rsidRPr="00011CA0">
              <w:rPr>
                <w:caps/>
              </w:rPr>
              <w:t>Fišer,</w:t>
            </w:r>
            <w:r w:rsidRPr="00011CA0">
              <w:t xml:space="preserve"> J. Úvod do molekulové symetrie. Praha: SNTL, 1980. </w:t>
            </w:r>
          </w:p>
          <w:p w14:paraId="76F56B4D" w14:textId="77777777" w:rsidR="00A9436F" w:rsidRPr="00011CA0" w:rsidRDefault="00A9436F" w:rsidP="00D44916">
            <w:pPr>
              <w:autoSpaceDE w:val="0"/>
              <w:autoSpaceDN w:val="0"/>
              <w:adjustRightInd w:val="0"/>
              <w:jc w:val="both"/>
              <w:rPr>
                <w:iCs/>
              </w:rPr>
            </w:pPr>
            <w:r w:rsidRPr="00011CA0">
              <w:rPr>
                <w:caps/>
              </w:rPr>
              <w:t>Lee, J.K., Tantillo, D.J</w:t>
            </w:r>
            <w:r w:rsidRPr="00011CA0">
              <w:t xml:space="preserve">. Reaction Mechanism Part (ii) Pericyclic Reactions: </w:t>
            </w:r>
            <w:r w:rsidRPr="00011CA0">
              <w:rPr>
                <w:iCs/>
              </w:rPr>
              <w:t>Annu. Rep. Prog. Chem., Sect. B</w:t>
            </w:r>
            <w:r w:rsidRPr="00011CA0">
              <w:t xml:space="preserve"> </w:t>
            </w:r>
            <w:r w:rsidRPr="00011CA0">
              <w:rPr>
                <w:iCs/>
              </w:rPr>
              <w:t>104</w:t>
            </w:r>
            <w:r w:rsidRPr="00011CA0">
              <w:t xml:space="preserve">, 260-283, </w:t>
            </w:r>
            <w:r w:rsidRPr="00011CA0">
              <w:rPr>
                <w:bCs/>
              </w:rPr>
              <w:t>2008</w:t>
            </w:r>
            <w:r w:rsidRPr="00011CA0">
              <w:t>.</w:t>
            </w:r>
          </w:p>
          <w:p w14:paraId="40227397" w14:textId="77777777" w:rsidR="00A9436F" w:rsidRPr="00011CA0" w:rsidRDefault="00A9436F" w:rsidP="00D44916">
            <w:pPr>
              <w:autoSpaceDE w:val="0"/>
              <w:autoSpaceDN w:val="0"/>
              <w:adjustRightInd w:val="0"/>
              <w:jc w:val="both"/>
            </w:pPr>
            <w:r w:rsidRPr="00011CA0">
              <w:rPr>
                <w:caps/>
              </w:rPr>
              <w:t>Tantillo, D.J., Lee, J.</w:t>
            </w:r>
            <w:r w:rsidRPr="00011CA0">
              <w:t xml:space="preserve">K. Reaction Mechanism Part (ii) Pericyclic Reactions: </w:t>
            </w:r>
            <w:r w:rsidRPr="00011CA0">
              <w:rPr>
                <w:iCs/>
              </w:rPr>
              <w:t>Annu. Rep. Prog. Chem., Sect. B 103</w:t>
            </w:r>
            <w:r w:rsidRPr="00011CA0">
              <w:t>, 272-293,</w:t>
            </w:r>
            <w:r w:rsidRPr="00011CA0">
              <w:rPr>
                <w:bCs/>
              </w:rPr>
              <w:t xml:space="preserve"> 2007</w:t>
            </w:r>
            <w:r w:rsidRPr="00011CA0">
              <w:t>.</w:t>
            </w:r>
          </w:p>
        </w:tc>
      </w:tr>
      <w:tr w:rsidR="00A9436F" w:rsidRPr="00011CA0" w14:paraId="6C17D171"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525398C0" w14:textId="77777777" w:rsidR="00A9436F" w:rsidRPr="00011CA0" w:rsidRDefault="00A9436F" w:rsidP="00D44916">
            <w:pPr>
              <w:jc w:val="center"/>
              <w:rPr>
                <w:b/>
              </w:rPr>
            </w:pPr>
            <w:r w:rsidRPr="00011CA0">
              <w:rPr>
                <w:b/>
              </w:rPr>
              <w:t>Informace ke kombinované nebo distanční formě</w:t>
            </w:r>
          </w:p>
        </w:tc>
      </w:tr>
      <w:tr w:rsidR="00A9436F" w:rsidRPr="00011CA0" w14:paraId="3E6415B8" w14:textId="77777777" w:rsidTr="00B40BDE">
        <w:trPr>
          <w:gridBefore w:val="1"/>
          <w:gridAfter w:val="1"/>
          <w:wBefore w:w="29" w:type="dxa"/>
          <w:wAfter w:w="34"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68CAD821"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48D26266" w14:textId="44FC1674" w:rsidR="00A9436F" w:rsidRPr="00011CA0" w:rsidRDefault="006E1331" w:rsidP="000C517E">
            <w:pPr>
              <w:jc w:val="center"/>
            </w:pPr>
            <w:r>
              <w:t>12</w:t>
            </w: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4A15B8EC" w14:textId="77777777" w:rsidR="00A9436F" w:rsidRPr="00011CA0" w:rsidRDefault="00A9436F" w:rsidP="00D44916">
            <w:pPr>
              <w:jc w:val="both"/>
              <w:rPr>
                <w:b/>
              </w:rPr>
            </w:pPr>
            <w:r w:rsidRPr="00011CA0">
              <w:rPr>
                <w:b/>
              </w:rPr>
              <w:t xml:space="preserve">hodin </w:t>
            </w:r>
          </w:p>
        </w:tc>
      </w:tr>
      <w:tr w:rsidR="00A9436F" w:rsidRPr="00011CA0" w14:paraId="021F3955" w14:textId="77777777" w:rsidTr="00B40BDE">
        <w:trPr>
          <w:gridBefore w:val="1"/>
          <w:gridAfter w:val="1"/>
          <w:wBefore w:w="29" w:type="dxa"/>
          <w:wAfter w:w="34" w:type="dxa"/>
        </w:trPr>
        <w:tc>
          <w:tcPr>
            <w:tcW w:w="9856"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20A20179" w14:textId="77777777" w:rsidR="00A9436F" w:rsidRPr="00011CA0" w:rsidRDefault="00A9436F" w:rsidP="00D44916">
            <w:pPr>
              <w:jc w:val="both"/>
              <w:rPr>
                <w:b/>
              </w:rPr>
            </w:pPr>
            <w:r w:rsidRPr="00011CA0">
              <w:rPr>
                <w:b/>
              </w:rPr>
              <w:t>Informace o způsobu kontaktu s vyučujícím</w:t>
            </w:r>
          </w:p>
        </w:tc>
      </w:tr>
      <w:tr w:rsidR="00A9436F" w:rsidRPr="00011CA0" w14:paraId="3BB6D4A2" w14:textId="77777777" w:rsidTr="004F3163">
        <w:trPr>
          <w:gridBefore w:val="1"/>
          <w:gridAfter w:val="1"/>
          <w:wBefore w:w="29" w:type="dxa"/>
          <w:wAfter w:w="34" w:type="dxa"/>
          <w:trHeight w:val="141"/>
        </w:trPr>
        <w:tc>
          <w:tcPr>
            <w:tcW w:w="9856" w:type="dxa"/>
            <w:gridSpan w:val="25"/>
            <w:tcBorders>
              <w:top w:val="single" w:sz="4" w:space="0" w:color="auto"/>
              <w:left w:val="single" w:sz="4" w:space="0" w:color="auto"/>
              <w:bottom w:val="single" w:sz="4" w:space="0" w:color="auto"/>
              <w:right w:val="single" w:sz="4" w:space="0" w:color="auto"/>
            </w:tcBorders>
            <w:hideMark/>
          </w:tcPr>
          <w:p w14:paraId="1A9D0C8A" w14:textId="77777777" w:rsidR="000E46B3" w:rsidRPr="00011CA0" w:rsidRDefault="00A9436F" w:rsidP="000E46B3">
            <w:pPr>
              <w:jc w:val="both"/>
            </w:pPr>
            <w:r w:rsidRPr="00011CA0">
              <w:t xml:space="preserve">Studentům budou určeny části učiva k samostatnému nastudování. Kontrola samostatného studia bude provedena písemným testem. </w:t>
            </w:r>
            <w:r w:rsidR="000E46B3">
              <w:t>Dle potřeby jsou možné individuální konzultace po předchozí emailové či telefonické dohodě.</w:t>
            </w:r>
          </w:p>
          <w:p w14:paraId="75AE26F7" w14:textId="4A75FD49" w:rsidR="004F3163" w:rsidRPr="004F3163" w:rsidRDefault="004F3163" w:rsidP="00D44916">
            <w:pPr>
              <w:jc w:val="both"/>
              <w:rPr>
                <w:sz w:val="8"/>
                <w:szCs w:val="8"/>
              </w:rPr>
            </w:pPr>
          </w:p>
          <w:p w14:paraId="3519D96C" w14:textId="77777777" w:rsidR="00A9436F" w:rsidRPr="00011CA0" w:rsidRDefault="00A9436F" w:rsidP="00D44916">
            <w:pPr>
              <w:jc w:val="both"/>
            </w:pPr>
            <w:r w:rsidRPr="00011CA0">
              <w:t xml:space="preserve">Možnosti komunikace s vyučujícím: </w:t>
            </w:r>
            <w:hyperlink r:id="rId59" w:history="1">
              <w:r w:rsidRPr="00011CA0">
                <w:rPr>
                  <w:rStyle w:val="Hypertextovodkaz"/>
                </w:rPr>
                <w:t>rvicha@utb.cz</w:t>
              </w:r>
            </w:hyperlink>
            <w:r w:rsidRPr="00011CA0">
              <w:t>, 576 031 103.</w:t>
            </w:r>
          </w:p>
        </w:tc>
      </w:tr>
      <w:tr w:rsidR="00A9436F" w:rsidRPr="00011CA0" w14:paraId="02E1D293" w14:textId="77777777" w:rsidTr="00B40BDE">
        <w:trPr>
          <w:gridBefore w:val="1"/>
          <w:gridAfter w:val="1"/>
          <w:wBefore w:w="29" w:type="dxa"/>
          <w:wAfter w:w="34" w:type="dxa"/>
        </w:trPr>
        <w:tc>
          <w:tcPr>
            <w:tcW w:w="9856" w:type="dxa"/>
            <w:gridSpan w:val="25"/>
            <w:tcBorders>
              <w:top w:val="single" w:sz="4" w:space="0" w:color="auto"/>
              <w:left w:val="single" w:sz="4" w:space="0" w:color="auto"/>
              <w:bottom w:val="double" w:sz="4" w:space="0" w:color="auto"/>
              <w:right w:val="single" w:sz="4" w:space="0" w:color="auto"/>
            </w:tcBorders>
            <w:shd w:val="clear" w:color="auto" w:fill="BDD6EE"/>
            <w:hideMark/>
          </w:tcPr>
          <w:p w14:paraId="700820DE"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0991348" w14:textId="77777777" w:rsidTr="00B40BDE">
        <w:trPr>
          <w:gridBefore w:val="1"/>
          <w:gridAfter w:val="1"/>
          <w:wBefore w:w="29" w:type="dxa"/>
          <w:wAfter w:w="34"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C57F080"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left w:val="single" w:sz="4" w:space="0" w:color="auto"/>
              <w:bottom w:val="single" w:sz="4" w:space="0" w:color="auto"/>
              <w:right w:val="single" w:sz="4" w:space="0" w:color="auto"/>
            </w:tcBorders>
            <w:hideMark/>
          </w:tcPr>
          <w:p w14:paraId="44B22097" w14:textId="77777777" w:rsidR="00A9436F" w:rsidRPr="004800BD" w:rsidRDefault="00A9436F" w:rsidP="00D44916">
            <w:pPr>
              <w:jc w:val="both"/>
              <w:rPr>
                <w:b/>
              </w:rPr>
            </w:pPr>
            <w:bookmarkStart w:id="32" w:name="Senz_hodn_potr"/>
            <w:bookmarkEnd w:id="32"/>
            <w:r w:rsidRPr="004800BD">
              <w:rPr>
                <w:b/>
              </w:rPr>
              <w:t>Senzorické hodnocení potravin</w:t>
            </w:r>
          </w:p>
        </w:tc>
      </w:tr>
      <w:tr w:rsidR="00A9436F" w:rsidRPr="00011CA0" w14:paraId="515D0246"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855D25"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1652F976" w14:textId="19C29AEF" w:rsidR="00A9436F" w:rsidRPr="00011CA0" w:rsidRDefault="007A4857" w:rsidP="00D44916">
            <w:pPr>
              <w:jc w:val="both"/>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838D882" w14:textId="77777777" w:rsidR="00A9436F" w:rsidRPr="00011CA0" w:rsidRDefault="00A9436F" w:rsidP="00D44916">
            <w:pPr>
              <w:jc w:val="both"/>
            </w:pPr>
            <w:r w:rsidRPr="00011CA0">
              <w:rPr>
                <w:b/>
              </w:rPr>
              <w:t>doporučený ročník / semestr</w:t>
            </w:r>
          </w:p>
        </w:tc>
        <w:tc>
          <w:tcPr>
            <w:tcW w:w="671" w:type="dxa"/>
            <w:gridSpan w:val="2"/>
            <w:tcBorders>
              <w:top w:val="single" w:sz="4" w:space="0" w:color="auto"/>
              <w:left w:val="single" w:sz="4" w:space="0" w:color="auto"/>
              <w:bottom w:val="single" w:sz="4" w:space="0" w:color="auto"/>
              <w:right w:val="single" w:sz="4" w:space="0" w:color="auto"/>
            </w:tcBorders>
          </w:tcPr>
          <w:p w14:paraId="07D6AAA4" w14:textId="0C1A7F73" w:rsidR="00A9436F" w:rsidRPr="00011CA0" w:rsidRDefault="005765FD" w:rsidP="00D44916">
            <w:pPr>
              <w:jc w:val="both"/>
            </w:pPr>
            <w:r>
              <w:t>2/ZS</w:t>
            </w:r>
          </w:p>
        </w:tc>
      </w:tr>
      <w:tr w:rsidR="00A9436F" w:rsidRPr="00011CA0" w14:paraId="24AD7981"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2D0B75" w14:textId="77777777" w:rsidR="00A9436F" w:rsidRPr="00011CA0" w:rsidRDefault="00A9436F"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hideMark/>
          </w:tcPr>
          <w:p w14:paraId="731D8FB9" w14:textId="4EE91D5C" w:rsidR="00A9436F" w:rsidRPr="00011CA0" w:rsidRDefault="001A385F" w:rsidP="00D44916">
            <w:pPr>
              <w:jc w:val="both"/>
            </w:pPr>
            <w:r>
              <w:t>28p+0s+28l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1F8EBD" w14:textId="77777777" w:rsidR="00A9436F" w:rsidRPr="00011CA0" w:rsidRDefault="00A9436F" w:rsidP="00D44916">
            <w:pPr>
              <w:jc w:val="both"/>
              <w:rPr>
                <w:b/>
              </w:rPr>
            </w:pPr>
            <w:r w:rsidRPr="00011CA0">
              <w:rPr>
                <w:b/>
              </w:rPr>
              <w:t xml:space="preserve">hod. </w:t>
            </w:r>
          </w:p>
        </w:tc>
        <w:tc>
          <w:tcPr>
            <w:tcW w:w="816" w:type="dxa"/>
            <w:gridSpan w:val="3"/>
            <w:tcBorders>
              <w:top w:val="single" w:sz="4" w:space="0" w:color="auto"/>
              <w:left w:val="single" w:sz="4" w:space="0" w:color="auto"/>
              <w:bottom w:val="single" w:sz="4" w:space="0" w:color="auto"/>
              <w:right w:val="single" w:sz="4" w:space="0" w:color="auto"/>
            </w:tcBorders>
            <w:hideMark/>
          </w:tcPr>
          <w:p w14:paraId="65B3BD1A" w14:textId="254AFB6D" w:rsidR="00A9436F" w:rsidRPr="00011CA0" w:rsidRDefault="008F0CEA" w:rsidP="00D44916">
            <w:pPr>
              <w:jc w:val="both"/>
            </w:pPr>
            <w: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B6A837C" w14:textId="77777777" w:rsidR="00A9436F" w:rsidRPr="00011CA0" w:rsidRDefault="00A9436F" w:rsidP="00D44916">
            <w:pPr>
              <w:jc w:val="both"/>
              <w:rPr>
                <w:b/>
              </w:rPr>
            </w:pPr>
            <w:r w:rsidRPr="00011CA0">
              <w:rPr>
                <w:b/>
              </w:rPr>
              <w:t>kreditů</w:t>
            </w:r>
          </w:p>
        </w:tc>
        <w:tc>
          <w:tcPr>
            <w:tcW w:w="1210" w:type="dxa"/>
            <w:gridSpan w:val="5"/>
            <w:tcBorders>
              <w:top w:val="single" w:sz="4" w:space="0" w:color="auto"/>
              <w:left w:val="single" w:sz="4" w:space="0" w:color="auto"/>
              <w:bottom w:val="single" w:sz="4" w:space="0" w:color="auto"/>
              <w:right w:val="single" w:sz="4" w:space="0" w:color="auto"/>
            </w:tcBorders>
            <w:hideMark/>
          </w:tcPr>
          <w:p w14:paraId="0042FB40" w14:textId="77777777" w:rsidR="00A9436F" w:rsidRPr="00011CA0" w:rsidRDefault="00A9436F" w:rsidP="00D44916">
            <w:pPr>
              <w:jc w:val="both"/>
            </w:pPr>
            <w:r w:rsidRPr="00011CA0">
              <w:t>4</w:t>
            </w:r>
          </w:p>
        </w:tc>
      </w:tr>
      <w:tr w:rsidR="00A9436F" w:rsidRPr="00011CA0" w14:paraId="193AE2CC"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1B06A2" w14:textId="77777777" w:rsidR="00A9436F" w:rsidRPr="00011CA0" w:rsidRDefault="00A9436F" w:rsidP="00D44916">
            <w:pPr>
              <w:jc w:val="both"/>
              <w:rPr>
                <w:b/>
              </w:rPr>
            </w:pPr>
            <w:r w:rsidRPr="00011CA0">
              <w:rPr>
                <w:b/>
              </w:rPr>
              <w:t>Prerekvizity, korekvizity, ekvivalence</w:t>
            </w:r>
          </w:p>
        </w:tc>
        <w:tc>
          <w:tcPr>
            <w:tcW w:w="6772" w:type="dxa"/>
            <w:gridSpan w:val="22"/>
            <w:tcBorders>
              <w:top w:val="single" w:sz="4" w:space="0" w:color="auto"/>
              <w:left w:val="single" w:sz="4" w:space="0" w:color="auto"/>
              <w:bottom w:val="single" w:sz="4" w:space="0" w:color="auto"/>
              <w:right w:val="single" w:sz="4" w:space="0" w:color="auto"/>
            </w:tcBorders>
          </w:tcPr>
          <w:p w14:paraId="5DDA42A0" w14:textId="77777777" w:rsidR="00A9436F" w:rsidRPr="00011CA0" w:rsidRDefault="00A9436F" w:rsidP="00D44916">
            <w:pPr>
              <w:jc w:val="both"/>
            </w:pPr>
          </w:p>
        </w:tc>
      </w:tr>
      <w:tr w:rsidR="00A9436F" w:rsidRPr="00011CA0" w14:paraId="3F6F26F6"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1B6A74"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4DCF9C69" w14:textId="77777777" w:rsidR="00A9436F" w:rsidRPr="00011CA0" w:rsidRDefault="00A9436F" w:rsidP="00D44916">
            <w:pPr>
              <w:pStyle w:val="Default"/>
              <w:jc w:val="both"/>
              <w:rPr>
                <w:sz w:val="20"/>
                <w:szCs w:val="20"/>
              </w:rPr>
            </w:pPr>
            <w:r>
              <w:rPr>
                <w:sz w:val="20"/>
                <w:szCs w:val="20"/>
              </w:rPr>
              <w:t>k</w:t>
            </w:r>
            <w:r w:rsidRPr="00011CA0">
              <w:rPr>
                <w:sz w:val="20"/>
                <w:szCs w:val="20"/>
              </w:rPr>
              <w:t xml:space="preserve">lasifikovaný zápočet </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B051CC" w14:textId="77777777" w:rsidR="00A9436F" w:rsidRPr="00011CA0" w:rsidRDefault="00A9436F" w:rsidP="00D44916">
            <w:pPr>
              <w:jc w:val="both"/>
              <w:rPr>
                <w:b/>
              </w:rPr>
            </w:pPr>
            <w:r w:rsidRPr="00011CA0">
              <w:rPr>
                <w:b/>
              </w:rPr>
              <w:t>Forma výuky</w:t>
            </w:r>
          </w:p>
        </w:tc>
        <w:tc>
          <w:tcPr>
            <w:tcW w:w="1812" w:type="dxa"/>
            <w:gridSpan w:val="8"/>
            <w:tcBorders>
              <w:top w:val="single" w:sz="4" w:space="0" w:color="auto"/>
              <w:left w:val="single" w:sz="4" w:space="0" w:color="auto"/>
              <w:bottom w:val="single" w:sz="4" w:space="0" w:color="auto"/>
              <w:right w:val="single" w:sz="4" w:space="0" w:color="auto"/>
            </w:tcBorders>
            <w:hideMark/>
          </w:tcPr>
          <w:p w14:paraId="773ECDEE" w14:textId="77777777" w:rsidR="00A9436F" w:rsidRPr="00011CA0" w:rsidRDefault="00A9436F" w:rsidP="00D44916">
            <w:pPr>
              <w:pStyle w:val="Default"/>
              <w:jc w:val="both"/>
              <w:rPr>
                <w:sz w:val="20"/>
                <w:szCs w:val="20"/>
              </w:rPr>
            </w:pPr>
            <w:r w:rsidRPr="00011CA0">
              <w:rPr>
                <w:sz w:val="20"/>
                <w:szCs w:val="20"/>
              </w:rPr>
              <w:t xml:space="preserve">přednášky, </w:t>
            </w:r>
            <w:r>
              <w:rPr>
                <w:sz w:val="20"/>
                <w:szCs w:val="20"/>
              </w:rPr>
              <w:t xml:space="preserve">laboratorní </w:t>
            </w:r>
            <w:r w:rsidRPr="00011CA0">
              <w:rPr>
                <w:sz w:val="20"/>
                <w:szCs w:val="20"/>
              </w:rPr>
              <w:t>cvičení</w:t>
            </w:r>
          </w:p>
        </w:tc>
      </w:tr>
      <w:tr w:rsidR="00A9436F" w:rsidRPr="00011CA0" w14:paraId="153128A5"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6367CD1" w14:textId="77777777" w:rsidR="00A9436F" w:rsidRPr="00011CA0" w:rsidRDefault="00A9436F" w:rsidP="00D44916">
            <w:pPr>
              <w:jc w:val="both"/>
              <w:rPr>
                <w:b/>
              </w:rPr>
            </w:pPr>
            <w:r w:rsidRPr="00011CA0">
              <w:rPr>
                <w:b/>
              </w:rPr>
              <w:t>Forma způsobu ověření studijních výsledků a další požadavky na studenta</w:t>
            </w:r>
          </w:p>
        </w:tc>
        <w:tc>
          <w:tcPr>
            <w:tcW w:w="6772" w:type="dxa"/>
            <w:gridSpan w:val="22"/>
            <w:tcBorders>
              <w:top w:val="single" w:sz="4" w:space="0" w:color="auto"/>
              <w:left w:val="single" w:sz="4" w:space="0" w:color="auto"/>
              <w:bottom w:val="single" w:sz="4" w:space="0" w:color="auto"/>
              <w:right w:val="single" w:sz="4" w:space="0" w:color="auto"/>
            </w:tcBorders>
          </w:tcPr>
          <w:p w14:paraId="135F226A" w14:textId="77777777" w:rsidR="00A9436F" w:rsidRPr="00011CA0" w:rsidRDefault="00A9436F" w:rsidP="00D44916">
            <w:pPr>
              <w:jc w:val="both"/>
            </w:pPr>
            <w:r w:rsidRPr="00011CA0">
              <w:t>Povinná účast ve cvičeních</w:t>
            </w:r>
            <w:r>
              <w:t>.</w:t>
            </w:r>
          </w:p>
          <w:p w14:paraId="43B7F0BC" w14:textId="77777777" w:rsidR="00A9436F" w:rsidRPr="00011CA0" w:rsidRDefault="00A9436F" w:rsidP="00D44916">
            <w:pPr>
              <w:jc w:val="both"/>
            </w:pPr>
            <w:r w:rsidRPr="00011CA0">
              <w:t>Zpracování semestrálního projektu</w:t>
            </w:r>
            <w:r>
              <w:t>.</w:t>
            </w:r>
          </w:p>
          <w:p w14:paraId="029B26EE" w14:textId="77777777" w:rsidR="00A9436F" w:rsidRPr="00011CA0" w:rsidRDefault="00A9436F" w:rsidP="00D44916">
            <w:pPr>
              <w:jc w:val="both"/>
            </w:pPr>
            <w:r w:rsidRPr="00011CA0">
              <w:t>Písemný test (</w:t>
            </w:r>
            <w:r w:rsidRPr="00011CA0">
              <w:rPr>
                <w:color w:val="000000"/>
                <w:shd w:val="clear" w:color="auto" w:fill="FFFFFF"/>
              </w:rPr>
              <w:t xml:space="preserve">1. část - teoretické znalosti, 2. část - praktická aplikace statistického vyhodnocování </w:t>
            </w:r>
            <w:r>
              <w:rPr>
                <w:color w:val="000000"/>
                <w:shd w:val="clear" w:color="auto" w:fill="FFFFFF"/>
              </w:rPr>
              <w:t>výsledků ze senzorické analýzy) - nutno splnit na min. 55</w:t>
            </w:r>
            <w:r w:rsidRPr="00011CA0">
              <w:rPr>
                <w:color w:val="000000"/>
                <w:shd w:val="clear" w:color="auto" w:fill="FFFFFF"/>
              </w:rPr>
              <w:t>%.</w:t>
            </w:r>
          </w:p>
        </w:tc>
      </w:tr>
      <w:tr w:rsidR="00A9436F" w:rsidRPr="00011CA0" w14:paraId="139B46AA" w14:textId="77777777" w:rsidTr="00B40BDE">
        <w:trPr>
          <w:gridBefore w:val="1"/>
          <w:gridAfter w:val="1"/>
          <w:wBefore w:w="29" w:type="dxa"/>
          <w:wAfter w:w="34"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19F0ED8E" w14:textId="77777777" w:rsidR="00A9436F" w:rsidRPr="00011CA0" w:rsidRDefault="00A9436F" w:rsidP="00D44916">
            <w:pPr>
              <w:jc w:val="both"/>
              <w:rPr>
                <w:b/>
              </w:rPr>
            </w:pPr>
            <w:r w:rsidRPr="00011CA0">
              <w:rPr>
                <w:b/>
              </w:rPr>
              <w:t>Garant předmětu</w:t>
            </w:r>
          </w:p>
        </w:tc>
        <w:tc>
          <w:tcPr>
            <w:tcW w:w="6772" w:type="dxa"/>
            <w:gridSpan w:val="22"/>
            <w:tcBorders>
              <w:top w:val="single" w:sz="4" w:space="0" w:color="auto"/>
              <w:left w:val="single" w:sz="4" w:space="0" w:color="auto"/>
              <w:bottom w:val="single" w:sz="4" w:space="0" w:color="auto"/>
              <w:right w:val="single" w:sz="4" w:space="0" w:color="auto"/>
            </w:tcBorders>
            <w:hideMark/>
          </w:tcPr>
          <w:p w14:paraId="4AD62020" w14:textId="7337E929" w:rsidR="00A9436F" w:rsidRPr="00011CA0" w:rsidRDefault="00A9436F" w:rsidP="002342EE">
            <w:pPr>
              <w:jc w:val="both"/>
            </w:pPr>
            <w:r w:rsidRPr="00011CA0">
              <w:t xml:space="preserve">Ing. Zuzana </w:t>
            </w:r>
            <w:r w:rsidR="002342EE">
              <w:t>Lazárková</w:t>
            </w:r>
            <w:r w:rsidRPr="00011CA0">
              <w:t>, Ph.D.</w:t>
            </w:r>
          </w:p>
        </w:tc>
      </w:tr>
      <w:tr w:rsidR="00A9436F" w:rsidRPr="00011CA0" w14:paraId="1054922C" w14:textId="77777777" w:rsidTr="00B40BDE">
        <w:trPr>
          <w:gridBefore w:val="1"/>
          <w:gridAfter w:val="1"/>
          <w:wBefore w:w="29" w:type="dxa"/>
          <w:wAfter w:w="34"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46F2B5D5" w14:textId="77777777" w:rsidR="00A9436F" w:rsidRPr="00011CA0" w:rsidRDefault="00A9436F" w:rsidP="00D44916">
            <w:pPr>
              <w:jc w:val="both"/>
              <w:rPr>
                <w:b/>
              </w:rPr>
            </w:pPr>
            <w:r w:rsidRPr="00011CA0">
              <w:rPr>
                <w:b/>
              </w:rPr>
              <w:t>Zapojení garanta do výuky předmětu</w:t>
            </w:r>
          </w:p>
        </w:tc>
        <w:tc>
          <w:tcPr>
            <w:tcW w:w="6772" w:type="dxa"/>
            <w:gridSpan w:val="22"/>
            <w:tcBorders>
              <w:top w:val="nil"/>
              <w:left w:val="single" w:sz="4" w:space="0" w:color="auto"/>
              <w:bottom w:val="single" w:sz="4" w:space="0" w:color="auto"/>
              <w:right w:val="single" w:sz="4" w:space="0" w:color="auto"/>
            </w:tcBorders>
          </w:tcPr>
          <w:p w14:paraId="6836908E" w14:textId="5289C66E" w:rsidR="00A9436F" w:rsidRPr="00011CA0" w:rsidRDefault="00972B54" w:rsidP="00D44916">
            <w:pPr>
              <w:jc w:val="both"/>
            </w:pPr>
            <w:r>
              <w:t>70% p</w:t>
            </w:r>
          </w:p>
        </w:tc>
      </w:tr>
      <w:tr w:rsidR="00A9436F" w:rsidRPr="00011CA0" w14:paraId="5A8C8356"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785BC2" w14:textId="77777777" w:rsidR="00A9436F" w:rsidRPr="00011CA0" w:rsidRDefault="00A9436F" w:rsidP="00D44916">
            <w:pPr>
              <w:jc w:val="both"/>
              <w:rPr>
                <w:b/>
              </w:rPr>
            </w:pPr>
            <w:r w:rsidRPr="00011CA0">
              <w:rPr>
                <w:b/>
              </w:rPr>
              <w:t>Vyučující</w:t>
            </w:r>
          </w:p>
        </w:tc>
        <w:tc>
          <w:tcPr>
            <w:tcW w:w="6772" w:type="dxa"/>
            <w:gridSpan w:val="22"/>
            <w:tcBorders>
              <w:top w:val="single" w:sz="4" w:space="0" w:color="auto"/>
              <w:left w:val="single" w:sz="4" w:space="0" w:color="auto"/>
              <w:bottom w:val="nil"/>
              <w:right w:val="single" w:sz="4" w:space="0" w:color="auto"/>
            </w:tcBorders>
          </w:tcPr>
          <w:p w14:paraId="7F64D6AC" w14:textId="77777777" w:rsidR="00A9436F" w:rsidRPr="00011CA0" w:rsidRDefault="00A9436F" w:rsidP="00D44916">
            <w:pPr>
              <w:jc w:val="both"/>
            </w:pPr>
          </w:p>
        </w:tc>
      </w:tr>
      <w:tr w:rsidR="00A9436F" w:rsidRPr="00011CA0" w14:paraId="106C9DF3" w14:textId="77777777" w:rsidTr="00B40BDE">
        <w:trPr>
          <w:gridBefore w:val="1"/>
          <w:gridAfter w:val="1"/>
          <w:wBefore w:w="29" w:type="dxa"/>
          <w:wAfter w:w="34" w:type="dxa"/>
          <w:trHeight w:val="554"/>
        </w:trPr>
        <w:tc>
          <w:tcPr>
            <w:tcW w:w="9856" w:type="dxa"/>
            <w:gridSpan w:val="25"/>
            <w:tcBorders>
              <w:top w:val="nil"/>
              <w:left w:val="single" w:sz="4" w:space="0" w:color="auto"/>
              <w:bottom w:val="single" w:sz="4" w:space="0" w:color="auto"/>
              <w:right w:val="single" w:sz="4" w:space="0" w:color="auto"/>
            </w:tcBorders>
            <w:hideMark/>
          </w:tcPr>
          <w:p w14:paraId="63A7F659" w14:textId="0AD38C73" w:rsidR="00972B54" w:rsidRDefault="00972B54" w:rsidP="00972B54">
            <w:pPr>
              <w:spacing w:before="60" w:after="20"/>
              <w:jc w:val="both"/>
              <w:rPr>
                <w:b/>
              </w:rPr>
            </w:pPr>
            <w:r w:rsidRPr="00972B54">
              <w:rPr>
                <w:b/>
              </w:rPr>
              <w:t>Ing. Zuzana Lazárková, Ph.D.</w:t>
            </w:r>
            <w:r w:rsidRPr="00443B87">
              <w:rPr>
                <w:b/>
              </w:rPr>
              <w:t xml:space="preserve"> </w:t>
            </w:r>
            <w:r w:rsidRPr="00972B54">
              <w:t>(70% p)</w:t>
            </w:r>
          </w:p>
          <w:p w14:paraId="328E1948" w14:textId="06CBC679" w:rsidR="00A9436F" w:rsidRPr="00011CA0" w:rsidRDefault="00972B54" w:rsidP="00972B54">
            <w:pPr>
              <w:spacing w:before="20" w:after="60"/>
              <w:jc w:val="both"/>
            </w:pPr>
            <w:r w:rsidRPr="00972B54">
              <w:t>doc. Ing. František Buňka, Ph.D.</w:t>
            </w:r>
            <w:r w:rsidRPr="00443B87">
              <w:t xml:space="preserve"> (30% p)</w:t>
            </w:r>
          </w:p>
        </w:tc>
      </w:tr>
      <w:tr w:rsidR="00A9436F" w:rsidRPr="00011CA0" w14:paraId="6063F761"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F42EFF" w14:textId="77777777" w:rsidR="00A9436F" w:rsidRPr="00011CA0" w:rsidRDefault="00A9436F" w:rsidP="00D44916">
            <w:pPr>
              <w:jc w:val="both"/>
              <w:rPr>
                <w:b/>
              </w:rPr>
            </w:pPr>
            <w:r w:rsidRPr="00011CA0">
              <w:rPr>
                <w:b/>
              </w:rPr>
              <w:t>Stručná anotace předmětu</w:t>
            </w:r>
          </w:p>
        </w:tc>
        <w:tc>
          <w:tcPr>
            <w:tcW w:w="6772" w:type="dxa"/>
            <w:gridSpan w:val="22"/>
            <w:tcBorders>
              <w:top w:val="single" w:sz="4" w:space="0" w:color="auto"/>
              <w:left w:val="single" w:sz="4" w:space="0" w:color="auto"/>
              <w:bottom w:val="nil"/>
              <w:right w:val="single" w:sz="4" w:space="0" w:color="auto"/>
            </w:tcBorders>
          </w:tcPr>
          <w:p w14:paraId="7FBBBD8E" w14:textId="77777777" w:rsidR="00A9436F" w:rsidRPr="00011CA0" w:rsidRDefault="00A9436F" w:rsidP="00D44916">
            <w:pPr>
              <w:jc w:val="both"/>
            </w:pPr>
          </w:p>
        </w:tc>
      </w:tr>
      <w:tr w:rsidR="00A9436F" w:rsidRPr="00011CA0" w14:paraId="26989A1A" w14:textId="77777777" w:rsidTr="00B40BDE">
        <w:trPr>
          <w:gridBefore w:val="1"/>
          <w:gridAfter w:val="1"/>
          <w:wBefore w:w="29" w:type="dxa"/>
          <w:wAfter w:w="34" w:type="dxa"/>
          <w:trHeight w:val="3938"/>
        </w:trPr>
        <w:tc>
          <w:tcPr>
            <w:tcW w:w="9856" w:type="dxa"/>
            <w:gridSpan w:val="25"/>
            <w:tcBorders>
              <w:top w:val="nil"/>
              <w:left w:val="single" w:sz="4" w:space="0" w:color="auto"/>
              <w:bottom w:val="single" w:sz="12" w:space="0" w:color="auto"/>
              <w:right w:val="single" w:sz="4" w:space="0" w:color="auto"/>
            </w:tcBorders>
            <w:hideMark/>
          </w:tcPr>
          <w:p w14:paraId="76163BBF" w14:textId="77777777" w:rsidR="00A9436F" w:rsidRPr="00011CA0" w:rsidRDefault="00A9436F" w:rsidP="00D44916">
            <w:pPr>
              <w:pStyle w:val="Default"/>
              <w:jc w:val="both"/>
              <w:rPr>
                <w:sz w:val="20"/>
                <w:szCs w:val="20"/>
              </w:rPr>
            </w:pPr>
            <w:r w:rsidRPr="00011CA0">
              <w:rPr>
                <w:sz w:val="20"/>
                <w:szCs w:val="20"/>
                <w:shd w:val="clear" w:color="auto" w:fill="FFFFFF"/>
              </w:rPr>
              <w:t>Cílem předmětu je prohloubení poznatků o senzorickém posuzování potravin. Student získá znalosti o základních i pokročilých metodách senzorické analýzy a též o statistickém vyhodnocování výsledků senzorické analýzy. Pozornost je věnována také instrumentálním metodám.</w:t>
            </w:r>
            <w:r w:rsidRPr="00011CA0">
              <w:rPr>
                <w:sz w:val="20"/>
                <w:szCs w:val="20"/>
              </w:rPr>
              <w:t xml:space="preserve"> </w:t>
            </w:r>
            <w:r w:rsidRPr="00177443">
              <w:rPr>
                <w:sz w:val="20"/>
                <w:szCs w:val="20"/>
                <w:shd w:val="clear" w:color="auto" w:fill="FFFFFF"/>
              </w:rPr>
              <w:t>Obsah předmětu tvoří tyto tematické celky:</w:t>
            </w:r>
          </w:p>
          <w:p w14:paraId="4DFF03B9" w14:textId="77777777" w:rsidR="00A9436F" w:rsidRPr="00011CA0" w:rsidRDefault="00A9436F" w:rsidP="00A56D42">
            <w:pPr>
              <w:pStyle w:val="Default"/>
              <w:numPr>
                <w:ilvl w:val="0"/>
                <w:numId w:val="25"/>
              </w:numPr>
              <w:ind w:left="284" w:hanging="57"/>
              <w:jc w:val="both"/>
              <w:rPr>
                <w:sz w:val="20"/>
                <w:szCs w:val="20"/>
              </w:rPr>
            </w:pPr>
            <w:r w:rsidRPr="00011CA0">
              <w:rPr>
                <w:sz w:val="20"/>
                <w:szCs w:val="20"/>
                <w:shd w:val="clear" w:color="auto" w:fill="FFFFFF"/>
              </w:rPr>
              <w:t>Základní pojmy, uspořádání senzorické laboratoře, zásady senzorického hodnocení.</w:t>
            </w:r>
          </w:p>
          <w:p w14:paraId="4B3EBB6E" w14:textId="77777777" w:rsidR="00A9436F" w:rsidRPr="00011CA0" w:rsidRDefault="00A9436F" w:rsidP="00A56D42">
            <w:pPr>
              <w:pStyle w:val="Default"/>
              <w:numPr>
                <w:ilvl w:val="0"/>
                <w:numId w:val="25"/>
              </w:numPr>
              <w:ind w:left="284" w:hanging="57"/>
              <w:jc w:val="both"/>
              <w:rPr>
                <w:sz w:val="20"/>
                <w:szCs w:val="20"/>
              </w:rPr>
            </w:pPr>
            <w:r w:rsidRPr="00011CA0">
              <w:rPr>
                <w:sz w:val="20"/>
                <w:szCs w:val="20"/>
              </w:rPr>
              <w:t>M</w:t>
            </w:r>
            <w:r w:rsidRPr="00011CA0">
              <w:rPr>
                <w:sz w:val="20"/>
                <w:szCs w:val="20"/>
                <w:shd w:val="clear" w:color="auto" w:fill="FFFFFF"/>
              </w:rPr>
              <w:t>etody senzorické analýzy I (rozdílové metody, pořadový test, metody používající stupnice). </w:t>
            </w:r>
            <w:r w:rsidRPr="00011CA0">
              <w:rPr>
                <w:sz w:val="20"/>
                <w:szCs w:val="20"/>
              </w:rPr>
              <w:t xml:space="preserve"> </w:t>
            </w:r>
          </w:p>
          <w:p w14:paraId="40A94207"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Metody senzorické analýzy II (hodnocení barvy a texturních vlastností).</w:t>
            </w:r>
          </w:p>
          <w:p w14:paraId="3856E2EE"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Posuzovatelé a jejich výcvik.</w:t>
            </w:r>
          </w:p>
          <w:p w14:paraId="784C9CE0"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Anatomie lidských smyslů využívaných v senzorické analýze I.</w:t>
            </w:r>
          </w:p>
          <w:p w14:paraId="2E2B241A"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 xml:space="preserve">Anatomie lidských smyslů využívaných v senzorické analýze II. </w:t>
            </w:r>
          </w:p>
          <w:p w14:paraId="4814D47C"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Faktory ovlivňující vnímání chuti a vůně I.</w:t>
            </w:r>
          </w:p>
          <w:p w14:paraId="6228671F"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Faktory ovlivňující vnímání chuti a vůně II.</w:t>
            </w:r>
          </w:p>
          <w:p w14:paraId="4308F471"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Akreditace senzorických laboratoří.</w:t>
            </w:r>
          </w:p>
          <w:p w14:paraId="49966745"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Instrumentální metody v senzorické analýze potravin.</w:t>
            </w:r>
          </w:p>
          <w:p w14:paraId="2A04A233" w14:textId="77777777" w:rsidR="00A9436F" w:rsidRPr="00011CA0" w:rsidRDefault="00A9436F" w:rsidP="00A56D42">
            <w:pPr>
              <w:pStyle w:val="Default"/>
              <w:numPr>
                <w:ilvl w:val="0"/>
                <w:numId w:val="25"/>
              </w:numPr>
              <w:ind w:left="284" w:hanging="57"/>
              <w:jc w:val="both"/>
              <w:rPr>
                <w:sz w:val="19"/>
                <w:szCs w:val="19"/>
                <w:shd w:val="clear" w:color="auto" w:fill="FFFFFF"/>
              </w:rPr>
            </w:pPr>
            <w:r w:rsidRPr="00011CA0">
              <w:rPr>
                <w:sz w:val="20"/>
                <w:szCs w:val="20"/>
                <w:shd w:val="clear" w:color="auto" w:fill="FFFFFF"/>
              </w:rPr>
              <w:t>Zásady statistického vyhodnocování výsledků senzorické analýzy potravin I</w:t>
            </w:r>
            <w:r w:rsidRPr="00011CA0">
              <w:rPr>
                <w:sz w:val="19"/>
                <w:szCs w:val="19"/>
                <w:shd w:val="clear" w:color="auto" w:fill="FFFFFF"/>
              </w:rPr>
              <w:t xml:space="preserve"> (opakování základních pojmů statistiky, vyhodnocování rozlišovacích metod). </w:t>
            </w:r>
          </w:p>
          <w:p w14:paraId="0ECF5A18"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 xml:space="preserve">Zásady statistického vyhodnocování výsledků senzorické analýzy potravin II </w:t>
            </w:r>
            <w:r w:rsidRPr="00011CA0">
              <w:rPr>
                <w:sz w:val="19"/>
                <w:szCs w:val="19"/>
                <w:shd w:val="clear" w:color="auto" w:fill="FFFFFF"/>
              </w:rPr>
              <w:t>(vyhodnocování pořadových metod).</w:t>
            </w:r>
          </w:p>
          <w:p w14:paraId="43BFFCD9" w14:textId="77777777" w:rsidR="00A9436F" w:rsidRPr="00011CA0" w:rsidRDefault="00A9436F" w:rsidP="00A56D42">
            <w:pPr>
              <w:pStyle w:val="Default"/>
              <w:numPr>
                <w:ilvl w:val="0"/>
                <w:numId w:val="25"/>
              </w:numPr>
              <w:ind w:left="284" w:hanging="57"/>
              <w:jc w:val="both"/>
              <w:rPr>
                <w:sz w:val="19"/>
                <w:szCs w:val="19"/>
                <w:shd w:val="clear" w:color="auto" w:fill="FFFFFF"/>
              </w:rPr>
            </w:pPr>
            <w:r w:rsidRPr="00011CA0">
              <w:rPr>
                <w:sz w:val="20"/>
                <w:szCs w:val="20"/>
                <w:shd w:val="clear" w:color="auto" w:fill="FFFFFF"/>
              </w:rPr>
              <w:t xml:space="preserve">Zásady statistického vyhodnocování výsledků senzorické analýzy potravin III </w:t>
            </w:r>
            <w:r w:rsidRPr="00011CA0">
              <w:rPr>
                <w:sz w:val="19"/>
                <w:szCs w:val="19"/>
                <w:shd w:val="clear" w:color="auto" w:fill="FFFFFF"/>
              </w:rPr>
              <w:t>(vyhodnocování stupnicových metod I).</w:t>
            </w:r>
          </w:p>
          <w:p w14:paraId="3753D82A"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 xml:space="preserve">Zásady statistického vyhodnocování výsledků senzorické analýzy potravin IV </w:t>
            </w:r>
            <w:r w:rsidRPr="00011CA0">
              <w:rPr>
                <w:sz w:val="19"/>
                <w:szCs w:val="19"/>
                <w:shd w:val="clear" w:color="auto" w:fill="FFFFFF"/>
              </w:rPr>
              <w:t>(vyhodnocování stupnicových metod II).</w:t>
            </w:r>
          </w:p>
        </w:tc>
      </w:tr>
      <w:tr w:rsidR="00A9436F" w:rsidRPr="00011CA0" w14:paraId="75924CFA" w14:textId="77777777" w:rsidTr="00B40BDE">
        <w:trPr>
          <w:gridBefore w:val="1"/>
          <w:gridAfter w:val="1"/>
          <w:wBefore w:w="29" w:type="dxa"/>
          <w:wAfter w:w="34"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475C9EED" w14:textId="77777777" w:rsidR="00A9436F" w:rsidRPr="00011CA0" w:rsidRDefault="00A9436F" w:rsidP="00D44916">
            <w:pPr>
              <w:jc w:val="both"/>
            </w:pPr>
            <w:r w:rsidRPr="00011CA0">
              <w:rPr>
                <w:b/>
              </w:rPr>
              <w:t>Studijní literatura a studijní pomůcky</w:t>
            </w:r>
          </w:p>
        </w:tc>
        <w:tc>
          <w:tcPr>
            <w:tcW w:w="6205" w:type="dxa"/>
            <w:gridSpan w:val="19"/>
            <w:tcBorders>
              <w:top w:val="nil"/>
              <w:left w:val="single" w:sz="4" w:space="0" w:color="auto"/>
              <w:bottom w:val="nil"/>
              <w:right w:val="single" w:sz="4" w:space="0" w:color="auto"/>
            </w:tcBorders>
          </w:tcPr>
          <w:p w14:paraId="4749CEE0" w14:textId="77777777" w:rsidR="00A9436F" w:rsidRPr="00011CA0" w:rsidRDefault="00A9436F" w:rsidP="00D44916">
            <w:pPr>
              <w:jc w:val="both"/>
            </w:pPr>
          </w:p>
        </w:tc>
      </w:tr>
      <w:tr w:rsidR="00A9436F" w:rsidRPr="00011CA0" w14:paraId="0C333B78" w14:textId="77777777" w:rsidTr="00B40BDE">
        <w:trPr>
          <w:gridBefore w:val="1"/>
          <w:gridAfter w:val="1"/>
          <w:wBefore w:w="29" w:type="dxa"/>
          <w:wAfter w:w="34" w:type="dxa"/>
          <w:trHeight w:val="1497"/>
        </w:trPr>
        <w:tc>
          <w:tcPr>
            <w:tcW w:w="9856" w:type="dxa"/>
            <w:gridSpan w:val="25"/>
            <w:tcBorders>
              <w:top w:val="nil"/>
              <w:left w:val="single" w:sz="4" w:space="0" w:color="auto"/>
              <w:bottom w:val="single" w:sz="4" w:space="0" w:color="auto"/>
              <w:right w:val="single" w:sz="4" w:space="0" w:color="auto"/>
            </w:tcBorders>
            <w:hideMark/>
          </w:tcPr>
          <w:p w14:paraId="089FF85A" w14:textId="77777777" w:rsidR="00A9436F" w:rsidRPr="00011CA0" w:rsidRDefault="00A9436F" w:rsidP="00D44916">
            <w:pPr>
              <w:jc w:val="both"/>
            </w:pPr>
            <w:r w:rsidRPr="00011CA0">
              <w:rPr>
                <w:u w:val="single"/>
              </w:rPr>
              <w:t>Povinná literatura</w:t>
            </w:r>
            <w:r w:rsidRPr="00011CA0">
              <w:t>:</w:t>
            </w:r>
          </w:p>
          <w:p w14:paraId="7C074CF7" w14:textId="77777777" w:rsidR="00A9436F" w:rsidRPr="00066675" w:rsidRDefault="00A9436F" w:rsidP="00D44916">
            <w:pPr>
              <w:jc w:val="both"/>
              <w:rPr>
                <w:sz w:val="19"/>
                <w:szCs w:val="19"/>
              </w:rPr>
            </w:pPr>
            <w:r w:rsidRPr="00011CA0">
              <w:t>BUŇKA, F</w:t>
            </w:r>
            <w:r>
              <w:t>.</w:t>
            </w:r>
            <w:r w:rsidRPr="00011CA0">
              <w:t xml:space="preserve">, HRABĚ, J., VOSPĚL, B. Senzorická analýza potravin I. 2. vyd. Zlín: UTB, 2010. </w:t>
            </w:r>
            <w:r w:rsidRPr="00066675">
              <w:rPr>
                <w:sz w:val="19"/>
                <w:szCs w:val="19"/>
              </w:rPr>
              <w:t xml:space="preserve">ISBN </w:t>
            </w:r>
            <w:r w:rsidRPr="00066675">
              <w:rPr>
                <w:color w:val="000000"/>
                <w:sz w:val="19"/>
                <w:szCs w:val="19"/>
                <w:shd w:val="clear" w:color="auto" w:fill="FFFFFF"/>
              </w:rPr>
              <w:t>978-80-7318-887-0</w:t>
            </w:r>
            <w:r>
              <w:rPr>
                <w:color w:val="000000"/>
                <w:sz w:val="19"/>
                <w:szCs w:val="19"/>
                <w:shd w:val="clear" w:color="auto" w:fill="FFFFFF"/>
              </w:rPr>
              <w:t>.</w:t>
            </w:r>
          </w:p>
          <w:p w14:paraId="3F208961" w14:textId="77777777" w:rsidR="00A9436F" w:rsidRPr="00011CA0" w:rsidRDefault="00A9436F" w:rsidP="00D44916">
            <w:pPr>
              <w:jc w:val="both"/>
              <w:rPr>
                <w:color w:val="000000"/>
                <w:shd w:val="clear" w:color="auto" w:fill="FFFFFF"/>
              </w:rPr>
            </w:pPr>
            <w:r w:rsidRPr="00011CA0">
              <w:t>KŘÍŽ, O</w:t>
            </w:r>
            <w:r>
              <w:t>.</w:t>
            </w:r>
            <w:r w:rsidRPr="00011CA0">
              <w:t>, BUŇKA, F</w:t>
            </w:r>
            <w:r>
              <w:t>.</w:t>
            </w:r>
            <w:r w:rsidRPr="00011CA0">
              <w:t xml:space="preserve">, HRABĚ, J. Senzorická analýza potravin II. Statistické metody. Zlín: UTB, 2006. ISBN </w:t>
            </w:r>
            <w:r w:rsidRPr="00011CA0">
              <w:rPr>
                <w:color w:val="000000"/>
                <w:shd w:val="clear" w:color="auto" w:fill="FFFFFF"/>
              </w:rPr>
              <w:t>978-80-7318-494-X</w:t>
            </w:r>
            <w:r>
              <w:rPr>
                <w:color w:val="000000"/>
                <w:shd w:val="clear" w:color="auto" w:fill="FFFFFF"/>
              </w:rPr>
              <w:t>.</w:t>
            </w:r>
          </w:p>
          <w:p w14:paraId="5E432C92" w14:textId="77777777" w:rsidR="00A9436F" w:rsidRPr="00011CA0" w:rsidRDefault="00A9436F" w:rsidP="00D44916">
            <w:pPr>
              <w:jc w:val="both"/>
            </w:pPr>
            <w:r w:rsidRPr="00011CA0">
              <w:t xml:space="preserve">POKORNÝ, J. Metody senzorické analýzy potravin a stanovení senzorické jakosti. 2. dopl. </w:t>
            </w:r>
            <w:r>
              <w:t>v</w:t>
            </w:r>
            <w:r w:rsidRPr="00011CA0">
              <w:t>yd. Praha: Ústav zemědělských a potravinářských informací, 1997. ISBN 978-80-8512-060-7.</w:t>
            </w:r>
          </w:p>
          <w:p w14:paraId="5211D12D" w14:textId="77777777" w:rsidR="00A9436F" w:rsidRPr="00011CA0" w:rsidRDefault="00A9436F" w:rsidP="00D44916">
            <w:pPr>
              <w:jc w:val="both"/>
              <w:rPr>
                <w:color w:val="000000"/>
                <w:sz w:val="10"/>
                <w:szCs w:val="10"/>
                <w:shd w:val="clear" w:color="auto" w:fill="FFFFFF"/>
              </w:rPr>
            </w:pPr>
          </w:p>
          <w:p w14:paraId="10929A05" w14:textId="77777777" w:rsidR="00A9436F" w:rsidRPr="00011CA0" w:rsidRDefault="00A9436F" w:rsidP="00D44916">
            <w:pPr>
              <w:jc w:val="both"/>
            </w:pPr>
            <w:r w:rsidRPr="00011CA0">
              <w:rPr>
                <w:u w:val="single"/>
              </w:rPr>
              <w:t>Doporučená literatura</w:t>
            </w:r>
            <w:r w:rsidRPr="00011CA0">
              <w:t>:</w:t>
            </w:r>
          </w:p>
          <w:p w14:paraId="632B7028" w14:textId="77777777" w:rsidR="00A9436F" w:rsidRPr="00011CA0" w:rsidRDefault="00A9436F" w:rsidP="00D44916">
            <w:pPr>
              <w:jc w:val="both"/>
            </w:pPr>
            <w:r w:rsidRPr="00011CA0">
              <w:t>POKORNÝ, J., VALENTOVÁ, H., PUDIL, F. Senzorická analýzy potravin - laboratorní cvičení. Brno: MZLU, 1997. ISBN 978-80-7157-283-7.</w:t>
            </w:r>
          </w:p>
          <w:p w14:paraId="147A8D2B" w14:textId="77777777" w:rsidR="00A9436F" w:rsidRPr="00011CA0" w:rsidRDefault="00A9436F" w:rsidP="00D44916">
            <w:pPr>
              <w:jc w:val="both"/>
            </w:pPr>
            <w:r w:rsidRPr="00011CA0">
              <w:t>VOILLEY, A., ETIÉVANT, P. Flavour in Food. Boca Raton: CRC Press, 2006. ISBN 978-1-85573-960-4.</w:t>
            </w:r>
          </w:p>
          <w:p w14:paraId="3C866DE8" w14:textId="77777777" w:rsidR="00A9436F" w:rsidRPr="00011CA0" w:rsidRDefault="00A9436F" w:rsidP="00D44916">
            <w:pPr>
              <w:jc w:val="both"/>
            </w:pPr>
            <w:r w:rsidRPr="00011CA0">
              <w:t>BAIGRIE, B. Taints and Off-</w:t>
            </w:r>
            <w:r>
              <w:t>F</w:t>
            </w:r>
            <w:r w:rsidRPr="00011CA0">
              <w:t>lavours in Food. Boca Raton: CRC Press, 2003. ISBN 0-8493-1744-4.</w:t>
            </w:r>
          </w:p>
        </w:tc>
      </w:tr>
      <w:tr w:rsidR="00A9436F" w:rsidRPr="00011CA0" w14:paraId="70D1B4DF"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247D2A6F" w14:textId="77777777" w:rsidR="00A9436F" w:rsidRPr="00011CA0" w:rsidRDefault="00A9436F" w:rsidP="00D44916">
            <w:pPr>
              <w:jc w:val="center"/>
              <w:rPr>
                <w:b/>
              </w:rPr>
            </w:pPr>
            <w:r w:rsidRPr="00011CA0">
              <w:rPr>
                <w:b/>
              </w:rPr>
              <w:t>Informace ke kombinované nebo distanční formě</w:t>
            </w:r>
          </w:p>
        </w:tc>
      </w:tr>
      <w:tr w:rsidR="00A9436F" w:rsidRPr="00011CA0" w14:paraId="0FF7F704" w14:textId="77777777" w:rsidTr="00B40BDE">
        <w:trPr>
          <w:gridBefore w:val="1"/>
          <w:gridAfter w:val="1"/>
          <w:wBefore w:w="29" w:type="dxa"/>
          <w:wAfter w:w="34"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3814B2F8"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hideMark/>
          </w:tcPr>
          <w:p w14:paraId="0D229390" w14:textId="22AADD64" w:rsidR="00A9436F" w:rsidRPr="00011CA0" w:rsidRDefault="006E1331" w:rsidP="000C517E">
            <w:pPr>
              <w:jc w:val="center"/>
            </w:pPr>
            <w:r>
              <w:t>16</w:t>
            </w: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0283A906" w14:textId="77777777" w:rsidR="00A9436F" w:rsidRPr="00011CA0" w:rsidRDefault="00A9436F" w:rsidP="00D44916">
            <w:pPr>
              <w:jc w:val="both"/>
              <w:rPr>
                <w:b/>
              </w:rPr>
            </w:pPr>
            <w:r w:rsidRPr="00011CA0">
              <w:rPr>
                <w:b/>
              </w:rPr>
              <w:t xml:space="preserve">hodin </w:t>
            </w:r>
          </w:p>
        </w:tc>
      </w:tr>
      <w:tr w:rsidR="00A9436F" w:rsidRPr="00011CA0" w14:paraId="4DD76CEF" w14:textId="77777777" w:rsidTr="00B40BDE">
        <w:trPr>
          <w:gridBefore w:val="1"/>
          <w:gridAfter w:val="1"/>
          <w:wBefore w:w="29" w:type="dxa"/>
          <w:wAfter w:w="34" w:type="dxa"/>
        </w:trPr>
        <w:tc>
          <w:tcPr>
            <w:tcW w:w="9856"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36CC11E6" w14:textId="77777777" w:rsidR="00A9436F" w:rsidRPr="00011CA0" w:rsidRDefault="00A9436F" w:rsidP="00D44916">
            <w:pPr>
              <w:jc w:val="both"/>
              <w:rPr>
                <w:b/>
              </w:rPr>
            </w:pPr>
            <w:r w:rsidRPr="00011CA0">
              <w:rPr>
                <w:b/>
              </w:rPr>
              <w:t>Informace o způsobu kontaktu s vyučujícím</w:t>
            </w:r>
          </w:p>
        </w:tc>
      </w:tr>
      <w:tr w:rsidR="00A9436F" w:rsidRPr="00011CA0" w14:paraId="4FD91D41" w14:textId="77777777" w:rsidTr="00B40BDE">
        <w:trPr>
          <w:gridBefore w:val="1"/>
          <w:gridAfter w:val="1"/>
          <w:wBefore w:w="29" w:type="dxa"/>
          <w:wAfter w:w="34" w:type="dxa"/>
          <w:trHeight w:val="283"/>
        </w:trPr>
        <w:tc>
          <w:tcPr>
            <w:tcW w:w="9856" w:type="dxa"/>
            <w:gridSpan w:val="25"/>
            <w:tcBorders>
              <w:top w:val="single" w:sz="4" w:space="0" w:color="auto"/>
              <w:left w:val="single" w:sz="4" w:space="0" w:color="auto"/>
              <w:bottom w:val="single" w:sz="4" w:space="0" w:color="auto"/>
              <w:right w:val="single" w:sz="4" w:space="0" w:color="auto"/>
            </w:tcBorders>
            <w:hideMark/>
          </w:tcPr>
          <w:p w14:paraId="35B543B2" w14:textId="77777777" w:rsidR="00602062" w:rsidRPr="00011CA0" w:rsidRDefault="00A9436F" w:rsidP="00602062">
            <w:pPr>
              <w:jc w:val="both"/>
            </w:pPr>
            <w:r>
              <w:t>Studentům budou určeny části učiva k samostudiu</w:t>
            </w:r>
            <w:r w:rsidRPr="00AC59DE">
              <w:t>. Kontrola bude provedena písemným testem.</w:t>
            </w:r>
            <w:r>
              <w:t xml:space="preserve"> </w:t>
            </w:r>
            <w:r w:rsidRPr="00FA6A9A">
              <w:t xml:space="preserve">Studenti </w:t>
            </w:r>
            <w:r>
              <w:t>budou průběžně prokazovat</w:t>
            </w:r>
            <w:r w:rsidRPr="00FA6A9A">
              <w:t xml:space="preserve"> pochopení probírané tématiky pomocí individuálně řešených úkolů.</w:t>
            </w:r>
            <w:r w:rsidR="00602062">
              <w:t xml:space="preserve"> Dle potřeby jsou možné individuální konzultace po předchozí emailové či telefonické dohodě.</w:t>
            </w:r>
          </w:p>
          <w:p w14:paraId="749BFAA6" w14:textId="77777777" w:rsidR="00A9436F" w:rsidRPr="00602062" w:rsidRDefault="00A9436F" w:rsidP="00D44916">
            <w:pPr>
              <w:jc w:val="both"/>
              <w:rPr>
                <w:sz w:val="10"/>
                <w:szCs w:val="10"/>
              </w:rPr>
            </w:pPr>
            <w:r w:rsidRPr="00AC59DE">
              <w:t xml:space="preserve"> </w:t>
            </w:r>
          </w:p>
          <w:p w14:paraId="0046BBC4" w14:textId="54B3B16A" w:rsidR="00A9436F" w:rsidRDefault="00A9436F" w:rsidP="00BE42E4">
            <w:pPr>
              <w:jc w:val="both"/>
            </w:pPr>
            <w:r>
              <w:t>M</w:t>
            </w:r>
            <w:r w:rsidRPr="00725EA2">
              <w:t>ožnosti komunikace s vyučujícím</w:t>
            </w:r>
            <w:r w:rsidR="00F2172C">
              <w:t>i</w:t>
            </w:r>
            <w:r w:rsidRPr="00725EA2">
              <w:t xml:space="preserve">: </w:t>
            </w:r>
            <w:hyperlink r:id="rId60" w:history="1">
              <w:r w:rsidR="00BE42E4" w:rsidRPr="004E4A5D">
                <w:rPr>
                  <w:rStyle w:val="Hypertextovodkaz"/>
                </w:rPr>
                <w:t>bubelova@utb.cz</w:t>
              </w:r>
            </w:hyperlink>
            <w:r w:rsidR="00BE42E4" w:rsidRPr="00725EA2">
              <w:t>, 576 033</w:t>
            </w:r>
            <w:r w:rsidR="00BE42E4">
              <w:t> </w:t>
            </w:r>
            <w:r w:rsidR="00BE42E4" w:rsidRPr="00725EA2">
              <w:t>013</w:t>
            </w:r>
            <w:r w:rsidR="00BE42E4">
              <w:t xml:space="preserve">, </w:t>
            </w:r>
            <w:hyperlink r:id="rId61" w:history="1">
              <w:r w:rsidRPr="004E4A5D">
                <w:rPr>
                  <w:rStyle w:val="Hypertextovodkaz"/>
                </w:rPr>
                <w:t>bunka@utb.cz</w:t>
              </w:r>
            </w:hyperlink>
            <w:r w:rsidR="00BE42E4">
              <w:t>, 576 033 011.</w:t>
            </w:r>
          </w:p>
          <w:p w14:paraId="1EEB9C55" w14:textId="05E3692E" w:rsidR="00BE42E4" w:rsidRPr="00011CA0" w:rsidRDefault="00BE42E4" w:rsidP="00BE42E4">
            <w:pPr>
              <w:jc w:val="both"/>
            </w:pPr>
          </w:p>
        </w:tc>
      </w:tr>
      <w:tr w:rsidR="00A9436F" w:rsidRPr="00011CA0" w14:paraId="6B6CF602" w14:textId="77777777" w:rsidTr="00B40BDE">
        <w:trPr>
          <w:gridBefore w:val="1"/>
          <w:gridAfter w:val="1"/>
          <w:wBefore w:w="29" w:type="dxa"/>
          <w:wAfter w:w="34" w:type="dxa"/>
        </w:trPr>
        <w:tc>
          <w:tcPr>
            <w:tcW w:w="9856" w:type="dxa"/>
            <w:gridSpan w:val="25"/>
            <w:tcBorders>
              <w:bottom w:val="double" w:sz="4" w:space="0" w:color="auto"/>
            </w:tcBorders>
            <w:shd w:val="clear" w:color="auto" w:fill="BDD6EE"/>
          </w:tcPr>
          <w:p w14:paraId="57441F2D"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7FD32C20" w14:textId="77777777" w:rsidTr="00B40BDE">
        <w:trPr>
          <w:gridBefore w:val="1"/>
          <w:gridAfter w:val="1"/>
          <w:wBefore w:w="29" w:type="dxa"/>
          <w:wAfter w:w="34" w:type="dxa"/>
        </w:trPr>
        <w:tc>
          <w:tcPr>
            <w:tcW w:w="3084" w:type="dxa"/>
            <w:gridSpan w:val="3"/>
            <w:tcBorders>
              <w:top w:val="double" w:sz="4" w:space="0" w:color="auto"/>
            </w:tcBorders>
            <w:shd w:val="clear" w:color="auto" w:fill="F7CAAC"/>
          </w:tcPr>
          <w:p w14:paraId="4E26A3CF"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tcBorders>
          </w:tcPr>
          <w:p w14:paraId="3B672A6B" w14:textId="77777777" w:rsidR="00A9436F" w:rsidRPr="004800BD" w:rsidRDefault="00A9436F" w:rsidP="00D44916">
            <w:pPr>
              <w:jc w:val="both"/>
              <w:rPr>
                <w:b/>
              </w:rPr>
            </w:pPr>
            <w:bookmarkStart w:id="33" w:name="Autent_a_falš_potr"/>
            <w:bookmarkEnd w:id="33"/>
            <w:r w:rsidRPr="004800BD">
              <w:rPr>
                <w:b/>
              </w:rPr>
              <w:t>Autentizace a falšování potravin</w:t>
            </w:r>
          </w:p>
        </w:tc>
      </w:tr>
      <w:tr w:rsidR="00A9436F" w:rsidRPr="00011CA0" w14:paraId="6F56C96F" w14:textId="77777777" w:rsidTr="00B40BDE">
        <w:trPr>
          <w:gridBefore w:val="1"/>
          <w:gridAfter w:val="1"/>
          <w:wBefore w:w="29" w:type="dxa"/>
          <w:wAfter w:w="34" w:type="dxa"/>
        </w:trPr>
        <w:tc>
          <w:tcPr>
            <w:tcW w:w="3084" w:type="dxa"/>
            <w:gridSpan w:val="3"/>
            <w:shd w:val="clear" w:color="auto" w:fill="F7CAAC"/>
          </w:tcPr>
          <w:p w14:paraId="6350BEFC" w14:textId="77777777" w:rsidR="00A9436F" w:rsidRPr="00011CA0" w:rsidRDefault="00A9436F" w:rsidP="00D44916">
            <w:pPr>
              <w:jc w:val="both"/>
              <w:rPr>
                <w:b/>
              </w:rPr>
            </w:pPr>
            <w:r w:rsidRPr="00011CA0">
              <w:rPr>
                <w:b/>
              </w:rPr>
              <w:t>Typ předmětu</w:t>
            </w:r>
          </w:p>
        </w:tc>
        <w:tc>
          <w:tcPr>
            <w:tcW w:w="3406" w:type="dxa"/>
            <w:gridSpan w:val="12"/>
          </w:tcPr>
          <w:p w14:paraId="2BBBB106" w14:textId="59BE935F" w:rsidR="00A9436F" w:rsidRPr="00606548" w:rsidRDefault="007A4857" w:rsidP="00D44916">
            <w:pPr>
              <w:jc w:val="both"/>
              <w:rPr>
                <w:sz w:val="19"/>
                <w:szCs w:val="19"/>
              </w:rPr>
            </w:pPr>
            <w:r w:rsidRPr="00606548">
              <w:rPr>
                <w:sz w:val="19"/>
                <w:szCs w:val="19"/>
              </w:rPr>
              <w:t>povinně volitelný, PZ</w:t>
            </w:r>
          </w:p>
        </w:tc>
        <w:tc>
          <w:tcPr>
            <w:tcW w:w="2695" w:type="dxa"/>
            <w:gridSpan w:val="8"/>
            <w:shd w:val="clear" w:color="auto" w:fill="F7CAAC"/>
          </w:tcPr>
          <w:p w14:paraId="5A830719" w14:textId="77777777" w:rsidR="00A9436F" w:rsidRPr="00011CA0" w:rsidRDefault="00A9436F" w:rsidP="00D44916">
            <w:pPr>
              <w:jc w:val="both"/>
            </w:pPr>
            <w:r w:rsidRPr="00011CA0">
              <w:rPr>
                <w:b/>
              </w:rPr>
              <w:t>doporučený ročník / semestr</w:t>
            </w:r>
          </w:p>
        </w:tc>
        <w:tc>
          <w:tcPr>
            <w:tcW w:w="671" w:type="dxa"/>
            <w:gridSpan w:val="2"/>
          </w:tcPr>
          <w:p w14:paraId="6FB434B4" w14:textId="6F981DDD" w:rsidR="00A9436F" w:rsidRPr="00606548" w:rsidRDefault="005765FD" w:rsidP="00D44916">
            <w:pPr>
              <w:jc w:val="both"/>
              <w:rPr>
                <w:sz w:val="19"/>
                <w:szCs w:val="19"/>
              </w:rPr>
            </w:pPr>
            <w:r w:rsidRPr="00606548">
              <w:rPr>
                <w:sz w:val="19"/>
                <w:szCs w:val="19"/>
              </w:rPr>
              <w:t>2/ZS</w:t>
            </w:r>
          </w:p>
        </w:tc>
      </w:tr>
      <w:tr w:rsidR="00A9436F" w:rsidRPr="00011CA0" w14:paraId="542A2925" w14:textId="77777777" w:rsidTr="00B40BDE">
        <w:trPr>
          <w:gridBefore w:val="1"/>
          <w:gridAfter w:val="1"/>
          <w:wBefore w:w="29" w:type="dxa"/>
          <w:wAfter w:w="34" w:type="dxa"/>
        </w:trPr>
        <w:tc>
          <w:tcPr>
            <w:tcW w:w="3084" w:type="dxa"/>
            <w:gridSpan w:val="3"/>
            <w:shd w:val="clear" w:color="auto" w:fill="F7CAAC"/>
          </w:tcPr>
          <w:p w14:paraId="6F7AA4D4" w14:textId="77777777" w:rsidR="00A9436F" w:rsidRPr="00011CA0" w:rsidRDefault="00A9436F" w:rsidP="00D44916">
            <w:pPr>
              <w:jc w:val="both"/>
              <w:rPr>
                <w:b/>
              </w:rPr>
            </w:pPr>
            <w:r w:rsidRPr="00011CA0">
              <w:rPr>
                <w:b/>
              </w:rPr>
              <w:t>Rozsah studijního předmětu</w:t>
            </w:r>
          </w:p>
        </w:tc>
        <w:tc>
          <w:tcPr>
            <w:tcW w:w="1701" w:type="dxa"/>
            <w:gridSpan w:val="6"/>
          </w:tcPr>
          <w:p w14:paraId="4F123C72" w14:textId="76B7FEB1" w:rsidR="00A9436F" w:rsidRPr="00606548" w:rsidRDefault="001A385F" w:rsidP="001A385F">
            <w:pPr>
              <w:rPr>
                <w:sz w:val="19"/>
                <w:szCs w:val="19"/>
              </w:rPr>
            </w:pPr>
            <w:r w:rsidRPr="00606548">
              <w:rPr>
                <w:sz w:val="19"/>
                <w:szCs w:val="19"/>
              </w:rPr>
              <w:t>14p+14s+28l</w:t>
            </w:r>
          </w:p>
        </w:tc>
        <w:tc>
          <w:tcPr>
            <w:tcW w:w="889" w:type="dxa"/>
            <w:gridSpan w:val="3"/>
            <w:shd w:val="clear" w:color="auto" w:fill="F7CAAC"/>
          </w:tcPr>
          <w:p w14:paraId="09A5BCC1" w14:textId="77777777" w:rsidR="00A9436F" w:rsidRPr="00606548" w:rsidRDefault="00A9436F" w:rsidP="00D44916">
            <w:pPr>
              <w:jc w:val="both"/>
              <w:rPr>
                <w:b/>
                <w:sz w:val="19"/>
                <w:szCs w:val="19"/>
              </w:rPr>
            </w:pPr>
            <w:r w:rsidRPr="00606548">
              <w:rPr>
                <w:b/>
                <w:sz w:val="19"/>
                <w:szCs w:val="19"/>
              </w:rPr>
              <w:t xml:space="preserve">hod. </w:t>
            </w:r>
          </w:p>
        </w:tc>
        <w:tc>
          <w:tcPr>
            <w:tcW w:w="816" w:type="dxa"/>
            <w:gridSpan w:val="3"/>
          </w:tcPr>
          <w:p w14:paraId="3646FBB3" w14:textId="489C499B" w:rsidR="00A9436F" w:rsidRPr="00606548" w:rsidRDefault="008F0CEA" w:rsidP="00D44916">
            <w:pPr>
              <w:jc w:val="both"/>
              <w:rPr>
                <w:sz w:val="19"/>
                <w:szCs w:val="19"/>
              </w:rPr>
            </w:pPr>
            <w:r w:rsidRPr="00606548">
              <w:rPr>
                <w:sz w:val="19"/>
                <w:szCs w:val="19"/>
              </w:rPr>
              <w:t>56</w:t>
            </w:r>
          </w:p>
        </w:tc>
        <w:tc>
          <w:tcPr>
            <w:tcW w:w="2156" w:type="dxa"/>
            <w:gridSpan w:val="5"/>
            <w:shd w:val="clear" w:color="auto" w:fill="F7CAAC"/>
          </w:tcPr>
          <w:p w14:paraId="5C32D5B9" w14:textId="77777777" w:rsidR="00A9436F" w:rsidRPr="00011CA0" w:rsidRDefault="00A9436F" w:rsidP="00D44916">
            <w:pPr>
              <w:jc w:val="both"/>
              <w:rPr>
                <w:b/>
              </w:rPr>
            </w:pPr>
            <w:r w:rsidRPr="00011CA0">
              <w:rPr>
                <w:b/>
              </w:rPr>
              <w:t>kreditů</w:t>
            </w:r>
          </w:p>
        </w:tc>
        <w:tc>
          <w:tcPr>
            <w:tcW w:w="1210" w:type="dxa"/>
            <w:gridSpan w:val="5"/>
          </w:tcPr>
          <w:p w14:paraId="253DEFED" w14:textId="6BD4079A" w:rsidR="00A9436F" w:rsidRPr="00606548" w:rsidRDefault="001A385F" w:rsidP="00D44916">
            <w:pPr>
              <w:jc w:val="both"/>
              <w:rPr>
                <w:sz w:val="19"/>
                <w:szCs w:val="19"/>
              </w:rPr>
            </w:pPr>
            <w:r w:rsidRPr="00606548">
              <w:rPr>
                <w:sz w:val="19"/>
                <w:szCs w:val="19"/>
              </w:rPr>
              <w:t>4</w:t>
            </w:r>
          </w:p>
        </w:tc>
      </w:tr>
      <w:tr w:rsidR="00A9436F" w:rsidRPr="00011CA0" w14:paraId="300B1B47" w14:textId="77777777" w:rsidTr="00B40BDE">
        <w:trPr>
          <w:gridBefore w:val="1"/>
          <w:gridAfter w:val="1"/>
          <w:wBefore w:w="29" w:type="dxa"/>
          <w:wAfter w:w="34" w:type="dxa"/>
        </w:trPr>
        <w:tc>
          <w:tcPr>
            <w:tcW w:w="3084" w:type="dxa"/>
            <w:gridSpan w:val="3"/>
            <w:shd w:val="clear" w:color="auto" w:fill="F7CAAC"/>
          </w:tcPr>
          <w:p w14:paraId="7079464E" w14:textId="77777777" w:rsidR="00A9436F" w:rsidRPr="00011CA0" w:rsidRDefault="00A9436F" w:rsidP="00D44916">
            <w:pPr>
              <w:jc w:val="both"/>
              <w:rPr>
                <w:b/>
                <w:sz w:val="22"/>
              </w:rPr>
            </w:pPr>
            <w:r w:rsidRPr="00011CA0">
              <w:rPr>
                <w:b/>
              </w:rPr>
              <w:t>Prerekvizity, korekvizity, ekvivalence</w:t>
            </w:r>
          </w:p>
        </w:tc>
        <w:tc>
          <w:tcPr>
            <w:tcW w:w="6772" w:type="dxa"/>
            <w:gridSpan w:val="22"/>
          </w:tcPr>
          <w:p w14:paraId="778B24AE" w14:textId="77777777" w:rsidR="00A9436F" w:rsidRPr="00606548" w:rsidRDefault="00A9436F" w:rsidP="00D44916">
            <w:pPr>
              <w:jc w:val="both"/>
              <w:rPr>
                <w:sz w:val="19"/>
                <w:szCs w:val="19"/>
              </w:rPr>
            </w:pPr>
          </w:p>
        </w:tc>
      </w:tr>
      <w:tr w:rsidR="00A9436F" w:rsidRPr="00011CA0" w14:paraId="729AAA88" w14:textId="77777777" w:rsidTr="00B40BDE">
        <w:trPr>
          <w:gridBefore w:val="1"/>
          <w:gridAfter w:val="1"/>
          <w:wBefore w:w="29" w:type="dxa"/>
          <w:wAfter w:w="34" w:type="dxa"/>
        </w:trPr>
        <w:tc>
          <w:tcPr>
            <w:tcW w:w="3084" w:type="dxa"/>
            <w:gridSpan w:val="3"/>
            <w:shd w:val="clear" w:color="auto" w:fill="F7CAAC"/>
          </w:tcPr>
          <w:p w14:paraId="35223435" w14:textId="77777777" w:rsidR="00A9436F" w:rsidRPr="00011CA0" w:rsidRDefault="00A9436F" w:rsidP="00D44916">
            <w:pPr>
              <w:jc w:val="both"/>
              <w:rPr>
                <w:b/>
              </w:rPr>
            </w:pPr>
            <w:r w:rsidRPr="00011CA0">
              <w:rPr>
                <w:b/>
              </w:rPr>
              <w:t>Způsob ověření studijních výsledků</w:t>
            </w:r>
          </w:p>
        </w:tc>
        <w:tc>
          <w:tcPr>
            <w:tcW w:w="3406" w:type="dxa"/>
            <w:gridSpan w:val="12"/>
          </w:tcPr>
          <w:p w14:paraId="7C399EAE" w14:textId="77777777" w:rsidR="00A9436F" w:rsidRPr="00606548" w:rsidRDefault="00A9436F" w:rsidP="00D44916">
            <w:pPr>
              <w:jc w:val="both"/>
              <w:rPr>
                <w:sz w:val="19"/>
                <w:szCs w:val="19"/>
              </w:rPr>
            </w:pPr>
            <w:r w:rsidRPr="00606548">
              <w:rPr>
                <w:sz w:val="19"/>
                <w:szCs w:val="19"/>
              </w:rPr>
              <w:t>zápočet, zkouška</w:t>
            </w:r>
          </w:p>
        </w:tc>
        <w:tc>
          <w:tcPr>
            <w:tcW w:w="1413" w:type="dxa"/>
            <w:shd w:val="clear" w:color="auto" w:fill="F7CAAC"/>
          </w:tcPr>
          <w:p w14:paraId="498979B6" w14:textId="77777777" w:rsidR="00A9436F" w:rsidRPr="00011CA0" w:rsidRDefault="00A9436F" w:rsidP="00D44916">
            <w:pPr>
              <w:jc w:val="both"/>
              <w:rPr>
                <w:b/>
              </w:rPr>
            </w:pPr>
            <w:r w:rsidRPr="00011CA0">
              <w:rPr>
                <w:b/>
              </w:rPr>
              <w:t>Forma výuky</w:t>
            </w:r>
          </w:p>
        </w:tc>
        <w:tc>
          <w:tcPr>
            <w:tcW w:w="1953" w:type="dxa"/>
            <w:gridSpan w:val="9"/>
          </w:tcPr>
          <w:p w14:paraId="3A0F28BD" w14:textId="77777777" w:rsidR="00A9436F" w:rsidRPr="00606548" w:rsidRDefault="00A9436F" w:rsidP="00D44916">
            <w:pPr>
              <w:jc w:val="both"/>
              <w:rPr>
                <w:sz w:val="19"/>
                <w:szCs w:val="19"/>
              </w:rPr>
            </w:pPr>
            <w:r w:rsidRPr="00606548">
              <w:rPr>
                <w:sz w:val="19"/>
                <w:szCs w:val="19"/>
              </w:rPr>
              <w:t>přednášky, semináře, laboratorní cvičení</w:t>
            </w:r>
          </w:p>
        </w:tc>
      </w:tr>
      <w:tr w:rsidR="00A9436F" w:rsidRPr="00011CA0" w14:paraId="3BF7B103" w14:textId="77777777" w:rsidTr="00B40BDE">
        <w:trPr>
          <w:gridBefore w:val="1"/>
          <w:gridAfter w:val="1"/>
          <w:wBefore w:w="29" w:type="dxa"/>
          <w:wAfter w:w="34" w:type="dxa"/>
        </w:trPr>
        <w:tc>
          <w:tcPr>
            <w:tcW w:w="3084" w:type="dxa"/>
            <w:gridSpan w:val="3"/>
            <w:tcBorders>
              <w:bottom w:val="single" w:sz="4" w:space="0" w:color="auto"/>
            </w:tcBorders>
            <w:shd w:val="clear" w:color="auto" w:fill="F7CAAC"/>
          </w:tcPr>
          <w:p w14:paraId="328D1560" w14:textId="77777777" w:rsidR="00A9436F" w:rsidRPr="00011CA0" w:rsidRDefault="00A9436F" w:rsidP="00D44916">
            <w:pPr>
              <w:jc w:val="both"/>
              <w:rPr>
                <w:b/>
              </w:rPr>
            </w:pPr>
            <w:r w:rsidRPr="00011CA0">
              <w:rPr>
                <w:b/>
              </w:rPr>
              <w:t>Forma způsobu ověření studijních výsledků a další požadavky na studenta</w:t>
            </w:r>
          </w:p>
        </w:tc>
        <w:tc>
          <w:tcPr>
            <w:tcW w:w="6772" w:type="dxa"/>
            <w:gridSpan w:val="22"/>
            <w:tcBorders>
              <w:bottom w:val="single" w:sz="4" w:space="0" w:color="auto"/>
            </w:tcBorders>
          </w:tcPr>
          <w:p w14:paraId="6979C1FD" w14:textId="77777777" w:rsidR="00A9436F" w:rsidRPr="00606548" w:rsidRDefault="00A9436F" w:rsidP="00D44916">
            <w:pPr>
              <w:jc w:val="both"/>
              <w:rPr>
                <w:sz w:val="19"/>
                <w:szCs w:val="19"/>
              </w:rPr>
            </w:pPr>
            <w:r w:rsidRPr="00606548">
              <w:rPr>
                <w:sz w:val="19"/>
                <w:szCs w:val="19"/>
              </w:rPr>
              <w:t xml:space="preserve">Docházka: aktivní účast na cvičeních a seminářích (90%). </w:t>
            </w:r>
          </w:p>
          <w:p w14:paraId="7F13F700" w14:textId="77777777" w:rsidR="00A9436F" w:rsidRPr="00606548" w:rsidRDefault="00A9436F" w:rsidP="00D44916">
            <w:pPr>
              <w:jc w:val="both"/>
              <w:rPr>
                <w:sz w:val="19"/>
                <w:szCs w:val="19"/>
              </w:rPr>
            </w:pPr>
            <w:r w:rsidRPr="00606548">
              <w:rPr>
                <w:sz w:val="19"/>
                <w:szCs w:val="19"/>
              </w:rPr>
              <w:t>Zkouška: prokázání znalosti probíraných tematických okruhů písemnou zkouškou (50%).</w:t>
            </w:r>
          </w:p>
        </w:tc>
      </w:tr>
      <w:tr w:rsidR="00A9436F" w:rsidRPr="00011CA0" w14:paraId="75DC51ED" w14:textId="77777777" w:rsidTr="00B40BDE">
        <w:trPr>
          <w:gridBefore w:val="1"/>
          <w:gridAfter w:val="1"/>
          <w:wBefore w:w="29" w:type="dxa"/>
          <w:wAfter w:w="34" w:type="dxa"/>
          <w:trHeight w:val="197"/>
        </w:trPr>
        <w:tc>
          <w:tcPr>
            <w:tcW w:w="3084" w:type="dxa"/>
            <w:gridSpan w:val="3"/>
            <w:tcBorders>
              <w:top w:val="single" w:sz="4" w:space="0" w:color="auto"/>
              <w:bottom w:val="single" w:sz="4" w:space="0" w:color="auto"/>
            </w:tcBorders>
            <w:shd w:val="clear" w:color="auto" w:fill="F7CAAC"/>
          </w:tcPr>
          <w:p w14:paraId="284E9D3A" w14:textId="77777777" w:rsidR="00A9436F" w:rsidRPr="00011CA0" w:rsidRDefault="00A9436F" w:rsidP="00D44916">
            <w:pPr>
              <w:jc w:val="both"/>
              <w:rPr>
                <w:b/>
              </w:rPr>
            </w:pPr>
            <w:r w:rsidRPr="00011CA0">
              <w:rPr>
                <w:b/>
              </w:rPr>
              <w:t>Garant předmětu</w:t>
            </w:r>
          </w:p>
        </w:tc>
        <w:tc>
          <w:tcPr>
            <w:tcW w:w="6772" w:type="dxa"/>
            <w:gridSpan w:val="22"/>
            <w:tcBorders>
              <w:top w:val="single" w:sz="4" w:space="0" w:color="auto"/>
            </w:tcBorders>
          </w:tcPr>
          <w:p w14:paraId="6AF28B71" w14:textId="77777777" w:rsidR="00A9436F" w:rsidRPr="00606548" w:rsidRDefault="00A9436F" w:rsidP="00D44916">
            <w:pPr>
              <w:jc w:val="both"/>
              <w:rPr>
                <w:sz w:val="19"/>
                <w:szCs w:val="19"/>
              </w:rPr>
            </w:pPr>
            <w:r w:rsidRPr="00606548">
              <w:rPr>
                <w:sz w:val="19"/>
                <w:szCs w:val="19"/>
              </w:rPr>
              <w:t>doc. Ing. Miroslav Fišera, CSc.</w:t>
            </w:r>
          </w:p>
        </w:tc>
      </w:tr>
      <w:tr w:rsidR="00A9436F" w:rsidRPr="00011CA0" w14:paraId="54CC07FC" w14:textId="77777777" w:rsidTr="00B40BDE">
        <w:trPr>
          <w:gridBefore w:val="1"/>
          <w:gridAfter w:val="1"/>
          <w:wBefore w:w="29" w:type="dxa"/>
          <w:wAfter w:w="34" w:type="dxa"/>
          <w:trHeight w:val="243"/>
        </w:trPr>
        <w:tc>
          <w:tcPr>
            <w:tcW w:w="3084" w:type="dxa"/>
            <w:gridSpan w:val="3"/>
            <w:tcBorders>
              <w:top w:val="single" w:sz="4" w:space="0" w:color="auto"/>
              <w:bottom w:val="single" w:sz="4" w:space="0" w:color="auto"/>
            </w:tcBorders>
            <w:shd w:val="clear" w:color="auto" w:fill="F7CAAC"/>
          </w:tcPr>
          <w:p w14:paraId="203FF63F" w14:textId="77777777" w:rsidR="00A9436F" w:rsidRPr="00011CA0" w:rsidRDefault="00A9436F" w:rsidP="00D44916">
            <w:pPr>
              <w:jc w:val="both"/>
              <w:rPr>
                <w:b/>
              </w:rPr>
            </w:pPr>
            <w:r w:rsidRPr="00011CA0">
              <w:rPr>
                <w:b/>
              </w:rPr>
              <w:t>Zapojení garanta do výuky předmětu</w:t>
            </w:r>
          </w:p>
        </w:tc>
        <w:tc>
          <w:tcPr>
            <w:tcW w:w="6772" w:type="dxa"/>
            <w:gridSpan w:val="22"/>
            <w:tcBorders>
              <w:top w:val="nil"/>
            </w:tcBorders>
          </w:tcPr>
          <w:p w14:paraId="50D6A02F" w14:textId="39298BC2" w:rsidR="00A9436F" w:rsidRPr="00606548" w:rsidRDefault="00972B54" w:rsidP="00D44916">
            <w:pPr>
              <w:jc w:val="both"/>
              <w:rPr>
                <w:sz w:val="19"/>
                <w:szCs w:val="19"/>
              </w:rPr>
            </w:pPr>
            <w:r w:rsidRPr="00606548">
              <w:rPr>
                <w:sz w:val="19"/>
                <w:szCs w:val="19"/>
              </w:rPr>
              <w:t>100% p</w:t>
            </w:r>
          </w:p>
        </w:tc>
      </w:tr>
      <w:tr w:rsidR="00A9436F" w:rsidRPr="00011CA0" w14:paraId="6E16FC7B" w14:textId="77777777" w:rsidTr="00B40BDE">
        <w:trPr>
          <w:gridBefore w:val="1"/>
          <w:gridAfter w:val="1"/>
          <w:wBefore w:w="29" w:type="dxa"/>
          <w:wAfter w:w="34" w:type="dxa"/>
        </w:trPr>
        <w:tc>
          <w:tcPr>
            <w:tcW w:w="3084" w:type="dxa"/>
            <w:gridSpan w:val="3"/>
            <w:tcBorders>
              <w:top w:val="single" w:sz="4" w:space="0" w:color="auto"/>
              <w:bottom w:val="single" w:sz="4" w:space="0" w:color="auto"/>
            </w:tcBorders>
            <w:shd w:val="clear" w:color="auto" w:fill="F7CAAC"/>
          </w:tcPr>
          <w:p w14:paraId="325B3161" w14:textId="77777777" w:rsidR="00A9436F" w:rsidRPr="00011CA0" w:rsidRDefault="00A9436F" w:rsidP="00D44916">
            <w:pPr>
              <w:jc w:val="both"/>
              <w:rPr>
                <w:b/>
              </w:rPr>
            </w:pPr>
            <w:r w:rsidRPr="00011CA0">
              <w:rPr>
                <w:b/>
              </w:rPr>
              <w:t>Vyučující</w:t>
            </w:r>
          </w:p>
        </w:tc>
        <w:tc>
          <w:tcPr>
            <w:tcW w:w="6772" w:type="dxa"/>
            <w:gridSpan w:val="22"/>
            <w:tcBorders>
              <w:bottom w:val="nil"/>
            </w:tcBorders>
          </w:tcPr>
          <w:p w14:paraId="6F82201D" w14:textId="77777777" w:rsidR="00A9436F" w:rsidRPr="00011CA0" w:rsidRDefault="00A9436F" w:rsidP="00D44916">
            <w:pPr>
              <w:jc w:val="both"/>
            </w:pPr>
          </w:p>
        </w:tc>
      </w:tr>
      <w:tr w:rsidR="00972B54" w:rsidRPr="00011CA0" w14:paraId="5B7F7B6F" w14:textId="77777777" w:rsidTr="00B40BDE">
        <w:trPr>
          <w:gridBefore w:val="1"/>
          <w:gridAfter w:val="1"/>
          <w:wBefore w:w="29" w:type="dxa"/>
          <w:wAfter w:w="34" w:type="dxa"/>
        </w:trPr>
        <w:tc>
          <w:tcPr>
            <w:tcW w:w="9856" w:type="dxa"/>
            <w:gridSpan w:val="25"/>
            <w:tcBorders>
              <w:top w:val="nil"/>
            </w:tcBorders>
            <w:shd w:val="clear" w:color="auto" w:fill="FFFFFF" w:themeFill="background1"/>
          </w:tcPr>
          <w:p w14:paraId="61FA5443" w14:textId="5B54A943" w:rsidR="00972B54" w:rsidRPr="00031A2B" w:rsidRDefault="00972B54" w:rsidP="00972B54">
            <w:pPr>
              <w:spacing w:before="60" w:after="60"/>
              <w:jc w:val="both"/>
              <w:rPr>
                <w:sz w:val="19"/>
                <w:szCs w:val="19"/>
              </w:rPr>
            </w:pPr>
            <w:r w:rsidRPr="00031A2B">
              <w:rPr>
                <w:b/>
                <w:sz w:val="19"/>
                <w:szCs w:val="19"/>
              </w:rPr>
              <w:t xml:space="preserve">doc. Ing. Miroslav Fišera, CSc. </w:t>
            </w:r>
            <w:r w:rsidRPr="00031A2B">
              <w:rPr>
                <w:sz w:val="19"/>
                <w:szCs w:val="19"/>
              </w:rPr>
              <w:t>(100% p)</w:t>
            </w:r>
          </w:p>
        </w:tc>
      </w:tr>
      <w:tr w:rsidR="00A9436F" w:rsidRPr="00011CA0" w14:paraId="61EBB331" w14:textId="77777777" w:rsidTr="00B40BDE">
        <w:trPr>
          <w:gridBefore w:val="1"/>
          <w:gridAfter w:val="1"/>
          <w:wBefore w:w="29" w:type="dxa"/>
          <w:wAfter w:w="34" w:type="dxa"/>
        </w:trPr>
        <w:tc>
          <w:tcPr>
            <w:tcW w:w="3084" w:type="dxa"/>
            <w:gridSpan w:val="3"/>
            <w:shd w:val="clear" w:color="auto" w:fill="F7CAAC"/>
          </w:tcPr>
          <w:p w14:paraId="02E0F5F2" w14:textId="77777777" w:rsidR="00A9436F" w:rsidRPr="00011CA0" w:rsidRDefault="00A9436F" w:rsidP="00D44916">
            <w:pPr>
              <w:jc w:val="both"/>
              <w:rPr>
                <w:b/>
              </w:rPr>
            </w:pPr>
            <w:r w:rsidRPr="00011CA0">
              <w:rPr>
                <w:b/>
              </w:rPr>
              <w:t>Stručná anotace předmětu</w:t>
            </w:r>
          </w:p>
        </w:tc>
        <w:tc>
          <w:tcPr>
            <w:tcW w:w="6772" w:type="dxa"/>
            <w:gridSpan w:val="22"/>
            <w:tcBorders>
              <w:bottom w:val="nil"/>
            </w:tcBorders>
          </w:tcPr>
          <w:p w14:paraId="0B47F0C0" w14:textId="77777777" w:rsidR="00A9436F" w:rsidRPr="00011CA0" w:rsidRDefault="00A9436F" w:rsidP="00D44916">
            <w:pPr>
              <w:jc w:val="both"/>
            </w:pPr>
          </w:p>
        </w:tc>
      </w:tr>
      <w:tr w:rsidR="00A9436F" w:rsidRPr="00011CA0" w14:paraId="141305CA" w14:textId="77777777" w:rsidTr="00B40BDE">
        <w:trPr>
          <w:gridBefore w:val="1"/>
          <w:gridAfter w:val="1"/>
          <w:wBefore w:w="29" w:type="dxa"/>
          <w:wAfter w:w="34" w:type="dxa"/>
          <w:trHeight w:val="3938"/>
        </w:trPr>
        <w:tc>
          <w:tcPr>
            <w:tcW w:w="9856" w:type="dxa"/>
            <w:gridSpan w:val="25"/>
            <w:tcBorders>
              <w:top w:val="nil"/>
              <w:bottom w:val="single" w:sz="12" w:space="0" w:color="auto"/>
            </w:tcBorders>
          </w:tcPr>
          <w:p w14:paraId="2A464D89" w14:textId="3E4F171F" w:rsidR="00A9436F" w:rsidRPr="00606548" w:rsidRDefault="00A9436F" w:rsidP="00D44916">
            <w:pPr>
              <w:pStyle w:val="Default"/>
              <w:jc w:val="both"/>
              <w:rPr>
                <w:sz w:val="19"/>
                <w:szCs w:val="19"/>
              </w:rPr>
            </w:pPr>
            <w:r w:rsidRPr="00606548">
              <w:rPr>
                <w:sz w:val="19"/>
                <w:szCs w:val="19"/>
              </w:rPr>
              <w:t xml:space="preserve">Cílem předmětu je navázat na znalosti organické chemie, chemie potravin a analýzy potravin, které studenti nabyli v bakalářském stupni studia, a rozšířit jejich vědomosti o metodách autentizace potravin a odhalování jejich falšování. </w:t>
            </w:r>
            <w:r w:rsidR="00606548" w:rsidRPr="00606548">
              <w:rPr>
                <w:sz w:val="19"/>
                <w:szCs w:val="19"/>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606548">
              <w:rPr>
                <w:sz w:val="19"/>
                <w:szCs w:val="19"/>
              </w:rPr>
              <w:t>Obsah předmětu tvoří tyto tematické celky:</w:t>
            </w:r>
          </w:p>
          <w:p w14:paraId="66195D27"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Autentizace a falšování potravin v kontextu evropské legislativy.</w:t>
            </w:r>
          </w:p>
          <w:p w14:paraId="76179FF2"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Kritéria autenticity a způsoby falšování.</w:t>
            </w:r>
          </w:p>
          <w:p w14:paraId="035FEDA5"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Požadavky na analytické metody vhodné pro potvrzení autenticity potravin.</w:t>
            </w:r>
          </w:p>
          <w:p w14:paraId="122C879E"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Validace analytických metod určených pro autentizaci potravin.</w:t>
            </w:r>
          </w:p>
          <w:p w14:paraId="515B8679"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 xml:space="preserve">Aplikace metod pro určování složení potravin (separační metody HPLC, CE, GC). </w:t>
            </w:r>
          </w:p>
          <w:p w14:paraId="3F42B423"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 xml:space="preserve">Aplikace metod pro určování složení potravin (prvkové metody AAS, ICP-OES/MS). </w:t>
            </w:r>
          </w:p>
          <w:p w14:paraId="7D0576EE"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Aplikace metod pro určování složení potravin (prvkové metody HCN/S, X).</w:t>
            </w:r>
          </w:p>
          <w:p w14:paraId="55B08EF5"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 xml:space="preserve">Aplikace metod pro určování biochemických procesů a DNA (DART-MS, PCR, RT-PCR). </w:t>
            </w:r>
          </w:p>
          <w:p w14:paraId="716928A3"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Aplikace metod pro určování struktury sloučenin a izotopového složení potravinářských složek (NIR, FTIR).</w:t>
            </w:r>
          </w:p>
          <w:p w14:paraId="6A48FB09"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Aplikace metod pro určování struktury sloučenin a izotopového složení potravinářských složek (NMR, SNIFT-NMR).</w:t>
            </w:r>
          </w:p>
          <w:p w14:paraId="0CD371FF"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Aplikace metod pro určování struktury sloučenin a izotopového složení potravinářských složek (MS, HR-MS).</w:t>
            </w:r>
          </w:p>
          <w:p w14:paraId="26C9026E"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Využití matematicko-statických postupů ke zpracování výsledků (statistické testy významnosti, metody rozpoznávání vzoru, analýzy základních komponent, korelační analýza).</w:t>
            </w:r>
          </w:p>
          <w:p w14:paraId="086EF1AF" w14:textId="77777777" w:rsidR="00A9436F" w:rsidRPr="00606548" w:rsidRDefault="00A9436F" w:rsidP="00A56D42">
            <w:pPr>
              <w:pStyle w:val="Odstavecseseznamem"/>
              <w:numPr>
                <w:ilvl w:val="0"/>
                <w:numId w:val="26"/>
              </w:numPr>
              <w:ind w:left="284" w:hanging="57"/>
              <w:jc w:val="both"/>
              <w:rPr>
                <w:sz w:val="19"/>
                <w:szCs w:val="19"/>
              </w:rPr>
            </w:pPr>
            <w:r w:rsidRPr="00606548">
              <w:rPr>
                <w:sz w:val="19"/>
                <w:szCs w:val="19"/>
              </w:rPr>
              <w:t>Autentizace a falšování výrobků na bázi ovoce a medu, výrobků z masa a ryb, výrobků na bázi olejů a tuků.</w:t>
            </w:r>
          </w:p>
          <w:p w14:paraId="233A7123" w14:textId="77777777" w:rsidR="00A9436F" w:rsidRPr="00011CA0" w:rsidRDefault="00A9436F" w:rsidP="00A56D42">
            <w:pPr>
              <w:pStyle w:val="Odstavecseseznamem"/>
              <w:numPr>
                <w:ilvl w:val="0"/>
                <w:numId w:val="26"/>
              </w:numPr>
              <w:ind w:left="284" w:hanging="57"/>
              <w:jc w:val="both"/>
            </w:pPr>
            <w:r w:rsidRPr="00606548">
              <w:rPr>
                <w:sz w:val="19"/>
                <w:szCs w:val="19"/>
              </w:rPr>
              <w:t>Autentizace a falšování výrobků na bázi kávy, čaje, cereálií, mléčných výrobků a mléka.</w:t>
            </w:r>
          </w:p>
        </w:tc>
      </w:tr>
      <w:tr w:rsidR="00A9436F" w:rsidRPr="00011CA0" w14:paraId="55891166" w14:textId="77777777" w:rsidTr="00B40BDE">
        <w:trPr>
          <w:gridBefore w:val="1"/>
          <w:gridAfter w:val="1"/>
          <w:wBefore w:w="29" w:type="dxa"/>
          <w:wAfter w:w="34" w:type="dxa"/>
          <w:trHeight w:val="265"/>
        </w:trPr>
        <w:tc>
          <w:tcPr>
            <w:tcW w:w="3651" w:type="dxa"/>
            <w:gridSpan w:val="6"/>
            <w:tcBorders>
              <w:top w:val="nil"/>
            </w:tcBorders>
            <w:shd w:val="clear" w:color="auto" w:fill="F7CAAC"/>
          </w:tcPr>
          <w:p w14:paraId="38D1C118" w14:textId="77777777" w:rsidR="00A9436F" w:rsidRPr="00011CA0" w:rsidRDefault="00A9436F" w:rsidP="00D44916">
            <w:pPr>
              <w:jc w:val="both"/>
            </w:pPr>
            <w:r w:rsidRPr="00011CA0">
              <w:rPr>
                <w:b/>
              </w:rPr>
              <w:t>Studijní literatura a studijní pomůcky</w:t>
            </w:r>
          </w:p>
        </w:tc>
        <w:tc>
          <w:tcPr>
            <w:tcW w:w="6205" w:type="dxa"/>
            <w:gridSpan w:val="19"/>
            <w:tcBorders>
              <w:top w:val="nil"/>
              <w:bottom w:val="nil"/>
            </w:tcBorders>
          </w:tcPr>
          <w:p w14:paraId="61E97DB9" w14:textId="77777777" w:rsidR="00A9436F" w:rsidRPr="00011CA0" w:rsidRDefault="00A9436F" w:rsidP="00D44916">
            <w:pPr>
              <w:jc w:val="both"/>
            </w:pPr>
          </w:p>
        </w:tc>
      </w:tr>
      <w:tr w:rsidR="00A9436F" w:rsidRPr="00011CA0" w14:paraId="7899D686" w14:textId="77777777" w:rsidTr="00B40BDE">
        <w:trPr>
          <w:gridBefore w:val="1"/>
          <w:gridAfter w:val="1"/>
          <w:wBefore w:w="29" w:type="dxa"/>
          <w:wAfter w:w="34" w:type="dxa"/>
          <w:trHeight w:val="1497"/>
        </w:trPr>
        <w:tc>
          <w:tcPr>
            <w:tcW w:w="9856" w:type="dxa"/>
            <w:gridSpan w:val="25"/>
            <w:tcBorders>
              <w:top w:val="nil"/>
            </w:tcBorders>
          </w:tcPr>
          <w:p w14:paraId="066D652D" w14:textId="77777777" w:rsidR="00A9436F" w:rsidRPr="00011CA0" w:rsidRDefault="00A9436F" w:rsidP="00D44916">
            <w:pPr>
              <w:jc w:val="both"/>
              <w:rPr>
                <w:sz w:val="19"/>
                <w:szCs w:val="19"/>
                <w:u w:val="single"/>
              </w:rPr>
            </w:pPr>
            <w:r w:rsidRPr="00011CA0">
              <w:rPr>
                <w:sz w:val="19"/>
                <w:szCs w:val="19"/>
                <w:u w:val="single"/>
              </w:rPr>
              <w:t xml:space="preserve">Povinná literatura: </w:t>
            </w:r>
          </w:p>
          <w:p w14:paraId="2DCF3123" w14:textId="77777777" w:rsidR="00A9436F" w:rsidRPr="00011CA0" w:rsidRDefault="00A9436F" w:rsidP="00D44916">
            <w:pPr>
              <w:jc w:val="both"/>
              <w:rPr>
                <w:sz w:val="19"/>
                <w:szCs w:val="19"/>
              </w:rPr>
            </w:pPr>
            <w:r>
              <w:rPr>
                <w:sz w:val="19"/>
                <w:szCs w:val="19"/>
              </w:rPr>
              <w:t xml:space="preserve">NIELSEN, S.S. Food Analysis. </w:t>
            </w:r>
            <w:r w:rsidRPr="00011CA0">
              <w:rPr>
                <w:sz w:val="19"/>
                <w:szCs w:val="19"/>
              </w:rPr>
              <w:t xml:space="preserve">5th Ed. </w:t>
            </w:r>
            <w:r>
              <w:rPr>
                <w:sz w:val="19"/>
                <w:szCs w:val="19"/>
              </w:rPr>
              <w:t>New York: Springer</w:t>
            </w:r>
            <w:r w:rsidRPr="00011CA0">
              <w:rPr>
                <w:sz w:val="19"/>
                <w:szCs w:val="19"/>
              </w:rPr>
              <w:t>, 2017. ISBN 978-3-319-45774-1.</w:t>
            </w:r>
          </w:p>
          <w:p w14:paraId="009CD1A1" w14:textId="77777777" w:rsidR="00A9436F" w:rsidRPr="00011CA0" w:rsidRDefault="00A9436F" w:rsidP="00D44916">
            <w:pPr>
              <w:jc w:val="both"/>
              <w:rPr>
                <w:sz w:val="19"/>
                <w:szCs w:val="19"/>
              </w:rPr>
            </w:pPr>
            <w:r w:rsidRPr="00011CA0">
              <w:rPr>
                <w:sz w:val="19"/>
                <w:szCs w:val="19"/>
              </w:rPr>
              <w:t>VELÍŠEK, J., HAJŠLOVÁ, J. Chemie potravin I, II. 3. vyd. Tábor: OSSIS, 2009. ISBN 978-80-86659-17-6.</w:t>
            </w:r>
          </w:p>
          <w:p w14:paraId="1B22ACA9" w14:textId="77777777" w:rsidR="00A9436F" w:rsidRPr="00011CA0" w:rsidRDefault="00A9436F" w:rsidP="00D44916">
            <w:pPr>
              <w:jc w:val="both"/>
              <w:rPr>
                <w:sz w:val="19"/>
                <w:szCs w:val="19"/>
              </w:rPr>
            </w:pPr>
            <w:r w:rsidRPr="00011CA0">
              <w:rPr>
                <w:sz w:val="19"/>
                <w:szCs w:val="19"/>
              </w:rPr>
              <w:t>PRÍBELA, A. Analýza potravin. Bratislava: STU, 1991. ISBN 80-227-0398-2.</w:t>
            </w:r>
          </w:p>
          <w:p w14:paraId="1C469874" w14:textId="77777777" w:rsidR="00A9436F" w:rsidRPr="00011CA0" w:rsidRDefault="00A9436F" w:rsidP="00D44916">
            <w:pPr>
              <w:jc w:val="both"/>
              <w:rPr>
                <w:sz w:val="19"/>
                <w:szCs w:val="19"/>
              </w:rPr>
            </w:pPr>
            <w:r w:rsidRPr="00011CA0">
              <w:rPr>
                <w:sz w:val="19"/>
                <w:szCs w:val="19"/>
              </w:rPr>
              <w:t>KLOUDA, P. Moderní analytické metody. 2. vyd. Ostrava: Nakl</w:t>
            </w:r>
            <w:r>
              <w:rPr>
                <w:sz w:val="19"/>
                <w:szCs w:val="19"/>
              </w:rPr>
              <w:t>adatelství</w:t>
            </w:r>
            <w:r w:rsidRPr="00011CA0">
              <w:rPr>
                <w:sz w:val="19"/>
                <w:szCs w:val="19"/>
              </w:rPr>
              <w:t xml:space="preserve"> Pavel Klouda, 2003. ISBN 978-80-86369-07-5.</w:t>
            </w:r>
          </w:p>
          <w:p w14:paraId="5B535CF0" w14:textId="77777777" w:rsidR="00A9436F" w:rsidRPr="00606548" w:rsidRDefault="00A9436F" w:rsidP="00D44916">
            <w:pPr>
              <w:jc w:val="both"/>
              <w:rPr>
                <w:sz w:val="14"/>
                <w:szCs w:val="14"/>
              </w:rPr>
            </w:pPr>
          </w:p>
          <w:p w14:paraId="28214DA0" w14:textId="77777777" w:rsidR="00A9436F" w:rsidRPr="00011CA0" w:rsidRDefault="00A9436F" w:rsidP="00D44916">
            <w:pPr>
              <w:jc w:val="both"/>
              <w:rPr>
                <w:sz w:val="19"/>
                <w:szCs w:val="19"/>
                <w:u w:val="single"/>
              </w:rPr>
            </w:pPr>
            <w:r w:rsidRPr="00011CA0">
              <w:rPr>
                <w:sz w:val="19"/>
                <w:szCs w:val="19"/>
                <w:u w:val="single"/>
              </w:rPr>
              <w:t>Doporučená literatura:</w:t>
            </w:r>
          </w:p>
          <w:p w14:paraId="20ABBA9C" w14:textId="77777777" w:rsidR="00A9436F" w:rsidRPr="00011CA0" w:rsidRDefault="00A9436F" w:rsidP="00D44916">
            <w:pPr>
              <w:jc w:val="both"/>
              <w:rPr>
                <w:sz w:val="19"/>
                <w:szCs w:val="19"/>
              </w:rPr>
            </w:pPr>
            <w:r w:rsidRPr="00011CA0">
              <w:rPr>
                <w:sz w:val="19"/>
                <w:szCs w:val="19"/>
              </w:rPr>
              <w:t>SUN, D.W. Modern Techniques for Food Authentication. Academic Press, 2008. ISBN 9780123740854.</w:t>
            </w:r>
          </w:p>
          <w:p w14:paraId="7722B116" w14:textId="0178DAAE" w:rsidR="00A9436F" w:rsidRPr="00606548" w:rsidRDefault="00A9436F" w:rsidP="00D44916">
            <w:pPr>
              <w:jc w:val="both"/>
              <w:rPr>
                <w:sz w:val="18"/>
                <w:szCs w:val="18"/>
              </w:rPr>
            </w:pPr>
            <w:r w:rsidRPr="00011CA0">
              <w:rPr>
                <w:sz w:val="19"/>
                <w:szCs w:val="19"/>
              </w:rPr>
              <w:t xml:space="preserve">POMERANZ, Y., MELOAN, C.E. Food Analysis - Theory and Practice. </w:t>
            </w:r>
            <w:r w:rsidRPr="00606548">
              <w:rPr>
                <w:sz w:val="18"/>
                <w:szCs w:val="18"/>
              </w:rPr>
              <w:t>3rd Ed. New York: ITP, 1994. ISBN 978-1-4615-69985.</w:t>
            </w:r>
          </w:p>
          <w:p w14:paraId="08F07E99" w14:textId="77777777" w:rsidR="00A9436F" w:rsidRPr="00011CA0" w:rsidRDefault="00A9436F" w:rsidP="00D44916">
            <w:pPr>
              <w:jc w:val="both"/>
              <w:rPr>
                <w:sz w:val="19"/>
                <w:szCs w:val="19"/>
              </w:rPr>
            </w:pPr>
            <w:r w:rsidRPr="00011CA0">
              <w:rPr>
                <w:sz w:val="19"/>
                <w:szCs w:val="19"/>
              </w:rPr>
              <w:t>NOLLET, L.M.L. Handbook of Food Analysis. Vol. 1, Vol. 2. New York: Marcel Dekker, 1996. ISBN 9780824750367.</w:t>
            </w:r>
          </w:p>
          <w:p w14:paraId="0D3572C0" w14:textId="77777777" w:rsidR="00A9436F" w:rsidRPr="00011CA0" w:rsidRDefault="00A9436F" w:rsidP="00D44916">
            <w:pPr>
              <w:jc w:val="both"/>
              <w:rPr>
                <w:sz w:val="19"/>
                <w:szCs w:val="19"/>
              </w:rPr>
            </w:pPr>
            <w:r w:rsidRPr="00011CA0">
              <w:rPr>
                <w:sz w:val="19"/>
                <w:szCs w:val="19"/>
              </w:rPr>
              <w:t xml:space="preserve">MEYER, V.R. Practical High-Performance Liquid Chromatography. 4th Ed. New York: J. Wiley and Sons, 2004. ISBN 978-0-470-68218-0. </w:t>
            </w:r>
          </w:p>
          <w:p w14:paraId="567FE7F2" w14:textId="77777777" w:rsidR="00A9436F" w:rsidRPr="00011CA0" w:rsidRDefault="00A9436F" w:rsidP="00D44916">
            <w:pPr>
              <w:jc w:val="both"/>
              <w:rPr>
                <w:sz w:val="19"/>
                <w:szCs w:val="19"/>
              </w:rPr>
            </w:pPr>
            <w:r w:rsidRPr="00011CA0">
              <w:rPr>
                <w:sz w:val="19"/>
                <w:szCs w:val="19"/>
              </w:rPr>
              <w:t>GROB, R.L., BARRY, E.F. (Eds.) Modern Practice of Gas Chromatography. 4th Ed. New York: J. Wiley and Sons, 2004. ISBN 978-0-471-22983-4.</w:t>
            </w:r>
          </w:p>
          <w:p w14:paraId="03F21199" w14:textId="77777777" w:rsidR="00A9436F" w:rsidRPr="00011CA0" w:rsidRDefault="00A9436F" w:rsidP="00D44916">
            <w:pPr>
              <w:jc w:val="both"/>
            </w:pPr>
            <w:r w:rsidRPr="00011CA0">
              <w:rPr>
                <w:sz w:val="19"/>
                <w:szCs w:val="19"/>
              </w:rPr>
              <w:t>NELMS, S.M. ICP Mass Spectrometry Handbook. Oxford: Blackwell, 2005. ISBN 978-1-405-10916-1.</w:t>
            </w:r>
          </w:p>
        </w:tc>
      </w:tr>
      <w:tr w:rsidR="00A9436F" w:rsidRPr="00011CA0" w14:paraId="48FE275F"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tcPr>
          <w:p w14:paraId="40C7B882" w14:textId="77777777" w:rsidR="00A9436F" w:rsidRPr="00011CA0" w:rsidRDefault="00A9436F" w:rsidP="00D44916">
            <w:pPr>
              <w:jc w:val="center"/>
              <w:rPr>
                <w:b/>
              </w:rPr>
            </w:pPr>
            <w:r w:rsidRPr="00011CA0">
              <w:rPr>
                <w:b/>
              </w:rPr>
              <w:t>Informace ke kombinované nebo distanční formě</w:t>
            </w:r>
          </w:p>
        </w:tc>
      </w:tr>
      <w:tr w:rsidR="00A9436F" w:rsidRPr="00011CA0" w14:paraId="46D90088" w14:textId="77777777" w:rsidTr="00B40BDE">
        <w:trPr>
          <w:gridBefore w:val="1"/>
          <w:gridAfter w:val="1"/>
          <w:wBefore w:w="29" w:type="dxa"/>
          <w:wAfter w:w="34" w:type="dxa"/>
        </w:trPr>
        <w:tc>
          <w:tcPr>
            <w:tcW w:w="4785" w:type="dxa"/>
            <w:gridSpan w:val="9"/>
            <w:tcBorders>
              <w:top w:val="single" w:sz="2" w:space="0" w:color="auto"/>
            </w:tcBorders>
            <w:shd w:val="clear" w:color="auto" w:fill="F7CAAC"/>
          </w:tcPr>
          <w:p w14:paraId="593940AD" w14:textId="77777777" w:rsidR="00A9436F" w:rsidRPr="00011CA0" w:rsidRDefault="00A9436F" w:rsidP="00D44916">
            <w:pPr>
              <w:jc w:val="both"/>
            </w:pPr>
            <w:r w:rsidRPr="00011CA0">
              <w:rPr>
                <w:b/>
              </w:rPr>
              <w:t>Rozsah konzultací (soustředění)</w:t>
            </w:r>
          </w:p>
        </w:tc>
        <w:tc>
          <w:tcPr>
            <w:tcW w:w="889" w:type="dxa"/>
            <w:gridSpan w:val="3"/>
            <w:tcBorders>
              <w:top w:val="single" w:sz="2" w:space="0" w:color="auto"/>
            </w:tcBorders>
          </w:tcPr>
          <w:p w14:paraId="04730C89" w14:textId="0FFC107C" w:rsidR="00A9436F" w:rsidRPr="00011CA0" w:rsidRDefault="006E1331" w:rsidP="000C517E">
            <w:pPr>
              <w:jc w:val="center"/>
            </w:pPr>
            <w:r>
              <w:t>16</w:t>
            </w:r>
          </w:p>
        </w:tc>
        <w:tc>
          <w:tcPr>
            <w:tcW w:w="4182" w:type="dxa"/>
            <w:gridSpan w:val="13"/>
            <w:tcBorders>
              <w:top w:val="single" w:sz="2" w:space="0" w:color="auto"/>
            </w:tcBorders>
            <w:shd w:val="clear" w:color="auto" w:fill="F7CAAC"/>
          </w:tcPr>
          <w:p w14:paraId="4CB49585" w14:textId="77777777" w:rsidR="00A9436F" w:rsidRPr="00011CA0" w:rsidRDefault="00A9436F" w:rsidP="00D44916">
            <w:pPr>
              <w:jc w:val="both"/>
              <w:rPr>
                <w:b/>
              </w:rPr>
            </w:pPr>
            <w:r w:rsidRPr="00011CA0">
              <w:rPr>
                <w:b/>
              </w:rPr>
              <w:t xml:space="preserve">hodin </w:t>
            </w:r>
          </w:p>
        </w:tc>
      </w:tr>
      <w:tr w:rsidR="00A9436F" w:rsidRPr="00011CA0" w14:paraId="3CEF332B" w14:textId="77777777" w:rsidTr="00B40BDE">
        <w:trPr>
          <w:gridBefore w:val="1"/>
          <w:gridAfter w:val="1"/>
          <w:wBefore w:w="29" w:type="dxa"/>
          <w:wAfter w:w="34" w:type="dxa"/>
        </w:trPr>
        <w:tc>
          <w:tcPr>
            <w:tcW w:w="9856" w:type="dxa"/>
            <w:gridSpan w:val="25"/>
            <w:shd w:val="clear" w:color="auto" w:fill="F7CAAC"/>
          </w:tcPr>
          <w:p w14:paraId="0DF64CDB" w14:textId="77777777" w:rsidR="00A9436F" w:rsidRPr="00011CA0" w:rsidRDefault="00A9436F" w:rsidP="00D44916">
            <w:pPr>
              <w:jc w:val="both"/>
              <w:rPr>
                <w:b/>
              </w:rPr>
            </w:pPr>
            <w:r w:rsidRPr="00011CA0">
              <w:rPr>
                <w:b/>
              </w:rPr>
              <w:t>Informace o způsobu kontaktu s vyučujícím</w:t>
            </w:r>
          </w:p>
        </w:tc>
      </w:tr>
      <w:tr w:rsidR="00A9436F" w:rsidRPr="00011CA0" w14:paraId="57847D57" w14:textId="77777777" w:rsidTr="00B40BDE">
        <w:trPr>
          <w:gridBefore w:val="1"/>
          <w:gridAfter w:val="1"/>
          <w:wBefore w:w="29" w:type="dxa"/>
          <w:wAfter w:w="34" w:type="dxa"/>
          <w:trHeight w:val="708"/>
        </w:trPr>
        <w:tc>
          <w:tcPr>
            <w:tcW w:w="9856" w:type="dxa"/>
            <w:gridSpan w:val="25"/>
          </w:tcPr>
          <w:p w14:paraId="4DE57C12" w14:textId="77777777" w:rsidR="00602062" w:rsidRPr="00606548" w:rsidRDefault="00A9436F" w:rsidP="00602062">
            <w:pPr>
              <w:jc w:val="both"/>
              <w:rPr>
                <w:sz w:val="19"/>
                <w:szCs w:val="19"/>
              </w:rPr>
            </w:pPr>
            <w:r w:rsidRPr="00606548">
              <w:rPr>
                <w:sz w:val="19"/>
                <w:szCs w:val="19"/>
              </w:rPr>
              <w:t>Studentům budou určeny části učiva k samostatnému nastudování. Kontrola samostatného studia bude provedena písemným testem.</w:t>
            </w:r>
            <w:r w:rsidR="00602062" w:rsidRPr="00606548">
              <w:rPr>
                <w:sz w:val="19"/>
                <w:szCs w:val="19"/>
              </w:rPr>
              <w:t xml:space="preserve"> Dle potřeby jsou možné individuální konzultace po předchozí emailové či telefonické dohodě.</w:t>
            </w:r>
          </w:p>
          <w:p w14:paraId="4A403B7B" w14:textId="77777777" w:rsidR="00A9436F" w:rsidRPr="00606548" w:rsidRDefault="00A9436F" w:rsidP="00D44916">
            <w:pPr>
              <w:jc w:val="both"/>
              <w:rPr>
                <w:sz w:val="19"/>
                <w:szCs w:val="19"/>
              </w:rPr>
            </w:pPr>
          </w:p>
          <w:p w14:paraId="1D36B9D9" w14:textId="77777777" w:rsidR="00A9436F" w:rsidRPr="00011CA0" w:rsidRDefault="00A9436F" w:rsidP="00D44916">
            <w:pPr>
              <w:jc w:val="both"/>
            </w:pPr>
            <w:r w:rsidRPr="00606548">
              <w:rPr>
                <w:sz w:val="19"/>
                <w:szCs w:val="19"/>
              </w:rPr>
              <w:t xml:space="preserve">Možnosti komunikace s vyučujícím: </w:t>
            </w:r>
            <w:hyperlink r:id="rId62" w:history="1">
              <w:r w:rsidRPr="00606548">
                <w:rPr>
                  <w:rStyle w:val="Hypertextovodkaz"/>
                  <w:sz w:val="19"/>
                  <w:szCs w:val="19"/>
                </w:rPr>
                <w:t>fisera@utb.cz</w:t>
              </w:r>
            </w:hyperlink>
            <w:r w:rsidRPr="00606548">
              <w:rPr>
                <w:sz w:val="19"/>
                <w:szCs w:val="19"/>
              </w:rPr>
              <w:t xml:space="preserve">, </w:t>
            </w:r>
            <w:r w:rsidRPr="00606548">
              <w:rPr>
                <w:color w:val="222222"/>
                <w:sz w:val="19"/>
                <w:szCs w:val="19"/>
                <w:shd w:val="clear" w:color="auto" w:fill="FFFFFF"/>
              </w:rPr>
              <w:t>576 </w:t>
            </w:r>
            <w:r w:rsidRPr="00606548">
              <w:rPr>
                <w:sz w:val="19"/>
                <w:szCs w:val="19"/>
                <w:shd w:val="clear" w:color="auto" w:fill="FFFFFF"/>
              </w:rPr>
              <w:t>03</w:t>
            </w:r>
            <w:r w:rsidRPr="00606548">
              <w:rPr>
                <w:rStyle w:val="Siln"/>
                <w:b w:val="0"/>
                <w:sz w:val="19"/>
                <w:szCs w:val="19"/>
                <w:shd w:val="clear" w:color="auto" w:fill="FFFFFF"/>
              </w:rPr>
              <w:t>8 084.</w:t>
            </w:r>
          </w:p>
        </w:tc>
      </w:tr>
      <w:tr w:rsidR="00A9436F" w:rsidRPr="00011CA0" w14:paraId="194F3781" w14:textId="77777777" w:rsidTr="00B40BDE">
        <w:trPr>
          <w:gridBefore w:val="1"/>
          <w:gridAfter w:val="1"/>
          <w:wBefore w:w="29" w:type="dxa"/>
          <w:wAfter w:w="34" w:type="dxa"/>
        </w:trPr>
        <w:tc>
          <w:tcPr>
            <w:tcW w:w="9856" w:type="dxa"/>
            <w:gridSpan w:val="25"/>
            <w:tcBorders>
              <w:top w:val="single" w:sz="4" w:space="0" w:color="auto"/>
              <w:left w:val="single" w:sz="4" w:space="0" w:color="auto"/>
              <w:bottom w:val="double" w:sz="4" w:space="0" w:color="auto"/>
              <w:right w:val="single" w:sz="4" w:space="0" w:color="auto"/>
            </w:tcBorders>
            <w:shd w:val="clear" w:color="auto" w:fill="BDD6EE"/>
            <w:hideMark/>
          </w:tcPr>
          <w:p w14:paraId="10C965B3"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3691920" w14:textId="77777777" w:rsidTr="00B40BDE">
        <w:trPr>
          <w:gridBefore w:val="1"/>
          <w:gridAfter w:val="1"/>
          <w:wBefore w:w="29" w:type="dxa"/>
          <w:wAfter w:w="34"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F11218A" w14:textId="77777777" w:rsidR="00A9436F" w:rsidRPr="00011CA0" w:rsidRDefault="00A9436F" w:rsidP="00D44916">
            <w:pPr>
              <w:jc w:val="both"/>
              <w:rPr>
                <w:b/>
              </w:rPr>
            </w:pPr>
            <w:r w:rsidRPr="00011CA0">
              <w:rPr>
                <w:b/>
              </w:rPr>
              <w:t>Název studijního předmětu</w:t>
            </w:r>
          </w:p>
        </w:tc>
        <w:tc>
          <w:tcPr>
            <w:tcW w:w="6772" w:type="dxa"/>
            <w:gridSpan w:val="22"/>
            <w:tcBorders>
              <w:top w:val="double" w:sz="4" w:space="0" w:color="auto"/>
              <w:left w:val="single" w:sz="4" w:space="0" w:color="auto"/>
              <w:bottom w:val="single" w:sz="4" w:space="0" w:color="auto"/>
              <w:right w:val="single" w:sz="4" w:space="0" w:color="auto"/>
            </w:tcBorders>
            <w:hideMark/>
          </w:tcPr>
          <w:p w14:paraId="1F405E29" w14:textId="77777777" w:rsidR="00A9436F" w:rsidRPr="004800BD" w:rsidRDefault="00A9436F" w:rsidP="00D44916">
            <w:pPr>
              <w:jc w:val="both"/>
              <w:rPr>
                <w:b/>
              </w:rPr>
            </w:pPr>
            <w:bookmarkStart w:id="34" w:name="Biomateriály_I"/>
            <w:bookmarkEnd w:id="34"/>
            <w:r w:rsidRPr="004800BD">
              <w:rPr>
                <w:b/>
              </w:rPr>
              <w:t>Biomateriály I</w:t>
            </w:r>
          </w:p>
        </w:tc>
      </w:tr>
      <w:tr w:rsidR="00A9436F" w:rsidRPr="00011CA0" w14:paraId="771A3834"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F58603"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hideMark/>
          </w:tcPr>
          <w:p w14:paraId="7323136D" w14:textId="44AC5E8B" w:rsidR="00A9436F" w:rsidRPr="00011CA0" w:rsidRDefault="007A4857" w:rsidP="00D44916">
            <w:pPr>
              <w:jc w:val="both"/>
            </w:pPr>
            <w:r>
              <w:t>povinně volitelný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3AD43FF" w14:textId="77777777" w:rsidR="00A9436F" w:rsidRPr="00011CA0" w:rsidRDefault="00A9436F" w:rsidP="00D44916">
            <w:pPr>
              <w:jc w:val="both"/>
            </w:pPr>
            <w:r w:rsidRPr="00011CA0">
              <w:rPr>
                <w:b/>
              </w:rPr>
              <w:t>doporučený ročník / semestr</w:t>
            </w:r>
          </w:p>
        </w:tc>
        <w:tc>
          <w:tcPr>
            <w:tcW w:w="671" w:type="dxa"/>
            <w:gridSpan w:val="2"/>
            <w:tcBorders>
              <w:top w:val="single" w:sz="4" w:space="0" w:color="auto"/>
              <w:left w:val="single" w:sz="4" w:space="0" w:color="auto"/>
              <w:bottom w:val="single" w:sz="4" w:space="0" w:color="auto"/>
              <w:right w:val="single" w:sz="4" w:space="0" w:color="auto"/>
            </w:tcBorders>
          </w:tcPr>
          <w:p w14:paraId="491649CE" w14:textId="6932CE2B" w:rsidR="00A9436F" w:rsidRPr="00011CA0" w:rsidRDefault="005765FD" w:rsidP="00D44916">
            <w:pPr>
              <w:jc w:val="both"/>
            </w:pPr>
            <w:r>
              <w:t>1/ZS</w:t>
            </w:r>
          </w:p>
        </w:tc>
      </w:tr>
      <w:tr w:rsidR="00A9436F" w:rsidRPr="00011CA0" w14:paraId="248D931E"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EB10F6" w14:textId="77777777" w:rsidR="00A9436F" w:rsidRPr="00011CA0" w:rsidRDefault="00A9436F"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hideMark/>
          </w:tcPr>
          <w:p w14:paraId="2BF680C4" w14:textId="70F80A7D" w:rsidR="00A9436F" w:rsidRPr="00011CA0" w:rsidRDefault="001A385F" w:rsidP="00D44916">
            <w:pPr>
              <w:jc w:val="both"/>
            </w:pPr>
            <w:r>
              <w:t>28p+14s+0l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B6990D" w14:textId="77777777" w:rsidR="00A9436F" w:rsidRPr="00011CA0" w:rsidRDefault="00A9436F" w:rsidP="00D44916">
            <w:pPr>
              <w:jc w:val="both"/>
              <w:rPr>
                <w:b/>
              </w:rPr>
            </w:pPr>
            <w:r w:rsidRPr="00011CA0">
              <w:rPr>
                <w:b/>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3A1A43E4" w14:textId="2EC0A450" w:rsidR="00A9436F" w:rsidRPr="00011CA0" w:rsidRDefault="008F0CEA" w:rsidP="00D44916">
            <w:pPr>
              <w:jc w:val="both"/>
            </w:pPr>
            <w:r>
              <w:t>42</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CAB5633" w14:textId="77777777" w:rsidR="00A9436F" w:rsidRPr="00011CA0" w:rsidRDefault="00A9436F" w:rsidP="00D44916">
            <w:pPr>
              <w:jc w:val="both"/>
              <w:rPr>
                <w:b/>
              </w:rPr>
            </w:pPr>
            <w:r w:rsidRPr="00011CA0">
              <w:rPr>
                <w:b/>
              </w:rPr>
              <w:t>kreditů</w:t>
            </w:r>
          </w:p>
        </w:tc>
        <w:tc>
          <w:tcPr>
            <w:tcW w:w="1210" w:type="dxa"/>
            <w:gridSpan w:val="5"/>
            <w:tcBorders>
              <w:top w:val="single" w:sz="4" w:space="0" w:color="auto"/>
              <w:left w:val="single" w:sz="4" w:space="0" w:color="auto"/>
              <w:bottom w:val="single" w:sz="4" w:space="0" w:color="auto"/>
              <w:right w:val="single" w:sz="4" w:space="0" w:color="auto"/>
            </w:tcBorders>
            <w:hideMark/>
          </w:tcPr>
          <w:p w14:paraId="7416AA3B" w14:textId="3AF02767" w:rsidR="00A9436F" w:rsidRPr="00011CA0" w:rsidRDefault="001A385F" w:rsidP="00D44916">
            <w:pPr>
              <w:jc w:val="both"/>
            </w:pPr>
            <w:r>
              <w:t>4</w:t>
            </w:r>
          </w:p>
        </w:tc>
      </w:tr>
      <w:tr w:rsidR="00A9436F" w:rsidRPr="00011CA0" w14:paraId="53625224"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651BF23" w14:textId="77777777" w:rsidR="00A9436F" w:rsidRPr="00011CA0" w:rsidRDefault="00A9436F" w:rsidP="00D44916">
            <w:pPr>
              <w:jc w:val="both"/>
              <w:rPr>
                <w:b/>
                <w:sz w:val="22"/>
              </w:rPr>
            </w:pPr>
            <w:r w:rsidRPr="00011CA0">
              <w:rPr>
                <w:b/>
              </w:rPr>
              <w:t>Prerekvizity, korekvizity, ekvivalence</w:t>
            </w:r>
          </w:p>
        </w:tc>
        <w:tc>
          <w:tcPr>
            <w:tcW w:w="6772" w:type="dxa"/>
            <w:gridSpan w:val="22"/>
            <w:tcBorders>
              <w:top w:val="single" w:sz="4" w:space="0" w:color="auto"/>
              <w:left w:val="single" w:sz="4" w:space="0" w:color="auto"/>
              <w:bottom w:val="single" w:sz="4" w:space="0" w:color="auto"/>
              <w:right w:val="single" w:sz="4" w:space="0" w:color="auto"/>
            </w:tcBorders>
          </w:tcPr>
          <w:p w14:paraId="691E885D" w14:textId="77777777" w:rsidR="00A9436F" w:rsidRPr="00011CA0" w:rsidRDefault="00A9436F" w:rsidP="00D44916">
            <w:pPr>
              <w:jc w:val="both"/>
            </w:pPr>
          </w:p>
        </w:tc>
      </w:tr>
      <w:tr w:rsidR="00A9436F" w:rsidRPr="00011CA0" w14:paraId="32193D6B"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F620AA"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6650280B" w14:textId="236083FB" w:rsidR="00A9436F" w:rsidRPr="00011CA0" w:rsidRDefault="001A385F" w:rsidP="001A385F">
            <w:pPr>
              <w:jc w:val="both"/>
            </w:pPr>
            <w:r>
              <w:t>zápočet, zkouška</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1D2BCD" w14:textId="77777777" w:rsidR="00A9436F" w:rsidRPr="00011CA0" w:rsidRDefault="00A9436F" w:rsidP="00D44916">
            <w:pPr>
              <w:jc w:val="both"/>
              <w:rPr>
                <w:b/>
              </w:rPr>
            </w:pPr>
            <w:r w:rsidRPr="00011CA0">
              <w:rPr>
                <w:b/>
              </w:rPr>
              <w:t>Forma výuky</w:t>
            </w:r>
          </w:p>
        </w:tc>
        <w:tc>
          <w:tcPr>
            <w:tcW w:w="1812" w:type="dxa"/>
            <w:gridSpan w:val="8"/>
            <w:tcBorders>
              <w:top w:val="single" w:sz="4" w:space="0" w:color="auto"/>
              <w:left w:val="single" w:sz="4" w:space="0" w:color="auto"/>
              <w:bottom w:val="single" w:sz="4" w:space="0" w:color="auto"/>
              <w:right w:val="single" w:sz="4" w:space="0" w:color="auto"/>
            </w:tcBorders>
            <w:hideMark/>
          </w:tcPr>
          <w:p w14:paraId="76263056" w14:textId="77777777" w:rsidR="00A9436F" w:rsidRPr="00011CA0" w:rsidRDefault="00A9436F" w:rsidP="00D44916">
            <w:pPr>
              <w:jc w:val="both"/>
            </w:pPr>
            <w:r>
              <w:t>přednášky, semináře</w:t>
            </w:r>
          </w:p>
        </w:tc>
      </w:tr>
      <w:tr w:rsidR="00A9436F" w:rsidRPr="00011CA0" w14:paraId="7569467C"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55F430" w14:textId="77777777" w:rsidR="00A9436F" w:rsidRPr="00011CA0" w:rsidRDefault="00A9436F" w:rsidP="00D44916">
            <w:pPr>
              <w:jc w:val="both"/>
              <w:rPr>
                <w:b/>
              </w:rPr>
            </w:pPr>
            <w:r w:rsidRPr="00011CA0">
              <w:rPr>
                <w:b/>
              </w:rPr>
              <w:t>Forma způsobu ověření studijních výsledků a další požadavky na studenta</w:t>
            </w:r>
          </w:p>
        </w:tc>
        <w:tc>
          <w:tcPr>
            <w:tcW w:w="6772" w:type="dxa"/>
            <w:gridSpan w:val="22"/>
            <w:tcBorders>
              <w:top w:val="single" w:sz="4" w:space="0" w:color="auto"/>
              <w:left w:val="single" w:sz="4" w:space="0" w:color="auto"/>
              <w:bottom w:val="single" w:sz="4" w:space="0" w:color="auto"/>
              <w:right w:val="single" w:sz="4" w:space="0" w:color="auto"/>
            </w:tcBorders>
            <w:hideMark/>
          </w:tcPr>
          <w:p w14:paraId="35857F66" w14:textId="77777777" w:rsidR="00A9436F" w:rsidRDefault="00A9436F" w:rsidP="00D44916">
            <w:pPr>
              <w:jc w:val="both"/>
            </w:pPr>
            <w:r>
              <w:t>Docházka: 80% účast v seminářích.</w:t>
            </w:r>
          </w:p>
          <w:p w14:paraId="5D753B1A" w14:textId="77777777" w:rsidR="00A9436F" w:rsidRPr="00011CA0" w:rsidRDefault="00A9436F" w:rsidP="00D44916">
            <w:pPr>
              <w:jc w:val="both"/>
            </w:pPr>
            <w:r>
              <w:t>Z</w:t>
            </w:r>
            <w:r w:rsidRPr="00011CA0">
              <w:t>ápočtový test a ústní zkouška</w:t>
            </w:r>
            <w:r>
              <w:t>.</w:t>
            </w:r>
          </w:p>
        </w:tc>
      </w:tr>
      <w:tr w:rsidR="00A9436F" w:rsidRPr="00011CA0" w14:paraId="08DB3C65" w14:textId="77777777" w:rsidTr="00B40BDE">
        <w:trPr>
          <w:gridBefore w:val="1"/>
          <w:gridAfter w:val="1"/>
          <w:wBefore w:w="29" w:type="dxa"/>
          <w:wAfter w:w="34"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62C1EE6B" w14:textId="77777777" w:rsidR="00A9436F" w:rsidRPr="00011CA0" w:rsidRDefault="00A9436F" w:rsidP="00D44916">
            <w:pPr>
              <w:jc w:val="both"/>
              <w:rPr>
                <w:b/>
              </w:rPr>
            </w:pPr>
            <w:r w:rsidRPr="00011CA0">
              <w:rPr>
                <w:b/>
              </w:rPr>
              <w:t>Garant předmětu</w:t>
            </w:r>
          </w:p>
        </w:tc>
        <w:tc>
          <w:tcPr>
            <w:tcW w:w="6772" w:type="dxa"/>
            <w:gridSpan w:val="22"/>
            <w:tcBorders>
              <w:top w:val="single" w:sz="4" w:space="0" w:color="auto"/>
              <w:left w:val="single" w:sz="4" w:space="0" w:color="auto"/>
              <w:bottom w:val="single" w:sz="4" w:space="0" w:color="auto"/>
              <w:right w:val="single" w:sz="4" w:space="0" w:color="auto"/>
            </w:tcBorders>
          </w:tcPr>
          <w:p w14:paraId="44E463F3" w14:textId="7CC858CB" w:rsidR="00A9436F" w:rsidRPr="00011CA0" w:rsidRDefault="00A9436F" w:rsidP="00D44916">
            <w:pPr>
              <w:jc w:val="both"/>
            </w:pPr>
          </w:p>
        </w:tc>
      </w:tr>
      <w:tr w:rsidR="00A9436F" w:rsidRPr="00011CA0" w14:paraId="227026A3" w14:textId="77777777" w:rsidTr="00B40BDE">
        <w:trPr>
          <w:gridBefore w:val="1"/>
          <w:gridAfter w:val="1"/>
          <w:wBefore w:w="29" w:type="dxa"/>
          <w:wAfter w:w="34"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5DA89D5F" w14:textId="77777777" w:rsidR="00A9436F" w:rsidRPr="00011CA0" w:rsidRDefault="00A9436F" w:rsidP="00D44916">
            <w:pPr>
              <w:jc w:val="both"/>
              <w:rPr>
                <w:b/>
              </w:rPr>
            </w:pPr>
            <w:r w:rsidRPr="00011CA0">
              <w:rPr>
                <w:b/>
              </w:rPr>
              <w:t>Zapojení garanta do výuky předmětu</w:t>
            </w:r>
          </w:p>
        </w:tc>
        <w:tc>
          <w:tcPr>
            <w:tcW w:w="6772" w:type="dxa"/>
            <w:gridSpan w:val="22"/>
            <w:tcBorders>
              <w:top w:val="nil"/>
              <w:left w:val="single" w:sz="4" w:space="0" w:color="auto"/>
              <w:bottom w:val="single" w:sz="4" w:space="0" w:color="auto"/>
              <w:right w:val="single" w:sz="4" w:space="0" w:color="auto"/>
            </w:tcBorders>
          </w:tcPr>
          <w:p w14:paraId="28AA2592" w14:textId="2D036274" w:rsidR="00A9436F" w:rsidRPr="00011CA0" w:rsidRDefault="00A9436F" w:rsidP="00D44916">
            <w:pPr>
              <w:jc w:val="both"/>
            </w:pPr>
          </w:p>
        </w:tc>
      </w:tr>
      <w:tr w:rsidR="00A9436F" w:rsidRPr="00011CA0" w14:paraId="743AF0CC"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86F177" w14:textId="77777777" w:rsidR="00A9436F" w:rsidRPr="00011CA0" w:rsidRDefault="00A9436F" w:rsidP="00D44916">
            <w:pPr>
              <w:jc w:val="both"/>
              <w:rPr>
                <w:b/>
              </w:rPr>
            </w:pPr>
            <w:r w:rsidRPr="00011CA0">
              <w:rPr>
                <w:b/>
              </w:rPr>
              <w:t>Vyučující</w:t>
            </w:r>
          </w:p>
        </w:tc>
        <w:tc>
          <w:tcPr>
            <w:tcW w:w="6772" w:type="dxa"/>
            <w:gridSpan w:val="22"/>
            <w:tcBorders>
              <w:top w:val="single" w:sz="4" w:space="0" w:color="auto"/>
              <w:left w:val="single" w:sz="4" w:space="0" w:color="auto"/>
              <w:bottom w:val="nil"/>
              <w:right w:val="single" w:sz="4" w:space="0" w:color="auto"/>
            </w:tcBorders>
          </w:tcPr>
          <w:p w14:paraId="2AEA2930" w14:textId="77777777" w:rsidR="00A9436F" w:rsidRPr="00011CA0" w:rsidRDefault="00A9436F" w:rsidP="00D44916">
            <w:pPr>
              <w:jc w:val="both"/>
            </w:pPr>
          </w:p>
        </w:tc>
      </w:tr>
      <w:tr w:rsidR="00972B54" w:rsidRPr="00011CA0" w14:paraId="476584EE" w14:textId="77777777" w:rsidTr="00B40BDE">
        <w:trPr>
          <w:gridBefore w:val="1"/>
          <w:gridAfter w:val="1"/>
          <w:wBefore w:w="29" w:type="dxa"/>
          <w:wAfter w:w="34" w:type="dxa"/>
          <w:trHeight w:val="433"/>
        </w:trPr>
        <w:tc>
          <w:tcPr>
            <w:tcW w:w="9856" w:type="dxa"/>
            <w:gridSpan w:val="25"/>
            <w:tcBorders>
              <w:top w:val="nil"/>
              <w:left w:val="single" w:sz="4" w:space="0" w:color="auto"/>
              <w:bottom w:val="single" w:sz="4" w:space="0" w:color="auto"/>
              <w:right w:val="single" w:sz="4" w:space="0" w:color="auto"/>
            </w:tcBorders>
            <w:hideMark/>
          </w:tcPr>
          <w:p w14:paraId="2305E7CB" w14:textId="621807B9" w:rsidR="00972B54" w:rsidRPr="00692B76" w:rsidRDefault="00972B54" w:rsidP="00972B54">
            <w:pPr>
              <w:spacing w:before="60" w:after="20"/>
              <w:jc w:val="both"/>
            </w:pPr>
            <w:r w:rsidRPr="00692B76">
              <w:t xml:space="preserve">doc. Ing. Petr Humpolíček, Ph.D. (60% p) </w:t>
            </w:r>
          </w:p>
          <w:p w14:paraId="349A1CBB" w14:textId="63FD285F" w:rsidR="00972B54" w:rsidRPr="00692B76" w:rsidRDefault="00972B54" w:rsidP="00972B54">
            <w:pPr>
              <w:spacing w:before="20" w:after="20"/>
              <w:jc w:val="both"/>
            </w:pPr>
            <w:r w:rsidRPr="00692B76">
              <w:t xml:space="preserve">doc. Ing. </w:t>
            </w:r>
            <w:r w:rsidR="0045043C">
              <w:t>Mariá</w:t>
            </w:r>
            <w:r w:rsidRPr="004B4B54">
              <w:t>n</w:t>
            </w:r>
            <w:r w:rsidRPr="00692B76">
              <w:t xml:space="preserve"> Lehocký, Ph.D. (20% p)</w:t>
            </w:r>
          </w:p>
          <w:p w14:paraId="1434C490" w14:textId="14FC1B47" w:rsidR="00972B54" w:rsidRPr="00011CA0" w:rsidRDefault="00972B54" w:rsidP="00972B54">
            <w:pPr>
              <w:spacing w:before="20" w:after="60"/>
              <w:jc w:val="both"/>
            </w:pPr>
            <w:r w:rsidRPr="00692B76">
              <w:t>Ing. Antonín Minařík, Ph.D. (20% p)</w:t>
            </w:r>
          </w:p>
        </w:tc>
      </w:tr>
      <w:tr w:rsidR="00972B54" w:rsidRPr="00011CA0" w14:paraId="15BAAF49"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A97648" w14:textId="77777777" w:rsidR="00972B54" w:rsidRPr="00011CA0" w:rsidRDefault="00972B54" w:rsidP="00D44916">
            <w:pPr>
              <w:jc w:val="both"/>
              <w:rPr>
                <w:b/>
              </w:rPr>
            </w:pPr>
            <w:r w:rsidRPr="00011CA0">
              <w:rPr>
                <w:b/>
              </w:rPr>
              <w:t>Stručná anotace předmětu</w:t>
            </w:r>
          </w:p>
        </w:tc>
        <w:tc>
          <w:tcPr>
            <w:tcW w:w="6772" w:type="dxa"/>
            <w:gridSpan w:val="22"/>
            <w:tcBorders>
              <w:top w:val="single" w:sz="4" w:space="0" w:color="auto"/>
              <w:left w:val="single" w:sz="4" w:space="0" w:color="auto"/>
              <w:bottom w:val="nil"/>
              <w:right w:val="single" w:sz="4" w:space="0" w:color="auto"/>
            </w:tcBorders>
          </w:tcPr>
          <w:p w14:paraId="2C2B5723" w14:textId="77777777" w:rsidR="00972B54" w:rsidRPr="00011CA0" w:rsidRDefault="00972B54" w:rsidP="00D44916">
            <w:pPr>
              <w:jc w:val="both"/>
            </w:pPr>
          </w:p>
        </w:tc>
      </w:tr>
      <w:tr w:rsidR="00972B54" w:rsidRPr="00011CA0" w14:paraId="6FBFFB73" w14:textId="77777777" w:rsidTr="00B40BDE">
        <w:trPr>
          <w:gridBefore w:val="1"/>
          <w:gridAfter w:val="1"/>
          <w:wBefore w:w="29" w:type="dxa"/>
          <w:wAfter w:w="34" w:type="dxa"/>
          <w:trHeight w:val="3938"/>
        </w:trPr>
        <w:tc>
          <w:tcPr>
            <w:tcW w:w="9856" w:type="dxa"/>
            <w:gridSpan w:val="25"/>
            <w:tcBorders>
              <w:top w:val="nil"/>
              <w:left w:val="single" w:sz="4" w:space="0" w:color="auto"/>
              <w:bottom w:val="single" w:sz="12" w:space="0" w:color="auto"/>
              <w:right w:val="single" w:sz="4" w:space="0" w:color="auto"/>
            </w:tcBorders>
            <w:hideMark/>
          </w:tcPr>
          <w:p w14:paraId="35E347A1" w14:textId="77777777" w:rsidR="00972B54" w:rsidRPr="00011CA0" w:rsidRDefault="00972B54" w:rsidP="00D44916">
            <w:pPr>
              <w:jc w:val="both"/>
              <w:rPr>
                <w:color w:val="000000"/>
                <w:shd w:val="clear" w:color="auto" w:fill="FFFFFF"/>
              </w:rPr>
            </w:pPr>
            <w:r w:rsidRPr="00011CA0">
              <w:rPr>
                <w:color w:val="000000"/>
                <w:shd w:val="clear" w:color="auto" w:fill="FFFFFF"/>
              </w:rPr>
              <w:t>Cílem předmětu je seznámit studenty s typy biomateriálů a jejich materiálovými a biologickými vlastnostmi. V úvodu předmětu budou studenti seznámeni také s principy biokompatibility, biomimetiky, či tkáňového inženýrství. Na základě principů interakce mezi biomateriály a buňkami a extracelulární hmotou budou představeny klíčové povrchové a objemové vlastnosti biomateriálů a výrobků z nich. S využitím případových a klinických studií by studenti měl</w:t>
            </w:r>
            <w:r>
              <w:rPr>
                <w:color w:val="000000"/>
                <w:shd w:val="clear" w:color="auto" w:fill="FFFFFF"/>
              </w:rPr>
              <w:t>i</w:t>
            </w:r>
            <w:r w:rsidRPr="00011CA0">
              <w:rPr>
                <w:color w:val="000000"/>
                <w:shd w:val="clear" w:color="auto" w:fill="FFFFFF"/>
              </w:rPr>
              <w:t xml:space="preserve"> být schopn</w:t>
            </w:r>
            <w:r>
              <w:rPr>
                <w:color w:val="000000"/>
                <w:shd w:val="clear" w:color="auto" w:fill="FFFFFF"/>
              </w:rPr>
              <w:t>i</w:t>
            </w:r>
            <w:r w:rsidRPr="00011CA0">
              <w:rPr>
                <w:color w:val="000000"/>
                <w:shd w:val="clear" w:color="auto" w:fill="FFFFFF"/>
              </w:rPr>
              <w:t xml:space="preserve"> popsat klíčové charakteristiky ovlivňující využití jednotlivých typů biomateriálů. </w:t>
            </w:r>
            <w:r w:rsidRPr="00011CA0">
              <w:t>Obsah předmětu tvoří tyto tematick</w:t>
            </w:r>
            <w:r>
              <w:t>é</w:t>
            </w:r>
            <w:r w:rsidRPr="00011CA0">
              <w:t xml:space="preserve"> celky:</w:t>
            </w:r>
          </w:p>
          <w:p w14:paraId="6B3FC999" w14:textId="77777777" w:rsidR="00972B54" w:rsidRPr="00011CA0" w:rsidRDefault="00972B54" w:rsidP="00A56D42">
            <w:pPr>
              <w:pStyle w:val="Odstavecseseznamem"/>
              <w:numPr>
                <w:ilvl w:val="0"/>
                <w:numId w:val="27"/>
              </w:numPr>
              <w:ind w:left="284" w:hanging="57"/>
              <w:jc w:val="both"/>
            </w:pPr>
            <w:r w:rsidRPr="00011CA0">
              <w:t xml:space="preserve">Definice biomateriálů; přírodní a syntetické biomateriály. </w:t>
            </w:r>
          </w:p>
          <w:p w14:paraId="0925D1D2" w14:textId="77777777" w:rsidR="00972B54" w:rsidRPr="00011CA0" w:rsidRDefault="00972B54" w:rsidP="00A56D42">
            <w:pPr>
              <w:pStyle w:val="Odstavecseseznamem"/>
              <w:numPr>
                <w:ilvl w:val="0"/>
                <w:numId w:val="27"/>
              </w:numPr>
              <w:ind w:left="284" w:hanging="57"/>
              <w:jc w:val="both"/>
            </w:pPr>
            <w:r w:rsidRPr="00011CA0">
              <w:t xml:space="preserve">Princip biomimetiky; biokompatibility; bioinspirovaných materiálů, tkáňového inženýrství, regenerativní medicíny. </w:t>
            </w:r>
          </w:p>
          <w:p w14:paraId="0AEF13AC" w14:textId="77777777" w:rsidR="00972B54" w:rsidRPr="00011CA0" w:rsidRDefault="00972B54" w:rsidP="00A56D42">
            <w:pPr>
              <w:pStyle w:val="Odstavecseseznamem"/>
              <w:numPr>
                <w:ilvl w:val="0"/>
                <w:numId w:val="27"/>
              </w:numPr>
              <w:ind w:left="284" w:hanging="57"/>
              <w:jc w:val="both"/>
            </w:pPr>
            <w:r w:rsidRPr="00011CA0">
              <w:t xml:space="preserve">Typy, chemická struktura a fyzikální vlastnosti biomateriálů. Popis základních stavebních jednotek a vlivu jejich uspořádání na výsledné vlastnosti biomateriálů. </w:t>
            </w:r>
          </w:p>
          <w:p w14:paraId="10D271AC" w14:textId="77777777" w:rsidR="00972B54" w:rsidRPr="00011CA0" w:rsidRDefault="00972B54" w:rsidP="00A56D42">
            <w:pPr>
              <w:pStyle w:val="Odstavecseseznamem"/>
              <w:numPr>
                <w:ilvl w:val="0"/>
                <w:numId w:val="27"/>
              </w:numPr>
              <w:ind w:left="284" w:hanging="57"/>
              <w:jc w:val="both"/>
            </w:pPr>
            <w:r w:rsidRPr="00011CA0">
              <w:t>Interakce biomateriálů s buňkami, tkáněmi a imunitním systémem.</w:t>
            </w:r>
          </w:p>
          <w:p w14:paraId="745F9232" w14:textId="77777777" w:rsidR="00972B54" w:rsidRPr="00011CA0" w:rsidRDefault="00972B54" w:rsidP="00A56D42">
            <w:pPr>
              <w:pStyle w:val="Odstavecseseznamem"/>
              <w:numPr>
                <w:ilvl w:val="0"/>
                <w:numId w:val="27"/>
              </w:numPr>
              <w:ind w:left="284" w:hanging="57"/>
              <w:jc w:val="both"/>
            </w:pPr>
            <w:r w:rsidRPr="00011CA0">
              <w:t xml:space="preserve">Interakce biomateriálů s extracelulární hmotou. </w:t>
            </w:r>
          </w:p>
          <w:p w14:paraId="117889A5" w14:textId="77777777" w:rsidR="00972B54" w:rsidRPr="00011CA0" w:rsidRDefault="00972B54" w:rsidP="00A56D42">
            <w:pPr>
              <w:pStyle w:val="Odstavecseseznamem"/>
              <w:numPr>
                <w:ilvl w:val="0"/>
                <w:numId w:val="27"/>
              </w:numPr>
              <w:ind w:left="284" w:hanging="57"/>
              <w:jc w:val="both"/>
            </w:pPr>
            <w:r w:rsidRPr="00011CA0">
              <w:t xml:space="preserve">Interakce biomateriálů s krví a proteiny. </w:t>
            </w:r>
          </w:p>
          <w:p w14:paraId="58452D9F" w14:textId="77777777" w:rsidR="00972B54" w:rsidRPr="00011CA0" w:rsidRDefault="00972B54" w:rsidP="00A56D42">
            <w:pPr>
              <w:pStyle w:val="Odstavecseseznamem"/>
              <w:numPr>
                <w:ilvl w:val="0"/>
                <w:numId w:val="27"/>
              </w:numPr>
              <w:ind w:left="284" w:hanging="57"/>
              <w:jc w:val="both"/>
            </w:pPr>
            <w:r w:rsidRPr="00011CA0">
              <w:t>Povrchové vlastnosti biomateriálů.</w:t>
            </w:r>
          </w:p>
          <w:p w14:paraId="70F40CD1" w14:textId="77777777" w:rsidR="00972B54" w:rsidRPr="00011CA0" w:rsidRDefault="00972B54" w:rsidP="00A56D42">
            <w:pPr>
              <w:pStyle w:val="Odstavecseseznamem"/>
              <w:numPr>
                <w:ilvl w:val="0"/>
                <w:numId w:val="27"/>
              </w:numPr>
              <w:ind w:left="284" w:hanging="57"/>
              <w:jc w:val="both"/>
            </w:pPr>
            <w:r w:rsidRPr="00011CA0">
              <w:t xml:space="preserve">Modifikace povrchových vlastností. </w:t>
            </w:r>
          </w:p>
          <w:p w14:paraId="5D9CA8E2" w14:textId="77777777" w:rsidR="00972B54" w:rsidRPr="00011CA0" w:rsidRDefault="00972B54" w:rsidP="00A56D42">
            <w:pPr>
              <w:pStyle w:val="Odstavecseseznamem"/>
              <w:numPr>
                <w:ilvl w:val="0"/>
                <w:numId w:val="27"/>
              </w:numPr>
              <w:ind w:left="284" w:hanging="57"/>
              <w:jc w:val="both"/>
            </w:pPr>
            <w:r w:rsidRPr="00011CA0">
              <w:t>Mechanické a elektrické vlastnosti biomateriálů.</w:t>
            </w:r>
          </w:p>
          <w:p w14:paraId="5E07C2C9" w14:textId="77777777" w:rsidR="00972B54" w:rsidRPr="00011CA0" w:rsidRDefault="00972B54" w:rsidP="00A56D42">
            <w:pPr>
              <w:pStyle w:val="Odstavecseseznamem"/>
              <w:numPr>
                <w:ilvl w:val="0"/>
                <w:numId w:val="27"/>
              </w:numPr>
              <w:ind w:left="284" w:hanging="57"/>
              <w:jc w:val="both"/>
            </w:pPr>
            <w:r w:rsidRPr="00011CA0">
              <w:t>Biodegradace biomateriálů.</w:t>
            </w:r>
          </w:p>
          <w:p w14:paraId="6AC88D4E" w14:textId="77777777" w:rsidR="00972B54" w:rsidRPr="00011CA0" w:rsidRDefault="00972B54" w:rsidP="00A56D42">
            <w:pPr>
              <w:pStyle w:val="Odstavecseseznamem"/>
              <w:numPr>
                <w:ilvl w:val="0"/>
                <w:numId w:val="27"/>
              </w:numPr>
              <w:ind w:left="284" w:hanging="57"/>
              <w:jc w:val="both"/>
            </w:pPr>
            <w:r w:rsidRPr="00011CA0">
              <w:t>Základy technologií výroby zdravotnických prostředků.</w:t>
            </w:r>
          </w:p>
          <w:p w14:paraId="2AE1E5F1" w14:textId="77777777" w:rsidR="00972B54" w:rsidRPr="00011CA0" w:rsidRDefault="00972B54" w:rsidP="00A56D42">
            <w:pPr>
              <w:pStyle w:val="Odstavecseseznamem"/>
              <w:numPr>
                <w:ilvl w:val="0"/>
                <w:numId w:val="27"/>
              </w:numPr>
              <w:ind w:left="284" w:hanging="57"/>
              <w:jc w:val="both"/>
            </w:pPr>
            <w:r w:rsidRPr="00011CA0">
              <w:t>Klíčové problémy při vývoji biomateriálů.</w:t>
            </w:r>
          </w:p>
          <w:p w14:paraId="373F2B17" w14:textId="77777777" w:rsidR="00972B54" w:rsidRPr="00011CA0" w:rsidRDefault="00972B54" w:rsidP="00A56D42">
            <w:pPr>
              <w:pStyle w:val="Odstavecseseznamem"/>
              <w:numPr>
                <w:ilvl w:val="0"/>
                <w:numId w:val="27"/>
              </w:numPr>
              <w:ind w:left="284" w:hanging="57"/>
              <w:jc w:val="both"/>
            </w:pPr>
            <w:r w:rsidRPr="00011CA0">
              <w:t xml:space="preserve">Bioreaktory a technologie Lab on the chip. </w:t>
            </w:r>
          </w:p>
          <w:p w14:paraId="0D64D159" w14:textId="77777777" w:rsidR="00972B54" w:rsidRPr="00011CA0" w:rsidRDefault="00972B54" w:rsidP="00A56D42">
            <w:pPr>
              <w:pStyle w:val="Odstavecseseznamem"/>
              <w:numPr>
                <w:ilvl w:val="0"/>
                <w:numId w:val="27"/>
              </w:numPr>
              <w:ind w:left="284" w:hanging="57"/>
              <w:jc w:val="both"/>
              <w:rPr>
                <w:rFonts w:eastAsia="Calibri"/>
              </w:rPr>
            </w:pPr>
            <w:r w:rsidRPr="00011CA0">
              <w:rPr>
                <w:i/>
              </w:rPr>
              <w:t>In vivo</w:t>
            </w:r>
            <w:r w:rsidRPr="00011CA0">
              <w:t xml:space="preserve"> a klinické případové studie.</w:t>
            </w:r>
          </w:p>
        </w:tc>
      </w:tr>
      <w:tr w:rsidR="00972B54" w:rsidRPr="00011CA0" w14:paraId="6AD73236" w14:textId="77777777" w:rsidTr="00B40BDE">
        <w:trPr>
          <w:gridBefore w:val="1"/>
          <w:gridAfter w:val="1"/>
          <w:wBefore w:w="29" w:type="dxa"/>
          <w:wAfter w:w="34"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331E6CDB" w14:textId="77777777" w:rsidR="00972B54" w:rsidRPr="003C6F60" w:rsidRDefault="00972B54" w:rsidP="00D44916">
            <w:pPr>
              <w:jc w:val="both"/>
              <w:rPr>
                <w:sz w:val="19"/>
                <w:szCs w:val="19"/>
              </w:rPr>
            </w:pPr>
            <w:r w:rsidRPr="003C6F60">
              <w:rPr>
                <w:b/>
                <w:sz w:val="19"/>
                <w:szCs w:val="19"/>
              </w:rPr>
              <w:t>Studijní literatura a studijní pomůcky</w:t>
            </w:r>
          </w:p>
        </w:tc>
        <w:tc>
          <w:tcPr>
            <w:tcW w:w="6205" w:type="dxa"/>
            <w:gridSpan w:val="19"/>
            <w:tcBorders>
              <w:top w:val="nil"/>
              <w:left w:val="single" w:sz="4" w:space="0" w:color="auto"/>
              <w:bottom w:val="nil"/>
              <w:right w:val="single" w:sz="4" w:space="0" w:color="auto"/>
            </w:tcBorders>
          </w:tcPr>
          <w:p w14:paraId="3142CDA0" w14:textId="77777777" w:rsidR="00972B54" w:rsidRPr="00011CA0" w:rsidRDefault="00972B54" w:rsidP="00D44916">
            <w:pPr>
              <w:jc w:val="both"/>
            </w:pPr>
          </w:p>
        </w:tc>
      </w:tr>
      <w:tr w:rsidR="00972B54" w:rsidRPr="00011CA0" w14:paraId="743922C7" w14:textId="77777777" w:rsidTr="00B40BDE">
        <w:trPr>
          <w:gridBefore w:val="1"/>
          <w:gridAfter w:val="1"/>
          <w:wBefore w:w="29" w:type="dxa"/>
          <w:wAfter w:w="34" w:type="dxa"/>
          <w:trHeight w:val="1497"/>
        </w:trPr>
        <w:tc>
          <w:tcPr>
            <w:tcW w:w="9856" w:type="dxa"/>
            <w:gridSpan w:val="25"/>
            <w:tcBorders>
              <w:top w:val="nil"/>
              <w:left w:val="single" w:sz="4" w:space="0" w:color="auto"/>
              <w:bottom w:val="single" w:sz="4" w:space="0" w:color="auto"/>
              <w:right w:val="single" w:sz="4" w:space="0" w:color="auto"/>
            </w:tcBorders>
            <w:hideMark/>
          </w:tcPr>
          <w:p w14:paraId="5CAE3F92" w14:textId="77777777" w:rsidR="00972B54" w:rsidRPr="003C6F60" w:rsidRDefault="00972B54" w:rsidP="00D44916">
            <w:pPr>
              <w:jc w:val="both"/>
              <w:rPr>
                <w:color w:val="000000"/>
                <w:sz w:val="19"/>
                <w:szCs w:val="19"/>
                <w:u w:val="single"/>
                <w:shd w:val="clear" w:color="auto" w:fill="FFFFFF"/>
              </w:rPr>
            </w:pPr>
            <w:r w:rsidRPr="003C6F60">
              <w:rPr>
                <w:color w:val="000000"/>
                <w:sz w:val="19"/>
                <w:szCs w:val="19"/>
                <w:u w:val="single"/>
                <w:shd w:val="clear" w:color="auto" w:fill="FFFFFF"/>
              </w:rPr>
              <w:t>Povinná literatura:</w:t>
            </w:r>
          </w:p>
          <w:p w14:paraId="23C9AAEB" w14:textId="77777777" w:rsidR="00972B54" w:rsidRPr="003C6F60" w:rsidRDefault="00972B54" w:rsidP="00D44916">
            <w:pPr>
              <w:jc w:val="both"/>
              <w:rPr>
                <w:color w:val="000000"/>
                <w:sz w:val="19"/>
                <w:szCs w:val="19"/>
                <w:shd w:val="clear" w:color="auto" w:fill="FFFFFF"/>
              </w:rPr>
            </w:pPr>
            <w:r w:rsidRPr="003C6F60">
              <w:rPr>
                <w:color w:val="000000"/>
                <w:sz w:val="19"/>
                <w:szCs w:val="19"/>
                <w:shd w:val="clear" w:color="auto" w:fill="FFFFFF"/>
              </w:rPr>
              <w:t>CHEN, Q., THOUAS, G. Biomaterials: A Basic Introduction. Boca Raton: CRC Press, Taylor &amp; Francis Group, 2015. xxix, 706 s. ISBN 978-1-4822-2769-7.</w:t>
            </w:r>
          </w:p>
          <w:p w14:paraId="0AAEBBE9" w14:textId="2E38B004" w:rsidR="00972B54" w:rsidRPr="003C6F60" w:rsidRDefault="00972B54" w:rsidP="00D44916">
            <w:pPr>
              <w:rPr>
                <w:color w:val="000000"/>
                <w:sz w:val="19"/>
                <w:szCs w:val="19"/>
                <w:shd w:val="clear" w:color="auto" w:fill="FFFFFF"/>
              </w:rPr>
            </w:pPr>
            <w:r w:rsidRPr="003C6F60">
              <w:rPr>
                <w:caps/>
                <w:color w:val="000000"/>
                <w:sz w:val="19"/>
                <w:szCs w:val="19"/>
                <w:shd w:val="clear" w:color="auto" w:fill="FFFFFF"/>
              </w:rPr>
              <w:t>Nečas, O.</w:t>
            </w:r>
            <w:r w:rsidRPr="003C6F60">
              <w:rPr>
                <w:color w:val="000000"/>
                <w:sz w:val="19"/>
                <w:szCs w:val="19"/>
                <w:shd w:val="clear" w:color="auto" w:fill="FFFFFF"/>
              </w:rPr>
              <w:t xml:space="preserve"> Obecná biologie pro lékařské fakulty. Jinočany: H </w:t>
            </w:r>
            <w:r w:rsidRPr="003C6F60">
              <w:rPr>
                <w:color w:val="000000"/>
                <w:sz w:val="19"/>
                <w:szCs w:val="19"/>
                <w:shd w:val="clear" w:color="auto" w:fill="FFFFFF"/>
                <w:lang w:val="en-GB"/>
              </w:rPr>
              <w:t xml:space="preserve">&amp; H, </w:t>
            </w:r>
            <w:r w:rsidRPr="003C6F60">
              <w:rPr>
                <w:color w:val="000000"/>
                <w:sz w:val="19"/>
                <w:szCs w:val="19"/>
                <w:shd w:val="clear" w:color="auto" w:fill="FFFFFF"/>
              </w:rPr>
              <w:t xml:space="preserve">2000. ISBN </w:t>
            </w:r>
            <w:r w:rsidRPr="003C6F60">
              <w:rPr>
                <w:rFonts w:hint="eastAsia"/>
                <w:color w:val="000000"/>
                <w:sz w:val="19"/>
                <w:szCs w:val="19"/>
                <w:shd w:val="clear" w:color="auto" w:fill="FFFFFF"/>
              </w:rPr>
              <w:t>8086022463</w:t>
            </w:r>
            <w:r w:rsidRPr="003C6F60">
              <w:rPr>
                <w:color w:val="000000"/>
                <w:sz w:val="19"/>
                <w:szCs w:val="19"/>
                <w:shd w:val="clear" w:color="auto" w:fill="FFFFFF"/>
              </w:rPr>
              <w:t>.</w:t>
            </w:r>
          </w:p>
          <w:p w14:paraId="6C6B9882" w14:textId="77777777" w:rsidR="00972B54" w:rsidRPr="003C6F60" w:rsidRDefault="00972B54" w:rsidP="00D44916">
            <w:pPr>
              <w:rPr>
                <w:color w:val="000000"/>
                <w:sz w:val="19"/>
                <w:szCs w:val="19"/>
              </w:rPr>
            </w:pPr>
            <w:r w:rsidRPr="003C6F60">
              <w:rPr>
                <w:color w:val="000000"/>
                <w:sz w:val="19"/>
                <w:szCs w:val="19"/>
              </w:rPr>
              <w:t xml:space="preserve">SNUSTAD, D.P., SIMMONS, M.J., RELICHOVÁ, J. a kol. Genetika. Brno: MU, 2009. ISBN </w:t>
            </w:r>
            <w:r w:rsidRPr="003C6F60">
              <w:rPr>
                <w:rFonts w:hint="eastAsia"/>
                <w:color w:val="000000"/>
                <w:sz w:val="19"/>
                <w:szCs w:val="19"/>
              </w:rPr>
              <w:t>978-80-210-4852-2</w:t>
            </w:r>
            <w:r w:rsidRPr="003C6F60">
              <w:rPr>
                <w:color w:val="000000"/>
                <w:sz w:val="19"/>
                <w:szCs w:val="19"/>
              </w:rPr>
              <w:t>.</w:t>
            </w:r>
          </w:p>
          <w:p w14:paraId="76C69C46" w14:textId="77777777" w:rsidR="00972B54" w:rsidRPr="003C6F60" w:rsidRDefault="00972B54" w:rsidP="00D44916">
            <w:pPr>
              <w:rPr>
                <w:color w:val="000000"/>
                <w:sz w:val="10"/>
                <w:szCs w:val="10"/>
                <w:shd w:val="clear" w:color="auto" w:fill="FFFFFF"/>
              </w:rPr>
            </w:pPr>
          </w:p>
          <w:p w14:paraId="3C661CBF" w14:textId="77777777" w:rsidR="00972B54" w:rsidRPr="003C6F60" w:rsidRDefault="00972B54" w:rsidP="00D44916">
            <w:pPr>
              <w:jc w:val="both"/>
              <w:rPr>
                <w:color w:val="000000"/>
                <w:sz w:val="19"/>
                <w:szCs w:val="19"/>
                <w:u w:val="single"/>
                <w:shd w:val="clear" w:color="auto" w:fill="FFFFFF"/>
              </w:rPr>
            </w:pPr>
            <w:r w:rsidRPr="003C6F60">
              <w:rPr>
                <w:color w:val="000000"/>
                <w:sz w:val="19"/>
                <w:szCs w:val="19"/>
                <w:u w:val="single"/>
                <w:shd w:val="clear" w:color="auto" w:fill="FFFFFF"/>
              </w:rPr>
              <w:t xml:space="preserve">Doporučená literatura: </w:t>
            </w:r>
          </w:p>
          <w:p w14:paraId="346993D8" w14:textId="77777777" w:rsidR="00972B54" w:rsidRPr="003C6F60" w:rsidRDefault="00972B54" w:rsidP="00D44916">
            <w:pPr>
              <w:jc w:val="both"/>
              <w:rPr>
                <w:color w:val="000000"/>
                <w:sz w:val="19"/>
                <w:szCs w:val="19"/>
                <w:shd w:val="clear" w:color="auto" w:fill="FFFFFF"/>
              </w:rPr>
            </w:pPr>
            <w:r w:rsidRPr="003C6F60">
              <w:rPr>
                <w:color w:val="000000"/>
                <w:sz w:val="19"/>
                <w:szCs w:val="19"/>
                <w:shd w:val="clear" w:color="auto" w:fill="FFFFFF"/>
              </w:rPr>
              <w:t>LANZA, R.P., LANGER, R.S., VACANTI, J. Principles of Tissue Engineering. 4th Ed. Amsterdam: Elsevier, 2014. xlviii, 1887 s. ISBN 978-0-12-398358-9.</w:t>
            </w:r>
          </w:p>
          <w:p w14:paraId="515991BF" w14:textId="77777777" w:rsidR="00972B54" w:rsidRPr="003C6F60" w:rsidRDefault="00972B54" w:rsidP="00D44916">
            <w:pPr>
              <w:jc w:val="both"/>
              <w:rPr>
                <w:sz w:val="19"/>
                <w:szCs w:val="19"/>
              </w:rPr>
            </w:pPr>
            <w:r w:rsidRPr="003C6F60">
              <w:rPr>
                <w:color w:val="000000"/>
                <w:sz w:val="19"/>
                <w:szCs w:val="19"/>
                <w:shd w:val="clear" w:color="auto" w:fill="FFFFFF"/>
              </w:rPr>
              <w:t>RUYS, A.J. Biomimetic Biomaterials: Structure and Applications. Oxford: Woodhead Publishing, 2013. xxvi, 308 s. Woodhead Publishing Series in Biomaterials. ISBN 978-0-85709-416-2.</w:t>
            </w:r>
          </w:p>
        </w:tc>
      </w:tr>
      <w:tr w:rsidR="00972B54" w:rsidRPr="00011CA0" w14:paraId="1E8B5B72"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4EF816B1" w14:textId="77777777" w:rsidR="00972B54" w:rsidRPr="00011CA0" w:rsidRDefault="00972B54" w:rsidP="00D44916">
            <w:pPr>
              <w:jc w:val="center"/>
              <w:rPr>
                <w:b/>
              </w:rPr>
            </w:pPr>
            <w:r w:rsidRPr="00011CA0">
              <w:rPr>
                <w:b/>
              </w:rPr>
              <w:t>Informace ke kombinované nebo distanční formě</w:t>
            </w:r>
          </w:p>
        </w:tc>
      </w:tr>
      <w:tr w:rsidR="00972B54" w:rsidRPr="00011CA0" w14:paraId="6ADE5CCD" w14:textId="77777777" w:rsidTr="00B40BDE">
        <w:trPr>
          <w:gridBefore w:val="1"/>
          <w:gridAfter w:val="1"/>
          <w:wBefore w:w="29" w:type="dxa"/>
          <w:wAfter w:w="34"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633FE167" w14:textId="77777777" w:rsidR="00972B54" w:rsidRPr="00011CA0" w:rsidRDefault="00972B54"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hideMark/>
          </w:tcPr>
          <w:p w14:paraId="24B72714" w14:textId="77777777" w:rsidR="00972B54" w:rsidRPr="00011CA0" w:rsidRDefault="00972B54" w:rsidP="000C517E">
            <w:pPr>
              <w:jc w:val="center"/>
            </w:pPr>
            <w:r w:rsidRPr="00011CA0">
              <w:t>12</w:t>
            </w: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2162EB02" w14:textId="77777777" w:rsidR="00972B54" w:rsidRPr="00011CA0" w:rsidRDefault="00972B54" w:rsidP="00D44916">
            <w:pPr>
              <w:jc w:val="both"/>
              <w:rPr>
                <w:b/>
              </w:rPr>
            </w:pPr>
            <w:r w:rsidRPr="00011CA0">
              <w:rPr>
                <w:b/>
              </w:rPr>
              <w:t xml:space="preserve">hodin </w:t>
            </w:r>
          </w:p>
        </w:tc>
      </w:tr>
      <w:tr w:rsidR="00972B54" w:rsidRPr="00011CA0" w14:paraId="2DB5745A" w14:textId="77777777" w:rsidTr="00B40BDE">
        <w:trPr>
          <w:gridBefore w:val="1"/>
          <w:gridAfter w:val="1"/>
          <w:wBefore w:w="29" w:type="dxa"/>
          <w:wAfter w:w="34" w:type="dxa"/>
        </w:trPr>
        <w:tc>
          <w:tcPr>
            <w:tcW w:w="9856"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6F9B23B3" w14:textId="77777777" w:rsidR="00972B54" w:rsidRPr="00011CA0" w:rsidRDefault="00972B54" w:rsidP="00D44916">
            <w:pPr>
              <w:jc w:val="both"/>
              <w:rPr>
                <w:b/>
              </w:rPr>
            </w:pPr>
            <w:r w:rsidRPr="00011CA0">
              <w:rPr>
                <w:b/>
              </w:rPr>
              <w:t>Informace o způsobu kontaktu s vyučujícím</w:t>
            </w:r>
          </w:p>
        </w:tc>
      </w:tr>
      <w:tr w:rsidR="00972B54" w:rsidRPr="00011CA0" w14:paraId="5CDE8E52" w14:textId="77777777" w:rsidTr="00B40BDE">
        <w:trPr>
          <w:gridBefore w:val="1"/>
          <w:gridAfter w:val="1"/>
          <w:wBefore w:w="29" w:type="dxa"/>
          <w:wAfter w:w="34" w:type="dxa"/>
          <w:trHeight w:val="283"/>
        </w:trPr>
        <w:tc>
          <w:tcPr>
            <w:tcW w:w="9856" w:type="dxa"/>
            <w:gridSpan w:val="25"/>
            <w:tcBorders>
              <w:top w:val="single" w:sz="4" w:space="0" w:color="auto"/>
              <w:left w:val="single" w:sz="4" w:space="0" w:color="auto"/>
              <w:bottom w:val="single" w:sz="4" w:space="0" w:color="auto"/>
              <w:right w:val="single" w:sz="4" w:space="0" w:color="auto"/>
            </w:tcBorders>
          </w:tcPr>
          <w:p w14:paraId="253D70F2" w14:textId="77777777" w:rsidR="00972B54" w:rsidRDefault="00972B54" w:rsidP="00D44916">
            <w:pPr>
              <w:pStyle w:val="Normlnweb"/>
              <w:shd w:val="clear" w:color="auto" w:fill="FFFFFF"/>
              <w:tabs>
                <w:tab w:val="left" w:pos="0"/>
              </w:tabs>
              <w:spacing w:before="0" w:beforeAutospacing="0" w:after="0" w:afterAutospacing="0"/>
              <w:jc w:val="both"/>
              <w:rPr>
                <w:sz w:val="20"/>
                <w:szCs w:val="23"/>
              </w:rPr>
            </w:pPr>
            <w:r>
              <w:rPr>
                <w:sz w:val="20"/>
                <w:szCs w:val="23"/>
              </w:rPr>
              <w:t>Student vypracuje ze zadaných témat seminární práci, kterou obhájí formou prezentace. V případě potřeby může využít konzultací s vyučujícími (konzultační hodiny dle dohody).</w:t>
            </w:r>
          </w:p>
          <w:p w14:paraId="1D7E9361" w14:textId="77777777" w:rsidR="00972B54" w:rsidRPr="003C6F60" w:rsidRDefault="00972B54" w:rsidP="00D44916">
            <w:pPr>
              <w:pStyle w:val="Normlnweb"/>
              <w:shd w:val="clear" w:color="auto" w:fill="FFFFFF"/>
              <w:tabs>
                <w:tab w:val="left" w:pos="0"/>
              </w:tabs>
              <w:spacing w:before="0" w:beforeAutospacing="0" w:after="0" w:afterAutospacing="0"/>
              <w:jc w:val="both"/>
              <w:rPr>
                <w:sz w:val="10"/>
                <w:szCs w:val="10"/>
              </w:rPr>
            </w:pPr>
          </w:p>
          <w:p w14:paraId="6C92F56F" w14:textId="0CAA22D4" w:rsidR="00972B54" w:rsidRPr="00011CA0" w:rsidRDefault="00972B54" w:rsidP="003C6F60">
            <w:pPr>
              <w:pStyle w:val="Normlnweb"/>
              <w:shd w:val="clear" w:color="auto" w:fill="FFFFFF"/>
              <w:tabs>
                <w:tab w:val="left" w:pos="0"/>
              </w:tabs>
              <w:spacing w:before="0" w:beforeAutospacing="0" w:after="0" w:afterAutospacing="0"/>
              <w:jc w:val="both"/>
            </w:pPr>
            <w:r w:rsidRPr="00011CA0">
              <w:rPr>
                <w:sz w:val="20"/>
                <w:szCs w:val="23"/>
              </w:rPr>
              <w:t>Možnosti komunikace s vyučujícím</w:t>
            </w:r>
            <w:r w:rsidR="00F2172C">
              <w:rPr>
                <w:sz w:val="20"/>
                <w:szCs w:val="23"/>
              </w:rPr>
              <w:t>i</w:t>
            </w:r>
            <w:r w:rsidRPr="00011CA0">
              <w:rPr>
                <w:sz w:val="20"/>
                <w:szCs w:val="23"/>
              </w:rPr>
              <w:t xml:space="preserve">: </w:t>
            </w:r>
            <w:hyperlink r:id="rId63" w:history="1">
              <w:r w:rsidRPr="00011CA0">
                <w:rPr>
                  <w:rStyle w:val="Hypertextovodkaz"/>
                  <w:sz w:val="20"/>
                  <w:szCs w:val="23"/>
                </w:rPr>
                <w:t>humpolicek@utb.cz</w:t>
              </w:r>
            </w:hyperlink>
            <w:r w:rsidRPr="00011CA0">
              <w:rPr>
                <w:sz w:val="20"/>
                <w:szCs w:val="23"/>
              </w:rPr>
              <w:t>, 576 038</w:t>
            </w:r>
            <w:r w:rsidR="003C6F60">
              <w:rPr>
                <w:sz w:val="20"/>
                <w:szCs w:val="23"/>
              </w:rPr>
              <w:t> </w:t>
            </w:r>
            <w:r w:rsidRPr="00011CA0">
              <w:rPr>
                <w:sz w:val="20"/>
                <w:szCs w:val="23"/>
              </w:rPr>
              <w:t>035</w:t>
            </w:r>
            <w:r w:rsidR="003C6F60">
              <w:rPr>
                <w:sz w:val="20"/>
                <w:szCs w:val="23"/>
              </w:rPr>
              <w:t xml:space="preserve">, </w:t>
            </w:r>
            <w:hyperlink r:id="rId64" w:history="1">
              <w:r w:rsidR="003C6F60" w:rsidRPr="00BD77A3">
                <w:rPr>
                  <w:rStyle w:val="Hypertextovodkaz"/>
                  <w:sz w:val="20"/>
                  <w:szCs w:val="23"/>
                </w:rPr>
                <w:t>lehocky@utb.cz</w:t>
              </w:r>
            </w:hyperlink>
            <w:r w:rsidR="003C6F60">
              <w:rPr>
                <w:sz w:val="20"/>
                <w:szCs w:val="23"/>
              </w:rPr>
              <w:t xml:space="preserve">, </w:t>
            </w:r>
            <w:r w:rsidR="003C6F60" w:rsidRPr="00011CA0">
              <w:rPr>
                <w:sz w:val="20"/>
                <w:szCs w:val="23"/>
              </w:rPr>
              <w:t>576 03</w:t>
            </w:r>
            <w:r w:rsidR="003C6F60">
              <w:rPr>
                <w:sz w:val="20"/>
                <w:szCs w:val="23"/>
              </w:rPr>
              <w:t xml:space="preserve">1 215, </w:t>
            </w:r>
            <w:hyperlink r:id="rId65" w:history="1">
              <w:r w:rsidR="003C6F60" w:rsidRPr="00BD77A3">
                <w:rPr>
                  <w:rStyle w:val="Hypertextovodkaz"/>
                  <w:sz w:val="20"/>
                  <w:szCs w:val="23"/>
                </w:rPr>
                <w:t>minarik@utb.cz</w:t>
              </w:r>
            </w:hyperlink>
            <w:r w:rsidR="003C6F60">
              <w:rPr>
                <w:sz w:val="20"/>
                <w:szCs w:val="23"/>
              </w:rPr>
              <w:t xml:space="preserve">, 576 035 086. </w:t>
            </w:r>
          </w:p>
        </w:tc>
      </w:tr>
      <w:tr w:rsidR="00972B54" w:rsidRPr="00011CA0" w14:paraId="5C3F8DD0" w14:textId="77777777" w:rsidTr="00B40BDE">
        <w:trPr>
          <w:gridBefore w:val="1"/>
          <w:gridAfter w:val="1"/>
          <w:wBefore w:w="29" w:type="dxa"/>
          <w:wAfter w:w="34" w:type="dxa"/>
          <w:trHeight w:val="283"/>
        </w:trPr>
        <w:tc>
          <w:tcPr>
            <w:tcW w:w="9856" w:type="dxa"/>
            <w:gridSpan w:val="25"/>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6106C850" w14:textId="77777777" w:rsidR="00972B54" w:rsidRPr="00011CA0" w:rsidRDefault="00972B54" w:rsidP="00D44916">
            <w:pPr>
              <w:rPr>
                <w:b/>
                <w:sz w:val="28"/>
                <w:szCs w:val="28"/>
              </w:rPr>
            </w:pPr>
            <w:r w:rsidRPr="00011CA0">
              <w:rPr>
                <w:szCs w:val="23"/>
              </w:rPr>
              <w:lastRenderedPageBreak/>
              <w:br w:type="page"/>
            </w:r>
            <w:r w:rsidRPr="00011CA0">
              <w:rPr>
                <w:b/>
                <w:sz w:val="28"/>
                <w:szCs w:val="28"/>
              </w:rPr>
              <w:t>B-III – Charakteristika studijního předmětu</w:t>
            </w:r>
          </w:p>
        </w:tc>
      </w:tr>
      <w:tr w:rsidR="00972B54" w:rsidRPr="00011CA0" w14:paraId="3B468677" w14:textId="77777777" w:rsidTr="00B40BDE">
        <w:trPr>
          <w:gridBefore w:val="1"/>
          <w:gridAfter w:val="1"/>
          <w:wBefore w:w="29" w:type="dxa"/>
          <w:wAfter w:w="34"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D303BDB" w14:textId="77777777" w:rsidR="00972B54" w:rsidRPr="00011CA0" w:rsidRDefault="00972B54" w:rsidP="00D44916">
            <w:pPr>
              <w:jc w:val="both"/>
              <w:rPr>
                <w:b/>
              </w:rPr>
            </w:pPr>
            <w:r w:rsidRPr="00011CA0">
              <w:rPr>
                <w:b/>
              </w:rPr>
              <w:t>Název studijního předmětu</w:t>
            </w:r>
          </w:p>
        </w:tc>
        <w:tc>
          <w:tcPr>
            <w:tcW w:w="6772" w:type="dxa"/>
            <w:gridSpan w:val="22"/>
            <w:tcBorders>
              <w:top w:val="double" w:sz="4" w:space="0" w:color="auto"/>
              <w:left w:val="single" w:sz="4" w:space="0" w:color="auto"/>
              <w:bottom w:val="single" w:sz="4" w:space="0" w:color="auto"/>
              <w:right w:val="single" w:sz="4" w:space="0" w:color="auto"/>
            </w:tcBorders>
            <w:hideMark/>
          </w:tcPr>
          <w:p w14:paraId="0E750B7E" w14:textId="4C31CC05" w:rsidR="00972B54" w:rsidRPr="004800BD" w:rsidRDefault="00037C85" w:rsidP="00037C85">
            <w:pPr>
              <w:jc w:val="both"/>
              <w:rPr>
                <w:b/>
              </w:rPr>
            </w:pPr>
            <w:bookmarkStart w:id="35" w:name="Výr_potr_I"/>
            <w:bookmarkStart w:id="36" w:name="Spec_potr_technol_I"/>
            <w:bookmarkEnd w:id="35"/>
            <w:bookmarkEnd w:id="36"/>
            <w:r>
              <w:rPr>
                <w:b/>
              </w:rPr>
              <w:t>Výroba potravin I</w:t>
            </w:r>
          </w:p>
        </w:tc>
      </w:tr>
      <w:tr w:rsidR="00972B54" w:rsidRPr="00011CA0" w14:paraId="0C921D8C"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BA144B8" w14:textId="77777777" w:rsidR="00972B54" w:rsidRPr="00011CA0" w:rsidRDefault="00972B54" w:rsidP="00D44916">
            <w:pPr>
              <w:jc w:val="both"/>
              <w:rPr>
                <w:b/>
                <w:sz w:val="19"/>
                <w:szCs w:val="19"/>
              </w:rPr>
            </w:pPr>
            <w:r w:rsidRPr="00011CA0">
              <w:rPr>
                <w:b/>
                <w:sz w:val="19"/>
                <w:szCs w:val="19"/>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14D6173F" w14:textId="6D148262" w:rsidR="00972B54" w:rsidRPr="00C06FF9" w:rsidRDefault="00972B54" w:rsidP="00D44916">
            <w:pPr>
              <w:jc w:val="both"/>
              <w:rPr>
                <w:sz w:val="19"/>
                <w:szCs w:val="19"/>
              </w:rPr>
            </w:pPr>
            <w:r w:rsidRPr="00C06FF9">
              <w:rPr>
                <w:sz w:val="19"/>
                <w:szCs w:val="19"/>
              </w:rPr>
              <w:t>povinně volitelný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4467B8A" w14:textId="77777777" w:rsidR="00972B54" w:rsidRPr="00011CA0" w:rsidRDefault="00972B54" w:rsidP="00D44916">
            <w:pPr>
              <w:jc w:val="both"/>
              <w:rPr>
                <w:sz w:val="19"/>
                <w:szCs w:val="19"/>
              </w:rPr>
            </w:pPr>
            <w:r w:rsidRPr="00011CA0">
              <w:rPr>
                <w:b/>
                <w:sz w:val="19"/>
                <w:szCs w:val="19"/>
              </w:rPr>
              <w:t>doporučený ročník / semestr</w:t>
            </w:r>
          </w:p>
        </w:tc>
        <w:tc>
          <w:tcPr>
            <w:tcW w:w="671" w:type="dxa"/>
            <w:gridSpan w:val="2"/>
            <w:tcBorders>
              <w:top w:val="single" w:sz="4" w:space="0" w:color="auto"/>
              <w:left w:val="single" w:sz="4" w:space="0" w:color="auto"/>
              <w:bottom w:val="single" w:sz="4" w:space="0" w:color="auto"/>
              <w:right w:val="single" w:sz="4" w:space="0" w:color="auto"/>
            </w:tcBorders>
          </w:tcPr>
          <w:p w14:paraId="4EFE4B0D" w14:textId="7477CFE6" w:rsidR="00972B54" w:rsidRPr="00C06FF9" w:rsidRDefault="00972B54" w:rsidP="00D44916">
            <w:pPr>
              <w:jc w:val="both"/>
              <w:rPr>
                <w:sz w:val="19"/>
                <w:szCs w:val="19"/>
              </w:rPr>
            </w:pPr>
            <w:r w:rsidRPr="00C06FF9">
              <w:rPr>
                <w:sz w:val="19"/>
                <w:szCs w:val="19"/>
              </w:rPr>
              <w:t>1/ZS</w:t>
            </w:r>
          </w:p>
        </w:tc>
      </w:tr>
      <w:tr w:rsidR="00972B54" w:rsidRPr="00011CA0" w14:paraId="2A2EADC4"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8445F2" w14:textId="77777777" w:rsidR="00972B54" w:rsidRPr="00011CA0" w:rsidRDefault="00972B54" w:rsidP="00D44916">
            <w:pPr>
              <w:jc w:val="both"/>
              <w:rPr>
                <w:b/>
                <w:sz w:val="19"/>
                <w:szCs w:val="19"/>
              </w:rPr>
            </w:pPr>
            <w:r w:rsidRPr="00011CA0">
              <w:rPr>
                <w:b/>
                <w:sz w:val="19"/>
                <w:szCs w:val="19"/>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597C36B2" w14:textId="53836979" w:rsidR="00972B54" w:rsidRPr="00C06FF9" w:rsidRDefault="00972B54" w:rsidP="00D44916">
            <w:pPr>
              <w:jc w:val="both"/>
              <w:rPr>
                <w:sz w:val="19"/>
                <w:szCs w:val="19"/>
              </w:rPr>
            </w:pPr>
            <w:r w:rsidRPr="00C06FF9">
              <w:rPr>
                <w:sz w:val="19"/>
                <w:szCs w:val="19"/>
              </w:rPr>
              <w:t>28p+14s+28l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4B2614" w14:textId="77777777" w:rsidR="00972B54" w:rsidRPr="00C06FF9" w:rsidRDefault="00972B54" w:rsidP="00D44916">
            <w:pPr>
              <w:jc w:val="both"/>
              <w:rPr>
                <w:b/>
                <w:sz w:val="19"/>
                <w:szCs w:val="19"/>
              </w:rPr>
            </w:pPr>
            <w:r w:rsidRPr="00C06FF9">
              <w:rPr>
                <w:b/>
                <w:sz w:val="19"/>
                <w:szCs w:val="19"/>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170097D2" w14:textId="2F6C6535" w:rsidR="00972B54" w:rsidRPr="00C06FF9" w:rsidRDefault="00972B54" w:rsidP="00D44916">
            <w:pPr>
              <w:jc w:val="both"/>
              <w:rPr>
                <w:sz w:val="19"/>
                <w:szCs w:val="19"/>
              </w:rPr>
            </w:pPr>
            <w:r>
              <w:rPr>
                <w:sz w:val="19"/>
                <w:szCs w:val="19"/>
              </w:rPr>
              <w:t>70</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CCD22DE" w14:textId="77777777" w:rsidR="00972B54" w:rsidRPr="00011CA0" w:rsidRDefault="00972B54" w:rsidP="00D44916">
            <w:pPr>
              <w:jc w:val="both"/>
              <w:rPr>
                <w:b/>
                <w:sz w:val="19"/>
                <w:szCs w:val="19"/>
              </w:rPr>
            </w:pPr>
            <w:r w:rsidRPr="00011CA0">
              <w:rPr>
                <w:b/>
                <w:sz w:val="19"/>
                <w:szCs w:val="19"/>
              </w:rPr>
              <w:t>kreditů</w:t>
            </w:r>
          </w:p>
        </w:tc>
        <w:tc>
          <w:tcPr>
            <w:tcW w:w="1210" w:type="dxa"/>
            <w:gridSpan w:val="5"/>
            <w:tcBorders>
              <w:top w:val="single" w:sz="4" w:space="0" w:color="auto"/>
              <w:left w:val="single" w:sz="4" w:space="0" w:color="auto"/>
              <w:bottom w:val="single" w:sz="4" w:space="0" w:color="auto"/>
              <w:right w:val="single" w:sz="4" w:space="0" w:color="auto"/>
            </w:tcBorders>
          </w:tcPr>
          <w:p w14:paraId="34BF4E61" w14:textId="2A245F5B" w:rsidR="00972B54" w:rsidRPr="00C06FF9" w:rsidRDefault="00972B54" w:rsidP="00D44916">
            <w:pPr>
              <w:jc w:val="both"/>
              <w:rPr>
                <w:sz w:val="19"/>
                <w:szCs w:val="19"/>
              </w:rPr>
            </w:pPr>
            <w:r w:rsidRPr="00C06FF9">
              <w:rPr>
                <w:sz w:val="19"/>
                <w:szCs w:val="19"/>
              </w:rPr>
              <w:t>5</w:t>
            </w:r>
          </w:p>
        </w:tc>
      </w:tr>
      <w:tr w:rsidR="00972B54" w:rsidRPr="00011CA0" w14:paraId="33272A60"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CCF977" w14:textId="77777777" w:rsidR="00972B54" w:rsidRPr="00011CA0" w:rsidRDefault="00972B54" w:rsidP="00D44916">
            <w:pPr>
              <w:jc w:val="both"/>
              <w:rPr>
                <w:b/>
                <w:sz w:val="19"/>
                <w:szCs w:val="19"/>
              </w:rPr>
            </w:pPr>
            <w:r w:rsidRPr="00011CA0">
              <w:rPr>
                <w:b/>
                <w:sz w:val="19"/>
                <w:szCs w:val="19"/>
              </w:rPr>
              <w:t>Prerekvizity, korekvizity, ekvivalence</w:t>
            </w:r>
          </w:p>
        </w:tc>
        <w:tc>
          <w:tcPr>
            <w:tcW w:w="6772" w:type="dxa"/>
            <w:gridSpan w:val="22"/>
            <w:tcBorders>
              <w:top w:val="single" w:sz="4" w:space="0" w:color="auto"/>
              <w:left w:val="single" w:sz="4" w:space="0" w:color="auto"/>
              <w:bottom w:val="single" w:sz="4" w:space="0" w:color="auto"/>
              <w:right w:val="single" w:sz="4" w:space="0" w:color="auto"/>
            </w:tcBorders>
          </w:tcPr>
          <w:p w14:paraId="618B2C16" w14:textId="77777777" w:rsidR="00972B54" w:rsidRPr="00011CA0" w:rsidRDefault="00972B54" w:rsidP="00D44916">
            <w:pPr>
              <w:jc w:val="both"/>
              <w:rPr>
                <w:sz w:val="19"/>
                <w:szCs w:val="19"/>
              </w:rPr>
            </w:pPr>
          </w:p>
        </w:tc>
      </w:tr>
      <w:tr w:rsidR="00972B54" w:rsidRPr="00011CA0" w14:paraId="48764ABE"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916B50" w14:textId="77777777" w:rsidR="00972B54" w:rsidRPr="00011CA0" w:rsidRDefault="00972B54" w:rsidP="00D44916">
            <w:pPr>
              <w:jc w:val="both"/>
              <w:rPr>
                <w:b/>
                <w:sz w:val="19"/>
                <w:szCs w:val="19"/>
              </w:rPr>
            </w:pPr>
            <w:r w:rsidRPr="00011CA0">
              <w:rPr>
                <w:b/>
                <w:sz w:val="19"/>
                <w:szCs w:val="19"/>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65CE85A5" w14:textId="209A771E" w:rsidR="00972B54" w:rsidRPr="00011CA0" w:rsidRDefault="00972B54" w:rsidP="00D44916">
            <w:pPr>
              <w:jc w:val="both"/>
              <w:rPr>
                <w:sz w:val="19"/>
                <w:szCs w:val="19"/>
              </w:rPr>
            </w:pPr>
            <w:r>
              <w:rPr>
                <w:sz w:val="19"/>
                <w:szCs w:val="19"/>
              </w:rPr>
              <w:t>z</w:t>
            </w:r>
            <w:r w:rsidRPr="00011CA0">
              <w:rPr>
                <w:sz w:val="19"/>
                <w:szCs w:val="19"/>
              </w:rPr>
              <w:t>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3EEA03E1" w14:textId="77777777" w:rsidR="00972B54" w:rsidRPr="00011CA0" w:rsidRDefault="00972B54" w:rsidP="00D44916">
            <w:pPr>
              <w:jc w:val="both"/>
              <w:rPr>
                <w:b/>
                <w:sz w:val="19"/>
                <w:szCs w:val="19"/>
              </w:rPr>
            </w:pPr>
            <w:r w:rsidRPr="00011CA0">
              <w:rPr>
                <w:b/>
                <w:sz w:val="19"/>
                <w:szCs w:val="19"/>
              </w:rPr>
              <w:t>Forma výuky</w:t>
            </w:r>
          </w:p>
        </w:tc>
        <w:tc>
          <w:tcPr>
            <w:tcW w:w="1953" w:type="dxa"/>
            <w:gridSpan w:val="9"/>
            <w:tcBorders>
              <w:top w:val="single" w:sz="4" w:space="0" w:color="auto"/>
              <w:left w:val="single" w:sz="4" w:space="0" w:color="auto"/>
              <w:bottom w:val="single" w:sz="4" w:space="0" w:color="auto"/>
              <w:right w:val="single" w:sz="4" w:space="0" w:color="auto"/>
            </w:tcBorders>
            <w:hideMark/>
          </w:tcPr>
          <w:p w14:paraId="32A3941F" w14:textId="77777777" w:rsidR="00972B54" w:rsidRPr="00011CA0" w:rsidRDefault="00972B54" w:rsidP="00D44916">
            <w:pPr>
              <w:jc w:val="both"/>
              <w:rPr>
                <w:sz w:val="19"/>
                <w:szCs w:val="19"/>
              </w:rPr>
            </w:pPr>
            <w:r>
              <w:rPr>
                <w:sz w:val="19"/>
                <w:szCs w:val="19"/>
              </w:rPr>
              <w:t>přednášky, semináře, laboratorní cvičení</w:t>
            </w:r>
          </w:p>
        </w:tc>
      </w:tr>
      <w:tr w:rsidR="00972B54" w:rsidRPr="00011CA0" w14:paraId="48D03E92"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1E40EC" w14:textId="77777777" w:rsidR="00972B54" w:rsidRPr="00011CA0" w:rsidRDefault="00972B54" w:rsidP="00D44916">
            <w:pPr>
              <w:jc w:val="both"/>
              <w:rPr>
                <w:b/>
                <w:sz w:val="19"/>
                <w:szCs w:val="19"/>
              </w:rPr>
            </w:pPr>
            <w:r w:rsidRPr="00011CA0">
              <w:rPr>
                <w:b/>
                <w:sz w:val="19"/>
                <w:szCs w:val="19"/>
              </w:rPr>
              <w:t>Forma způsobu ověření studijních výsledků a další požadavky na studenta</w:t>
            </w:r>
          </w:p>
        </w:tc>
        <w:tc>
          <w:tcPr>
            <w:tcW w:w="6772" w:type="dxa"/>
            <w:gridSpan w:val="22"/>
            <w:tcBorders>
              <w:top w:val="single" w:sz="4" w:space="0" w:color="auto"/>
              <w:left w:val="single" w:sz="4" w:space="0" w:color="auto"/>
              <w:bottom w:val="single" w:sz="4" w:space="0" w:color="auto"/>
              <w:right w:val="single" w:sz="4" w:space="0" w:color="auto"/>
            </w:tcBorders>
            <w:hideMark/>
          </w:tcPr>
          <w:p w14:paraId="0CAD9F24" w14:textId="77777777" w:rsidR="00972B54" w:rsidRPr="00011CA0" w:rsidRDefault="00972B54" w:rsidP="00D44916">
            <w:pPr>
              <w:jc w:val="both"/>
              <w:rPr>
                <w:sz w:val="19"/>
                <w:szCs w:val="19"/>
              </w:rPr>
            </w:pPr>
            <w:r w:rsidRPr="00011CA0">
              <w:rPr>
                <w:sz w:val="19"/>
                <w:szCs w:val="19"/>
              </w:rPr>
              <w:t>Dva písemné testy v průběhu semestru, písemná a ústní zkouška.</w:t>
            </w:r>
          </w:p>
          <w:p w14:paraId="7BBECFDD" w14:textId="77777777" w:rsidR="00972B54" w:rsidRPr="00011CA0" w:rsidRDefault="00972B54" w:rsidP="00D44916">
            <w:pPr>
              <w:jc w:val="both"/>
              <w:rPr>
                <w:sz w:val="19"/>
                <w:szCs w:val="19"/>
              </w:rPr>
            </w:pPr>
            <w:r w:rsidRPr="00011CA0">
              <w:rPr>
                <w:sz w:val="19"/>
                <w:szCs w:val="19"/>
              </w:rPr>
              <w:t xml:space="preserve">Zápočet: povinná </w:t>
            </w:r>
            <w:r>
              <w:rPr>
                <w:sz w:val="19"/>
                <w:szCs w:val="19"/>
              </w:rPr>
              <w:t xml:space="preserve">minimálně 80% </w:t>
            </w:r>
            <w:r w:rsidRPr="00011CA0">
              <w:rPr>
                <w:sz w:val="19"/>
                <w:szCs w:val="19"/>
              </w:rPr>
              <w:t>účast v seminář</w:t>
            </w:r>
            <w:r>
              <w:rPr>
                <w:sz w:val="19"/>
                <w:szCs w:val="19"/>
              </w:rPr>
              <w:t xml:space="preserve">ích a laboratořích. </w:t>
            </w:r>
            <w:r w:rsidRPr="00011CA0">
              <w:rPr>
                <w:sz w:val="19"/>
                <w:szCs w:val="19"/>
              </w:rPr>
              <w:t>Podmínka pro udělení zápočtu je získání nejméně 65% plného počtu bodů v písemných testech.</w:t>
            </w:r>
          </w:p>
          <w:p w14:paraId="62393C6E" w14:textId="77777777" w:rsidR="00972B54" w:rsidRPr="00011CA0" w:rsidRDefault="00972B54" w:rsidP="00D44916">
            <w:pPr>
              <w:jc w:val="both"/>
              <w:rPr>
                <w:sz w:val="19"/>
                <w:szCs w:val="19"/>
              </w:rPr>
            </w:pPr>
            <w:r w:rsidRPr="00011CA0">
              <w:rPr>
                <w:sz w:val="19"/>
                <w:szCs w:val="19"/>
              </w:rPr>
              <w:t>Zkouška: prokázání znalosti probíraných tematických okruhů, písemná a ústní zkouška, splnění písemné části je podmínkou pro přistoupení k ústní části.</w:t>
            </w:r>
          </w:p>
        </w:tc>
      </w:tr>
      <w:tr w:rsidR="00972B54" w:rsidRPr="00011CA0" w14:paraId="47155A8B" w14:textId="77777777" w:rsidTr="00B40BDE">
        <w:trPr>
          <w:gridBefore w:val="1"/>
          <w:gridAfter w:val="1"/>
          <w:wBefore w:w="29" w:type="dxa"/>
          <w:wAfter w:w="34"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77FD557B" w14:textId="77777777" w:rsidR="00972B54" w:rsidRPr="00011CA0" w:rsidRDefault="00972B54" w:rsidP="00D44916">
            <w:pPr>
              <w:jc w:val="both"/>
              <w:rPr>
                <w:b/>
                <w:sz w:val="19"/>
                <w:szCs w:val="19"/>
              </w:rPr>
            </w:pPr>
            <w:r w:rsidRPr="00011CA0">
              <w:rPr>
                <w:b/>
                <w:sz w:val="19"/>
                <w:szCs w:val="19"/>
              </w:rPr>
              <w:t>Garant předmětu</w:t>
            </w:r>
          </w:p>
        </w:tc>
        <w:tc>
          <w:tcPr>
            <w:tcW w:w="6772" w:type="dxa"/>
            <w:gridSpan w:val="22"/>
            <w:tcBorders>
              <w:top w:val="single" w:sz="4" w:space="0" w:color="auto"/>
              <w:left w:val="single" w:sz="4" w:space="0" w:color="auto"/>
              <w:bottom w:val="single" w:sz="4" w:space="0" w:color="auto"/>
              <w:right w:val="single" w:sz="4" w:space="0" w:color="auto"/>
            </w:tcBorders>
          </w:tcPr>
          <w:p w14:paraId="4CC545D8" w14:textId="77777777" w:rsidR="00972B54" w:rsidRPr="00011CA0" w:rsidRDefault="00972B54" w:rsidP="00D44916">
            <w:pPr>
              <w:jc w:val="both"/>
              <w:rPr>
                <w:sz w:val="19"/>
                <w:szCs w:val="19"/>
              </w:rPr>
            </w:pPr>
          </w:p>
        </w:tc>
      </w:tr>
      <w:tr w:rsidR="00972B54" w:rsidRPr="00011CA0" w14:paraId="718A70C7" w14:textId="77777777" w:rsidTr="00B40BDE">
        <w:trPr>
          <w:gridBefore w:val="1"/>
          <w:gridAfter w:val="1"/>
          <w:wBefore w:w="29" w:type="dxa"/>
          <w:wAfter w:w="34"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193F4FA1" w14:textId="77777777" w:rsidR="00972B54" w:rsidRPr="00011CA0" w:rsidRDefault="00972B54" w:rsidP="00D44916">
            <w:pPr>
              <w:jc w:val="both"/>
              <w:rPr>
                <w:b/>
                <w:sz w:val="19"/>
                <w:szCs w:val="19"/>
              </w:rPr>
            </w:pPr>
            <w:r w:rsidRPr="00011CA0">
              <w:rPr>
                <w:b/>
                <w:sz w:val="19"/>
                <w:szCs w:val="19"/>
              </w:rPr>
              <w:t>Zapojení garanta do výuky předmětu</w:t>
            </w:r>
          </w:p>
        </w:tc>
        <w:tc>
          <w:tcPr>
            <w:tcW w:w="6772" w:type="dxa"/>
            <w:gridSpan w:val="22"/>
            <w:tcBorders>
              <w:top w:val="nil"/>
              <w:left w:val="single" w:sz="4" w:space="0" w:color="auto"/>
              <w:bottom w:val="single" w:sz="4" w:space="0" w:color="auto"/>
              <w:right w:val="single" w:sz="4" w:space="0" w:color="auto"/>
            </w:tcBorders>
          </w:tcPr>
          <w:p w14:paraId="2CDE91C1" w14:textId="77777777" w:rsidR="00972B54" w:rsidRPr="00011CA0" w:rsidRDefault="00972B54" w:rsidP="00D44916">
            <w:pPr>
              <w:jc w:val="both"/>
              <w:rPr>
                <w:sz w:val="19"/>
                <w:szCs w:val="19"/>
              </w:rPr>
            </w:pPr>
          </w:p>
        </w:tc>
      </w:tr>
      <w:tr w:rsidR="00972B54" w:rsidRPr="00011CA0" w14:paraId="0729E45C"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157010" w14:textId="77777777" w:rsidR="00972B54" w:rsidRPr="00011CA0" w:rsidRDefault="00972B54" w:rsidP="00D44916">
            <w:pPr>
              <w:jc w:val="both"/>
              <w:rPr>
                <w:b/>
                <w:sz w:val="19"/>
                <w:szCs w:val="19"/>
              </w:rPr>
            </w:pPr>
            <w:r w:rsidRPr="00011CA0">
              <w:rPr>
                <w:b/>
                <w:sz w:val="19"/>
                <w:szCs w:val="19"/>
              </w:rPr>
              <w:t>Vyučující</w:t>
            </w:r>
          </w:p>
        </w:tc>
        <w:tc>
          <w:tcPr>
            <w:tcW w:w="6772" w:type="dxa"/>
            <w:gridSpan w:val="22"/>
            <w:tcBorders>
              <w:top w:val="single" w:sz="4" w:space="0" w:color="auto"/>
              <w:left w:val="single" w:sz="4" w:space="0" w:color="auto"/>
              <w:bottom w:val="nil"/>
              <w:right w:val="single" w:sz="4" w:space="0" w:color="auto"/>
            </w:tcBorders>
          </w:tcPr>
          <w:p w14:paraId="3C78F3B3" w14:textId="77777777" w:rsidR="00972B54" w:rsidRPr="00011CA0" w:rsidRDefault="00972B54" w:rsidP="00D44916">
            <w:pPr>
              <w:jc w:val="both"/>
              <w:rPr>
                <w:sz w:val="19"/>
                <w:szCs w:val="19"/>
              </w:rPr>
            </w:pPr>
          </w:p>
        </w:tc>
      </w:tr>
      <w:tr w:rsidR="00972B54" w:rsidRPr="00011CA0" w14:paraId="0C824CD1" w14:textId="77777777" w:rsidTr="00B40BDE">
        <w:trPr>
          <w:gridBefore w:val="1"/>
          <w:gridAfter w:val="1"/>
          <w:wBefore w:w="29" w:type="dxa"/>
          <w:wAfter w:w="34" w:type="dxa"/>
          <w:trHeight w:val="554"/>
        </w:trPr>
        <w:tc>
          <w:tcPr>
            <w:tcW w:w="9856" w:type="dxa"/>
            <w:gridSpan w:val="25"/>
            <w:tcBorders>
              <w:top w:val="nil"/>
              <w:left w:val="single" w:sz="4" w:space="0" w:color="auto"/>
              <w:bottom w:val="single" w:sz="4" w:space="0" w:color="auto"/>
              <w:right w:val="single" w:sz="4" w:space="0" w:color="auto"/>
            </w:tcBorders>
          </w:tcPr>
          <w:p w14:paraId="20F994DF" w14:textId="1AF1016C" w:rsidR="00972B54" w:rsidRPr="00972B54" w:rsidRDefault="00972B54" w:rsidP="00972B54">
            <w:pPr>
              <w:spacing w:before="60" w:after="20"/>
              <w:jc w:val="both"/>
              <w:rPr>
                <w:sz w:val="19"/>
                <w:szCs w:val="19"/>
              </w:rPr>
            </w:pPr>
            <w:r w:rsidRPr="00972B54">
              <w:rPr>
                <w:sz w:val="19"/>
                <w:szCs w:val="19"/>
              </w:rPr>
              <w:t xml:space="preserve">doc. Ing. Vendula Pachlová, Ph.D. (50% p) </w:t>
            </w:r>
          </w:p>
          <w:p w14:paraId="6D2A5817" w14:textId="13BB68B0" w:rsidR="00972B54" w:rsidRPr="00011CA0" w:rsidRDefault="00972B54" w:rsidP="00972B54">
            <w:pPr>
              <w:spacing w:before="20" w:after="60"/>
              <w:jc w:val="both"/>
              <w:rPr>
                <w:sz w:val="19"/>
                <w:szCs w:val="19"/>
              </w:rPr>
            </w:pPr>
            <w:r w:rsidRPr="00972B54">
              <w:rPr>
                <w:sz w:val="19"/>
                <w:szCs w:val="19"/>
              </w:rPr>
              <w:t>Ing. Robert Gál, Ph.D. (50% p)</w:t>
            </w:r>
          </w:p>
        </w:tc>
      </w:tr>
      <w:tr w:rsidR="00972B54" w:rsidRPr="00011CA0" w14:paraId="3F0A7BD4"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C9951C" w14:textId="77777777" w:rsidR="00972B54" w:rsidRPr="00011CA0" w:rsidRDefault="00972B54" w:rsidP="00D44916">
            <w:pPr>
              <w:jc w:val="both"/>
              <w:rPr>
                <w:b/>
                <w:sz w:val="19"/>
                <w:szCs w:val="19"/>
              </w:rPr>
            </w:pPr>
            <w:r w:rsidRPr="00011CA0">
              <w:rPr>
                <w:b/>
                <w:sz w:val="19"/>
                <w:szCs w:val="19"/>
              </w:rPr>
              <w:t>Stručná anotace předmětu</w:t>
            </w:r>
          </w:p>
        </w:tc>
        <w:tc>
          <w:tcPr>
            <w:tcW w:w="6772" w:type="dxa"/>
            <w:gridSpan w:val="22"/>
            <w:tcBorders>
              <w:top w:val="single" w:sz="4" w:space="0" w:color="auto"/>
              <w:left w:val="single" w:sz="4" w:space="0" w:color="auto"/>
              <w:bottom w:val="nil"/>
              <w:right w:val="single" w:sz="4" w:space="0" w:color="auto"/>
            </w:tcBorders>
          </w:tcPr>
          <w:p w14:paraId="396A534D" w14:textId="77777777" w:rsidR="00972B54" w:rsidRPr="00011CA0" w:rsidRDefault="00972B54" w:rsidP="00D44916">
            <w:pPr>
              <w:jc w:val="both"/>
              <w:rPr>
                <w:sz w:val="19"/>
                <w:szCs w:val="19"/>
              </w:rPr>
            </w:pPr>
          </w:p>
        </w:tc>
      </w:tr>
      <w:tr w:rsidR="00972B54" w:rsidRPr="00011CA0" w14:paraId="3B1ACD61" w14:textId="77777777" w:rsidTr="00B40BDE">
        <w:trPr>
          <w:gridBefore w:val="1"/>
          <w:gridAfter w:val="1"/>
          <w:wBefore w:w="29" w:type="dxa"/>
          <w:wAfter w:w="34" w:type="dxa"/>
          <w:trHeight w:val="3482"/>
        </w:trPr>
        <w:tc>
          <w:tcPr>
            <w:tcW w:w="9856" w:type="dxa"/>
            <w:gridSpan w:val="25"/>
            <w:tcBorders>
              <w:top w:val="nil"/>
              <w:left w:val="single" w:sz="4" w:space="0" w:color="auto"/>
              <w:bottom w:val="single" w:sz="12" w:space="0" w:color="auto"/>
              <w:right w:val="single" w:sz="4" w:space="0" w:color="auto"/>
            </w:tcBorders>
            <w:hideMark/>
          </w:tcPr>
          <w:p w14:paraId="103D391A" w14:textId="77777777" w:rsidR="00972B54" w:rsidRPr="00011CA0" w:rsidRDefault="00972B54" w:rsidP="00D44916">
            <w:pPr>
              <w:jc w:val="both"/>
              <w:rPr>
                <w:sz w:val="19"/>
                <w:szCs w:val="19"/>
              </w:rPr>
            </w:pPr>
            <w:r w:rsidRPr="00011CA0">
              <w:rPr>
                <w:sz w:val="19"/>
                <w:szCs w:val="19"/>
              </w:rPr>
              <w:t>Cílem předmětu je rozšířit vědomosti studenta v oblasti technologií zpracování masa, drůbeže, ryb, mléka a výroby mléčných výrobků. Obsah předmětu tvoří tyto tematické celky:</w:t>
            </w:r>
          </w:p>
          <w:p w14:paraId="17C4600E"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Chemické složení a vlastnosti mléka pro průmyslové zpracování.</w:t>
            </w:r>
          </w:p>
          <w:p w14:paraId="63A5C91C"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Základní mlékárenská ošetření a technologie výroby konzumního mléka a smetany.</w:t>
            </w:r>
          </w:p>
          <w:p w14:paraId="6A2110B5"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Technologie výroby kysaných mléčných výrobků.</w:t>
            </w:r>
          </w:p>
          <w:p w14:paraId="118AF248"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Technologie výroby sladkých sýrů.</w:t>
            </w:r>
          </w:p>
          <w:p w14:paraId="1A7D77AB"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Technologie výroby tvarohů a kyselých sýrů.</w:t>
            </w:r>
          </w:p>
          <w:p w14:paraId="5A64A7D9"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Technologie výroby másla, zahuštěných a sušených mléčných výrobků.</w:t>
            </w:r>
          </w:p>
          <w:p w14:paraId="628809AB"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Minoritní živočišné produkty.</w:t>
            </w:r>
          </w:p>
          <w:p w14:paraId="17E7DD29"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Chemické složení a technologické vlastnosti masa, biochemie postmortálních změn masa.</w:t>
            </w:r>
          </w:p>
          <w:p w14:paraId="351C20EC"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Hodnocení jatečných zvířat, jatečnictví, chlazení a zmrazování masa, bourání masa.</w:t>
            </w:r>
          </w:p>
          <w:p w14:paraId="1327CBF6"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Technologické operace v masné výrobě.</w:t>
            </w:r>
          </w:p>
          <w:p w14:paraId="78C8681E"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Technologie výroby jednotlivých druhů masných výrobků. Zpracování živočišných tuků.</w:t>
            </w:r>
          </w:p>
          <w:p w14:paraId="3B4F393D"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Chemické složení a vlastnosti drůbežího masa.</w:t>
            </w:r>
          </w:p>
          <w:p w14:paraId="6953BA31"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Jateční zpracování drůbeže a finalizace drůbežího masa. Výrobky z drůbežího masa.</w:t>
            </w:r>
          </w:p>
          <w:p w14:paraId="4C1ACC42" w14:textId="77777777" w:rsidR="00972B54" w:rsidRPr="00011CA0" w:rsidRDefault="00972B54" w:rsidP="00A56D42">
            <w:pPr>
              <w:pStyle w:val="Odstavecseseznamem"/>
              <w:numPr>
                <w:ilvl w:val="0"/>
                <w:numId w:val="28"/>
              </w:numPr>
              <w:ind w:left="284" w:hanging="57"/>
              <w:jc w:val="both"/>
              <w:rPr>
                <w:sz w:val="19"/>
                <w:szCs w:val="19"/>
              </w:rPr>
            </w:pPr>
            <w:r w:rsidRPr="00011CA0">
              <w:rPr>
                <w:sz w:val="19"/>
                <w:szCs w:val="19"/>
              </w:rPr>
              <w:t>Technologie zpracování ryb a rybích výrobků.</w:t>
            </w:r>
          </w:p>
        </w:tc>
      </w:tr>
      <w:tr w:rsidR="00972B54" w:rsidRPr="00011CA0" w14:paraId="27A5C306" w14:textId="77777777" w:rsidTr="00B40BDE">
        <w:trPr>
          <w:gridBefore w:val="1"/>
          <w:gridAfter w:val="1"/>
          <w:wBefore w:w="29" w:type="dxa"/>
          <w:wAfter w:w="34"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0E45CE12" w14:textId="77777777" w:rsidR="00972B54" w:rsidRPr="00011CA0" w:rsidRDefault="00972B54" w:rsidP="00D44916">
            <w:pPr>
              <w:jc w:val="both"/>
              <w:rPr>
                <w:sz w:val="19"/>
                <w:szCs w:val="19"/>
              </w:rPr>
            </w:pPr>
            <w:r w:rsidRPr="00011CA0">
              <w:rPr>
                <w:b/>
                <w:sz w:val="19"/>
                <w:szCs w:val="19"/>
              </w:rPr>
              <w:t>Studijní literatura a studijní pomůcky</w:t>
            </w:r>
          </w:p>
        </w:tc>
        <w:tc>
          <w:tcPr>
            <w:tcW w:w="6205" w:type="dxa"/>
            <w:gridSpan w:val="19"/>
            <w:tcBorders>
              <w:top w:val="nil"/>
              <w:left w:val="single" w:sz="4" w:space="0" w:color="auto"/>
              <w:bottom w:val="nil"/>
              <w:right w:val="single" w:sz="4" w:space="0" w:color="auto"/>
            </w:tcBorders>
          </w:tcPr>
          <w:p w14:paraId="26FF3520" w14:textId="77777777" w:rsidR="00972B54" w:rsidRPr="00011CA0" w:rsidRDefault="00972B54" w:rsidP="00D44916">
            <w:pPr>
              <w:jc w:val="both"/>
              <w:rPr>
                <w:sz w:val="19"/>
                <w:szCs w:val="19"/>
              </w:rPr>
            </w:pPr>
          </w:p>
        </w:tc>
      </w:tr>
      <w:tr w:rsidR="00972B54" w:rsidRPr="00011CA0" w14:paraId="55073F5B" w14:textId="77777777" w:rsidTr="00B40BDE">
        <w:trPr>
          <w:gridBefore w:val="1"/>
          <w:gridAfter w:val="1"/>
          <w:wBefore w:w="29" w:type="dxa"/>
          <w:wAfter w:w="34" w:type="dxa"/>
          <w:trHeight w:val="1497"/>
        </w:trPr>
        <w:tc>
          <w:tcPr>
            <w:tcW w:w="9856" w:type="dxa"/>
            <w:gridSpan w:val="25"/>
            <w:tcBorders>
              <w:top w:val="nil"/>
              <w:left w:val="single" w:sz="4" w:space="0" w:color="auto"/>
              <w:bottom w:val="single" w:sz="4" w:space="0" w:color="auto"/>
              <w:right w:val="single" w:sz="4" w:space="0" w:color="auto"/>
            </w:tcBorders>
          </w:tcPr>
          <w:p w14:paraId="1D379213" w14:textId="77777777" w:rsidR="00972B54" w:rsidRPr="00011CA0" w:rsidRDefault="00972B54" w:rsidP="00D44916">
            <w:pPr>
              <w:jc w:val="both"/>
              <w:rPr>
                <w:sz w:val="19"/>
                <w:szCs w:val="19"/>
                <w:u w:val="single"/>
              </w:rPr>
            </w:pPr>
            <w:r w:rsidRPr="00011CA0">
              <w:rPr>
                <w:sz w:val="19"/>
                <w:szCs w:val="19"/>
                <w:u w:val="single"/>
              </w:rPr>
              <w:t>Povinná literatura:</w:t>
            </w:r>
          </w:p>
          <w:p w14:paraId="77EBB505" w14:textId="77777777" w:rsidR="00972B54" w:rsidRPr="00011CA0" w:rsidRDefault="00972B54" w:rsidP="00D44916">
            <w:pPr>
              <w:jc w:val="both"/>
              <w:rPr>
                <w:sz w:val="19"/>
                <w:szCs w:val="19"/>
              </w:rPr>
            </w:pPr>
            <w:r w:rsidRPr="00011CA0">
              <w:rPr>
                <w:sz w:val="19"/>
                <w:szCs w:val="19"/>
              </w:rPr>
              <w:t xml:space="preserve">BUŇKA, F. </w:t>
            </w:r>
            <w:r w:rsidRPr="00011CA0">
              <w:rPr>
                <w:iCs/>
                <w:sz w:val="19"/>
                <w:szCs w:val="19"/>
              </w:rPr>
              <w:t>Mlékárenská technologie I</w:t>
            </w:r>
            <w:r w:rsidRPr="00011CA0">
              <w:rPr>
                <w:sz w:val="19"/>
                <w:szCs w:val="19"/>
              </w:rPr>
              <w:t>. Zlín: UTB, 2013. ISBN 978-80-7454-254-1.</w:t>
            </w:r>
          </w:p>
          <w:p w14:paraId="288C8405" w14:textId="77777777" w:rsidR="00972B54" w:rsidRPr="00011CA0" w:rsidRDefault="00972B54" w:rsidP="00D44916">
            <w:pPr>
              <w:jc w:val="both"/>
              <w:rPr>
                <w:sz w:val="19"/>
                <w:szCs w:val="19"/>
              </w:rPr>
            </w:pPr>
            <w:r w:rsidRPr="00011CA0">
              <w:rPr>
                <w:sz w:val="19"/>
                <w:szCs w:val="19"/>
              </w:rPr>
              <w:t xml:space="preserve">ŠNIRC, J., GOLIAN, J., HERIAN, K., BUŇKA, F., BUŇKOVÁ, L., ČANIGOVÁ, M. </w:t>
            </w:r>
            <w:r w:rsidRPr="00011CA0">
              <w:rPr>
                <w:iCs/>
                <w:sz w:val="19"/>
                <w:szCs w:val="19"/>
              </w:rPr>
              <w:t>Mlieko a mliečne výrobky</w:t>
            </w:r>
            <w:r w:rsidRPr="00011CA0">
              <w:rPr>
                <w:sz w:val="19"/>
                <w:szCs w:val="19"/>
              </w:rPr>
              <w:t>. Nitra: SPU, 2016. ISBN 978-80-552-1451-1.</w:t>
            </w:r>
          </w:p>
          <w:p w14:paraId="31B16964" w14:textId="77777777" w:rsidR="00972B54" w:rsidRPr="00011CA0" w:rsidRDefault="00972B54" w:rsidP="00D44916">
            <w:pPr>
              <w:jc w:val="both"/>
              <w:rPr>
                <w:sz w:val="19"/>
                <w:szCs w:val="19"/>
              </w:rPr>
            </w:pPr>
            <w:r w:rsidRPr="00011CA0">
              <w:rPr>
                <w:sz w:val="19"/>
                <w:szCs w:val="19"/>
              </w:rPr>
              <w:t>KADLEC, P.</w:t>
            </w:r>
            <w:r>
              <w:rPr>
                <w:sz w:val="19"/>
                <w:szCs w:val="19"/>
              </w:rPr>
              <w:t xml:space="preserve"> Technologie potravin I. Praha: VŠCHT, </w:t>
            </w:r>
            <w:r w:rsidRPr="00011CA0">
              <w:rPr>
                <w:sz w:val="19"/>
                <w:szCs w:val="19"/>
              </w:rPr>
              <w:t xml:space="preserve">2008. ISBN 80-7080-509-9. </w:t>
            </w:r>
          </w:p>
          <w:p w14:paraId="7E24F64B" w14:textId="77777777" w:rsidR="00972B54" w:rsidRPr="00011CA0" w:rsidRDefault="00972B54" w:rsidP="00D44916">
            <w:pPr>
              <w:jc w:val="both"/>
              <w:rPr>
                <w:sz w:val="19"/>
                <w:szCs w:val="19"/>
              </w:rPr>
            </w:pPr>
            <w:r w:rsidRPr="00011CA0">
              <w:rPr>
                <w:sz w:val="19"/>
                <w:szCs w:val="19"/>
              </w:rPr>
              <w:t xml:space="preserve">KADLEC, P. Technologie potravin II. </w:t>
            </w:r>
            <w:r>
              <w:rPr>
                <w:sz w:val="19"/>
                <w:szCs w:val="19"/>
              </w:rPr>
              <w:t>1. vyd</w:t>
            </w:r>
            <w:r w:rsidRPr="00011CA0">
              <w:rPr>
                <w:sz w:val="19"/>
                <w:szCs w:val="19"/>
              </w:rPr>
              <w:t xml:space="preserve">. Praha: VŠCHT, 2002. ISBN 80-7080-510-2. </w:t>
            </w:r>
          </w:p>
          <w:p w14:paraId="6B099AB2" w14:textId="77777777" w:rsidR="00972B54" w:rsidRPr="00011CA0" w:rsidRDefault="00972B54" w:rsidP="00D44916">
            <w:pPr>
              <w:jc w:val="both"/>
              <w:rPr>
                <w:sz w:val="10"/>
                <w:szCs w:val="10"/>
              </w:rPr>
            </w:pPr>
          </w:p>
          <w:p w14:paraId="6A809DD1" w14:textId="77777777" w:rsidR="00972B54" w:rsidRPr="00011CA0" w:rsidRDefault="00972B54" w:rsidP="00D44916">
            <w:pPr>
              <w:jc w:val="both"/>
              <w:rPr>
                <w:sz w:val="19"/>
                <w:szCs w:val="19"/>
                <w:u w:val="single"/>
              </w:rPr>
            </w:pPr>
            <w:r w:rsidRPr="00011CA0">
              <w:rPr>
                <w:sz w:val="19"/>
                <w:szCs w:val="19"/>
                <w:u w:val="single"/>
              </w:rPr>
              <w:t>Doporučená literatura:</w:t>
            </w:r>
          </w:p>
          <w:p w14:paraId="63333E34" w14:textId="77777777" w:rsidR="00972B54" w:rsidRPr="00011CA0" w:rsidRDefault="00972B54" w:rsidP="00D44916">
            <w:pPr>
              <w:jc w:val="both"/>
              <w:rPr>
                <w:sz w:val="19"/>
                <w:szCs w:val="19"/>
              </w:rPr>
            </w:pPr>
            <w:r w:rsidRPr="00011CA0">
              <w:rPr>
                <w:sz w:val="19"/>
                <w:szCs w:val="19"/>
              </w:rPr>
              <w:t xml:space="preserve">KADLEC, P., MELZOCH, K., VOLDŘICH, M. </w:t>
            </w:r>
            <w:r w:rsidRPr="00011CA0">
              <w:rPr>
                <w:iCs/>
                <w:sz w:val="19"/>
                <w:szCs w:val="19"/>
              </w:rPr>
              <w:t>Co byste měli vědět o výrobě potravin? Technologie potravin</w:t>
            </w:r>
            <w:r w:rsidRPr="00011CA0">
              <w:rPr>
                <w:sz w:val="19"/>
                <w:szCs w:val="19"/>
              </w:rPr>
              <w:t>. Ostrava: Key Publishing, 2009. ISBN 978-80-7418-051-4.</w:t>
            </w:r>
          </w:p>
          <w:p w14:paraId="3FE64495" w14:textId="77777777" w:rsidR="00972B54" w:rsidRPr="00011CA0" w:rsidRDefault="00972B54" w:rsidP="00D44916">
            <w:pPr>
              <w:jc w:val="both"/>
              <w:rPr>
                <w:sz w:val="19"/>
                <w:szCs w:val="19"/>
              </w:rPr>
            </w:pPr>
            <w:r w:rsidRPr="00011CA0">
              <w:rPr>
                <w:sz w:val="19"/>
                <w:szCs w:val="19"/>
              </w:rPr>
              <w:t xml:space="preserve">STEINHAUSER, L. </w:t>
            </w:r>
            <w:r w:rsidRPr="00011CA0">
              <w:rPr>
                <w:iCs/>
                <w:sz w:val="19"/>
                <w:szCs w:val="19"/>
              </w:rPr>
              <w:t>Hygiena a technologie masa</w:t>
            </w:r>
            <w:r w:rsidRPr="00011CA0">
              <w:rPr>
                <w:sz w:val="19"/>
                <w:szCs w:val="19"/>
              </w:rPr>
              <w:t>. Brno, 1995. ISBN 80-900260-4-4.</w:t>
            </w:r>
          </w:p>
          <w:p w14:paraId="7FE1CCFC" w14:textId="77777777" w:rsidR="00972B54" w:rsidRPr="00011CA0" w:rsidRDefault="00972B54" w:rsidP="00D44916">
            <w:pPr>
              <w:jc w:val="both"/>
              <w:rPr>
                <w:sz w:val="19"/>
                <w:szCs w:val="19"/>
              </w:rPr>
            </w:pPr>
            <w:r w:rsidRPr="00011CA0">
              <w:rPr>
                <w:sz w:val="19"/>
                <w:szCs w:val="19"/>
              </w:rPr>
              <w:t xml:space="preserve">SMIT, G. (Ed.) </w:t>
            </w:r>
            <w:r w:rsidRPr="00011CA0">
              <w:rPr>
                <w:iCs/>
                <w:sz w:val="19"/>
                <w:szCs w:val="19"/>
              </w:rPr>
              <w:t xml:space="preserve">Dairy </w:t>
            </w:r>
            <w:r>
              <w:rPr>
                <w:iCs/>
                <w:sz w:val="19"/>
                <w:szCs w:val="19"/>
              </w:rPr>
              <w:t>P</w:t>
            </w:r>
            <w:r w:rsidRPr="00011CA0">
              <w:rPr>
                <w:iCs/>
                <w:sz w:val="19"/>
                <w:szCs w:val="19"/>
              </w:rPr>
              <w:t>rocessing: Improving Quality</w:t>
            </w:r>
            <w:r w:rsidRPr="00011CA0">
              <w:rPr>
                <w:sz w:val="19"/>
                <w:szCs w:val="19"/>
              </w:rPr>
              <w:t>. Cambridge: Woodhead, 2003. ISBN 0849317584.</w:t>
            </w:r>
          </w:p>
          <w:p w14:paraId="1481DCFB" w14:textId="77777777" w:rsidR="00972B54" w:rsidRPr="00011CA0" w:rsidRDefault="00972B54" w:rsidP="00D44916">
            <w:pPr>
              <w:jc w:val="both"/>
              <w:rPr>
                <w:sz w:val="19"/>
                <w:szCs w:val="19"/>
              </w:rPr>
            </w:pPr>
            <w:r w:rsidRPr="00011CA0">
              <w:rPr>
                <w:sz w:val="19"/>
                <w:szCs w:val="19"/>
              </w:rPr>
              <w:t xml:space="preserve">BYLUND, G. </w:t>
            </w:r>
            <w:r w:rsidRPr="00011CA0">
              <w:rPr>
                <w:iCs/>
                <w:sz w:val="19"/>
                <w:szCs w:val="19"/>
              </w:rPr>
              <w:t>Dairy Processing Handbook</w:t>
            </w:r>
            <w:r w:rsidRPr="00011CA0">
              <w:rPr>
                <w:sz w:val="19"/>
                <w:szCs w:val="19"/>
              </w:rPr>
              <w:t xml:space="preserve">. Lund: Tetra Pak Processing Systems AB, 1995. </w:t>
            </w:r>
            <w:r>
              <w:rPr>
                <w:sz w:val="19"/>
                <w:szCs w:val="19"/>
              </w:rPr>
              <w:t xml:space="preserve">436 s. </w:t>
            </w:r>
            <w:r w:rsidRPr="00011CA0">
              <w:rPr>
                <w:sz w:val="19"/>
                <w:szCs w:val="19"/>
              </w:rPr>
              <w:t>ISBN 9163134276.</w:t>
            </w:r>
          </w:p>
        </w:tc>
      </w:tr>
      <w:tr w:rsidR="00972B54" w:rsidRPr="00011CA0" w14:paraId="0149D6A2"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12166C6A" w14:textId="77777777" w:rsidR="00972B54" w:rsidRPr="00011CA0" w:rsidRDefault="00972B54" w:rsidP="00D44916">
            <w:pPr>
              <w:jc w:val="center"/>
              <w:rPr>
                <w:b/>
                <w:sz w:val="19"/>
                <w:szCs w:val="19"/>
              </w:rPr>
            </w:pPr>
            <w:r w:rsidRPr="00011CA0">
              <w:rPr>
                <w:b/>
                <w:sz w:val="19"/>
                <w:szCs w:val="19"/>
              </w:rPr>
              <w:t>Informace ke kombinované nebo distanční formě</w:t>
            </w:r>
          </w:p>
        </w:tc>
      </w:tr>
      <w:tr w:rsidR="00972B54" w:rsidRPr="00011CA0" w14:paraId="5B428675" w14:textId="77777777" w:rsidTr="00B40BDE">
        <w:trPr>
          <w:gridBefore w:val="1"/>
          <w:gridAfter w:val="1"/>
          <w:wBefore w:w="29" w:type="dxa"/>
          <w:wAfter w:w="34"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08BBBA34" w14:textId="77777777" w:rsidR="00972B54" w:rsidRPr="00011CA0" w:rsidRDefault="00972B54" w:rsidP="00D44916">
            <w:pPr>
              <w:jc w:val="both"/>
              <w:rPr>
                <w:sz w:val="19"/>
                <w:szCs w:val="19"/>
              </w:rPr>
            </w:pPr>
            <w:r w:rsidRPr="00011CA0">
              <w:rPr>
                <w:b/>
                <w:sz w:val="19"/>
                <w:szCs w:val="19"/>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24E31CF5" w14:textId="4C7707B3" w:rsidR="00972B54" w:rsidRPr="00011CA0" w:rsidRDefault="00972B54" w:rsidP="000C517E">
            <w:pPr>
              <w:jc w:val="center"/>
              <w:rPr>
                <w:sz w:val="19"/>
                <w:szCs w:val="19"/>
              </w:rPr>
            </w:pPr>
            <w:r>
              <w:rPr>
                <w:sz w:val="19"/>
                <w:szCs w:val="19"/>
              </w:rPr>
              <w:t>20</w:t>
            </w: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37DAAD99" w14:textId="77777777" w:rsidR="00972B54" w:rsidRPr="00011CA0" w:rsidRDefault="00972B54" w:rsidP="00D44916">
            <w:pPr>
              <w:jc w:val="both"/>
              <w:rPr>
                <w:b/>
                <w:sz w:val="19"/>
                <w:szCs w:val="19"/>
              </w:rPr>
            </w:pPr>
            <w:r w:rsidRPr="00011CA0">
              <w:rPr>
                <w:b/>
                <w:sz w:val="19"/>
                <w:szCs w:val="19"/>
              </w:rPr>
              <w:t xml:space="preserve">hodin </w:t>
            </w:r>
          </w:p>
        </w:tc>
      </w:tr>
      <w:tr w:rsidR="00972B54" w:rsidRPr="00011CA0" w14:paraId="37DB5A7E" w14:textId="77777777" w:rsidTr="00B40BDE">
        <w:trPr>
          <w:gridBefore w:val="1"/>
          <w:gridAfter w:val="1"/>
          <w:wBefore w:w="29" w:type="dxa"/>
          <w:wAfter w:w="34" w:type="dxa"/>
        </w:trPr>
        <w:tc>
          <w:tcPr>
            <w:tcW w:w="9856"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222D1DC2" w14:textId="77777777" w:rsidR="00972B54" w:rsidRPr="00011CA0" w:rsidRDefault="00972B54" w:rsidP="00D44916">
            <w:pPr>
              <w:jc w:val="both"/>
              <w:rPr>
                <w:b/>
                <w:sz w:val="19"/>
                <w:szCs w:val="19"/>
              </w:rPr>
            </w:pPr>
            <w:r w:rsidRPr="00011CA0">
              <w:rPr>
                <w:b/>
                <w:sz w:val="19"/>
                <w:szCs w:val="19"/>
              </w:rPr>
              <w:t>Informace o způsobu kontaktu s vyučujícím</w:t>
            </w:r>
          </w:p>
        </w:tc>
      </w:tr>
      <w:tr w:rsidR="00972B54" w:rsidRPr="00011CA0" w14:paraId="52EFE610" w14:textId="77777777" w:rsidTr="00B40BDE">
        <w:trPr>
          <w:gridBefore w:val="1"/>
          <w:gridAfter w:val="1"/>
          <w:wBefore w:w="29" w:type="dxa"/>
          <w:wAfter w:w="34" w:type="dxa"/>
          <w:trHeight w:val="425"/>
        </w:trPr>
        <w:tc>
          <w:tcPr>
            <w:tcW w:w="9856" w:type="dxa"/>
            <w:gridSpan w:val="25"/>
            <w:tcBorders>
              <w:top w:val="single" w:sz="4" w:space="0" w:color="auto"/>
              <w:left w:val="single" w:sz="4" w:space="0" w:color="auto"/>
              <w:bottom w:val="single" w:sz="4" w:space="0" w:color="auto"/>
              <w:right w:val="single" w:sz="4" w:space="0" w:color="auto"/>
            </w:tcBorders>
          </w:tcPr>
          <w:p w14:paraId="752B6465" w14:textId="54785B94" w:rsidR="00972B54" w:rsidRPr="00011CA0" w:rsidRDefault="00972B54" w:rsidP="00D44916">
            <w:pPr>
              <w:jc w:val="both"/>
              <w:rPr>
                <w:sz w:val="19"/>
                <w:szCs w:val="19"/>
              </w:rPr>
            </w:pPr>
            <w:r w:rsidRPr="00011CA0">
              <w:rPr>
                <w:sz w:val="19"/>
                <w:szCs w:val="19"/>
              </w:rPr>
              <w:t>Studentům budou určeny části učiva k samostatnému nastudování.</w:t>
            </w:r>
            <w:r>
              <w:rPr>
                <w:sz w:val="19"/>
                <w:szCs w:val="19"/>
              </w:rPr>
              <w:t xml:space="preserve"> Dle potřeby jsou možné individuální konzultace.</w:t>
            </w:r>
          </w:p>
          <w:p w14:paraId="1CB7619E" w14:textId="77777777" w:rsidR="00972B54" w:rsidRPr="00011CA0" w:rsidRDefault="00972B54" w:rsidP="00D44916">
            <w:pPr>
              <w:jc w:val="both"/>
              <w:rPr>
                <w:sz w:val="19"/>
                <w:szCs w:val="19"/>
              </w:rPr>
            </w:pPr>
            <w:r w:rsidRPr="00011CA0">
              <w:rPr>
                <w:sz w:val="19"/>
                <w:szCs w:val="19"/>
              </w:rPr>
              <w:t>Zápočet: kontrola samostatného studia bude provedena písemným testem, kde podmínkou pro udělení zápočtu je splnění nejméně 65% plného počtu bodů.</w:t>
            </w:r>
            <w:r w:rsidRPr="00011CA0">
              <w:rPr>
                <w:rFonts w:eastAsia="Calibri"/>
                <w:sz w:val="19"/>
                <w:szCs w:val="19"/>
              </w:rPr>
              <w:t xml:space="preserve"> Pro získání zápočtu je nutná povinná účast na seminářích a laboratorních cvičeních a vypracování protokolů experimentálních úloh s vyhodnocením, diskusí výsledků a závěry.</w:t>
            </w:r>
          </w:p>
          <w:p w14:paraId="4228A5AB" w14:textId="77777777" w:rsidR="00972B54" w:rsidRPr="00011CA0" w:rsidRDefault="00972B54" w:rsidP="00D44916">
            <w:pPr>
              <w:jc w:val="both"/>
              <w:rPr>
                <w:sz w:val="19"/>
                <w:szCs w:val="19"/>
              </w:rPr>
            </w:pPr>
            <w:r w:rsidRPr="00011CA0">
              <w:rPr>
                <w:sz w:val="19"/>
                <w:szCs w:val="19"/>
              </w:rPr>
              <w:t>Zkouška: znalost tematických okruhů definovaných v anotaci předmětu. Zkouška písemná a ústní. Podmínkou udělený zápočet. Znalost probrané látky v předepsaném rozsahu. Písemný test a ústní zkouška; podmínka pro splnění písemné části je získání nejméně 70% bodů. Úspěšné složení písemné části je podmínkou pro účast na ústní části zkoušky.</w:t>
            </w:r>
          </w:p>
          <w:p w14:paraId="2C685E99" w14:textId="77777777" w:rsidR="00972B54" w:rsidRPr="00011CA0" w:rsidRDefault="00972B54" w:rsidP="00D44916">
            <w:pPr>
              <w:jc w:val="both"/>
              <w:rPr>
                <w:sz w:val="10"/>
                <w:szCs w:val="10"/>
              </w:rPr>
            </w:pPr>
          </w:p>
          <w:p w14:paraId="3B01E661" w14:textId="7606D808" w:rsidR="00972B54" w:rsidRPr="00011CA0" w:rsidRDefault="00972B54" w:rsidP="00D44916">
            <w:pPr>
              <w:jc w:val="both"/>
              <w:rPr>
                <w:sz w:val="19"/>
                <w:szCs w:val="19"/>
              </w:rPr>
            </w:pPr>
            <w:r w:rsidRPr="00011CA0">
              <w:rPr>
                <w:sz w:val="19"/>
                <w:szCs w:val="19"/>
              </w:rPr>
              <w:t>Možnost komunikace s vyučujícím</w:t>
            </w:r>
            <w:r w:rsidR="00F2172C">
              <w:rPr>
                <w:sz w:val="19"/>
                <w:szCs w:val="19"/>
              </w:rPr>
              <w:t>i</w:t>
            </w:r>
            <w:r w:rsidRPr="00011CA0">
              <w:rPr>
                <w:sz w:val="19"/>
                <w:szCs w:val="19"/>
              </w:rPr>
              <w:t xml:space="preserve">: </w:t>
            </w:r>
            <w:hyperlink r:id="rId66" w:history="1">
              <w:r w:rsidRPr="00011CA0">
                <w:rPr>
                  <w:rStyle w:val="Hypertextovodkaz"/>
                  <w:sz w:val="19"/>
                  <w:szCs w:val="19"/>
                </w:rPr>
                <w:t>pachlova@utb.cz</w:t>
              </w:r>
            </w:hyperlink>
            <w:r w:rsidRPr="00011CA0">
              <w:rPr>
                <w:sz w:val="19"/>
                <w:szCs w:val="19"/>
              </w:rPr>
              <w:t xml:space="preserve">, 576 033 007, </w:t>
            </w:r>
            <w:hyperlink r:id="rId67" w:history="1">
              <w:r w:rsidRPr="00011CA0">
                <w:rPr>
                  <w:rStyle w:val="Hypertextovodkaz"/>
                  <w:sz w:val="19"/>
                  <w:szCs w:val="19"/>
                </w:rPr>
                <w:t>gal@utb.cz</w:t>
              </w:r>
            </w:hyperlink>
            <w:r w:rsidRPr="00011CA0">
              <w:rPr>
                <w:sz w:val="19"/>
                <w:szCs w:val="19"/>
              </w:rPr>
              <w:t>, 576 033 006.</w:t>
            </w:r>
          </w:p>
        </w:tc>
      </w:tr>
      <w:tr w:rsidR="00972B54" w:rsidRPr="00011CA0" w14:paraId="08B1CBA7" w14:textId="77777777" w:rsidTr="00B40BDE">
        <w:trPr>
          <w:gridBefore w:val="1"/>
          <w:gridAfter w:val="1"/>
          <w:wBefore w:w="29" w:type="dxa"/>
          <w:wAfter w:w="34" w:type="dxa"/>
        </w:trPr>
        <w:tc>
          <w:tcPr>
            <w:tcW w:w="9856" w:type="dxa"/>
            <w:gridSpan w:val="25"/>
            <w:tcBorders>
              <w:top w:val="single" w:sz="4" w:space="0" w:color="auto"/>
              <w:left w:val="single" w:sz="4" w:space="0" w:color="auto"/>
              <w:bottom w:val="double" w:sz="4" w:space="0" w:color="auto"/>
              <w:right w:val="single" w:sz="4" w:space="0" w:color="auto"/>
            </w:tcBorders>
            <w:shd w:val="clear" w:color="auto" w:fill="BDD6EE"/>
            <w:hideMark/>
          </w:tcPr>
          <w:p w14:paraId="5859D0F2" w14:textId="77777777" w:rsidR="00972B54" w:rsidRPr="00011CA0" w:rsidRDefault="00972B54" w:rsidP="00D44916">
            <w:pPr>
              <w:jc w:val="both"/>
              <w:rPr>
                <w:b/>
                <w:sz w:val="28"/>
              </w:rPr>
            </w:pPr>
            <w:r w:rsidRPr="00011CA0">
              <w:lastRenderedPageBreak/>
              <w:br w:type="page"/>
            </w:r>
            <w:r w:rsidRPr="00011CA0">
              <w:rPr>
                <w:b/>
                <w:sz w:val="28"/>
              </w:rPr>
              <w:t>B-III – Charakteristika studijního předmětu</w:t>
            </w:r>
          </w:p>
        </w:tc>
      </w:tr>
      <w:tr w:rsidR="00972B54" w:rsidRPr="00011CA0" w14:paraId="37686946" w14:textId="77777777" w:rsidTr="00B40BDE">
        <w:trPr>
          <w:gridBefore w:val="1"/>
          <w:gridAfter w:val="1"/>
          <w:wBefore w:w="29" w:type="dxa"/>
          <w:wAfter w:w="34"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7DE8330" w14:textId="77777777" w:rsidR="00972B54" w:rsidRPr="00011CA0" w:rsidRDefault="00972B54" w:rsidP="00D44916">
            <w:pPr>
              <w:jc w:val="both"/>
              <w:rPr>
                <w:b/>
              </w:rPr>
            </w:pPr>
            <w:r w:rsidRPr="00011CA0">
              <w:rPr>
                <w:b/>
              </w:rPr>
              <w:t>Název studijního předmětu</w:t>
            </w:r>
          </w:p>
        </w:tc>
        <w:tc>
          <w:tcPr>
            <w:tcW w:w="6772" w:type="dxa"/>
            <w:gridSpan w:val="22"/>
            <w:tcBorders>
              <w:top w:val="double" w:sz="4" w:space="0" w:color="auto"/>
              <w:left w:val="single" w:sz="4" w:space="0" w:color="auto"/>
              <w:bottom w:val="single" w:sz="4" w:space="0" w:color="auto"/>
              <w:right w:val="single" w:sz="4" w:space="0" w:color="auto"/>
            </w:tcBorders>
            <w:hideMark/>
          </w:tcPr>
          <w:p w14:paraId="1E5B80C9" w14:textId="77777777" w:rsidR="00972B54" w:rsidRPr="004800BD" w:rsidRDefault="00972B54" w:rsidP="00D44916">
            <w:pPr>
              <w:jc w:val="both"/>
              <w:rPr>
                <w:b/>
              </w:rPr>
            </w:pPr>
            <w:bookmarkStart w:id="37" w:name="Mikrobiol_potr"/>
            <w:bookmarkEnd w:id="37"/>
            <w:r w:rsidRPr="004800BD">
              <w:rPr>
                <w:b/>
              </w:rPr>
              <w:t>Mikrobiologie potravin</w:t>
            </w:r>
          </w:p>
        </w:tc>
      </w:tr>
      <w:tr w:rsidR="00972B54" w:rsidRPr="00011CA0" w14:paraId="10470C24"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9B7C7E" w14:textId="77777777" w:rsidR="00972B54" w:rsidRPr="00011CA0" w:rsidRDefault="00972B54"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5703D459" w14:textId="46DACC6F" w:rsidR="00972B54" w:rsidRPr="00011CA0" w:rsidRDefault="00972B54" w:rsidP="00D44916">
            <w:pPr>
              <w:jc w:val="both"/>
            </w:pPr>
            <w:r>
              <w:t>povinně volitelný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8F64DB9" w14:textId="77777777" w:rsidR="00972B54" w:rsidRPr="00011CA0" w:rsidRDefault="00972B54" w:rsidP="00D44916">
            <w:pPr>
              <w:jc w:val="both"/>
            </w:pPr>
            <w:r w:rsidRPr="00011CA0">
              <w:rPr>
                <w:b/>
              </w:rPr>
              <w:t>doporučený ročník / semestr</w:t>
            </w:r>
          </w:p>
        </w:tc>
        <w:tc>
          <w:tcPr>
            <w:tcW w:w="671" w:type="dxa"/>
            <w:gridSpan w:val="2"/>
            <w:tcBorders>
              <w:top w:val="single" w:sz="4" w:space="0" w:color="auto"/>
              <w:left w:val="single" w:sz="4" w:space="0" w:color="auto"/>
              <w:bottom w:val="single" w:sz="4" w:space="0" w:color="auto"/>
              <w:right w:val="single" w:sz="4" w:space="0" w:color="auto"/>
            </w:tcBorders>
          </w:tcPr>
          <w:p w14:paraId="2C10818F" w14:textId="69E55106" w:rsidR="00972B54" w:rsidRPr="00011CA0" w:rsidRDefault="00972B54" w:rsidP="00D44916">
            <w:pPr>
              <w:jc w:val="both"/>
            </w:pPr>
            <w:r>
              <w:t>1/ZS</w:t>
            </w:r>
          </w:p>
        </w:tc>
      </w:tr>
      <w:tr w:rsidR="00972B54" w:rsidRPr="00011CA0" w14:paraId="6BFE2C38"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A9759B" w14:textId="77777777" w:rsidR="00972B54" w:rsidRPr="00011CA0" w:rsidRDefault="00972B54" w:rsidP="00D44916">
            <w:pPr>
              <w:jc w:val="both"/>
              <w:rPr>
                <w:b/>
              </w:rPr>
            </w:pPr>
            <w:r w:rsidRPr="00011CA0">
              <w:rPr>
                <w:b/>
              </w:rPr>
              <w:t>Rozsah studijního předmětu</w:t>
            </w:r>
          </w:p>
        </w:tc>
        <w:tc>
          <w:tcPr>
            <w:tcW w:w="1701" w:type="dxa"/>
            <w:gridSpan w:val="6"/>
            <w:tcBorders>
              <w:top w:val="single" w:sz="4" w:space="0" w:color="auto"/>
              <w:left w:val="single" w:sz="4" w:space="0" w:color="auto"/>
              <w:bottom w:val="single" w:sz="4" w:space="0" w:color="auto"/>
              <w:right w:val="single" w:sz="4" w:space="0" w:color="auto"/>
            </w:tcBorders>
          </w:tcPr>
          <w:p w14:paraId="50117B72" w14:textId="08DF4636" w:rsidR="00972B54" w:rsidRPr="00011CA0" w:rsidRDefault="00972B54" w:rsidP="00D44916">
            <w:pPr>
              <w:jc w:val="both"/>
            </w:pPr>
            <w:r>
              <w:t>28p+28s+0l</w:t>
            </w:r>
          </w:p>
        </w:tc>
        <w:tc>
          <w:tcPr>
            <w:tcW w:w="88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B9B0D6" w14:textId="77777777" w:rsidR="00972B54" w:rsidRPr="00011CA0" w:rsidRDefault="00972B54" w:rsidP="00D44916">
            <w:pPr>
              <w:jc w:val="both"/>
              <w:rPr>
                <w:b/>
              </w:rPr>
            </w:pPr>
            <w:r w:rsidRPr="00011CA0">
              <w:rPr>
                <w:b/>
              </w:rPr>
              <w:t xml:space="preserve">hod. </w:t>
            </w:r>
          </w:p>
        </w:tc>
        <w:tc>
          <w:tcPr>
            <w:tcW w:w="816" w:type="dxa"/>
            <w:gridSpan w:val="3"/>
            <w:tcBorders>
              <w:top w:val="single" w:sz="4" w:space="0" w:color="auto"/>
              <w:left w:val="single" w:sz="4" w:space="0" w:color="auto"/>
              <w:bottom w:val="single" w:sz="4" w:space="0" w:color="auto"/>
              <w:right w:val="single" w:sz="4" w:space="0" w:color="auto"/>
            </w:tcBorders>
          </w:tcPr>
          <w:p w14:paraId="73C1D536" w14:textId="6C737B6B" w:rsidR="00972B54" w:rsidRPr="00011CA0" w:rsidRDefault="00972B54" w:rsidP="00D44916">
            <w:pPr>
              <w:jc w:val="both"/>
            </w:pPr>
            <w: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E1D5FCA" w14:textId="77777777" w:rsidR="00972B54" w:rsidRPr="00011CA0" w:rsidRDefault="00972B54" w:rsidP="00D44916">
            <w:pPr>
              <w:jc w:val="both"/>
              <w:rPr>
                <w:b/>
              </w:rPr>
            </w:pPr>
            <w:r w:rsidRPr="00011CA0">
              <w:rPr>
                <w:b/>
              </w:rPr>
              <w:t>kreditů</w:t>
            </w:r>
          </w:p>
        </w:tc>
        <w:tc>
          <w:tcPr>
            <w:tcW w:w="1210" w:type="dxa"/>
            <w:gridSpan w:val="5"/>
            <w:tcBorders>
              <w:top w:val="single" w:sz="4" w:space="0" w:color="auto"/>
              <w:left w:val="single" w:sz="4" w:space="0" w:color="auto"/>
              <w:bottom w:val="single" w:sz="4" w:space="0" w:color="auto"/>
              <w:right w:val="single" w:sz="4" w:space="0" w:color="auto"/>
            </w:tcBorders>
          </w:tcPr>
          <w:p w14:paraId="77F0CD3A" w14:textId="506ADDBB" w:rsidR="00972B54" w:rsidRPr="00011CA0" w:rsidRDefault="00972B54" w:rsidP="00D44916">
            <w:pPr>
              <w:jc w:val="both"/>
            </w:pPr>
            <w:r>
              <w:t>4</w:t>
            </w:r>
          </w:p>
        </w:tc>
      </w:tr>
      <w:tr w:rsidR="00972B54" w:rsidRPr="00011CA0" w14:paraId="66E62E00"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F34DD1" w14:textId="77777777" w:rsidR="00972B54" w:rsidRPr="00011CA0" w:rsidRDefault="00972B54" w:rsidP="00D44916">
            <w:pPr>
              <w:jc w:val="both"/>
              <w:rPr>
                <w:b/>
                <w:sz w:val="22"/>
              </w:rPr>
            </w:pPr>
            <w:r w:rsidRPr="00011CA0">
              <w:rPr>
                <w:b/>
              </w:rPr>
              <w:t>Prerekvizity, korekvizity, ekvivalence</w:t>
            </w:r>
          </w:p>
        </w:tc>
        <w:tc>
          <w:tcPr>
            <w:tcW w:w="6772" w:type="dxa"/>
            <w:gridSpan w:val="22"/>
            <w:tcBorders>
              <w:top w:val="single" w:sz="4" w:space="0" w:color="auto"/>
              <w:left w:val="single" w:sz="4" w:space="0" w:color="auto"/>
              <w:bottom w:val="single" w:sz="4" w:space="0" w:color="auto"/>
              <w:right w:val="single" w:sz="4" w:space="0" w:color="auto"/>
            </w:tcBorders>
          </w:tcPr>
          <w:p w14:paraId="60FD0CF0" w14:textId="77777777" w:rsidR="00972B54" w:rsidRPr="00011CA0" w:rsidRDefault="00972B54" w:rsidP="00D44916">
            <w:pPr>
              <w:jc w:val="both"/>
            </w:pPr>
          </w:p>
        </w:tc>
      </w:tr>
      <w:tr w:rsidR="00972B54" w:rsidRPr="00011CA0" w14:paraId="38782E45"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7F9589" w14:textId="77777777" w:rsidR="00972B54" w:rsidRPr="00011CA0" w:rsidRDefault="00972B54"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649872F2" w14:textId="77777777" w:rsidR="00972B54" w:rsidRPr="00011CA0" w:rsidRDefault="00972B54" w:rsidP="00D44916">
            <w:pPr>
              <w:pStyle w:val="Default"/>
              <w:jc w:val="both"/>
            </w:pPr>
            <w:r w:rsidRPr="00011CA0">
              <w:rPr>
                <w:sz w:val="20"/>
                <w:szCs w:val="20"/>
              </w:rPr>
              <w:t xml:space="preserve">zápočet, zkouška </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7EA75F" w14:textId="77777777" w:rsidR="00972B54" w:rsidRPr="00011CA0" w:rsidRDefault="00972B54" w:rsidP="00D44916">
            <w:pPr>
              <w:jc w:val="both"/>
              <w:rPr>
                <w:b/>
              </w:rPr>
            </w:pPr>
            <w:r w:rsidRPr="00011CA0">
              <w:rPr>
                <w:b/>
              </w:rPr>
              <w:t>Forma výuky</w:t>
            </w:r>
          </w:p>
        </w:tc>
        <w:tc>
          <w:tcPr>
            <w:tcW w:w="1812" w:type="dxa"/>
            <w:gridSpan w:val="8"/>
            <w:tcBorders>
              <w:top w:val="single" w:sz="4" w:space="0" w:color="auto"/>
              <w:left w:val="single" w:sz="4" w:space="0" w:color="auto"/>
              <w:bottom w:val="single" w:sz="4" w:space="0" w:color="auto"/>
              <w:right w:val="single" w:sz="4" w:space="0" w:color="auto"/>
            </w:tcBorders>
            <w:hideMark/>
          </w:tcPr>
          <w:p w14:paraId="60E7D235" w14:textId="77777777" w:rsidR="00972B54" w:rsidRPr="00011CA0" w:rsidRDefault="00972B54" w:rsidP="00D44916">
            <w:pPr>
              <w:pStyle w:val="Default"/>
              <w:jc w:val="both"/>
            </w:pPr>
            <w:r>
              <w:rPr>
                <w:sz w:val="20"/>
                <w:szCs w:val="20"/>
              </w:rPr>
              <w:t>přednášky</w:t>
            </w:r>
            <w:r w:rsidRPr="00011CA0">
              <w:rPr>
                <w:sz w:val="20"/>
                <w:szCs w:val="20"/>
              </w:rPr>
              <w:t>, seminář</w:t>
            </w:r>
            <w:r>
              <w:rPr>
                <w:sz w:val="20"/>
                <w:szCs w:val="20"/>
              </w:rPr>
              <w:t>e</w:t>
            </w:r>
            <w:r w:rsidRPr="00011CA0">
              <w:rPr>
                <w:sz w:val="20"/>
                <w:szCs w:val="20"/>
              </w:rPr>
              <w:t xml:space="preserve"> </w:t>
            </w:r>
          </w:p>
        </w:tc>
      </w:tr>
      <w:tr w:rsidR="00972B54" w:rsidRPr="00011CA0" w14:paraId="17F1A947"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93DFEF" w14:textId="77777777" w:rsidR="00972B54" w:rsidRPr="00011CA0" w:rsidRDefault="00972B54" w:rsidP="00D44916">
            <w:pPr>
              <w:jc w:val="both"/>
              <w:rPr>
                <w:b/>
              </w:rPr>
            </w:pPr>
            <w:r w:rsidRPr="00011CA0">
              <w:rPr>
                <w:b/>
              </w:rPr>
              <w:t>Forma způsobu ověření studijních výsledků a další požadavky na studenta</w:t>
            </w:r>
          </w:p>
        </w:tc>
        <w:tc>
          <w:tcPr>
            <w:tcW w:w="6772" w:type="dxa"/>
            <w:gridSpan w:val="22"/>
            <w:tcBorders>
              <w:top w:val="single" w:sz="4" w:space="0" w:color="auto"/>
              <w:left w:val="single" w:sz="4" w:space="0" w:color="auto"/>
              <w:bottom w:val="single" w:sz="4" w:space="0" w:color="auto"/>
              <w:right w:val="single" w:sz="4" w:space="0" w:color="auto"/>
            </w:tcBorders>
            <w:hideMark/>
          </w:tcPr>
          <w:p w14:paraId="4502CFFB" w14:textId="77777777" w:rsidR="00972B54" w:rsidRPr="00011CA0" w:rsidRDefault="00972B54" w:rsidP="00D44916">
            <w:pPr>
              <w:jc w:val="both"/>
            </w:pPr>
            <w:r w:rsidRPr="00011CA0">
              <w:t>Písemné testy v průběhu semestru a zkouška.</w:t>
            </w:r>
            <w:r>
              <w:t xml:space="preserve"> </w:t>
            </w:r>
            <w:r w:rsidRPr="00011CA0">
              <w:t>Povinná účast v seminářích, podmínkou pro udě</w:t>
            </w:r>
            <w:r>
              <w:t>lení zápočtu je zisk nejméně 70</w:t>
            </w:r>
            <w:r w:rsidRPr="00011CA0">
              <w:t>% plného počtu bodů z (n-1) písemných testů. Zkouška</w:t>
            </w:r>
            <w:r>
              <w:t xml:space="preserve">: </w:t>
            </w:r>
            <w:r w:rsidRPr="00011CA0">
              <w:t>nutná znalost probrané látky v rozsahu přednášek a seminářů.</w:t>
            </w:r>
            <w:r w:rsidRPr="00011CA0">
              <w:rPr>
                <w:noProof/>
              </w:rPr>
              <w:t xml:space="preserve"> Písemný test a ústní zkouška; úspěšné složení písemné části je podmínkou pro účast na ústní části zkoušky.</w:t>
            </w:r>
          </w:p>
        </w:tc>
      </w:tr>
      <w:tr w:rsidR="00972B54" w:rsidRPr="00011CA0" w14:paraId="64B11BB0" w14:textId="77777777" w:rsidTr="00B40BDE">
        <w:trPr>
          <w:gridBefore w:val="1"/>
          <w:gridAfter w:val="1"/>
          <w:wBefore w:w="29" w:type="dxa"/>
          <w:wAfter w:w="34"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2CF7BB25" w14:textId="77777777" w:rsidR="00972B54" w:rsidRPr="00011CA0" w:rsidRDefault="00972B54" w:rsidP="00D44916">
            <w:pPr>
              <w:jc w:val="both"/>
              <w:rPr>
                <w:b/>
              </w:rPr>
            </w:pPr>
            <w:r w:rsidRPr="00011CA0">
              <w:rPr>
                <w:b/>
              </w:rPr>
              <w:t>Garant předmětu</w:t>
            </w:r>
          </w:p>
        </w:tc>
        <w:tc>
          <w:tcPr>
            <w:tcW w:w="6772" w:type="dxa"/>
            <w:gridSpan w:val="22"/>
            <w:tcBorders>
              <w:top w:val="single" w:sz="4" w:space="0" w:color="auto"/>
              <w:left w:val="single" w:sz="4" w:space="0" w:color="auto"/>
              <w:bottom w:val="single" w:sz="4" w:space="0" w:color="auto"/>
              <w:right w:val="single" w:sz="4" w:space="0" w:color="auto"/>
            </w:tcBorders>
          </w:tcPr>
          <w:p w14:paraId="36D356AE" w14:textId="28A9F99F" w:rsidR="00972B54" w:rsidRPr="00011CA0" w:rsidRDefault="00972B54" w:rsidP="00D44916">
            <w:pPr>
              <w:jc w:val="both"/>
            </w:pPr>
          </w:p>
        </w:tc>
      </w:tr>
      <w:tr w:rsidR="00972B54" w:rsidRPr="00011CA0" w14:paraId="2AE0014A" w14:textId="77777777" w:rsidTr="00B40BDE">
        <w:trPr>
          <w:gridBefore w:val="1"/>
          <w:gridAfter w:val="1"/>
          <w:wBefore w:w="29" w:type="dxa"/>
          <w:wAfter w:w="34"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79801DE7" w14:textId="77777777" w:rsidR="00972B54" w:rsidRPr="00011CA0" w:rsidRDefault="00972B54" w:rsidP="00D44916">
            <w:pPr>
              <w:jc w:val="both"/>
              <w:rPr>
                <w:b/>
              </w:rPr>
            </w:pPr>
            <w:r w:rsidRPr="00011CA0">
              <w:rPr>
                <w:b/>
              </w:rPr>
              <w:t>Zapojení garanta do výuky předmětu</w:t>
            </w:r>
          </w:p>
        </w:tc>
        <w:tc>
          <w:tcPr>
            <w:tcW w:w="6772" w:type="dxa"/>
            <w:gridSpan w:val="22"/>
            <w:tcBorders>
              <w:top w:val="nil"/>
              <w:left w:val="single" w:sz="4" w:space="0" w:color="auto"/>
              <w:bottom w:val="single" w:sz="4" w:space="0" w:color="auto"/>
              <w:right w:val="single" w:sz="4" w:space="0" w:color="auto"/>
            </w:tcBorders>
          </w:tcPr>
          <w:p w14:paraId="4308277F" w14:textId="1BDA21DB" w:rsidR="00972B54" w:rsidRPr="00011CA0" w:rsidRDefault="00972B54" w:rsidP="00D44916">
            <w:pPr>
              <w:jc w:val="both"/>
            </w:pPr>
          </w:p>
        </w:tc>
      </w:tr>
      <w:tr w:rsidR="00972B54" w:rsidRPr="00011CA0" w14:paraId="1E3DECEE"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9E38AA" w14:textId="77777777" w:rsidR="00972B54" w:rsidRPr="00011CA0" w:rsidRDefault="00972B54" w:rsidP="00D44916">
            <w:pPr>
              <w:jc w:val="both"/>
              <w:rPr>
                <w:b/>
              </w:rPr>
            </w:pPr>
            <w:r w:rsidRPr="00011CA0">
              <w:rPr>
                <w:b/>
              </w:rPr>
              <w:t>Vyučující</w:t>
            </w:r>
          </w:p>
        </w:tc>
        <w:tc>
          <w:tcPr>
            <w:tcW w:w="6772" w:type="dxa"/>
            <w:gridSpan w:val="22"/>
            <w:tcBorders>
              <w:top w:val="single" w:sz="4" w:space="0" w:color="auto"/>
              <w:left w:val="single" w:sz="4" w:space="0" w:color="auto"/>
              <w:bottom w:val="nil"/>
              <w:right w:val="single" w:sz="4" w:space="0" w:color="auto"/>
            </w:tcBorders>
            <w:hideMark/>
          </w:tcPr>
          <w:p w14:paraId="46F0C838" w14:textId="77777777" w:rsidR="00972B54" w:rsidRPr="00011CA0" w:rsidRDefault="00972B54" w:rsidP="00D44916">
            <w:pPr>
              <w:jc w:val="both"/>
            </w:pPr>
          </w:p>
        </w:tc>
      </w:tr>
      <w:tr w:rsidR="00972B54" w:rsidRPr="00011CA0" w14:paraId="5EC8A4C4" w14:textId="77777777" w:rsidTr="00B40BDE">
        <w:trPr>
          <w:gridBefore w:val="1"/>
          <w:gridAfter w:val="1"/>
          <w:wBefore w:w="29" w:type="dxa"/>
          <w:wAfter w:w="34" w:type="dxa"/>
          <w:trHeight w:val="256"/>
        </w:trPr>
        <w:tc>
          <w:tcPr>
            <w:tcW w:w="9856" w:type="dxa"/>
            <w:gridSpan w:val="25"/>
            <w:tcBorders>
              <w:top w:val="nil"/>
              <w:left w:val="single" w:sz="4" w:space="0" w:color="auto"/>
              <w:bottom w:val="single" w:sz="4" w:space="0" w:color="auto"/>
              <w:right w:val="single" w:sz="4" w:space="0" w:color="auto"/>
            </w:tcBorders>
            <w:hideMark/>
          </w:tcPr>
          <w:p w14:paraId="343134F0" w14:textId="2545A4EB" w:rsidR="00972B54" w:rsidRPr="00011CA0" w:rsidRDefault="00972B54" w:rsidP="00972B54">
            <w:pPr>
              <w:spacing w:before="60" w:after="60"/>
              <w:jc w:val="both"/>
            </w:pPr>
            <w:r w:rsidRPr="00011CA0">
              <w:t>doc. RNDr. Leona Buňková, Ph.D.</w:t>
            </w:r>
            <w:r w:rsidR="004B4B54">
              <w:t xml:space="preserve"> </w:t>
            </w:r>
            <w:r>
              <w:t>(100% p)</w:t>
            </w:r>
          </w:p>
        </w:tc>
      </w:tr>
      <w:tr w:rsidR="00972B54" w:rsidRPr="00011CA0" w14:paraId="3A9B40BD" w14:textId="77777777" w:rsidTr="00B40BDE">
        <w:trPr>
          <w:gridBefore w:val="1"/>
          <w:gridAfter w:val="1"/>
          <w:wBefore w:w="29" w:type="dxa"/>
          <w:wAfter w:w="34"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65DB47" w14:textId="77777777" w:rsidR="00972B54" w:rsidRPr="00011CA0" w:rsidRDefault="00972B54" w:rsidP="00D44916">
            <w:pPr>
              <w:jc w:val="both"/>
              <w:rPr>
                <w:b/>
              </w:rPr>
            </w:pPr>
            <w:r w:rsidRPr="00011CA0">
              <w:rPr>
                <w:b/>
              </w:rPr>
              <w:t>Stručná anotace předmětu</w:t>
            </w:r>
          </w:p>
        </w:tc>
        <w:tc>
          <w:tcPr>
            <w:tcW w:w="6772" w:type="dxa"/>
            <w:gridSpan w:val="22"/>
            <w:tcBorders>
              <w:top w:val="single" w:sz="4" w:space="0" w:color="auto"/>
              <w:left w:val="single" w:sz="4" w:space="0" w:color="auto"/>
              <w:bottom w:val="nil"/>
              <w:right w:val="single" w:sz="4" w:space="0" w:color="auto"/>
            </w:tcBorders>
          </w:tcPr>
          <w:p w14:paraId="289A1819" w14:textId="77777777" w:rsidR="00972B54" w:rsidRPr="00011CA0" w:rsidRDefault="00972B54" w:rsidP="00D44916">
            <w:pPr>
              <w:jc w:val="both"/>
            </w:pPr>
          </w:p>
        </w:tc>
      </w:tr>
      <w:tr w:rsidR="00972B54" w:rsidRPr="00011CA0" w14:paraId="1366A41B" w14:textId="77777777" w:rsidTr="00B40BDE">
        <w:trPr>
          <w:gridBefore w:val="1"/>
          <w:gridAfter w:val="1"/>
          <w:wBefore w:w="29" w:type="dxa"/>
          <w:wAfter w:w="34" w:type="dxa"/>
          <w:trHeight w:val="3938"/>
        </w:trPr>
        <w:tc>
          <w:tcPr>
            <w:tcW w:w="9856" w:type="dxa"/>
            <w:gridSpan w:val="25"/>
            <w:tcBorders>
              <w:top w:val="nil"/>
              <w:left w:val="single" w:sz="4" w:space="0" w:color="auto"/>
              <w:bottom w:val="single" w:sz="12" w:space="0" w:color="auto"/>
              <w:right w:val="single" w:sz="4" w:space="0" w:color="auto"/>
            </w:tcBorders>
            <w:hideMark/>
          </w:tcPr>
          <w:p w14:paraId="710F5B57" w14:textId="77777777" w:rsidR="00972B54" w:rsidRPr="00011CA0" w:rsidRDefault="00972B54" w:rsidP="00D44916">
            <w:pPr>
              <w:pStyle w:val="Default"/>
              <w:jc w:val="both"/>
              <w:rPr>
                <w:sz w:val="20"/>
                <w:szCs w:val="20"/>
              </w:rPr>
            </w:pPr>
            <w:r w:rsidRPr="00011CA0">
              <w:rPr>
                <w:sz w:val="20"/>
                <w:szCs w:val="20"/>
              </w:rPr>
              <w:t xml:space="preserve">Cílem předmětu je navázat na znalosti potravinářské mikrobiologie, které studenti nabyli v bakalářském stupni studia, a rozšířit jejich vědomosti o mikrobiologii potravin a faktorech, které mohou mít vliv na mikrobiologickou jakost potravin. Obsah předmětu tvoří tyto tematické celky: </w:t>
            </w:r>
          </w:p>
          <w:p w14:paraId="752FF9C9"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Aplikovaná mikrobiologie a její úlohy. Rozdíly mezi prokaryotickými a eukaryotickými mikroorganizmy. </w:t>
            </w:r>
          </w:p>
          <w:p w14:paraId="4C8E847D"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Mikroorganizmy žádoucí a nežádoucí v potravinářství.</w:t>
            </w:r>
          </w:p>
          <w:p w14:paraId="127D7B9E"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Procesy metabolizmu mikroorganizmů a jejich význam pro potravinářské výroby. </w:t>
            </w:r>
          </w:p>
          <w:p w14:paraId="72FC0575"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Vnější a vnitřní faktory ovlivňující růst a přežívání mikroorganizmů v potravinách. Konzervace potravin. Produkce inhibičních látek mikroorganizmy. </w:t>
            </w:r>
          </w:p>
          <w:p w14:paraId="496A4806"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Odběr vzorků pro mikrobiologickou analýzu a metody detekce mikroorganizmů v potravinách.</w:t>
            </w:r>
          </w:p>
          <w:p w14:paraId="0D59E506"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Bakterie mléčného kvašení a jejich význam v potravinářství a biotechnologiích. </w:t>
            </w:r>
          </w:p>
          <w:p w14:paraId="4CB3DEA9"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Mikrobiologie mléka a mléčných výrobků. </w:t>
            </w:r>
          </w:p>
          <w:p w14:paraId="2B71DE2D"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Mikrobiologie masa a masných výrobků, ryb, drůbeže, vajec a výrobků z vajec. </w:t>
            </w:r>
          </w:p>
          <w:p w14:paraId="4A652396"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Mikrobiologie nealkoholických nápojů, ovoce, zeleniny a výrobků z nich.</w:t>
            </w:r>
          </w:p>
          <w:p w14:paraId="25131706"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Úloha mikroorganizmů při výrobě fermentovaných nápojů. </w:t>
            </w:r>
          </w:p>
          <w:p w14:paraId="6866F960"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Mikrobiologie potravin rostlinného původu </w:t>
            </w:r>
            <w:r>
              <w:rPr>
                <w:sz w:val="20"/>
                <w:szCs w:val="20"/>
              </w:rPr>
              <w:t>-</w:t>
            </w:r>
            <w:r w:rsidRPr="00011CA0">
              <w:rPr>
                <w:sz w:val="20"/>
                <w:szCs w:val="20"/>
              </w:rPr>
              <w:t xml:space="preserve"> mlýnské, pekařské a cukrářské výrobky, škrobárenské výrobky, cukr a cukrovinky. </w:t>
            </w:r>
          </w:p>
          <w:p w14:paraId="5179BA8E"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Mikrobiologie výrobků tukařského průmyslu. Mikrobiologie výrobků studené kuchyně, lahůdek, polotovarů a hotových pokrmů.</w:t>
            </w:r>
          </w:p>
          <w:p w14:paraId="45F6BBE4"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Funkční potraviny ve vztahu k mikroorganizmům. Probiotika, prebiotika a synbiotika. </w:t>
            </w:r>
          </w:p>
          <w:p w14:paraId="2592FFA8"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Využití geneticky modifikovaných mikroorganizmů při produkci potravin. Zdravotní rizika. Detekce geneticky modifikovaných organizmů v potravinách.  </w:t>
            </w:r>
          </w:p>
        </w:tc>
      </w:tr>
      <w:tr w:rsidR="00972B54" w:rsidRPr="00011CA0" w14:paraId="64BDA557" w14:textId="77777777" w:rsidTr="00B40BDE">
        <w:trPr>
          <w:gridBefore w:val="1"/>
          <w:gridAfter w:val="1"/>
          <w:wBefore w:w="29" w:type="dxa"/>
          <w:wAfter w:w="34"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63B24BA4" w14:textId="77777777" w:rsidR="00972B54" w:rsidRPr="00011CA0" w:rsidRDefault="00972B54" w:rsidP="00D44916">
            <w:pPr>
              <w:jc w:val="both"/>
            </w:pPr>
            <w:r w:rsidRPr="00011CA0">
              <w:rPr>
                <w:b/>
              </w:rPr>
              <w:t>Studijní literatura a studijní pomůcky</w:t>
            </w:r>
          </w:p>
        </w:tc>
        <w:tc>
          <w:tcPr>
            <w:tcW w:w="6205" w:type="dxa"/>
            <w:gridSpan w:val="19"/>
            <w:tcBorders>
              <w:top w:val="nil"/>
              <w:left w:val="single" w:sz="4" w:space="0" w:color="auto"/>
              <w:bottom w:val="nil"/>
              <w:right w:val="single" w:sz="4" w:space="0" w:color="auto"/>
            </w:tcBorders>
          </w:tcPr>
          <w:p w14:paraId="4A0CB662" w14:textId="77777777" w:rsidR="00972B54" w:rsidRPr="00011CA0" w:rsidRDefault="00972B54" w:rsidP="00D44916">
            <w:pPr>
              <w:jc w:val="both"/>
            </w:pPr>
          </w:p>
        </w:tc>
      </w:tr>
      <w:tr w:rsidR="00972B54" w:rsidRPr="00011CA0" w14:paraId="2023CF38" w14:textId="77777777" w:rsidTr="00B40BDE">
        <w:trPr>
          <w:gridBefore w:val="1"/>
          <w:gridAfter w:val="1"/>
          <w:wBefore w:w="29" w:type="dxa"/>
          <w:wAfter w:w="34" w:type="dxa"/>
          <w:trHeight w:val="1497"/>
        </w:trPr>
        <w:tc>
          <w:tcPr>
            <w:tcW w:w="9856" w:type="dxa"/>
            <w:gridSpan w:val="25"/>
            <w:tcBorders>
              <w:top w:val="nil"/>
              <w:left w:val="single" w:sz="4" w:space="0" w:color="auto"/>
              <w:bottom w:val="single" w:sz="4" w:space="0" w:color="auto"/>
              <w:right w:val="single" w:sz="4" w:space="0" w:color="auto"/>
            </w:tcBorders>
            <w:hideMark/>
          </w:tcPr>
          <w:p w14:paraId="5A7CEF58" w14:textId="77777777" w:rsidR="00972B54" w:rsidRPr="00011CA0" w:rsidRDefault="00972B54" w:rsidP="00D44916">
            <w:pPr>
              <w:jc w:val="both"/>
            </w:pPr>
            <w:r w:rsidRPr="00011CA0">
              <w:rPr>
                <w:u w:val="single"/>
              </w:rPr>
              <w:t>Povinná literatura</w:t>
            </w:r>
            <w:r w:rsidRPr="00011CA0">
              <w:t>:</w:t>
            </w:r>
          </w:p>
          <w:p w14:paraId="05F6DCA9" w14:textId="77777777" w:rsidR="00972B54" w:rsidRPr="00011CA0" w:rsidRDefault="00972B54" w:rsidP="00D44916">
            <w:pPr>
              <w:jc w:val="both"/>
            </w:pPr>
            <w:r w:rsidRPr="00011CA0">
              <w:t>GÖRNER, F., VALÍK, L. Aplikovaná mikrobiológia poživatín. Bratislava: Malé centrum, 2004. ISBN 80-967064-9-7.</w:t>
            </w:r>
          </w:p>
          <w:p w14:paraId="6A7C0321" w14:textId="77777777" w:rsidR="00972B54" w:rsidRPr="00011CA0" w:rsidRDefault="00972B54" w:rsidP="00D44916">
            <w:pPr>
              <w:jc w:val="both"/>
            </w:pPr>
            <w:r w:rsidRPr="00011CA0">
              <w:t>ŠILHÁNKOVÁ, L. Mikrobiologie pro potravináře a biotechnology. Praha: Academia, 2008. ISBN 978-80-200-1703-1.</w:t>
            </w:r>
          </w:p>
          <w:p w14:paraId="3290EA9F" w14:textId="77777777" w:rsidR="00972B54" w:rsidRPr="00011CA0" w:rsidRDefault="00972B54" w:rsidP="00D44916">
            <w:pPr>
              <w:jc w:val="both"/>
            </w:pPr>
            <w:r w:rsidRPr="00011CA0">
              <w:t>ADAMS, M.R. Food Microbiology. Cambridge: RSC Publishing, 2008. ISBN 978-0-85404-284-5.</w:t>
            </w:r>
          </w:p>
          <w:p w14:paraId="7C85A33C" w14:textId="77777777" w:rsidR="00972B54" w:rsidRPr="00011CA0" w:rsidRDefault="00972B54" w:rsidP="00D44916">
            <w:pPr>
              <w:jc w:val="both"/>
              <w:rPr>
                <w:sz w:val="10"/>
                <w:szCs w:val="10"/>
                <w:u w:val="single"/>
              </w:rPr>
            </w:pPr>
          </w:p>
          <w:p w14:paraId="2DD42DF5" w14:textId="77777777" w:rsidR="00972B54" w:rsidRPr="00011CA0" w:rsidRDefault="00972B54" w:rsidP="00D44916">
            <w:pPr>
              <w:jc w:val="both"/>
            </w:pPr>
            <w:r w:rsidRPr="00011CA0">
              <w:rPr>
                <w:u w:val="single"/>
              </w:rPr>
              <w:t>Doporučená literatura</w:t>
            </w:r>
            <w:r w:rsidRPr="00011CA0">
              <w:t>:</w:t>
            </w:r>
          </w:p>
          <w:p w14:paraId="3FF3DEE7" w14:textId="77777777" w:rsidR="00972B54" w:rsidRPr="00011CA0" w:rsidRDefault="00972B54" w:rsidP="00D44916">
            <w:pPr>
              <w:jc w:val="both"/>
            </w:pPr>
            <w:r w:rsidRPr="00011CA0">
              <w:t xml:space="preserve">ICMSF. </w:t>
            </w:r>
            <w:r w:rsidRPr="00011CA0">
              <w:rPr>
                <w:noProof/>
              </w:rPr>
              <w:t>Microoorganisms in Foods 6: Microbial Ecology of Food Commodities</w:t>
            </w:r>
            <w:r w:rsidRPr="00011CA0">
              <w:t xml:space="preserve">. New York: Kluwer Academic/Plenum Publishers, 2005. ISBN 030648675X. </w:t>
            </w:r>
          </w:p>
          <w:p w14:paraId="09BB2807" w14:textId="77777777" w:rsidR="00972B54" w:rsidRPr="0077240D" w:rsidRDefault="00972B54" w:rsidP="00D44916">
            <w:pPr>
              <w:jc w:val="both"/>
              <w:rPr>
                <w:sz w:val="19"/>
                <w:szCs w:val="19"/>
              </w:rPr>
            </w:pPr>
            <w:r w:rsidRPr="00011CA0">
              <w:t xml:space="preserve">RAY, B., BHUNIA, A. Fundamental Food Microbiology. </w:t>
            </w:r>
            <w:r w:rsidRPr="0077240D">
              <w:rPr>
                <w:sz w:val="19"/>
                <w:szCs w:val="19"/>
              </w:rPr>
              <w:t>5th Ed. Boca Raton: CRS Press, 2014. ISBN 978-1-4665-6443-5.</w:t>
            </w:r>
          </w:p>
          <w:p w14:paraId="6BFB3B6E" w14:textId="77777777" w:rsidR="00972B54" w:rsidRPr="00011CA0" w:rsidRDefault="00972B54" w:rsidP="00D44916">
            <w:pPr>
              <w:ind w:left="180" w:hanging="180"/>
              <w:jc w:val="both"/>
            </w:pPr>
            <w:r w:rsidRPr="00011CA0">
              <w:t>HUTKINS, R.V. Microbiology and Technology of Fermented Foods. Ames: Blackwell, 2006. ISBN 0-8138-0018-8.</w:t>
            </w:r>
          </w:p>
        </w:tc>
      </w:tr>
      <w:tr w:rsidR="00972B54" w:rsidRPr="00011CA0" w14:paraId="3069A960"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18D14C52" w14:textId="77777777" w:rsidR="00972B54" w:rsidRPr="00011CA0" w:rsidRDefault="00972B54" w:rsidP="00D44916">
            <w:pPr>
              <w:jc w:val="center"/>
              <w:rPr>
                <w:b/>
              </w:rPr>
            </w:pPr>
            <w:r w:rsidRPr="00011CA0">
              <w:rPr>
                <w:b/>
              </w:rPr>
              <w:t>Informace ke kombinované nebo distanční formě</w:t>
            </w:r>
          </w:p>
        </w:tc>
      </w:tr>
      <w:tr w:rsidR="00972B54" w:rsidRPr="00011CA0" w14:paraId="5EC9AB8C" w14:textId="77777777" w:rsidTr="00B40BDE">
        <w:trPr>
          <w:gridBefore w:val="1"/>
          <w:gridAfter w:val="1"/>
          <w:wBefore w:w="29" w:type="dxa"/>
          <w:wAfter w:w="34" w:type="dxa"/>
        </w:trPr>
        <w:tc>
          <w:tcPr>
            <w:tcW w:w="4785"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60939B91" w14:textId="77777777" w:rsidR="00972B54" w:rsidRPr="00011CA0" w:rsidRDefault="00972B54" w:rsidP="00D44916">
            <w:pPr>
              <w:jc w:val="both"/>
            </w:pPr>
            <w:r w:rsidRPr="00011CA0">
              <w:rPr>
                <w:b/>
              </w:rPr>
              <w:t>Rozsah konzultací (soustředění)</w:t>
            </w:r>
          </w:p>
        </w:tc>
        <w:tc>
          <w:tcPr>
            <w:tcW w:w="889" w:type="dxa"/>
            <w:gridSpan w:val="3"/>
            <w:tcBorders>
              <w:top w:val="single" w:sz="2" w:space="0" w:color="auto"/>
              <w:left w:val="single" w:sz="4" w:space="0" w:color="auto"/>
              <w:bottom w:val="single" w:sz="4" w:space="0" w:color="auto"/>
              <w:right w:val="single" w:sz="4" w:space="0" w:color="auto"/>
            </w:tcBorders>
          </w:tcPr>
          <w:p w14:paraId="19C405C2" w14:textId="0D6F297C" w:rsidR="00972B54" w:rsidRPr="00011CA0" w:rsidRDefault="00972B54" w:rsidP="000C517E">
            <w:pPr>
              <w:jc w:val="center"/>
            </w:pPr>
            <w:r>
              <w:t>16</w:t>
            </w: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101DB587" w14:textId="77777777" w:rsidR="00972B54" w:rsidRPr="00011CA0" w:rsidRDefault="00972B54" w:rsidP="00D44916">
            <w:pPr>
              <w:jc w:val="both"/>
              <w:rPr>
                <w:b/>
              </w:rPr>
            </w:pPr>
            <w:r w:rsidRPr="00011CA0">
              <w:rPr>
                <w:b/>
              </w:rPr>
              <w:t xml:space="preserve">hodin </w:t>
            </w:r>
          </w:p>
        </w:tc>
      </w:tr>
      <w:tr w:rsidR="00972B54" w:rsidRPr="00011CA0" w14:paraId="616BA118" w14:textId="77777777" w:rsidTr="00B40BDE">
        <w:trPr>
          <w:gridBefore w:val="1"/>
          <w:gridAfter w:val="1"/>
          <w:wBefore w:w="29" w:type="dxa"/>
          <w:wAfter w:w="34" w:type="dxa"/>
        </w:trPr>
        <w:tc>
          <w:tcPr>
            <w:tcW w:w="9856"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79C6F9D7" w14:textId="77777777" w:rsidR="00972B54" w:rsidRPr="00011CA0" w:rsidRDefault="00972B54" w:rsidP="00D44916">
            <w:pPr>
              <w:jc w:val="both"/>
              <w:rPr>
                <w:b/>
              </w:rPr>
            </w:pPr>
            <w:r w:rsidRPr="00011CA0">
              <w:rPr>
                <w:b/>
              </w:rPr>
              <w:t>Informace o způsobu kontaktu s vyučujícím</w:t>
            </w:r>
          </w:p>
        </w:tc>
      </w:tr>
      <w:tr w:rsidR="00972B54" w:rsidRPr="00011CA0" w14:paraId="7CF433DC" w14:textId="77777777" w:rsidTr="00B40BDE">
        <w:trPr>
          <w:gridBefore w:val="1"/>
          <w:gridAfter w:val="1"/>
          <w:wBefore w:w="29" w:type="dxa"/>
          <w:wAfter w:w="34" w:type="dxa"/>
          <w:trHeight w:val="992"/>
        </w:trPr>
        <w:tc>
          <w:tcPr>
            <w:tcW w:w="9856" w:type="dxa"/>
            <w:gridSpan w:val="25"/>
            <w:tcBorders>
              <w:top w:val="single" w:sz="4" w:space="0" w:color="auto"/>
              <w:left w:val="single" w:sz="4" w:space="0" w:color="auto"/>
              <w:bottom w:val="single" w:sz="4" w:space="0" w:color="auto"/>
              <w:right w:val="single" w:sz="4" w:space="0" w:color="auto"/>
            </w:tcBorders>
            <w:hideMark/>
          </w:tcPr>
          <w:p w14:paraId="3DA15DF4" w14:textId="77777777" w:rsidR="00972B54" w:rsidRPr="00011CA0" w:rsidRDefault="00972B54" w:rsidP="00602062">
            <w:pPr>
              <w:jc w:val="both"/>
            </w:pPr>
            <w:r w:rsidRPr="00011CA0">
              <w:t>Studentům budou určeny části učiva k samostatnému nastudování. Kontrola samostatného studia bude provedena písemným testem. Studenti rovněž zprac</w:t>
            </w:r>
            <w:r>
              <w:t>ují</w:t>
            </w:r>
            <w:r w:rsidRPr="00011CA0">
              <w:t xml:space="preserve"> seminární práci v rozsahu cca 10 stran textu na zvolené téma z oblasti mikrobiologie potravin</w:t>
            </w:r>
            <w:r>
              <w:t>. Dle potřeby jsou možné individuální konzultace po předchozí emailové či telefonické dohodě.</w:t>
            </w:r>
          </w:p>
          <w:p w14:paraId="790FF673" w14:textId="285E1D93" w:rsidR="00972B54" w:rsidRPr="00602062" w:rsidRDefault="00972B54" w:rsidP="00D44916">
            <w:pPr>
              <w:jc w:val="both"/>
              <w:rPr>
                <w:sz w:val="10"/>
                <w:szCs w:val="10"/>
              </w:rPr>
            </w:pPr>
          </w:p>
          <w:p w14:paraId="4F33453E" w14:textId="77777777" w:rsidR="00972B54" w:rsidRPr="00011CA0" w:rsidRDefault="00972B54" w:rsidP="00D44916">
            <w:pPr>
              <w:jc w:val="both"/>
            </w:pPr>
            <w:r w:rsidRPr="00011CA0">
              <w:t xml:space="preserve">Možnosti komunikace s vyučujícím: </w:t>
            </w:r>
            <w:hyperlink r:id="rId68" w:history="1">
              <w:r w:rsidRPr="00011CA0">
                <w:rPr>
                  <w:rStyle w:val="Hypertextovodkaz"/>
                </w:rPr>
                <w:t>bunkova@utb.cz</w:t>
              </w:r>
            </w:hyperlink>
            <w:r w:rsidRPr="00011CA0">
              <w:t>, 576 031 240.</w:t>
            </w:r>
          </w:p>
        </w:tc>
      </w:tr>
      <w:tr w:rsidR="00972B54" w:rsidRPr="00011CA0" w14:paraId="40DAD63B" w14:textId="77777777" w:rsidTr="00B40BDE">
        <w:trPr>
          <w:gridBefore w:val="1"/>
          <w:gridAfter w:val="1"/>
          <w:wBefore w:w="29" w:type="dxa"/>
          <w:wAfter w:w="34" w:type="dxa"/>
          <w:trHeight w:val="283"/>
        </w:trPr>
        <w:tc>
          <w:tcPr>
            <w:tcW w:w="9856" w:type="dxa"/>
            <w:gridSpan w:val="25"/>
            <w:tcBorders>
              <w:top w:val="single" w:sz="4" w:space="0" w:color="auto"/>
              <w:left w:val="single" w:sz="4" w:space="0" w:color="auto"/>
              <w:bottom w:val="single" w:sz="4" w:space="0" w:color="auto"/>
              <w:right w:val="single" w:sz="4" w:space="0" w:color="auto"/>
            </w:tcBorders>
            <w:shd w:val="clear" w:color="auto" w:fill="BDD6EE"/>
            <w:hideMark/>
          </w:tcPr>
          <w:p w14:paraId="3F76850B" w14:textId="77777777" w:rsidR="00972B54" w:rsidRPr="00011CA0" w:rsidRDefault="00972B54" w:rsidP="00D44916">
            <w:pPr>
              <w:jc w:val="both"/>
            </w:pPr>
            <w:r w:rsidRPr="00011CA0">
              <w:lastRenderedPageBreak/>
              <w:br w:type="page"/>
            </w:r>
            <w:r w:rsidRPr="00011CA0">
              <w:br w:type="page"/>
            </w:r>
            <w:r w:rsidRPr="00011CA0">
              <w:rPr>
                <w:b/>
                <w:sz w:val="28"/>
              </w:rPr>
              <w:t>B-III – Charakteristika studijního předmětu</w:t>
            </w:r>
          </w:p>
        </w:tc>
      </w:tr>
      <w:tr w:rsidR="00972B54" w:rsidRPr="00011CA0" w14:paraId="23730E62" w14:textId="77777777" w:rsidTr="00B40BDE">
        <w:trPr>
          <w:gridBefore w:val="1"/>
          <w:gridAfter w:val="1"/>
          <w:wBefore w:w="29" w:type="dxa"/>
          <w:wAfter w:w="34" w:type="dxa"/>
        </w:trPr>
        <w:tc>
          <w:tcPr>
            <w:tcW w:w="3084" w:type="dxa"/>
            <w:gridSpan w:val="3"/>
            <w:tcBorders>
              <w:top w:val="double" w:sz="4" w:space="0" w:color="auto"/>
            </w:tcBorders>
            <w:shd w:val="clear" w:color="auto" w:fill="F7CAAC"/>
          </w:tcPr>
          <w:p w14:paraId="26596A1B" w14:textId="77777777" w:rsidR="00972B54" w:rsidRPr="00011CA0" w:rsidRDefault="00972B54" w:rsidP="00D44916">
            <w:pPr>
              <w:jc w:val="both"/>
              <w:rPr>
                <w:b/>
              </w:rPr>
            </w:pPr>
            <w:r w:rsidRPr="00011CA0">
              <w:rPr>
                <w:b/>
              </w:rPr>
              <w:t>Název studijního předmětu</w:t>
            </w:r>
          </w:p>
        </w:tc>
        <w:tc>
          <w:tcPr>
            <w:tcW w:w="6772" w:type="dxa"/>
            <w:gridSpan w:val="22"/>
            <w:tcBorders>
              <w:top w:val="double" w:sz="4" w:space="0" w:color="auto"/>
            </w:tcBorders>
          </w:tcPr>
          <w:p w14:paraId="4F484B06" w14:textId="29DB2B62" w:rsidR="00972B54" w:rsidRPr="004800BD" w:rsidRDefault="00037C85" w:rsidP="00037C85">
            <w:pPr>
              <w:jc w:val="both"/>
              <w:rPr>
                <w:b/>
              </w:rPr>
            </w:pPr>
            <w:bookmarkStart w:id="38" w:name="Výr_potr_II"/>
            <w:bookmarkStart w:id="39" w:name="Spec_potr_technol_II"/>
            <w:bookmarkEnd w:id="38"/>
            <w:bookmarkEnd w:id="39"/>
            <w:r>
              <w:rPr>
                <w:b/>
              </w:rPr>
              <w:t>Výroba potravin II</w:t>
            </w:r>
          </w:p>
        </w:tc>
      </w:tr>
      <w:tr w:rsidR="00972B54" w:rsidRPr="00011CA0" w14:paraId="36634C74" w14:textId="77777777" w:rsidTr="00B40BDE">
        <w:trPr>
          <w:gridBefore w:val="1"/>
          <w:gridAfter w:val="1"/>
          <w:wBefore w:w="29" w:type="dxa"/>
          <w:wAfter w:w="34" w:type="dxa"/>
        </w:trPr>
        <w:tc>
          <w:tcPr>
            <w:tcW w:w="3084" w:type="dxa"/>
            <w:gridSpan w:val="3"/>
            <w:shd w:val="clear" w:color="auto" w:fill="F7CAAC"/>
          </w:tcPr>
          <w:p w14:paraId="0FFB79FB" w14:textId="77777777" w:rsidR="00972B54" w:rsidRPr="00011CA0" w:rsidRDefault="00972B54" w:rsidP="00D44916">
            <w:pPr>
              <w:jc w:val="both"/>
              <w:rPr>
                <w:b/>
              </w:rPr>
            </w:pPr>
            <w:r w:rsidRPr="00011CA0">
              <w:rPr>
                <w:b/>
              </w:rPr>
              <w:t>Typ předmětu</w:t>
            </w:r>
          </w:p>
        </w:tc>
        <w:tc>
          <w:tcPr>
            <w:tcW w:w="3406" w:type="dxa"/>
            <w:gridSpan w:val="12"/>
          </w:tcPr>
          <w:p w14:paraId="3D834463" w14:textId="52E18847" w:rsidR="00972B54" w:rsidRPr="003315F3" w:rsidRDefault="00972B54" w:rsidP="00D44916">
            <w:pPr>
              <w:jc w:val="both"/>
              <w:rPr>
                <w:sz w:val="19"/>
                <w:szCs w:val="19"/>
              </w:rPr>
            </w:pPr>
            <w:r w:rsidRPr="003315F3">
              <w:rPr>
                <w:sz w:val="19"/>
                <w:szCs w:val="19"/>
              </w:rPr>
              <w:t>povinně volitelný</w:t>
            </w:r>
          </w:p>
        </w:tc>
        <w:tc>
          <w:tcPr>
            <w:tcW w:w="2695" w:type="dxa"/>
            <w:gridSpan w:val="8"/>
            <w:shd w:val="clear" w:color="auto" w:fill="F7CAAC"/>
          </w:tcPr>
          <w:p w14:paraId="6FE35843" w14:textId="77777777" w:rsidR="00972B54" w:rsidRPr="003315F3" w:rsidRDefault="00972B54" w:rsidP="00D44916">
            <w:pPr>
              <w:jc w:val="both"/>
              <w:rPr>
                <w:sz w:val="19"/>
                <w:szCs w:val="19"/>
              </w:rPr>
            </w:pPr>
            <w:r w:rsidRPr="003315F3">
              <w:rPr>
                <w:b/>
                <w:sz w:val="19"/>
                <w:szCs w:val="19"/>
              </w:rPr>
              <w:t>doporučený ročník / semestr</w:t>
            </w:r>
          </w:p>
        </w:tc>
        <w:tc>
          <w:tcPr>
            <w:tcW w:w="671" w:type="dxa"/>
            <w:gridSpan w:val="2"/>
          </w:tcPr>
          <w:p w14:paraId="7FBDFB6C" w14:textId="5CDB53AC" w:rsidR="00972B54" w:rsidRPr="003315F3" w:rsidRDefault="00972B54" w:rsidP="00F31B4B">
            <w:pPr>
              <w:jc w:val="both"/>
              <w:rPr>
                <w:sz w:val="19"/>
                <w:szCs w:val="19"/>
              </w:rPr>
            </w:pPr>
            <w:r w:rsidRPr="003315F3">
              <w:rPr>
                <w:sz w:val="19"/>
                <w:szCs w:val="19"/>
              </w:rPr>
              <w:t>1/LS</w:t>
            </w:r>
          </w:p>
        </w:tc>
      </w:tr>
      <w:tr w:rsidR="00972B54" w:rsidRPr="00011CA0" w14:paraId="3E9E1F5A" w14:textId="77777777" w:rsidTr="00B40BDE">
        <w:trPr>
          <w:gridBefore w:val="1"/>
          <w:gridAfter w:val="1"/>
          <w:wBefore w:w="29" w:type="dxa"/>
          <w:wAfter w:w="34" w:type="dxa"/>
        </w:trPr>
        <w:tc>
          <w:tcPr>
            <w:tcW w:w="3084" w:type="dxa"/>
            <w:gridSpan w:val="3"/>
            <w:shd w:val="clear" w:color="auto" w:fill="F7CAAC"/>
          </w:tcPr>
          <w:p w14:paraId="1A78DF7A" w14:textId="77777777" w:rsidR="00972B54" w:rsidRPr="00011CA0" w:rsidRDefault="00972B54" w:rsidP="00D44916">
            <w:pPr>
              <w:jc w:val="both"/>
              <w:rPr>
                <w:b/>
              </w:rPr>
            </w:pPr>
            <w:r w:rsidRPr="00011CA0">
              <w:rPr>
                <w:b/>
              </w:rPr>
              <w:t>Rozsah studijního předmětu</w:t>
            </w:r>
          </w:p>
        </w:tc>
        <w:tc>
          <w:tcPr>
            <w:tcW w:w="1701" w:type="dxa"/>
            <w:gridSpan w:val="6"/>
          </w:tcPr>
          <w:p w14:paraId="2A21FCED" w14:textId="2F4AD928" w:rsidR="00972B54" w:rsidRPr="003315F3" w:rsidRDefault="00972B54" w:rsidP="00D44916">
            <w:pPr>
              <w:jc w:val="both"/>
              <w:rPr>
                <w:sz w:val="19"/>
                <w:szCs w:val="19"/>
              </w:rPr>
            </w:pPr>
            <w:r w:rsidRPr="003315F3">
              <w:rPr>
                <w:sz w:val="19"/>
                <w:szCs w:val="19"/>
              </w:rPr>
              <w:t>28p+14s+28l</w:t>
            </w:r>
          </w:p>
        </w:tc>
        <w:tc>
          <w:tcPr>
            <w:tcW w:w="889" w:type="dxa"/>
            <w:gridSpan w:val="3"/>
            <w:shd w:val="clear" w:color="auto" w:fill="F7CAAC"/>
          </w:tcPr>
          <w:p w14:paraId="74F0CD03" w14:textId="77777777" w:rsidR="00972B54" w:rsidRPr="003315F3" w:rsidRDefault="00972B54" w:rsidP="00D44916">
            <w:pPr>
              <w:jc w:val="both"/>
              <w:rPr>
                <w:b/>
                <w:sz w:val="19"/>
                <w:szCs w:val="19"/>
              </w:rPr>
            </w:pPr>
            <w:r w:rsidRPr="003315F3">
              <w:rPr>
                <w:b/>
                <w:sz w:val="19"/>
                <w:szCs w:val="19"/>
              </w:rPr>
              <w:t xml:space="preserve">hod. </w:t>
            </w:r>
          </w:p>
        </w:tc>
        <w:tc>
          <w:tcPr>
            <w:tcW w:w="816" w:type="dxa"/>
            <w:gridSpan w:val="3"/>
          </w:tcPr>
          <w:p w14:paraId="54F5DFC7" w14:textId="2552978E" w:rsidR="00972B54" w:rsidRPr="003315F3" w:rsidRDefault="00972B54" w:rsidP="00D44916">
            <w:pPr>
              <w:jc w:val="both"/>
              <w:rPr>
                <w:sz w:val="19"/>
                <w:szCs w:val="19"/>
              </w:rPr>
            </w:pPr>
            <w:r w:rsidRPr="003315F3">
              <w:rPr>
                <w:sz w:val="19"/>
                <w:szCs w:val="19"/>
              </w:rPr>
              <w:t>70</w:t>
            </w:r>
          </w:p>
        </w:tc>
        <w:tc>
          <w:tcPr>
            <w:tcW w:w="2156" w:type="dxa"/>
            <w:gridSpan w:val="5"/>
            <w:shd w:val="clear" w:color="auto" w:fill="F7CAAC"/>
          </w:tcPr>
          <w:p w14:paraId="7796C083" w14:textId="77777777" w:rsidR="00972B54" w:rsidRPr="003315F3" w:rsidRDefault="00972B54" w:rsidP="00D44916">
            <w:pPr>
              <w:jc w:val="both"/>
              <w:rPr>
                <w:b/>
                <w:sz w:val="19"/>
                <w:szCs w:val="19"/>
              </w:rPr>
            </w:pPr>
            <w:r w:rsidRPr="003315F3">
              <w:rPr>
                <w:b/>
                <w:sz w:val="19"/>
                <w:szCs w:val="19"/>
              </w:rPr>
              <w:t>kreditů</w:t>
            </w:r>
          </w:p>
        </w:tc>
        <w:tc>
          <w:tcPr>
            <w:tcW w:w="1210" w:type="dxa"/>
            <w:gridSpan w:val="5"/>
          </w:tcPr>
          <w:p w14:paraId="6D645F04" w14:textId="2EC92733" w:rsidR="00972B54" w:rsidRPr="003315F3" w:rsidRDefault="00972B54" w:rsidP="00D44916">
            <w:pPr>
              <w:jc w:val="both"/>
              <w:rPr>
                <w:sz w:val="19"/>
                <w:szCs w:val="19"/>
              </w:rPr>
            </w:pPr>
            <w:r w:rsidRPr="003315F3">
              <w:rPr>
                <w:sz w:val="19"/>
                <w:szCs w:val="19"/>
              </w:rPr>
              <w:t>5</w:t>
            </w:r>
          </w:p>
        </w:tc>
      </w:tr>
      <w:tr w:rsidR="00972B54" w:rsidRPr="00011CA0" w14:paraId="7920BC12" w14:textId="77777777" w:rsidTr="00B40BDE">
        <w:trPr>
          <w:gridBefore w:val="1"/>
          <w:gridAfter w:val="1"/>
          <w:wBefore w:w="29" w:type="dxa"/>
          <w:wAfter w:w="34" w:type="dxa"/>
        </w:trPr>
        <w:tc>
          <w:tcPr>
            <w:tcW w:w="3084" w:type="dxa"/>
            <w:gridSpan w:val="3"/>
            <w:shd w:val="clear" w:color="auto" w:fill="F7CAAC"/>
          </w:tcPr>
          <w:p w14:paraId="5325A61F" w14:textId="77777777" w:rsidR="00972B54" w:rsidRPr="00011CA0" w:rsidRDefault="00972B54" w:rsidP="00D44916">
            <w:pPr>
              <w:jc w:val="both"/>
              <w:rPr>
                <w:b/>
                <w:sz w:val="22"/>
              </w:rPr>
            </w:pPr>
            <w:r w:rsidRPr="00011CA0">
              <w:rPr>
                <w:b/>
              </w:rPr>
              <w:t>Prerekvizity, korekvizity, ekvivalence</w:t>
            </w:r>
          </w:p>
        </w:tc>
        <w:tc>
          <w:tcPr>
            <w:tcW w:w="6772" w:type="dxa"/>
            <w:gridSpan w:val="22"/>
          </w:tcPr>
          <w:p w14:paraId="6662D8B6" w14:textId="77777777" w:rsidR="00972B54" w:rsidRPr="003315F3" w:rsidRDefault="00972B54" w:rsidP="00D44916">
            <w:pPr>
              <w:jc w:val="both"/>
              <w:rPr>
                <w:sz w:val="19"/>
                <w:szCs w:val="19"/>
              </w:rPr>
            </w:pPr>
          </w:p>
        </w:tc>
      </w:tr>
      <w:tr w:rsidR="00972B54" w:rsidRPr="00011CA0" w14:paraId="2C76F19E" w14:textId="77777777" w:rsidTr="00B40BDE">
        <w:trPr>
          <w:gridBefore w:val="1"/>
          <w:gridAfter w:val="1"/>
          <w:wBefore w:w="29" w:type="dxa"/>
          <w:wAfter w:w="34" w:type="dxa"/>
        </w:trPr>
        <w:tc>
          <w:tcPr>
            <w:tcW w:w="3084" w:type="dxa"/>
            <w:gridSpan w:val="3"/>
            <w:shd w:val="clear" w:color="auto" w:fill="F7CAAC"/>
          </w:tcPr>
          <w:p w14:paraId="77DBE556" w14:textId="77777777" w:rsidR="00972B54" w:rsidRPr="00011CA0" w:rsidRDefault="00972B54" w:rsidP="00D44916">
            <w:pPr>
              <w:jc w:val="both"/>
              <w:rPr>
                <w:b/>
              </w:rPr>
            </w:pPr>
            <w:r w:rsidRPr="00011CA0">
              <w:rPr>
                <w:b/>
              </w:rPr>
              <w:t>Způsob ověření studijních výsledků</w:t>
            </w:r>
          </w:p>
        </w:tc>
        <w:tc>
          <w:tcPr>
            <w:tcW w:w="3406" w:type="dxa"/>
            <w:gridSpan w:val="12"/>
          </w:tcPr>
          <w:p w14:paraId="49FA1C89" w14:textId="77777777" w:rsidR="00972B54" w:rsidRPr="003315F3" w:rsidRDefault="00972B54" w:rsidP="00D44916">
            <w:pPr>
              <w:jc w:val="both"/>
              <w:rPr>
                <w:sz w:val="19"/>
                <w:szCs w:val="19"/>
              </w:rPr>
            </w:pPr>
            <w:r w:rsidRPr="003315F3">
              <w:rPr>
                <w:sz w:val="19"/>
                <w:szCs w:val="19"/>
              </w:rPr>
              <w:t>zápočet, zkouška</w:t>
            </w:r>
          </w:p>
        </w:tc>
        <w:tc>
          <w:tcPr>
            <w:tcW w:w="1413" w:type="dxa"/>
            <w:shd w:val="clear" w:color="auto" w:fill="F7CAAC"/>
          </w:tcPr>
          <w:p w14:paraId="1B259D32" w14:textId="77777777" w:rsidR="00972B54" w:rsidRPr="00011CA0" w:rsidRDefault="00972B54" w:rsidP="00D44916">
            <w:pPr>
              <w:jc w:val="both"/>
              <w:rPr>
                <w:b/>
              </w:rPr>
            </w:pPr>
            <w:r w:rsidRPr="00011CA0">
              <w:rPr>
                <w:b/>
              </w:rPr>
              <w:t>Forma výuky</w:t>
            </w:r>
          </w:p>
        </w:tc>
        <w:tc>
          <w:tcPr>
            <w:tcW w:w="1953" w:type="dxa"/>
            <w:gridSpan w:val="9"/>
          </w:tcPr>
          <w:p w14:paraId="0D0C5073" w14:textId="77777777" w:rsidR="00972B54" w:rsidRPr="003315F3" w:rsidRDefault="00972B54" w:rsidP="00D44916">
            <w:pPr>
              <w:jc w:val="both"/>
              <w:rPr>
                <w:sz w:val="19"/>
                <w:szCs w:val="19"/>
              </w:rPr>
            </w:pPr>
            <w:r w:rsidRPr="003315F3">
              <w:rPr>
                <w:sz w:val="19"/>
                <w:szCs w:val="19"/>
              </w:rPr>
              <w:t>přednášky, semináře, laboratorní cvičení</w:t>
            </w:r>
          </w:p>
        </w:tc>
      </w:tr>
      <w:tr w:rsidR="00972B54" w:rsidRPr="00011CA0" w14:paraId="71746F35" w14:textId="77777777" w:rsidTr="00B40BDE">
        <w:trPr>
          <w:gridBefore w:val="1"/>
          <w:gridAfter w:val="1"/>
          <w:wBefore w:w="29" w:type="dxa"/>
          <w:wAfter w:w="34" w:type="dxa"/>
        </w:trPr>
        <w:tc>
          <w:tcPr>
            <w:tcW w:w="3084" w:type="dxa"/>
            <w:gridSpan w:val="3"/>
            <w:shd w:val="clear" w:color="auto" w:fill="F7CAAC"/>
          </w:tcPr>
          <w:p w14:paraId="6A2009D2" w14:textId="77777777" w:rsidR="00972B54" w:rsidRPr="00011CA0" w:rsidRDefault="00972B54" w:rsidP="00D44916">
            <w:pPr>
              <w:jc w:val="both"/>
              <w:rPr>
                <w:b/>
              </w:rPr>
            </w:pPr>
            <w:r w:rsidRPr="00011CA0">
              <w:rPr>
                <w:b/>
              </w:rPr>
              <w:t>Forma způsobu ověření studijních výsledků a další požadavky na studenta</w:t>
            </w:r>
          </w:p>
        </w:tc>
        <w:tc>
          <w:tcPr>
            <w:tcW w:w="6772" w:type="dxa"/>
            <w:gridSpan w:val="22"/>
            <w:tcBorders>
              <w:bottom w:val="single" w:sz="4" w:space="0" w:color="auto"/>
            </w:tcBorders>
          </w:tcPr>
          <w:p w14:paraId="6A25ABCE" w14:textId="77777777" w:rsidR="00972B54" w:rsidRPr="003315F3" w:rsidRDefault="00972B54" w:rsidP="00D44916">
            <w:pPr>
              <w:jc w:val="both"/>
              <w:rPr>
                <w:sz w:val="19"/>
                <w:szCs w:val="19"/>
              </w:rPr>
            </w:pPr>
            <w:r w:rsidRPr="003315F3">
              <w:rPr>
                <w:sz w:val="19"/>
                <w:szCs w:val="19"/>
              </w:rPr>
              <w:t>Písemné testy v průběhu semestru a zkouška.</w:t>
            </w:r>
          </w:p>
          <w:p w14:paraId="423CFAF7" w14:textId="77777777" w:rsidR="00972B54" w:rsidRPr="003315F3" w:rsidRDefault="00972B54" w:rsidP="00D44916">
            <w:pPr>
              <w:jc w:val="both"/>
              <w:rPr>
                <w:sz w:val="19"/>
                <w:szCs w:val="19"/>
              </w:rPr>
            </w:pPr>
            <w:r w:rsidRPr="003315F3">
              <w:rPr>
                <w:sz w:val="19"/>
                <w:szCs w:val="19"/>
              </w:rPr>
              <w:t>Zápočet: minimálně 90% účast na seminářích a cvičeních. Úspěšné absolvování průběžných testů. Odevzdání protokolů z laboratorních cvičení v předepsané verzi nejpozději ve 14. týdnu semestru.</w:t>
            </w:r>
          </w:p>
          <w:p w14:paraId="3874BC9C" w14:textId="77777777" w:rsidR="00972B54" w:rsidRPr="00011CA0" w:rsidRDefault="00972B54" w:rsidP="00D44916">
            <w:pPr>
              <w:jc w:val="both"/>
            </w:pPr>
            <w:r w:rsidRPr="003315F3">
              <w:rPr>
                <w:sz w:val="19"/>
                <w:szCs w:val="19"/>
              </w:rPr>
              <w:t>Zkouška: písemná a ústní - prokázání dostatečné znalosti probíraných témat a schopnosti aplikovat získané znalosti při řešení technologického problému.</w:t>
            </w:r>
          </w:p>
        </w:tc>
      </w:tr>
      <w:tr w:rsidR="00972B54" w:rsidRPr="00011CA0" w14:paraId="16D0A4F9" w14:textId="77777777" w:rsidTr="00B40BDE">
        <w:trPr>
          <w:gridBefore w:val="1"/>
          <w:gridAfter w:val="1"/>
          <w:wBefore w:w="29" w:type="dxa"/>
          <w:wAfter w:w="34" w:type="dxa"/>
          <w:trHeight w:val="197"/>
        </w:trPr>
        <w:tc>
          <w:tcPr>
            <w:tcW w:w="3084" w:type="dxa"/>
            <w:gridSpan w:val="3"/>
            <w:tcBorders>
              <w:top w:val="nil"/>
            </w:tcBorders>
            <w:shd w:val="clear" w:color="auto" w:fill="F7CAAC"/>
          </w:tcPr>
          <w:p w14:paraId="1ADB297C" w14:textId="77777777" w:rsidR="00972B54" w:rsidRPr="00011CA0" w:rsidRDefault="00972B54" w:rsidP="00D44916">
            <w:pPr>
              <w:jc w:val="both"/>
              <w:rPr>
                <w:b/>
              </w:rPr>
            </w:pPr>
            <w:r w:rsidRPr="00011CA0">
              <w:rPr>
                <w:b/>
              </w:rPr>
              <w:t>Garant předmětu</w:t>
            </w:r>
          </w:p>
        </w:tc>
        <w:tc>
          <w:tcPr>
            <w:tcW w:w="6772" w:type="dxa"/>
            <w:gridSpan w:val="22"/>
            <w:tcBorders>
              <w:top w:val="single" w:sz="4" w:space="0" w:color="auto"/>
            </w:tcBorders>
          </w:tcPr>
          <w:p w14:paraId="64D33CCE" w14:textId="77777777" w:rsidR="00972B54" w:rsidRPr="00011CA0" w:rsidRDefault="00972B54" w:rsidP="00D44916">
            <w:pPr>
              <w:jc w:val="both"/>
            </w:pPr>
          </w:p>
        </w:tc>
      </w:tr>
      <w:tr w:rsidR="00972B54" w:rsidRPr="00011CA0" w14:paraId="33F9025F" w14:textId="77777777" w:rsidTr="00B40BDE">
        <w:trPr>
          <w:gridBefore w:val="1"/>
          <w:gridAfter w:val="1"/>
          <w:wBefore w:w="29" w:type="dxa"/>
          <w:wAfter w:w="34" w:type="dxa"/>
          <w:trHeight w:val="243"/>
        </w:trPr>
        <w:tc>
          <w:tcPr>
            <w:tcW w:w="3084" w:type="dxa"/>
            <w:gridSpan w:val="3"/>
            <w:tcBorders>
              <w:top w:val="nil"/>
            </w:tcBorders>
            <w:shd w:val="clear" w:color="auto" w:fill="F7CAAC"/>
          </w:tcPr>
          <w:p w14:paraId="5D559AC7" w14:textId="77777777" w:rsidR="00972B54" w:rsidRPr="00011CA0" w:rsidRDefault="00972B54" w:rsidP="00D44916">
            <w:pPr>
              <w:jc w:val="both"/>
              <w:rPr>
                <w:b/>
              </w:rPr>
            </w:pPr>
            <w:r w:rsidRPr="00011CA0">
              <w:rPr>
                <w:b/>
              </w:rPr>
              <w:t>Zapojení garanta do výuky předmětu</w:t>
            </w:r>
          </w:p>
        </w:tc>
        <w:tc>
          <w:tcPr>
            <w:tcW w:w="6772" w:type="dxa"/>
            <w:gridSpan w:val="22"/>
            <w:tcBorders>
              <w:top w:val="nil"/>
            </w:tcBorders>
          </w:tcPr>
          <w:p w14:paraId="381FB895" w14:textId="77777777" w:rsidR="00972B54" w:rsidRPr="00011CA0" w:rsidRDefault="00972B54" w:rsidP="00D44916">
            <w:pPr>
              <w:jc w:val="both"/>
            </w:pPr>
          </w:p>
        </w:tc>
      </w:tr>
      <w:tr w:rsidR="00972B54" w:rsidRPr="00011CA0" w14:paraId="53CD0FC9" w14:textId="77777777" w:rsidTr="00B40BDE">
        <w:trPr>
          <w:gridBefore w:val="1"/>
          <w:gridAfter w:val="1"/>
          <w:wBefore w:w="29" w:type="dxa"/>
          <w:wAfter w:w="34" w:type="dxa"/>
        </w:trPr>
        <w:tc>
          <w:tcPr>
            <w:tcW w:w="3084" w:type="dxa"/>
            <w:gridSpan w:val="3"/>
            <w:shd w:val="clear" w:color="auto" w:fill="F7CAAC"/>
          </w:tcPr>
          <w:p w14:paraId="72DCD2F8" w14:textId="77777777" w:rsidR="00972B54" w:rsidRPr="00011CA0" w:rsidRDefault="00972B54" w:rsidP="00D44916">
            <w:pPr>
              <w:jc w:val="both"/>
              <w:rPr>
                <w:b/>
              </w:rPr>
            </w:pPr>
            <w:r w:rsidRPr="00011CA0">
              <w:rPr>
                <w:b/>
              </w:rPr>
              <w:t>Vyučující</w:t>
            </w:r>
          </w:p>
        </w:tc>
        <w:tc>
          <w:tcPr>
            <w:tcW w:w="6772" w:type="dxa"/>
            <w:gridSpan w:val="22"/>
            <w:tcBorders>
              <w:bottom w:val="nil"/>
            </w:tcBorders>
          </w:tcPr>
          <w:p w14:paraId="1C9679D8" w14:textId="77777777" w:rsidR="00972B54" w:rsidRPr="00011CA0" w:rsidRDefault="00972B54" w:rsidP="00D44916">
            <w:pPr>
              <w:jc w:val="both"/>
            </w:pPr>
          </w:p>
        </w:tc>
      </w:tr>
      <w:tr w:rsidR="00972B54" w:rsidRPr="00011CA0" w14:paraId="3D3E6654" w14:textId="77777777" w:rsidTr="00B40BDE">
        <w:trPr>
          <w:gridBefore w:val="1"/>
          <w:gridAfter w:val="1"/>
          <w:wBefore w:w="29" w:type="dxa"/>
          <w:wAfter w:w="34" w:type="dxa"/>
          <w:trHeight w:val="220"/>
        </w:trPr>
        <w:tc>
          <w:tcPr>
            <w:tcW w:w="9856" w:type="dxa"/>
            <w:gridSpan w:val="25"/>
            <w:tcBorders>
              <w:top w:val="nil"/>
            </w:tcBorders>
          </w:tcPr>
          <w:p w14:paraId="39557D4C" w14:textId="02144746" w:rsidR="00972B54" w:rsidRPr="003315F3" w:rsidRDefault="00972B54" w:rsidP="00972B54">
            <w:pPr>
              <w:spacing w:before="60" w:after="20"/>
              <w:jc w:val="both"/>
              <w:rPr>
                <w:bCs/>
                <w:sz w:val="19"/>
                <w:szCs w:val="19"/>
              </w:rPr>
            </w:pPr>
            <w:r w:rsidRPr="003315F3">
              <w:rPr>
                <w:bCs/>
                <w:sz w:val="19"/>
                <w:szCs w:val="19"/>
              </w:rPr>
              <w:t>doc. RNDr. Iva Burešová, Ph.D. (50% p)</w:t>
            </w:r>
          </w:p>
          <w:p w14:paraId="3CF279FB" w14:textId="74A02125" w:rsidR="00972B54" w:rsidRPr="00011CA0" w:rsidRDefault="00972B54" w:rsidP="00972B54">
            <w:pPr>
              <w:spacing w:before="20" w:after="60"/>
              <w:jc w:val="both"/>
            </w:pPr>
            <w:r w:rsidRPr="003315F3">
              <w:rPr>
                <w:sz w:val="19"/>
                <w:szCs w:val="19"/>
              </w:rPr>
              <w:t>Ing. Eva Lorencová, Ph.D. (50% p)</w:t>
            </w:r>
          </w:p>
        </w:tc>
      </w:tr>
      <w:tr w:rsidR="00972B54" w:rsidRPr="00011CA0" w14:paraId="2314384F" w14:textId="77777777" w:rsidTr="00B40BDE">
        <w:trPr>
          <w:gridBefore w:val="1"/>
          <w:gridAfter w:val="1"/>
          <w:wBefore w:w="29" w:type="dxa"/>
          <w:wAfter w:w="34" w:type="dxa"/>
        </w:trPr>
        <w:tc>
          <w:tcPr>
            <w:tcW w:w="3084" w:type="dxa"/>
            <w:gridSpan w:val="3"/>
            <w:shd w:val="clear" w:color="auto" w:fill="F7CAAC"/>
          </w:tcPr>
          <w:p w14:paraId="1DE87DAF" w14:textId="77777777" w:rsidR="00972B54" w:rsidRPr="00011CA0" w:rsidRDefault="00972B54" w:rsidP="00D44916">
            <w:pPr>
              <w:jc w:val="both"/>
              <w:rPr>
                <w:b/>
              </w:rPr>
            </w:pPr>
            <w:r w:rsidRPr="00011CA0">
              <w:rPr>
                <w:b/>
              </w:rPr>
              <w:t>Stručná anotace předmětu</w:t>
            </w:r>
          </w:p>
        </w:tc>
        <w:tc>
          <w:tcPr>
            <w:tcW w:w="6772" w:type="dxa"/>
            <w:gridSpan w:val="22"/>
            <w:tcBorders>
              <w:bottom w:val="nil"/>
            </w:tcBorders>
          </w:tcPr>
          <w:p w14:paraId="7B2A5BE4" w14:textId="77777777" w:rsidR="00972B54" w:rsidRPr="00011CA0" w:rsidRDefault="00972B54" w:rsidP="00D44916">
            <w:pPr>
              <w:jc w:val="both"/>
            </w:pPr>
          </w:p>
        </w:tc>
      </w:tr>
      <w:tr w:rsidR="00972B54" w:rsidRPr="00011CA0" w14:paraId="6DF57A87" w14:textId="77777777" w:rsidTr="004F4AE1">
        <w:trPr>
          <w:gridBefore w:val="1"/>
          <w:gridAfter w:val="1"/>
          <w:wBefore w:w="29" w:type="dxa"/>
          <w:wAfter w:w="34" w:type="dxa"/>
          <w:trHeight w:val="3672"/>
        </w:trPr>
        <w:tc>
          <w:tcPr>
            <w:tcW w:w="9856" w:type="dxa"/>
            <w:gridSpan w:val="25"/>
            <w:tcBorders>
              <w:top w:val="nil"/>
              <w:bottom w:val="single" w:sz="12" w:space="0" w:color="auto"/>
            </w:tcBorders>
          </w:tcPr>
          <w:p w14:paraId="59C0F98D" w14:textId="77777777" w:rsidR="00972B54" w:rsidRPr="003315F3" w:rsidRDefault="00972B54" w:rsidP="00D44916">
            <w:pPr>
              <w:jc w:val="both"/>
              <w:rPr>
                <w:sz w:val="19"/>
                <w:szCs w:val="19"/>
              </w:rPr>
            </w:pPr>
            <w:r w:rsidRPr="003315F3">
              <w:rPr>
                <w:sz w:val="19"/>
                <w:szCs w:val="19"/>
              </w:rPr>
              <w:t>Cílem předmětu je navázat na znalosti technologií výroby potravin rostlinného původu, které studenti získali v bakalářském stupni studia, a rozšířit jejich vědomosti o principech výroby, výrobních postupech a hodnocení kvality potravin. Obsah předmětu tvoří tyto tematické celky:</w:t>
            </w:r>
          </w:p>
          <w:p w14:paraId="5B3281AB"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Obiloviny a alternativní plodiny využívané při výrobě potravin, jejich vlastnosti a metody hodnocení kvality. </w:t>
            </w:r>
          </w:p>
          <w:p w14:paraId="3BA56918"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Technologie mlýnského zpracování obilovin. </w:t>
            </w:r>
          </w:p>
          <w:p w14:paraId="53BD8DBE"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Výroba pečiva, způsoby kypření. </w:t>
            </w:r>
          </w:p>
          <w:p w14:paraId="29F38B90"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Výroba trvanlivého pečiva. </w:t>
            </w:r>
          </w:p>
          <w:p w14:paraId="7F3DEF79"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Výroba extrudovaných potravin. </w:t>
            </w:r>
          </w:p>
          <w:p w14:paraId="0618DED6"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Technologie výroby těstovin, vč. asijských. </w:t>
            </w:r>
          </w:p>
          <w:p w14:paraId="03295E2F"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Technologie získávání škrobu a zpracování škrobu. </w:t>
            </w:r>
          </w:p>
          <w:p w14:paraId="650EEB84"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Potravinářské využití luštěnin. </w:t>
            </w:r>
          </w:p>
          <w:p w14:paraId="086E1AE0"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Výroba cukru a nečokoládových cukrovinek. </w:t>
            </w:r>
          </w:p>
          <w:p w14:paraId="0309A76B"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Výroba kakaa a čokoládových cukrovinek. </w:t>
            </w:r>
          </w:p>
          <w:p w14:paraId="24687583"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Zpracování brambor a bramborové výrobky. </w:t>
            </w:r>
          </w:p>
          <w:p w14:paraId="5670DA90"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Zpracování ovoce a zeleniny. </w:t>
            </w:r>
          </w:p>
          <w:p w14:paraId="427DAB17" w14:textId="77777777" w:rsidR="00972B54" w:rsidRPr="003315F3" w:rsidRDefault="00972B54" w:rsidP="00A56D42">
            <w:pPr>
              <w:pStyle w:val="Odstavecseseznamem"/>
              <w:numPr>
                <w:ilvl w:val="0"/>
                <w:numId w:val="30"/>
              </w:numPr>
              <w:ind w:left="284" w:hanging="57"/>
              <w:jc w:val="both"/>
              <w:rPr>
                <w:sz w:val="19"/>
                <w:szCs w:val="19"/>
              </w:rPr>
            </w:pPr>
            <w:r w:rsidRPr="003315F3">
              <w:rPr>
                <w:sz w:val="19"/>
                <w:szCs w:val="19"/>
              </w:rPr>
              <w:t xml:space="preserve">Výroba piva, vína a lihovin. </w:t>
            </w:r>
          </w:p>
          <w:p w14:paraId="6A1976F5" w14:textId="77777777" w:rsidR="00972B54" w:rsidRPr="00011CA0" w:rsidRDefault="00972B54" w:rsidP="00A56D42">
            <w:pPr>
              <w:pStyle w:val="Odstavecseseznamem"/>
              <w:numPr>
                <w:ilvl w:val="0"/>
                <w:numId w:val="30"/>
              </w:numPr>
              <w:ind w:left="284" w:hanging="57"/>
              <w:jc w:val="both"/>
            </w:pPr>
            <w:r w:rsidRPr="003315F3">
              <w:rPr>
                <w:sz w:val="19"/>
                <w:szCs w:val="19"/>
              </w:rPr>
              <w:t>Nealko nápoje a balené minerální vody.</w:t>
            </w:r>
          </w:p>
        </w:tc>
      </w:tr>
      <w:tr w:rsidR="00972B54" w:rsidRPr="00011CA0" w14:paraId="391FC544" w14:textId="77777777" w:rsidTr="00B40BDE">
        <w:trPr>
          <w:gridBefore w:val="1"/>
          <w:gridAfter w:val="1"/>
          <w:wBefore w:w="29" w:type="dxa"/>
          <w:wAfter w:w="34" w:type="dxa"/>
          <w:trHeight w:val="265"/>
        </w:trPr>
        <w:tc>
          <w:tcPr>
            <w:tcW w:w="3651" w:type="dxa"/>
            <w:gridSpan w:val="6"/>
            <w:tcBorders>
              <w:top w:val="nil"/>
            </w:tcBorders>
            <w:shd w:val="clear" w:color="auto" w:fill="F7CAAC"/>
          </w:tcPr>
          <w:p w14:paraId="7D6A91F6" w14:textId="77777777" w:rsidR="00972B54" w:rsidRPr="00011CA0" w:rsidRDefault="00972B54" w:rsidP="00D44916">
            <w:pPr>
              <w:jc w:val="both"/>
            </w:pPr>
            <w:r w:rsidRPr="00011CA0">
              <w:rPr>
                <w:b/>
              </w:rPr>
              <w:t>Studijní literatura a studijní pomůcky</w:t>
            </w:r>
          </w:p>
        </w:tc>
        <w:tc>
          <w:tcPr>
            <w:tcW w:w="6205" w:type="dxa"/>
            <w:gridSpan w:val="19"/>
            <w:tcBorders>
              <w:top w:val="nil"/>
              <w:bottom w:val="nil"/>
            </w:tcBorders>
          </w:tcPr>
          <w:p w14:paraId="7C6E938F" w14:textId="77777777" w:rsidR="00972B54" w:rsidRPr="00011CA0" w:rsidRDefault="00972B54" w:rsidP="00D44916">
            <w:pPr>
              <w:jc w:val="both"/>
            </w:pPr>
          </w:p>
        </w:tc>
      </w:tr>
      <w:tr w:rsidR="00972B54" w:rsidRPr="00011CA0" w14:paraId="29710715" w14:textId="77777777" w:rsidTr="00B40BDE">
        <w:trPr>
          <w:gridBefore w:val="1"/>
          <w:gridAfter w:val="1"/>
          <w:wBefore w:w="29" w:type="dxa"/>
          <w:wAfter w:w="34" w:type="dxa"/>
          <w:trHeight w:val="1497"/>
        </w:trPr>
        <w:tc>
          <w:tcPr>
            <w:tcW w:w="9856" w:type="dxa"/>
            <w:gridSpan w:val="25"/>
            <w:tcBorders>
              <w:top w:val="nil"/>
            </w:tcBorders>
          </w:tcPr>
          <w:p w14:paraId="12DFA656" w14:textId="77777777" w:rsidR="00972B54" w:rsidRPr="00C41898" w:rsidRDefault="00972B54" w:rsidP="00D44916">
            <w:pPr>
              <w:jc w:val="both"/>
              <w:rPr>
                <w:sz w:val="19"/>
                <w:szCs w:val="19"/>
                <w:u w:val="single"/>
              </w:rPr>
            </w:pPr>
            <w:r w:rsidRPr="00C41898">
              <w:rPr>
                <w:sz w:val="19"/>
                <w:szCs w:val="19"/>
                <w:u w:val="single"/>
              </w:rPr>
              <w:t>Povinná literatura:</w:t>
            </w:r>
          </w:p>
          <w:p w14:paraId="28FCE28C" w14:textId="77777777" w:rsidR="00972B54" w:rsidRPr="003315F3" w:rsidRDefault="00972B54" w:rsidP="00D44916">
            <w:pPr>
              <w:jc w:val="both"/>
              <w:rPr>
                <w:sz w:val="18"/>
                <w:szCs w:val="18"/>
              </w:rPr>
            </w:pPr>
            <w:r w:rsidRPr="003315F3">
              <w:rPr>
                <w:caps/>
                <w:sz w:val="18"/>
                <w:szCs w:val="18"/>
              </w:rPr>
              <w:t>Burešová, I.</w:t>
            </w:r>
            <w:r w:rsidRPr="003315F3">
              <w:rPr>
                <w:sz w:val="18"/>
                <w:szCs w:val="18"/>
              </w:rPr>
              <w:t xml:space="preserve"> a kol. Výroba potravin rostlinného původu - Návody do cvičení I. Zlín: UTB, 2014. ISBN 978-80-7454-331-9. </w:t>
            </w:r>
          </w:p>
          <w:p w14:paraId="088BDC45" w14:textId="420D384C" w:rsidR="00972B54" w:rsidRPr="003315F3" w:rsidRDefault="00972B54" w:rsidP="00D44916">
            <w:pPr>
              <w:jc w:val="both"/>
              <w:rPr>
                <w:sz w:val="18"/>
                <w:szCs w:val="18"/>
              </w:rPr>
            </w:pPr>
            <w:r w:rsidRPr="003315F3">
              <w:rPr>
                <w:caps/>
                <w:sz w:val="18"/>
                <w:szCs w:val="18"/>
              </w:rPr>
              <w:t>Burešová, I.</w:t>
            </w:r>
            <w:r w:rsidRPr="003315F3">
              <w:rPr>
                <w:sz w:val="18"/>
                <w:szCs w:val="18"/>
              </w:rPr>
              <w:t xml:space="preserve"> a kol. Výroba potravin rostlinného původu - Návody do cvičení II. Zlín: UTB, 2014. ISBN 978-80-7454-3326</w:t>
            </w:r>
            <w:r w:rsidR="003315F3" w:rsidRPr="003315F3">
              <w:rPr>
                <w:sz w:val="18"/>
                <w:szCs w:val="18"/>
              </w:rPr>
              <w:t>.</w:t>
            </w:r>
          </w:p>
          <w:p w14:paraId="788DFA83" w14:textId="77777777" w:rsidR="00972B54" w:rsidRPr="003315F3" w:rsidRDefault="00972B54" w:rsidP="00D44916">
            <w:pPr>
              <w:jc w:val="both"/>
              <w:rPr>
                <w:sz w:val="18"/>
                <w:szCs w:val="18"/>
              </w:rPr>
            </w:pPr>
            <w:r w:rsidRPr="003315F3">
              <w:rPr>
                <w:caps/>
                <w:sz w:val="18"/>
                <w:szCs w:val="18"/>
              </w:rPr>
              <w:t>Burešová, I., Lorencová, E</w:t>
            </w:r>
            <w:r w:rsidRPr="003315F3">
              <w:rPr>
                <w:sz w:val="18"/>
                <w:szCs w:val="18"/>
              </w:rPr>
              <w:t xml:space="preserve">. Výroba potravin rostlinného původu - Zpracování obilovin. Zlín: UTB, 2013. ISBN 978-80-7454-278-7. </w:t>
            </w:r>
          </w:p>
          <w:p w14:paraId="05033DBC" w14:textId="77777777" w:rsidR="003315F3" w:rsidRPr="003315F3" w:rsidRDefault="003315F3" w:rsidP="003315F3">
            <w:pPr>
              <w:jc w:val="both"/>
              <w:rPr>
                <w:sz w:val="18"/>
                <w:szCs w:val="18"/>
              </w:rPr>
            </w:pPr>
            <w:r w:rsidRPr="003315F3">
              <w:rPr>
                <w:caps/>
                <w:sz w:val="18"/>
                <w:szCs w:val="18"/>
              </w:rPr>
              <w:t>Fellows,</w:t>
            </w:r>
            <w:r w:rsidRPr="003315F3">
              <w:rPr>
                <w:sz w:val="18"/>
                <w:szCs w:val="18"/>
              </w:rPr>
              <w:t xml:space="preserve"> P.J. (Ed.) Food Processing Technology - Principles and Practice. 4th Ed. Amsterdam: Elsevier, 2017. ISBN 978-0-08-100523-1. </w:t>
            </w:r>
          </w:p>
          <w:p w14:paraId="79D05D4F" w14:textId="77777777" w:rsidR="00972B54" w:rsidRPr="004F4AE1" w:rsidRDefault="00972B54" w:rsidP="00D44916">
            <w:pPr>
              <w:jc w:val="both"/>
              <w:rPr>
                <w:sz w:val="10"/>
                <w:szCs w:val="10"/>
              </w:rPr>
            </w:pPr>
          </w:p>
          <w:p w14:paraId="4998AB4A" w14:textId="77777777" w:rsidR="00972B54" w:rsidRPr="00C41898" w:rsidRDefault="00972B54" w:rsidP="00D44916">
            <w:pPr>
              <w:jc w:val="both"/>
              <w:rPr>
                <w:sz w:val="19"/>
                <w:szCs w:val="19"/>
                <w:u w:val="single"/>
              </w:rPr>
            </w:pPr>
            <w:r w:rsidRPr="00C41898">
              <w:rPr>
                <w:sz w:val="19"/>
                <w:szCs w:val="19"/>
                <w:u w:val="single"/>
              </w:rPr>
              <w:t>Doporučená literatura:</w:t>
            </w:r>
          </w:p>
          <w:p w14:paraId="00F01F03" w14:textId="1D018CC5" w:rsidR="00972B54" w:rsidRPr="003315F3" w:rsidRDefault="00972B54" w:rsidP="00D44916">
            <w:pPr>
              <w:jc w:val="both"/>
              <w:rPr>
                <w:sz w:val="18"/>
                <w:szCs w:val="18"/>
              </w:rPr>
            </w:pPr>
            <w:r w:rsidRPr="003315F3">
              <w:rPr>
                <w:caps/>
                <w:sz w:val="18"/>
                <w:szCs w:val="18"/>
              </w:rPr>
              <w:t>Kadlec, P</w:t>
            </w:r>
            <w:r w:rsidRPr="003315F3">
              <w:rPr>
                <w:sz w:val="18"/>
                <w:szCs w:val="18"/>
              </w:rPr>
              <w:t xml:space="preserve">. a kol. Technologie potravin - Přehled tradičních potravinářských výrob. Praha: VŠCHT, 2012. ISBN 978-80-7418-1450. </w:t>
            </w:r>
          </w:p>
          <w:p w14:paraId="16E26380" w14:textId="77777777" w:rsidR="00972B54" w:rsidRPr="003315F3" w:rsidRDefault="00972B54" w:rsidP="00D44916">
            <w:pPr>
              <w:jc w:val="both"/>
              <w:rPr>
                <w:sz w:val="18"/>
                <w:szCs w:val="18"/>
              </w:rPr>
            </w:pPr>
            <w:r w:rsidRPr="003315F3">
              <w:rPr>
                <w:caps/>
                <w:sz w:val="18"/>
                <w:szCs w:val="18"/>
              </w:rPr>
              <w:t>Kosař,</w:t>
            </w:r>
            <w:r w:rsidRPr="003315F3">
              <w:rPr>
                <w:sz w:val="18"/>
                <w:szCs w:val="18"/>
              </w:rPr>
              <w:t xml:space="preserve"> K. a kol. Technologie výroby sladu a piva. Brno: VÚPS, 2003. ISBN 80-902658-6-3. </w:t>
            </w:r>
          </w:p>
          <w:p w14:paraId="103598E6" w14:textId="77777777" w:rsidR="00972B54" w:rsidRPr="003315F3" w:rsidRDefault="00972B54" w:rsidP="00D44916">
            <w:pPr>
              <w:jc w:val="both"/>
              <w:rPr>
                <w:sz w:val="18"/>
                <w:szCs w:val="18"/>
              </w:rPr>
            </w:pPr>
            <w:r w:rsidRPr="003315F3">
              <w:rPr>
                <w:caps/>
                <w:sz w:val="18"/>
                <w:szCs w:val="18"/>
              </w:rPr>
              <w:t>Prugar, J</w:t>
            </w:r>
            <w:r w:rsidRPr="003315F3">
              <w:rPr>
                <w:sz w:val="18"/>
                <w:szCs w:val="18"/>
              </w:rPr>
              <w:t>. (Ed.) Kvalita rostlinných produktů na prahu 3. tisíciletí. Brno: VÚPS, 2008. ISBN 9788086576282.</w:t>
            </w:r>
          </w:p>
          <w:p w14:paraId="270B6B36" w14:textId="09773DDA" w:rsidR="003315F3" w:rsidRPr="00E13529" w:rsidRDefault="003315F3" w:rsidP="003315F3">
            <w:pPr>
              <w:pStyle w:val="FormtovanvHTML"/>
              <w:jc w:val="both"/>
              <w:rPr>
                <w:rFonts w:ascii="Times New Roman" w:hAnsi="Times New Roman" w:cs="Times New Roman"/>
                <w:sz w:val="18"/>
                <w:szCs w:val="18"/>
              </w:rPr>
            </w:pPr>
            <w:r w:rsidRPr="00E13529">
              <w:rPr>
                <w:rFonts w:ascii="Times New Roman" w:hAnsi="Times New Roman" w:cs="Times New Roman"/>
                <w:caps/>
                <w:sz w:val="18"/>
                <w:szCs w:val="18"/>
              </w:rPr>
              <w:t>Dendy, D.A.V., Dobraszczyk,</w:t>
            </w:r>
            <w:r w:rsidRPr="00E13529">
              <w:rPr>
                <w:rFonts w:ascii="Times New Roman" w:hAnsi="Times New Roman" w:cs="Times New Roman"/>
                <w:sz w:val="18"/>
                <w:szCs w:val="18"/>
              </w:rPr>
              <w:t xml:space="preserve"> B.J. Cereals and Cereal Products. Chemistry and Technology. Gaithersburg: Aspen Publishers, 2001. ISBN 978-0-8342-1767-6.</w:t>
            </w:r>
          </w:p>
          <w:p w14:paraId="060FDBD4" w14:textId="14C6CE4D" w:rsidR="003315F3" w:rsidRPr="00011CA0" w:rsidRDefault="003315F3" w:rsidP="003315F3">
            <w:pPr>
              <w:pStyle w:val="FormtovanvHTML"/>
              <w:jc w:val="both"/>
            </w:pPr>
            <w:r w:rsidRPr="00E13529">
              <w:rPr>
                <w:rFonts w:ascii="Times New Roman" w:hAnsi="Times New Roman" w:cs="Times New Roman"/>
                <w:caps/>
                <w:sz w:val="18"/>
                <w:szCs w:val="18"/>
              </w:rPr>
              <w:t>Manley, D</w:t>
            </w:r>
            <w:r w:rsidRPr="00E13529">
              <w:rPr>
                <w:rFonts w:ascii="Times New Roman" w:hAnsi="Times New Roman" w:cs="Times New Roman"/>
                <w:sz w:val="18"/>
                <w:szCs w:val="18"/>
              </w:rPr>
              <w:t>. (Ed.) Manley’s Technology of Biscuits, Crackers and Cookies. 4th Ed. Amsterdam: Woodhead Publishing, 2011. ISBN 978-1-61344-803-8.</w:t>
            </w:r>
          </w:p>
        </w:tc>
      </w:tr>
      <w:tr w:rsidR="00972B54" w:rsidRPr="00011CA0" w14:paraId="009A2E69"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tcPr>
          <w:p w14:paraId="70296F27" w14:textId="77777777" w:rsidR="00972B54" w:rsidRPr="00011CA0" w:rsidRDefault="00972B54" w:rsidP="00D44916">
            <w:pPr>
              <w:jc w:val="center"/>
              <w:rPr>
                <w:b/>
              </w:rPr>
            </w:pPr>
            <w:r w:rsidRPr="00011CA0">
              <w:rPr>
                <w:b/>
              </w:rPr>
              <w:t>Informace ke kombinované nebo distanční formě</w:t>
            </w:r>
          </w:p>
        </w:tc>
      </w:tr>
      <w:tr w:rsidR="00972B54" w:rsidRPr="00011CA0" w14:paraId="78D4F703" w14:textId="77777777" w:rsidTr="00B40BDE">
        <w:trPr>
          <w:gridBefore w:val="1"/>
          <w:gridAfter w:val="1"/>
          <w:wBefore w:w="29" w:type="dxa"/>
          <w:wAfter w:w="34" w:type="dxa"/>
        </w:trPr>
        <w:tc>
          <w:tcPr>
            <w:tcW w:w="4785" w:type="dxa"/>
            <w:gridSpan w:val="9"/>
            <w:tcBorders>
              <w:top w:val="single" w:sz="2" w:space="0" w:color="auto"/>
            </w:tcBorders>
            <w:shd w:val="clear" w:color="auto" w:fill="F7CAAC"/>
          </w:tcPr>
          <w:p w14:paraId="35F317FC" w14:textId="77777777" w:rsidR="00972B54" w:rsidRPr="00011CA0" w:rsidRDefault="00972B54" w:rsidP="00D44916">
            <w:pPr>
              <w:jc w:val="both"/>
            </w:pPr>
            <w:r w:rsidRPr="00011CA0">
              <w:rPr>
                <w:b/>
              </w:rPr>
              <w:t>Rozsah konzultací (soustředění)</w:t>
            </w:r>
          </w:p>
        </w:tc>
        <w:tc>
          <w:tcPr>
            <w:tcW w:w="889" w:type="dxa"/>
            <w:gridSpan w:val="3"/>
            <w:tcBorders>
              <w:top w:val="single" w:sz="2" w:space="0" w:color="auto"/>
            </w:tcBorders>
          </w:tcPr>
          <w:p w14:paraId="49EBEDF9" w14:textId="7C972A26" w:rsidR="00972B54" w:rsidRPr="00011CA0" w:rsidRDefault="00972B54" w:rsidP="000C517E">
            <w:pPr>
              <w:jc w:val="center"/>
            </w:pPr>
            <w:r>
              <w:t>20</w:t>
            </w:r>
          </w:p>
        </w:tc>
        <w:tc>
          <w:tcPr>
            <w:tcW w:w="4182" w:type="dxa"/>
            <w:gridSpan w:val="13"/>
            <w:tcBorders>
              <w:top w:val="single" w:sz="2" w:space="0" w:color="auto"/>
            </w:tcBorders>
            <w:shd w:val="clear" w:color="auto" w:fill="F7CAAC"/>
          </w:tcPr>
          <w:p w14:paraId="7B153D13" w14:textId="77777777" w:rsidR="00972B54" w:rsidRPr="00011CA0" w:rsidRDefault="00972B54" w:rsidP="00D44916">
            <w:pPr>
              <w:jc w:val="both"/>
              <w:rPr>
                <w:b/>
              </w:rPr>
            </w:pPr>
            <w:r w:rsidRPr="00011CA0">
              <w:rPr>
                <w:b/>
              </w:rPr>
              <w:t xml:space="preserve">hodin </w:t>
            </w:r>
          </w:p>
        </w:tc>
      </w:tr>
      <w:tr w:rsidR="00972B54" w:rsidRPr="00011CA0" w14:paraId="5013CB33" w14:textId="77777777" w:rsidTr="00B40BDE">
        <w:trPr>
          <w:gridBefore w:val="1"/>
          <w:gridAfter w:val="1"/>
          <w:wBefore w:w="29" w:type="dxa"/>
          <w:wAfter w:w="34" w:type="dxa"/>
        </w:trPr>
        <w:tc>
          <w:tcPr>
            <w:tcW w:w="9856" w:type="dxa"/>
            <w:gridSpan w:val="25"/>
            <w:shd w:val="clear" w:color="auto" w:fill="F7CAAC"/>
          </w:tcPr>
          <w:p w14:paraId="1D152AB3" w14:textId="77777777" w:rsidR="00972B54" w:rsidRPr="00011CA0" w:rsidRDefault="00972B54" w:rsidP="00D44916">
            <w:pPr>
              <w:jc w:val="both"/>
              <w:rPr>
                <w:b/>
              </w:rPr>
            </w:pPr>
            <w:r w:rsidRPr="00011CA0">
              <w:rPr>
                <w:b/>
              </w:rPr>
              <w:t>Informace o způsobu kontaktu s vyučujícím</w:t>
            </w:r>
          </w:p>
        </w:tc>
      </w:tr>
      <w:tr w:rsidR="00972B54" w:rsidRPr="00011CA0" w14:paraId="4D65304C" w14:textId="77777777" w:rsidTr="00B40BDE">
        <w:trPr>
          <w:gridBefore w:val="1"/>
          <w:gridAfter w:val="1"/>
          <w:wBefore w:w="29" w:type="dxa"/>
          <w:wAfter w:w="34" w:type="dxa"/>
          <w:trHeight w:val="283"/>
        </w:trPr>
        <w:tc>
          <w:tcPr>
            <w:tcW w:w="9856" w:type="dxa"/>
            <w:gridSpan w:val="25"/>
          </w:tcPr>
          <w:p w14:paraId="4F998509" w14:textId="1C9C169A" w:rsidR="00972B54" w:rsidRPr="003315F3" w:rsidRDefault="00972B54" w:rsidP="00957233">
            <w:pPr>
              <w:jc w:val="both"/>
              <w:rPr>
                <w:sz w:val="19"/>
                <w:szCs w:val="19"/>
              </w:rPr>
            </w:pPr>
            <w:r w:rsidRPr="003315F3">
              <w:rPr>
                <w:sz w:val="19"/>
                <w:szCs w:val="19"/>
              </w:rPr>
              <w:t xml:space="preserve">Studentům bude určeno učivo k samostatnému nastudování. Kontrola samostatného studia bude provedena písemným testem, prezentací, nebo písemnou prací v rozsahu do 10 stran textu. Dle potřeby jsou možné individuální </w:t>
            </w:r>
            <w:r w:rsidR="003315F3">
              <w:rPr>
                <w:sz w:val="19"/>
                <w:szCs w:val="19"/>
              </w:rPr>
              <w:t>konzultace.</w:t>
            </w:r>
          </w:p>
          <w:p w14:paraId="226749E2" w14:textId="77777777" w:rsidR="00972B54" w:rsidRPr="004F4AE1" w:rsidRDefault="00972B54" w:rsidP="00D44916">
            <w:pPr>
              <w:jc w:val="both"/>
              <w:rPr>
                <w:sz w:val="10"/>
                <w:szCs w:val="10"/>
              </w:rPr>
            </w:pPr>
          </w:p>
          <w:p w14:paraId="2043356C" w14:textId="7F9AB3DF" w:rsidR="00972B54" w:rsidRPr="00011CA0" w:rsidRDefault="00972B54" w:rsidP="00343C63">
            <w:pPr>
              <w:jc w:val="both"/>
            </w:pPr>
            <w:r w:rsidRPr="003315F3">
              <w:rPr>
                <w:sz w:val="19"/>
                <w:szCs w:val="19"/>
              </w:rPr>
              <w:t>Možnosti komunikace s vyučujícím</w:t>
            </w:r>
            <w:r w:rsidR="00F2172C" w:rsidRPr="003315F3">
              <w:rPr>
                <w:sz w:val="19"/>
                <w:szCs w:val="19"/>
              </w:rPr>
              <w:t>i</w:t>
            </w:r>
            <w:r w:rsidRPr="003315F3">
              <w:rPr>
                <w:sz w:val="19"/>
                <w:szCs w:val="19"/>
              </w:rPr>
              <w:t xml:space="preserve">: </w:t>
            </w:r>
            <w:hyperlink r:id="rId69" w:history="1">
              <w:r w:rsidRPr="003315F3">
                <w:rPr>
                  <w:rStyle w:val="Hypertextovodkaz"/>
                  <w:sz w:val="19"/>
                  <w:szCs w:val="19"/>
                </w:rPr>
                <w:t>buresova@utb.cz</w:t>
              </w:r>
            </w:hyperlink>
            <w:r w:rsidRPr="003315F3">
              <w:rPr>
                <w:sz w:val="19"/>
                <w:szCs w:val="19"/>
              </w:rPr>
              <w:t>, 576 033</w:t>
            </w:r>
            <w:r w:rsidR="00343C63" w:rsidRPr="003315F3">
              <w:rPr>
                <w:sz w:val="19"/>
                <w:szCs w:val="19"/>
              </w:rPr>
              <w:t> </w:t>
            </w:r>
            <w:r w:rsidRPr="003315F3">
              <w:rPr>
                <w:sz w:val="19"/>
                <w:szCs w:val="19"/>
              </w:rPr>
              <w:t>333</w:t>
            </w:r>
            <w:r w:rsidR="00343C63" w:rsidRPr="003315F3">
              <w:rPr>
                <w:sz w:val="19"/>
                <w:szCs w:val="19"/>
              </w:rPr>
              <w:t xml:space="preserve">, </w:t>
            </w:r>
            <w:hyperlink r:id="rId70" w:history="1">
              <w:r w:rsidR="00343C63" w:rsidRPr="003315F3">
                <w:rPr>
                  <w:rStyle w:val="Hypertextovodkaz"/>
                  <w:sz w:val="19"/>
                  <w:szCs w:val="19"/>
                </w:rPr>
                <w:t>lorencova@utb.cz</w:t>
              </w:r>
            </w:hyperlink>
            <w:r w:rsidR="00343C63" w:rsidRPr="003315F3">
              <w:rPr>
                <w:sz w:val="19"/>
                <w:szCs w:val="19"/>
              </w:rPr>
              <w:t>, 576 033 010.</w:t>
            </w:r>
          </w:p>
        </w:tc>
      </w:tr>
      <w:tr w:rsidR="00972B54" w:rsidRPr="00011CA0" w14:paraId="569A7267" w14:textId="77777777" w:rsidTr="00B40BDE">
        <w:trPr>
          <w:gridAfter w:val="2"/>
          <w:wAfter w:w="67" w:type="dxa"/>
        </w:trPr>
        <w:tc>
          <w:tcPr>
            <w:tcW w:w="9852" w:type="dxa"/>
            <w:gridSpan w:val="25"/>
            <w:tcBorders>
              <w:bottom w:val="double" w:sz="4" w:space="0" w:color="auto"/>
            </w:tcBorders>
            <w:shd w:val="clear" w:color="auto" w:fill="BDD6EE"/>
          </w:tcPr>
          <w:p w14:paraId="3DFAB910" w14:textId="77777777" w:rsidR="00972B54" w:rsidRPr="00011CA0" w:rsidRDefault="00972B54" w:rsidP="00D44916">
            <w:pPr>
              <w:jc w:val="both"/>
              <w:rPr>
                <w:b/>
                <w:bCs/>
                <w:sz w:val="28"/>
                <w:szCs w:val="28"/>
              </w:rPr>
            </w:pPr>
            <w:r w:rsidRPr="00011CA0">
              <w:lastRenderedPageBreak/>
              <w:br w:type="page"/>
            </w:r>
            <w:r w:rsidRPr="00011CA0">
              <w:rPr>
                <w:b/>
                <w:bCs/>
                <w:sz w:val="28"/>
                <w:szCs w:val="28"/>
              </w:rPr>
              <w:t>B-III – Charakteristika studijního předmětu</w:t>
            </w:r>
          </w:p>
        </w:tc>
      </w:tr>
      <w:tr w:rsidR="00972B54" w:rsidRPr="00011CA0" w14:paraId="490794DB" w14:textId="77777777" w:rsidTr="00B40BDE">
        <w:trPr>
          <w:gridAfter w:val="2"/>
          <w:wAfter w:w="67" w:type="dxa"/>
        </w:trPr>
        <w:tc>
          <w:tcPr>
            <w:tcW w:w="3077" w:type="dxa"/>
            <w:gridSpan w:val="2"/>
            <w:tcBorders>
              <w:top w:val="double" w:sz="4" w:space="0" w:color="auto"/>
            </w:tcBorders>
            <w:shd w:val="clear" w:color="auto" w:fill="F7CAAC"/>
          </w:tcPr>
          <w:p w14:paraId="7E23C037" w14:textId="77777777" w:rsidR="00972B54" w:rsidRPr="007418E9" w:rsidRDefault="00972B54" w:rsidP="00D44916">
            <w:pPr>
              <w:jc w:val="both"/>
              <w:rPr>
                <w:b/>
                <w:bCs/>
              </w:rPr>
            </w:pPr>
            <w:r w:rsidRPr="007418E9">
              <w:rPr>
                <w:b/>
                <w:bCs/>
              </w:rPr>
              <w:t>Název studijního předmětu</w:t>
            </w:r>
          </w:p>
        </w:tc>
        <w:tc>
          <w:tcPr>
            <w:tcW w:w="6775" w:type="dxa"/>
            <w:gridSpan w:val="23"/>
            <w:tcBorders>
              <w:top w:val="double" w:sz="4" w:space="0" w:color="auto"/>
            </w:tcBorders>
          </w:tcPr>
          <w:p w14:paraId="3C920647" w14:textId="77777777" w:rsidR="00972B54" w:rsidRPr="007418E9" w:rsidRDefault="00972B54" w:rsidP="00D44916">
            <w:pPr>
              <w:jc w:val="both"/>
              <w:rPr>
                <w:rFonts w:cs="Arial"/>
                <w:b/>
              </w:rPr>
            </w:pPr>
            <w:bookmarkStart w:id="40" w:name="Zprac_exper_II"/>
            <w:bookmarkEnd w:id="40"/>
            <w:r w:rsidRPr="007418E9">
              <w:rPr>
                <w:b/>
              </w:rPr>
              <w:t>Zpracování experimentu II</w:t>
            </w:r>
          </w:p>
        </w:tc>
      </w:tr>
      <w:tr w:rsidR="00972B54" w:rsidRPr="00011CA0" w14:paraId="6C2D5E6C" w14:textId="77777777" w:rsidTr="00B40BDE">
        <w:trPr>
          <w:gridAfter w:val="2"/>
          <w:wAfter w:w="67" w:type="dxa"/>
        </w:trPr>
        <w:tc>
          <w:tcPr>
            <w:tcW w:w="3077" w:type="dxa"/>
            <w:gridSpan w:val="2"/>
            <w:shd w:val="clear" w:color="auto" w:fill="F7CAAC"/>
          </w:tcPr>
          <w:p w14:paraId="42E65ED7" w14:textId="77777777" w:rsidR="00972B54" w:rsidRPr="007418E9" w:rsidRDefault="00972B54" w:rsidP="00D44916">
            <w:pPr>
              <w:jc w:val="both"/>
              <w:rPr>
                <w:b/>
                <w:bCs/>
              </w:rPr>
            </w:pPr>
            <w:r w:rsidRPr="007418E9">
              <w:rPr>
                <w:b/>
                <w:bCs/>
              </w:rPr>
              <w:t>Typ předmětu</w:t>
            </w:r>
          </w:p>
        </w:tc>
        <w:tc>
          <w:tcPr>
            <w:tcW w:w="3406" w:type="dxa"/>
            <w:gridSpan w:val="12"/>
          </w:tcPr>
          <w:p w14:paraId="1AD12A4F" w14:textId="3135F059" w:rsidR="00972B54" w:rsidRPr="007418E9" w:rsidRDefault="00972B54" w:rsidP="00D44916">
            <w:pPr>
              <w:jc w:val="both"/>
              <w:rPr>
                <w:rFonts w:cs="Arial"/>
              </w:rPr>
            </w:pPr>
            <w:r>
              <w:t>povinně volitelný</w:t>
            </w:r>
          </w:p>
        </w:tc>
        <w:tc>
          <w:tcPr>
            <w:tcW w:w="2695" w:type="dxa"/>
            <w:gridSpan w:val="8"/>
            <w:shd w:val="clear" w:color="auto" w:fill="F7CAAC"/>
          </w:tcPr>
          <w:p w14:paraId="6550E81F" w14:textId="77777777" w:rsidR="00972B54" w:rsidRPr="007418E9" w:rsidRDefault="00972B54" w:rsidP="00D44916">
            <w:pPr>
              <w:jc w:val="both"/>
              <w:rPr>
                <w:rFonts w:cs="Arial"/>
              </w:rPr>
            </w:pPr>
            <w:r w:rsidRPr="007418E9">
              <w:rPr>
                <w:b/>
                <w:bCs/>
              </w:rPr>
              <w:t>doporučený ročník / semestr</w:t>
            </w:r>
          </w:p>
        </w:tc>
        <w:tc>
          <w:tcPr>
            <w:tcW w:w="674" w:type="dxa"/>
            <w:gridSpan w:val="3"/>
          </w:tcPr>
          <w:p w14:paraId="6BE5DBC7" w14:textId="77777777" w:rsidR="00972B54" w:rsidRPr="007418E9" w:rsidRDefault="00972B54" w:rsidP="00D44916">
            <w:pPr>
              <w:jc w:val="both"/>
              <w:rPr>
                <w:rFonts w:cs="Arial"/>
              </w:rPr>
            </w:pPr>
            <w:r w:rsidRPr="007418E9">
              <w:t>1/</w:t>
            </w:r>
            <w:r>
              <w:t>LS</w:t>
            </w:r>
          </w:p>
        </w:tc>
      </w:tr>
      <w:tr w:rsidR="00972B54" w:rsidRPr="00011CA0" w14:paraId="0A4C6F32" w14:textId="77777777" w:rsidTr="00B40BDE">
        <w:trPr>
          <w:gridAfter w:val="2"/>
          <w:wAfter w:w="67" w:type="dxa"/>
        </w:trPr>
        <w:tc>
          <w:tcPr>
            <w:tcW w:w="3077" w:type="dxa"/>
            <w:gridSpan w:val="2"/>
            <w:shd w:val="clear" w:color="auto" w:fill="F7CAAC"/>
          </w:tcPr>
          <w:p w14:paraId="238C3C43" w14:textId="77777777" w:rsidR="00972B54" w:rsidRPr="007418E9" w:rsidRDefault="00972B54" w:rsidP="00D44916">
            <w:pPr>
              <w:jc w:val="both"/>
              <w:rPr>
                <w:b/>
                <w:bCs/>
              </w:rPr>
            </w:pPr>
            <w:r w:rsidRPr="007418E9">
              <w:rPr>
                <w:b/>
                <w:bCs/>
              </w:rPr>
              <w:t>Rozsah studijního předmětu</w:t>
            </w:r>
          </w:p>
        </w:tc>
        <w:tc>
          <w:tcPr>
            <w:tcW w:w="1701" w:type="dxa"/>
            <w:gridSpan w:val="6"/>
          </w:tcPr>
          <w:p w14:paraId="55F0A6E3" w14:textId="6944A9DD" w:rsidR="00972B54" w:rsidRPr="007418E9" w:rsidRDefault="00972B54" w:rsidP="00D44916">
            <w:pPr>
              <w:jc w:val="both"/>
              <w:rPr>
                <w:rFonts w:cs="Arial"/>
              </w:rPr>
            </w:pPr>
            <w:r>
              <w:t>14p+14s+0l</w:t>
            </w:r>
          </w:p>
        </w:tc>
        <w:tc>
          <w:tcPr>
            <w:tcW w:w="889" w:type="dxa"/>
            <w:gridSpan w:val="3"/>
            <w:shd w:val="clear" w:color="auto" w:fill="F7CAAC"/>
          </w:tcPr>
          <w:p w14:paraId="0C3F366C" w14:textId="77777777" w:rsidR="00972B54" w:rsidRPr="007418E9" w:rsidRDefault="00972B54" w:rsidP="00D44916">
            <w:pPr>
              <w:jc w:val="both"/>
              <w:rPr>
                <w:b/>
                <w:bCs/>
              </w:rPr>
            </w:pPr>
            <w:r w:rsidRPr="007418E9">
              <w:rPr>
                <w:b/>
                <w:bCs/>
              </w:rPr>
              <w:t xml:space="preserve">hod. </w:t>
            </w:r>
          </w:p>
        </w:tc>
        <w:tc>
          <w:tcPr>
            <w:tcW w:w="816" w:type="dxa"/>
            <w:gridSpan w:val="3"/>
          </w:tcPr>
          <w:p w14:paraId="70178C8C" w14:textId="77777777" w:rsidR="00972B54" w:rsidRPr="007418E9" w:rsidRDefault="00972B54" w:rsidP="00D44916">
            <w:pPr>
              <w:jc w:val="both"/>
              <w:rPr>
                <w:rFonts w:cs="Arial"/>
              </w:rPr>
            </w:pPr>
            <w:r>
              <w:rPr>
                <w:rFonts w:cs="Arial"/>
              </w:rPr>
              <w:t>28</w:t>
            </w:r>
          </w:p>
        </w:tc>
        <w:tc>
          <w:tcPr>
            <w:tcW w:w="2156" w:type="dxa"/>
            <w:gridSpan w:val="5"/>
            <w:shd w:val="clear" w:color="auto" w:fill="F7CAAC"/>
          </w:tcPr>
          <w:p w14:paraId="5277C35B" w14:textId="77777777" w:rsidR="00972B54" w:rsidRPr="007418E9" w:rsidRDefault="00972B54" w:rsidP="00D44916">
            <w:pPr>
              <w:jc w:val="both"/>
              <w:rPr>
                <w:b/>
                <w:bCs/>
              </w:rPr>
            </w:pPr>
            <w:r w:rsidRPr="007418E9">
              <w:rPr>
                <w:b/>
                <w:bCs/>
              </w:rPr>
              <w:t>kreditů</w:t>
            </w:r>
          </w:p>
        </w:tc>
        <w:tc>
          <w:tcPr>
            <w:tcW w:w="1213" w:type="dxa"/>
            <w:gridSpan w:val="6"/>
          </w:tcPr>
          <w:p w14:paraId="578E547F" w14:textId="77777777" w:rsidR="00972B54" w:rsidRPr="007418E9" w:rsidRDefault="00972B54" w:rsidP="00D44916">
            <w:pPr>
              <w:jc w:val="both"/>
              <w:rPr>
                <w:rFonts w:cs="Arial"/>
              </w:rPr>
            </w:pPr>
            <w:r w:rsidRPr="007418E9">
              <w:rPr>
                <w:rFonts w:cs="Arial"/>
              </w:rPr>
              <w:t>2</w:t>
            </w:r>
          </w:p>
        </w:tc>
      </w:tr>
      <w:tr w:rsidR="00972B54" w:rsidRPr="00011CA0" w14:paraId="140F126D" w14:textId="77777777" w:rsidTr="00B40BDE">
        <w:trPr>
          <w:gridAfter w:val="2"/>
          <w:wAfter w:w="67" w:type="dxa"/>
        </w:trPr>
        <w:tc>
          <w:tcPr>
            <w:tcW w:w="3077" w:type="dxa"/>
            <w:gridSpan w:val="2"/>
            <w:shd w:val="clear" w:color="auto" w:fill="F7CAAC"/>
          </w:tcPr>
          <w:p w14:paraId="31528996" w14:textId="77777777" w:rsidR="00972B54" w:rsidRPr="007418E9" w:rsidRDefault="00972B54" w:rsidP="00D44916">
            <w:pPr>
              <w:jc w:val="both"/>
              <w:rPr>
                <w:rFonts w:cs="Arial"/>
                <w:b/>
                <w:bCs/>
              </w:rPr>
            </w:pPr>
            <w:r w:rsidRPr="007418E9">
              <w:rPr>
                <w:b/>
                <w:bCs/>
              </w:rPr>
              <w:t>Prerekvizity, korekvizity, ekvivalence</w:t>
            </w:r>
          </w:p>
        </w:tc>
        <w:tc>
          <w:tcPr>
            <w:tcW w:w="6775" w:type="dxa"/>
            <w:gridSpan w:val="23"/>
          </w:tcPr>
          <w:p w14:paraId="467510B7" w14:textId="77777777" w:rsidR="00972B54" w:rsidRPr="007418E9" w:rsidRDefault="00972B54" w:rsidP="00D44916">
            <w:pPr>
              <w:jc w:val="both"/>
              <w:rPr>
                <w:rFonts w:cs="Arial"/>
              </w:rPr>
            </w:pPr>
          </w:p>
        </w:tc>
      </w:tr>
      <w:tr w:rsidR="00972B54" w:rsidRPr="00011CA0" w14:paraId="4CAE3FC9" w14:textId="77777777" w:rsidTr="00B40BDE">
        <w:trPr>
          <w:gridAfter w:val="2"/>
          <w:wAfter w:w="67" w:type="dxa"/>
        </w:trPr>
        <w:tc>
          <w:tcPr>
            <w:tcW w:w="3077" w:type="dxa"/>
            <w:gridSpan w:val="2"/>
            <w:shd w:val="clear" w:color="auto" w:fill="F7CAAC"/>
          </w:tcPr>
          <w:p w14:paraId="2142A030" w14:textId="77777777" w:rsidR="00972B54" w:rsidRPr="007418E9" w:rsidRDefault="00972B54" w:rsidP="00D44916">
            <w:pPr>
              <w:jc w:val="both"/>
              <w:rPr>
                <w:b/>
                <w:bCs/>
              </w:rPr>
            </w:pPr>
            <w:r w:rsidRPr="007418E9">
              <w:rPr>
                <w:b/>
                <w:bCs/>
              </w:rPr>
              <w:t>Způsob ověření studijních výsledků</w:t>
            </w:r>
          </w:p>
        </w:tc>
        <w:tc>
          <w:tcPr>
            <w:tcW w:w="3406" w:type="dxa"/>
            <w:gridSpan w:val="12"/>
          </w:tcPr>
          <w:p w14:paraId="14081AF2" w14:textId="77777777" w:rsidR="00972B54" w:rsidRPr="007418E9" w:rsidRDefault="00972B54" w:rsidP="00D44916">
            <w:pPr>
              <w:jc w:val="both"/>
              <w:rPr>
                <w:rFonts w:cs="Arial"/>
              </w:rPr>
            </w:pPr>
            <w:r w:rsidRPr="007418E9">
              <w:t>klasifikovaný zápočet</w:t>
            </w:r>
          </w:p>
        </w:tc>
        <w:tc>
          <w:tcPr>
            <w:tcW w:w="1449" w:type="dxa"/>
            <w:gridSpan w:val="3"/>
            <w:shd w:val="clear" w:color="auto" w:fill="F7CAAC"/>
          </w:tcPr>
          <w:p w14:paraId="15FE70A9" w14:textId="77777777" w:rsidR="00972B54" w:rsidRPr="007418E9" w:rsidRDefault="00972B54" w:rsidP="00D44916">
            <w:pPr>
              <w:jc w:val="both"/>
              <w:rPr>
                <w:b/>
                <w:bCs/>
              </w:rPr>
            </w:pPr>
            <w:r w:rsidRPr="007418E9">
              <w:rPr>
                <w:b/>
                <w:bCs/>
              </w:rPr>
              <w:t>Forma výuky</w:t>
            </w:r>
          </w:p>
        </w:tc>
        <w:tc>
          <w:tcPr>
            <w:tcW w:w="1920" w:type="dxa"/>
            <w:gridSpan w:val="8"/>
          </w:tcPr>
          <w:p w14:paraId="5D34C674" w14:textId="77777777" w:rsidR="00972B54" w:rsidRPr="007418E9" w:rsidRDefault="00972B54" w:rsidP="00D44916">
            <w:pPr>
              <w:jc w:val="both"/>
              <w:rPr>
                <w:rFonts w:cs="Arial"/>
              </w:rPr>
            </w:pPr>
            <w:r w:rsidRPr="007418E9">
              <w:t>přednášky, semináře</w:t>
            </w:r>
          </w:p>
        </w:tc>
      </w:tr>
      <w:tr w:rsidR="00972B54" w:rsidRPr="00011CA0" w14:paraId="04005083" w14:textId="77777777" w:rsidTr="00B40BDE">
        <w:trPr>
          <w:gridAfter w:val="2"/>
          <w:wAfter w:w="67" w:type="dxa"/>
        </w:trPr>
        <w:tc>
          <w:tcPr>
            <w:tcW w:w="3077" w:type="dxa"/>
            <w:gridSpan w:val="2"/>
            <w:shd w:val="clear" w:color="auto" w:fill="F7CAAC"/>
          </w:tcPr>
          <w:p w14:paraId="53D1CE39" w14:textId="77777777" w:rsidR="00972B54" w:rsidRPr="007418E9" w:rsidRDefault="00972B54" w:rsidP="00D44916">
            <w:pPr>
              <w:jc w:val="both"/>
              <w:rPr>
                <w:b/>
                <w:bCs/>
              </w:rPr>
            </w:pPr>
            <w:r w:rsidRPr="007418E9">
              <w:rPr>
                <w:b/>
                <w:bCs/>
              </w:rPr>
              <w:t>Forma způsobu ověření studijních výsledků a další požadavky na studenta</w:t>
            </w:r>
          </w:p>
        </w:tc>
        <w:tc>
          <w:tcPr>
            <w:tcW w:w="6775" w:type="dxa"/>
            <w:gridSpan w:val="23"/>
            <w:tcBorders>
              <w:bottom w:val="single" w:sz="4" w:space="0" w:color="auto"/>
            </w:tcBorders>
          </w:tcPr>
          <w:p w14:paraId="32E13022" w14:textId="77777777" w:rsidR="00972B54" w:rsidRPr="007418E9" w:rsidRDefault="00972B54" w:rsidP="00D44916">
            <w:pPr>
              <w:jc w:val="both"/>
              <w:rPr>
                <w:rFonts w:cs="Arial"/>
              </w:rPr>
            </w:pPr>
            <w:r w:rsidRPr="007418E9">
              <w:t>Zvládnutí závěrečného testu.</w:t>
            </w:r>
          </w:p>
        </w:tc>
      </w:tr>
      <w:tr w:rsidR="00972B54" w:rsidRPr="00011CA0" w14:paraId="66EE7EB4" w14:textId="77777777" w:rsidTr="00B40BDE">
        <w:trPr>
          <w:gridAfter w:val="2"/>
          <w:wAfter w:w="67" w:type="dxa"/>
          <w:trHeight w:val="197"/>
        </w:trPr>
        <w:tc>
          <w:tcPr>
            <w:tcW w:w="3077" w:type="dxa"/>
            <w:gridSpan w:val="2"/>
            <w:tcBorders>
              <w:top w:val="nil"/>
            </w:tcBorders>
            <w:shd w:val="clear" w:color="auto" w:fill="F7CAAC"/>
          </w:tcPr>
          <w:p w14:paraId="1B1D61FF" w14:textId="77777777" w:rsidR="00972B54" w:rsidRPr="007418E9" w:rsidRDefault="00972B54" w:rsidP="00D44916">
            <w:pPr>
              <w:jc w:val="both"/>
              <w:rPr>
                <w:b/>
                <w:bCs/>
              </w:rPr>
            </w:pPr>
            <w:r w:rsidRPr="007418E9">
              <w:rPr>
                <w:b/>
                <w:bCs/>
              </w:rPr>
              <w:t>Garant předmětu</w:t>
            </w:r>
          </w:p>
        </w:tc>
        <w:tc>
          <w:tcPr>
            <w:tcW w:w="6775" w:type="dxa"/>
            <w:gridSpan w:val="23"/>
            <w:tcBorders>
              <w:top w:val="single" w:sz="4" w:space="0" w:color="auto"/>
            </w:tcBorders>
          </w:tcPr>
          <w:p w14:paraId="51453426" w14:textId="057CC44C" w:rsidR="00972B54" w:rsidRPr="007418E9" w:rsidRDefault="00972B54" w:rsidP="00D44916">
            <w:pPr>
              <w:jc w:val="both"/>
              <w:rPr>
                <w:rFonts w:cs="Arial"/>
              </w:rPr>
            </w:pPr>
          </w:p>
        </w:tc>
      </w:tr>
      <w:tr w:rsidR="00972B54" w:rsidRPr="00011CA0" w14:paraId="77F84A93" w14:textId="77777777" w:rsidTr="00B40BDE">
        <w:trPr>
          <w:gridAfter w:val="2"/>
          <w:wAfter w:w="67" w:type="dxa"/>
          <w:trHeight w:val="243"/>
        </w:trPr>
        <w:tc>
          <w:tcPr>
            <w:tcW w:w="3077" w:type="dxa"/>
            <w:gridSpan w:val="2"/>
            <w:tcBorders>
              <w:top w:val="nil"/>
            </w:tcBorders>
            <w:shd w:val="clear" w:color="auto" w:fill="F7CAAC"/>
          </w:tcPr>
          <w:p w14:paraId="667FA49E" w14:textId="77777777" w:rsidR="00972B54" w:rsidRPr="007418E9" w:rsidRDefault="00972B54" w:rsidP="00D44916">
            <w:pPr>
              <w:jc w:val="both"/>
              <w:rPr>
                <w:b/>
                <w:bCs/>
              </w:rPr>
            </w:pPr>
            <w:r w:rsidRPr="007418E9">
              <w:rPr>
                <w:b/>
                <w:bCs/>
              </w:rPr>
              <w:t>Zapojení garanta do výuky předmětu</w:t>
            </w:r>
          </w:p>
        </w:tc>
        <w:tc>
          <w:tcPr>
            <w:tcW w:w="6775" w:type="dxa"/>
            <w:gridSpan w:val="23"/>
            <w:tcBorders>
              <w:top w:val="nil"/>
            </w:tcBorders>
          </w:tcPr>
          <w:p w14:paraId="49DB2A73" w14:textId="1E83422C" w:rsidR="00972B54" w:rsidRPr="007418E9" w:rsidRDefault="00972B54" w:rsidP="00D44916">
            <w:pPr>
              <w:jc w:val="both"/>
              <w:rPr>
                <w:rFonts w:cs="Arial"/>
              </w:rPr>
            </w:pPr>
          </w:p>
        </w:tc>
      </w:tr>
      <w:tr w:rsidR="00972B54" w:rsidRPr="00011CA0" w14:paraId="13D5DE68" w14:textId="77777777" w:rsidTr="00B40BDE">
        <w:trPr>
          <w:gridAfter w:val="2"/>
          <w:wAfter w:w="67" w:type="dxa"/>
        </w:trPr>
        <w:tc>
          <w:tcPr>
            <w:tcW w:w="3077" w:type="dxa"/>
            <w:gridSpan w:val="2"/>
            <w:shd w:val="clear" w:color="auto" w:fill="F7CAAC"/>
          </w:tcPr>
          <w:p w14:paraId="0B51F094" w14:textId="77777777" w:rsidR="00972B54" w:rsidRPr="007418E9" w:rsidRDefault="00972B54" w:rsidP="00D44916">
            <w:pPr>
              <w:jc w:val="both"/>
              <w:rPr>
                <w:b/>
                <w:bCs/>
              </w:rPr>
            </w:pPr>
            <w:r w:rsidRPr="007418E9">
              <w:rPr>
                <w:b/>
                <w:bCs/>
              </w:rPr>
              <w:t>Vyučující</w:t>
            </w:r>
          </w:p>
        </w:tc>
        <w:tc>
          <w:tcPr>
            <w:tcW w:w="6775" w:type="dxa"/>
            <w:gridSpan w:val="23"/>
            <w:tcBorders>
              <w:bottom w:val="nil"/>
            </w:tcBorders>
          </w:tcPr>
          <w:p w14:paraId="618704F4" w14:textId="77777777" w:rsidR="00972B54" w:rsidRPr="007418E9" w:rsidRDefault="00972B54" w:rsidP="00D44916">
            <w:pPr>
              <w:jc w:val="both"/>
              <w:rPr>
                <w:rFonts w:cs="Arial"/>
              </w:rPr>
            </w:pPr>
          </w:p>
        </w:tc>
      </w:tr>
      <w:tr w:rsidR="00972B54" w:rsidRPr="00011CA0" w14:paraId="447FA08F" w14:textId="77777777" w:rsidTr="00B40BDE">
        <w:trPr>
          <w:gridAfter w:val="2"/>
          <w:wAfter w:w="67" w:type="dxa"/>
          <w:trHeight w:val="292"/>
        </w:trPr>
        <w:tc>
          <w:tcPr>
            <w:tcW w:w="9852" w:type="dxa"/>
            <w:gridSpan w:val="25"/>
            <w:tcBorders>
              <w:top w:val="nil"/>
            </w:tcBorders>
          </w:tcPr>
          <w:p w14:paraId="0EC2067D" w14:textId="77777777" w:rsidR="00972B54" w:rsidRPr="007418E9" w:rsidRDefault="00972B54" w:rsidP="00D44916">
            <w:pPr>
              <w:spacing w:before="60" w:after="60"/>
              <w:jc w:val="both"/>
            </w:pPr>
            <w:r w:rsidRPr="007418E9">
              <w:t>doc. RNDr. Petr Ponížil, Ph.D. (100% p)</w:t>
            </w:r>
          </w:p>
        </w:tc>
      </w:tr>
      <w:tr w:rsidR="00972B54" w:rsidRPr="00011CA0" w14:paraId="73F0FE1E" w14:textId="77777777" w:rsidTr="00B40BDE">
        <w:trPr>
          <w:gridAfter w:val="2"/>
          <w:wAfter w:w="67" w:type="dxa"/>
        </w:trPr>
        <w:tc>
          <w:tcPr>
            <w:tcW w:w="3077" w:type="dxa"/>
            <w:gridSpan w:val="2"/>
            <w:shd w:val="clear" w:color="auto" w:fill="F7CAAC"/>
          </w:tcPr>
          <w:p w14:paraId="6F3F5BCC" w14:textId="77777777" w:rsidR="00972B54" w:rsidRPr="007418E9" w:rsidRDefault="00972B54" w:rsidP="00D44916">
            <w:pPr>
              <w:jc w:val="both"/>
              <w:rPr>
                <w:b/>
                <w:bCs/>
              </w:rPr>
            </w:pPr>
            <w:r w:rsidRPr="007418E9">
              <w:rPr>
                <w:b/>
                <w:bCs/>
              </w:rPr>
              <w:t>Stručná anotace předmětu</w:t>
            </w:r>
          </w:p>
        </w:tc>
        <w:tc>
          <w:tcPr>
            <w:tcW w:w="6775" w:type="dxa"/>
            <w:gridSpan w:val="23"/>
            <w:tcBorders>
              <w:bottom w:val="nil"/>
            </w:tcBorders>
          </w:tcPr>
          <w:p w14:paraId="6CB196BF" w14:textId="77777777" w:rsidR="00972B54" w:rsidRPr="007418E9" w:rsidRDefault="00972B54" w:rsidP="00D44916">
            <w:pPr>
              <w:jc w:val="both"/>
              <w:rPr>
                <w:rFonts w:cs="Arial"/>
              </w:rPr>
            </w:pPr>
          </w:p>
        </w:tc>
      </w:tr>
      <w:tr w:rsidR="00972B54" w:rsidRPr="00011CA0" w14:paraId="21866152" w14:textId="77777777" w:rsidTr="00B40BDE">
        <w:trPr>
          <w:gridAfter w:val="2"/>
          <w:wAfter w:w="67" w:type="dxa"/>
          <w:trHeight w:val="2466"/>
        </w:trPr>
        <w:tc>
          <w:tcPr>
            <w:tcW w:w="9852" w:type="dxa"/>
            <w:gridSpan w:val="25"/>
            <w:tcBorders>
              <w:top w:val="nil"/>
              <w:bottom w:val="single" w:sz="12" w:space="0" w:color="auto"/>
            </w:tcBorders>
          </w:tcPr>
          <w:p w14:paraId="7F51B1EA" w14:textId="77777777" w:rsidR="00972B54" w:rsidRPr="007418E9" w:rsidRDefault="00972B54" w:rsidP="00D44916">
            <w:pPr>
              <w:pStyle w:val="Default"/>
              <w:jc w:val="both"/>
              <w:rPr>
                <w:sz w:val="20"/>
                <w:szCs w:val="20"/>
              </w:rPr>
            </w:pPr>
            <w:r w:rsidRPr="007418E9">
              <w:rPr>
                <w:sz w:val="20"/>
                <w:szCs w:val="20"/>
              </w:rPr>
              <w:t xml:space="preserve">Cílem předmětu je představení základních statistických metod používaných při zpracování měření v technické praxi. Na přednášce se studenti seznámí s důležitými statistickými metodami a v semináři se je naučí používat na generovaných datech. Obsah předmětu tvoří tyto tematické celky (předmět se učí v rozsahu </w:t>
            </w:r>
            <w:r>
              <w:rPr>
                <w:sz w:val="20"/>
                <w:szCs w:val="20"/>
              </w:rPr>
              <w:t>2</w:t>
            </w:r>
            <w:r w:rsidRPr="00F77B47">
              <w:rPr>
                <w:sz w:val="20"/>
                <w:szCs w:val="20"/>
              </w:rPr>
              <w:t>p+</w:t>
            </w:r>
            <w:r>
              <w:rPr>
                <w:sz w:val="20"/>
                <w:szCs w:val="20"/>
              </w:rPr>
              <w:t>2</w:t>
            </w:r>
            <w:r w:rsidRPr="00F77B47">
              <w:rPr>
                <w:sz w:val="20"/>
                <w:szCs w:val="20"/>
              </w:rPr>
              <w:t>s</w:t>
            </w:r>
            <w:r w:rsidRPr="006724B0">
              <w:rPr>
                <w:sz w:val="20"/>
                <w:szCs w:val="20"/>
              </w:rPr>
              <w:t>+</w:t>
            </w:r>
            <w:r w:rsidRPr="00F77B47">
              <w:rPr>
                <w:sz w:val="20"/>
                <w:szCs w:val="20"/>
              </w:rPr>
              <w:t xml:space="preserve">0l </w:t>
            </w:r>
            <w:r w:rsidRPr="007418E9">
              <w:rPr>
                <w:sz w:val="20"/>
                <w:szCs w:val="20"/>
              </w:rPr>
              <w:t xml:space="preserve">jednou za dva týdny, proto je celků 7): </w:t>
            </w:r>
          </w:p>
          <w:p w14:paraId="7C23694C"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Normální rozdělení, testování normality. </w:t>
            </w:r>
          </w:p>
          <w:p w14:paraId="758B7C39"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Testování statistických hypotéz. </w:t>
            </w:r>
          </w:p>
          <w:p w14:paraId="03297B0A"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Lineární regrese. </w:t>
            </w:r>
          </w:p>
          <w:p w14:paraId="6961EA80"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Nelineární regrese. </w:t>
            </w:r>
          </w:p>
          <w:p w14:paraId="6C6E0F5C"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Analýza rozptylu (ANOVA). </w:t>
            </w:r>
          </w:p>
          <w:p w14:paraId="55502B9D"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Neparametrické metody.</w:t>
            </w:r>
          </w:p>
          <w:p w14:paraId="7FA61526"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Plánování experimentu.</w:t>
            </w:r>
          </w:p>
        </w:tc>
      </w:tr>
      <w:tr w:rsidR="00972B54" w:rsidRPr="00011CA0" w14:paraId="43C91526" w14:textId="77777777" w:rsidTr="00B40BDE">
        <w:trPr>
          <w:gridAfter w:val="2"/>
          <w:wAfter w:w="67" w:type="dxa"/>
          <w:trHeight w:val="265"/>
        </w:trPr>
        <w:tc>
          <w:tcPr>
            <w:tcW w:w="3644" w:type="dxa"/>
            <w:gridSpan w:val="5"/>
            <w:tcBorders>
              <w:top w:val="nil"/>
            </w:tcBorders>
            <w:shd w:val="clear" w:color="auto" w:fill="F7CAAC"/>
          </w:tcPr>
          <w:p w14:paraId="3B504CD9" w14:textId="77777777" w:rsidR="00972B54" w:rsidRPr="007418E9" w:rsidRDefault="00972B54" w:rsidP="00D44916">
            <w:pPr>
              <w:jc w:val="both"/>
              <w:rPr>
                <w:rFonts w:cs="Arial"/>
              </w:rPr>
            </w:pPr>
            <w:r w:rsidRPr="007418E9">
              <w:rPr>
                <w:b/>
                <w:bCs/>
              </w:rPr>
              <w:t>Studijní literatura a studijní pomůcky</w:t>
            </w:r>
          </w:p>
        </w:tc>
        <w:tc>
          <w:tcPr>
            <w:tcW w:w="6208" w:type="dxa"/>
            <w:gridSpan w:val="20"/>
            <w:tcBorders>
              <w:top w:val="nil"/>
              <w:bottom w:val="nil"/>
            </w:tcBorders>
          </w:tcPr>
          <w:p w14:paraId="12A0F44E" w14:textId="77777777" w:rsidR="00972B54" w:rsidRPr="007418E9" w:rsidRDefault="00972B54" w:rsidP="00D44916">
            <w:pPr>
              <w:jc w:val="both"/>
              <w:rPr>
                <w:rFonts w:cs="Arial"/>
              </w:rPr>
            </w:pPr>
          </w:p>
        </w:tc>
      </w:tr>
      <w:tr w:rsidR="00972B54" w:rsidRPr="00011CA0" w14:paraId="0D5DD68E" w14:textId="77777777" w:rsidTr="00B40BDE">
        <w:trPr>
          <w:gridAfter w:val="2"/>
          <w:wAfter w:w="67" w:type="dxa"/>
          <w:trHeight w:val="1497"/>
        </w:trPr>
        <w:tc>
          <w:tcPr>
            <w:tcW w:w="9852" w:type="dxa"/>
            <w:gridSpan w:val="25"/>
            <w:tcBorders>
              <w:top w:val="nil"/>
            </w:tcBorders>
          </w:tcPr>
          <w:p w14:paraId="143D3138" w14:textId="77777777" w:rsidR="00972B54" w:rsidRPr="007418E9" w:rsidRDefault="00972B54" w:rsidP="00D44916">
            <w:pPr>
              <w:jc w:val="both"/>
            </w:pPr>
            <w:r w:rsidRPr="007418E9">
              <w:rPr>
                <w:u w:val="single"/>
              </w:rPr>
              <w:t>Povinná literatura</w:t>
            </w:r>
            <w:r w:rsidRPr="007418E9">
              <w:t>:</w:t>
            </w:r>
          </w:p>
          <w:p w14:paraId="0A95DFBA" w14:textId="77777777" w:rsidR="00972B54" w:rsidRPr="007418E9" w:rsidRDefault="00972B54" w:rsidP="00D44916">
            <w:pPr>
              <w:jc w:val="both"/>
            </w:pPr>
            <w:r w:rsidRPr="007418E9">
              <w:rPr>
                <w:caps/>
              </w:rPr>
              <w:t>Meloun,</w:t>
            </w:r>
            <w:r w:rsidRPr="007418E9">
              <w:t xml:space="preserve"> M. Statistické zpracování experimentálních dat. Praha: Plus, 1994. ISBN 80-85297-56-6.</w:t>
            </w:r>
          </w:p>
          <w:p w14:paraId="32B4A6C2" w14:textId="77777777" w:rsidR="00972B54" w:rsidRPr="007418E9" w:rsidRDefault="00972B54" w:rsidP="00D44916">
            <w:pPr>
              <w:jc w:val="both"/>
            </w:pPr>
            <w:r w:rsidRPr="007418E9">
              <w:rPr>
                <w:caps/>
              </w:rPr>
              <w:t>Neubauer, J., Sedlačík, M., Kříž,</w:t>
            </w:r>
            <w:r w:rsidRPr="007418E9">
              <w:t xml:space="preserve"> O. Základy statistiky. Aplikace v technických a ekonomických oborech. 2. roz. vyd. Praha: Grada, 2016. ISBN 978-80-247-5786-5.</w:t>
            </w:r>
          </w:p>
          <w:p w14:paraId="576E1F31" w14:textId="77777777" w:rsidR="00972B54" w:rsidRPr="007418E9" w:rsidRDefault="00972B54" w:rsidP="00D44916">
            <w:pPr>
              <w:jc w:val="both"/>
            </w:pPr>
            <w:r w:rsidRPr="007418E9">
              <w:rPr>
                <w:caps/>
              </w:rPr>
              <w:t>Lepš, J., Šmilauer,</w:t>
            </w:r>
            <w:r w:rsidRPr="007418E9">
              <w:t xml:space="preserve"> P. Biostatistika. Praha: EPISTEME, 2016. ISBN 978-80-7394-587-9.</w:t>
            </w:r>
          </w:p>
          <w:p w14:paraId="36AF75EA" w14:textId="77777777" w:rsidR="00972B54" w:rsidRPr="007418E9" w:rsidRDefault="00972B54" w:rsidP="00D44916">
            <w:pPr>
              <w:jc w:val="both"/>
            </w:pPr>
            <w:r w:rsidRPr="007418E9">
              <w:rPr>
                <w:caps/>
                <w:color w:val="000000"/>
                <w:shd w:val="clear" w:color="auto" w:fill="FFFFFF"/>
              </w:rPr>
              <w:t>M</w:t>
            </w:r>
            <w:r w:rsidRPr="007418E9">
              <w:rPr>
                <w:color w:val="000000"/>
                <w:shd w:val="clear" w:color="auto" w:fill="FFFFFF"/>
              </w:rPr>
              <w:t>c</w:t>
            </w:r>
            <w:r w:rsidRPr="007418E9">
              <w:rPr>
                <w:caps/>
                <w:color w:val="000000"/>
                <w:shd w:val="clear" w:color="auto" w:fill="FFFFFF"/>
              </w:rPr>
              <w:t>Clave, J.T., Sincich, T.T.</w:t>
            </w:r>
            <w:r w:rsidRPr="007418E9">
              <w:rPr>
                <w:color w:val="000000"/>
                <w:shd w:val="clear" w:color="auto" w:fill="FFFFFF"/>
              </w:rPr>
              <w:t> </w:t>
            </w:r>
            <w:r w:rsidRPr="007418E9">
              <w:rPr>
                <w:iCs/>
                <w:color w:val="000000"/>
                <w:shd w:val="clear" w:color="auto" w:fill="FFFFFF"/>
              </w:rPr>
              <w:t>Statistics</w:t>
            </w:r>
            <w:r w:rsidRPr="007418E9">
              <w:rPr>
                <w:color w:val="000000"/>
                <w:shd w:val="clear" w:color="auto" w:fill="FFFFFF"/>
              </w:rPr>
              <w:t>. Cambridge: Pearson Publishing, 2012</w:t>
            </w:r>
            <w:r w:rsidRPr="007418E9">
              <w:rPr>
                <w:rStyle w:val="xa-size-base"/>
                <w:color w:val="000000"/>
                <w:shd w:val="clear" w:color="auto" w:fill="FFFFFF"/>
              </w:rPr>
              <w:t>. ISBN</w:t>
            </w:r>
            <w:r w:rsidRPr="007418E9">
              <w:rPr>
                <w:color w:val="000000"/>
                <w:shd w:val="clear" w:color="auto" w:fill="FFFFFF"/>
              </w:rPr>
              <w:t> </w:t>
            </w:r>
            <w:r w:rsidRPr="007418E9">
              <w:rPr>
                <w:rStyle w:val="xa-size-base"/>
                <w:color w:val="000000"/>
                <w:shd w:val="clear" w:color="auto" w:fill="FFFFFF"/>
              </w:rPr>
              <w:t>0321755936.</w:t>
            </w:r>
            <w:r w:rsidRPr="007418E9">
              <w:rPr>
                <w:color w:val="000000"/>
                <w:shd w:val="clear" w:color="auto" w:fill="FFFFFF"/>
              </w:rPr>
              <w:t> </w:t>
            </w:r>
          </w:p>
          <w:p w14:paraId="044B670E" w14:textId="77777777" w:rsidR="00972B54" w:rsidRPr="007418E9" w:rsidRDefault="00972B54" w:rsidP="00D44916">
            <w:pPr>
              <w:jc w:val="both"/>
            </w:pPr>
          </w:p>
          <w:p w14:paraId="5BBD3DC8" w14:textId="77777777" w:rsidR="00972B54" w:rsidRPr="007418E9" w:rsidRDefault="00972B54" w:rsidP="00D44916">
            <w:pPr>
              <w:jc w:val="both"/>
            </w:pPr>
            <w:r w:rsidRPr="007418E9">
              <w:rPr>
                <w:u w:val="single"/>
              </w:rPr>
              <w:t>Doporučená literatura</w:t>
            </w:r>
            <w:r w:rsidRPr="007418E9">
              <w:t>:</w:t>
            </w:r>
          </w:p>
          <w:p w14:paraId="05F7F641" w14:textId="77777777" w:rsidR="00972B54" w:rsidRPr="007418E9" w:rsidRDefault="00972B54" w:rsidP="00D44916">
            <w:pPr>
              <w:jc w:val="both"/>
            </w:pPr>
            <w:r w:rsidRPr="007418E9">
              <w:rPr>
                <w:caps/>
              </w:rPr>
              <w:t>Budíková, M., Králová, M., Maroš, B</w:t>
            </w:r>
            <w:r w:rsidRPr="007418E9">
              <w:t>. Průvodce základními statistickými metodami. Praha: Grada, 2010. ISBN 978-80-247-3243-5.</w:t>
            </w:r>
          </w:p>
          <w:p w14:paraId="14AED1DD" w14:textId="77777777" w:rsidR="00972B54" w:rsidRPr="007418E9" w:rsidRDefault="00972B54" w:rsidP="00D44916">
            <w:pPr>
              <w:jc w:val="both"/>
              <w:rPr>
                <w:color w:val="000000"/>
                <w:shd w:val="clear" w:color="auto" w:fill="FFFFFF"/>
              </w:rPr>
            </w:pPr>
            <w:r w:rsidRPr="007418E9">
              <w:rPr>
                <w:caps/>
                <w:color w:val="000000"/>
                <w:shd w:val="clear" w:color="auto" w:fill="FFFFFF"/>
              </w:rPr>
              <w:t>Anděl, J.</w:t>
            </w:r>
            <w:r w:rsidRPr="007418E9">
              <w:rPr>
                <w:color w:val="000000"/>
                <w:shd w:val="clear" w:color="auto" w:fill="FFFFFF"/>
              </w:rPr>
              <w:t> </w:t>
            </w:r>
            <w:r w:rsidRPr="007418E9">
              <w:rPr>
                <w:iCs/>
                <w:color w:val="000000"/>
                <w:shd w:val="clear" w:color="auto" w:fill="FFFFFF"/>
              </w:rPr>
              <w:t>Základy matematické statistiky</w:t>
            </w:r>
            <w:r w:rsidRPr="007418E9">
              <w:rPr>
                <w:color w:val="000000"/>
                <w:shd w:val="clear" w:color="auto" w:fill="FFFFFF"/>
              </w:rPr>
              <w:t>. Praha: MatfyzPress, 2011. ISBN 9788073781620.</w:t>
            </w:r>
          </w:p>
          <w:p w14:paraId="11B5D23F" w14:textId="77777777" w:rsidR="00972B54" w:rsidRPr="007418E9" w:rsidRDefault="00972B54" w:rsidP="00D44916">
            <w:pPr>
              <w:jc w:val="both"/>
            </w:pPr>
            <w:r w:rsidRPr="007418E9">
              <w:rPr>
                <w:caps/>
              </w:rPr>
              <w:t>Freedman, D., Pisani, R</w:t>
            </w:r>
            <w:r w:rsidRPr="007418E9">
              <w:t>. Statistics. 4th Ed. W.W. Norton &amp; Company, 2007. ISBN 978-0393929720.</w:t>
            </w:r>
          </w:p>
          <w:p w14:paraId="074F6EE4" w14:textId="77777777" w:rsidR="00972B54" w:rsidRPr="007418E9" w:rsidRDefault="00972B54" w:rsidP="00D44916">
            <w:pPr>
              <w:jc w:val="both"/>
            </w:pPr>
            <w:r w:rsidRPr="007418E9">
              <w:rPr>
                <w:caps/>
                <w:color w:val="000000"/>
                <w:shd w:val="clear" w:color="auto" w:fill="FFFFFF"/>
              </w:rPr>
              <w:t>Witte, R.S., Witte, J.S.</w:t>
            </w:r>
            <w:r w:rsidRPr="007418E9">
              <w:rPr>
                <w:color w:val="000000"/>
                <w:shd w:val="clear" w:color="auto" w:fill="FFFFFF"/>
              </w:rPr>
              <w:t> </w:t>
            </w:r>
            <w:r w:rsidRPr="007418E9">
              <w:rPr>
                <w:iCs/>
                <w:color w:val="000000"/>
                <w:shd w:val="clear" w:color="auto" w:fill="FFFFFF"/>
              </w:rPr>
              <w:t>Statistics</w:t>
            </w:r>
            <w:r w:rsidRPr="007418E9">
              <w:rPr>
                <w:color w:val="000000"/>
                <w:shd w:val="clear" w:color="auto" w:fill="FFFFFF"/>
              </w:rPr>
              <w:t>. New York, 2009. ISBN 978-0470392225.</w:t>
            </w:r>
          </w:p>
        </w:tc>
      </w:tr>
      <w:tr w:rsidR="00972B54" w:rsidRPr="00011CA0" w14:paraId="72B03CD5" w14:textId="77777777" w:rsidTr="00B40BDE">
        <w:trPr>
          <w:gridAfter w:val="2"/>
          <w:wAfter w:w="67" w:type="dxa"/>
        </w:trPr>
        <w:tc>
          <w:tcPr>
            <w:tcW w:w="9852" w:type="dxa"/>
            <w:gridSpan w:val="25"/>
            <w:tcBorders>
              <w:top w:val="single" w:sz="12" w:space="0" w:color="auto"/>
              <w:left w:val="single" w:sz="2" w:space="0" w:color="auto"/>
              <w:bottom w:val="single" w:sz="2" w:space="0" w:color="auto"/>
              <w:right w:val="single" w:sz="2" w:space="0" w:color="auto"/>
            </w:tcBorders>
            <w:shd w:val="clear" w:color="auto" w:fill="F7CAAC"/>
          </w:tcPr>
          <w:p w14:paraId="63FCC220" w14:textId="77777777" w:rsidR="00972B54" w:rsidRPr="007418E9" w:rsidRDefault="00972B54" w:rsidP="00D44916">
            <w:pPr>
              <w:jc w:val="center"/>
              <w:rPr>
                <w:b/>
                <w:bCs/>
              </w:rPr>
            </w:pPr>
            <w:r w:rsidRPr="007418E9">
              <w:rPr>
                <w:b/>
                <w:bCs/>
              </w:rPr>
              <w:t>Informace ke kombinované nebo distanční formě</w:t>
            </w:r>
          </w:p>
        </w:tc>
      </w:tr>
      <w:tr w:rsidR="00972B54" w:rsidRPr="00011CA0" w14:paraId="74005C25" w14:textId="77777777" w:rsidTr="00B40BDE">
        <w:trPr>
          <w:gridAfter w:val="2"/>
          <w:wAfter w:w="67" w:type="dxa"/>
        </w:trPr>
        <w:tc>
          <w:tcPr>
            <w:tcW w:w="4778" w:type="dxa"/>
            <w:gridSpan w:val="8"/>
            <w:tcBorders>
              <w:top w:val="single" w:sz="2" w:space="0" w:color="auto"/>
            </w:tcBorders>
            <w:shd w:val="clear" w:color="auto" w:fill="F7CAAC"/>
          </w:tcPr>
          <w:p w14:paraId="6E1AB734" w14:textId="77777777" w:rsidR="00972B54" w:rsidRPr="007418E9" w:rsidRDefault="00972B54" w:rsidP="00D44916">
            <w:pPr>
              <w:jc w:val="both"/>
              <w:rPr>
                <w:rFonts w:cs="Arial"/>
              </w:rPr>
            </w:pPr>
            <w:r w:rsidRPr="007418E9">
              <w:rPr>
                <w:b/>
                <w:bCs/>
              </w:rPr>
              <w:t>Rozsah konzultací (soustředění)</w:t>
            </w:r>
          </w:p>
        </w:tc>
        <w:tc>
          <w:tcPr>
            <w:tcW w:w="889" w:type="dxa"/>
            <w:gridSpan w:val="3"/>
            <w:tcBorders>
              <w:top w:val="single" w:sz="2" w:space="0" w:color="auto"/>
            </w:tcBorders>
          </w:tcPr>
          <w:p w14:paraId="11F3419A" w14:textId="4E38E52C" w:rsidR="00972B54" w:rsidRPr="007418E9" w:rsidRDefault="00972B54" w:rsidP="000C517E">
            <w:pPr>
              <w:jc w:val="center"/>
              <w:rPr>
                <w:rFonts w:cs="Arial"/>
              </w:rPr>
            </w:pPr>
            <w:r>
              <w:rPr>
                <w:rFonts w:cs="Arial"/>
              </w:rPr>
              <w:t>8</w:t>
            </w:r>
          </w:p>
        </w:tc>
        <w:tc>
          <w:tcPr>
            <w:tcW w:w="4185" w:type="dxa"/>
            <w:gridSpan w:val="14"/>
            <w:tcBorders>
              <w:top w:val="single" w:sz="2" w:space="0" w:color="auto"/>
            </w:tcBorders>
            <w:shd w:val="clear" w:color="auto" w:fill="F7CAAC"/>
          </w:tcPr>
          <w:p w14:paraId="3C28603A" w14:textId="77777777" w:rsidR="00972B54" w:rsidRPr="007418E9" w:rsidRDefault="00972B54" w:rsidP="00D44916">
            <w:pPr>
              <w:jc w:val="both"/>
              <w:rPr>
                <w:b/>
                <w:bCs/>
              </w:rPr>
            </w:pPr>
            <w:r w:rsidRPr="007418E9">
              <w:rPr>
                <w:b/>
                <w:bCs/>
              </w:rPr>
              <w:t xml:space="preserve">hodin </w:t>
            </w:r>
          </w:p>
        </w:tc>
      </w:tr>
      <w:tr w:rsidR="00972B54" w:rsidRPr="00011CA0" w14:paraId="2DBE066E" w14:textId="77777777" w:rsidTr="00B40BDE">
        <w:trPr>
          <w:gridAfter w:val="2"/>
          <w:wAfter w:w="67" w:type="dxa"/>
        </w:trPr>
        <w:tc>
          <w:tcPr>
            <w:tcW w:w="9852" w:type="dxa"/>
            <w:gridSpan w:val="25"/>
            <w:shd w:val="clear" w:color="auto" w:fill="F7CAAC"/>
          </w:tcPr>
          <w:p w14:paraId="4CDBF7CB" w14:textId="77777777" w:rsidR="00972B54" w:rsidRPr="007418E9" w:rsidRDefault="00972B54" w:rsidP="00D44916">
            <w:pPr>
              <w:jc w:val="both"/>
              <w:rPr>
                <w:b/>
                <w:bCs/>
              </w:rPr>
            </w:pPr>
            <w:r w:rsidRPr="007418E9">
              <w:rPr>
                <w:b/>
                <w:bCs/>
              </w:rPr>
              <w:t>Informace o způsobu kontaktu s vyučujícím</w:t>
            </w:r>
          </w:p>
        </w:tc>
      </w:tr>
      <w:tr w:rsidR="00972B54" w:rsidRPr="00011CA0" w14:paraId="6E235CA6" w14:textId="77777777" w:rsidTr="00B40BDE">
        <w:trPr>
          <w:gridAfter w:val="2"/>
          <w:wAfter w:w="67" w:type="dxa"/>
          <w:trHeight w:val="722"/>
        </w:trPr>
        <w:tc>
          <w:tcPr>
            <w:tcW w:w="9852" w:type="dxa"/>
            <w:gridSpan w:val="25"/>
          </w:tcPr>
          <w:p w14:paraId="6E098213" w14:textId="77777777" w:rsidR="00972B54" w:rsidRPr="007418E9" w:rsidRDefault="00972B54" w:rsidP="00D44916">
            <w:pPr>
              <w:jc w:val="both"/>
            </w:pPr>
            <w:r w:rsidRPr="007418E9">
              <w:t xml:space="preserve">Studentům budou určeny části učiva k samostatnému nastudování. Kontrola samostatného studia bude provedena písemným testem. </w:t>
            </w:r>
            <w:r w:rsidRPr="00F77B47">
              <w:t>Dle potřeby jsou možné konzultace po emailové či telefonické dohodě.</w:t>
            </w:r>
          </w:p>
          <w:p w14:paraId="7DD0041E" w14:textId="77777777" w:rsidR="00972B54" w:rsidRPr="007418E9" w:rsidRDefault="00972B54" w:rsidP="00D44916">
            <w:pPr>
              <w:jc w:val="both"/>
            </w:pPr>
          </w:p>
          <w:p w14:paraId="303ADE6C" w14:textId="77777777" w:rsidR="00972B54" w:rsidRPr="007418E9" w:rsidRDefault="00972B54" w:rsidP="00D44916">
            <w:pPr>
              <w:jc w:val="both"/>
            </w:pPr>
            <w:r w:rsidRPr="007418E9">
              <w:t xml:space="preserve">Možnosti komunikace s vyučujícím: </w:t>
            </w:r>
            <w:hyperlink r:id="rId71" w:history="1">
              <w:r w:rsidRPr="007418E9">
                <w:rPr>
                  <w:rStyle w:val="Hypertextovodkaz"/>
                </w:rPr>
                <w:t>ponizil@utb.cz</w:t>
              </w:r>
            </w:hyperlink>
            <w:r w:rsidRPr="007418E9">
              <w:t>, 576 035 114.</w:t>
            </w:r>
          </w:p>
          <w:p w14:paraId="5D73A1E2" w14:textId="77777777" w:rsidR="00972B54" w:rsidRPr="007418E9" w:rsidRDefault="00972B54" w:rsidP="00D44916">
            <w:pPr>
              <w:jc w:val="both"/>
            </w:pPr>
          </w:p>
          <w:p w14:paraId="38165456" w14:textId="77777777" w:rsidR="00972B54" w:rsidRDefault="00972B54" w:rsidP="00D44916">
            <w:pPr>
              <w:jc w:val="both"/>
            </w:pPr>
          </w:p>
          <w:p w14:paraId="4BAE3D09" w14:textId="77777777" w:rsidR="00972B54" w:rsidRDefault="00972B54" w:rsidP="00D44916">
            <w:pPr>
              <w:jc w:val="both"/>
            </w:pPr>
          </w:p>
          <w:p w14:paraId="76685B48" w14:textId="77777777" w:rsidR="00972B54" w:rsidRPr="007418E9" w:rsidRDefault="00972B54" w:rsidP="00D44916">
            <w:pPr>
              <w:jc w:val="both"/>
            </w:pPr>
          </w:p>
          <w:p w14:paraId="1C82D145" w14:textId="77777777" w:rsidR="00972B54" w:rsidRPr="007418E9" w:rsidRDefault="00972B54" w:rsidP="00D44916">
            <w:pPr>
              <w:jc w:val="both"/>
            </w:pPr>
          </w:p>
          <w:p w14:paraId="61A2FE22" w14:textId="77777777" w:rsidR="00972B54" w:rsidRPr="007418E9" w:rsidRDefault="00972B54" w:rsidP="00D44916">
            <w:pPr>
              <w:jc w:val="both"/>
            </w:pPr>
          </w:p>
          <w:p w14:paraId="44FC55CA" w14:textId="77777777" w:rsidR="00972B54" w:rsidRPr="007418E9" w:rsidRDefault="00972B54" w:rsidP="00D44916">
            <w:pPr>
              <w:jc w:val="both"/>
            </w:pPr>
          </w:p>
          <w:p w14:paraId="1F73EE64" w14:textId="77777777" w:rsidR="00972B54" w:rsidRPr="007418E9" w:rsidRDefault="00972B54" w:rsidP="00D44916">
            <w:pPr>
              <w:jc w:val="both"/>
            </w:pPr>
          </w:p>
          <w:p w14:paraId="3D8D3B29" w14:textId="77777777" w:rsidR="00972B54" w:rsidRPr="007418E9" w:rsidRDefault="00972B54" w:rsidP="00D44916">
            <w:pPr>
              <w:jc w:val="both"/>
              <w:rPr>
                <w:rFonts w:cs="Arial"/>
              </w:rPr>
            </w:pPr>
          </w:p>
        </w:tc>
      </w:tr>
      <w:tr w:rsidR="00972B54" w:rsidRPr="00011CA0" w14:paraId="4C373290" w14:textId="77777777" w:rsidTr="00B40BDE">
        <w:trPr>
          <w:gridBefore w:val="1"/>
          <w:gridAfter w:val="1"/>
          <w:wBefore w:w="29" w:type="dxa"/>
          <w:wAfter w:w="34" w:type="dxa"/>
        </w:trPr>
        <w:tc>
          <w:tcPr>
            <w:tcW w:w="9856" w:type="dxa"/>
            <w:gridSpan w:val="25"/>
            <w:tcBorders>
              <w:bottom w:val="double" w:sz="4" w:space="0" w:color="auto"/>
            </w:tcBorders>
            <w:shd w:val="clear" w:color="auto" w:fill="BDD6EE"/>
          </w:tcPr>
          <w:p w14:paraId="5DA63474" w14:textId="77777777" w:rsidR="00972B54" w:rsidRPr="00011CA0" w:rsidRDefault="00972B54" w:rsidP="00D44916">
            <w:pPr>
              <w:jc w:val="both"/>
              <w:rPr>
                <w:b/>
                <w:sz w:val="28"/>
              </w:rPr>
            </w:pPr>
            <w:r w:rsidRPr="00011CA0">
              <w:lastRenderedPageBreak/>
              <w:br w:type="page"/>
            </w:r>
            <w:r w:rsidRPr="00011CA0">
              <w:rPr>
                <w:b/>
                <w:sz w:val="28"/>
              </w:rPr>
              <w:t>B-III – Charakteristika studijního předmětu</w:t>
            </w:r>
          </w:p>
        </w:tc>
      </w:tr>
      <w:tr w:rsidR="00972B54" w:rsidRPr="00011CA0" w14:paraId="360BA5DD" w14:textId="77777777" w:rsidTr="00B40BDE">
        <w:trPr>
          <w:gridBefore w:val="1"/>
          <w:gridAfter w:val="1"/>
          <w:wBefore w:w="29" w:type="dxa"/>
          <w:wAfter w:w="34" w:type="dxa"/>
        </w:trPr>
        <w:tc>
          <w:tcPr>
            <w:tcW w:w="3084" w:type="dxa"/>
            <w:gridSpan w:val="3"/>
            <w:tcBorders>
              <w:top w:val="double" w:sz="4" w:space="0" w:color="auto"/>
            </w:tcBorders>
            <w:shd w:val="clear" w:color="auto" w:fill="F7CAAC"/>
          </w:tcPr>
          <w:p w14:paraId="7C9B91C7" w14:textId="77777777" w:rsidR="00972B54" w:rsidRPr="00011CA0" w:rsidRDefault="00972B54" w:rsidP="00D44916">
            <w:pPr>
              <w:jc w:val="both"/>
              <w:rPr>
                <w:b/>
              </w:rPr>
            </w:pPr>
            <w:r w:rsidRPr="00011CA0">
              <w:rPr>
                <w:b/>
              </w:rPr>
              <w:t>Název studijního předmětu</w:t>
            </w:r>
          </w:p>
        </w:tc>
        <w:tc>
          <w:tcPr>
            <w:tcW w:w="6772" w:type="dxa"/>
            <w:gridSpan w:val="22"/>
            <w:tcBorders>
              <w:top w:val="double" w:sz="4" w:space="0" w:color="auto"/>
            </w:tcBorders>
          </w:tcPr>
          <w:p w14:paraId="77348CD4" w14:textId="77777777" w:rsidR="00972B54" w:rsidRPr="004800BD" w:rsidRDefault="00972B54" w:rsidP="00D44916">
            <w:pPr>
              <w:rPr>
                <w:b/>
              </w:rPr>
            </w:pPr>
            <w:bookmarkStart w:id="41" w:name="Trendy_v_gastro_I"/>
            <w:bookmarkEnd w:id="41"/>
            <w:r w:rsidRPr="004800BD">
              <w:rPr>
                <w:b/>
              </w:rPr>
              <w:t>Trendy v gastronomii I</w:t>
            </w:r>
          </w:p>
        </w:tc>
      </w:tr>
      <w:tr w:rsidR="00972B54" w:rsidRPr="00011CA0" w14:paraId="4BFD4149" w14:textId="77777777" w:rsidTr="00B40BDE">
        <w:trPr>
          <w:gridBefore w:val="1"/>
          <w:gridAfter w:val="1"/>
          <w:wBefore w:w="29" w:type="dxa"/>
          <w:wAfter w:w="34" w:type="dxa"/>
        </w:trPr>
        <w:tc>
          <w:tcPr>
            <w:tcW w:w="3084" w:type="dxa"/>
            <w:gridSpan w:val="3"/>
            <w:shd w:val="clear" w:color="auto" w:fill="F7CAAC"/>
          </w:tcPr>
          <w:p w14:paraId="77E6EB12" w14:textId="77777777" w:rsidR="00972B54" w:rsidRPr="00011CA0" w:rsidRDefault="00972B54" w:rsidP="00D44916">
            <w:pPr>
              <w:jc w:val="both"/>
              <w:rPr>
                <w:b/>
              </w:rPr>
            </w:pPr>
            <w:r w:rsidRPr="00011CA0">
              <w:rPr>
                <w:b/>
              </w:rPr>
              <w:t>Typ předmětu</w:t>
            </w:r>
          </w:p>
        </w:tc>
        <w:tc>
          <w:tcPr>
            <w:tcW w:w="3406" w:type="dxa"/>
            <w:gridSpan w:val="12"/>
          </w:tcPr>
          <w:p w14:paraId="70D4FEEF" w14:textId="7D525707" w:rsidR="00972B54" w:rsidRPr="00011CA0" w:rsidRDefault="00972B54" w:rsidP="00D44916">
            <w:pPr>
              <w:jc w:val="both"/>
            </w:pPr>
            <w:r>
              <w:t>povinně volitelný</w:t>
            </w:r>
          </w:p>
        </w:tc>
        <w:tc>
          <w:tcPr>
            <w:tcW w:w="2695" w:type="dxa"/>
            <w:gridSpan w:val="8"/>
            <w:shd w:val="clear" w:color="auto" w:fill="F7CAAC"/>
          </w:tcPr>
          <w:p w14:paraId="3644F828" w14:textId="77777777" w:rsidR="00972B54" w:rsidRPr="00011CA0" w:rsidRDefault="00972B54" w:rsidP="00D44916">
            <w:pPr>
              <w:jc w:val="both"/>
            </w:pPr>
            <w:r w:rsidRPr="00011CA0">
              <w:rPr>
                <w:b/>
              </w:rPr>
              <w:t>doporučený ročník / semestr</w:t>
            </w:r>
          </w:p>
        </w:tc>
        <w:tc>
          <w:tcPr>
            <w:tcW w:w="671" w:type="dxa"/>
            <w:gridSpan w:val="2"/>
          </w:tcPr>
          <w:p w14:paraId="0EF0EE93" w14:textId="3574C290" w:rsidR="00972B54" w:rsidRPr="00011CA0" w:rsidRDefault="00972B54" w:rsidP="00D44916">
            <w:pPr>
              <w:jc w:val="both"/>
            </w:pPr>
            <w:r>
              <w:t>1/LS</w:t>
            </w:r>
          </w:p>
        </w:tc>
      </w:tr>
      <w:tr w:rsidR="00972B54" w:rsidRPr="00011CA0" w14:paraId="67B38D05" w14:textId="77777777" w:rsidTr="00B40BDE">
        <w:trPr>
          <w:gridBefore w:val="1"/>
          <w:gridAfter w:val="1"/>
          <w:wBefore w:w="29" w:type="dxa"/>
          <w:wAfter w:w="34" w:type="dxa"/>
        </w:trPr>
        <w:tc>
          <w:tcPr>
            <w:tcW w:w="3084" w:type="dxa"/>
            <w:gridSpan w:val="3"/>
            <w:shd w:val="clear" w:color="auto" w:fill="F7CAAC"/>
          </w:tcPr>
          <w:p w14:paraId="4DBE7D16" w14:textId="77777777" w:rsidR="00972B54" w:rsidRPr="00011CA0" w:rsidRDefault="00972B54" w:rsidP="00D44916">
            <w:pPr>
              <w:jc w:val="both"/>
              <w:rPr>
                <w:b/>
              </w:rPr>
            </w:pPr>
            <w:r w:rsidRPr="00011CA0">
              <w:rPr>
                <w:b/>
              </w:rPr>
              <w:t>Rozsah studijního předmětu</w:t>
            </w:r>
          </w:p>
        </w:tc>
        <w:tc>
          <w:tcPr>
            <w:tcW w:w="1701" w:type="dxa"/>
            <w:gridSpan w:val="6"/>
          </w:tcPr>
          <w:p w14:paraId="1FD1A097" w14:textId="6D7F50BE" w:rsidR="00972B54" w:rsidRPr="00011CA0" w:rsidRDefault="00972B54" w:rsidP="00D44916">
            <w:pPr>
              <w:jc w:val="both"/>
            </w:pPr>
            <w:r>
              <w:t>14p+0s+14l</w:t>
            </w:r>
          </w:p>
        </w:tc>
        <w:tc>
          <w:tcPr>
            <w:tcW w:w="889" w:type="dxa"/>
            <w:gridSpan w:val="3"/>
            <w:shd w:val="clear" w:color="auto" w:fill="F7CAAC"/>
          </w:tcPr>
          <w:p w14:paraId="480A9466" w14:textId="77777777" w:rsidR="00972B54" w:rsidRPr="00011CA0" w:rsidRDefault="00972B54" w:rsidP="00D44916">
            <w:pPr>
              <w:jc w:val="both"/>
              <w:rPr>
                <w:b/>
              </w:rPr>
            </w:pPr>
            <w:r w:rsidRPr="00011CA0">
              <w:rPr>
                <w:b/>
              </w:rPr>
              <w:t xml:space="preserve">hod. </w:t>
            </w:r>
          </w:p>
        </w:tc>
        <w:tc>
          <w:tcPr>
            <w:tcW w:w="816" w:type="dxa"/>
            <w:gridSpan w:val="3"/>
          </w:tcPr>
          <w:p w14:paraId="58EBFB33" w14:textId="6C8CFAC6" w:rsidR="00972B54" w:rsidRPr="00011CA0" w:rsidRDefault="00972B54" w:rsidP="00D44916">
            <w:pPr>
              <w:jc w:val="both"/>
            </w:pPr>
            <w:r>
              <w:t>28</w:t>
            </w:r>
          </w:p>
        </w:tc>
        <w:tc>
          <w:tcPr>
            <w:tcW w:w="2156" w:type="dxa"/>
            <w:gridSpan w:val="5"/>
            <w:shd w:val="clear" w:color="auto" w:fill="F7CAAC"/>
          </w:tcPr>
          <w:p w14:paraId="7010ADD0" w14:textId="77777777" w:rsidR="00972B54" w:rsidRPr="00011CA0" w:rsidRDefault="00972B54" w:rsidP="00D44916">
            <w:pPr>
              <w:jc w:val="both"/>
              <w:rPr>
                <w:b/>
              </w:rPr>
            </w:pPr>
            <w:r w:rsidRPr="00011CA0">
              <w:rPr>
                <w:b/>
              </w:rPr>
              <w:t>kreditů</w:t>
            </w:r>
          </w:p>
        </w:tc>
        <w:tc>
          <w:tcPr>
            <w:tcW w:w="1210" w:type="dxa"/>
            <w:gridSpan w:val="5"/>
          </w:tcPr>
          <w:p w14:paraId="4AE9000B" w14:textId="75F1A850" w:rsidR="00972B54" w:rsidRPr="00011CA0" w:rsidRDefault="00972B54" w:rsidP="00D44916">
            <w:pPr>
              <w:jc w:val="both"/>
            </w:pPr>
            <w:r>
              <w:t>2</w:t>
            </w:r>
          </w:p>
        </w:tc>
      </w:tr>
      <w:tr w:rsidR="00972B54" w:rsidRPr="00011CA0" w14:paraId="42670E8B" w14:textId="77777777" w:rsidTr="00B40BDE">
        <w:trPr>
          <w:gridBefore w:val="1"/>
          <w:gridAfter w:val="1"/>
          <w:wBefore w:w="29" w:type="dxa"/>
          <w:wAfter w:w="34" w:type="dxa"/>
        </w:trPr>
        <w:tc>
          <w:tcPr>
            <w:tcW w:w="3084" w:type="dxa"/>
            <w:gridSpan w:val="3"/>
            <w:shd w:val="clear" w:color="auto" w:fill="F7CAAC"/>
          </w:tcPr>
          <w:p w14:paraId="6E35EFA6" w14:textId="77777777" w:rsidR="00972B54" w:rsidRPr="00011CA0" w:rsidRDefault="00972B54" w:rsidP="00D44916">
            <w:pPr>
              <w:jc w:val="both"/>
              <w:rPr>
                <w:b/>
                <w:sz w:val="22"/>
              </w:rPr>
            </w:pPr>
            <w:r w:rsidRPr="00011CA0">
              <w:rPr>
                <w:b/>
              </w:rPr>
              <w:t>Prerekvizity, korekvizity, ekvivalence</w:t>
            </w:r>
          </w:p>
        </w:tc>
        <w:tc>
          <w:tcPr>
            <w:tcW w:w="6772" w:type="dxa"/>
            <w:gridSpan w:val="22"/>
          </w:tcPr>
          <w:p w14:paraId="2637B6A8" w14:textId="77777777" w:rsidR="00972B54" w:rsidRPr="00011CA0" w:rsidRDefault="00972B54" w:rsidP="00D44916">
            <w:pPr>
              <w:jc w:val="both"/>
            </w:pPr>
          </w:p>
        </w:tc>
      </w:tr>
      <w:tr w:rsidR="00972B54" w:rsidRPr="00011CA0" w14:paraId="7D74F955" w14:textId="77777777" w:rsidTr="00B40BDE">
        <w:trPr>
          <w:gridBefore w:val="1"/>
          <w:gridAfter w:val="1"/>
          <w:wBefore w:w="29" w:type="dxa"/>
          <w:wAfter w:w="34" w:type="dxa"/>
        </w:trPr>
        <w:tc>
          <w:tcPr>
            <w:tcW w:w="3084" w:type="dxa"/>
            <w:gridSpan w:val="3"/>
            <w:shd w:val="clear" w:color="auto" w:fill="F7CAAC"/>
          </w:tcPr>
          <w:p w14:paraId="06A5B73A" w14:textId="77777777" w:rsidR="00972B54" w:rsidRPr="00011CA0" w:rsidRDefault="00972B54" w:rsidP="00D44916">
            <w:pPr>
              <w:jc w:val="both"/>
              <w:rPr>
                <w:b/>
              </w:rPr>
            </w:pPr>
            <w:r w:rsidRPr="00011CA0">
              <w:rPr>
                <w:b/>
              </w:rPr>
              <w:t>Způsob ověření studijních výsledků</w:t>
            </w:r>
          </w:p>
        </w:tc>
        <w:tc>
          <w:tcPr>
            <w:tcW w:w="3406" w:type="dxa"/>
            <w:gridSpan w:val="12"/>
          </w:tcPr>
          <w:p w14:paraId="1E72DF8C" w14:textId="77777777" w:rsidR="00972B54" w:rsidRPr="00011CA0" w:rsidRDefault="00972B54" w:rsidP="00D44916">
            <w:pPr>
              <w:pStyle w:val="Default"/>
              <w:jc w:val="both"/>
              <w:rPr>
                <w:sz w:val="20"/>
                <w:szCs w:val="20"/>
              </w:rPr>
            </w:pPr>
            <w:r w:rsidRPr="00011CA0">
              <w:rPr>
                <w:sz w:val="20"/>
                <w:szCs w:val="20"/>
              </w:rPr>
              <w:t>klasifikovaný zápočet</w:t>
            </w:r>
          </w:p>
        </w:tc>
        <w:tc>
          <w:tcPr>
            <w:tcW w:w="1554" w:type="dxa"/>
            <w:gridSpan w:val="2"/>
            <w:shd w:val="clear" w:color="auto" w:fill="F7CAAC"/>
          </w:tcPr>
          <w:p w14:paraId="37F6CF88" w14:textId="77777777" w:rsidR="00972B54" w:rsidRPr="00011CA0" w:rsidRDefault="00972B54" w:rsidP="00D44916">
            <w:pPr>
              <w:jc w:val="both"/>
              <w:rPr>
                <w:b/>
              </w:rPr>
            </w:pPr>
            <w:r w:rsidRPr="00011CA0">
              <w:rPr>
                <w:b/>
              </w:rPr>
              <w:t>Forma výuky</w:t>
            </w:r>
          </w:p>
        </w:tc>
        <w:tc>
          <w:tcPr>
            <w:tcW w:w="1812" w:type="dxa"/>
            <w:gridSpan w:val="8"/>
          </w:tcPr>
          <w:p w14:paraId="12846DCC" w14:textId="77777777" w:rsidR="00972B54" w:rsidRPr="00011CA0" w:rsidRDefault="00972B54" w:rsidP="00D44916">
            <w:pPr>
              <w:pStyle w:val="Default"/>
              <w:jc w:val="both"/>
            </w:pPr>
            <w:r>
              <w:rPr>
                <w:sz w:val="20"/>
                <w:szCs w:val="20"/>
              </w:rPr>
              <w:t>přednášky, laboratorní cvičení</w:t>
            </w:r>
          </w:p>
        </w:tc>
      </w:tr>
      <w:tr w:rsidR="00972B54" w:rsidRPr="00011CA0" w14:paraId="6C9F21C7" w14:textId="77777777" w:rsidTr="00B40BDE">
        <w:trPr>
          <w:gridBefore w:val="1"/>
          <w:gridAfter w:val="1"/>
          <w:wBefore w:w="29" w:type="dxa"/>
          <w:wAfter w:w="34" w:type="dxa"/>
        </w:trPr>
        <w:tc>
          <w:tcPr>
            <w:tcW w:w="3084" w:type="dxa"/>
            <w:gridSpan w:val="3"/>
            <w:shd w:val="clear" w:color="auto" w:fill="F7CAAC"/>
          </w:tcPr>
          <w:p w14:paraId="0B8E2400" w14:textId="77777777" w:rsidR="00972B54" w:rsidRPr="00011CA0" w:rsidRDefault="00972B54" w:rsidP="00D44916">
            <w:pPr>
              <w:jc w:val="both"/>
              <w:rPr>
                <w:b/>
              </w:rPr>
            </w:pPr>
            <w:r w:rsidRPr="00011CA0">
              <w:rPr>
                <w:b/>
              </w:rPr>
              <w:t>Forma způsobu ověření studijních výsledků a další požadavky na studenta</w:t>
            </w:r>
          </w:p>
        </w:tc>
        <w:tc>
          <w:tcPr>
            <w:tcW w:w="6772" w:type="dxa"/>
            <w:gridSpan w:val="22"/>
            <w:tcBorders>
              <w:bottom w:val="single" w:sz="4" w:space="0" w:color="auto"/>
            </w:tcBorders>
          </w:tcPr>
          <w:p w14:paraId="6707B9B0" w14:textId="77777777" w:rsidR="00972B54" w:rsidRDefault="00972B54" w:rsidP="00D44916">
            <w:pPr>
              <w:jc w:val="both"/>
            </w:pPr>
            <w:r>
              <w:t xml:space="preserve">Docházka: </w:t>
            </w:r>
            <w:r w:rsidRPr="00011CA0">
              <w:t xml:space="preserve">povinná </w:t>
            </w:r>
            <w:r>
              <w:t xml:space="preserve">100% účast </w:t>
            </w:r>
            <w:r w:rsidRPr="00011CA0">
              <w:t>na cvičeních.</w:t>
            </w:r>
          </w:p>
          <w:p w14:paraId="2E6B7CCA" w14:textId="77777777" w:rsidR="00972B54" w:rsidRPr="00011CA0" w:rsidRDefault="00972B54" w:rsidP="00D44916">
            <w:pPr>
              <w:jc w:val="both"/>
            </w:pPr>
            <w:r w:rsidRPr="00011CA0">
              <w:t>Klasifikovaný zápočet: 1 test</w:t>
            </w:r>
            <w:r>
              <w:t xml:space="preserve"> - </w:t>
            </w:r>
            <w:r w:rsidRPr="00011CA0">
              <w:t>nutno získat minimálně 70%</w:t>
            </w:r>
            <w:r w:rsidRPr="006724B0">
              <w:t xml:space="preserve">; </w:t>
            </w:r>
            <w:r w:rsidRPr="00011CA0">
              <w:t>znalost látky z probíraných tematických okruhů.</w:t>
            </w:r>
          </w:p>
        </w:tc>
      </w:tr>
      <w:tr w:rsidR="00972B54" w:rsidRPr="00011CA0" w14:paraId="7B792229" w14:textId="77777777" w:rsidTr="00B40BDE">
        <w:trPr>
          <w:gridBefore w:val="1"/>
          <w:gridAfter w:val="1"/>
          <w:wBefore w:w="29" w:type="dxa"/>
          <w:wAfter w:w="34" w:type="dxa"/>
          <w:trHeight w:val="197"/>
        </w:trPr>
        <w:tc>
          <w:tcPr>
            <w:tcW w:w="3084" w:type="dxa"/>
            <w:gridSpan w:val="3"/>
            <w:tcBorders>
              <w:top w:val="nil"/>
            </w:tcBorders>
            <w:shd w:val="clear" w:color="auto" w:fill="F7CAAC"/>
          </w:tcPr>
          <w:p w14:paraId="2FDFCBAD" w14:textId="77777777" w:rsidR="00972B54" w:rsidRPr="00011CA0" w:rsidRDefault="00972B54" w:rsidP="00D44916">
            <w:pPr>
              <w:jc w:val="both"/>
              <w:rPr>
                <w:b/>
              </w:rPr>
            </w:pPr>
            <w:r w:rsidRPr="00011CA0">
              <w:rPr>
                <w:b/>
              </w:rPr>
              <w:t>Garant předmětu</w:t>
            </w:r>
          </w:p>
        </w:tc>
        <w:tc>
          <w:tcPr>
            <w:tcW w:w="6772" w:type="dxa"/>
            <w:gridSpan w:val="22"/>
            <w:tcBorders>
              <w:top w:val="single" w:sz="4" w:space="0" w:color="auto"/>
            </w:tcBorders>
          </w:tcPr>
          <w:p w14:paraId="37957368" w14:textId="77777777" w:rsidR="00972B54" w:rsidRPr="00011CA0" w:rsidRDefault="00972B54" w:rsidP="00D44916">
            <w:pPr>
              <w:jc w:val="both"/>
            </w:pPr>
          </w:p>
        </w:tc>
      </w:tr>
      <w:tr w:rsidR="00972B54" w:rsidRPr="00011CA0" w14:paraId="66E5DD4B" w14:textId="77777777" w:rsidTr="00B40BDE">
        <w:trPr>
          <w:gridBefore w:val="1"/>
          <w:gridAfter w:val="1"/>
          <w:wBefore w:w="29" w:type="dxa"/>
          <w:wAfter w:w="34" w:type="dxa"/>
          <w:trHeight w:val="243"/>
        </w:trPr>
        <w:tc>
          <w:tcPr>
            <w:tcW w:w="3084" w:type="dxa"/>
            <w:gridSpan w:val="3"/>
            <w:tcBorders>
              <w:top w:val="nil"/>
            </w:tcBorders>
            <w:shd w:val="clear" w:color="auto" w:fill="F7CAAC"/>
          </w:tcPr>
          <w:p w14:paraId="712086BD" w14:textId="77777777" w:rsidR="00972B54" w:rsidRPr="00011CA0" w:rsidRDefault="00972B54" w:rsidP="00D44916">
            <w:pPr>
              <w:jc w:val="both"/>
              <w:rPr>
                <w:b/>
              </w:rPr>
            </w:pPr>
            <w:r w:rsidRPr="00011CA0">
              <w:rPr>
                <w:b/>
              </w:rPr>
              <w:t>Zapojení garanta do výuky předmětu</w:t>
            </w:r>
          </w:p>
        </w:tc>
        <w:tc>
          <w:tcPr>
            <w:tcW w:w="6772" w:type="dxa"/>
            <w:gridSpan w:val="22"/>
            <w:tcBorders>
              <w:top w:val="nil"/>
            </w:tcBorders>
          </w:tcPr>
          <w:p w14:paraId="07DDE6A4" w14:textId="77777777" w:rsidR="00972B54" w:rsidRPr="00011CA0" w:rsidRDefault="00972B54" w:rsidP="00D44916">
            <w:pPr>
              <w:jc w:val="both"/>
            </w:pPr>
          </w:p>
        </w:tc>
      </w:tr>
      <w:tr w:rsidR="00972B54" w:rsidRPr="00011CA0" w14:paraId="1471CB2E" w14:textId="77777777" w:rsidTr="00B40BDE">
        <w:trPr>
          <w:gridBefore w:val="1"/>
          <w:gridAfter w:val="1"/>
          <w:wBefore w:w="29" w:type="dxa"/>
          <w:wAfter w:w="34" w:type="dxa"/>
        </w:trPr>
        <w:tc>
          <w:tcPr>
            <w:tcW w:w="3084" w:type="dxa"/>
            <w:gridSpan w:val="3"/>
            <w:tcBorders>
              <w:bottom w:val="single" w:sz="4" w:space="0" w:color="auto"/>
            </w:tcBorders>
            <w:shd w:val="clear" w:color="auto" w:fill="F7CAAC"/>
          </w:tcPr>
          <w:p w14:paraId="1B677D89" w14:textId="77777777" w:rsidR="00972B54" w:rsidRPr="00011CA0" w:rsidRDefault="00972B54" w:rsidP="00D44916">
            <w:pPr>
              <w:jc w:val="both"/>
              <w:rPr>
                <w:b/>
              </w:rPr>
            </w:pPr>
            <w:r w:rsidRPr="00011CA0">
              <w:rPr>
                <w:b/>
              </w:rPr>
              <w:t>Vyučující</w:t>
            </w:r>
          </w:p>
        </w:tc>
        <w:tc>
          <w:tcPr>
            <w:tcW w:w="6772" w:type="dxa"/>
            <w:gridSpan w:val="22"/>
            <w:tcBorders>
              <w:bottom w:val="single" w:sz="4" w:space="0" w:color="auto"/>
            </w:tcBorders>
          </w:tcPr>
          <w:p w14:paraId="6C47AAD6" w14:textId="77777777" w:rsidR="00972B54" w:rsidRPr="00011CA0" w:rsidRDefault="00972B54" w:rsidP="00D44916">
            <w:pPr>
              <w:jc w:val="both"/>
            </w:pPr>
          </w:p>
        </w:tc>
      </w:tr>
      <w:tr w:rsidR="00972B54" w:rsidRPr="00011CA0" w14:paraId="4DE51183" w14:textId="77777777" w:rsidTr="00B40BDE">
        <w:trPr>
          <w:gridBefore w:val="1"/>
          <w:gridAfter w:val="1"/>
          <w:wBefore w:w="29" w:type="dxa"/>
          <w:wAfter w:w="34" w:type="dxa"/>
        </w:trPr>
        <w:tc>
          <w:tcPr>
            <w:tcW w:w="9856" w:type="dxa"/>
            <w:gridSpan w:val="25"/>
            <w:shd w:val="clear" w:color="auto" w:fill="FFFFFF" w:themeFill="background1"/>
          </w:tcPr>
          <w:p w14:paraId="1D8D3989" w14:textId="498B3D82" w:rsidR="00972B54" w:rsidRPr="00011CA0" w:rsidRDefault="00972B54" w:rsidP="00972B54">
            <w:pPr>
              <w:spacing w:before="60" w:after="60"/>
              <w:jc w:val="both"/>
            </w:pPr>
            <w:r w:rsidRPr="00972B54">
              <w:t>doc. Ing. Jiří Mlček, Ph.D.</w:t>
            </w:r>
            <w:r w:rsidRPr="00716AF9">
              <w:t xml:space="preserve"> (100% p)</w:t>
            </w:r>
          </w:p>
        </w:tc>
      </w:tr>
      <w:tr w:rsidR="00972B54" w:rsidRPr="00011CA0" w14:paraId="0D1D9B8A" w14:textId="77777777" w:rsidTr="00B40BDE">
        <w:trPr>
          <w:gridBefore w:val="1"/>
          <w:gridAfter w:val="1"/>
          <w:wBefore w:w="29" w:type="dxa"/>
          <w:wAfter w:w="34" w:type="dxa"/>
        </w:trPr>
        <w:tc>
          <w:tcPr>
            <w:tcW w:w="3084" w:type="dxa"/>
            <w:gridSpan w:val="3"/>
            <w:shd w:val="clear" w:color="auto" w:fill="F7CAAC"/>
          </w:tcPr>
          <w:p w14:paraId="6C8C6BDD" w14:textId="77777777" w:rsidR="00972B54" w:rsidRPr="00011CA0" w:rsidRDefault="00972B54" w:rsidP="00D44916">
            <w:pPr>
              <w:jc w:val="both"/>
              <w:rPr>
                <w:b/>
              </w:rPr>
            </w:pPr>
            <w:r w:rsidRPr="00011CA0">
              <w:rPr>
                <w:b/>
              </w:rPr>
              <w:t>Stručná anotace předmětu</w:t>
            </w:r>
          </w:p>
        </w:tc>
        <w:tc>
          <w:tcPr>
            <w:tcW w:w="6772" w:type="dxa"/>
            <w:gridSpan w:val="22"/>
            <w:tcBorders>
              <w:bottom w:val="nil"/>
            </w:tcBorders>
          </w:tcPr>
          <w:p w14:paraId="6212FA6A" w14:textId="77777777" w:rsidR="00972B54" w:rsidRPr="00011CA0" w:rsidRDefault="00972B54" w:rsidP="00D44916">
            <w:pPr>
              <w:jc w:val="both"/>
            </w:pPr>
          </w:p>
        </w:tc>
      </w:tr>
      <w:tr w:rsidR="00972B54" w:rsidRPr="00011CA0" w14:paraId="6E8BF778" w14:textId="77777777" w:rsidTr="00B40BDE">
        <w:trPr>
          <w:gridBefore w:val="1"/>
          <w:gridAfter w:val="1"/>
          <w:wBefore w:w="29" w:type="dxa"/>
          <w:wAfter w:w="34" w:type="dxa"/>
          <w:trHeight w:val="3938"/>
        </w:trPr>
        <w:tc>
          <w:tcPr>
            <w:tcW w:w="9856" w:type="dxa"/>
            <w:gridSpan w:val="25"/>
            <w:tcBorders>
              <w:top w:val="nil"/>
              <w:bottom w:val="single" w:sz="12" w:space="0" w:color="auto"/>
            </w:tcBorders>
          </w:tcPr>
          <w:p w14:paraId="43E4A73E" w14:textId="77777777" w:rsidR="00972B54" w:rsidRPr="00011CA0" w:rsidRDefault="00972B54" w:rsidP="00D44916">
            <w:pPr>
              <w:pStyle w:val="Default"/>
              <w:jc w:val="both"/>
              <w:rPr>
                <w:sz w:val="20"/>
                <w:szCs w:val="20"/>
              </w:rPr>
            </w:pPr>
            <w:r w:rsidRPr="00011CA0">
              <w:rPr>
                <w:sz w:val="20"/>
                <w:szCs w:val="20"/>
              </w:rPr>
              <w:t>Cílem předmětu je seznámit studenty s novými trendy v gastronomii - molekulární gastronomií, párováním potravin, slow food, aj. Student získá také znalosti o aktuálních trendech v české a světové gastronomii. Obsah předmětu tvoří tyto tematick</w:t>
            </w:r>
            <w:r>
              <w:rPr>
                <w:sz w:val="20"/>
                <w:szCs w:val="20"/>
              </w:rPr>
              <w:t>é</w:t>
            </w:r>
            <w:r w:rsidRPr="00011CA0">
              <w:rPr>
                <w:sz w:val="20"/>
                <w:szCs w:val="20"/>
              </w:rPr>
              <w:t xml:space="preserve"> celky: </w:t>
            </w:r>
          </w:p>
          <w:p w14:paraId="35F0D283" w14:textId="77777777" w:rsidR="00972B54" w:rsidRPr="00011CA0" w:rsidRDefault="00972B54" w:rsidP="00A56D42">
            <w:pPr>
              <w:pStyle w:val="Odstavecseseznamem"/>
              <w:numPr>
                <w:ilvl w:val="0"/>
                <w:numId w:val="32"/>
              </w:numPr>
              <w:spacing w:after="160"/>
              <w:ind w:left="284" w:hanging="57"/>
              <w:jc w:val="both"/>
            </w:pPr>
            <w:r w:rsidRPr="00011CA0">
              <w:t>Charakteristika současných trendů v české a světové gastronomii.</w:t>
            </w:r>
          </w:p>
          <w:p w14:paraId="72C8AF06" w14:textId="77777777" w:rsidR="00972B54" w:rsidRPr="00011CA0" w:rsidRDefault="00972B54" w:rsidP="00A56D42">
            <w:pPr>
              <w:pStyle w:val="Odstavecseseznamem"/>
              <w:numPr>
                <w:ilvl w:val="0"/>
                <w:numId w:val="32"/>
              </w:numPr>
              <w:spacing w:after="160"/>
              <w:ind w:left="284" w:hanging="57"/>
              <w:jc w:val="both"/>
            </w:pPr>
            <w:r w:rsidRPr="00011CA0">
              <w:t>Potraviny budoucnosti.</w:t>
            </w:r>
          </w:p>
          <w:p w14:paraId="17EF654E" w14:textId="77777777" w:rsidR="00972B54" w:rsidRPr="00011CA0" w:rsidRDefault="00972B54" w:rsidP="00A56D42">
            <w:pPr>
              <w:pStyle w:val="Odstavecseseznamem"/>
              <w:numPr>
                <w:ilvl w:val="0"/>
                <w:numId w:val="32"/>
              </w:numPr>
              <w:spacing w:after="160"/>
              <w:ind w:left="284" w:hanging="57"/>
              <w:jc w:val="both"/>
            </w:pPr>
            <w:r w:rsidRPr="00011CA0">
              <w:t xml:space="preserve">Využití lokálních surovin pro gastronomii </w:t>
            </w:r>
            <w:r>
              <w:t>-</w:t>
            </w:r>
            <w:r w:rsidRPr="00011CA0">
              <w:t xml:space="preserve"> locavorismus.</w:t>
            </w:r>
          </w:p>
          <w:p w14:paraId="560E1902" w14:textId="77777777" w:rsidR="00972B54" w:rsidRPr="00011CA0" w:rsidRDefault="00972B54" w:rsidP="00A56D42">
            <w:pPr>
              <w:pStyle w:val="Odstavecseseznamem"/>
              <w:numPr>
                <w:ilvl w:val="0"/>
                <w:numId w:val="32"/>
              </w:numPr>
              <w:spacing w:after="160"/>
              <w:ind w:left="284" w:hanging="57"/>
              <w:jc w:val="both"/>
            </w:pPr>
            <w:r w:rsidRPr="00011CA0">
              <w:t>Zážitková gastronomie.</w:t>
            </w:r>
          </w:p>
          <w:p w14:paraId="75E239FD" w14:textId="77777777" w:rsidR="00972B54" w:rsidRPr="00011CA0" w:rsidRDefault="00972B54" w:rsidP="00A56D42">
            <w:pPr>
              <w:pStyle w:val="Odstavecseseznamem"/>
              <w:numPr>
                <w:ilvl w:val="0"/>
                <w:numId w:val="32"/>
              </w:numPr>
              <w:spacing w:after="160"/>
              <w:ind w:left="284" w:hanging="57"/>
              <w:jc w:val="both"/>
            </w:pPr>
            <w:r w:rsidRPr="00011CA0">
              <w:t>Vaření před hosty.</w:t>
            </w:r>
          </w:p>
          <w:p w14:paraId="02D79E11" w14:textId="77777777" w:rsidR="00972B54" w:rsidRPr="00011CA0" w:rsidRDefault="00972B54" w:rsidP="00A56D42">
            <w:pPr>
              <w:pStyle w:val="Odstavecseseznamem"/>
              <w:numPr>
                <w:ilvl w:val="0"/>
                <w:numId w:val="32"/>
              </w:numPr>
              <w:spacing w:after="160"/>
              <w:ind w:left="284" w:hanging="57"/>
              <w:jc w:val="both"/>
            </w:pPr>
            <w:r w:rsidRPr="00011CA0">
              <w:t>Molekulární gastronomie I.</w:t>
            </w:r>
          </w:p>
          <w:p w14:paraId="24D7AF18" w14:textId="77777777" w:rsidR="00972B54" w:rsidRPr="00011CA0" w:rsidRDefault="00972B54" w:rsidP="00A56D42">
            <w:pPr>
              <w:pStyle w:val="Odstavecseseznamem"/>
              <w:numPr>
                <w:ilvl w:val="0"/>
                <w:numId w:val="32"/>
              </w:numPr>
              <w:spacing w:after="160"/>
              <w:ind w:left="284" w:hanging="57"/>
              <w:jc w:val="both"/>
            </w:pPr>
            <w:r w:rsidRPr="00011CA0">
              <w:t>Molekulární gastronomie II.</w:t>
            </w:r>
          </w:p>
          <w:p w14:paraId="0164F90D" w14:textId="77777777" w:rsidR="00972B54" w:rsidRPr="00011CA0" w:rsidRDefault="00972B54" w:rsidP="00A56D42">
            <w:pPr>
              <w:pStyle w:val="Odstavecseseznamem"/>
              <w:numPr>
                <w:ilvl w:val="0"/>
                <w:numId w:val="32"/>
              </w:numPr>
              <w:spacing w:after="160"/>
              <w:ind w:left="284" w:hanging="57"/>
              <w:jc w:val="both"/>
            </w:pPr>
            <w:r w:rsidRPr="00011CA0">
              <w:t>Kryogenní kuchyně.</w:t>
            </w:r>
          </w:p>
          <w:p w14:paraId="19B31D39" w14:textId="77777777" w:rsidR="00972B54" w:rsidRPr="00011CA0" w:rsidRDefault="00972B54" w:rsidP="00A56D42">
            <w:pPr>
              <w:pStyle w:val="Odstavecseseznamem"/>
              <w:numPr>
                <w:ilvl w:val="0"/>
                <w:numId w:val="32"/>
              </w:numPr>
              <w:spacing w:after="160"/>
              <w:ind w:left="284" w:hanging="57"/>
              <w:jc w:val="both"/>
            </w:pPr>
            <w:r w:rsidRPr="00011CA0">
              <w:t>Molekulární mixologie.</w:t>
            </w:r>
          </w:p>
          <w:p w14:paraId="0774E1B6" w14:textId="77777777" w:rsidR="00972B54" w:rsidRPr="00011CA0" w:rsidRDefault="00972B54" w:rsidP="00A56D42">
            <w:pPr>
              <w:pStyle w:val="Odstavecseseznamem"/>
              <w:numPr>
                <w:ilvl w:val="0"/>
                <w:numId w:val="32"/>
              </w:numPr>
              <w:spacing w:after="160"/>
              <w:ind w:left="284" w:hanging="57"/>
              <w:jc w:val="both"/>
            </w:pPr>
            <w:r w:rsidRPr="00011CA0">
              <w:t>Food pairing.</w:t>
            </w:r>
          </w:p>
          <w:p w14:paraId="2A03C578" w14:textId="77777777" w:rsidR="00972B54" w:rsidRPr="00011CA0" w:rsidRDefault="00972B54" w:rsidP="00A56D42">
            <w:pPr>
              <w:pStyle w:val="Odstavecseseznamem"/>
              <w:numPr>
                <w:ilvl w:val="0"/>
                <w:numId w:val="32"/>
              </w:numPr>
              <w:spacing w:after="160"/>
              <w:ind w:left="284" w:hanging="57"/>
              <w:jc w:val="both"/>
            </w:pPr>
            <w:r w:rsidRPr="00011CA0">
              <w:t>Finger food, street a truck food.</w:t>
            </w:r>
          </w:p>
          <w:p w14:paraId="6DBB4D38" w14:textId="77777777" w:rsidR="00972B54" w:rsidRPr="00011CA0" w:rsidRDefault="00972B54" w:rsidP="00A56D42">
            <w:pPr>
              <w:pStyle w:val="Odstavecseseznamem"/>
              <w:numPr>
                <w:ilvl w:val="0"/>
                <w:numId w:val="32"/>
              </w:numPr>
              <w:spacing w:after="160"/>
              <w:ind w:left="284" w:hanging="57"/>
              <w:jc w:val="both"/>
            </w:pPr>
            <w:r w:rsidRPr="00011CA0">
              <w:t>Slow food.</w:t>
            </w:r>
          </w:p>
          <w:p w14:paraId="458E3D84" w14:textId="77777777" w:rsidR="00972B54" w:rsidRPr="00011CA0" w:rsidRDefault="00972B54" w:rsidP="00A56D42">
            <w:pPr>
              <w:pStyle w:val="Odstavecseseznamem"/>
              <w:numPr>
                <w:ilvl w:val="0"/>
                <w:numId w:val="32"/>
              </w:numPr>
              <w:spacing w:after="160"/>
              <w:ind w:left="284" w:hanging="57"/>
              <w:jc w:val="both"/>
            </w:pPr>
            <w:r w:rsidRPr="00011CA0">
              <w:t>Trendy české gastronomie.</w:t>
            </w:r>
          </w:p>
          <w:p w14:paraId="7CDABCDA" w14:textId="77777777" w:rsidR="00972B54" w:rsidRPr="00011CA0" w:rsidRDefault="00972B54" w:rsidP="00A56D42">
            <w:pPr>
              <w:pStyle w:val="Odstavecseseznamem"/>
              <w:numPr>
                <w:ilvl w:val="0"/>
                <w:numId w:val="32"/>
              </w:numPr>
              <w:ind w:left="284" w:hanging="57"/>
              <w:jc w:val="both"/>
            </w:pPr>
            <w:r w:rsidRPr="00011CA0">
              <w:t>Trendy světové gastronomie.</w:t>
            </w:r>
          </w:p>
        </w:tc>
      </w:tr>
      <w:tr w:rsidR="00972B54" w:rsidRPr="00011CA0" w14:paraId="0C91F0AB" w14:textId="77777777" w:rsidTr="00B40BDE">
        <w:trPr>
          <w:gridBefore w:val="1"/>
          <w:gridAfter w:val="1"/>
          <w:wBefore w:w="29" w:type="dxa"/>
          <w:wAfter w:w="34" w:type="dxa"/>
          <w:trHeight w:val="265"/>
        </w:trPr>
        <w:tc>
          <w:tcPr>
            <w:tcW w:w="3651" w:type="dxa"/>
            <w:gridSpan w:val="6"/>
            <w:tcBorders>
              <w:top w:val="nil"/>
            </w:tcBorders>
            <w:shd w:val="clear" w:color="auto" w:fill="F7CAAC"/>
          </w:tcPr>
          <w:p w14:paraId="0AA1B59A" w14:textId="77777777" w:rsidR="00972B54" w:rsidRPr="00011CA0" w:rsidRDefault="00972B54" w:rsidP="00D44916">
            <w:pPr>
              <w:jc w:val="both"/>
            </w:pPr>
            <w:r w:rsidRPr="00011CA0">
              <w:rPr>
                <w:b/>
              </w:rPr>
              <w:t>Studijní literatura a studijní pomůcky</w:t>
            </w:r>
          </w:p>
        </w:tc>
        <w:tc>
          <w:tcPr>
            <w:tcW w:w="6205" w:type="dxa"/>
            <w:gridSpan w:val="19"/>
            <w:tcBorders>
              <w:top w:val="nil"/>
              <w:bottom w:val="nil"/>
            </w:tcBorders>
          </w:tcPr>
          <w:p w14:paraId="78C083EC" w14:textId="77777777" w:rsidR="00972B54" w:rsidRPr="00011CA0" w:rsidRDefault="00972B54" w:rsidP="00D44916">
            <w:pPr>
              <w:jc w:val="both"/>
            </w:pPr>
          </w:p>
        </w:tc>
      </w:tr>
      <w:tr w:rsidR="00972B54" w:rsidRPr="00011CA0" w14:paraId="166360F8" w14:textId="77777777" w:rsidTr="00B40BDE">
        <w:trPr>
          <w:gridBefore w:val="1"/>
          <w:gridAfter w:val="1"/>
          <w:wBefore w:w="29" w:type="dxa"/>
          <w:wAfter w:w="34" w:type="dxa"/>
          <w:trHeight w:val="1497"/>
        </w:trPr>
        <w:tc>
          <w:tcPr>
            <w:tcW w:w="9856" w:type="dxa"/>
            <w:gridSpan w:val="25"/>
            <w:tcBorders>
              <w:top w:val="nil"/>
            </w:tcBorders>
          </w:tcPr>
          <w:p w14:paraId="55CA9461" w14:textId="77777777" w:rsidR="00972B54" w:rsidRPr="00011CA0" w:rsidRDefault="00972B54" w:rsidP="00D44916">
            <w:pPr>
              <w:jc w:val="both"/>
            </w:pPr>
            <w:r w:rsidRPr="00011CA0">
              <w:rPr>
                <w:u w:val="single"/>
              </w:rPr>
              <w:t>Povinná literatura</w:t>
            </w:r>
            <w:r w:rsidRPr="00011CA0">
              <w:t xml:space="preserve">: </w:t>
            </w:r>
          </w:p>
          <w:p w14:paraId="57AB3949" w14:textId="77777777" w:rsidR="00972B54" w:rsidRPr="00011CA0" w:rsidRDefault="00972B54" w:rsidP="00D44916">
            <w:pPr>
              <w:pStyle w:val="Nadpis1"/>
              <w:spacing w:before="0" w:beforeAutospacing="0" w:after="0" w:afterAutospacing="0"/>
              <w:jc w:val="both"/>
              <w:rPr>
                <w:b w:val="0"/>
                <w:sz w:val="20"/>
                <w:szCs w:val="20"/>
              </w:rPr>
            </w:pPr>
            <w:r w:rsidRPr="00011CA0">
              <w:rPr>
                <w:b w:val="0"/>
                <w:caps/>
                <w:sz w:val="20"/>
                <w:szCs w:val="20"/>
              </w:rPr>
              <w:t>Koukolíček, P</w:t>
            </w:r>
            <w:r w:rsidRPr="00011CA0">
              <w:rPr>
                <w:b w:val="0"/>
                <w:sz w:val="20"/>
                <w:szCs w:val="20"/>
              </w:rPr>
              <w:t xml:space="preserve">. Molekulární gastronomie. </w:t>
            </w:r>
            <w:r>
              <w:rPr>
                <w:b w:val="0"/>
                <w:sz w:val="20"/>
                <w:szCs w:val="20"/>
              </w:rPr>
              <w:t xml:space="preserve">Praha: </w:t>
            </w:r>
            <w:r w:rsidRPr="00011CA0">
              <w:rPr>
                <w:b w:val="0"/>
                <w:sz w:val="20"/>
                <w:szCs w:val="20"/>
              </w:rPr>
              <w:t>Grada, 2015.</w:t>
            </w:r>
            <w:r w:rsidRPr="00011CA0">
              <w:rPr>
                <w:rStyle w:val="sx-text-light"/>
                <w:b w:val="0"/>
                <w:sz w:val="20"/>
                <w:szCs w:val="20"/>
              </w:rPr>
              <w:t xml:space="preserve"> ISBN </w:t>
            </w:r>
            <w:r w:rsidRPr="00011CA0">
              <w:rPr>
                <w:b w:val="0"/>
                <w:sz w:val="20"/>
                <w:szCs w:val="20"/>
              </w:rPr>
              <w:t xml:space="preserve">978-80-247-5635-6. </w:t>
            </w:r>
          </w:p>
          <w:p w14:paraId="5EC17C82" w14:textId="77777777" w:rsidR="00972B54" w:rsidRPr="00011CA0" w:rsidRDefault="00972B54" w:rsidP="00D44916">
            <w:pPr>
              <w:jc w:val="both"/>
            </w:pPr>
            <w:r w:rsidRPr="00011CA0">
              <w:rPr>
                <w:caps/>
              </w:rPr>
              <w:t xml:space="preserve">This, </w:t>
            </w:r>
            <w:r w:rsidRPr="00011CA0">
              <w:t xml:space="preserve">H. </w:t>
            </w:r>
            <w:r w:rsidRPr="00011CA0">
              <w:rPr>
                <w:iCs/>
              </w:rPr>
              <w:t>Molecular Gastronomy: Exploring the Science of Flavor</w:t>
            </w:r>
            <w:r w:rsidRPr="00011CA0">
              <w:t xml:space="preserve">. New York: Columbia University Press, 2006. ISBN 978-0-231-13312-8. </w:t>
            </w:r>
          </w:p>
          <w:p w14:paraId="3FD28302" w14:textId="77777777" w:rsidR="00972B54" w:rsidRPr="00011CA0" w:rsidRDefault="00972B54" w:rsidP="00D44916">
            <w:pPr>
              <w:jc w:val="both"/>
            </w:pPr>
            <w:r w:rsidRPr="00011CA0">
              <w:rPr>
                <w:caps/>
              </w:rPr>
              <w:t xml:space="preserve">Raab, </w:t>
            </w:r>
            <w:r w:rsidRPr="00011CA0">
              <w:t>M. Molekulární kuchyně. Dauphin, 2014. ISBN 978-80-7272-629-5.</w:t>
            </w:r>
          </w:p>
          <w:p w14:paraId="09F8C044" w14:textId="77777777" w:rsidR="00972B54" w:rsidRPr="00011CA0" w:rsidRDefault="00972B54" w:rsidP="00D44916">
            <w:pPr>
              <w:jc w:val="both"/>
            </w:pPr>
          </w:p>
          <w:p w14:paraId="26F4B0B2" w14:textId="77777777" w:rsidR="00972B54" w:rsidRPr="00011CA0" w:rsidRDefault="00972B54" w:rsidP="00D44916">
            <w:pPr>
              <w:jc w:val="both"/>
            </w:pPr>
            <w:r w:rsidRPr="00011CA0">
              <w:rPr>
                <w:u w:val="single"/>
              </w:rPr>
              <w:t>Doporučená literatura</w:t>
            </w:r>
            <w:r w:rsidRPr="00011CA0">
              <w:t>:</w:t>
            </w:r>
          </w:p>
          <w:p w14:paraId="142B54CA" w14:textId="77777777" w:rsidR="00972B54" w:rsidRPr="00011CA0" w:rsidRDefault="00972B54" w:rsidP="00D44916">
            <w:pPr>
              <w:jc w:val="both"/>
            </w:pPr>
            <w:r w:rsidRPr="00011CA0">
              <w:rPr>
                <w:caps/>
              </w:rPr>
              <w:t xml:space="preserve">This, </w:t>
            </w:r>
            <w:r w:rsidRPr="00011CA0">
              <w:t xml:space="preserve">H. </w:t>
            </w:r>
            <w:r w:rsidRPr="00011CA0">
              <w:rPr>
                <w:iCs/>
              </w:rPr>
              <w:t>Kitchen Mysteries: Revealing the Science of Cooking. Les Secrets de la Casserole</w:t>
            </w:r>
            <w:r w:rsidRPr="00011CA0">
              <w:t xml:space="preserve">. New York: Columbia University Press, 2007. ISBN 978-0-231-14170-3. </w:t>
            </w:r>
          </w:p>
          <w:p w14:paraId="5D607EBB" w14:textId="77777777" w:rsidR="00972B54" w:rsidRPr="00011CA0" w:rsidRDefault="00972B54" w:rsidP="00D44916">
            <w:pPr>
              <w:ind w:left="-37" w:firstLine="37"/>
              <w:jc w:val="both"/>
            </w:pPr>
            <w:r w:rsidRPr="00011CA0">
              <w:rPr>
                <w:caps/>
              </w:rPr>
              <w:t>Vega</w:t>
            </w:r>
            <w:r w:rsidRPr="00011CA0">
              <w:t xml:space="preserve">, C. et al. </w:t>
            </w:r>
            <w:r w:rsidRPr="00011CA0">
              <w:rPr>
                <w:iCs/>
              </w:rPr>
              <w:t>The Kitchen as Laboratory</w:t>
            </w:r>
            <w:r w:rsidRPr="00011CA0">
              <w:t>. New York, 2012. ISBN 978-0-231-15344-7.</w:t>
            </w:r>
          </w:p>
          <w:p w14:paraId="59EAB25C" w14:textId="77777777" w:rsidR="00972B54" w:rsidRPr="00011CA0" w:rsidRDefault="00972B54" w:rsidP="00D44916">
            <w:pPr>
              <w:pStyle w:val="Nadpis1"/>
              <w:spacing w:before="0" w:beforeAutospacing="0" w:after="0" w:afterAutospacing="0"/>
              <w:jc w:val="both"/>
              <w:rPr>
                <w:b w:val="0"/>
                <w:sz w:val="20"/>
                <w:szCs w:val="20"/>
              </w:rPr>
            </w:pPr>
            <w:r w:rsidRPr="00011CA0">
              <w:rPr>
                <w:b w:val="0"/>
                <w:caps/>
                <w:sz w:val="20"/>
                <w:szCs w:val="20"/>
              </w:rPr>
              <w:t>Ferran</w:t>
            </w:r>
            <w:r w:rsidRPr="00011CA0">
              <w:rPr>
                <w:b w:val="0"/>
                <w:sz w:val="20"/>
                <w:szCs w:val="20"/>
              </w:rPr>
              <w:t xml:space="preserve">, A. </w:t>
            </w:r>
            <w:r w:rsidRPr="00011CA0">
              <w:rPr>
                <w:rStyle w:val="a-size-large"/>
                <w:b w:val="0"/>
                <w:sz w:val="20"/>
                <w:szCs w:val="20"/>
              </w:rPr>
              <w:t xml:space="preserve">Modern Gastronomy: A to Z. </w:t>
            </w:r>
            <w:r w:rsidRPr="00011CA0">
              <w:rPr>
                <w:b w:val="0"/>
                <w:sz w:val="20"/>
                <w:szCs w:val="20"/>
              </w:rPr>
              <w:t xml:space="preserve">CRC Press, 2010. </w:t>
            </w:r>
            <w:r w:rsidRPr="00011CA0">
              <w:rPr>
                <w:b w:val="0"/>
                <w:bCs w:val="0"/>
                <w:sz w:val="20"/>
                <w:szCs w:val="20"/>
              </w:rPr>
              <w:t>ISBN-13</w:t>
            </w:r>
            <w:r w:rsidRPr="00011CA0">
              <w:rPr>
                <w:b w:val="0"/>
                <w:sz w:val="20"/>
                <w:szCs w:val="20"/>
              </w:rPr>
              <w:t xml:space="preserve"> 978-1439812457.</w:t>
            </w:r>
          </w:p>
          <w:p w14:paraId="1BC958E1" w14:textId="77777777" w:rsidR="00972B54" w:rsidRPr="00011CA0" w:rsidRDefault="00972B54" w:rsidP="00D44916">
            <w:pPr>
              <w:pStyle w:val="Nadpis1"/>
              <w:spacing w:before="0" w:beforeAutospacing="0" w:after="0" w:afterAutospacing="0"/>
              <w:jc w:val="both"/>
              <w:rPr>
                <w:b w:val="0"/>
                <w:sz w:val="20"/>
                <w:szCs w:val="20"/>
              </w:rPr>
            </w:pPr>
            <w:r w:rsidRPr="00011CA0">
              <w:rPr>
                <w:b w:val="0"/>
                <w:caps/>
                <w:sz w:val="20"/>
                <w:szCs w:val="20"/>
              </w:rPr>
              <w:t>Carlo</w:t>
            </w:r>
            <w:r w:rsidRPr="00011CA0">
              <w:rPr>
                <w:b w:val="0"/>
                <w:sz w:val="20"/>
                <w:szCs w:val="20"/>
              </w:rPr>
              <w:t xml:space="preserve">, P. </w:t>
            </w:r>
            <w:r w:rsidRPr="00011CA0">
              <w:rPr>
                <w:rStyle w:val="a-size-large"/>
                <w:b w:val="0"/>
                <w:sz w:val="20"/>
                <w:szCs w:val="20"/>
              </w:rPr>
              <w:t xml:space="preserve">Food &amp; Freedom: How the Slow Food Movement Is Changing the World Through Gastronomy. </w:t>
            </w:r>
            <w:r w:rsidRPr="00011CA0">
              <w:rPr>
                <w:b w:val="0"/>
                <w:sz w:val="20"/>
                <w:szCs w:val="20"/>
              </w:rPr>
              <w:t>Rizzoli Ex Libris, 2015. ISBN 978-0847846856.</w:t>
            </w:r>
          </w:p>
        </w:tc>
      </w:tr>
      <w:tr w:rsidR="00972B54" w:rsidRPr="00011CA0" w14:paraId="76E5A556"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tcPr>
          <w:p w14:paraId="7D8BCA87" w14:textId="77777777" w:rsidR="00972B54" w:rsidRPr="00011CA0" w:rsidRDefault="00972B54" w:rsidP="00D44916">
            <w:pPr>
              <w:jc w:val="center"/>
              <w:rPr>
                <w:b/>
              </w:rPr>
            </w:pPr>
            <w:r w:rsidRPr="00011CA0">
              <w:rPr>
                <w:b/>
              </w:rPr>
              <w:t>Informace ke kombinované nebo distanční formě</w:t>
            </w:r>
          </w:p>
        </w:tc>
      </w:tr>
      <w:tr w:rsidR="00972B54" w:rsidRPr="00011CA0" w14:paraId="00DB9E15" w14:textId="77777777" w:rsidTr="00B40BDE">
        <w:trPr>
          <w:gridBefore w:val="1"/>
          <w:gridAfter w:val="1"/>
          <w:wBefore w:w="29" w:type="dxa"/>
          <w:wAfter w:w="34" w:type="dxa"/>
        </w:trPr>
        <w:tc>
          <w:tcPr>
            <w:tcW w:w="4785" w:type="dxa"/>
            <w:gridSpan w:val="9"/>
            <w:tcBorders>
              <w:top w:val="single" w:sz="2" w:space="0" w:color="auto"/>
            </w:tcBorders>
            <w:shd w:val="clear" w:color="auto" w:fill="F7CAAC"/>
          </w:tcPr>
          <w:p w14:paraId="6304BDAA" w14:textId="77777777" w:rsidR="00972B54" w:rsidRPr="00011CA0" w:rsidRDefault="00972B54" w:rsidP="00D44916">
            <w:pPr>
              <w:jc w:val="both"/>
            </w:pPr>
            <w:r w:rsidRPr="00011CA0">
              <w:rPr>
                <w:b/>
              </w:rPr>
              <w:t>Rozsah konzultací (soustředění)</w:t>
            </w:r>
          </w:p>
        </w:tc>
        <w:tc>
          <w:tcPr>
            <w:tcW w:w="889" w:type="dxa"/>
            <w:gridSpan w:val="3"/>
            <w:tcBorders>
              <w:top w:val="single" w:sz="2" w:space="0" w:color="auto"/>
            </w:tcBorders>
          </w:tcPr>
          <w:p w14:paraId="47ED127A" w14:textId="77BC9C14" w:rsidR="00972B54" w:rsidRPr="00011CA0" w:rsidRDefault="00972B54" w:rsidP="000C517E">
            <w:pPr>
              <w:jc w:val="center"/>
            </w:pPr>
            <w:r>
              <w:t>8</w:t>
            </w:r>
          </w:p>
        </w:tc>
        <w:tc>
          <w:tcPr>
            <w:tcW w:w="4182" w:type="dxa"/>
            <w:gridSpan w:val="13"/>
            <w:tcBorders>
              <w:top w:val="single" w:sz="2" w:space="0" w:color="auto"/>
            </w:tcBorders>
            <w:shd w:val="clear" w:color="auto" w:fill="F7CAAC"/>
          </w:tcPr>
          <w:p w14:paraId="6CEAA57D" w14:textId="77777777" w:rsidR="00972B54" w:rsidRPr="00011CA0" w:rsidRDefault="00972B54" w:rsidP="00D44916">
            <w:pPr>
              <w:jc w:val="both"/>
              <w:rPr>
                <w:b/>
              </w:rPr>
            </w:pPr>
            <w:r w:rsidRPr="00011CA0">
              <w:rPr>
                <w:b/>
              </w:rPr>
              <w:t xml:space="preserve">hodin </w:t>
            </w:r>
          </w:p>
        </w:tc>
      </w:tr>
      <w:tr w:rsidR="00972B54" w:rsidRPr="00011CA0" w14:paraId="79889E39" w14:textId="77777777" w:rsidTr="00B40BDE">
        <w:trPr>
          <w:gridBefore w:val="1"/>
          <w:gridAfter w:val="1"/>
          <w:wBefore w:w="29" w:type="dxa"/>
          <w:wAfter w:w="34" w:type="dxa"/>
        </w:trPr>
        <w:tc>
          <w:tcPr>
            <w:tcW w:w="9856" w:type="dxa"/>
            <w:gridSpan w:val="25"/>
            <w:shd w:val="clear" w:color="auto" w:fill="F7CAAC"/>
          </w:tcPr>
          <w:p w14:paraId="044C2DE0" w14:textId="77777777" w:rsidR="00972B54" w:rsidRPr="00011CA0" w:rsidRDefault="00972B54" w:rsidP="00D44916">
            <w:pPr>
              <w:jc w:val="both"/>
              <w:rPr>
                <w:b/>
              </w:rPr>
            </w:pPr>
            <w:r w:rsidRPr="00011CA0">
              <w:rPr>
                <w:b/>
              </w:rPr>
              <w:t>Informace o způsobu kontaktu s vyučujícím</w:t>
            </w:r>
          </w:p>
        </w:tc>
      </w:tr>
      <w:tr w:rsidR="00972B54" w:rsidRPr="00011CA0" w14:paraId="7C011A5C" w14:textId="77777777" w:rsidTr="00B40BDE">
        <w:trPr>
          <w:gridBefore w:val="1"/>
          <w:gridAfter w:val="1"/>
          <w:wBefore w:w="29" w:type="dxa"/>
          <w:wAfter w:w="34" w:type="dxa"/>
          <w:trHeight w:val="992"/>
        </w:trPr>
        <w:tc>
          <w:tcPr>
            <w:tcW w:w="9856" w:type="dxa"/>
            <w:gridSpan w:val="25"/>
          </w:tcPr>
          <w:p w14:paraId="00A304D0" w14:textId="77777777" w:rsidR="00972B54" w:rsidRPr="00011CA0" w:rsidRDefault="00972B54" w:rsidP="00052FC1">
            <w:pPr>
              <w:jc w:val="both"/>
            </w:pPr>
            <w:r w:rsidRPr="00011CA0">
              <w:t>Studentům budou určeny části učiva k samostatnému nastudování. Kontrola samostatného studia bude provedena testem.</w:t>
            </w:r>
            <w:r>
              <w:t xml:space="preserve"> Dle potřeby jsou možné individuální konzultace po předchozí emailové či telefonické dohodě.</w:t>
            </w:r>
          </w:p>
          <w:p w14:paraId="4F618EBF" w14:textId="77777777" w:rsidR="00972B54" w:rsidRPr="00011CA0" w:rsidRDefault="00972B54" w:rsidP="00D44916">
            <w:pPr>
              <w:jc w:val="both"/>
            </w:pPr>
            <w:r w:rsidRPr="00011CA0">
              <w:t xml:space="preserve"> </w:t>
            </w:r>
          </w:p>
          <w:p w14:paraId="4BB9342E" w14:textId="34A66B6B" w:rsidR="00972B54" w:rsidRDefault="00972B54" w:rsidP="00D44916">
            <w:pPr>
              <w:jc w:val="both"/>
            </w:pPr>
            <w:r w:rsidRPr="00011CA0">
              <w:t xml:space="preserve">Možnosti komunikace s vyučujícím: </w:t>
            </w:r>
            <w:hyperlink r:id="rId72" w:history="1">
              <w:r w:rsidRPr="00011CA0">
                <w:rPr>
                  <w:rStyle w:val="Hypertextovodkaz"/>
                </w:rPr>
                <w:t>mlcek@utb.cz</w:t>
              </w:r>
            </w:hyperlink>
            <w:r w:rsidRPr="00011CA0">
              <w:t>, 576 033</w:t>
            </w:r>
            <w:r>
              <w:t> </w:t>
            </w:r>
            <w:r w:rsidRPr="00011CA0">
              <w:t>030.</w:t>
            </w:r>
          </w:p>
          <w:p w14:paraId="6F73A84F" w14:textId="77777777" w:rsidR="00972B54" w:rsidRDefault="00972B54" w:rsidP="00D44916">
            <w:pPr>
              <w:jc w:val="both"/>
            </w:pPr>
          </w:p>
          <w:p w14:paraId="1B13A2B4" w14:textId="77777777" w:rsidR="00972B54" w:rsidRDefault="00972B54" w:rsidP="00D44916">
            <w:pPr>
              <w:jc w:val="both"/>
            </w:pPr>
          </w:p>
          <w:p w14:paraId="5B558CA2" w14:textId="77777777" w:rsidR="00972B54" w:rsidRPr="00011CA0" w:rsidRDefault="00972B54" w:rsidP="00D44916">
            <w:pPr>
              <w:jc w:val="both"/>
            </w:pPr>
          </w:p>
        </w:tc>
      </w:tr>
      <w:tr w:rsidR="00972B54" w14:paraId="1B56C20C" w14:textId="77777777" w:rsidTr="00B40BDE">
        <w:trPr>
          <w:gridBefore w:val="1"/>
          <w:gridAfter w:val="1"/>
          <w:wBefore w:w="29" w:type="dxa"/>
          <w:wAfter w:w="34" w:type="dxa"/>
        </w:trPr>
        <w:tc>
          <w:tcPr>
            <w:tcW w:w="9856" w:type="dxa"/>
            <w:gridSpan w:val="25"/>
            <w:tcBorders>
              <w:bottom w:val="double" w:sz="4" w:space="0" w:color="auto"/>
            </w:tcBorders>
            <w:shd w:val="clear" w:color="auto" w:fill="BDD6EE"/>
          </w:tcPr>
          <w:p w14:paraId="36E21BF1" w14:textId="47BC9E6E" w:rsidR="00972B54" w:rsidRDefault="00972B54" w:rsidP="006E1331">
            <w:pPr>
              <w:jc w:val="both"/>
              <w:rPr>
                <w:b/>
                <w:sz w:val="28"/>
              </w:rPr>
            </w:pPr>
            <w:r>
              <w:lastRenderedPageBreak/>
              <w:br w:type="page"/>
            </w:r>
            <w:r>
              <w:br w:type="page"/>
            </w:r>
            <w:r>
              <w:rPr>
                <w:b/>
                <w:sz w:val="28"/>
              </w:rPr>
              <w:t>B-III – Charakteristika studijního předmětu</w:t>
            </w:r>
          </w:p>
        </w:tc>
      </w:tr>
      <w:tr w:rsidR="00972B54" w14:paraId="1EFF0FCC" w14:textId="77777777" w:rsidTr="00B40BDE">
        <w:trPr>
          <w:gridBefore w:val="1"/>
          <w:gridAfter w:val="1"/>
          <w:wBefore w:w="29" w:type="dxa"/>
          <w:wAfter w:w="34" w:type="dxa"/>
        </w:trPr>
        <w:tc>
          <w:tcPr>
            <w:tcW w:w="3084" w:type="dxa"/>
            <w:gridSpan w:val="3"/>
            <w:tcBorders>
              <w:top w:val="double" w:sz="4" w:space="0" w:color="auto"/>
            </w:tcBorders>
            <w:shd w:val="clear" w:color="auto" w:fill="F7CAAC"/>
          </w:tcPr>
          <w:p w14:paraId="6A5F0380" w14:textId="77777777" w:rsidR="00972B54" w:rsidRDefault="00972B54" w:rsidP="006E1331">
            <w:pPr>
              <w:jc w:val="both"/>
              <w:rPr>
                <w:b/>
              </w:rPr>
            </w:pPr>
            <w:r>
              <w:rPr>
                <w:b/>
              </w:rPr>
              <w:t>Název studijního předmětu</w:t>
            </w:r>
          </w:p>
        </w:tc>
        <w:tc>
          <w:tcPr>
            <w:tcW w:w="6772" w:type="dxa"/>
            <w:gridSpan w:val="22"/>
            <w:tcBorders>
              <w:top w:val="double" w:sz="4" w:space="0" w:color="auto"/>
            </w:tcBorders>
          </w:tcPr>
          <w:p w14:paraId="5A1627BB" w14:textId="77777777" w:rsidR="00972B54" w:rsidRPr="00900F3D" w:rsidRDefault="00972B54" w:rsidP="006E1331">
            <w:pPr>
              <w:jc w:val="both"/>
              <w:rPr>
                <w:b/>
              </w:rPr>
            </w:pPr>
            <w:bookmarkStart w:id="42" w:name="Akad_dov_v_ang"/>
            <w:bookmarkEnd w:id="42"/>
            <w:r w:rsidRPr="00900F3D">
              <w:rPr>
                <w:b/>
              </w:rPr>
              <w:t>Akademické dovednosti v angličtině</w:t>
            </w:r>
          </w:p>
        </w:tc>
      </w:tr>
      <w:tr w:rsidR="00972B54" w14:paraId="66B9D90A" w14:textId="77777777" w:rsidTr="00B40BDE">
        <w:trPr>
          <w:gridBefore w:val="1"/>
          <w:gridAfter w:val="1"/>
          <w:wBefore w:w="29" w:type="dxa"/>
          <w:wAfter w:w="34" w:type="dxa"/>
        </w:trPr>
        <w:tc>
          <w:tcPr>
            <w:tcW w:w="3084" w:type="dxa"/>
            <w:gridSpan w:val="3"/>
            <w:shd w:val="clear" w:color="auto" w:fill="F7CAAC"/>
          </w:tcPr>
          <w:p w14:paraId="3A0DB6F0" w14:textId="77777777" w:rsidR="00972B54" w:rsidRDefault="00972B54" w:rsidP="006E1331">
            <w:pPr>
              <w:jc w:val="both"/>
              <w:rPr>
                <w:b/>
              </w:rPr>
            </w:pPr>
            <w:r>
              <w:rPr>
                <w:b/>
              </w:rPr>
              <w:t>Typ předmětu</w:t>
            </w:r>
          </w:p>
        </w:tc>
        <w:tc>
          <w:tcPr>
            <w:tcW w:w="3406" w:type="dxa"/>
            <w:gridSpan w:val="12"/>
          </w:tcPr>
          <w:p w14:paraId="3B2FE703" w14:textId="77777777" w:rsidR="00972B54" w:rsidRDefault="00972B54" w:rsidP="006E1331">
            <w:r>
              <w:t>povinně volitelný</w:t>
            </w:r>
          </w:p>
        </w:tc>
        <w:tc>
          <w:tcPr>
            <w:tcW w:w="2695" w:type="dxa"/>
            <w:gridSpan w:val="8"/>
            <w:shd w:val="clear" w:color="auto" w:fill="F7CAAC"/>
          </w:tcPr>
          <w:p w14:paraId="37BE1F0E" w14:textId="77777777" w:rsidR="00972B54" w:rsidRDefault="00972B54" w:rsidP="006E1331">
            <w:pPr>
              <w:jc w:val="both"/>
            </w:pPr>
            <w:r>
              <w:rPr>
                <w:b/>
              </w:rPr>
              <w:t>doporučený ročník / semestr</w:t>
            </w:r>
          </w:p>
        </w:tc>
        <w:tc>
          <w:tcPr>
            <w:tcW w:w="671" w:type="dxa"/>
            <w:gridSpan w:val="2"/>
          </w:tcPr>
          <w:p w14:paraId="13BA2212" w14:textId="77777777" w:rsidR="00972B54" w:rsidRDefault="00972B54" w:rsidP="006E1331">
            <w:pPr>
              <w:jc w:val="both"/>
            </w:pPr>
            <w:r>
              <w:t>2/ZS</w:t>
            </w:r>
          </w:p>
        </w:tc>
      </w:tr>
      <w:tr w:rsidR="00972B54" w14:paraId="2265F44D" w14:textId="77777777" w:rsidTr="00B40BDE">
        <w:trPr>
          <w:gridBefore w:val="1"/>
          <w:gridAfter w:val="1"/>
          <w:wBefore w:w="29" w:type="dxa"/>
          <w:wAfter w:w="34" w:type="dxa"/>
        </w:trPr>
        <w:tc>
          <w:tcPr>
            <w:tcW w:w="3084" w:type="dxa"/>
            <w:gridSpan w:val="3"/>
            <w:shd w:val="clear" w:color="auto" w:fill="F7CAAC"/>
          </w:tcPr>
          <w:p w14:paraId="02C83FEF" w14:textId="77777777" w:rsidR="00972B54" w:rsidRDefault="00972B54" w:rsidP="006E1331">
            <w:pPr>
              <w:jc w:val="both"/>
              <w:rPr>
                <w:b/>
              </w:rPr>
            </w:pPr>
            <w:r>
              <w:rPr>
                <w:b/>
              </w:rPr>
              <w:t>Rozsah studijního předmětu</w:t>
            </w:r>
          </w:p>
        </w:tc>
        <w:tc>
          <w:tcPr>
            <w:tcW w:w="1701" w:type="dxa"/>
            <w:gridSpan w:val="6"/>
          </w:tcPr>
          <w:p w14:paraId="57496B7F" w14:textId="77777777" w:rsidR="00972B54" w:rsidRDefault="00972B54" w:rsidP="006E1331">
            <w:pPr>
              <w:jc w:val="both"/>
            </w:pPr>
            <w:r>
              <w:t>0p+28s+0l</w:t>
            </w:r>
          </w:p>
        </w:tc>
        <w:tc>
          <w:tcPr>
            <w:tcW w:w="889" w:type="dxa"/>
            <w:gridSpan w:val="3"/>
            <w:shd w:val="clear" w:color="auto" w:fill="F7CAAC"/>
          </w:tcPr>
          <w:p w14:paraId="36ADBF68" w14:textId="77777777" w:rsidR="00972B54" w:rsidRDefault="00972B54" w:rsidP="006E1331">
            <w:pPr>
              <w:jc w:val="both"/>
              <w:rPr>
                <w:b/>
              </w:rPr>
            </w:pPr>
            <w:r>
              <w:rPr>
                <w:b/>
              </w:rPr>
              <w:t xml:space="preserve">hod. </w:t>
            </w:r>
          </w:p>
        </w:tc>
        <w:tc>
          <w:tcPr>
            <w:tcW w:w="816" w:type="dxa"/>
            <w:gridSpan w:val="3"/>
          </w:tcPr>
          <w:p w14:paraId="4294C236" w14:textId="77777777" w:rsidR="00972B54" w:rsidRDefault="00972B54" w:rsidP="006E1331">
            <w:pPr>
              <w:jc w:val="both"/>
            </w:pPr>
            <w:r>
              <w:t>28</w:t>
            </w:r>
          </w:p>
        </w:tc>
        <w:tc>
          <w:tcPr>
            <w:tcW w:w="2156" w:type="dxa"/>
            <w:gridSpan w:val="5"/>
            <w:shd w:val="clear" w:color="auto" w:fill="F7CAAC"/>
          </w:tcPr>
          <w:p w14:paraId="5FEB6BC1" w14:textId="77777777" w:rsidR="00972B54" w:rsidRDefault="00972B54" w:rsidP="006E1331">
            <w:pPr>
              <w:jc w:val="both"/>
              <w:rPr>
                <w:b/>
              </w:rPr>
            </w:pPr>
            <w:r>
              <w:rPr>
                <w:b/>
              </w:rPr>
              <w:t>kreditů</w:t>
            </w:r>
          </w:p>
        </w:tc>
        <w:tc>
          <w:tcPr>
            <w:tcW w:w="1210" w:type="dxa"/>
            <w:gridSpan w:val="5"/>
          </w:tcPr>
          <w:p w14:paraId="6591B8A8" w14:textId="77777777" w:rsidR="00972B54" w:rsidRDefault="00972B54" w:rsidP="006E1331">
            <w:pPr>
              <w:jc w:val="both"/>
            </w:pPr>
            <w:r>
              <w:t>2</w:t>
            </w:r>
          </w:p>
        </w:tc>
      </w:tr>
      <w:tr w:rsidR="00972B54" w14:paraId="6D5767F2" w14:textId="77777777" w:rsidTr="00B40BDE">
        <w:trPr>
          <w:gridBefore w:val="1"/>
          <w:gridAfter w:val="1"/>
          <w:wBefore w:w="29" w:type="dxa"/>
          <w:wAfter w:w="34" w:type="dxa"/>
        </w:trPr>
        <w:tc>
          <w:tcPr>
            <w:tcW w:w="3084" w:type="dxa"/>
            <w:gridSpan w:val="3"/>
            <w:shd w:val="clear" w:color="auto" w:fill="F7CAAC"/>
          </w:tcPr>
          <w:p w14:paraId="3C59FDB2" w14:textId="77777777" w:rsidR="00972B54" w:rsidRDefault="00972B54" w:rsidP="006E1331">
            <w:pPr>
              <w:jc w:val="both"/>
              <w:rPr>
                <w:b/>
                <w:sz w:val="22"/>
              </w:rPr>
            </w:pPr>
            <w:r>
              <w:rPr>
                <w:b/>
              </w:rPr>
              <w:t>Prerekvizity, korekvizity, ekvivalence</w:t>
            </w:r>
          </w:p>
        </w:tc>
        <w:tc>
          <w:tcPr>
            <w:tcW w:w="6772" w:type="dxa"/>
            <w:gridSpan w:val="22"/>
          </w:tcPr>
          <w:p w14:paraId="636679B1" w14:textId="77777777" w:rsidR="00972B54" w:rsidRDefault="00972B54" w:rsidP="006E1331">
            <w:pPr>
              <w:jc w:val="both"/>
            </w:pPr>
          </w:p>
        </w:tc>
      </w:tr>
      <w:tr w:rsidR="00972B54" w14:paraId="3BC4380E" w14:textId="77777777" w:rsidTr="00B40BDE">
        <w:trPr>
          <w:gridBefore w:val="1"/>
          <w:gridAfter w:val="1"/>
          <w:wBefore w:w="29" w:type="dxa"/>
          <w:wAfter w:w="34" w:type="dxa"/>
        </w:trPr>
        <w:tc>
          <w:tcPr>
            <w:tcW w:w="3084" w:type="dxa"/>
            <w:gridSpan w:val="3"/>
            <w:shd w:val="clear" w:color="auto" w:fill="F7CAAC"/>
          </w:tcPr>
          <w:p w14:paraId="4D3B974A" w14:textId="77777777" w:rsidR="00972B54" w:rsidRDefault="00972B54" w:rsidP="006E1331">
            <w:pPr>
              <w:jc w:val="both"/>
              <w:rPr>
                <w:b/>
              </w:rPr>
            </w:pPr>
            <w:r>
              <w:rPr>
                <w:b/>
              </w:rPr>
              <w:t>Způsob ověření studijních výsledků</w:t>
            </w:r>
          </w:p>
        </w:tc>
        <w:tc>
          <w:tcPr>
            <w:tcW w:w="3406" w:type="dxa"/>
            <w:gridSpan w:val="12"/>
          </w:tcPr>
          <w:p w14:paraId="0227CCC6" w14:textId="77777777" w:rsidR="00972B54" w:rsidRDefault="00972B54" w:rsidP="006E1331">
            <w:pPr>
              <w:jc w:val="both"/>
            </w:pPr>
            <w:r>
              <w:t>klasifikovaný zápočet</w:t>
            </w:r>
          </w:p>
        </w:tc>
        <w:tc>
          <w:tcPr>
            <w:tcW w:w="1554" w:type="dxa"/>
            <w:gridSpan w:val="2"/>
            <w:shd w:val="clear" w:color="auto" w:fill="F7CAAC"/>
          </w:tcPr>
          <w:p w14:paraId="4BE78811" w14:textId="77777777" w:rsidR="00972B54" w:rsidRDefault="00972B54" w:rsidP="006E1331">
            <w:pPr>
              <w:jc w:val="both"/>
              <w:rPr>
                <w:b/>
              </w:rPr>
            </w:pPr>
            <w:r>
              <w:rPr>
                <w:b/>
              </w:rPr>
              <w:t>Forma výuky</w:t>
            </w:r>
          </w:p>
        </w:tc>
        <w:tc>
          <w:tcPr>
            <w:tcW w:w="1812" w:type="dxa"/>
            <w:gridSpan w:val="8"/>
          </w:tcPr>
          <w:p w14:paraId="0C5BE09A" w14:textId="77777777" w:rsidR="00972B54" w:rsidRDefault="00972B54" w:rsidP="006E1331">
            <w:pPr>
              <w:jc w:val="both"/>
            </w:pPr>
            <w:r>
              <w:t>semináře</w:t>
            </w:r>
          </w:p>
        </w:tc>
      </w:tr>
      <w:tr w:rsidR="00972B54" w14:paraId="29FFEDCD" w14:textId="77777777" w:rsidTr="00B40BDE">
        <w:trPr>
          <w:gridBefore w:val="1"/>
          <w:gridAfter w:val="1"/>
          <w:wBefore w:w="29" w:type="dxa"/>
          <w:wAfter w:w="34" w:type="dxa"/>
        </w:trPr>
        <w:tc>
          <w:tcPr>
            <w:tcW w:w="3084" w:type="dxa"/>
            <w:gridSpan w:val="3"/>
            <w:shd w:val="clear" w:color="auto" w:fill="F7CAAC"/>
          </w:tcPr>
          <w:p w14:paraId="71A74F31" w14:textId="77777777" w:rsidR="00972B54" w:rsidRDefault="00972B54" w:rsidP="006E1331">
            <w:pPr>
              <w:jc w:val="both"/>
              <w:rPr>
                <w:b/>
              </w:rPr>
            </w:pPr>
            <w:r>
              <w:rPr>
                <w:b/>
              </w:rPr>
              <w:t>Forma způsobu ověření studijních výsledků a další požadavky na studenta</w:t>
            </w:r>
          </w:p>
        </w:tc>
        <w:tc>
          <w:tcPr>
            <w:tcW w:w="6772" w:type="dxa"/>
            <w:gridSpan w:val="22"/>
            <w:tcBorders>
              <w:bottom w:val="single" w:sz="4" w:space="0" w:color="auto"/>
            </w:tcBorders>
          </w:tcPr>
          <w:p w14:paraId="3A961066" w14:textId="77777777" w:rsidR="00972B54" w:rsidRDefault="00972B54" w:rsidP="006E1331">
            <w:pPr>
              <w:jc w:val="both"/>
            </w:pPr>
            <w:r>
              <w:t>Práce studentů je průběžně sledována v hodinách. Každý student v průběhu semestru vypracuje krátký abstrakt jeho diplomové práce. Student musí splnit 80% účast na seminářích. Znalost angličtiny je na úrovni pokročilý B2+.</w:t>
            </w:r>
          </w:p>
        </w:tc>
      </w:tr>
      <w:tr w:rsidR="00972B54" w14:paraId="2C699449" w14:textId="77777777" w:rsidTr="00B40BDE">
        <w:trPr>
          <w:gridBefore w:val="1"/>
          <w:gridAfter w:val="1"/>
          <w:wBefore w:w="29" w:type="dxa"/>
          <w:wAfter w:w="34" w:type="dxa"/>
          <w:trHeight w:val="197"/>
        </w:trPr>
        <w:tc>
          <w:tcPr>
            <w:tcW w:w="3084" w:type="dxa"/>
            <w:gridSpan w:val="3"/>
            <w:tcBorders>
              <w:top w:val="nil"/>
            </w:tcBorders>
            <w:shd w:val="clear" w:color="auto" w:fill="F7CAAC"/>
          </w:tcPr>
          <w:p w14:paraId="5A5295A8" w14:textId="77777777" w:rsidR="00972B54" w:rsidRDefault="00972B54" w:rsidP="006E1331">
            <w:pPr>
              <w:jc w:val="both"/>
              <w:rPr>
                <w:b/>
              </w:rPr>
            </w:pPr>
            <w:r>
              <w:rPr>
                <w:b/>
              </w:rPr>
              <w:t>Garant předmětu</w:t>
            </w:r>
          </w:p>
        </w:tc>
        <w:tc>
          <w:tcPr>
            <w:tcW w:w="6772" w:type="dxa"/>
            <w:gridSpan w:val="22"/>
            <w:tcBorders>
              <w:top w:val="single" w:sz="4" w:space="0" w:color="auto"/>
            </w:tcBorders>
          </w:tcPr>
          <w:p w14:paraId="2D44331C" w14:textId="77777777" w:rsidR="00972B54" w:rsidRDefault="00972B54" w:rsidP="006E1331">
            <w:pPr>
              <w:jc w:val="both"/>
            </w:pPr>
          </w:p>
        </w:tc>
      </w:tr>
      <w:tr w:rsidR="00972B54" w14:paraId="36A1C61B" w14:textId="77777777" w:rsidTr="00B40BDE">
        <w:trPr>
          <w:gridBefore w:val="1"/>
          <w:gridAfter w:val="1"/>
          <w:wBefore w:w="29" w:type="dxa"/>
          <w:wAfter w:w="34" w:type="dxa"/>
          <w:trHeight w:val="243"/>
        </w:trPr>
        <w:tc>
          <w:tcPr>
            <w:tcW w:w="3084" w:type="dxa"/>
            <w:gridSpan w:val="3"/>
            <w:tcBorders>
              <w:top w:val="nil"/>
            </w:tcBorders>
            <w:shd w:val="clear" w:color="auto" w:fill="F7CAAC"/>
          </w:tcPr>
          <w:p w14:paraId="696A8990" w14:textId="77777777" w:rsidR="00972B54" w:rsidRDefault="00972B54" w:rsidP="006E1331">
            <w:pPr>
              <w:jc w:val="both"/>
              <w:rPr>
                <w:b/>
              </w:rPr>
            </w:pPr>
            <w:r>
              <w:rPr>
                <w:b/>
              </w:rPr>
              <w:t>Zapojení garanta do výuky předmětu</w:t>
            </w:r>
          </w:p>
        </w:tc>
        <w:tc>
          <w:tcPr>
            <w:tcW w:w="6772" w:type="dxa"/>
            <w:gridSpan w:val="22"/>
            <w:tcBorders>
              <w:top w:val="nil"/>
            </w:tcBorders>
          </w:tcPr>
          <w:p w14:paraId="372C395F" w14:textId="77777777" w:rsidR="00972B54" w:rsidRDefault="00972B54" w:rsidP="006E1331">
            <w:pPr>
              <w:jc w:val="both"/>
            </w:pPr>
          </w:p>
        </w:tc>
      </w:tr>
      <w:tr w:rsidR="00972B54" w14:paraId="3A84963D" w14:textId="77777777" w:rsidTr="00B40BDE">
        <w:trPr>
          <w:gridBefore w:val="1"/>
          <w:gridAfter w:val="1"/>
          <w:wBefore w:w="29" w:type="dxa"/>
          <w:wAfter w:w="34" w:type="dxa"/>
        </w:trPr>
        <w:tc>
          <w:tcPr>
            <w:tcW w:w="3084" w:type="dxa"/>
            <w:gridSpan w:val="3"/>
            <w:shd w:val="clear" w:color="auto" w:fill="F7CAAC"/>
          </w:tcPr>
          <w:p w14:paraId="7739D66B" w14:textId="77777777" w:rsidR="00972B54" w:rsidRDefault="00972B54" w:rsidP="006E1331">
            <w:pPr>
              <w:jc w:val="both"/>
              <w:rPr>
                <w:b/>
              </w:rPr>
            </w:pPr>
            <w:r>
              <w:rPr>
                <w:b/>
              </w:rPr>
              <w:t>Vyučující</w:t>
            </w:r>
          </w:p>
        </w:tc>
        <w:tc>
          <w:tcPr>
            <w:tcW w:w="6772" w:type="dxa"/>
            <w:gridSpan w:val="22"/>
            <w:tcBorders>
              <w:bottom w:val="nil"/>
            </w:tcBorders>
          </w:tcPr>
          <w:p w14:paraId="00E3B432" w14:textId="77777777" w:rsidR="00972B54" w:rsidRDefault="00972B54" w:rsidP="006E1331">
            <w:pPr>
              <w:jc w:val="both"/>
            </w:pPr>
          </w:p>
        </w:tc>
      </w:tr>
      <w:tr w:rsidR="00972B54" w14:paraId="75F7793A" w14:textId="77777777" w:rsidTr="00B40BDE">
        <w:trPr>
          <w:gridBefore w:val="1"/>
          <w:gridAfter w:val="1"/>
          <w:wBefore w:w="29" w:type="dxa"/>
          <w:wAfter w:w="34" w:type="dxa"/>
          <w:trHeight w:val="206"/>
        </w:trPr>
        <w:tc>
          <w:tcPr>
            <w:tcW w:w="9856" w:type="dxa"/>
            <w:gridSpan w:val="25"/>
            <w:tcBorders>
              <w:top w:val="nil"/>
            </w:tcBorders>
          </w:tcPr>
          <w:p w14:paraId="0B848538" w14:textId="77777777" w:rsidR="00972B54" w:rsidRDefault="00972B54" w:rsidP="006E1331">
            <w:pPr>
              <w:spacing w:before="60" w:after="60"/>
              <w:jc w:val="both"/>
            </w:pPr>
            <w:r w:rsidRPr="003F7A8B">
              <w:rPr>
                <w:i/>
              </w:rPr>
              <w:t>Předmět má pro zaměření SP doplňující charakter.</w:t>
            </w:r>
          </w:p>
        </w:tc>
      </w:tr>
      <w:tr w:rsidR="00972B54" w14:paraId="7D47D3FA" w14:textId="77777777" w:rsidTr="00B40BDE">
        <w:trPr>
          <w:gridBefore w:val="1"/>
          <w:gridAfter w:val="1"/>
          <w:wBefore w:w="29" w:type="dxa"/>
          <w:wAfter w:w="34" w:type="dxa"/>
        </w:trPr>
        <w:tc>
          <w:tcPr>
            <w:tcW w:w="3084" w:type="dxa"/>
            <w:gridSpan w:val="3"/>
            <w:shd w:val="clear" w:color="auto" w:fill="F7CAAC"/>
          </w:tcPr>
          <w:p w14:paraId="31F295A4" w14:textId="77777777" w:rsidR="00972B54" w:rsidRDefault="00972B54" w:rsidP="006E1331">
            <w:pPr>
              <w:jc w:val="both"/>
              <w:rPr>
                <w:b/>
              </w:rPr>
            </w:pPr>
            <w:r>
              <w:rPr>
                <w:b/>
              </w:rPr>
              <w:t>Stručná anotace předmětu</w:t>
            </w:r>
          </w:p>
        </w:tc>
        <w:tc>
          <w:tcPr>
            <w:tcW w:w="6772" w:type="dxa"/>
            <w:gridSpan w:val="22"/>
            <w:tcBorders>
              <w:bottom w:val="nil"/>
            </w:tcBorders>
          </w:tcPr>
          <w:p w14:paraId="426379E3" w14:textId="77777777" w:rsidR="00972B54" w:rsidRDefault="00972B54" w:rsidP="006E1331">
            <w:pPr>
              <w:jc w:val="both"/>
            </w:pPr>
          </w:p>
        </w:tc>
      </w:tr>
      <w:tr w:rsidR="00972B54" w14:paraId="76D9B9EA" w14:textId="77777777" w:rsidTr="00B40BDE">
        <w:trPr>
          <w:gridBefore w:val="1"/>
          <w:gridAfter w:val="1"/>
          <w:wBefore w:w="29" w:type="dxa"/>
          <w:wAfter w:w="34" w:type="dxa"/>
          <w:trHeight w:val="3379"/>
        </w:trPr>
        <w:tc>
          <w:tcPr>
            <w:tcW w:w="9856" w:type="dxa"/>
            <w:gridSpan w:val="25"/>
            <w:tcBorders>
              <w:top w:val="nil"/>
              <w:bottom w:val="single" w:sz="12" w:space="0" w:color="auto"/>
            </w:tcBorders>
          </w:tcPr>
          <w:p w14:paraId="479C07D8" w14:textId="77777777" w:rsidR="00972B54" w:rsidRDefault="00972B54" w:rsidP="006E1331">
            <w:pPr>
              <w:jc w:val="both"/>
            </w:pPr>
            <w:r>
              <w:t>Cílem předmětu je naučit studenty pracovat s odbornými texty v angličtině. Obsah předmětu tvoří tyto tematické celky:</w:t>
            </w:r>
          </w:p>
          <w:p w14:paraId="47E5C435" w14:textId="77777777" w:rsidR="00972B54" w:rsidRDefault="00972B54" w:rsidP="00A56D42">
            <w:pPr>
              <w:pStyle w:val="Odstavecseseznamem"/>
              <w:numPr>
                <w:ilvl w:val="0"/>
                <w:numId w:val="42"/>
              </w:numPr>
              <w:ind w:left="284" w:hanging="57"/>
              <w:jc w:val="both"/>
            </w:pPr>
            <w:r>
              <w:t>Specifika psaného akademického jazyka.</w:t>
            </w:r>
          </w:p>
          <w:p w14:paraId="54A4FDD1" w14:textId="77777777" w:rsidR="00972B54" w:rsidRDefault="00972B54" w:rsidP="00A56D42">
            <w:pPr>
              <w:pStyle w:val="Odstavecseseznamem"/>
              <w:numPr>
                <w:ilvl w:val="0"/>
                <w:numId w:val="42"/>
              </w:numPr>
              <w:ind w:left="284" w:hanging="57"/>
              <w:jc w:val="both"/>
            </w:pPr>
            <w:r>
              <w:t>Základní gramatické celky.</w:t>
            </w:r>
          </w:p>
          <w:p w14:paraId="58AA2F97" w14:textId="77777777" w:rsidR="00972B54" w:rsidRDefault="00972B54" w:rsidP="00A56D42">
            <w:pPr>
              <w:pStyle w:val="Odstavecseseznamem"/>
              <w:numPr>
                <w:ilvl w:val="0"/>
                <w:numId w:val="42"/>
              </w:numPr>
              <w:ind w:left="284" w:hanging="57"/>
              <w:jc w:val="both"/>
            </w:pPr>
            <w:r>
              <w:t>Shoda podmětu s přísudkem.</w:t>
            </w:r>
          </w:p>
          <w:p w14:paraId="13F08694" w14:textId="77777777" w:rsidR="00972B54" w:rsidRDefault="00972B54" w:rsidP="00A56D42">
            <w:pPr>
              <w:pStyle w:val="Odstavecseseznamem"/>
              <w:numPr>
                <w:ilvl w:val="0"/>
                <w:numId w:val="42"/>
              </w:numPr>
              <w:ind w:left="284" w:hanging="57"/>
              <w:jc w:val="both"/>
            </w:pPr>
            <w:r>
              <w:t>Trpný rod.</w:t>
            </w:r>
          </w:p>
          <w:p w14:paraId="0D67A3A0" w14:textId="77777777" w:rsidR="00972B54" w:rsidRDefault="00972B54" w:rsidP="00A56D42">
            <w:pPr>
              <w:pStyle w:val="Odstavecseseznamem"/>
              <w:numPr>
                <w:ilvl w:val="0"/>
                <w:numId w:val="42"/>
              </w:numPr>
              <w:ind w:left="284" w:hanging="57"/>
              <w:jc w:val="both"/>
            </w:pPr>
            <w:r>
              <w:t>Vztažné věty.</w:t>
            </w:r>
          </w:p>
          <w:p w14:paraId="5BFCEC04" w14:textId="77777777" w:rsidR="00972B54" w:rsidRDefault="00972B54" w:rsidP="00A56D42">
            <w:pPr>
              <w:pStyle w:val="Odstavecseseznamem"/>
              <w:numPr>
                <w:ilvl w:val="0"/>
                <w:numId w:val="42"/>
              </w:numPr>
              <w:ind w:left="284" w:hanging="57"/>
              <w:jc w:val="both"/>
            </w:pPr>
            <w:r>
              <w:t>Spojovací výrazy.</w:t>
            </w:r>
          </w:p>
          <w:p w14:paraId="10F74CD1" w14:textId="77777777" w:rsidR="00972B54" w:rsidRDefault="00972B54" w:rsidP="00A56D42">
            <w:pPr>
              <w:pStyle w:val="Odstavecseseznamem"/>
              <w:numPr>
                <w:ilvl w:val="0"/>
                <w:numId w:val="42"/>
              </w:numPr>
              <w:ind w:left="284" w:hanging="57"/>
              <w:jc w:val="both"/>
            </w:pPr>
            <w:r>
              <w:t>Syntax a jeho vliv na význam vět.</w:t>
            </w:r>
          </w:p>
          <w:p w14:paraId="7A4AAEF6" w14:textId="77777777" w:rsidR="00972B54" w:rsidRDefault="00972B54" w:rsidP="00A56D42">
            <w:pPr>
              <w:pStyle w:val="Odstavecseseznamem"/>
              <w:numPr>
                <w:ilvl w:val="0"/>
                <w:numId w:val="42"/>
              </w:numPr>
              <w:ind w:left="284" w:hanging="57"/>
              <w:jc w:val="both"/>
            </w:pPr>
            <w:r>
              <w:t>Názvy článků, klíčová slova.</w:t>
            </w:r>
          </w:p>
          <w:p w14:paraId="1E2706AF" w14:textId="77777777" w:rsidR="00972B54" w:rsidRDefault="00972B54" w:rsidP="00A56D42">
            <w:pPr>
              <w:pStyle w:val="Odstavecseseznamem"/>
              <w:numPr>
                <w:ilvl w:val="0"/>
                <w:numId w:val="42"/>
              </w:numPr>
              <w:ind w:left="284" w:hanging="57"/>
              <w:jc w:val="both"/>
            </w:pPr>
            <w:r>
              <w:t xml:space="preserve">Síla tvrzení, zpracování dat a výsledků, popis grafů. </w:t>
            </w:r>
          </w:p>
          <w:p w14:paraId="5A383007" w14:textId="77777777" w:rsidR="00972B54" w:rsidRDefault="00972B54" w:rsidP="00A56D42">
            <w:pPr>
              <w:pStyle w:val="Odstavecseseznamem"/>
              <w:numPr>
                <w:ilvl w:val="0"/>
                <w:numId w:val="42"/>
              </w:numPr>
              <w:ind w:left="284" w:hanging="57"/>
              <w:jc w:val="both"/>
            </w:pPr>
            <w:r>
              <w:t>Vliv jazykového zpracování na sílu tvrzení při analýze dat, zobecňování.</w:t>
            </w:r>
          </w:p>
          <w:p w14:paraId="38976F2F" w14:textId="77777777" w:rsidR="00972B54" w:rsidRDefault="00972B54" w:rsidP="00A56D42">
            <w:pPr>
              <w:pStyle w:val="Odstavecseseznamem"/>
              <w:numPr>
                <w:ilvl w:val="0"/>
                <w:numId w:val="42"/>
              </w:numPr>
              <w:ind w:left="284" w:hanging="57"/>
              <w:jc w:val="both"/>
            </w:pPr>
            <w:r>
              <w:t>Zpracování metodiky.</w:t>
            </w:r>
          </w:p>
          <w:p w14:paraId="24913478" w14:textId="77777777" w:rsidR="00972B54" w:rsidRDefault="00972B54" w:rsidP="00A56D42">
            <w:pPr>
              <w:pStyle w:val="Odstavecseseznamem"/>
              <w:numPr>
                <w:ilvl w:val="0"/>
                <w:numId w:val="42"/>
              </w:numPr>
              <w:ind w:left="284" w:hanging="57"/>
              <w:jc w:val="both"/>
            </w:pPr>
            <w:r>
              <w:t>Charakteristické části úvodu a závěru odborného článku.</w:t>
            </w:r>
          </w:p>
          <w:p w14:paraId="7196A3A0" w14:textId="77777777" w:rsidR="00972B54" w:rsidRDefault="00972B54" w:rsidP="00A56D42">
            <w:pPr>
              <w:pStyle w:val="Odstavecseseznamem"/>
              <w:numPr>
                <w:ilvl w:val="0"/>
                <w:numId w:val="42"/>
              </w:numPr>
              <w:ind w:left="284" w:hanging="57"/>
              <w:jc w:val="both"/>
            </w:pPr>
            <w:r>
              <w:t>Efektivní abstrakt.</w:t>
            </w:r>
          </w:p>
          <w:p w14:paraId="3B102EA1" w14:textId="77777777" w:rsidR="00972B54" w:rsidRDefault="00972B54" w:rsidP="00A56D42">
            <w:pPr>
              <w:pStyle w:val="Odstavecseseznamem"/>
              <w:numPr>
                <w:ilvl w:val="0"/>
                <w:numId w:val="42"/>
              </w:numPr>
              <w:ind w:left="284" w:hanging="57"/>
              <w:jc w:val="both"/>
            </w:pPr>
            <w:r>
              <w:t>Nápomocné tipy psaní odborných textů.</w:t>
            </w:r>
          </w:p>
        </w:tc>
      </w:tr>
      <w:tr w:rsidR="00972B54" w14:paraId="259926F0" w14:textId="77777777" w:rsidTr="00B40BDE">
        <w:trPr>
          <w:gridBefore w:val="1"/>
          <w:gridAfter w:val="1"/>
          <w:wBefore w:w="29" w:type="dxa"/>
          <w:wAfter w:w="34" w:type="dxa"/>
          <w:trHeight w:val="265"/>
        </w:trPr>
        <w:tc>
          <w:tcPr>
            <w:tcW w:w="3651" w:type="dxa"/>
            <w:gridSpan w:val="6"/>
            <w:tcBorders>
              <w:top w:val="nil"/>
            </w:tcBorders>
            <w:shd w:val="clear" w:color="auto" w:fill="F7CAAC"/>
          </w:tcPr>
          <w:p w14:paraId="19BE47A3" w14:textId="77777777" w:rsidR="00972B54" w:rsidRDefault="00972B54" w:rsidP="006E1331">
            <w:pPr>
              <w:jc w:val="both"/>
            </w:pPr>
            <w:r>
              <w:rPr>
                <w:b/>
              </w:rPr>
              <w:t>Studijní literatura a studijní pomůcky</w:t>
            </w:r>
          </w:p>
        </w:tc>
        <w:tc>
          <w:tcPr>
            <w:tcW w:w="6205" w:type="dxa"/>
            <w:gridSpan w:val="19"/>
            <w:tcBorders>
              <w:top w:val="nil"/>
              <w:bottom w:val="nil"/>
            </w:tcBorders>
          </w:tcPr>
          <w:p w14:paraId="33CEF4FC" w14:textId="77777777" w:rsidR="00972B54" w:rsidRDefault="00972B54" w:rsidP="006E1331">
            <w:pPr>
              <w:jc w:val="both"/>
            </w:pPr>
          </w:p>
        </w:tc>
      </w:tr>
      <w:tr w:rsidR="00972B54" w14:paraId="7133D6D0" w14:textId="77777777" w:rsidTr="00B40BDE">
        <w:trPr>
          <w:gridBefore w:val="1"/>
          <w:gridAfter w:val="1"/>
          <w:wBefore w:w="29" w:type="dxa"/>
          <w:wAfter w:w="34" w:type="dxa"/>
          <w:trHeight w:val="1497"/>
        </w:trPr>
        <w:tc>
          <w:tcPr>
            <w:tcW w:w="9856" w:type="dxa"/>
            <w:gridSpan w:val="25"/>
            <w:tcBorders>
              <w:top w:val="nil"/>
            </w:tcBorders>
          </w:tcPr>
          <w:p w14:paraId="7F779249" w14:textId="77777777" w:rsidR="00972B54" w:rsidRPr="006A0425" w:rsidRDefault="00972B54" w:rsidP="006E1331">
            <w:pPr>
              <w:jc w:val="both"/>
            </w:pPr>
            <w:r w:rsidRPr="006A0425">
              <w:rPr>
                <w:u w:val="single"/>
              </w:rPr>
              <w:t>Povinná literatura</w:t>
            </w:r>
            <w:r w:rsidRPr="006A0425">
              <w:t>:</w:t>
            </w:r>
          </w:p>
          <w:p w14:paraId="2933F734" w14:textId="0F274005" w:rsidR="00972B54" w:rsidRPr="006A0425" w:rsidRDefault="00972B54" w:rsidP="006E1331">
            <w:pPr>
              <w:jc w:val="both"/>
            </w:pPr>
            <w:r w:rsidRPr="00900F3D">
              <w:rPr>
                <w:caps/>
                <w:kern w:val="20"/>
              </w:rPr>
              <w:t>Philpot,</w:t>
            </w:r>
            <w:r w:rsidRPr="006A0425">
              <w:t xml:space="preserve"> S. </w:t>
            </w:r>
            <w:r w:rsidRPr="00900F3D">
              <w:t>Headway Academic Skills Level 2 Student’s Book, Readin</w:t>
            </w:r>
            <w:r w:rsidR="00BE406E">
              <w:t>g</w:t>
            </w:r>
            <w:r w:rsidRPr="00900F3D">
              <w:t>, Writing and Study Skills</w:t>
            </w:r>
            <w:r>
              <w:t xml:space="preserve">. </w:t>
            </w:r>
            <w:r w:rsidRPr="006A0425">
              <w:t>Oxford University Press. ISBN 0194741605.</w:t>
            </w:r>
          </w:p>
          <w:p w14:paraId="499F42F5" w14:textId="77777777" w:rsidR="00972B54" w:rsidRPr="006A0425" w:rsidRDefault="00972B54" w:rsidP="006E1331">
            <w:pPr>
              <w:jc w:val="both"/>
            </w:pPr>
            <w:r w:rsidRPr="00900F3D">
              <w:rPr>
                <w:caps/>
                <w:kern w:val="20"/>
              </w:rPr>
              <w:t>Murphy,</w:t>
            </w:r>
            <w:r w:rsidRPr="006A0425">
              <w:t xml:space="preserve"> R. </w:t>
            </w:r>
            <w:r w:rsidRPr="00900F3D">
              <w:t>English Grammar in Use.</w:t>
            </w:r>
            <w:r w:rsidRPr="006A0425">
              <w:t xml:space="preserve"> Cambridge, 2003. ISBN 0-521-5293-X.</w:t>
            </w:r>
          </w:p>
          <w:p w14:paraId="7DD88C43" w14:textId="77777777" w:rsidR="00972B54" w:rsidRPr="006A0425" w:rsidRDefault="00972B54" w:rsidP="006E1331">
            <w:pPr>
              <w:jc w:val="both"/>
            </w:pPr>
          </w:p>
          <w:p w14:paraId="7789EFAE" w14:textId="77777777" w:rsidR="00972B54" w:rsidRPr="006A0425" w:rsidRDefault="00972B54" w:rsidP="006E1331">
            <w:pPr>
              <w:jc w:val="both"/>
            </w:pPr>
            <w:r w:rsidRPr="006A0425">
              <w:rPr>
                <w:u w:val="single"/>
              </w:rPr>
              <w:t>Doporučená literatura</w:t>
            </w:r>
            <w:r w:rsidRPr="006A0425">
              <w:t>:</w:t>
            </w:r>
          </w:p>
          <w:p w14:paraId="01BCE478" w14:textId="77777777" w:rsidR="00972B54" w:rsidRPr="006A0425" w:rsidRDefault="00972B54" w:rsidP="006E1331">
            <w:pPr>
              <w:jc w:val="both"/>
            </w:pPr>
            <w:r w:rsidRPr="00900F3D">
              <w:rPr>
                <w:caps/>
                <w:kern w:val="20"/>
              </w:rPr>
              <w:t>Swan, M., Walter</w:t>
            </w:r>
            <w:r w:rsidRPr="006A0425">
              <w:t xml:space="preserve">, C. </w:t>
            </w:r>
            <w:r w:rsidRPr="00900F3D">
              <w:t>Oxford English Grammar Course Intermediate</w:t>
            </w:r>
            <w:r w:rsidRPr="006A0425">
              <w:t>. Oxford University Press, 2011. ISBN</w:t>
            </w:r>
            <w:r>
              <w:t xml:space="preserve"> </w:t>
            </w:r>
            <w:r w:rsidRPr="006A0425">
              <w:t>0194420825.</w:t>
            </w:r>
          </w:p>
          <w:p w14:paraId="4695859E" w14:textId="77777777" w:rsidR="00972B54" w:rsidRDefault="00972B54" w:rsidP="006E1331">
            <w:pPr>
              <w:jc w:val="both"/>
            </w:pPr>
            <w:r w:rsidRPr="006A0425">
              <w:t>Vlastní doplňující materiály v e-learningové podobě.</w:t>
            </w:r>
          </w:p>
        </w:tc>
      </w:tr>
      <w:tr w:rsidR="00972B54" w14:paraId="58E9FA4B"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tcPr>
          <w:p w14:paraId="6CC4E74A" w14:textId="77777777" w:rsidR="00972B54" w:rsidRDefault="00972B54" w:rsidP="006E1331">
            <w:pPr>
              <w:jc w:val="center"/>
              <w:rPr>
                <w:b/>
              </w:rPr>
            </w:pPr>
            <w:r>
              <w:rPr>
                <w:b/>
              </w:rPr>
              <w:t>Informace ke kombinované nebo distanční formě</w:t>
            </w:r>
          </w:p>
        </w:tc>
      </w:tr>
      <w:tr w:rsidR="00972B54" w14:paraId="0DEBAE7D" w14:textId="77777777" w:rsidTr="00B40BDE">
        <w:trPr>
          <w:gridBefore w:val="1"/>
          <w:gridAfter w:val="1"/>
          <w:wBefore w:w="29" w:type="dxa"/>
          <w:wAfter w:w="34" w:type="dxa"/>
        </w:trPr>
        <w:tc>
          <w:tcPr>
            <w:tcW w:w="4785" w:type="dxa"/>
            <w:gridSpan w:val="9"/>
            <w:tcBorders>
              <w:top w:val="single" w:sz="2" w:space="0" w:color="auto"/>
            </w:tcBorders>
            <w:shd w:val="clear" w:color="auto" w:fill="F7CAAC"/>
          </w:tcPr>
          <w:p w14:paraId="2333E531" w14:textId="77777777" w:rsidR="00972B54" w:rsidRDefault="00972B54" w:rsidP="006E1331">
            <w:pPr>
              <w:jc w:val="both"/>
            </w:pPr>
            <w:r>
              <w:rPr>
                <w:b/>
              </w:rPr>
              <w:t>Rozsah konzultací (soustředění)</w:t>
            </w:r>
          </w:p>
        </w:tc>
        <w:tc>
          <w:tcPr>
            <w:tcW w:w="889" w:type="dxa"/>
            <w:gridSpan w:val="3"/>
            <w:tcBorders>
              <w:top w:val="single" w:sz="2" w:space="0" w:color="auto"/>
            </w:tcBorders>
          </w:tcPr>
          <w:p w14:paraId="18EC4964" w14:textId="77777777" w:rsidR="00972B54" w:rsidRDefault="00972B54" w:rsidP="006E1331">
            <w:pPr>
              <w:jc w:val="center"/>
            </w:pPr>
            <w:r>
              <w:t>9</w:t>
            </w:r>
          </w:p>
        </w:tc>
        <w:tc>
          <w:tcPr>
            <w:tcW w:w="4182" w:type="dxa"/>
            <w:gridSpan w:val="13"/>
            <w:tcBorders>
              <w:top w:val="single" w:sz="2" w:space="0" w:color="auto"/>
            </w:tcBorders>
            <w:shd w:val="clear" w:color="auto" w:fill="F7CAAC"/>
          </w:tcPr>
          <w:p w14:paraId="3BC84AD5" w14:textId="77777777" w:rsidR="00972B54" w:rsidRDefault="00972B54" w:rsidP="006E1331">
            <w:pPr>
              <w:jc w:val="both"/>
              <w:rPr>
                <w:b/>
              </w:rPr>
            </w:pPr>
            <w:r>
              <w:rPr>
                <w:b/>
              </w:rPr>
              <w:t xml:space="preserve">hodin </w:t>
            </w:r>
          </w:p>
        </w:tc>
      </w:tr>
      <w:tr w:rsidR="00972B54" w14:paraId="61C54F3C" w14:textId="77777777" w:rsidTr="00B40BDE">
        <w:trPr>
          <w:gridBefore w:val="1"/>
          <w:gridAfter w:val="1"/>
          <w:wBefore w:w="29" w:type="dxa"/>
          <w:wAfter w:w="34" w:type="dxa"/>
        </w:trPr>
        <w:tc>
          <w:tcPr>
            <w:tcW w:w="9856" w:type="dxa"/>
            <w:gridSpan w:val="25"/>
            <w:shd w:val="clear" w:color="auto" w:fill="F7CAAC"/>
          </w:tcPr>
          <w:p w14:paraId="2591B479" w14:textId="77777777" w:rsidR="00972B54" w:rsidRDefault="00972B54" w:rsidP="006E1331">
            <w:pPr>
              <w:jc w:val="both"/>
              <w:rPr>
                <w:b/>
              </w:rPr>
            </w:pPr>
            <w:r>
              <w:rPr>
                <w:b/>
              </w:rPr>
              <w:t>Informace o způsobu kontaktu s vyučujícím</w:t>
            </w:r>
          </w:p>
        </w:tc>
      </w:tr>
      <w:tr w:rsidR="00972B54" w14:paraId="09178EC2" w14:textId="77777777" w:rsidTr="00B40BDE">
        <w:trPr>
          <w:gridBefore w:val="1"/>
          <w:gridAfter w:val="1"/>
          <w:wBefore w:w="29" w:type="dxa"/>
          <w:wAfter w:w="34" w:type="dxa"/>
          <w:trHeight w:val="1373"/>
        </w:trPr>
        <w:tc>
          <w:tcPr>
            <w:tcW w:w="9856" w:type="dxa"/>
            <w:gridSpan w:val="25"/>
          </w:tcPr>
          <w:p w14:paraId="697DA35C" w14:textId="77777777" w:rsidR="00972B54" w:rsidRDefault="00972B54" w:rsidP="006E1331">
            <w:pPr>
              <w:spacing w:line="252" w:lineRule="auto"/>
              <w:jc w:val="both"/>
            </w:pPr>
            <w:r>
              <w:t xml:space="preserve">Studenti samostatně studují předložené materiály a využívají e-learningovou podporu. Odevzdávají abstrakt své diplomové práce. </w:t>
            </w:r>
            <w:r w:rsidRPr="00EA786C">
              <w:t>V případě potřeby mají možnost domluvit si individuální konzultaci.</w:t>
            </w:r>
          </w:p>
          <w:p w14:paraId="13F0F636" w14:textId="77777777" w:rsidR="00972B54" w:rsidRDefault="00972B54" w:rsidP="006E1331">
            <w:pPr>
              <w:jc w:val="both"/>
            </w:pPr>
          </w:p>
          <w:p w14:paraId="1E223DC7" w14:textId="77777777" w:rsidR="00972B54" w:rsidRDefault="00972B54" w:rsidP="006E1331">
            <w:pPr>
              <w:jc w:val="both"/>
            </w:pPr>
            <w:r w:rsidRPr="00685529">
              <w:t xml:space="preserve">Možnosti komunikace s vyučujícím: </w:t>
            </w:r>
            <w:r>
              <w:t xml:space="preserve">viz Telefonní seznam UTB </w:t>
            </w:r>
            <w:hyperlink r:id="rId73" w:history="1">
              <w:r w:rsidRPr="00ED2DBC">
                <w:rPr>
                  <w:rStyle w:val="Hypertextovodkaz"/>
                </w:rPr>
                <w:t>http://phonebook.utb.cz/</w:t>
              </w:r>
            </w:hyperlink>
            <w:r>
              <w:t>.</w:t>
            </w:r>
          </w:p>
          <w:p w14:paraId="22A8ABB3" w14:textId="77777777" w:rsidR="00972B54" w:rsidRDefault="00972B54" w:rsidP="006E1331">
            <w:pPr>
              <w:jc w:val="both"/>
            </w:pPr>
          </w:p>
          <w:p w14:paraId="3BCFB28B" w14:textId="77777777" w:rsidR="00972B54" w:rsidRDefault="00972B54" w:rsidP="006E1331">
            <w:pPr>
              <w:jc w:val="both"/>
            </w:pPr>
          </w:p>
          <w:p w14:paraId="2A014109" w14:textId="77777777" w:rsidR="00972B54" w:rsidRDefault="00972B54" w:rsidP="006E1331">
            <w:pPr>
              <w:jc w:val="both"/>
            </w:pPr>
          </w:p>
          <w:p w14:paraId="0D28B523" w14:textId="77777777" w:rsidR="00972B54" w:rsidRDefault="00972B54" w:rsidP="006E1331">
            <w:pPr>
              <w:jc w:val="both"/>
            </w:pPr>
          </w:p>
          <w:p w14:paraId="6DB9C266" w14:textId="77777777" w:rsidR="00972B54" w:rsidRDefault="00972B54" w:rsidP="006E1331">
            <w:pPr>
              <w:jc w:val="both"/>
            </w:pPr>
          </w:p>
          <w:p w14:paraId="0A63B639" w14:textId="77777777" w:rsidR="00972B54" w:rsidRDefault="00972B54" w:rsidP="006E1331">
            <w:pPr>
              <w:jc w:val="both"/>
            </w:pPr>
          </w:p>
          <w:p w14:paraId="2E52633A" w14:textId="77777777" w:rsidR="00972B54" w:rsidRDefault="00972B54" w:rsidP="006E1331">
            <w:pPr>
              <w:jc w:val="both"/>
            </w:pPr>
          </w:p>
          <w:p w14:paraId="468589C1" w14:textId="77777777" w:rsidR="00972B54" w:rsidRDefault="00972B54" w:rsidP="006E1331">
            <w:pPr>
              <w:jc w:val="both"/>
            </w:pPr>
          </w:p>
          <w:p w14:paraId="7A903393" w14:textId="77777777" w:rsidR="00972B54" w:rsidRDefault="00972B54" w:rsidP="006E1331">
            <w:pPr>
              <w:jc w:val="both"/>
            </w:pPr>
          </w:p>
        </w:tc>
      </w:tr>
      <w:tr w:rsidR="00972B54" w14:paraId="26D0A73A" w14:textId="77777777" w:rsidTr="00B40BDE">
        <w:trPr>
          <w:gridBefore w:val="1"/>
          <w:gridAfter w:val="1"/>
          <w:wBefore w:w="29" w:type="dxa"/>
          <w:wAfter w:w="34" w:type="dxa"/>
        </w:trPr>
        <w:tc>
          <w:tcPr>
            <w:tcW w:w="9856" w:type="dxa"/>
            <w:gridSpan w:val="25"/>
            <w:tcBorders>
              <w:bottom w:val="double" w:sz="4" w:space="0" w:color="auto"/>
            </w:tcBorders>
            <w:shd w:val="clear" w:color="auto" w:fill="BDD6EE"/>
          </w:tcPr>
          <w:p w14:paraId="67CC61CB" w14:textId="77777777" w:rsidR="00972B54" w:rsidRDefault="00972B54" w:rsidP="006E1331">
            <w:pPr>
              <w:jc w:val="both"/>
              <w:rPr>
                <w:b/>
                <w:sz w:val="28"/>
              </w:rPr>
            </w:pPr>
            <w:r>
              <w:lastRenderedPageBreak/>
              <w:br w:type="page"/>
            </w:r>
            <w:r>
              <w:rPr>
                <w:b/>
                <w:sz w:val="28"/>
              </w:rPr>
              <w:t>B-III – Charakteristika studijního předmětu</w:t>
            </w:r>
          </w:p>
        </w:tc>
      </w:tr>
      <w:tr w:rsidR="00972B54" w14:paraId="74AC2BAE" w14:textId="77777777" w:rsidTr="00B40BDE">
        <w:trPr>
          <w:gridBefore w:val="1"/>
          <w:gridAfter w:val="1"/>
          <w:wBefore w:w="29" w:type="dxa"/>
          <w:wAfter w:w="34" w:type="dxa"/>
        </w:trPr>
        <w:tc>
          <w:tcPr>
            <w:tcW w:w="3084" w:type="dxa"/>
            <w:gridSpan w:val="3"/>
            <w:tcBorders>
              <w:top w:val="double" w:sz="4" w:space="0" w:color="auto"/>
            </w:tcBorders>
            <w:shd w:val="clear" w:color="auto" w:fill="F7CAAC"/>
          </w:tcPr>
          <w:p w14:paraId="2DAC26ED" w14:textId="77777777" w:rsidR="00972B54" w:rsidRDefault="00972B54" w:rsidP="006E1331">
            <w:pPr>
              <w:jc w:val="both"/>
              <w:rPr>
                <w:b/>
              </w:rPr>
            </w:pPr>
            <w:r>
              <w:rPr>
                <w:b/>
              </w:rPr>
              <w:t>Název studijního předmětu</w:t>
            </w:r>
          </w:p>
        </w:tc>
        <w:tc>
          <w:tcPr>
            <w:tcW w:w="6772" w:type="dxa"/>
            <w:gridSpan w:val="22"/>
            <w:tcBorders>
              <w:top w:val="double" w:sz="4" w:space="0" w:color="auto"/>
            </w:tcBorders>
          </w:tcPr>
          <w:p w14:paraId="405E172F" w14:textId="77777777" w:rsidR="00972B54" w:rsidRPr="00900F3D" w:rsidRDefault="00972B54" w:rsidP="006E1331">
            <w:pPr>
              <w:jc w:val="both"/>
              <w:rPr>
                <w:b/>
              </w:rPr>
            </w:pPr>
            <w:r w:rsidRPr="00FF317E">
              <w:rPr>
                <w:b/>
              </w:rPr>
              <w:t xml:space="preserve">Akademické dovednosti v němčině </w:t>
            </w:r>
            <w:r w:rsidRPr="00FF317E">
              <w:t>(pro K</w:t>
            </w:r>
            <w:r>
              <w:t>S</w:t>
            </w:r>
            <w:r w:rsidRPr="00FF317E">
              <w:t xml:space="preserve"> </w:t>
            </w:r>
            <w:r>
              <w:t>-</w:t>
            </w:r>
            <w:r w:rsidRPr="00FF317E">
              <w:t xml:space="preserve"> alternativní možnost k AJ)</w:t>
            </w:r>
          </w:p>
        </w:tc>
      </w:tr>
      <w:tr w:rsidR="00972B54" w14:paraId="5EF467E6" w14:textId="77777777" w:rsidTr="00B40BDE">
        <w:trPr>
          <w:gridBefore w:val="1"/>
          <w:gridAfter w:val="1"/>
          <w:wBefore w:w="29" w:type="dxa"/>
          <w:wAfter w:w="34" w:type="dxa"/>
        </w:trPr>
        <w:tc>
          <w:tcPr>
            <w:tcW w:w="3084" w:type="dxa"/>
            <w:gridSpan w:val="3"/>
            <w:shd w:val="clear" w:color="auto" w:fill="F7CAAC"/>
          </w:tcPr>
          <w:p w14:paraId="0C14A89A" w14:textId="77777777" w:rsidR="00972B54" w:rsidRDefault="00972B54" w:rsidP="006E1331">
            <w:pPr>
              <w:jc w:val="both"/>
              <w:rPr>
                <w:b/>
              </w:rPr>
            </w:pPr>
            <w:r>
              <w:rPr>
                <w:b/>
              </w:rPr>
              <w:t>Typ předmětu</w:t>
            </w:r>
          </w:p>
        </w:tc>
        <w:tc>
          <w:tcPr>
            <w:tcW w:w="3406" w:type="dxa"/>
            <w:gridSpan w:val="12"/>
          </w:tcPr>
          <w:p w14:paraId="0F94CF20" w14:textId="77777777" w:rsidR="00972B54" w:rsidRDefault="00972B54" w:rsidP="006E1331">
            <w:pPr>
              <w:jc w:val="both"/>
            </w:pPr>
            <w:r>
              <w:t>povinně volitelný</w:t>
            </w:r>
          </w:p>
        </w:tc>
        <w:tc>
          <w:tcPr>
            <w:tcW w:w="2695" w:type="dxa"/>
            <w:gridSpan w:val="8"/>
            <w:shd w:val="clear" w:color="auto" w:fill="F7CAAC"/>
          </w:tcPr>
          <w:p w14:paraId="5ADAB46C" w14:textId="77777777" w:rsidR="00972B54" w:rsidRDefault="00972B54" w:rsidP="006E1331">
            <w:pPr>
              <w:jc w:val="both"/>
            </w:pPr>
            <w:r>
              <w:rPr>
                <w:b/>
              </w:rPr>
              <w:t>doporučený ročník / semestr</w:t>
            </w:r>
          </w:p>
        </w:tc>
        <w:tc>
          <w:tcPr>
            <w:tcW w:w="671" w:type="dxa"/>
            <w:gridSpan w:val="2"/>
          </w:tcPr>
          <w:p w14:paraId="13487D1C" w14:textId="77777777" w:rsidR="00972B54" w:rsidRDefault="00972B54" w:rsidP="006E1331">
            <w:pPr>
              <w:jc w:val="both"/>
            </w:pPr>
            <w:r>
              <w:t>2/ZS</w:t>
            </w:r>
          </w:p>
        </w:tc>
      </w:tr>
      <w:tr w:rsidR="00972B54" w14:paraId="429A4A52" w14:textId="77777777" w:rsidTr="00B40BDE">
        <w:trPr>
          <w:gridBefore w:val="1"/>
          <w:gridAfter w:val="1"/>
          <w:wBefore w:w="29" w:type="dxa"/>
          <w:wAfter w:w="34" w:type="dxa"/>
        </w:trPr>
        <w:tc>
          <w:tcPr>
            <w:tcW w:w="3084" w:type="dxa"/>
            <w:gridSpan w:val="3"/>
            <w:shd w:val="clear" w:color="auto" w:fill="F7CAAC"/>
          </w:tcPr>
          <w:p w14:paraId="6142BC64" w14:textId="77777777" w:rsidR="00972B54" w:rsidRDefault="00972B54" w:rsidP="006E1331">
            <w:pPr>
              <w:jc w:val="both"/>
              <w:rPr>
                <w:b/>
              </w:rPr>
            </w:pPr>
            <w:r>
              <w:rPr>
                <w:b/>
              </w:rPr>
              <w:t>Rozsah studijního předmětu</w:t>
            </w:r>
          </w:p>
        </w:tc>
        <w:tc>
          <w:tcPr>
            <w:tcW w:w="1701" w:type="dxa"/>
            <w:gridSpan w:val="6"/>
          </w:tcPr>
          <w:p w14:paraId="5842405D" w14:textId="77777777" w:rsidR="00972B54" w:rsidRDefault="00972B54" w:rsidP="006E1331">
            <w:pPr>
              <w:jc w:val="both"/>
            </w:pPr>
          </w:p>
        </w:tc>
        <w:tc>
          <w:tcPr>
            <w:tcW w:w="889" w:type="dxa"/>
            <w:gridSpan w:val="3"/>
            <w:shd w:val="clear" w:color="auto" w:fill="F7CAAC"/>
          </w:tcPr>
          <w:p w14:paraId="00AC092E" w14:textId="77777777" w:rsidR="00972B54" w:rsidRDefault="00972B54" w:rsidP="006E1331">
            <w:pPr>
              <w:jc w:val="both"/>
              <w:rPr>
                <w:b/>
              </w:rPr>
            </w:pPr>
            <w:r>
              <w:rPr>
                <w:b/>
              </w:rPr>
              <w:t xml:space="preserve">hod. </w:t>
            </w:r>
          </w:p>
        </w:tc>
        <w:tc>
          <w:tcPr>
            <w:tcW w:w="816" w:type="dxa"/>
            <w:gridSpan w:val="3"/>
          </w:tcPr>
          <w:p w14:paraId="62E8D192" w14:textId="77777777" w:rsidR="00972B54" w:rsidRDefault="00972B54" w:rsidP="006E1331">
            <w:pPr>
              <w:jc w:val="both"/>
            </w:pPr>
          </w:p>
        </w:tc>
        <w:tc>
          <w:tcPr>
            <w:tcW w:w="2156" w:type="dxa"/>
            <w:gridSpan w:val="5"/>
            <w:shd w:val="clear" w:color="auto" w:fill="F7CAAC"/>
          </w:tcPr>
          <w:p w14:paraId="18BCC029" w14:textId="77777777" w:rsidR="00972B54" w:rsidRDefault="00972B54" w:rsidP="006E1331">
            <w:pPr>
              <w:jc w:val="both"/>
              <w:rPr>
                <w:b/>
              </w:rPr>
            </w:pPr>
            <w:r>
              <w:rPr>
                <w:b/>
              </w:rPr>
              <w:t>kreditů</w:t>
            </w:r>
          </w:p>
        </w:tc>
        <w:tc>
          <w:tcPr>
            <w:tcW w:w="1210" w:type="dxa"/>
            <w:gridSpan w:val="5"/>
          </w:tcPr>
          <w:p w14:paraId="1C2495FA" w14:textId="77777777" w:rsidR="00972B54" w:rsidRDefault="00972B54" w:rsidP="006E1331">
            <w:pPr>
              <w:jc w:val="both"/>
            </w:pPr>
            <w:r>
              <w:t>2</w:t>
            </w:r>
          </w:p>
        </w:tc>
      </w:tr>
      <w:tr w:rsidR="00972B54" w14:paraId="22C80173" w14:textId="77777777" w:rsidTr="00B40BDE">
        <w:trPr>
          <w:gridBefore w:val="1"/>
          <w:gridAfter w:val="1"/>
          <w:wBefore w:w="29" w:type="dxa"/>
          <w:wAfter w:w="34" w:type="dxa"/>
        </w:trPr>
        <w:tc>
          <w:tcPr>
            <w:tcW w:w="3084" w:type="dxa"/>
            <w:gridSpan w:val="3"/>
            <w:shd w:val="clear" w:color="auto" w:fill="F7CAAC"/>
          </w:tcPr>
          <w:p w14:paraId="342215F7" w14:textId="77777777" w:rsidR="00972B54" w:rsidRDefault="00972B54" w:rsidP="006E1331">
            <w:pPr>
              <w:jc w:val="both"/>
              <w:rPr>
                <w:b/>
                <w:sz w:val="22"/>
              </w:rPr>
            </w:pPr>
            <w:r>
              <w:rPr>
                <w:b/>
              </w:rPr>
              <w:t>Prerekvizity, korekvizity, ekvivalence</w:t>
            </w:r>
          </w:p>
        </w:tc>
        <w:tc>
          <w:tcPr>
            <w:tcW w:w="6772" w:type="dxa"/>
            <w:gridSpan w:val="22"/>
          </w:tcPr>
          <w:p w14:paraId="1AB166F8" w14:textId="77777777" w:rsidR="00972B54" w:rsidRDefault="00972B54" w:rsidP="006E1331">
            <w:pPr>
              <w:jc w:val="both"/>
            </w:pPr>
          </w:p>
        </w:tc>
      </w:tr>
      <w:tr w:rsidR="00972B54" w14:paraId="1396FDBE" w14:textId="77777777" w:rsidTr="00B40BDE">
        <w:trPr>
          <w:gridBefore w:val="1"/>
          <w:gridAfter w:val="1"/>
          <w:wBefore w:w="29" w:type="dxa"/>
          <w:wAfter w:w="34" w:type="dxa"/>
        </w:trPr>
        <w:tc>
          <w:tcPr>
            <w:tcW w:w="3084" w:type="dxa"/>
            <w:gridSpan w:val="3"/>
            <w:shd w:val="clear" w:color="auto" w:fill="F7CAAC"/>
          </w:tcPr>
          <w:p w14:paraId="6DEC6BF2" w14:textId="77777777" w:rsidR="00972B54" w:rsidRDefault="00972B54" w:rsidP="006E1331">
            <w:pPr>
              <w:jc w:val="both"/>
              <w:rPr>
                <w:b/>
              </w:rPr>
            </w:pPr>
            <w:r>
              <w:rPr>
                <w:b/>
              </w:rPr>
              <w:t>Způsob ověření studijních výsledků</w:t>
            </w:r>
          </w:p>
        </w:tc>
        <w:tc>
          <w:tcPr>
            <w:tcW w:w="3406" w:type="dxa"/>
            <w:gridSpan w:val="12"/>
          </w:tcPr>
          <w:p w14:paraId="21F61495" w14:textId="77777777" w:rsidR="00972B54" w:rsidRDefault="00972B54" w:rsidP="006E1331">
            <w:pPr>
              <w:jc w:val="both"/>
            </w:pPr>
            <w:r>
              <w:t>klasifikovaný zápočet</w:t>
            </w:r>
          </w:p>
        </w:tc>
        <w:tc>
          <w:tcPr>
            <w:tcW w:w="1554" w:type="dxa"/>
            <w:gridSpan w:val="2"/>
            <w:shd w:val="clear" w:color="auto" w:fill="F7CAAC"/>
          </w:tcPr>
          <w:p w14:paraId="788060BB" w14:textId="77777777" w:rsidR="00972B54" w:rsidRDefault="00972B54" w:rsidP="006E1331">
            <w:pPr>
              <w:jc w:val="both"/>
              <w:rPr>
                <w:b/>
              </w:rPr>
            </w:pPr>
            <w:r>
              <w:rPr>
                <w:b/>
              </w:rPr>
              <w:t>Forma výuky</w:t>
            </w:r>
          </w:p>
        </w:tc>
        <w:tc>
          <w:tcPr>
            <w:tcW w:w="1812" w:type="dxa"/>
            <w:gridSpan w:val="8"/>
          </w:tcPr>
          <w:p w14:paraId="700BE682" w14:textId="77777777" w:rsidR="00972B54" w:rsidRDefault="00972B54" w:rsidP="006E1331">
            <w:pPr>
              <w:jc w:val="both"/>
            </w:pPr>
            <w:r>
              <w:t>semináře</w:t>
            </w:r>
          </w:p>
        </w:tc>
      </w:tr>
      <w:tr w:rsidR="00972B54" w14:paraId="10EDE503" w14:textId="77777777" w:rsidTr="00B40BDE">
        <w:trPr>
          <w:gridBefore w:val="1"/>
          <w:gridAfter w:val="1"/>
          <w:wBefore w:w="29" w:type="dxa"/>
          <w:wAfter w:w="34" w:type="dxa"/>
        </w:trPr>
        <w:tc>
          <w:tcPr>
            <w:tcW w:w="3084" w:type="dxa"/>
            <w:gridSpan w:val="3"/>
            <w:shd w:val="clear" w:color="auto" w:fill="F7CAAC"/>
          </w:tcPr>
          <w:p w14:paraId="229126E2" w14:textId="77777777" w:rsidR="00972B54" w:rsidRDefault="00972B54" w:rsidP="006E1331">
            <w:pPr>
              <w:jc w:val="both"/>
              <w:rPr>
                <w:b/>
              </w:rPr>
            </w:pPr>
            <w:r>
              <w:rPr>
                <w:b/>
              </w:rPr>
              <w:t>Forma způsobu ověření studijních výsledků a další požadavky na studenta</w:t>
            </w:r>
          </w:p>
        </w:tc>
        <w:tc>
          <w:tcPr>
            <w:tcW w:w="6772" w:type="dxa"/>
            <w:gridSpan w:val="22"/>
            <w:tcBorders>
              <w:bottom w:val="single" w:sz="4" w:space="0" w:color="auto"/>
            </w:tcBorders>
          </w:tcPr>
          <w:p w14:paraId="358D832B" w14:textId="77777777" w:rsidR="00972B54" w:rsidRDefault="00972B54" w:rsidP="006E1331">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němčiny je na úrovni pokročilý B2.</w:t>
            </w:r>
          </w:p>
        </w:tc>
      </w:tr>
      <w:tr w:rsidR="00972B54" w14:paraId="23237ECD" w14:textId="77777777" w:rsidTr="00B40BDE">
        <w:trPr>
          <w:gridBefore w:val="1"/>
          <w:gridAfter w:val="1"/>
          <w:wBefore w:w="29" w:type="dxa"/>
          <w:wAfter w:w="34" w:type="dxa"/>
          <w:trHeight w:val="197"/>
        </w:trPr>
        <w:tc>
          <w:tcPr>
            <w:tcW w:w="3084" w:type="dxa"/>
            <w:gridSpan w:val="3"/>
            <w:tcBorders>
              <w:top w:val="nil"/>
            </w:tcBorders>
            <w:shd w:val="clear" w:color="auto" w:fill="F7CAAC"/>
          </w:tcPr>
          <w:p w14:paraId="11775625" w14:textId="77777777" w:rsidR="00972B54" w:rsidRDefault="00972B54" w:rsidP="006E1331">
            <w:pPr>
              <w:jc w:val="both"/>
              <w:rPr>
                <w:b/>
              </w:rPr>
            </w:pPr>
            <w:r>
              <w:rPr>
                <w:b/>
              </w:rPr>
              <w:t>Garant předmětu</w:t>
            </w:r>
          </w:p>
        </w:tc>
        <w:tc>
          <w:tcPr>
            <w:tcW w:w="6772" w:type="dxa"/>
            <w:gridSpan w:val="22"/>
            <w:tcBorders>
              <w:top w:val="single" w:sz="4" w:space="0" w:color="auto"/>
            </w:tcBorders>
          </w:tcPr>
          <w:p w14:paraId="2A3089CE" w14:textId="77777777" w:rsidR="00972B54" w:rsidRDefault="00972B54" w:rsidP="006E1331">
            <w:pPr>
              <w:jc w:val="both"/>
            </w:pPr>
          </w:p>
        </w:tc>
      </w:tr>
      <w:tr w:rsidR="00972B54" w14:paraId="231D8B06" w14:textId="77777777" w:rsidTr="00B40BDE">
        <w:trPr>
          <w:gridBefore w:val="1"/>
          <w:gridAfter w:val="1"/>
          <w:wBefore w:w="29" w:type="dxa"/>
          <w:wAfter w:w="34" w:type="dxa"/>
          <w:trHeight w:val="243"/>
        </w:trPr>
        <w:tc>
          <w:tcPr>
            <w:tcW w:w="3084" w:type="dxa"/>
            <w:gridSpan w:val="3"/>
            <w:tcBorders>
              <w:top w:val="nil"/>
            </w:tcBorders>
            <w:shd w:val="clear" w:color="auto" w:fill="F7CAAC"/>
          </w:tcPr>
          <w:p w14:paraId="23C44595" w14:textId="77777777" w:rsidR="00972B54" w:rsidRDefault="00972B54" w:rsidP="006E1331">
            <w:pPr>
              <w:jc w:val="both"/>
              <w:rPr>
                <w:b/>
              </w:rPr>
            </w:pPr>
            <w:r>
              <w:rPr>
                <w:b/>
              </w:rPr>
              <w:t>Zapojení garanta do výuky předmětu</w:t>
            </w:r>
          </w:p>
        </w:tc>
        <w:tc>
          <w:tcPr>
            <w:tcW w:w="6772" w:type="dxa"/>
            <w:gridSpan w:val="22"/>
            <w:tcBorders>
              <w:top w:val="nil"/>
            </w:tcBorders>
          </w:tcPr>
          <w:p w14:paraId="3BAE2711" w14:textId="77777777" w:rsidR="00972B54" w:rsidRDefault="00972B54" w:rsidP="006E1331">
            <w:pPr>
              <w:jc w:val="both"/>
            </w:pPr>
          </w:p>
        </w:tc>
      </w:tr>
      <w:tr w:rsidR="00972B54" w14:paraId="4D7F2075" w14:textId="77777777" w:rsidTr="00B40BDE">
        <w:trPr>
          <w:gridBefore w:val="1"/>
          <w:gridAfter w:val="1"/>
          <w:wBefore w:w="29" w:type="dxa"/>
          <w:wAfter w:w="34" w:type="dxa"/>
        </w:trPr>
        <w:tc>
          <w:tcPr>
            <w:tcW w:w="3084" w:type="dxa"/>
            <w:gridSpan w:val="3"/>
            <w:shd w:val="clear" w:color="auto" w:fill="F7CAAC"/>
          </w:tcPr>
          <w:p w14:paraId="3F6B2279" w14:textId="77777777" w:rsidR="00972B54" w:rsidRDefault="00972B54" w:rsidP="006E1331">
            <w:pPr>
              <w:jc w:val="both"/>
              <w:rPr>
                <w:b/>
              </w:rPr>
            </w:pPr>
            <w:r>
              <w:rPr>
                <w:b/>
              </w:rPr>
              <w:t>Vyučující</w:t>
            </w:r>
          </w:p>
        </w:tc>
        <w:tc>
          <w:tcPr>
            <w:tcW w:w="6772" w:type="dxa"/>
            <w:gridSpan w:val="22"/>
            <w:tcBorders>
              <w:bottom w:val="nil"/>
            </w:tcBorders>
          </w:tcPr>
          <w:p w14:paraId="0C1645C4" w14:textId="77777777" w:rsidR="00972B54" w:rsidRDefault="00972B54" w:rsidP="006E1331">
            <w:pPr>
              <w:jc w:val="both"/>
            </w:pPr>
          </w:p>
        </w:tc>
      </w:tr>
      <w:tr w:rsidR="00972B54" w14:paraId="0AFD3D32" w14:textId="77777777" w:rsidTr="00B40BDE">
        <w:trPr>
          <w:gridBefore w:val="1"/>
          <w:gridAfter w:val="1"/>
          <w:wBefore w:w="29" w:type="dxa"/>
          <w:wAfter w:w="34" w:type="dxa"/>
          <w:trHeight w:val="338"/>
        </w:trPr>
        <w:tc>
          <w:tcPr>
            <w:tcW w:w="9856" w:type="dxa"/>
            <w:gridSpan w:val="25"/>
            <w:tcBorders>
              <w:top w:val="nil"/>
            </w:tcBorders>
          </w:tcPr>
          <w:p w14:paraId="210D0172" w14:textId="77777777" w:rsidR="00972B54" w:rsidRDefault="00972B54" w:rsidP="006E1331">
            <w:pPr>
              <w:spacing w:before="60" w:after="60"/>
              <w:jc w:val="both"/>
            </w:pPr>
            <w:r w:rsidRPr="003F7A8B">
              <w:rPr>
                <w:i/>
              </w:rPr>
              <w:t>Předmět má pro zaměření SP doplňující charakter.</w:t>
            </w:r>
          </w:p>
        </w:tc>
      </w:tr>
      <w:tr w:rsidR="00972B54" w14:paraId="3F5A881D" w14:textId="77777777" w:rsidTr="00B40BDE">
        <w:trPr>
          <w:gridBefore w:val="1"/>
          <w:gridAfter w:val="1"/>
          <w:wBefore w:w="29" w:type="dxa"/>
          <w:wAfter w:w="34" w:type="dxa"/>
        </w:trPr>
        <w:tc>
          <w:tcPr>
            <w:tcW w:w="3084" w:type="dxa"/>
            <w:gridSpan w:val="3"/>
            <w:shd w:val="clear" w:color="auto" w:fill="F7CAAC"/>
          </w:tcPr>
          <w:p w14:paraId="30216548" w14:textId="77777777" w:rsidR="00972B54" w:rsidRDefault="00972B54" w:rsidP="006E1331">
            <w:pPr>
              <w:jc w:val="both"/>
              <w:rPr>
                <w:b/>
              </w:rPr>
            </w:pPr>
            <w:r>
              <w:rPr>
                <w:b/>
              </w:rPr>
              <w:t>Stručná anotace předmětu</w:t>
            </w:r>
          </w:p>
        </w:tc>
        <w:tc>
          <w:tcPr>
            <w:tcW w:w="6772" w:type="dxa"/>
            <w:gridSpan w:val="22"/>
            <w:tcBorders>
              <w:bottom w:val="nil"/>
            </w:tcBorders>
          </w:tcPr>
          <w:p w14:paraId="0C3744E4" w14:textId="77777777" w:rsidR="00972B54" w:rsidRDefault="00972B54" w:rsidP="006E1331">
            <w:pPr>
              <w:jc w:val="both"/>
            </w:pPr>
          </w:p>
        </w:tc>
      </w:tr>
      <w:tr w:rsidR="00972B54" w14:paraId="00FE796C" w14:textId="77777777" w:rsidTr="00B40BDE">
        <w:trPr>
          <w:gridBefore w:val="1"/>
          <w:gridAfter w:val="1"/>
          <w:wBefore w:w="29" w:type="dxa"/>
          <w:wAfter w:w="34" w:type="dxa"/>
          <w:trHeight w:val="3938"/>
        </w:trPr>
        <w:tc>
          <w:tcPr>
            <w:tcW w:w="9856" w:type="dxa"/>
            <w:gridSpan w:val="25"/>
            <w:tcBorders>
              <w:top w:val="nil"/>
              <w:bottom w:val="single" w:sz="12" w:space="0" w:color="auto"/>
            </w:tcBorders>
          </w:tcPr>
          <w:p w14:paraId="0F249D99" w14:textId="77777777" w:rsidR="00972B54" w:rsidRDefault="00972B54" w:rsidP="006E1331">
            <w:pPr>
              <w:jc w:val="both"/>
            </w:pPr>
            <w:r>
              <w:t>Cílem předmětu je naučit studenty pracovat s odbornými tématy, písemně i ústně prezentovat technické informace v němčině. Zabývá se rozvojem komunikačních schopností studentů i v obecné oblasti a profesních situacích. Obsah předmětu tvoří tyto tematické celky:</w:t>
            </w:r>
          </w:p>
          <w:p w14:paraId="0ABEC0FD" w14:textId="77777777" w:rsidR="00972B54" w:rsidRDefault="00972B54" w:rsidP="00A56D42">
            <w:pPr>
              <w:pStyle w:val="Odstavecseseznamem"/>
              <w:numPr>
                <w:ilvl w:val="0"/>
                <w:numId w:val="43"/>
              </w:numPr>
              <w:suppressAutoHyphens/>
              <w:ind w:left="284" w:hanging="57"/>
              <w:jc w:val="both"/>
            </w:pPr>
            <w:r w:rsidRPr="00CE4780">
              <w:t>Základní gramatické struktury</w:t>
            </w:r>
            <w:r>
              <w:t>.</w:t>
            </w:r>
          </w:p>
          <w:p w14:paraId="52FE6B8C" w14:textId="77777777" w:rsidR="00972B54" w:rsidRDefault="00972B54" w:rsidP="00A56D42">
            <w:pPr>
              <w:pStyle w:val="Odstavecseseznamem"/>
              <w:numPr>
                <w:ilvl w:val="0"/>
                <w:numId w:val="43"/>
              </w:numPr>
              <w:suppressAutoHyphens/>
              <w:ind w:left="284" w:hanging="57"/>
              <w:jc w:val="both"/>
            </w:pPr>
            <w:r>
              <w:t>Konjunktiv préterita.</w:t>
            </w:r>
          </w:p>
          <w:p w14:paraId="0570B833" w14:textId="77777777" w:rsidR="00972B54" w:rsidRDefault="00972B54" w:rsidP="00A56D42">
            <w:pPr>
              <w:pStyle w:val="Odstavecseseznamem"/>
              <w:numPr>
                <w:ilvl w:val="0"/>
                <w:numId w:val="43"/>
              </w:numPr>
              <w:suppressAutoHyphens/>
              <w:ind w:left="284" w:hanging="57"/>
              <w:jc w:val="both"/>
            </w:pPr>
            <w:r>
              <w:t>Trpný rod.</w:t>
            </w:r>
          </w:p>
          <w:p w14:paraId="505723F0" w14:textId="77777777" w:rsidR="00972B54" w:rsidRDefault="00972B54" w:rsidP="00A56D42">
            <w:pPr>
              <w:pStyle w:val="Odstavecseseznamem"/>
              <w:numPr>
                <w:ilvl w:val="0"/>
                <w:numId w:val="43"/>
              </w:numPr>
              <w:suppressAutoHyphens/>
              <w:ind w:left="284" w:hanging="57"/>
              <w:jc w:val="both"/>
            </w:pPr>
            <w:r>
              <w:t>Minulé časy vybraných slabých a silných sloves.</w:t>
            </w:r>
          </w:p>
          <w:p w14:paraId="3A0A9CDB" w14:textId="77777777" w:rsidR="00972B54" w:rsidRDefault="00972B54" w:rsidP="00A56D42">
            <w:pPr>
              <w:pStyle w:val="Odstavecseseznamem"/>
              <w:numPr>
                <w:ilvl w:val="0"/>
                <w:numId w:val="43"/>
              </w:numPr>
              <w:suppressAutoHyphens/>
              <w:ind w:left="284" w:hanging="57"/>
              <w:jc w:val="both"/>
            </w:pPr>
            <w:r>
              <w:t>Vazby sloves.</w:t>
            </w:r>
          </w:p>
          <w:p w14:paraId="44306243" w14:textId="77777777" w:rsidR="00972B54" w:rsidRDefault="00972B54" w:rsidP="00A56D42">
            <w:pPr>
              <w:pStyle w:val="Odstavecseseznamem"/>
              <w:numPr>
                <w:ilvl w:val="0"/>
                <w:numId w:val="43"/>
              </w:numPr>
              <w:suppressAutoHyphens/>
              <w:ind w:left="284" w:hanging="57"/>
              <w:jc w:val="both"/>
            </w:pPr>
            <w:r>
              <w:t>Zájmenná příslovce.</w:t>
            </w:r>
          </w:p>
          <w:p w14:paraId="0F3682FA" w14:textId="77777777" w:rsidR="00972B54" w:rsidRDefault="00972B54" w:rsidP="00A56D42">
            <w:pPr>
              <w:pStyle w:val="Odstavecseseznamem"/>
              <w:numPr>
                <w:ilvl w:val="0"/>
                <w:numId w:val="43"/>
              </w:numPr>
              <w:suppressAutoHyphens/>
              <w:ind w:left="284" w:hanging="57"/>
              <w:jc w:val="both"/>
            </w:pPr>
            <w:r>
              <w:t>Vztažné věty.</w:t>
            </w:r>
          </w:p>
          <w:p w14:paraId="394B741B" w14:textId="77777777" w:rsidR="00972B54" w:rsidRDefault="00972B54" w:rsidP="00A56D42">
            <w:pPr>
              <w:pStyle w:val="Odstavecseseznamem"/>
              <w:numPr>
                <w:ilvl w:val="0"/>
                <w:numId w:val="43"/>
              </w:numPr>
              <w:suppressAutoHyphens/>
              <w:ind w:left="284" w:hanging="57"/>
              <w:jc w:val="both"/>
            </w:pPr>
            <w:r>
              <w:t>Infinitiv s zu po podstatných a přídavných jménech.</w:t>
            </w:r>
          </w:p>
          <w:p w14:paraId="1EB20DFF" w14:textId="77777777" w:rsidR="00972B54" w:rsidRDefault="00972B54" w:rsidP="00A56D42">
            <w:pPr>
              <w:pStyle w:val="Odstavecseseznamem"/>
              <w:numPr>
                <w:ilvl w:val="0"/>
                <w:numId w:val="43"/>
              </w:numPr>
              <w:suppressAutoHyphens/>
              <w:ind w:left="284" w:hanging="57"/>
              <w:jc w:val="both"/>
            </w:pPr>
            <w:r>
              <w:t>Infinitiv s zu po slovesech.</w:t>
            </w:r>
          </w:p>
          <w:p w14:paraId="2FCFAF7A" w14:textId="77777777" w:rsidR="00972B54" w:rsidRPr="00CE4780" w:rsidRDefault="00972B54" w:rsidP="00A56D42">
            <w:pPr>
              <w:pStyle w:val="Odstavecseseznamem"/>
              <w:numPr>
                <w:ilvl w:val="0"/>
                <w:numId w:val="43"/>
              </w:numPr>
              <w:suppressAutoHyphens/>
              <w:ind w:left="284" w:hanging="57"/>
              <w:jc w:val="both"/>
            </w:pPr>
            <w:r>
              <w:t>Stupňování přídavných jmen a příslovcí.</w:t>
            </w:r>
          </w:p>
          <w:p w14:paraId="4D8BABDE" w14:textId="77777777" w:rsidR="00972B54" w:rsidRDefault="00972B54" w:rsidP="00A56D42">
            <w:pPr>
              <w:pStyle w:val="Odstavecseseznamem"/>
              <w:numPr>
                <w:ilvl w:val="0"/>
                <w:numId w:val="43"/>
              </w:numPr>
              <w:suppressAutoHyphens/>
              <w:ind w:left="284" w:hanging="57"/>
              <w:jc w:val="both"/>
            </w:pPr>
            <w:r w:rsidRPr="00CE4780">
              <w:t>Struktura odborných textů</w:t>
            </w:r>
            <w:r>
              <w:t>.</w:t>
            </w:r>
          </w:p>
          <w:p w14:paraId="024D479B" w14:textId="77777777" w:rsidR="00972B54" w:rsidRPr="00CE4780" w:rsidRDefault="00972B54" w:rsidP="00A56D42">
            <w:pPr>
              <w:pStyle w:val="Odstavecseseznamem"/>
              <w:numPr>
                <w:ilvl w:val="0"/>
                <w:numId w:val="43"/>
              </w:numPr>
              <w:suppressAutoHyphens/>
              <w:ind w:left="284" w:hanging="57"/>
              <w:jc w:val="both"/>
            </w:pPr>
            <w:r>
              <w:t>Specifika prezentace v němčině.</w:t>
            </w:r>
          </w:p>
          <w:p w14:paraId="69C0C49F" w14:textId="77777777" w:rsidR="00972B54" w:rsidRDefault="00972B54" w:rsidP="00A56D42">
            <w:pPr>
              <w:pStyle w:val="Odstavecseseznamem"/>
              <w:numPr>
                <w:ilvl w:val="0"/>
                <w:numId w:val="43"/>
              </w:numPr>
              <w:suppressAutoHyphens/>
              <w:ind w:left="284" w:hanging="57"/>
              <w:jc w:val="both"/>
            </w:pPr>
            <w:r>
              <w:t>Prezentace vlastní odborné práce.</w:t>
            </w:r>
          </w:p>
          <w:p w14:paraId="2343F443" w14:textId="77777777" w:rsidR="00972B54" w:rsidRPr="0067005E" w:rsidRDefault="00972B54" w:rsidP="00A56D42">
            <w:pPr>
              <w:pStyle w:val="Odstavecseseznamem"/>
              <w:numPr>
                <w:ilvl w:val="0"/>
                <w:numId w:val="43"/>
              </w:numPr>
              <w:suppressAutoHyphens/>
              <w:ind w:left="284" w:hanging="57"/>
              <w:jc w:val="both"/>
            </w:pPr>
            <w:r>
              <w:t>Test.</w:t>
            </w:r>
          </w:p>
        </w:tc>
      </w:tr>
      <w:tr w:rsidR="00972B54" w14:paraId="11BA2805" w14:textId="77777777" w:rsidTr="00B40BDE">
        <w:trPr>
          <w:gridBefore w:val="1"/>
          <w:gridAfter w:val="1"/>
          <w:wBefore w:w="29" w:type="dxa"/>
          <w:wAfter w:w="34" w:type="dxa"/>
          <w:trHeight w:val="265"/>
        </w:trPr>
        <w:tc>
          <w:tcPr>
            <w:tcW w:w="3651" w:type="dxa"/>
            <w:gridSpan w:val="6"/>
            <w:tcBorders>
              <w:top w:val="nil"/>
            </w:tcBorders>
            <w:shd w:val="clear" w:color="auto" w:fill="F7CAAC"/>
          </w:tcPr>
          <w:p w14:paraId="3D84D7DC" w14:textId="77777777" w:rsidR="00972B54" w:rsidRDefault="00972B54" w:rsidP="006E1331">
            <w:pPr>
              <w:jc w:val="both"/>
            </w:pPr>
            <w:r>
              <w:rPr>
                <w:b/>
              </w:rPr>
              <w:t>Studijní literatura a studijní pomůcky</w:t>
            </w:r>
          </w:p>
        </w:tc>
        <w:tc>
          <w:tcPr>
            <w:tcW w:w="6205" w:type="dxa"/>
            <w:gridSpan w:val="19"/>
            <w:tcBorders>
              <w:top w:val="nil"/>
              <w:bottom w:val="nil"/>
            </w:tcBorders>
          </w:tcPr>
          <w:p w14:paraId="2C59F288" w14:textId="77777777" w:rsidR="00972B54" w:rsidRDefault="00972B54" w:rsidP="006E1331">
            <w:pPr>
              <w:jc w:val="both"/>
            </w:pPr>
          </w:p>
        </w:tc>
      </w:tr>
      <w:tr w:rsidR="00972B54" w14:paraId="1ADC59E7" w14:textId="77777777" w:rsidTr="00B40BDE">
        <w:trPr>
          <w:gridBefore w:val="1"/>
          <w:gridAfter w:val="1"/>
          <w:wBefore w:w="29" w:type="dxa"/>
          <w:wAfter w:w="34" w:type="dxa"/>
          <w:trHeight w:val="1497"/>
        </w:trPr>
        <w:tc>
          <w:tcPr>
            <w:tcW w:w="9856" w:type="dxa"/>
            <w:gridSpan w:val="25"/>
            <w:tcBorders>
              <w:top w:val="nil"/>
            </w:tcBorders>
          </w:tcPr>
          <w:p w14:paraId="2D9E0EC6" w14:textId="77777777" w:rsidR="00972B54" w:rsidRPr="006A0425" w:rsidRDefault="00972B54" w:rsidP="006E1331">
            <w:r w:rsidRPr="006A0425">
              <w:rPr>
                <w:u w:val="single"/>
              </w:rPr>
              <w:t>Povinná literatura</w:t>
            </w:r>
            <w:r w:rsidRPr="006A0425">
              <w:t>:</w:t>
            </w:r>
          </w:p>
          <w:p w14:paraId="23A99C4C" w14:textId="77777777" w:rsidR="00972B54" w:rsidRPr="006A0425" w:rsidRDefault="00972B54" w:rsidP="006E1331">
            <w:r w:rsidRPr="00900F3D">
              <w:rPr>
                <w:caps/>
                <w:kern w:val="20"/>
              </w:rPr>
              <w:t>Becker, N., Braunert, C.J.</w:t>
            </w:r>
            <w:r w:rsidRPr="006A0425">
              <w:t xml:space="preserve"> </w:t>
            </w:r>
            <w:r w:rsidRPr="00900F3D">
              <w:t xml:space="preserve">Alltag Beruf &amp; Co. 6. </w:t>
            </w:r>
            <w:r w:rsidRPr="006A0425">
              <w:t>Hueber Verlag</w:t>
            </w:r>
            <w:r>
              <w:t>,</w:t>
            </w:r>
            <w:r w:rsidRPr="006A0425">
              <w:t xml:space="preserve"> 2011.</w:t>
            </w:r>
          </w:p>
          <w:p w14:paraId="3CDDC555" w14:textId="77777777" w:rsidR="00972B54" w:rsidRPr="006A0425" w:rsidRDefault="00874219" w:rsidP="006E1331">
            <w:hyperlink r:id="rId74" w:history="1">
              <w:r w:rsidR="00972B54" w:rsidRPr="006A0425">
                <w:rPr>
                  <w:rStyle w:val="Hypertextovodkaz"/>
                </w:rPr>
                <w:t>https://www.hueber.de/shared/uebungen/alltag/</w:t>
              </w:r>
            </w:hyperlink>
          </w:p>
          <w:p w14:paraId="22E830C9" w14:textId="77777777" w:rsidR="00972B54" w:rsidRPr="006A0425" w:rsidRDefault="00972B54" w:rsidP="006E1331"/>
          <w:p w14:paraId="40A45FDE" w14:textId="77777777" w:rsidR="00972B54" w:rsidRPr="006A0425" w:rsidRDefault="00972B54" w:rsidP="006E1331">
            <w:r w:rsidRPr="006A0425">
              <w:rPr>
                <w:u w:val="single"/>
              </w:rPr>
              <w:t>Doporučená literatura</w:t>
            </w:r>
            <w:r w:rsidRPr="006A0425">
              <w:t>:</w:t>
            </w:r>
          </w:p>
          <w:p w14:paraId="7CFEA11C" w14:textId="77777777" w:rsidR="00972B54" w:rsidRPr="006A0425" w:rsidRDefault="00972B54" w:rsidP="006E1331">
            <w:r w:rsidRPr="00900F3D">
              <w:rPr>
                <w:caps/>
                <w:kern w:val="20"/>
              </w:rPr>
              <w:t>Schramm,</w:t>
            </w:r>
            <w:r w:rsidRPr="006A0425">
              <w:t xml:space="preserve"> B. a kol. </w:t>
            </w:r>
            <w:r w:rsidRPr="00900F3D">
              <w:t xml:space="preserve">Grammatik </w:t>
            </w:r>
            <w:r>
              <w:t>-</w:t>
            </w:r>
            <w:r w:rsidRPr="00900F3D">
              <w:t xml:space="preserve"> ganz klar! </w:t>
            </w:r>
            <w:r w:rsidRPr="006A0425">
              <w:t>Ismaning: Hueber Verlag</w:t>
            </w:r>
            <w:r>
              <w:t>,</w:t>
            </w:r>
            <w:r w:rsidRPr="00900F3D">
              <w:t xml:space="preserve"> 2011</w:t>
            </w:r>
            <w:r w:rsidRPr="006A0425">
              <w:t>. ISBN 978-3-19-051555-4.</w:t>
            </w:r>
          </w:p>
          <w:p w14:paraId="4F77AABA" w14:textId="77777777" w:rsidR="00972B54" w:rsidRPr="006A0425" w:rsidRDefault="00972B54" w:rsidP="006E1331">
            <w:r w:rsidRPr="00900F3D">
              <w:rPr>
                <w:caps/>
                <w:kern w:val="20"/>
              </w:rPr>
              <w:t>Krenn, W., Puchta</w:t>
            </w:r>
            <w:r w:rsidRPr="006A0425">
              <w:t xml:space="preserve">, H. </w:t>
            </w:r>
            <w:r w:rsidRPr="00900F3D">
              <w:t>Motive</w:t>
            </w:r>
            <w:r w:rsidRPr="006A0425">
              <w:t>. München: Hueber Verlag</w:t>
            </w:r>
            <w:r>
              <w:t>,</w:t>
            </w:r>
            <w:r w:rsidRPr="006A0425">
              <w:t xml:space="preserve"> 2016. IS</w:t>
            </w:r>
            <w:r>
              <w:t xml:space="preserve">BN </w:t>
            </w:r>
            <w:r w:rsidRPr="006A0425">
              <w:t>978-3-19-001878-9.</w:t>
            </w:r>
          </w:p>
          <w:p w14:paraId="3CDD8FA4" w14:textId="77777777" w:rsidR="00972B54" w:rsidRDefault="00972B54" w:rsidP="006E1331">
            <w:r w:rsidRPr="006A0425">
              <w:t xml:space="preserve">Doplňující materiály </w:t>
            </w:r>
            <w:hyperlink r:id="rId75" w:history="1">
              <w:r w:rsidRPr="006A0425">
                <w:rPr>
                  <w:rStyle w:val="Hypertextovodkaz"/>
                </w:rPr>
                <w:t>https://www.hueber.de/seite/pg_lehren_unterrichtsplan_mot</w:t>
              </w:r>
            </w:hyperlink>
          </w:p>
        </w:tc>
      </w:tr>
      <w:tr w:rsidR="00972B54" w14:paraId="2CF24366" w14:textId="77777777" w:rsidTr="00B40BDE">
        <w:trPr>
          <w:gridBefore w:val="1"/>
          <w:gridAfter w:val="1"/>
          <w:wBefore w:w="29" w:type="dxa"/>
          <w:wAfter w:w="34" w:type="dxa"/>
        </w:trPr>
        <w:tc>
          <w:tcPr>
            <w:tcW w:w="9856" w:type="dxa"/>
            <w:gridSpan w:val="25"/>
            <w:tcBorders>
              <w:top w:val="single" w:sz="12" w:space="0" w:color="auto"/>
              <w:left w:val="single" w:sz="2" w:space="0" w:color="auto"/>
              <w:bottom w:val="single" w:sz="2" w:space="0" w:color="auto"/>
              <w:right w:val="single" w:sz="2" w:space="0" w:color="auto"/>
            </w:tcBorders>
            <w:shd w:val="clear" w:color="auto" w:fill="F7CAAC"/>
          </w:tcPr>
          <w:p w14:paraId="1271A5CC" w14:textId="77777777" w:rsidR="00972B54" w:rsidRDefault="00972B54" w:rsidP="006E1331">
            <w:pPr>
              <w:jc w:val="center"/>
              <w:rPr>
                <w:b/>
              </w:rPr>
            </w:pPr>
            <w:r>
              <w:rPr>
                <w:b/>
              </w:rPr>
              <w:t>Informace ke kombinované nebo distanční formě</w:t>
            </w:r>
          </w:p>
        </w:tc>
      </w:tr>
      <w:tr w:rsidR="00972B54" w14:paraId="61391541" w14:textId="77777777" w:rsidTr="00B40BDE">
        <w:trPr>
          <w:gridBefore w:val="1"/>
          <w:gridAfter w:val="1"/>
          <w:wBefore w:w="29" w:type="dxa"/>
          <w:wAfter w:w="34" w:type="dxa"/>
        </w:trPr>
        <w:tc>
          <w:tcPr>
            <w:tcW w:w="4785" w:type="dxa"/>
            <w:gridSpan w:val="9"/>
            <w:tcBorders>
              <w:top w:val="single" w:sz="2" w:space="0" w:color="auto"/>
            </w:tcBorders>
            <w:shd w:val="clear" w:color="auto" w:fill="F7CAAC"/>
          </w:tcPr>
          <w:p w14:paraId="6510740C" w14:textId="77777777" w:rsidR="00972B54" w:rsidRDefault="00972B54" w:rsidP="006E1331">
            <w:pPr>
              <w:jc w:val="both"/>
            </w:pPr>
            <w:r>
              <w:rPr>
                <w:b/>
              </w:rPr>
              <w:t>Rozsah konzultací (soustředění)</w:t>
            </w:r>
          </w:p>
        </w:tc>
        <w:tc>
          <w:tcPr>
            <w:tcW w:w="889" w:type="dxa"/>
            <w:gridSpan w:val="3"/>
            <w:tcBorders>
              <w:top w:val="single" w:sz="2" w:space="0" w:color="auto"/>
            </w:tcBorders>
          </w:tcPr>
          <w:p w14:paraId="4340E1F3" w14:textId="77777777" w:rsidR="00972B54" w:rsidRDefault="00972B54" w:rsidP="006E1331">
            <w:pPr>
              <w:jc w:val="center"/>
            </w:pPr>
            <w:r>
              <w:t>9</w:t>
            </w:r>
          </w:p>
        </w:tc>
        <w:tc>
          <w:tcPr>
            <w:tcW w:w="4182" w:type="dxa"/>
            <w:gridSpan w:val="13"/>
            <w:tcBorders>
              <w:top w:val="single" w:sz="2" w:space="0" w:color="auto"/>
            </w:tcBorders>
            <w:shd w:val="clear" w:color="auto" w:fill="F7CAAC"/>
          </w:tcPr>
          <w:p w14:paraId="2B290F34" w14:textId="77777777" w:rsidR="00972B54" w:rsidRDefault="00972B54" w:rsidP="006E1331">
            <w:pPr>
              <w:jc w:val="both"/>
              <w:rPr>
                <w:b/>
              </w:rPr>
            </w:pPr>
            <w:r>
              <w:rPr>
                <w:b/>
              </w:rPr>
              <w:t xml:space="preserve">hodin </w:t>
            </w:r>
          </w:p>
        </w:tc>
      </w:tr>
      <w:tr w:rsidR="00972B54" w14:paraId="769E974E" w14:textId="77777777" w:rsidTr="00B40BDE">
        <w:trPr>
          <w:gridBefore w:val="1"/>
          <w:gridAfter w:val="1"/>
          <w:wBefore w:w="29" w:type="dxa"/>
          <w:wAfter w:w="34" w:type="dxa"/>
        </w:trPr>
        <w:tc>
          <w:tcPr>
            <w:tcW w:w="9856" w:type="dxa"/>
            <w:gridSpan w:val="25"/>
            <w:shd w:val="clear" w:color="auto" w:fill="F7CAAC"/>
          </w:tcPr>
          <w:p w14:paraId="65F156DF" w14:textId="77777777" w:rsidR="00972B54" w:rsidRDefault="00972B54" w:rsidP="006E1331">
            <w:pPr>
              <w:jc w:val="both"/>
              <w:rPr>
                <w:b/>
              </w:rPr>
            </w:pPr>
            <w:r>
              <w:rPr>
                <w:b/>
              </w:rPr>
              <w:t>Informace o způsobu kontaktu s vyučujícím</w:t>
            </w:r>
          </w:p>
        </w:tc>
      </w:tr>
      <w:tr w:rsidR="00972B54" w14:paraId="6EC19BD4" w14:textId="77777777" w:rsidTr="00B40BDE">
        <w:trPr>
          <w:gridBefore w:val="1"/>
          <w:gridAfter w:val="1"/>
          <w:wBefore w:w="29" w:type="dxa"/>
          <w:wAfter w:w="34" w:type="dxa"/>
          <w:trHeight w:val="1373"/>
        </w:trPr>
        <w:tc>
          <w:tcPr>
            <w:tcW w:w="9856" w:type="dxa"/>
            <w:gridSpan w:val="25"/>
          </w:tcPr>
          <w:p w14:paraId="3D1F7390" w14:textId="77777777" w:rsidR="00972B54" w:rsidRDefault="00972B54" w:rsidP="006E1331">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p>
          <w:p w14:paraId="7AA12843" w14:textId="77777777" w:rsidR="00972B54" w:rsidRDefault="00972B54" w:rsidP="006E1331">
            <w:pPr>
              <w:jc w:val="both"/>
            </w:pPr>
          </w:p>
          <w:p w14:paraId="632F8500" w14:textId="4F5738F9" w:rsidR="00972B54" w:rsidRDefault="00972B54" w:rsidP="006E1331">
            <w:pPr>
              <w:jc w:val="both"/>
            </w:pPr>
            <w:r w:rsidRPr="00685529">
              <w:t xml:space="preserve">Možnosti komunikace s vyučujícím: </w:t>
            </w:r>
            <w:r>
              <w:t xml:space="preserve">viz Telefonní seznam UTB </w:t>
            </w:r>
            <w:hyperlink r:id="rId76" w:history="1">
              <w:r w:rsidRPr="00ED2DBC">
                <w:rPr>
                  <w:rStyle w:val="Hypertextovodkaz"/>
                </w:rPr>
                <w:t>http://phonebook.utb.cz/</w:t>
              </w:r>
            </w:hyperlink>
            <w:r>
              <w:t>.</w:t>
            </w:r>
          </w:p>
          <w:p w14:paraId="310E3A5A" w14:textId="77777777" w:rsidR="00972B54" w:rsidRDefault="00972B54" w:rsidP="006E1331">
            <w:pPr>
              <w:jc w:val="both"/>
            </w:pPr>
          </w:p>
          <w:p w14:paraId="09E15103" w14:textId="77777777" w:rsidR="00972B54" w:rsidRDefault="00972B54" w:rsidP="006E1331">
            <w:pPr>
              <w:jc w:val="both"/>
            </w:pPr>
          </w:p>
          <w:p w14:paraId="23ED8A0D" w14:textId="77777777" w:rsidR="00972B54" w:rsidRDefault="00972B54" w:rsidP="006E1331">
            <w:pPr>
              <w:jc w:val="both"/>
            </w:pPr>
          </w:p>
          <w:p w14:paraId="603177A8" w14:textId="77777777" w:rsidR="00972B54" w:rsidRDefault="00972B54" w:rsidP="006E1331">
            <w:pPr>
              <w:jc w:val="both"/>
            </w:pPr>
          </w:p>
          <w:p w14:paraId="6AD5E3C5" w14:textId="77777777" w:rsidR="00972B54" w:rsidRDefault="00972B54" w:rsidP="006E1331">
            <w:pPr>
              <w:jc w:val="both"/>
            </w:pPr>
          </w:p>
          <w:p w14:paraId="2A8FEE9C" w14:textId="77777777" w:rsidR="00972B54" w:rsidRDefault="00972B54" w:rsidP="006E1331">
            <w:pPr>
              <w:jc w:val="both"/>
            </w:pPr>
          </w:p>
        </w:tc>
      </w:tr>
    </w:tbl>
    <w:p w14:paraId="148406F5" w14:textId="77777777" w:rsidR="00B7423D" w:rsidRDefault="00B7423D" w:rsidP="00B7423D">
      <w:pPr>
        <w:rPr>
          <w:b/>
        </w:rPr>
      </w:pPr>
    </w:p>
    <w:tbl>
      <w:tblPr>
        <w:tblW w:w="989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7"/>
        <w:gridCol w:w="1134"/>
        <w:gridCol w:w="889"/>
        <w:gridCol w:w="816"/>
        <w:gridCol w:w="1554"/>
        <w:gridCol w:w="602"/>
        <w:gridCol w:w="539"/>
        <w:gridCol w:w="705"/>
      </w:tblGrid>
      <w:tr w:rsidR="00B7423D" w14:paraId="63944DEF" w14:textId="77777777" w:rsidTr="00972B54">
        <w:tc>
          <w:tcPr>
            <w:tcW w:w="9890" w:type="dxa"/>
            <w:gridSpan w:val="9"/>
            <w:tcBorders>
              <w:bottom w:val="double" w:sz="4" w:space="0" w:color="auto"/>
            </w:tcBorders>
            <w:shd w:val="clear" w:color="auto" w:fill="BDD6EE"/>
          </w:tcPr>
          <w:p w14:paraId="280BB10F" w14:textId="77777777" w:rsidR="00B7423D" w:rsidRDefault="00B7423D" w:rsidP="006E1331">
            <w:pPr>
              <w:jc w:val="both"/>
              <w:rPr>
                <w:b/>
                <w:sz w:val="28"/>
              </w:rPr>
            </w:pPr>
            <w:r>
              <w:lastRenderedPageBreak/>
              <w:br w:type="page"/>
            </w:r>
            <w:r>
              <w:rPr>
                <w:b/>
                <w:sz w:val="28"/>
              </w:rPr>
              <w:t>B-III – Charakteristika studijního předmětu</w:t>
            </w:r>
          </w:p>
        </w:tc>
      </w:tr>
      <w:tr w:rsidR="00B7423D" w14:paraId="4F193925" w14:textId="77777777" w:rsidTr="00972B54">
        <w:tc>
          <w:tcPr>
            <w:tcW w:w="3084" w:type="dxa"/>
            <w:tcBorders>
              <w:top w:val="double" w:sz="4" w:space="0" w:color="auto"/>
            </w:tcBorders>
            <w:shd w:val="clear" w:color="auto" w:fill="F7CAAC"/>
          </w:tcPr>
          <w:p w14:paraId="4B7EC096" w14:textId="77777777" w:rsidR="00B7423D" w:rsidRDefault="00B7423D" w:rsidP="006E1331">
            <w:pPr>
              <w:jc w:val="both"/>
              <w:rPr>
                <w:b/>
              </w:rPr>
            </w:pPr>
            <w:r>
              <w:rPr>
                <w:b/>
              </w:rPr>
              <w:t>Název studijního předmětu</w:t>
            </w:r>
          </w:p>
        </w:tc>
        <w:tc>
          <w:tcPr>
            <w:tcW w:w="6806" w:type="dxa"/>
            <w:gridSpan w:val="8"/>
            <w:tcBorders>
              <w:top w:val="double" w:sz="4" w:space="0" w:color="auto"/>
            </w:tcBorders>
          </w:tcPr>
          <w:p w14:paraId="58AF1082" w14:textId="77777777" w:rsidR="00B7423D" w:rsidRPr="00900F3D" w:rsidRDefault="00B7423D" w:rsidP="006E1331">
            <w:pPr>
              <w:jc w:val="both"/>
              <w:rPr>
                <w:b/>
              </w:rPr>
            </w:pPr>
            <w:r w:rsidRPr="00FF317E">
              <w:rPr>
                <w:b/>
              </w:rPr>
              <w:t xml:space="preserve">Akademické dovednosti v ruštině </w:t>
            </w:r>
            <w:r w:rsidRPr="00FF317E">
              <w:t>(pro K</w:t>
            </w:r>
            <w:r>
              <w:t>S</w:t>
            </w:r>
            <w:r w:rsidRPr="00FF317E">
              <w:t xml:space="preserve"> </w:t>
            </w:r>
            <w:r>
              <w:t>-</w:t>
            </w:r>
            <w:r w:rsidRPr="00FF317E">
              <w:t xml:space="preserve"> alternativní možnost k AJ)</w:t>
            </w:r>
          </w:p>
        </w:tc>
      </w:tr>
      <w:tr w:rsidR="00B7423D" w14:paraId="5C77CCAB" w14:textId="77777777" w:rsidTr="00972B54">
        <w:tc>
          <w:tcPr>
            <w:tcW w:w="3084" w:type="dxa"/>
            <w:shd w:val="clear" w:color="auto" w:fill="F7CAAC"/>
          </w:tcPr>
          <w:p w14:paraId="15B22C31" w14:textId="77777777" w:rsidR="00B7423D" w:rsidRDefault="00B7423D" w:rsidP="006E1331">
            <w:pPr>
              <w:jc w:val="both"/>
              <w:rPr>
                <w:b/>
              </w:rPr>
            </w:pPr>
            <w:r>
              <w:rPr>
                <w:b/>
              </w:rPr>
              <w:t>Typ předmětu</w:t>
            </w:r>
          </w:p>
        </w:tc>
        <w:tc>
          <w:tcPr>
            <w:tcW w:w="3406" w:type="dxa"/>
            <w:gridSpan w:val="4"/>
          </w:tcPr>
          <w:p w14:paraId="6F560EEB" w14:textId="77777777" w:rsidR="00B7423D" w:rsidRDefault="00B7423D" w:rsidP="006E1331">
            <w:pPr>
              <w:jc w:val="both"/>
            </w:pPr>
            <w:r>
              <w:t>povinně volitelný</w:t>
            </w:r>
          </w:p>
        </w:tc>
        <w:tc>
          <w:tcPr>
            <w:tcW w:w="2695" w:type="dxa"/>
            <w:gridSpan w:val="3"/>
            <w:shd w:val="clear" w:color="auto" w:fill="F7CAAC"/>
          </w:tcPr>
          <w:p w14:paraId="53873346" w14:textId="77777777" w:rsidR="00B7423D" w:rsidRDefault="00B7423D" w:rsidP="006E1331">
            <w:pPr>
              <w:jc w:val="both"/>
            </w:pPr>
            <w:r>
              <w:rPr>
                <w:b/>
              </w:rPr>
              <w:t>doporučený ročník / semestr</w:t>
            </w:r>
          </w:p>
        </w:tc>
        <w:tc>
          <w:tcPr>
            <w:tcW w:w="705" w:type="dxa"/>
          </w:tcPr>
          <w:p w14:paraId="04C6DF79" w14:textId="77777777" w:rsidR="00B7423D" w:rsidRDefault="00B7423D" w:rsidP="006E1331">
            <w:pPr>
              <w:jc w:val="both"/>
            </w:pPr>
            <w:r>
              <w:t>2/ZS</w:t>
            </w:r>
          </w:p>
        </w:tc>
      </w:tr>
      <w:tr w:rsidR="00B7423D" w14:paraId="64C43287" w14:textId="77777777" w:rsidTr="00972B54">
        <w:tc>
          <w:tcPr>
            <w:tcW w:w="3084" w:type="dxa"/>
            <w:shd w:val="clear" w:color="auto" w:fill="F7CAAC"/>
          </w:tcPr>
          <w:p w14:paraId="7AF3A04C" w14:textId="77777777" w:rsidR="00B7423D" w:rsidRDefault="00B7423D" w:rsidP="006E1331">
            <w:pPr>
              <w:jc w:val="both"/>
              <w:rPr>
                <w:b/>
              </w:rPr>
            </w:pPr>
            <w:r>
              <w:rPr>
                <w:b/>
              </w:rPr>
              <w:t>Rozsah studijního předmětu</w:t>
            </w:r>
          </w:p>
        </w:tc>
        <w:tc>
          <w:tcPr>
            <w:tcW w:w="1701" w:type="dxa"/>
            <w:gridSpan w:val="2"/>
          </w:tcPr>
          <w:p w14:paraId="6F597E31" w14:textId="77777777" w:rsidR="00B7423D" w:rsidRDefault="00B7423D" w:rsidP="006E1331">
            <w:pPr>
              <w:jc w:val="both"/>
            </w:pPr>
          </w:p>
        </w:tc>
        <w:tc>
          <w:tcPr>
            <w:tcW w:w="889" w:type="dxa"/>
            <w:shd w:val="clear" w:color="auto" w:fill="F7CAAC"/>
          </w:tcPr>
          <w:p w14:paraId="574AFDEF" w14:textId="77777777" w:rsidR="00B7423D" w:rsidRDefault="00B7423D" w:rsidP="006E1331">
            <w:pPr>
              <w:jc w:val="both"/>
              <w:rPr>
                <w:b/>
              </w:rPr>
            </w:pPr>
            <w:r>
              <w:rPr>
                <w:b/>
              </w:rPr>
              <w:t xml:space="preserve">hod. </w:t>
            </w:r>
          </w:p>
        </w:tc>
        <w:tc>
          <w:tcPr>
            <w:tcW w:w="816" w:type="dxa"/>
          </w:tcPr>
          <w:p w14:paraId="72FC9575" w14:textId="77777777" w:rsidR="00B7423D" w:rsidRDefault="00B7423D" w:rsidP="006E1331">
            <w:pPr>
              <w:jc w:val="both"/>
            </w:pPr>
          </w:p>
        </w:tc>
        <w:tc>
          <w:tcPr>
            <w:tcW w:w="2156" w:type="dxa"/>
            <w:gridSpan w:val="2"/>
            <w:shd w:val="clear" w:color="auto" w:fill="F7CAAC"/>
          </w:tcPr>
          <w:p w14:paraId="5EFEAF53" w14:textId="77777777" w:rsidR="00B7423D" w:rsidRDefault="00B7423D" w:rsidP="006E1331">
            <w:pPr>
              <w:jc w:val="both"/>
              <w:rPr>
                <w:b/>
              </w:rPr>
            </w:pPr>
            <w:r>
              <w:rPr>
                <w:b/>
              </w:rPr>
              <w:t>kreditů</w:t>
            </w:r>
          </w:p>
        </w:tc>
        <w:tc>
          <w:tcPr>
            <w:tcW w:w="1244" w:type="dxa"/>
            <w:gridSpan w:val="2"/>
          </w:tcPr>
          <w:p w14:paraId="6B98ECE0" w14:textId="77777777" w:rsidR="00B7423D" w:rsidRDefault="00B7423D" w:rsidP="006E1331">
            <w:pPr>
              <w:jc w:val="both"/>
            </w:pPr>
            <w:r>
              <w:t>2</w:t>
            </w:r>
          </w:p>
        </w:tc>
      </w:tr>
      <w:tr w:rsidR="00B7423D" w14:paraId="418A1A13" w14:textId="77777777" w:rsidTr="00972B54">
        <w:tc>
          <w:tcPr>
            <w:tcW w:w="3084" w:type="dxa"/>
            <w:shd w:val="clear" w:color="auto" w:fill="F7CAAC"/>
          </w:tcPr>
          <w:p w14:paraId="55D34746" w14:textId="77777777" w:rsidR="00B7423D" w:rsidRDefault="00B7423D" w:rsidP="006E1331">
            <w:pPr>
              <w:jc w:val="both"/>
              <w:rPr>
                <w:b/>
                <w:sz w:val="22"/>
              </w:rPr>
            </w:pPr>
            <w:r>
              <w:rPr>
                <w:b/>
              </w:rPr>
              <w:t>Prerekvizity, korekvizity, ekvivalence</w:t>
            </w:r>
          </w:p>
        </w:tc>
        <w:tc>
          <w:tcPr>
            <w:tcW w:w="6806" w:type="dxa"/>
            <w:gridSpan w:val="8"/>
          </w:tcPr>
          <w:p w14:paraId="2562274A" w14:textId="77777777" w:rsidR="00B7423D" w:rsidRDefault="00B7423D" w:rsidP="006E1331">
            <w:pPr>
              <w:jc w:val="both"/>
            </w:pPr>
          </w:p>
        </w:tc>
      </w:tr>
      <w:tr w:rsidR="00B7423D" w14:paraId="0E87BB56" w14:textId="77777777" w:rsidTr="00972B54">
        <w:tc>
          <w:tcPr>
            <w:tcW w:w="3084" w:type="dxa"/>
            <w:shd w:val="clear" w:color="auto" w:fill="F7CAAC"/>
          </w:tcPr>
          <w:p w14:paraId="6A171CB9" w14:textId="77777777" w:rsidR="00B7423D" w:rsidRDefault="00B7423D" w:rsidP="006E1331">
            <w:pPr>
              <w:jc w:val="both"/>
              <w:rPr>
                <w:b/>
              </w:rPr>
            </w:pPr>
            <w:r>
              <w:rPr>
                <w:b/>
              </w:rPr>
              <w:t>Způsob ověření studijních výsledků</w:t>
            </w:r>
          </w:p>
        </w:tc>
        <w:tc>
          <w:tcPr>
            <w:tcW w:w="3406" w:type="dxa"/>
            <w:gridSpan w:val="4"/>
          </w:tcPr>
          <w:p w14:paraId="13B5CC89" w14:textId="77777777" w:rsidR="00B7423D" w:rsidRDefault="00B7423D" w:rsidP="006E1331">
            <w:pPr>
              <w:jc w:val="both"/>
            </w:pPr>
            <w:r>
              <w:t>klasifikovaný zápočet</w:t>
            </w:r>
          </w:p>
        </w:tc>
        <w:tc>
          <w:tcPr>
            <w:tcW w:w="1554" w:type="dxa"/>
            <w:shd w:val="clear" w:color="auto" w:fill="F7CAAC"/>
          </w:tcPr>
          <w:p w14:paraId="407469C1" w14:textId="77777777" w:rsidR="00B7423D" w:rsidRDefault="00B7423D" w:rsidP="006E1331">
            <w:pPr>
              <w:jc w:val="both"/>
              <w:rPr>
                <w:b/>
              </w:rPr>
            </w:pPr>
            <w:r>
              <w:rPr>
                <w:b/>
              </w:rPr>
              <w:t>Forma výuky</w:t>
            </w:r>
          </w:p>
        </w:tc>
        <w:tc>
          <w:tcPr>
            <w:tcW w:w="1846" w:type="dxa"/>
            <w:gridSpan w:val="3"/>
          </w:tcPr>
          <w:p w14:paraId="4D09DD9D" w14:textId="77777777" w:rsidR="00B7423D" w:rsidRDefault="00B7423D" w:rsidP="006E1331">
            <w:pPr>
              <w:jc w:val="both"/>
            </w:pPr>
            <w:r>
              <w:t>semináře</w:t>
            </w:r>
          </w:p>
        </w:tc>
      </w:tr>
      <w:tr w:rsidR="00B7423D" w14:paraId="1F9F8C39" w14:textId="77777777" w:rsidTr="00972B54">
        <w:tc>
          <w:tcPr>
            <w:tcW w:w="3084" w:type="dxa"/>
            <w:shd w:val="clear" w:color="auto" w:fill="F7CAAC"/>
          </w:tcPr>
          <w:p w14:paraId="082A89EB" w14:textId="77777777" w:rsidR="00B7423D" w:rsidRDefault="00B7423D" w:rsidP="006E1331">
            <w:pPr>
              <w:jc w:val="both"/>
              <w:rPr>
                <w:b/>
              </w:rPr>
            </w:pPr>
            <w:r>
              <w:rPr>
                <w:b/>
              </w:rPr>
              <w:t>Forma způsobu ověření studijních výsledků a další požadavky na studenta</w:t>
            </w:r>
          </w:p>
        </w:tc>
        <w:tc>
          <w:tcPr>
            <w:tcW w:w="6806" w:type="dxa"/>
            <w:gridSpan w:val="8"/>
            <w:tcBorders>
              <w:bottom w:val="single" w:sz="4" w:space="0" w:color="auto"/>
            </w:tcBorders>
          </w:tcPr>
          <w:p w14:paraId="62F9AE46" w14:textId="77777777" w:rsidR="00B7423D" w:rsidRDefault="00B7423D" w:rsidP="006E1331">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ruštiny je na úrovni pokročilý B2.</w:t>
            </w:r>
          </w:p>
        </w:tc>
      </w:tr>
      <w:tr w:rsidR="00B7423D" w14:paraId="185B831D" w14:textId="77777777" w:rsidTr="00972B54">
        <w:trPr>
          <w:trHeight w:val="197"/>
        </w:trPr>
        <w:tc>
          <w:tcPr>
            <w:tcW w:w="3084" w:type="dxa"/>
            <w:tcBorders>
              <w:top w:val="nil"/>
            </w:tcBorders>
            <w:shd w:val="clear" w:color="auto" w:fill="F7CAAC"/>
          </w:tcPr>
          <w:p w14:paraId="46D3238C" w14:textId="77777777" w:rsidR="00B7423D" w:rsidRDefault="00B7423D" w:rsidP="006E1331">
            <w:pPr>
              <w:jc w:val="both"/>
              <w:rPr>
                <w:b/>
              </w:rPr>
            </w:pPr>
            <w:r>
              <w:rPr>
                <w:b/>
              </w:rPr>
              <w:t>Garant předmětu</w:t>
            </w:r>
          </w:p>
        </w:tc>
        <w:tc>
          <w:tcPr>
            <w:tcW w:w="6806" w:type="dxa"/>
            <w:gridSpan w:val="8"/>
            <w:tcBorders>
              <w:top w:val="single" w:sz="4" w:space="0" w:color="auto"/>
            </w:tcBorders>
          </w:tcPr>
          <w:p w14:paraId="2D079E95" w14:textId="77777777" w:rsidR="00B7423D" w:rsidRDefault="00B7423D" w:rsidP="006E1331">
            <w:pPr>
              <w:jc w:val="both"/>
            </w:pPr>
          </w:p>
        </w:tc>
      </w:tr>
      <w:tr w:rsidR="00B7423D" w14:paraId="0AE661D3" w14:textId="77777777" w:rsidTr="00972B54">
        <w:trPr>
          <w:trHeight w:val="243"/>
        </w:trPr>
        <w:tc>
          <w:tcPr>
            <w:tcW w:w="3084" w:type="dxa"/>
            <w:tcBorders>
              <w:top w:val="nil"/>
            </w:tcBorders>
            <w:shd w:val="clear" w:color="auto" w:fill="F7CAAC"/>
          </w:tcPr>
          <w:p w14:paraId="09C19FDE" w14:textId="77777777" w:rsidR="00B7423D" w:rsidRDefault="00B7423D" w:rsidP="006E1331">
            <w:pPr>
              <w:jc w:val="both"/>
              <w:rPr>
                <w:b/>
              </w:rPr>
            </w:pPr>
            <w:r>
              <w:rPr>
                <w:b/>
              </w:rPr>
              <w:t>Zapojení garanta do výuky předmětu</w:t>
            </w:r>
          </w:p>
        </w:tc>
        <w:tc>
          <w:tcPr>
            <w:tcW w:w="6806" w:type="dxa"/>
            <w:gridSpan w:val="8"/>
            <w:tcBorders>
              <w:top w:val="nil"/>
            </w:tcBorders>
          </w:tcPr>
          <w:p w14:paraId="641EC131" w14:textId="77777777" w:rsidR="00B7423D" w:rsidRDefault="00B7423D" w:rsidP="006E1331">
            <w:pPr>
              <w:jc w:val="both"/>
            </w:pPr>
          </w:p>
        </w:tc>
      </w:tr>
      <w:tr w:rsidR="00B7423D" w14:paraId="479918B6" w14:textId="77777777" w:rsidTr="00972B54">
        <w:tc>
          <w:tcPr>
            <w:tcW w:w="3084" w:type="dxa"/>
            <w:shd w:val="clear" w:color="auto" w:fill="F7CAAC"/>
          </w:tcPr>
          <w:p w14:paraId="43439A25" w14:textId="77777777" w:rsidR="00B7423D" w:rsidRDefault="00B7423D" w:rsidP="006E1331">
            <w:pPr>
              <w:jc w:val="both"/>
              <w:rPr>
                <w:b/>
              </w:rPr>
            </w:pPr>
            <w:r>
              <w:rPr>
                <w:b/>
              </w:rPr>
              <w:t>Vyučující</w:t>
            </w:r>
          </w:p>
        </w:tc>
        <w:tc>
          <w:tcPr>
            <w:tcW w:w="6806" w:type="dxa"/>
            <w:gridSpan w:val="8"/>
            <w:tcBorders>
              <w:bottom w:val="nil"/>
            </w:tcBorders>
          </w:tcPr>
          <w:p w14:paraId="137D43A7" w14:textId="77777777" w:rsidR="00B7423D" w:rsidRDefault="00B7423D" w:rsidP="006E1331">
            <w:pPr>
              <w:jc w:val="both"/>
            </w:pPr>
          </w:p>
        </w:tc>
      </w:tr>
      <w:tr w:rsidR="00B7423D" w14:paraId="140E1AE2" w14:textId="77777777" w:rsidTr="00972B54">
        <w:trPr>
          <w:trHeight w:val="304"/>
        </w:trPr>
        <w:tc>
          <w:tcPr>
            <w:tcW w:w="9890" w:type="dxa"/>
            <w:gridSpan w:val="9"/>
            <w:tcBorders>
              <w:top w:val="nil"/>
            </w:tcBorders>
          </w:tcPr>
          <w:p w14:paraId="5755DD0D" w14:textId="77777777" w:rsidR="00B7423D" w:rsidRDefault="00B7423D" w:rsidP="006E1331">
            <w:pPr>
              <w:spacing w:before="60" w:after="60"/>
              <w:jc w:val="both"/>
            </w:pPr>
            <w:r w:rsidRPr="003F7A8B">
              <w:rPr>
                <w:i/>
              </w:rPr>
              <w:t>Předmět má pro zaměření SP doplňující charakter.</w:t>
            </w:r>
          </w:p>
        </w:tc>
      </w:tr>
      <w:tr w:rsidR="00B7423D" w14:paraId="2B2665D0" w14:textId="77777777" w:rsidTr="00972B54">
        <w:tc>
          <w:tcPr>
            <w:tcW w:w="3084" w:type="dxa"/>
            <w:shd w:val="clear" w:color="auto" w:fill="F7CAAC"/>
          </w:tcPr>
          <w:p w14:paraId="7C2A1DCD" w14:textId="77777777" w:rsidR="00B7423D" w:rsidRDefault="00B7423D" w:rsidP="006E1331">
            <w:pPr>
              <w:jc w:val="both"/>
              <w:rPr>
                <w:b/>
              </w:rPr>
            </w:pPr>
            <w:r>
              <w:rPr>
                <w:b/>
              </w:rPr>
              <w:t>Stručná anotace předmětu</w:t>
            </w:r>
          </w:p>
        </w:tc>
        <w:tc>
          <w:tcPr>
            <w:tcW w:w="6806" w:type="dxa"/>
            <w:gridSpan w:val="8"/>
            <w:tcBorders>
              <w:bottom w:val="nil"/>
            </w:tcBorders>
          </w:tcPr>
          <w:p w14:paraId="76C6292C" w14:textId="77777777" w:rsidR="00B7423D" w:rsidRDefault="00B7423D" w:rsidP="006E1331">
            <w:pPr>
              <w:jc w:val="both"/>
            </w:pPr>
          </w:p>
        </w:tc>
      </w:tr>
      <w:tr w:rsidR="00B7423D" w14:paraId="62FD0042" w14:textId="77777777" w:rsidTr="00972B54">
        <w:trPr>
          <w:trHeight w:val="3938"/>
        </w:trPr>
        <w:tc>
          <w:tcPr>
            <w:tcW w:w="9890" w:type="dxa"/>
            <w:gridSpan w:val="9"/>
            <w:tcBorders>
              <w:top w:val="nil"/>
              <w:bottom w:val="single" w:sz="12" w:space="0" w:color="auto"/>
            </w:tcBorders>
          </w:tcPr>
          <w:p w14:paraId="7B1C9488" w14:textId="77777777" w:rsidR="00B7423D" w:rsidRDefault="00B7423D" w:rsidP="006E1331">
            <w:pPr>
              <w:jc w:val="both"/>
            </w:pPr>
            <w:r>
              <w:t>Cílem předmětu je naučit studenty pracovat s odbornými tématy, písemně i ústně prezentovat technické informace v ruštině. Zabývá se rozvojem komunikačních schopností studentů i v obecné oblasti a profesních situacích. Obsah předmětu tvoří tyto tematické celky:</w:t>
            </w:r>
          </w:p>
          <w:p w14:paraId="127B198C" w14:textId="77777777" w:rsidR="00B7423D" w:rsidRDefault="00B7423D" w:rsidP="00A56D42">
            <w:pPr>
              <w:pStyle w:val="Odstavecseseznamem"/>
              <w:numPr>
                <w:ilvl w:val="0"/>
                <w:numId w:val="44"/>
              </w:numPr>
              <w:suppressAutoHyphens/>
              <w:ind w:left="284" w:hanging="57"/>
            </w:pPr>
            <w:r>
              <w:t>Řečové intence a situace.</w:t>
            </w:r>
          </w:p>
          <w:p w14:paraId="178FD851" w14:textId="77777777" w:rsidR="00B7423D" w:rsidRDefault="00B7423D" w:rsidP="00A56D42">
            <w:pPr>
              <w:pStyle w:val="Odstavecseseznamem"/>
              <w:numPr>
                <w:ilvl w:val="0"/>
                <w:numId w:val="44"/>
              </w:numPr>
              <w:suppressAutoHyphens/>
              <w:ind w:left="284" w:hanging="57"/>
            </w:pPr>
            <w:r>
              <w:t>Číselné údaje, vyjádření míry, množství.</w:t>
            </w:r>
          </w:p>
          <w:p w14:paraId="046A67B5" w14:textId="77777777" w:rsidR="00B7423D" w:rsidRDefault="00B7423D" w:rsidP="00A56D42">
            <w:pPr>
              <w:pStyle w:val="Odstavecseseznamem"/>
              <w:numPr>
                <w:ilvl w:val="0"/>
                <w:numId w:val="44"/>
              </w:numPr>
              <w:suppressAutoHyphens/>
              <w:ind w:left="284" w:hanging="57"/>
            </w:pPr>
            <w:r>
              <w:t>Předložkové vazby odlišné od češtiny.</w:t>
            </w:r>
          </w:p>
          <w:p w14:paraId="01193ACA" w14:textId="77777777" w:rsidR="00B7423D" w:rsidRDefault="00B7423D" w:rsidP="00A56D42">
            <w:pPr>
              <w:pStyle w:val="Odstavecseseznamem"/>
              <w:numPr>
                <w:ilvl w:val="0"/>
                <w:numId w:val="44"/>
              </w:numPr>
              <w:suppressAutoHyphens/>
              <w:ind w:left="284" w:hanging="57"/>
            </w:pPr>
            <w:r>
              <w:t>Skloňování zájmen.</w:t>
            </w:r>
          </w:p>
          <w:p w14:paraId="3FF0F50E" w14:textId="77777777" w:rsidR="00B7423D" w:rsidRDefault="00B7423D" w:rsidP="00A56D42">
            <w:pPr>
              <w:pStyle w:val="Odstavecseseznamem"/>
              <w:numPr>
                <w:ilvl w:val="0"/>
                <w:numId w:val="44"/>
              </w:numPr>
              <w:suppressAutoHyphens/>
              <w:ind w:left="284" w:hanging="57"/>
            </w:pPr>
            <w:r>
              <w:t>Časování sloves v přítomném čase.</w:t>
            </w:r>
          </w:p>
          <w:p w14:paraId="19F5F13B" w14:textId="77777777" w:rsidR="00B7423D" w:rsidRDefault="00B7423D" w:rsidP="00A56D42">
            <w:pPr>
              <w:pStyle w:val="Odstavecseseznamem"/>
              <w:numPr>
                <w:ilvl w:val="0"/>
                <w:numId w:val="44"/>
              </w:numPr>
              <w:suppressAutoHyphens/>
              <w:ind w:left="284" w:hanging="57"/>
            </w:pPr>
            <w:r>
              <w:t>Časování sloves v minulém čase.</w:t>
            </w:r>
          </w:p>
          <w:p w14:paraId="0B342CE5" w14:textId="77777777" w:rsidR="00B7423D" w:rsidRDefault="00B7423D" w:rsidP="00A56D42">
            <w:pPr>
              <w:pStyle w:val="Odstavecseseznamem"/>
              <w:numPr>
                <w:ilvl w:val="0"/>
                <w:numId w:val="44"/>
              </w:numPr>
              <w:suppressAutoHyphens/>
              <w:ind w:left="284" w:hanging="57"/>
            </w:pPr>
            <w:r>
              <w:t>Obtížné slovesné vazby.</w:t>
            </w:r>
          </w:p>
          <w:p w14:paraId="6BAAF31A" w14:textId="77777777" w:rsidR="00B7423D" w:rsidRDefault="00B7423D" w:rsidP="00A56D42">
            <w:pPr>
              <w:pStyle w:val="Odstavecseseznamem"/>
              <w:numPr>
                <w:ilvl w:val="0"/>
                <w:numId w:val="44"/>
              </w:numPr>
              <w:suppressAutoHyphens/>
              <w:ind w:left="284" w:hanging="57"/>
            </w:pPr>
            <w:r>
              <w:t>Trpný rod.</w:t>
            </w:r>
          </w:p>
          <w:p w14:paraId="183D2934" w14:textId="77777777" w:rsidR="00B7423D" w:rsidRDefault="00B7423D" w:rsidP="00A56D42">
            <w:pPr>
              <w:pStyle w:val="Odstavecseseznamem"/>
              <w:numPr>
                <w:ilvl w:val="0"/>
                <w:numId w:val="44"/>
              </w:numPr>
              <w:suppressAutoHyphens/>
              <w:ind w:left="284" w:hanging="57"/>
            </w:pPr>
            <w:r>
              <w:t>Nesklonná podstatná jména.</w:t>
            </w:r>
          </w:p>
          <w:p w14:paraId="7D6273FF" w14:textId="77777777" w:rsidR="00B7423D" w:rsidRDefault="00B7423D" w:rsidP="00A56D42">
            <w:pPr>
              <w:pStyle w:val="Odstavecseseznamem"/>
              <w:numPr>
                <w:ilvl w:val="0"/>
                <w:numId w:val="44"/>
              </w:numPr>
              <w:suppressAutoHyphens/>
              <w:ind w:left="284" w:hanging="57"/>
            </w:pPr>
            <w:r>
              <w:t>Vyjádření možnosti, nemožnosti, nutnosti.</w:t>
            </w:r>
          </w:p>
          <w:p w14:paraId="4509021C" w14:textId="77777777" w:rsidR="00B7423D" w:rsidRDefault="00B7423D" w:rsidP="00A56D42">
            <w:pPr>
              <w:pStyle w:val="Odstavecseseznamem"/>
              <w:numPr>
                <w:ilvl w:val="0"/>
                <w:numId w:val="44"/>
              </w:numPr>
              <w:suppressAutoHyphens/>
              <w:ind w:left="284" w:hanging="57"/>
            </w:pPr>
            <w:r>
              <w:t>Odborné texty ve vztahu k oboru.</w:t>
            </w:r>
          </w:p>
          <w:p w14:paraId="05A2CB69" w14:textId="77777777" w:rsidR="00B7423D" w:rsidRDefault="00B7423D" w:rsidP="00A56D42">
            <w:pPr>
              <w:pStyle w:val="Odstavecseseznamem"/>
              <w:numPr>
                <w:ilvl w:val="0"/>
                <w:numId w:val="44"/>
              </w:numPr>
              <w:suppressAutoHyphens/>
              <w:ind w:left="284" w:hanging="57"/>
            </w:pPr>
            <w:r>
              <w:t>Odborná terminologie ve vztahu k oboru.</w:t>
            </w:r>
          </w:p>
          <w:p w14:paraId="51622973" w14:textId="77777777" w:rsidR="00B7423D" w:rsidRDefault="00B7423D" w:rsidP="00A56D42">
            <w:pPr>
              <w:pStyle w:val="Odstavecseseznamem"/>
              <w:numPr>
                <w:ilvl w:val="0"/>
                <w:numId w:val="44"/>
              </w:numPr>
              <w:suppressAutoHyphens/>
              <w:ind w:left="284" w:hanging="57"/>
            </w:pPr>
            <w:r>
              <w:t>Prezentace vlastní odborné práce.</w:t>
            </w:r>
          </w:p>
          <w:p w14:paraId="3DDD045C" w14:textId="77777777" w:rsidR="00B7423D" w:rsidRPr="0067005E" w:rsidRDefault="00B7423D" w:rsidP="00A56D42">
            <w:pPr>
              <w:pStyle w:val="Odstavecseseznamem"/>
              <w:numPr>
                <w:ilvl w:val="0"/>
                <w:numId w:val="44"/>
              </w:numPr>
              <w:suppressAutoHyphens/>
              <w:ind w:left="284" w:hanging="57"/>
            </w:pPr>
            <w:r>
              <w:t>Test.</w:t>
            </w:r>
          </w:p>
        </w:tc>
      </w:tr>
      <w:tr w:rsidR="00B7423D" w14:paraId="5AFFD9A8" w14:textId="77777777" w:rsidTr="00972B54">
        <w:trPr>
          <w:trHeight w:val="265"/>
        </w:trPr>
        <w:tc>
          <w:tcPr>
            <w:tcW w:w="3651" w:type="dxa"/>
            <w:gridSpan w:val="2"/>
            <w:tcBorders>
              <w:top w:val="nil"/>
            </w:tcBorders>
            <w:shd w:val="clear" w:color="auto" w:fill="F7CAAC"/>
          </w:tcPr>
          <w:p w14:paraId="1EFFBEB8" w14:textId="77777777" w:rsidR="00B7423D" w:rsidRDefault="00B7423D" w:rsidP="006E1331">
            <w:pPr>
              <w:jc w:val="both"/>
            </w:pPr>
            <w:r>
              <w:rPr>
                <w:b/>
              </w:rPr>
              <w:t>Studijní literatura a studijní pomůcky</w:t>
            </w:r>
          </w:p>
        </w:tc>
        <w:tc>
          <w:tcPr>
            <w:tcW w:w="6239" w:type="dxa"/>
            <w:gridSpan w:val="7"/>
            <w:tcBorders>
              <w:top w:val="nil"/>
              <w:bottom w:val="nil"/>
            </w:tcBorders>
          </w:tcPr>
          <w:p w14:paraId="54444B0B" w14:textId="77777777" w:rsidR="00B7423D" w:rsidRDefault="00B7423D" w:rsidP="006E1331">
            <w:pPr>
              <w:jc w:val="both"/>
            </w:pPr>
          </w:p>
        </w:tc>
      </w:tr>
      <w:tr w:rsidR="00B7423D" w14:paraId="65BAB16E" w14:textId="77777777" w:rsidTr="00972B54">
        <w:trPr>
          <w:trHeight w:val="1317"/>
        </w:trPr>
        <w:tc>
          <w:tcPr>
            <w:tcW w:w="9890" w:type="dxa"/>
            <w:gridSpan w:val="9"/>
            <w:tcBorders>
              <w:top w:val="nil"/>
            </w:tcBorders>
          </w:tcPr>
          <w:p w14:paraId="244DFB1E" w14:textId="77777777" w:rsidR="00B7423D" w:rsidRPr="006A614F" w:rsidRDefault="00B7423D" w:rsidP="006E1331">
            <w:pPr>
              <w:jc w:val="both"/>
            </w:pPr>
            <w:r w:rsidRPr="006A614F">
              <w:rPr>
                <w:u w:val="single"/>
              </w:rPr>
              <w:t>Povinná literatura</w:t>
            </w:r>
            <w:r w:rsidRPr="006A614F">
              <w:t>:</w:t>
            </w:r>
          </w:p>
          <w:p w14:paraId="5EA775C1" w14:textId="77777777" w:rsidR="00B7423D" w:rsidRPr="006A614F" w:rsidRDefault="00B7423D" w:rsidP="006E1331">
            <w:pPr>
              <w:jc w:val="both"/>
            </w:pPr>
            <w:r w:rsidRPr="00900F3D">
              <w:rPr>
                <w:caps/>
                <w:kern w:val="20"/>
              </w:rPr>
              <w:t>Jelínek, S.</w:t>
            </w:r>
            <w:r w:rsidRPr="006A614F">
              <w:t xml:space="preserve"> a kol. </w:t>
            </w:r>
            <w:r w:rsidRPr="00900F3D">
              <w:t xml:space="preserve">Raduga po novomu 3! </w:t>
            </w:r>
            <w:r>
              <w:t xml:space="preserve">Plzeň: </w:t>
            </w:r>
            <w:r w:rsidRPr="006A614F">
              <w:t>Fraus</w:t>
            </w:r>
            <w:r>
              <w:t>,</w:t>
            </w:r>
            <w:r w:rsidRPr="006A614F">
              <w:t xml:space="preserve"> 2009. ISBN 978-80-7238-772-4. </w:t>
            </w:r>
          </w:p>
          <w:p w14:paraId="595D4E5E" w14:textId="77777777" w:rsidR="00B7423D" w:rsidRPr="006A614F" w:rsidRDefault="00B7423D" w:rsidP="006E1331">
            <w:pPr>
              <w:jc w:val="both"/>
            </w:pPr>
            <w:r w:rsidRPr="00900F3D">
              <w:rPr>
                <w:caps/>
                <w:kern w:val="20"/>
              </w:rPr>
              <w:t>Jelínek, S.</w:t>
            </w:r>
            <w:r w:rsidRPr="006A614F">
              <w:t xml:space="preserve"> a kol. </w:t>
            </w:r>
            <w:r w:rsidRPr="00900F3D">
              <w:t xml:space="preserve">Raduga po novomu 4! </w:t>
            </w:r>
            <w:r>
              <w:t xml:space="preserve">Plzeň: </w:t>
            </w:r>
            <w:r w:rsidRPr="006A614F">
              <w:t>Fraus</w:t>
            </w:r>
            <w:r>
              <w:t>,</w:t>
            </w:r>
            <w:r w:rsidRPr="006A614F">
              <w:t xml:space="preserve"> 2010. ISBN 978-80-7238-947-6.</w:t>
            </w:r>
          </w:p>
          <w:p w14:paraId="6B946382" w14:textId="77777777" w:rsidR="00B7423D" w:rsidRPr="006A614F" w:rsidRDefault="00B7423D" w:rsidP="006E1331">
            <w:pPr>
              <w:jc w:val="both"/>
            </w:pPr>
          </w:p>
          <w:p w14:paraId="36BA59A1" w14:textId="77777777" w:rsidR="00B7423D" w:rsidRPr="006A614F" w:rsidRDefault="00B7423D" w:rsidP="006E1331">
            <w:pPr>
              <w:jc w:val="both"/>
            </w:pPr>
            <w:r w:rsidRPr="006A614F">
              <w:rPr>
                <w:u w:val="single"/>
              </w:rPr>
              <w:t>Doporučená literatura</w:t>
            </w:r>
            <w:r w:rsidRPr="006A614F">
              <w:t>:</w:t>
            </w:r>
          </w:p>
          <w:p w14:paraId="260D4271" w14:textId="77777777" w:rsidR="00B7423D" w:rsidRDefault="00B7423D" w:rsidP="006E1331">
            <w:pPr>
              <w:jc w:val="both"/>
            </w:pPr>
            <w:r w:rsidRPr="00900F3D">
              <w:rPr>
                <w:caps/>
                <w:kern w:val="20"/>
              </w:rPr>
              <w:t>Pařízková, Š</w:t>
            </w:r>
            <w:r w:rsidRPr="006A614F">
              <w:t>.</w:t>
            </w:r>
            <w:r>
              <w:t xml:space="preserve"> </w:t>
            </w:r>
            <w:r w:rsidRPr="00900F3D">
              <w:t xml:space="preserve">Ruština pro začátečníky a samouky. </w:t>
            </w:r>
            <w:r w:rsidRPr="006A614F">
              <w:t>Pavel Pařízek, 2010. ISBN 978-80-903072-9-2.</w:t>
            </w:r>
          </w:p>
        </w:tc>
      </w:tr>
      <w:tr w:rsidR="00B7423D" w14:paraId="155F855E" w14:textId="77777777" w:rsidTr="00972B54">
        <w:tc>
          <w:tcPr>
            <w:tcW w:w="9890" w:type="dxa"/>
            <w:gridSpan w:val="9"/>
            <w:tcBorders>
              <w:top w:val="single" w:sz="12" w:space="0" w:color="auto"/>
              <w:left w:val="single" w:sz="2" w:space="0" w:color="auto"/>
              <w:bottom w:val="single" w:sz="2" w:space="0" w:color="auto"/>
              <w:right w:val="single" w:sz="2" w:space="0" w:color="auto"/>
            </w:tcBorders>
            <w:shd w:val="clear" w:color="auto" w:fill="F7CAAC"/>
          </w:tcPr>
          <w:p w14:paraId="4635B4A2" w14:textId="77777777" w:rsidR="00B7423D" w:rsidRDefault="00B7423D" w:rsidP="006E1331">
            <w:pPr>
              <w:jc w:val="center"/>
              <w:rPr>
                <w:b/>
              </w:rPr>
            </w:pPr>
            <w:r>
              <w:rPr>
                <w:b/>
              </w:rPr>
              <w:t>Informace ke kombinované nebo distanční formě</w:t>
            </w:r>
          </w:p>
        </w:tc>
      </w:tr>
      <w:tr w:rsidR="00B7423D" w14:paraId="43FA6C99" w14:textId="77777777" w:rsidTr="00972B54">
        <w:tc>
          <w:tcPr>
            <w:tcW w:w="4785" w:type="dxa"/>
            <w:gridSpan w:val="3"/>
            <w:tcBorders>
              <w:top w:val="single" w:sz="2" w:space="0" w:color="auto"/>
            </w:tcBorders>
            <w:shd w:val="clear" w:color="auto" w:fill="F7CAAC"/>
          </w:tcPr>
          <w:p w14:paraId="0C8C2AD0" w14:textId="77777777" w:rsidR="00B7423D" w:rsidRDefault="00B7423D" w:rsidP="006E1331">
            <w:pPr>
              <w:jc w:val="both"/>
            </w:pPr>
            <w:r>
              <w:rPr>
                <w:b/>
              </w:rPr>
              <w:t>Rozsah konzultací (soustředění)</w:t>
            </w:r>
          </w:p>
        </w:tc>
        <w:tc>
          <w:tcPr>
            <w:tcW w:w="889" w:type="dxa"/>
            <w:tcBorders>
              <w:top w:val="single" w:sz="2" w:space="0" w:color="auto"/>
            </w:tcBorders>
          </w:tcPr>
          <w:p w14:paraId="785321DC" w14:textId="77777777" w:rsidR="00B7423D" w:rsidRDefault="00B7423D" w:rsidP="006E1331">
            <w:pPr>
              <w:jc w:val="center"/>
            </w:pPr>
            <w:r>
              <w:t>9</w:t>
            </w:r>
          </w:p>
        </w:tc>
        <w:tc>
          <w:tcPr>
            <w:tcW w:w="4216" w:type="dxa"/>
            <w:gridSpan w:val="5"/>
            <w:tcBorders>
              <w:top w:val="single" w:sz="2" w:space="0" w:color="auto"/>
            </w:tcBorders>
            <w:shd w:val="clear" w:color="auto" w:fill="F7CAAC"/>
          </w:tcPr>
          <w:p w14:paraId="2846ECE2" w14:textId="77777777" w:rsidR="00B7423D" w:rsidRDefault="00B7423D" w:rsidP="006E1331">
            <w:pPr>
              <w:jc w:val="both"/>
              <w:rPr>
                <w:b/>
              </w:rPr>
            </w:pPr>
            <w:r>
              <w:rPr>
                <w:b/>
              </w:rPr>
              <w:t xml:space="preserve">hodin </w:t>
            </w:r>
          </w:p>
        </w:tc>
      </w:tr>
      <w:tr w:rsidR="00B7423D" w14:paraId="1BECF8D0" w14:textId="77777777" w:rsidTr="00972B54">
        <w:tc>
          <w:tcPr>
            <w:tcW w:w="9890" w:type="dxa"/>
            <w:gridSpan w:val="9"/>
            <w:shd w:val="clear" w:color="auto" w:fill="F7CAAC"/>
          </w:tcPr>
          <w:p w14:paraId="792502E5" w14:textId="77777777" w:rsidR="00B7423D" w:rsidRDefault="00B7423D" w:rsidP="006E1331">
            <w:pPr>
              <w:jc w:val="both"/>
              <w:rPr>
                <w:b/>
              </w:rPr>
            </w:pPr>
            <w:r>
              <w:rPr>
                <w:b/>
              </w:rPr>
              <w:t>Informace o způsobu kontaktu s vyučujícím</w:t>
            </w:r>
          </w:p>
        </w:tc>
      </w:tr>
      <w:tr w:rsidR="00B7423D" w14:paraId="03E1E346" w14:textId="77777777" w:rsidTr="00972B54">
        <w:trPr>
          <w:trHeight w:val="3050"/>
        </w:trPr>
        <w:tc>
          <w:tcPr>
            <w:tcW w:w="9890" w:type="dxa"/>
            <w:gridSpan w:val="9"/>
          </w:tcPr>
          <w:p w14:paraId="6D121382" w14:textId="77777777" w:rsidR="00B7423D" w:rsidRDefault="00B7423D" w:rsidP="006E1331">
            <w:pPr>
              <w:jc w:val="both"/>
            </w:pPr>
            <w:r>
              <w:t xml:space="preserve">Studenti samostatně studují předložené materiály a pracují s internetovými odkazy. Prezentují technické téma z jejich studijní oblasti. </w:t>
            </w:r>
            <w:r w:rsidRPr="00EA786C">
              <w:t>V případě potřeby mají možnost domluvit si individuální konzultaci.</w:t>
            </w:r>
          </w:p>
          <w:p w14:paraId="69835B29" w14:textId="77777777" w:rsidR="00B7423D" w:rsidRDefault="00B7423D" w:rsidP="006E1331">
            <w:pPr>
              <w:jc w:val="both"/>
            </w:pPr>
          </w:p>
          <w:p w14:paraId="6F4D1453" w14:textId="77777777" w:rsidR="00B7423D" w:rsidRDefault="00B7423D" w:rsidP="006E1331">
            <w:pPr>
              <w:jc w:val="both"/>
            </w:pPr>
            <w:r w:rsidRPr="00685529">
              <w:t xml:space="preserve">Možnosti komunikace s vyučujícím: </w:t>
            </w:r>
            <w:r>
              <w:t xml:space="preserve">viz Telefonní seznam UTB </w:t>
            </w:r>
            <w:hyperlink r:id="rId77" w:history="1">
              <w:r w:rsidRPr="00ED2DBC">
                <w:rPr>
                  <w:rStyle w:val="Hypertextovodkaz"/>
                </w:rPr>
                <w:t>http://phonebook.utb.cz/</w:t>
              </w:r>
            </w:hyperlink>
            <w:r>
              <w:t>.</w:t>
            </w:r>
          </w:p>
          <w:p w14:paraId="7B11AB96" w14:textId="77777777" w:rsidR="00B7423D" w:rsidRDefault="00B7423D" w:rsidP="006E1331">
            <w:pPr>
              <w:jc w:val="both"/>
            </w:pPr>
          </w:p>
          <w:p w14:paraId="6FF08802" w14:textId="77777777" w:rsidR="00B7423D" w:rsidRDefault="00B7423D" w:rsidP="006E1331">
            <w:pPr>
              <w:jc w:val="both"/>
            </w:pPr>
          </w:p>
          <w:p w14:paraId="799EB1EE" w14:textId="77777777" w:rsidR="00B7423D" w:rsidRDefault="00B7423D" w:rsidP="006E1331">
            <w:pPr>
              <w:jc w:val="both"/>
            </w:pPr>
          </w:p>
          <w:p w14:paraId="581CE561" w14:textId="77777777" w:rsidR="00B7423D" w:rsidRDefault="00B7423D" w:rsidP="006E1331">
            <w:pPr>
              <w:jc w:val="both"/>
            </w:pPr>
          </w:p>
          <w:p w14:paraId="6798A60F" w14:textId="77777777" w:rsidR="00B7423D" w:rsidRDefault="00B7423D" w:rsidP="006E1331">
            <w:pPr>
              <w:jc w:val="both"/>
            </w:pPr>
          </w:p>
          <w:p w14:paraId="662775E6" w14:textId="77777777" w:rsidR="00B7423D" w:rsidRDefault="00B7423D" w:rsidP="006E1331">
            <w:pPr>
              <w:jc w:val="both"/>
            </w:pPr>
          </w:p>
          <w:p w14:paraId="12E2DA57" w14:textId="77777777" w:rsidR="00B7423D" w:rsidRDefault="00B7423D" w:rsidP="006E1331">
            <w:pPr>
              <w:jc w:val="both"/>
            </w:pPr>
          </w:p>
          <w:p w14:paraId="3AC32796" w14:textId="77777777" w:rsidR="00B7423D" w:rsidRDefault="00B7423D" w:rsidP="006E1331">
            <w:pPr>
              <w:jc w:val="both"/>
            </w:pPr>
          </w:p>
          <w:p w14:paraId="6BD27510" w14:textId="77777777" w:rsidR="00B7423D" w:rsidRDefault="00B7423D" w:rsidP="006E1331">
            <w:pPr>
              <w:jc w:val="both"/>
            </w:pPr>
          </w:p>
        </w:tc>
      </w:tr>
      <w:tr w:rsidR="00A9436F" w:rsidRPr="00011CA0" w14:paraId="174CEB02" w14:textId="77777777" w:rsidTr="00972B54">
        <w:tc>
          <w:tcPr>
            <w:tcW w:w="9890"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67CBFA44"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1E13999A" w14:textId="77777777" w:rsidTr="00972B54">
        <w:tc>
          <w:tcPr>
            <w:tcW w:w="3084" w:type="dxa"/>
            <w:tcBorders>
              <w:top w:val="double" w:sz="4" w:space="0" w:color="auto"/>
              <w:left w:val="single" w:sz="4" w:space="0" w:color="auto"/>
              <w:bottom w:val="single" w:sz="4" w:space="0" w:color="auto"/>
              <w:right w:val="single" w:sz="4" w:space="0" w:color="auto"/>
            </w:tcBorders>
            <w:shd w:val="clear" w:color="auto" w:fill="F7CAAC"/>
            <w:hideMark/>
          </w:tcPr>
          <w:p w14:paraId="7CE05934" w14:textId="77777777" w:rsidR="00A9436F" w:rsidRPr="00011CA0" w:rsidRDefault="00A9436F" w:rsidP="00D44916">
            <w:pPr>
              <w:jc w:val="both"/>
              <w:rPr>
                <w:b/>
              </w:rPr>
            </w:pPr>
            <w:r w:rsidRPr="00011CA0">
              <w:rPr>
                <w:b/>
              </w:rPr>
              <w:t>Název studijního předmětu</w:t>
            </w:r>
          </w:p>
        </w:tc>
        <w:tc>
          <w:tcPr>
            <w:tcW w:w="6806" w:type="dxa"/>
            <w:gridSpan w:val="8"/>
            <w:tcBorders>
              <w:top w:val="double" w:sz="4" w:space="0" w:color="auto"/>
              <w:left w:val="single" w:sz="4" w:space="0" w:color="auto"/>
              <w:bottom w:val="single" w:sz="4" w:space="0" w:color="auto"/>
              <w:right w:val="single" w:sz="4" w:space="0" w:color="auto"/>
            </w:tcBorders>
            <w:hideMark/>
          </w:tcPr>
          <w:p w14:paraId="45CB29E9" w14:textId="77777777" w:rsidR="00A9436F" w:rsidRPr="004800BD" w:rsidRDefault="00A9436F" w:rsidP="00D44916">
            <w:pPr>
              <w:rPr>
                <w:b/>
              </w:rPr>
            </w:pPr>
            <w:bookmarkStart w:id="43" w:name="Trendy_v_gastro_II"/>
            <w:bookmarkEnd w:id="43"/>
            <w:r w:rsidRPr="004800BD">
              <w:rPr>
                <w:b/>
              </w:rPr>
              <w:t>Trendy v gastronomii II</w:t>
            </w:r>
          </w:p>
        </w:tc>
      </w:tr>
      <w:tr w:rsidR="00A9436F" w:rsidRPr="00011CA0" w14:paraId="4DE5EE87" w14:textId="77777777" w:rsidTr="00972B54">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70F86722" w14:textId="77777777" w:rsidR="00A9436F" w:rsidRPr="00011CA0" w:rsidRDefault="00A9436F" w:rsidP="00D44916">
            <w:pPr>
              <w:jc w:val="both"/>
              <w:rPr>
                <w:b/>
              </w:rPr>
            </w:pPr>
            <w:r w:rsidRPr="00011CA0">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04997A6B" w14:textId="5AE1996F" w:rsidR="00A9436F" w:rsidRPr="00011CA0" w:rsidRDefault="007A4857" w:rsidP="00D44916">
            <w:pPr>
              <w:jc w:val="both"/>
            </w:pPr>
            <w:r>
              <w:t>povinně volitelný</w:t>
            </w:r>
          </w:p>
        </w:tc>
        <w:tc>
          <w:tcPr>
            <w:tcW w:w="269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FA001D" w14:textId="77777777" w:rsidR="00A9436F" w:rsidRPr="00011CA0" w:rsidRDefault="00A9436F" w:rsidP="00D44916">
            <w:pPr>
              <w:jc w:val="both"/>
            </w:pPr>
            <w:r w:rsidRPr="00011CA0">
              <w:rPr>
                <w:b/>
              </w:rPr>
              <w:t>doporučený ročník / semestr</w:t>
            </w:r>
          </w:p>
        </w:tc>
        <w:tc>
          <w:tcPr>
            <w:tcW w:w="705" w:type="dxa"/>
            <w:tcBorders>
              <w:top w:val="single" w:sz="4" w:space="0" w:color="auto"/>
              <w:left w:val="single" w:sz="4" w:space="0" w:color="auto"/>
              <w:bottom w:val="single" w:sz="4" w:space="0" w:color="auto"/>
              <w:right w:val="single" w:sz="4" w:space="0" w:color="auto"/>
            </w:tcBorders>
          </w:tcPr>
          <w:p w14:paraId="27E31694" w14:textId="19BE9FC0" w:rsidR="00A9436F" w:rsidRPr="00011CA0" w:rsidRDefault="00F31B4B" w:rsidP="00F31B4B">
            <w:pPr>
              <w:jc w:val="both"/>
            </w:pPr>
            <w:r>
              <w:t>2/ZS</w:t>
            </w:r>
          </w:p>
        </w:tc>
      </w:tr>
      <w:tr w:rsidR="00A9436F" w:rsidRPr="00011CA0" w14:paraId="7973D5D8" w14:textId="77777777" w:rsidTr="00972B54">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08FC84D1" w14:textId="77777777" w:rsidR="00A9436F" w:rsidRPr="00011CA0" w:rsidRDefault="00A9436F" w:rsidP="00D44916">
            <w:pPr>
              <w:jc w:val="both"/>
              <w:rPr>
                <w:b/>
              </w:rPr>
            </w:pPr>
            <w:r w:rsidRPr="00011CA0">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A7FFC3F" w14:textId="5A6A458C" w:rsidR="00A9436F" w:rsidRPr="00011CA0" w:rsidRDefault="001A385F" w:rsidP="00D44916">
            <w:pPr>
              <w:jc w:val="both"/>
            </w:pPr>
            <w:r>
              <w:t>28p+0s+28l</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AFCF12C" w14:textId="77777777" w:rsidR="00A9436F" w:rsidRPr="00011CA0" w:rsidRDefault="00A9436F" w:rsidP="00D44916">
            <w:pPr>
              <w:jc w:val="both"/>
              <w:rPr>
                <w:b/>
              </w:rPr>
            </w:pPr>
            <w:r w:rsidRPr="00011CA0">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54BD2197" w14:textId="777D761D" w:rsidR="00A9436F" w:rsidRPr="00011CA0" w:rsidRDefault="008F0CEA" w:rsidP="00D44916">
            <w:pPr>
              <w:jc w:val="both"/>
            </w:pPr>
            <w:r>
              <w:t>56</w:t>
            </w:r>
          </w:p>
        </w:tc>
        <w:tc>
          <w:tcPr>
            <w:tcW w:w="215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BE7A64" w14:textId="77777777" w:rsidR="00A9436F" w:rsidRPr="00011CA0" w:rsidRDefault="00A9436F" w:rsidP="00D44916">
            <w:pPr>
              <w:jc w:val="both"/>
              <w:rPr>
                <w:b/>
              </w:rPr>
            </w:pPr>
            <w:r w:rsidRPr="00011CA0">
              <w:rPr>
                <w:b/>
              </w:rPr>
              <w:t>kreditů</w:t>
            </w:r>
          </w:p>
        </w:tc>
        <w:tc>
          <w:tcPr>
            <w:tcW w:w="1244" w:type="dxa"/>
            <w:gridSpan w:val="2"/>
            <w:tcBorders>
              <w:top w:val="single" w:sz="4" w:space="0" w:color="auto"/>
              <w:left w:val="single" w:sz="4" w:space="0" w:color="auto"/>
              <w:bottom w:val="single" w:sz="4" w:space="0" w:color="auto"/>
              <w:right w:val="single" w:sz="4" w:space="0" w:color="auto"/>
            </w:tcBorders>
          </w:tcPr>
          <w:p w14:paraId="046A34AF" w14:textId="52D30EA1" w:rsidR="00A9436F" w:rsidRPr="00011CA0" w:rsidRDefault="001A385F" w:rsidP="00D44916">
            <w:pPr>
              <w:jc w:val="both"/>
            </w:pPr>
            <w:r>
              <w:t>4</w:t>
            </w:r>
          </w:p>
        </w:tc>
      </w:tr>
      <w:tr w:rsidR="00A9436F" w:rsidRPr="00011CA0" w14:paraId="6D9345A5" w14:textId="77777777" w:rsidTr="00972B54">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6BDFA91E" w14:textId="77777777" w:rsidR="00A9436F" w:rsidRPr="00011CA0" w:rsidRDefault="00A9436F" w:rsidP="00D44916">
            <w:pPr>
              <w:jc w:val="both"/>
              <w:rPr>
                <w:b/>
                <w:sz w:val="22"/>
              </w:rPr>
            </w:pPr>
            <w:r w:rsidRPr="00011CA0">
              <w:rPr>
                <w:b/>
              </w:rPr>
              <w:t>Prerekvizity, korekvizity, ekvivalence</w:t>
            </w:r>
          </w:p>
        </w:tc>
        <w:tc>
          <w:tcPr>
            <w:tcW w:w="6806" w:type="dxa"/>
            <w:gridSpan w:val="8"/>
            <w:tcBorders>
              <w:top w:val="single" w:sz="4" w:space="0" w:color="auto"/>
              <w:left w:val="single" w:sz="4" w:space="0" w:color="auto"/>
              <w:bottom w:val="single" w:sz="4" w:space="0" w:color="auto"/>
              <w:right w:val="single" w:sz="4" w:space="0" w:color="auto"/>
            </w:tcBorders>
          </w:tcPr>
          <w:p w14:paraId="7E67C23B" w14:textId="77777777" w:rsidR="00A9436F" w:rsidRPr="00011CA0" w:rsidRDefault="00A9436F" w:rsidP="00D44916">
            <w:pPr>
              <w:jc w:val="both"/>
            </w:pPr>
          </w:p>
        </w:tc>
      </w:tr>
      <w:tr w:rsidR="00A9436F" w:rsidRPr="00011CA0" w14:paraId="414872BA" w14:textId="77777777" w:rsidTr="00972B54">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45E3C0A7" w14:textId="77777777" w:rsidR="00A9436F" w:rsidRPr="00011CA0" w:rsidRDefault="00A9436F" w:rsidP="00D44916">
            <w:pPr>
              <w:jc w:val="both"/>
              <w:rPr>
                <w:b/>
              </w:rPr>
            </w:pPr>
            <w:r w:rsidRPr="00011CA0">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D62AE4B" w14:textId="77777777" w:rsidR="00A9436F" w:rsidRPr="00011CA0" w:rsidRDefault="00A9436F" w:rsidP="00D44916">
            <w:pPr>
              <w:pStyle w:val="Default"/>
              <w:jc w:val="both"/>
              <w:rPr>
                <w:sz w:val="20"/>
                <w:szCs w:val="20"/>
              </w:rPr>
            </w:pPr>
            <w:r w:rsidRPr="00011CA0">
              <w:rPr>
                <w:sz w:val="20"/>
                <w:szCs w:val="20"/>
              </w:rPr>
              <w:t>zápočet, zkouška</w:t>
            </w:r>
          </w:p>
        </w:tc>
        <w:tc>
          <w:tcPr>
            <w:tcW w:w="1554" w:type="dxa"/>
            <w:tcBorders>
              <w:top w:val="single" w:sz="4" w:space="0" w:color="auto"/>
              <w:left w:val="single" w:sz="4" w:space="0" w:color="auto"/>
              <w:bottom w:val="single" w:sz="4" w:space="0" w:color="auto"/>
              <w:right w:val="single" w:sz="4" w:space="0" w:color="auto"/>
            </w:tcBorders>
            <w:shd w:val="clear" w:color="auto" w:fill="F7CAAC"/>
            <w:hideMark/>
          </w:tcPr>
          <w:p w14:paraId="5DC5551A" w14:textId="77777777" w:rsidR="00A9436F" w:rsidRPr="00011CA0" w:rsidRDefault="00A9436F" w:rsidP="00D44916">
            <w:pPr>
              <w:jc w:val="both"/>
              <w:rPr>
                <w:b/>
              </w:rPr>
            </w:pPr>
            <w:r w:rsidRPr="00011CA0">
              <w:rPr>
                <w:b/>
              </w:rPr>
              <w:t>Forma výuky</w:t>
            </w:r>
          </w:p>
        </w:tc>
        <w:tc>
          <w:tcPr>
            <w:tcW w:w="1846" w:type="dxa"/>
            <w:gridSpan w:val="3"/>
            <w:tcBorders>
              <w:top w:val="single" w:sz="4" w:space="0" w:color="auto"/>
              <w:left w:val="single" w:sz="4" w:space="0" w:color="auto"/>
              <w:bottom w:val="single" w:sz="4" w:space="0" w:color="auto"/>
              <w:right w:val="single" w:sz="4" w:space="0" w:color="auto"/>
            </w:tcBorders>
            <w:hideMark/>
          </w:tcPr>
          <w:p w14:paraId="765EA8D3" w14:textId="77777777" w:rsidR="00A9436F" w:rsidRDefault="00A9436F" w:rsidP="00D44916">
            <w:pPr>
              <w:pStyle w:val="Default"/>
              <w:jc w:val="both"/>
              <w:rPr>
                <w:sz w:val="20"/>
                <w:szCs w:val="20"/>
              </w:rPr>
            </w:pPr>
            <w:r>
              <w:rPr>
                <w:sz w:val="20"/>
                <w:szCs w:val="20"/>
              </w:rPr>
              <w:t>přednášky</w:t>
            </w:r>
            <w:r w:rsidRPr="00011CA0">
              <w:rPr>
                <w:sz w:val="20"/>
                <w:szCs w:val="20"/>
              </w:rPr>
              <w:t xml:space="preserve">, </w:t>
            </w:r>
          </w:p>
          <w:p w14:paraId="287F9373" w14:textId="77777777" w:rsidR="00A9436F" w:rsidRPr="00011CA0" w:rsidRDefault="00A9436F" w:rsidP="00D44916">
            <w:pPr>
              <w:pStyle w:val="Default"/>
              <w:jc w:val="both"/>
            </w:pPr>
            <w:r>
              <w:rPr>
                <w:sz w:val="20"/>
                <w:szCs w:val="20"/>
              </w:rPr>
              <w:t>laboratorní cvičení</w:t>
            </w:r>
          </w:p>
        </w:tc>
      </w:tr>
      <w:tr w:rsidR="00A9436F" w:rsidRPr="00011CA0" w14:paraId="5E7690FB" w14:textId="77777777" w:rsidTr="00972B54">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3661C25"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8"/>
            <w:tcBorders>
              <w:top w:val="single" w:sz="4" w:space="0" w:color="auto"/>
              <w:left w:val="single" w:sz="4" w:space="0" w:color="auto"/>
              <w:bottom w:val="single" w:sz="4" w:space="0" w:color="auto"/>
              <w:right w:val="single" w:sz="4" w:space="0" w:color="auto"/>
            </w:tcBorders>
            <w:hideMark/>
          </w:tcPr>
          <w:p w14:paraId="4F52715C" w14:textId="77777777" w:rsidR="00A9436F" w:rsidRDefault="00A9436F" w:rsidP="00D44916">
            <w:pPr>
              <w:jc w:val="both"/>
            </w:pPr>
            <w:r w:rsidRPr="00011CA0">
              <w:t xml:space="preserve">Zápočet: povinná </w:t>
            </w:r>
            <w:r>
              <w:t xml:space="preserve">100% </w:t>
            </w:r>
            <w:r w:rsidRPr="00011CA0">
              <w:t>docházka na cviče</w:t>
            </w:r>
            <w:r>
              <w:t>ních.</w:t>
            </w:r>
          </w:p>
          <w:p w14:paraId="28D3BFEC" w14:textId="77777777" w:rsidR="00A9436F" w:rsidRPr="00011CA0" w:rsidRDefault="00A9436F" w:rsidP="00D44916">
            <w:pPr>
              <w:jc w:val="both"/>
            </w:pPr>
            <w:r w:rsidRPr="00011CA0">
              <w:t>Zkouška: test (nutno získat minimálně 70%) a ústní zkouška - znalost látky z probíraných tematických okruhů.</w:t>
            </w:r>
          </w:p>
        </w:tc>
      </w:tr>
      <w:tr w:rsidR="00A9436F" w:rsidRPr="00011CA0" w14:paraId="7C41FE84" w14:textId="77777777" w:rsidTr="00972B54">
        <w:trPr>
          <w:trHeight w:val="197"/>
        </w:trPr>
        <w:tc>
          <w:tcPr>
            <w:tcW w:w="3084" w:type="dxa"/>
            <w:tcBorders>
              <w:top w:val="nil"/>
              <w:left w:val="single" w:sz="4" w:space="0" w:color="auto"/>
              <w:bottom w:val="single" w:sz="4" w:space="0" w:color="auto"/>
              <w:right w:val="single" w:sz="4" w:space="0" w:color="auto"/>
            </w:tcBorders>
            <w:shd w:val="clear" w:color="auto" w:fill="F7CAAC"/>
            <w:hideMark/>
          </w:tcPr>
          <w:p w14:paraId="05A4DBA2" w14:textId="77777777" w:rsidR="00A9436F" w:rsidRPr="00011CA0" w:rsidRDefault="00A9436F" w:rsidP="00D44916">
            <w:pPr>
              <w:jc w:val="both"/>
              <w:rPr>
                <w:b/>
              </w:rPr>
            </w:pPr>
            <w:r w:rsidRPr="00011CA0">
              <w:rPr>
                <w:b/>
              </w:rPr>
              <w:t>Garant předmětu</w:t>
            </w:r>
          </w:p>
        </w:tc>
        <w:tc>
          <w:tcPr>
            <w:tcW w:w="6806" w:type="dxa"/>
            <w:gridSpan w:val="8"/>
            <w:tcBorders>
              <w:top w:val="single" w:sz="4" w:space="0" w:color="auto"/>
              <w:left w:val="single" w:sz="4" w:space="0" w:color="auto"/>
              <w:bottom w:val="single" w:sz="4" w:space="0" w:color="auto"/>
              <w:right w:val="single" w:sz="4" w:space="0" w:color="auto"/>
            </w:tcBorders>
          </w:tcPr>
          <w:p w14:paraId="208A7F4A" w14:textId="77777777" w:rsidR="00A9436F" w:rsidRPr="00011CA0" w:rsidRDefault="00A9436F" w:rsidP="00D44916">
            <w:pPr>
              <w:jc w:val="both"/>
            </w:pPr>
          </w:p>
        </w:tc>
      </w:tr>
      <w:tr w:rsidR="00A9436F" w:rsidRPr="00011CA0" w14:paraId="2B015CB4" w14:textId="77777777" w:rsidTr="00972B54">
        <w:trPr>
          <w:trHeight w:val="243"/>
        </w:trPr>
        <w:tc>
          <w:tcPr>
            <w:tcW w:w="3084" w:type="dxa"/>
            <w:tcBorders>
              <w:top w:val="nil"/>
              <w:left w:val="single" w:sz="4" w:space="0" w:color="auto"/>
              <w:bottom w:val="single" w:sz="4" w:space="0" w:color="auto"/>
              <w:right w:val="single" w:sz="4" w:space="0" w:color="auto"/>
            </w:tcBorders>
            <w:shd w:val="clear" w:color="auto" w:fill="F7CAAC"/>
            <w:hideMark/>
          </w:tcPr>
          <w:p w14:paraId="0ACDF67B" w14:textId="77777777" w:rsidR="00A9436F" w:rsidRPr="00011CA0" w:rsidRDefault="00A9436F" w:rsidP="00D44916">
            <w:pPr>
              <w:jc w:val="both"/>
              <w:rPr>
                <w:b/>
              </w:rPr>
            </w:pPr>
            <w:r w:rsidRPr="00011CA0">
              <w:rPr>
                <w:b/>
              </w:rPr>
              <w:t>Zapojení garanta do výuky předmětu</w:t>
            </w:r>
          </w:p>
        </w:tc>
        <w:tc>
          <w:tcPr>
            <w:tcW w:w="6806" w:type="dxa"/>
            <w:gridSpan w:val="8"/>
            <w:tcBorders>
              <w:top w:val="nil"/>
              <w:left w:val="single" w:sz="4" w:space="0" w:color="auto"/>
              <w:bottom w:val="single" w:sz="4" w:space="0" w:color="auto"/>
              <w:right w:val="single" w:sz="4" w:space="0" w:color="auto"/>
            </w:tcBorders>
          </w:tcPr>
          <w:p w14:paraId="1A758F26" w14:textId="77777777" w:rsidR="00A9436F" w:rsidRPr="00011CA0" w:rsidRDefault="00A9436F" w:rsidP="00D44916">
            <w:pPr>
              <w:jc w:val="both"/>
            </w:pPr>
          </w:p>
        </w:tc>
      </w:tr>
      <w:tr w:rsidR="00A9436F" w:rsidRPr="00011CA0" w14:paraId="201AB0F9" w14:textId="77777777" w:rsidTr="00972B54">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6E4E2C32" w14:textId="77777777" w:rsidR="00A9436F" w:rsidRPr="00011CA0" w:rsidRDefault="00A9436F" w:rsidP="00D44916">
            <w:pPr>
              <w:jc w:val="both"/>
              <w:rPr>
                <w:b/>
              </w:rPr>
            </w:pPr>
            <w:r w:rsidRPr="00011CA0">
              <w:rPr>
                <w:b/>
              </w:rPr>
              <w:t>Vyučující</w:t>
            </w:r>
          </w:p>
        </w:tc>
        <w:tc>
          <w:tcPr>
            <w:tcW w:w="6806" w:type="dxa"/>
            <w:gridSpan w:val="8"/>
            <w:tcBorders>
              <w:top w:val="single" w:sz="4" w:space="0" w:color="auto"/>
              <w:left w:val="single" w:sz="4" w:space="0" w:color="auto"/>
              <w:bottom w:val="nil"/>
              <w:right w:val="single" w:sz="4" w:space="0" w:color="auto"/>
            </w:tcBorders>
          </w:tcPr>
          <w:p w14:paraId="48026CF4" w14:textId="77777777" w:rsidR="00A9436F" w:rsidRPr="00011CA0" w:rsidRDefault="00A9436F" w:rsidP="00D44916">
            <w:pPr>
              <w:jc w:val="both"/>
            </w:pPr>
          </w:p>
        </w:tc>
      </w:tr>
      <w:tr w:rsidR="00A9436F" w:rsidRPr="00011CA0" w14:paraId="22F0FB25" w14:textId="77777777" w:rsidTr="00972B54">
        <w:trPr>
          <w:trHeight w:val="291"/>
        </w:trPr>
        <w:tc>
          <w:tcPr>
            <w:tcW w:w="9890" w:type="dxa"/>
            <w:gridSpan w:val="9"/>
            <w:tcBorders>
              <w:top w:val="nil"/>
              <w:left w:val="single" w:sz="4" w:space="0" w:color="auto"/>
              <w:bottom w:val="single" w:sz="4" w:space="0" w:color="auto"/>
              <w:right w:val="single" w:sz="4" w:space="0" w:color="auto"/>
            </w:tcBorders>
          </w:tcPr>
          <w:p w14:paraId="3B03FC40" w14:textId="416B8933" w:rsidR="00A9436F" w:rsidRPr="00011CA0" w:rsidRDefault="00972B54" w:rsidP="00972B54">
            <w:pPr>
              <w:spacing w:before="60" w:after="60"/>
              <w:jc w:val="both"/>
            </w:pPr>
            <w:r w:rsidRPr="00972B54">
              <w:t>doc. Ing. Jiří Mlček, Ph.D.</w:t>
            </w:r>
            <w:r w:rsidRPr="00716AF9">
              <w:t xml:space="preserve"> (100% p)</w:t>
            </w:r>
          </w:p>
        </w:tc>
      </w:tr>
      <w:tr w:rsidR="00A9436F" w:rsidRPr="00011CA0" w14:paraId="22D0FFC8" w14:textId="77777777" w:rsidTr="00972B54">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1DF7065" w14:textId="77777777" w:rsidR="00A9436F" w:rsidRPr="00011CA0" w:rsidRDefault="00A9436F" w:rsidP="00D44916">
            <w:pPr>
              <w:jc w:val="both"/>
              <w:rPr>
                <w:b/>
              </w:rPr>
            </w:pPr>
            <w:r w:rsidRPr="00011CA0">
              <w:rPr>
                <w:b/>
              </w:rPr>
              <w:t>Stručná anotace předmětu</w:t>
            </w:r>
          </w:p>
        </w:tc>
        <w:tc>
          <w:tcPr>
            <w:tcW w:w="6806" w:type="dxa"/>
            <w:gridSpan w:val="8"/>
            <w:tcBorders>
              <w:top w:val="single" w:sz="4" w:space="0" w:color="auto"/>
              <w:left w:val="single" w:sz="4" w:space="0" w:color="auto"/>
              <w:bottom w:val="nil"/>
              <w:right w:val="single" w:sz="4" w:space="0" w:color="auto"/>
            </w:tcBorders>
          </w:tcPr>
          <w:p w14:paraId="43E77DC6" w14:textId="77777777" w:rsidR="00A9436F" w:rsidRPr="00011CA0" w:rsidRDefault="00A9436F" w:rsidP="00D44916">
            <w:pPr>
              <w:jc w:val="both"/>
            </w:pPr>
          </w:p>
        </w:tc>
      </w:tr>
      <w:tr w:rsidR="00A9436F" w:rsidRPr="00011CA0" w14:paraId="5315DA02" w14:textId="77777777" w:rsidTr="00972B54">
        <w:trPr>
          <w:trHeight w:val="3938"/>
        </w:trPr>
        <w:tc>
          <w:tcPr>
            <w:tcW w:w="9890" w:type="dxa"/>
            <w:gridSpan w:val="9"/>
            <w:tcBorders>
              <w:top w:val="nil"/>
              <w:left w:val="single" w:sz="4" w:space="0" w:color="auto"/>
              <w:bottom w:val="single" w:sz="12" w:space="0" w:color="auto"/>
              <w:right w:val="single" w:sz="4" w:space="0" w:color="auto"/>
            </w:tcBorders>
            <w:hideMark/>
          </w:tcPr>
          <w:p w14:paraId="46F14FE2" w14:textId="77777777" w:rsidR="00A9436F" w:rsidRPr="00011CA0" w:rsidRDefault="00A9436F" w:rsidP="00D44916">
            <w:pPr>
              <w:pStyle w:val="Default"/>
              <w:jc w:val="both"/>
              <w:rPr>
                <w:sz w:val="20"/>
                <w:szCs w:val="20"/>
              </w:rPr>
            </w:pPr>
            <w:r w:rsidRPr="00011CA0">
              <w:rPr>
                <w:sz w:val="20"/>
                <w:szCs w:val="20"/>
              </w:rPr>
              <w:t>Cílem předmětu je seznámit studenty s novými trendy v gastronomii - sous vide, fusion kuchyně, raw food, enogastronomie aj. Student získá také znalosti o moderních technologiích a zařízeních používaných v gastronomii. Obsah předmětu tvoří tyto tematick</w:t>
            </w:r>
            <w:r>
              <w:rPr>
                <w:sz w:val="20"/>
                <w:szCs w:val="20"/>
              </w:rPr>
              <w:t>é</w:t>
            </w:r>
            <w:r w:rsidRPr="00011CA0">
              <w:rPr>
                <w:sz w:val="20"/>
                <w:szCs w:val="20"/>
              </w:rPr>
              <w:t xml:space="preserve"> celky: </w:t>
            </w:r>
          </w:p>
          <w:p w14:paraId="32925BBB" w14:textId="77777777" w:rsidR="00A9436F" w:rsidRPr="00011CA0" w:rsidRDefault="00A9436F" w:rsidP="00A56D42">
            <w:pPr>
              <w:pStyle w:val="Odstavecseseznamem"/>
              <w:numPr>
                <w:ilvl w:val="0"/>
                <w:numId w:val="33"/>
              </w:numPr>
              <w:spacing w:after="160"/>
              <w:ind w:left="284" w:hanging="57"/>
              <w:jc w:val="both"/>
            </w:pPr>
            <w:r w:rsidRPr="00011CA0">
              <w:t>Nové koncepty a trendy pro třetí tisíciletí.</w:t>
            </w:r>
          </w:p>
          <w:p w14:paraId="33D5EB7A" w14:textId="77777777" w:rsidR="00A9436F" w:rsidRPr="00011CA0" w:rsidRDefault="00A9436F" w:rsidP="00A56D42">
            <w:pPr>
              <w:pStyle w:val="Odstavecseseznamem"/>
              <w:numPr>
                <w:ilvl w:val="0"/>
                <w:numId w:val="33"/>
              </w:numPr>
              <w:spacing w:after="160"/>
              <w:ind w:left="284" w:hanging="57"/>
              <w:jc w:val="both"/>
            </w:pPr>
            <w:r w:rsidRPr="00011CA0">
              <w:t>Raw food.</w:t>
            </w:r>
          </w:p>
          <w:p w14:paraId="30B7794B" w14:textId="77777777" w:rsidR="00A9436F" w:rsidRPr="00011CA0" w:rsidRDefault="00A9436F" w:rsidP="00A56D42">
            <w:pPr>
              <w:pStyle w:val="Odstavecseseznamem"/>
              <w:numPr>
                <w:ilvl w:val="0"/>
                <w:numId w:val="33"/>
              </w:numPr>
              <w:spacing w:after="160"/>
              <w:ind w:left="284" w:hanging="57"/>
              <w:jc w:val="both"/>
            </w:pPr>
            <w:r w:rsidRPr="00011CA0">
              <w:t>Fusion kuchyně.</w:t>
            </w:r>
          </w:p>
          <w:p w14:paraId="09B50126" w14:textId="77777777" w:rsidR="00A9436F" w:rsidRPr="00011CA0" w:rsidRDefault="00A9436F" w:rsidP="00A56D42">
            <w:pPr>
              <w:pStyle w:val="Odstavecseseznamem"/>
              <w:numPr>
                <w:ilvl w:val="0"/>
                <w:numId w:val="33"/>
              </w:numPr>
              <w:spacing w:after="160"/>
              <w:ind w:left="284" w:hanging="57"/>
              <w:jc w:val="both"/>
            </w:pPr>
            <w:r w:rsidRPr="00011CA0">
              <w:t>Sous vide v gastronomii.</w:t>
            </w:r>
          </w:p>
          <w:p w14:paraId="7FF9CC8B" w14:textId="77777777" w:rsidR="00A9436F" w:rsidRPr="00011CA0" w:rsidRDefault="00A9436F" w:rsidP="00A56D42">
            <w:pPr>
              <w:pStyle w:val="Odstavecseseznamem"/>
              <w:numPr>
                <w:ilvl w:val="0"/>
                <w:numId w:val="33"/>
              </w:numPr>
              <w:spacing w:after="160"/>
              <w:ind w:left="284" w:hanging="57"/>
              <w:jc w:val="both"/>
            </w:pPr>
            <w:r w:rsidRPr="00011CA0">
              <w:t>Foodstyling.</w:t>
            </w:r>
          </w:p>
          <w:p w14:paraId="2D28E41D" w14:textId="77777777" w:rsidR="00A9436F" w:rsidRPr="00011CA0" w:rsidRDefault="00A9436F" w:rsidP="00A56D42">
            <w:pPr>
              <w:pStyle w:val="Odstavecseseznamem"/>
              <w:numPr>
                <w:ilvl w:val="0"/>
                <w:numId w:val="33"/>
              </w:numPr>
              <w:spacing w:after="160"/>
              <w:ind w:left="284" w:hanging="57"/>
              <w:jc w:val="both"/>
            </w:pPr>
            <w:r w:rsidRPr="00011CA0">
              <w:t>Enogastronomie.</w:t>
            </w:r>
          </w:p>
          <w:p w14:paraId="14C3EA81" w14:textId="77777777" w:rsidR="00A9436F" w:rsidRPr="00011CA0" w:rsidRDefault="00A9436F" w:rsidP="00A56D42">
            <w:pPr>
              <w:pStyle w:val="Odstavecseseznamem"/>
              <w:numPr>
                <w:ilvl w:val="0"/>
                <w:numId w:val="33"/>
              </w:numPr>
              <w:spacing w:after="160"/>
              <w:ind w:left="284" w:hanging="57"/>
              <w:jc w:val="both"/>
            </w:pPr>
            <w:r w:rsidRPr="00011CA0">
              <w:t>Wellness gastronomie.</w:t>
            </w:r>
          </w:p>
          <w:p w14:paraId="3B0812A8" w14:textId="77777777" w:rsidR="00A9436F" w:rsidRPr="00011CA0" w:rsidRDefault="00A9436F" w:rsidP="00A56D42">
            <w:pPr>
              <w:pStyle w:val="Odstavecseseznamem"/>
              <w:numPr>
                <w:ilvl w:val="0"/>
                <w:numId w:val="33"/>
              </w:numPr>
              <w:spacing w:after="160"/>
              <w:ind w:left="284" w:hanging="57"/>
              <w:jc w:val="both"/>
            </w:pPr>
            <w:r w:rsidRPr="00011CA0">
              <w:t>Nutraceutika v gastronomii a zdravý životní styl.</w:t>
            </w:r>
          </w:p>
          <w:p w14:paraId="3FC08EEC" w14:textId="77777777" w:rsidR="00A9436F" w:rsidRPr="00011CA0" w:rsidRDefault="00A9436F" w:rsidP="00A56D42">
            <w:pPr>
              <w:pStyle w:val="Odstavecseseznamem"/>
              <w:numPr>
                <w:ilvl w:val="0"/>
                <w:numId w:val="33"/>
              </w:numPr>
              <w:spacing w:after="160"/>
              <w:ind w:left="284" w:hanging="57"/>
              <w:jc w:val="both"/>
            </w:pPr>
            <w:r w:rsidRPr="00011CA0">
              <w:rPr>
                <w:bCs/>
              </w:rPr>
              <w:t>Fast-casual koncept, spojení globálních gastronomií.</w:t>
            </w:r>
          </w:p>
          <w:p w14:paraId="5937D00B" w14:textId="77777777" w:rsidR="00A9436F" w:rsidRPr="00011CA0" w:rsidRDefault="00A9436F" w:rsidP="00A56D42">
            <w:pPr>
              <w:pStyle w:val="Odstavecseseznamem"/>
              <w:numPr>
                <w:ilvl w:val="0"/>
                <w:numId w:val="33"/>
              </w:numPr>
              <w:spacing w:after="160"/>
              <w:ind w:left="284" w:hanging="57"/>
              <w:jc w:val="both"/>
            </w:pPr>
            <w:r w:rsidRPr="00011CA0">
              <w:t>Plýtvání potravinami a pokrmy.</w:t>
            </w:r>
          </w:p>
          <w:p w14:paraId="4D352DCE" w14:textId="77777777" w:rsidR="00A9436F" w:rsidRPr="00011CA0" w:rsidRDefault="00A9436F" w:rsidP="00A56D42">
            <w:pPr>
              <w:pStyle w:val="Odstavecseseznamem"/>
              <w:numPr>
                <w:ilvl w:val="0"/>
                <w:numId w:val="33"/>
              </w:numPr>
              <w:spacing w:after="160"/>
              <w:ind w:left="284" w:hanging="57"/>
              <w:jc w:val="both"/>
            </w:pPr>
            <w:r w:rsidRPr="00011CA0">
              <w:t>Udržitelnost v gastronomii.</w:t>
            </w:r>
          </w:p>
          <w:p w14:paraId="0C2B22B0" w14:textId="77777777" w:rsidR="00A9436F" w:rsidRPr="00011CA0" w:rsidRDefault="00A9436F" w:rsidP="00A56D42">
            <w:pPr>
              <w:pStyle w:val="Odstavecseseznamem"/>
              <w:numPr>
                <w:ilvl w:val="0"/>
                <w:numId w:val="33"/>
              </w:numPr>
              <w:spacing w:after="160"/>
              <w:ind w:left="284" w:hanging="57"/>
              <w:jc w:val="both"/>
            </w:pPr>
            <w:r w:rsidRPr="00011CA0">
              <w:t>Kuchyně budoucnosti.</w:t>
            </w:r>
          </w:p>
          <w:p w14:paraId="6DDE6E29" w14:textId="77777777" w:rsidR="00A9436F" w:rsidRPr="00011CA0" w:rsidRDefault="00A9436F" w:rsidP="00A56D42">
            <w:pPr>
              <w:pStyle w:val="Odstavecseseznamem"/>
              <w:numPr>
                <w:ilvl w:val="0"/>
                <w:numId w:val="33"/>
              </w:numPr>
              <w:spacing w:after="160"/>
              <w:ind w:left="284" w:hanging="57"/>
              <w:jc w:val="both"/>
            </w:pPr>
            <w:r w:rsidRPr="00011CA0">
              <w:t>Nové technologie a zařízení v gastronomii.</w:t>
            </w:r>
          </w:p>
          <w:p w14:paraId="09350BE4" w14:textId="77777777" w:rsidR="00A9436F" w:rsidRPr="00011CA0" w:rsidRDefault="00A9436F" w:rsidP="00A56D42">
            <w:pPr>
              <w:pStyle w:val="Odstavecseseznamem"/>
              <w:numPr>
                <w:ilvl w:val="0"/>
                <w:numId w:val="33"/>
              </w:numPr>
              <w:ind w:left="284" w:hanging="57"/>
              <w:jc w:val="both"/>
              <w:rPr>
                <w:rFonts w:eastAsia="Calibri"/>
              </w:rPr>
            </w:pPr>
            <w:r w:rsidRPr="00011CA0">
              <w:t>Trendy restaurací.</w:t>
            </w:r>
          </w:p>
        </w:tc>
      </w:tr>
      <w:tr w:rsidR="00A9436F" w:rsidRPr="00011CA0" w14:paraId="08ABB535" w14:textId="77777777" w:rsidTr="00972B54">
        <w:trPr>
          <w:trHeight w:val="265"/>
        </w:trPr>
        <w:tc>
          <w:tcPr>
            <w:tcW w:w="3651" w:type="dxa"/>
            <w:gridSpan w:val="2"/>
            <w:tcBorders>
              <w:top w:val="nil"/>
              <w:left w:val="single" w:sz="4" w:space="0" w:color="auto"/>
              <w:bottom w:val="single" w:sz="4" w:space="0" w:color="auto"/>
              <w:right w:val="single" w:sz="4" w:space="0" w:color="auto"/>
            </w:tcBorders>
            <w:shd w:val="clear" w:color="auto" w:fill="F7CAAC"/>
            <w:hideMark/>
          </w:tcPr>
          <w:p w14:paraId="085950B4" w14:textId="77777777" w:rsidR="00A9436F" w:rsidRPr="00011CA0" w:rsidRDefault="00A9436F" w:rsidP="00D44916">
            <w:pPr>
              <w:jc w:val="both"/>
            </w:pPr>
            <w:r w:rsidRPr="00011CA0">
              <w:rPr>
                <w:b/>
              </w:rPr>
              <w:t>Studijní literatura a studijní pomůcky</w:t>
            </w:r>
          </w:p>
        </w:tc>
        <w:tc>
          <w:tcPr>
            <w:tcW w:w="6239" w:type="dxa"/>
            <w:gridSpan w:val="7"/>
            <w:tcBorders>
              <w:top w:val="nil"/>
              <w:left w:val="single" w:sz="4" w:space="0" w:color="auto"/>
              <w:bottom w:val="nil"/>
              <w:right w:val="single" w:sz="4" w:space="0" w:color="auto"/>
            </w:tcBorders>
          </w:tcPr>
          <w:p w14:paraId="6579B1ED" w14:textId="77777777" w:rsidR="00A9436F" w:rsidRPr="00011CA0" w:rsidRDefault="00A9436F" w:rsidP="00D44916">
            <w:pPr>
              <w:jc w:val="both"/>
            </w:pPr>
          </w:p>
        </w:tc>
      </w:tr>
      <w:tr w:rsidR="00A9436F" w:rsidRPr="00011CA0" w14:paraId="558F4301" w14:textId="77777777" w:rsidTr="00972B54">
        <w:trPr>
          <w:trHeight w:val="1497"/>
        </w:trPr>
        <w:tc>
          <w:tcPr>
            <w:tcW w:w="9890" w:type="dxa"/>
            <w:gridSpan w:val="9"/>
            <w:tcBorders>
              <w:top w:val="nil"/>
              <w:left w:val="single" w:sz="4" w:space="0" w:color="auto"/>
              <w:bottom w:val="single" w:sz="4" w:space="0" w:color="auto"/>
              <w:right w:val="single" w:sz="4" w:space="0" w:color="auto"/>
            </w:tcBorders>
            <w:hideMark/>
          </w:tcPr>
          <w:p w14:paraId="3E535924" w14:textId="77777777" w:rsidR="00A9436F" w:rsidRPr="00011CA0" w:rsidRDefault="00A9436F" w:rsidP="00D44916">
            <w:pPr>
              <w:jc w:val="both"/>
            </w:pPr>
            <w:r w:rsidRPr="00011CA0">
              <w:rPr>
                <w:u w:val="single"/>
              </w:rPr>
              <w:t>Povinná literatura</w:t>
            </w:r>
            <w:r w:rsidRPr="00011CA0">
              <w:t xml:space="preserve">: </w:t>
            </w:r>
          </w:p>
          <w:p w14:paraId="1E8F9E56" w14:textId="77777777" w:rsidR="00A9436F" w:rsidRPr="00011CA0" w:rsidRDefault="00A9436F" w:rsidP="00D44916">
            <w:pPr>
              <w:pStyle w:val="Nadpis1"/>
              <w:spacing w:before="0" w:beforeAutospacing="0" w:after="0" w:afterAutospacing="0"/>
              <w:jc w:val="both"/>
              <w:rPr>
                <w:b w:val="0"/>
                <w:sz w:val="20"/>
                <w:szCs w:val="20"/>
              </w:rPr>
            </w:pPr>
            <w:r w:rsidRPr="00011CA0">
              <w:rPr>
                <w:b w:val="0"/>
                <w:caps/>
                <w:sz w:val="20"/>
                <w:szCs w:val="20"/>
              </w:rPr>
              <w:t>Myhrvold, N., Young, Ch., Bilet, M</w:t>
            </w:r>
            <w:r w:rsidRPr="00011CA0">
              <w:rPr>
                <w:b w:val="0"/>
                <w:sz w:val="20"/>
                <w:szCs w:val="20"/>
              </w:rPr>
              <w:t xml:space="preserve">. </w:t>
            </w:r>
            <w:r w:rsidRPr="00011CA0">
              <w:rPr>
                <w:rStyle w:val="a-size-large"/>
                <w:b w:val="0"/>
                <w:sz w:val="20"/>
                <w:szCs w:val="20"/>
              </w:rPr>
              <w:t>Modernist Cuisine: The Art and Science of Cooking</w:t>
            </w:r>
            <w:r>
              <w:rPr>
                <w:b w:val="0"/>
                <w:sz w:val="20"/>
                <w:szCs w:val="20"/>
              </w:rPr>
              <w:t>. The Cooking Lab</w:t>
            </w:r>
            <w:r w:rsidRPr="00011CA0">
              <w:rPr>
                <w:b w:val="0"/>
                <w:sz w:val="20"/>
                <w:szCs w:val="20"/>
              </w:rPr>
              <w:t>, 2015. ISBN 0982761007.</w:t>
            </w:r>
          </w:p>
          <w:p w14:paraId="06B9FE12" w14:textId="77777777" w:rsidR="00A9436F" w:rsidRPr="00011CA0" w:rsidRDefault="00A9436F" w:rsidP="00D44916">
            <w:pPr>
              <w:pStyle w:val="Nadpis1"/>
              <w:spacing w:before="0" w:beforeAutospacing="0" w:after="0" w:afterAutospacing="0"/>
              <w:jc w:val="both"/>
              <w:rPr>
                <w:b w:val="0"/>
                <w:sz w:val="20"/>
                <w:szCs w:val="20"/>
              </w:rPr>
            </w:pPr>
            <w:r w:rsidRPr="00011CA0">
              <w:rPr>
                <w:rStyle w:val="a-size-large"/>
                <w:b w:val="0"/>
                <w:caps/>
                <w:sz w:val="20"/>
                <w:szCs w:val="20"/>
              </w:rPr>
              <w:t>Keller,</w:t>
            </w:r>
            <w:r w:rsidRPr="00011CA0">
              <w:rPr>
                <w:rStyle w:val="a-size-large"/>
                <w:b w:val="0"/>
                <w:sz w:val="20"/>
                <w:szCs w:val="20"/>
              </w:rPr>
              <w:t xml:space="preserve"> T. Under Pressure: Cooking  Sous Vide. Artisan, 2008. ISBN </w:t>
            </w:r>
            <w:r w:rsidRPr="00011CA0">
              <w:rPr>
                <w:b w:val="0"/>
                <w:sz w:val="20"/>
                <w:szCs w:val="20"/>
              </w:rPr>
              <w:t>978-1579653514.</w:t>
            </w:r>
          </w:p>
          <w:p w14:paraId="2854AE31" w14:textId="77777777" w:rsidR="00A9436F" w:rsidRPr="00011CA0" w:rsidRDefault="00A9436F" w:rsidP="00D44916">
            <w:pPr>
              <w:pStyle w:val="Nadpis1"/>
              <w:spacing w:before="0" w:beforeAutospacing="0" w:after="0" w:afterAutospacing="0"/>
              <w:jc w:val="both"/>
              <w:rPr>
                <w:b w:val="0"/>
                <w:sz w:val="20"/>
                <w:szCs w:val="20"/>
              </w:rPr>
            </w:pPr>
            <w:r w:rsidRPr="00011CA0">
              <w:rPr>
                <w:b w:val="0"/>
                <w:caps/>
                <w:sz w:val="20"/>
                <w:szCs w:val="20"/>
              </w:rPr>
              <w:t>Kohout,</w:t>
            </w:r>
            <w:r w:rsidRPr="00011CA0">
              <w:rPr>
                <w:b w:val="0"/>
                <w:sz w:val="20"/>
                <w:szCs w:val="20"/>
              </w:rPr>
              <w:t xml:space="preserve"> P. Potraviny - Součást zdravého životního stylu. Forsapi, 2010. ISBN 9788087327395.</w:t>
            </w:r>
          </w:p>
          <w:p w14:paraId="53AB4360" w14:textId="77777777" w:rsidR="00A9436F" w:rsidRPr="00011CA0" w:rsidRDefault="00A9436F" w:rsidP="00D44916">
            <w:pPr>
              <w:pStyle w:val="Nadpis1"/>
              <w:spacing w:before="0" w:beforeAutospacing="0" w:after="0" w:afterAutospacing="0"/>
              <w:jc w:val="both"/>
              <w:rPr>
                <w:b w:val="0"/>
                <w:sz w:val="20"/>
                <w:szCs w:val="20"/>
              </w:rPr>
            </w:pPr>
          </w:p>
          <w:p w14:paraId="6C448ED7" w14:textId="77777777" w:rsidR="00A9436F" w:rsidRPr="00011CA0" w:rsidRDefault="00A9436F" w:rsidP="00D44916">
            <w:pPr>
              <w:jc w:val="both"/>
            </w:pPr>
            <w:r w:rsidRPr="00011CA0">
              <w:rPr>
                <w:u w:val="single"/>
              </w:rPr>
              <w:t>Doporučená literatura</w:t>
            </w:r>
            <w:r w:rsidRPr="00011CA0">
              <w:t>:</w:t>
            </w:r>
          </w:p>
          <w:p w14:paraId="1D28CD90" w14:textId="77777777" w:rsidR="00A9436F" w:rsidRPr="00011CA0" w:rsidRDefault="00A9436F" w:rsidP="00D44916">
            <w:pPr>
              <w:jc w:val="both"/>
            </w:pPr>
            <w:r w:rsidRPr="00011CA0">
              <w:rPr>
                <w:caps/>
              </w:rPr>
              <w:t>Krejčí, M., Hošek, V.</w:t>
            </w:r>
            <w:r w:rsidRPr="00011CA0">
              <w:rPr>
                <w:rStyle w:val="j-hiddenauthornames"/>
                <w:caps/>
              </w:rPr>
              <w:t> </w:t>
            </w:r>
            <w:r w:rsidRPr="00011CA0">
              <w:rPr>
                <w:rStyle w:val="j-hiddenauthornames"/>
              </w:rPr>
              <w:t>a kol.</w:t>
            </w:r>
            <w:r w:rsidRPr="00011CA0">
              <w:rPr>
                <w:rStyle w:val="j-hiddenauthornames"/>
                <w:caps/>
              </w:rPr>
              <w:t xml:space="preserve"> </w:t>
            </w:r>
            <w:r w:rsidRPr="00011CA0">
              <w:t xml:space="preserve">Wellness. </w:t>
            </w:r>
            <w:r>
              <w:t xml:space="preserve">Praha: </w:t>
            </w:r>
            <w:r w:rsidRPr="00011CA0">
              <w:rPr>
                <w:rStyle w:val="j-hiddenauthornames"/>
              </w:rPr>
              <w:t xml:space="preserve">Grada, 2016. ISBN </w:t>
            </w:r>
            <w:r w:rsidRPr="00011CA0">
              <w:t>978-80-271-0010-1.</w:t>
            </w:r>
          </w:p>
          <w:p w14:paraId="4162BFBD" w14:textId="77777777" w:rsidR="00A9436F" w:rsidRPr="00011CA0" w:rsidRDefault="00A9436F" w:rsidP="00D44916">
            <w:pPr>
              <w:jc w:val="both"/>
            </w:pPr>
            <w:r w:rsidRPr="00011CA0">
              <w:rPr>
                <w:caps/>
              </w:rPr>
              <w:t xml:space="preserve">Fic, </w:t>
            </w:r>
            <w:r w:rsidRPr="00011CA0">
              <w:t>V. a kol. Víno</w:t>
            </w:r>
            <w:r>
              <w:t xml:space="preserve">: </w:t>
            </w:r>
            <w:r w:rsidRPr="00011CA0">
              <w:t>analýza</w:t>
            </w:r>
            <w:r>
              <w:t xml:space="preserve">, </w:t>
            </w:r>
            <w:r w:rsidRPr="00011CA0">
              <w:t>technologie</w:t>
            </w:r>
            <w:r>
              <w:t xml:space="preserve">, </w:t>
            </w:r>
            <w:r w:rsidRPr="00011CA0">
              <w:t xml:space="preserve">gastronomie. Vysokoškolská učebnice a aplikační sborník. Český Těšín: 2 Theta, 2015. </w:t>
            </w:r>
            <w:r w:rsidRPr="00011CA0">
              <w:rPr>
                <w:bCs/>
                <w:kern w:val="36"/>
              </w:rPr>
              <w:t>ISBN 978-80-86380-71-1.</w:t>
            </w:r>
          </w:p>
          <w:p w14:paraId="046298DF" w14:textId="77777777" w:rsidR="00A9436F" w:rsidRPr="00011CA0" w:rsidRDefault="00A9436F" w:rsidP="00D44916">
            <w:pPr>
              <w:ind w:left="-37" w:firstLine="37"/>
              <w:jc w:val="both"/>
            </w:pPr>
            <w:r w:rsidRPr="00011CA0">
              <w:rPr>
                <w:caps/>
              </w:rPr>
              <w:t>Vega</w:t>
            </w:r>
            <w:r w:rsidRPr="00011CA0">
              <w:t xml:space="preserve">, C. et al. </w:t>
            </w:r>
            <w:r w:rsidRPr="00011CA0">
              <w:rPr>
                <w:iCs/>
              </w:rPr>
              <w:t>The Kitchen as Laboratory</w:t>
            </w:r>
            <w:r w:rsidRPr="00011CA0">
              <w:t>. New York, 2012. ISBN 978-0-231-15344-7.</w:t>
            </w:r>
          </w:p>
        </w:tc>
      </w:tr>
      <w:tr w:rsidR="00A9436F" w:rsidRPr="00011CA0" w14:paraId="4EF93272" w14:textId="77777777" w:rsidTr="00972B54">
        <w:tc>
          <w:tcPr>
            <w:tcW w:w="9890"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740A6CB4" w14:textId="77777777" w:rsidR="00A9436F" w:rsidRPr="00011CA0" w:rsidRDefault="00A9436F" w:rsidP="00D44916">
            <w:pPr>
              <w:jc w:val="center"/>
              <w:rPr>
                <w:b/>
              </w:rPr>
            </w:pPr>
            <w:r w:rsidRPr="00011CA0">
              <w:rPr>
                <w:b/>
              </w:rPr>
              <w:t>Informace ke kombinované nebo distanční formě</w:t>
            </w:r>
          </w:p>
        </w:tc>
      </w:tr>
      <w:tr w:rsidR="00A9436F" w:rsidRPr="00011CA0" w14:paraId="0A423280" w14:textId="77777777" w:rsidTr="00972B54">
        <w:tc>
          <w:tcPr>
            <w:tcW w:w="478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9111F66" w14:textId="77777777" w:rsidR="00A9436F" w:rsidRPr="00011CA0" w:rsidRDefault="00A9436F" w:rsidP="00D44916">
            <w:pPr>
              <w:jc w:val="both"/>
            </w:pPr>
            <w:r w:rsidRPr="00011CA0">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0EE59AF" w14:textId="19BC95F7" w:rsidR="00A9436F" w:rsidRPr="00011CA0" w:rsidRDefault="00102FF7" w:rsidP="000C517E">
            <w:pPr>
              <w:jc w:val="center"/>
            </w:pPr>
            <w:r>
              <w:t>16</w:t>
            </w:r>
          </w:p>
        </w:tc>
        <w:tc>
          <w:tcPr>
            <w:tcW w:w="4216"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42F348F2" w14:textId="77777777" w:rsidR="00A9436F" w:rsidRPr="00011CA0" w:rsidRDefault="00A9436F" w:rsidP="00D44916">
            <w:pPr>
              <w:jc w:val="both"/>
              <w:rPr>
                <w:b/>
              </w:rPr>
            </w:pPr>
            <w:r w:rsidRPr="00011CA0">
              <w:rPr>
                <w:b/>
              </w:rPr>
              <w:t xml:space="preserve">hodin </w:t>
            </w:r>
          </w:p>
        </w:tc>
      </w:tr>
      <w:tr w:rsidR="00A9436F" w:rsidRPr="00011CA0" w14:paraId="6CAB8082" w14:textId="77777777" w:rsidTr="00972B54">
        <w:tc>
          <w:tcPr>
            <w:tcW w:w="989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8981006" w14:textId="77777777" w:rsidR="00A9436F" w:rsidRPr="00011CA0" w:rsidRDefault="00A9436F" w:rsidP="00D44916">
            <w:pPr>
              <w:jc w:val="both"/>
              <w:rPr>
                <w:b/>
              </w:rPr>
            </w:pPr>
            <w:r w:rsidRPr="00011CA0">
              <w:rPr>
                <w:b/>
              </w:rPr>
              <w:t>Informace o způsobu kontaktu s vyučujícím</w:t>
            </w:r>
          </w:p>
        </w:tc>
      </w:tr>
      <w:tr w:rsidR="00A9436F" w:rsidRPr="00011CA0" w14:paraId="38B8B55F" w14:textId="77777777" w:rsidTr="00972B54">
        <w:trPr>
          <w:trHeight w:val="992"/>
        </w:trPr>
        <w:tc>
          <w:tcPr>
            <w:tcW w:w="9890" w:type="dxa"/>
            <w:gridSpan w:val="9"/>
            <w:tcBorders>
              <w:top w:val="single" w:sz="4" w:space="0" w:color="auto"/>
              <w:left w:val="single" w:sz="4" w:space="0" w:color="auto"/>
              <w:bottom w:val="single" w:sz="4" w:space="0" w:color="auto"/>
              <w:right w:val="single" w:sz="4" w:space="0" w:color="auto"/>
            </w:tcBorders>
            <w:hideMark/>
          </w:tcPr>
          <w:p w14:paraId="3023E3E7" w14:textId="77777777" w:rsidR="00052FC1" w:rsidRPr="00011CA0" w:rsidRDefault="00A9436F" w:rsidP="00052FC1">
            <w:pPr>
              <w:jc w:val="both"/>
            </w:pPr>
            <w:r w:rsidRPr="00011CA0">
              <w:t>Studentům budou určeny části učiva k samostatnému nastudování. Kontrola samostatného studia bude provedena testem.</w:t>
            </w:r>
            <w:r w:rsidR="00052FC1">
              <w:t xml:space="preserve"> Dle potřeby jsou možné individuální konzultace po předchozí emailové či telefonické dohodě.</w:t>
            </w:r>
          </w:p>
          <w:p w14:paraId="33A7B282" w14:textId="77777777" w:rsidR="00A9436F" w:rsidRPr="00011CA0" w:rsidRDefault="00A9436F" w:rsidP="00D44916">
            <w:pPr>
              <w:jc w:val="both"/>
            </w:pPr>
          </w:p>
          <w:p w14:paraId="6CAF2A49" w14:textId="2D4C8BDE" w:rsidR="00A9436F" w:rsidRDefault="00A9436F" w:rsidP="00D44916">
            <w:pPr>
              <w:jc w:val="both"/>
            </w:pPr>
            <w:r w:rsidRPr="00011CA0">
              <w:t xml:space="preserve">Možnosti komunikace s vyučujícím: </w:t>
            </w:r>
            <w:hyperlink r:id="rId78" w:history="1">
              <w:r w:rsidRPr="00011CA0">
                <w:rPr>
                  <w:rStyle w:val="Hypertextovodkaz"/>
                </w:rPr>
                <w:t>mlcek@utb.cz</w:t>
              </w:r>
            </w:hyperlink>
            <w:r w:rsidRPr="00011CA0">
              <w:t>, 576 033</w:t>
            </w:r>
            <w:r>
              <w:t> </w:t>
            </w:r>
            <w:r w:rsidRPr="00011CA0">
              <w:t>030.</w:t>
            </w:r>
          </w:p>
          <w:p w14:paraId="16F62C35" w14:textId="77777777" w:rsidR="00A9436F" w:rsidRDefault="00A9436F" w:rsidP="00D44916">
            <w:pPr>
              <w:jc w:val="both"/>
            </w:pPr>
          </w:p>
          <w:p w14:paraId="7D0AA020" w14:textId="77777777" w:rsidR="00A9436F" w:rsidRDefault="00A9436F" w:rsidP="00D44916">
            <w:pPr>
              <w:jc w:val="both"/>
            </w:pPr>
          </w:p>
          <w:p w14:paraId="1BADF8A5" w14:textId="77777777" w:rsidR="00A9436F" w:rsidRDefault="00A9436F" w:rsidP="00D44916">
            <w:pPr>
              <w:jc w:val="both"/>
            </w:pPr>
          </w:p>
          <w:p w14:paraId="557B5293" w14:textId="77777777" w:rsidR="00972B54" w:rsidRDefault="00972B54" w:rsidP="00D44916">
            <w:pPr>
              <w:jc w:val="both"/>
            </w:pPr>
          </w:p>
          <w:p w14:paraId="7C287FB8" w14:textId="77777777" w:rsidR="00A9436F" w:rsidRPr="00011CA0" w:rsidRDefault="00A9436F" w:rsidP="00D44916">
            <w:pPr>
              <w:jc w:val="both"/>
            </w:pPr>
          </w:p>
        </w:tc>
      </w:tr>
      <w:tr w:rsidR="00A9436F" w:rsidRPr="00011CA0" w14:paraId="6BC25F05" w14:textId="77777777" w:rsidTr="00972B54">
        <w:tc>
          <w:tcPr>
            <w:tcW w:w="9890" w:type="dxa"/>
            <w:gridSpan w:val="9"/>
            <w:tcBorders>
              <w:bottom w:val="double" w:sz="4" w:space="0" w:color="auto"/>
            </w:tcBorders>
            <w:shd w:val="clear" w:color="auto" w:fill="BDD6EE"/>
          </w:tcPr>
          <w:p w14:paraId="2112DD59"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4FE18290" w14:textId="77777777" w:rsidTr="00972B54">
        <w:tc>
          <w:tcPr>
            <w:tcW w:w="3084" w:type="dxa"/>
            <w:tcBorders>
              <w:top w:val="double" w:sz="4" w:space="0" w:color="auto"/>
            </w:tcBorders>
            <w:shd w:val="clear" w:color="auto" w:fill="F7CAAC"/>
          </w:tcPr>
          <w:p w14:paraId="1AC42BCB" w14:textId="77777777" w:rsidR="00A9436F" w:rsidRPr="00011CA0" w:rsidRDefault="00A9436F" w:rsidP="00D44916">
            <w:pPr>
              <w:jc w:val="both"/>
              <w:rPr>
                <w:b/>
                <w:sz w:val="19"/>
                <w:szCs w:val="19"/>
              </w:rPr>
            </w:pPr>
            <w:r w:rsidRPr="00011CA0">
              <w:rPr>
                <w:b/>
                <w:sz w:val="19"/>
                <w:szCs w:val="19"/>
              </w:rPr>
              <w:t>Název studijního předmětu</w:t>
            </w:r>
          </w:p>
        </w:tc>
        <w:tc>
          <w:tcPr>
            <w:tcW w:w="6806" w:type="dxa"/>
            <w:gridSpan w:val="8"/>
            <w:tcBorders>
              <w:top w:val="double" w:sz="4" w:space="0" w:color="auto"/>
            </w:tcBorders>
          </w:tcPr>
          <w:p w14:paraId="72D0D0A7" w14:textId="77777777" w:rsidR="00A9436F" w:rsidRPr="00E21E97" w:rsidRDefault="00A9436F" w:rsidP="00D44916">
            <w:pPr>
              <w:jc w:val="both"/>
              <w:rPr>
                <w:b/>
              </w:rPr>
            </w:pPr>
            <w:bookmarkStart w:id="44" w:name="Fyz_vlast_potr"/>
            <w:bookmarkEnd w:id="44"/>
            <w:r w:rsidRPr="00E21E97">
              <w:rPr>
                <w:b/>
              </w:rPr>
              <w:t>Fyzikální vlastnosti potravin</w:t>
            </w:r>
          </w:p>
        </w:tc>
      </w:tr>
      <w:tr w:rsidR="00A9436F" w:rsidRPr="00011CA0" w14:paraId="025191D0" w14:textId="77777777" w:rsidTr="00972B54">
        <w:tc>
          <w:tcPr>
            <w:tcW w:w="3084" w:type="dxa"/>
            <w:shd w:val="clear" w:color="auto" w:fill="F7CAAC"/>
          </w:tcPr>
          <w:p w14:paraId="195ABDBC" w14:textId="77777777" w:rsidR="00A9436F" w:rsidRPr="00972B54" w:rsidRDefault="00A9436F" w:rsidP="00D44916">
            <w:pPr>
              <w:jc w:val="both"/>
              <w:rPr>
                <w:b/>
                <w:sz w:val="19"/>
                <w:szCs w:val="19"/>
              </w:rPr>
            </w:pPr>
            <w:r w:rsidRPr="00972B54">
              <w:rPr>
                <w:b/>
                <w:sz w:val="19"/>
                <w:szCs w:val="19"/>
              </w:rPr>
              <w:t>Typ předmětu</w:t>
            </w:r>
          </w:p>
        </w:tc>
        <w:tc>
          <w:tcPr>
            <w:tcW w:w="3406" w:type="dxa"/>
            <w:gridSpan w:val="4"/>
          </w:tcPr>
          <w:p w14:paraId="492D8C98" w14:textId="1BC814C3" w:rsidR="00A9436F" w:rsidRPr="00972B54" w:rsidRDefault="007A4857" w:rsidP="00D44916">
            <w:pPr>
              <w:jc w:val="both"/>
              <w:rPr>
                <w:sz w:val="19"/>
                <w:szCs w:val="19"/>
              </w:rPr>
            </w:pPr>
            <w:r w:rsidRPr="00972B54">
              <w:rPr>
                <w:sz w:val="19"/>
                <w:szCs w:val="19"/>
              </w:rPr>
              <w:t>povinně volitelný</w:t>
            </w:r>
          </w:p>
        </w:tc>
        <w:tc>
          <w:tcPr>
            <w:tcW w:w="2695" w:type="dxa"/>
            <w:gridSpan w:val="3"/>
            <w:shd w:val="clear" w:color="auto" w:fill="F7CAAC"/>
          </w:tcPr>
          <w:p w14:paraId="73777F01" w14:textId="77777777" w:rsidR="00A9436F" w:rsidRPr="00011CA0" w:rsidRDefault="00A9436F" w:rsidP="00D44916">
            <w:pPr>
              <w:jc w:val="both"/>
              <w:rPr>
                <w:sz w:val="19"/>
                <w:szCs w:val="19"/>
              </w:rPr>
            </w:pPr>
            <w:r w:rsidRPr="00011CA0">
              <w:rPr>
                <w:b/>
                <w:sz w:val="19"/>
                <w:szCs w:val="19"/>
              </w:rPr>
              <w:t>doporučený ročník / semestr</w:t>
            </w:r>
          </w:p>
        </w:tc>
        <w:tc>
          <w:tcPr>
            <w:tcW w:w="705" w:type="dxa"/>
          </w:tcPr>
          <w:p w14:paraId="4A5036C2" w14:textId="146D87BE" w:rsidR="00A9436F" w:rsidRPr="00C06FF9" w:rsidRDefault="00F31B4B" w:rsidP="00D44916">
            <w:pPr>
              <w:jc w:val="both"/>
              <w:rPr>
                <w:sz w:val="19"/>
                <w:szCs w:val="19"/>
              </w:rPr>
            </w:pPr>
            <w:r w:rsidRPr="00C06FF9">
              <w:rPr>
                <w:sz w:val="19"/>
                <w:szCs w:val="19"/>
              </w:rPr>
              <w:t>2/ZS</w:t>
            </w:r>
          </w:p>
        </w:tc>
      </w:tr>
      <w:tr w:rsidR="00A9436F" w:rsidRPr="00011CA0" w14:paraId="1AD43797" w14:textId="77777777" w:rsidTr="00972B54">
        <w:tc>
          <w:tcPr>
            <w:tcW w:w="3084" w:type="dxa"/>
            <w:shd w:val="clear" w:color="auto" w:fill="F7CAAC"/>
          </w:tcPr>
          <w:p w14:paraId="0E538A2B" w14:textId="77777777" w:rsidR="00A9436F" w:rsidRPr="00972B54" w:rsidRDefault="00A9436F" w:rsidP="00D44916">
            <w:pPr>
              <w:jc w:val="both"/>
              <w:rPr>
                <w:b/>
                <w:sz w:val="19"/>
                <w:szCs w:val="19"/>
              </w:rPr>
            </w:pPr>
            <w:r w:rsidRPr="00972B54">
              <w:rPr>
                <w:b/>
                <w:sz w:val="19"/>
                <w:szCs w:val="19"/>
              </w:rPr>
              <w:t>Rozsah studijního předmětu</w:t>
            </w:r>
          </w:p>
        </w:tc>
        <w:tc>
          <w:tcPr>
            <w:tcW w:w="1701" w:type="dxa"/>
            <w:gridSpan w:val="2"/>
          </w:tcPr>
          <w:p w14:paraId="35E8508B" w14:textId="67EACA91" w:rsidR="00A9436F" w:rsidRPr="00972B54" w:rsidRDefault="001A385F" w:rsidP="00D44916">
            <w:pPr>
              <w:jc w:val="both"/>
              <w:rPr>
                <w:sz w:val="19"/>
                <w:szCs w:val="19"/>
              </w:rPr>
            </w:pPr>
            <w:r w:rsidRPr="00972B54">
              <w:rPr>
                <w:sz w:val="19"/>
                <w:szCs w:val="19"/>
              </w:rPr>
              <w:t>14p+0s+28l</w:t>
            </w:r>
          </w:p>
        </w:tc>
        <w:tc>
          <w:tcPr>
            <w:tcW w:w="889" w:type="dxa"/>
            <w:shd w:val="clear" w:color="auto" w:fill="F7CAAC"/>
          </w:tcPr>
          <w:p w14:paraId="2C66A277" w14:textId="77777777" w:rsidR="00A9436F" w:rsidRPr="00972B54" w:rsidRDefault="00A9436F" w:rsidP="00D44916">
            <w:pPr>
              <w:jc w:val="both"/>
              <w:rPr>
                <w:b/>
                <w:sz w:val="19"/>
                <w:szCs w:val="19"/>
              </w:rPr>
            </w:pPr>
            <w:r w:rsidRPr="00972B54">
              <w:rPr>
                <w:b/>
                <w:sz w:val="19"/>
                <w:szCs w:val="19"/>
              </w:rPr>
              <w:t xml:space="preserve">hod. </w:t>
            </w:r>
          </w:p>
        </w:tc>
        <w:tc>
          <w:tcPr>
            <w:tcW w:w="816" w:type="dxa"/>
          </w:tcPr>
          <w:p w14:paraId="78736B05" w14:textId="23291DDD" w:rsidR="00A9436F" w:rsidRPr="00972B54" w:rsidRDefault="008F0CEA" w:rsidP="00D44916">
            <w:pPr>
              <w:jc w:val="both"/>
              <w:rPr>
                <w:sz w:val="19"/>
                <w:szCs w:val="19"/>
              </w:rPr>
            </w:pPr>
            <w:r w:rsidRPr="00972B54">
              <w:rPr>
                <w:sz w:val="19"/>
                <w:szCs w:val="19"/>
              </w:rPr>
              <w:t>42</w:t>
            </w:r>
          </w:p>
        </w:tc>
        <w:tc>
          <w:tcPr>
            <w:tcW w:w="2156" w:type="dxa"/>
            <w:gridSpan w:val="2"/>
            <w:shd w:val="clear" w:color="auto" w:fill="F7CAAC"/>
          </w:tcPr>
          <w:p w14:paraId="7EDD9D11" w14:textId="77777777" w:rsidR="00A9436F" w:rsidRPr="00011CA0" w:rsidRDefault="00A9436F" w:rsidP="00D44916">
            <w:pPr>
              <w:jc w:val="both"/>
              <w:rPr>
                <w:b/>
                <w:sz w:val="19"/>
                <w:szCs w:val="19"/>
              </w:rPr>
            </w:pPr>
            <w:r w:rsidRPr="00011CA0">
              <w:rPr>
                <w:b/>
                <w:sz w:val="19"/>
                <w:szCs w:val="19"/>
              </w:rPr>
              <w:t>kreditů</w:t>
            </w:r>
          </w:p>
        </w:tc>
        <w:tc>
          <w:tcPr>
            <w:tcW w:w="1244" w:type="dxa"/>
            <w:gridSpan w:val="2"/>
          </w:tcPr>
          <w:p w14:paraId="16DF97EE" w14:textId="77777777" w:rsidR="00A9436F" w:rsidRPr="00C06FF9" w:rsidRDefault="00A9436F" w:rsidP="00D44916">
            <w:pPr>
              <w:jc w:val="both"/>
              <w:rPr>
                <w:sz w:val="19"/>
                <w:szCs w:val="19"/>
              </w:rPr>
            </w:pPr>
            <w:r w:rsidRPr="00C06FF9">
              <w:rPr>
                <w:sz w:val="19"/>
                <w:szCs w:val="19"/>
              </w:rPr>
              <w:t>3</w:t>
            </w:r>
          </w:p>
        </w:tc>
      </w:tr>
      <w:tr w:rsidR="00A9436F" w:rsidRPr="00011CA0" w14:paraId="1B4034A4" w14:textId="77777777" w:rsidTr="00972B54">
        <w:tc>
          <w:tcPr>
            <w:tcW w:w="3084" w:type="dxa"/>
            <w:shd w:val="clear" w:color="auto" w:fill="F7CAAC"/>
          </w:tcPr>
          <w:p w14:paraId="5A656330" w14:textId="77777777" w:rsidR="00A9436F" w:rsidRPr="00972B54" w:rsidRDefault="00A9436F" w:rsidP="00D44916">
            <w:pPr>
              <w:jc w:val="both"/>
              <w:rPr>
                <w:b/>
                <w:sz w:val="19"/>
                <w:szCs w:val="19"/>
              </w:rPr>
            </w:pPr>
            <w:r w:rsidRPr="00972B54">
              <w:rPr>
                <w:b/>
                <w:sz w:val="19"/>
                <w:szCs w:val="19"/>
              </w:rPr>
              <w:t>Prerekvizity, korekvizity, ekvivalence</w:t>
            </w:r>
          </w:p>
        </w:tc>
        <w:tc>
          <w:tcPr>
            <w:tcW w:w="6806" w:type="dxa"/>
            <w:gridSpan w:val="8"/>
          </w:tcPr>
          <w:p w14:paraId="7E9AFF47" w14:textId="77777777" w:rsidR="00A9436F" w:rsidRPr="00972B54" w:rsidRDefault="00A9436F" w:rsidP="00D44916">
            <w:pPr>
              <w:jc w:val="both"/>
              <w:rPr>
                <w:sz w:val="19"/>
                <w:szCs w:val="19"/>
              </w:rPr>
            </w:pPr>
          </w:p>
        </w:tc>
      </w:tr>
      <w:tr w:rsidR="00A9436F" w:rsidRPr="00011CA0" w14:paraId="6B34C71E" w14:textId="77777777" w:rsidTr="00972B54">
        <w:tc>
          <w:tcPr>
            <w:tcW w:w="3084" w:type="dxa"/>
            <w:shd w:val="clear" w:color="auto" w:fill="F7CAAC"/>
          </w:tcPr>
          <w:p w14:paraId="09303626" w14:textId="77777777" w:rsidR="00A9436F" w:rsidRPr="00972B54" w:rsidRDefault="00A9436F" w:rsidP="00D44916">
            <w:pPr>
              <w:jc w:val="both"/>
              <w:rPr>
                <w:b/>
                <w:sz w:val="19"/>
                <w:szCs w:val="19"/>
              </w:rPr>
            </w:pPr>
            <w:r w:rsidRPr="00972B54">
              <w:rPr>
                <w:b/>
                <w:sz w:val="19"/>
                <w:szCs w:val="19"/>
              </w:rPr>
              <w:t>Způsob ověření studijních výsledků</w:t>
            </w:r>
          </w:p>
        </w:tc>
        <w:tc>
          <w:tcPr>
            <w:tcW w:w="3406" w:type="dxa"/>
            <w:gridSpan w:val="4"/>
          </w:tcPr>
          <w:p w14:paraId="1999F69F" w14:textId="77777777" w:rsidR="00A9436F" w:rsidRPr="00972B54" w:rsidRDefault="00A9436F" w:rsidP="00D44916">
            <w:pPr>
              <w:jc w:val="both"/>
              <w:rPr>
                <w:sz w:val="19"/>
                <w:szCs w:val="19"/>
              </w:rPr>
            </w:pPr>
            <w:r w:rsidRPr="00972B54">
              <w:rPr>
                <w:sz w:val="19"/>
                <w:szCs w:val="19"/>
              </w:rPr>
              <w:t>zápočet, zkouška</w:t>
            </w:r>
          </w:p>
        </w:tc>
        <w:tc>
          <w:tcPr>
            <w:tcW w:w="1554" w:type="dxa"/>
            <w:shd w:val="clear" w:color="auto" w:fill="F7CAAC"/>
          </w:tcPr>
          <w:p w14:paraId="4296E8AF" w14:textId="77777777" w:rsidR="00A9436F" w:rsidRPr="00011CA0" w:rsidRDefault="00A9436F" w:rsidP="00D44916">
            <w:pPr>
              <w:jc w:val="both"/>
              <w:rPr>
                <w:b/>
                <w:sz w:val="19"/>
                <w:szCs w:val="19"/>
              </w:rPr>
            </w:pPr>
            <w:r w:rsidRPr="00011CA0">
              <w:rPr>
                <w:b/>
                <w:sz w:val="19"/>
                <w:szCs w:val="19"/>
              </w:rPr>
              <w:t>Forma výuky</w:t>
            </w:r>
          </w:p>
        </w:tc>
        <w:tc>
          <w:tcPr>
            <w:tcW w:w="1846" w:type="dxa"/>
            <w:gridSpan w:val="3"/>
          </w:tcPr>
          <w:p w14:paraId="326960E2" w14:textId="77777777" w:rsidR="00A9436F" w:rsidRDefault="00A9436F" w:rsidP="00D44916">
            <w:pPr>
              <w:jc w:val="both"/>
              <w:rPr>
                <w:sz w:val="19"/>
                <w:szCs w:val="19"/>
              </w:rPr>
            </w:pPr>
            <w:r>
              <w:rPr>
                <w:sz w:val="19"/>
                <w:szCs w:val="19"/>
              </w:rPr>
              <w:t>přednášky</w:t>
            </w:r>
            <w:r w:rsidRPr="00011CA0">
              <w:rPr>
                <w:sz w:val="19"/>
                <w:szCs w:val="19"/>
              </w:rPr>
              <w:t xml:space="preserve">, </w:t>
            </w:r>
          </w:p>
          <w:p w14:paraId="0FB699BE" w14:textId="77777777" w:rsidR="00A9436F" w:rsidRPr="00011CA0" w:rsidRDefault="00A9436F" w:rsidP="00D44916">
            <w:pPr>
              <w:jc w:val="both"/>
              <w:rPr>
                <w:sz w:val="19"/>
                <w:szCs w:val="19"/>
              </w:rPr>
            </w:pPr>
            <w:r w:rsidRPr="00011CA0">
              <w:rPr>
                <w:sz w:val="19"/>
                <w:szCs w:val="19"/>
              </w:rPr>
              <w:t>laboratorní</w:t>
            </w:r>
            <w:r>
              <w:rPr>
                <w:sz w:val="19"/>
                <w:szCs w:val="19"/>
              </w:rPr>
              <w:t xml:space="preserve"> </w:t>
            </w:r>
            <w:r w:rsidRPr="00011CA0">
              <w:rPr>
                <w:sz w:val="19"/>
                <w:szCs w:val="19"/>
              </w:rPr>
              <w:t>cvičení</w:t>
            </w:r>
          </w:p>
        </w:tc>
      </w:tr>
      <w:tr w:rsidR="00A9436F" w:rsidRPr="00011CA0" w14:paraId="2FA64AC4" w14:textId="77777777" w:rsidTr="00972B54">
        <w:tc>
          <w:tcPr>
            <w:tcW w:w="3084" w:type="dxa"/>
            <w:shd w:val="clear" w:color="auto" w:fill="F7CAAC"/>
          </w:tcPr>
          <w:p w14:paraId="62C7B378" w14:textId="77777777" w:rsidR="00A9436F" w:rsidRPr="00972B54" w:rsidRDefault="00A9436F" w:rsidP="00D44916">
            <w:pPr>
              <w:jc w:val="both"/>
              <w:rPr>
                <w:b/>
                <w:sz w:val="19"/>
                <w:szCs w:val="19"/>
              </w:rPr>
            </w:pPr>
            <w:r w:rsidRPr="00972B54">
              <w:rPr>
                <w:b/>
                <w:sz w:val="19"/>
                <w:szCs w:val="19"/>
              </w:rPr>
              <w:t>Forma způsobu ověření studijních výsledků a další požadavky na studenta</w:t>
            </w:r>
          </w:p>
        </w:tc>
        <w:tc>
          <w:tcPr>
            <w:tcW w:w="6806" w:type="dxa"/>
            <w:gridSpan w:val="8"/>
            <w:tcBorders>
              <w:bottom w:val="single" w:sz="4" w:space="0" w:color="auto"/>
            </w:tcBorders>
          </w:tcPr>
          <w:p w14:paraId="223D0040" w14:textId="77777777" w:rsidR="00A9436F" w:rsidRPr="00972B54" w:rsidRDefault="00A9436F" w:rsidP="00D44916">
            <w:pPr>
              <w:jc w:val="both"/>
              <w:rPr>
                <w:sz w:val="19"/>
                <w:szCs w:val="19"/>
              </w:rPr>
            </w:pPr>
            <w:r w:rsidRPr="00972B54">
              <w:rPr>
                <w:sz w:val="19"/>
                <w:szCs w:val="19"/>
              </w:rPr>
              <w:t xml:space="preserve">Zápočet: absolvování všech laboratorních úloh, odevzdání všech vypracovaných protokolů z laboratorních cvičení. </w:t>
            </w:r>
          </w:p>
          <w:p w14:paraId="193F622E" w14:textId="77777777" w:rsidR="00A9436F" w:rsidRPr="00972B54" w:rsidRDefault="00A9436F" w:rsidP="00D44916">
            <w:pPr>
              <w:jc w:val="both"/>
              <w:rPr>
                <w:sz w:val="19"/>
                <w:szCs w:val="19"/>
              </w:rPr>
            </w:pPr>
            <w:r w:rsidRPr="00972B54">
              <w:rPr>
                <w:sz w:val="19"/>
                <w:szCs w:val="19"/>
              </w:rPr>
              <w:t>Ústní zkouška: student musí prokázat znalosti z přednášené látky dle sylabů.</w:t>
            </w:r>
          </w:p>
        </w:tc>
      </w:tr>
      <w:tr w:rsidR="00A9436F" w:rsidRPr="00011CA0" w14:paraId="72F8790B" w14:textId="77777777" w:rsidTr="00972B54">
        <w:trPr>
          <w:trHeight w:val="197"/>
        </w:trPr>
        <w:tc>
          <w:tcPr>
            <w:tcW w:w="3084" w:type="dxa"/>
            <w:tcBorders>
              <w:top w:val="nil"/>
            </w:tcBorders>
            <w:shd w:val="clear" w:color="auto" w:fill="F7CAAC"/>
          </w:tcPr>
          <w:p w14:paraId="198F02B1" w14:textId="77777777" w:rsidR="00A9436F" w:rsidRPr="00972B54" w:rsidRDefault="00A9436F" w:rsidP="00D44916">
            <w:pPr>
              <w:jc w:val="both"/>
              <w:rPr>
                <w:b/>
                <w:sz w:val="19"/>
                <w:szCs w:val="19"/>
              </w:rPr>
            </w:pPr>
            <w:r w:rsidRPr="00972B54">
              <w:rPr>
                <w:b/>
                <w:sz w:val="19"/>
                <w:szCs w:val="19"/>
              </w:rPr>
              <w:t>Garant předmětu</w:t>
            </w:r>
          </w:p>
        </w:tc>
        <w:tc>
          <w:tcPr>
            <w:tcW w:w="6806" w:type="dxa"/>
            <w:gridSpan w:val="8"/>
            <w:tcBorders>
              <w:top w:val="single" w:sz="4" w:space="0" w:color="auto"/>
            </w:tcBorders>
          </w:tcPr>
          <w:p w14:paraId="1E6710B4" w14:textId="2FC07ACB" w:rsidR="00A9436F" w:rsidRPr="00972B54" w:rsidRDefault="00A9436F" w:rsidP="00D44916">
            <w:pPr>
              <w:jc w:val="both"/>
              <w:rPr>
                <w:sz w:val="19"/>
                <w:szCs w:val="19"/>
              </w:rPr>
            </w:pPr>
          </w:p>
        </w:tc>
      </w:tr>
      <w:tr w:rsidR="00A9436F" w:rsidRPr="00011CA0" w14:paraId="615E0177" w14:textId="77777777" w:rsidTr="00972B54">
        <w:trPr>
          <w:trHeight w:val="243"/>
        </w:trPr>
        <w:tc>
          <w:tcPr>
            <w:tcW w:w="3084" w:type="dxa"/>
            <w:tcBorders>
              <w:top w:val="nil"/>
            </w:tcBorders>
            <w:shd w:val="clear" w:color="auto" w:fill="F7CAAC"/>
          </w:tcPr>
          <w:p w14:paraId="414888EB" w14:textId="77777777" w:rsidR="00A9436F" w:rsidRPr="00972B54" w:rsidRDefault="00A9436F" w:rsidP="00D44916">
            <w:pPr>
              <w:jc w:val="both"/>
              <w:rPr>
                <w:b/>
                <w:sz w:val="18"/>
                <w:szCs w:val="18"/>
              </w:rPr>
            </w:pPr>
            <w:r w:rsidRPr="00972B54">
              <w:rPr>
                <w:b/>
                <w:sz w:val="18"/>
                <w:szCs w:val="18"/>
              </w:rPr>
              <w:t>Zapojení garanta do výuky předmětu</w:t>
            </w:r>
          </w:p>
        </w:tc>
        <w:tc>
          <w:tcPr>
            <w:tcW w:w="6806" w:type="dxa"/>
            <w:gridSpan w:val="8"/>
            <w:tcBorders>
              <w:top w:val="nil"/>
            </w:tcBorders>
          </w:tcPr>
          <w:p w14:paraId="16B964D5" w14:textId="06339245" w:rsidR="00A9436F" w:rsidRPr="00972B54" w:rsidRDefault="00A9436F" w:rsidP="00D44916">
            <w:pPr>
              <w:jc w:val="both"/>
              <w:rPr>
                <w:sz w:val="19"/>
                <w:szCs w:val="19"/>
              </w:rPr>
            </w:pPr>
          </w:p>
        </w:tc>
      </w:tr>
      <w:tr w:rsidR="00A9436F" w:rsidRPr="00011CA0" w14:paraId="1460296B" w14:textId="77777777" w:rsidTr="00972B54">
        <w:tc>
          <w:tcPr>
            <w:tcW w:w="3084" w:type="dxa"/>
            <w:shd w:val="clear" w:color="auto" w:fill="F7CAAC"/>
          </w:tcPr>
          <w:p w14:paraId="6E6B1402" w14:textId="77777777" w:rsidR="00A9436F" w:rsidRPr="00972B54" w:rsidRDefault="00A9436F" w:rsidP="00D44916">
            <w:pPr>
              <w:jc w:val="both"/>
              <w:rPr>
                <w:b/>
                <w:sz w:val="19"/>
                <w:szCs w:val="19"/>
              </w:rPr>
            </w:pPr>
            <w:r w:rsidRPr="00972B54">
              <w:rPr>
                <w:b/>
                <w:sz w:val="19"/>
                <w:szCs w:val="19"/>
              </w:rPr>
              <w:t>Vyučující</w:t>
            </w:r>
          </w:p>
        </w:tc>
        <w:tc>
          <w:tcPr>
            <w:tcW w:w="6806" w:type="dxa"/>
            <w:gridSpan w:val="8"/>
            <w:tcBorders>
              <w:bottom w:val="nil"/>
            </w:tcBorders>
          </w:tcPr>
          <w:p w14:paraId="1CEB9281" w14:textId="2C8970FE" w:rsidR="00A9436F" w:rsidRPr="00972B54" w:rsidRDefault="00A9436F" w:rsidP="00972B54">
            <w:pPr>
              <w:jc w:val="both"/>
              <w:rPr>
                <w:sz w:val="19"/>
                <w:szCs w:val="19"/>
              </w:rPr>
            </w:pPr>
            <w:r w:rsidRPr="00972B54">
              <w:rPr>
                <w:sz w:val="19"/>
                <w:szCs w:val="19"/>
              </w:rPr>
              <w:t>prof. Ing. Lubomír Lapčík, CSc.</w:t>
            </w:r>
            <w:r w:rsidR="00972B54" w:rsidRPr="00972B54">
              <w:rPr>
                <w:sz w:val="19"/>
                <w:szCs w:val="19"/>
              </w:rPr>
              <w:t xml:space="preserve"> (80% p)</w:t>
            </w:r>
            <w:r w:rsidRPr="00972B54">
              <w:rPr>
                <w:sz w:val="19"/>
                <w:szCs w:val="19"/>
              </w:rPr>
              <w:t>, doc. Mgr. Barbora Lapčíková, Ph.D.</w:t>
            </w:r>
            <w:r w:rsidR="00972B54" w:rsidRPr="00972B54">
              <w:rPr>
                <w:sz w:val="19"/>
                <w:szCs w:val="19"/>
              </w:rPr>
              <w:t xml:space="preserve"> (20% p)</w:t>
            </w:r>
          </w:p>
        </w:tc>
      </w:tr>
      <w:tr w:rsidR="00A9436F" w:rsidRPr="00011CA0" w14:paraId="73E70DC0" w14:textId="77777777" w:rsidTr="00972B54">
        <w:tc>
          <w:tcPr>
            <w:tcW w:w="3084" w:type="dxa"/>
            <w:shd w:val="clear" w:color="auto" w:fill="F7CAAC"/>
          </w:tcPr>
          <w:p w14:paraId="4821BD72" w14:textId="77777777" w:rsidR="00A9436F" w:rsidRPr="00972B54" w:rsidRDefault="00A9436F" w:rsidP="00D44916">
            <w:pPr>
              <w:jc w:val="both"/>
              <w:rPr>
                <w:b/>
                <w:sz w:val="19"/>
                <w:szCs w:val="19"/>
              </w:rPr>
            </w:pPr>
            <w:r w:rsidRPr="00972B54">
              <w:rPr>
                <w:b/>
                <w:sz w:val="19"/>
                <w:szCs w:val="19"/>
              </w:rPr>
              <w:t>Stručná anotace předmětu</w:t>
            </w:r>
          </w:p>
        </w:tc>
        <w:tc>
          <w:tcPr>
            <w:tcW w:w="6806" w:type="dxa"/>
            <w:gridSpan w:val="8"/>
            <w:tcBorders>
              <w:bottom w:val="nil"/>
            </w:tcBorders>
          </w:tcPr>
          <w:p w14:paraId="516D9482" w14:textId="77777777" w:rsidR="00A9436F" w:rsidRPr="00972B54" w:rsidRDefault="00A9436F" w:rsidP="00D44916">
            <w:pPr>
              <w:jc w:val="both"/>
              <w:rPr>
                <w:sz w:val="19"/>
                <w:szCs w:val="19"/>
              </w:rPr>
            </w:pPr>
          </w:p>
        </w:tc>
      </w:tr>
      <w:tr w:rsidR="00A9436F" w:rsidRPr="00011CA0" w14:paraId="765A4D93" w14:textId="77777777" w:rsidTr="00972B54">
        <w:trPr>
          <w:trHeight w:val="3938"/>
        </w:trPr>
        <w:tc>
          <w:tcPr>
            <w:tcW w:w="9890" w:type="dxa"/>
            <w:gridSpan w:val="9"/>
            <w:tcBorders>
              <w:top w:val="nil"/>
              <w:bottom w:val="single" w:sz="12" w:space="0" w:color="auto"/>
            </w:tcBorders>
          </w:tcPr>
          <w:p w14:paraId="02076661" w14:textId="77777777" w:rsidR="00A9436F" w:rsidRPr="00D960EF" w:rsidRDefault="00A9436F" w:rsidP="00D44916">
            <w:pPr>
              <w:pStyle w:val="Odstavecseseznamem"/>
              <w:ind w:left="38"/>
              <w:jc w:val="both"/>
              <w:rPr>
                <w:sz w:val="19"/>
                <w:szCs w:val="19"/>
              </w:rPr>
            </w:pPr>
            <w:r w:rsidRPr="00D960EF">
              <w:rPr>
                <w:sz w:val="19"/>
                <w:szCs w:val="19"/>
              </w:rPr>
              <w:t>Cílem předmětu je rozvíjet schopnosti studenta pochopit a zvládnout problematiku měření vybra</w:t>
            </w:r>
            <w:r>
              <w:rPr>
                <w:sz w:val="19"/>
                <w:szCs w:val="19"/>
              </w:rPr>
              <w:t xml:space="preserve">ných </w:t>
            </w:r>
            <w:r w:rsidRPr="00D960EF">
              <w:rPr>
                <w:sz w:val="19"/>
                <w:szCs w:val="19"/>
              </w:rPr>
              <w:t>texturních a fyzikálně-chemických vlastností potravin moderními metodami založenými na fyzikálních, fyzikálně-chemických principech a zákonech umožňujících jejich kritické zhodnocení a vzájemné srovnání. Obsah předmětu tvoří tyto tematické celky:</w:t>
            </w:r>
          </w:p>
          <w:p w14:paraId="70EF52CE"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Úvod, základní veličiny, velikost částic, měrná hmotnost, hmotnostní bilance. </w:t>
            </w:r>
          </w:p>
          <w:p w14:paraId="28489230"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Charakteristické rozměry, sypná hmotnost, vyjádření obsahu složek potravin. </w:t>
            </w:r>
          </w:p>
          <w:p w14:paraId="031D14D5"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Reologické vlastnosti kapalných potravin, metody měření, Newtonské kapaliny. </w:t>
            </w:r>
          </w:p>
          <w:p w14:paraId="0DB4D73F"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Reologické vlastnosti: ne-Newtonské kapaliny. </w:t>
            </w:r>
          </w:p>
          <w:p w14:paraId="6DB23147"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Mechanické vlastnosti tuhých potravin, jednosměrné stlačování, tenzor deformačního napětí, namáhání na tah a tlak, moduly pružnosti v tahu, v tlaku, objemový modul pružnosti, modul pružnosti ve smyku, Poissonův poměr. </w:t>
            </w:r>
          </w:p>
          <w:p w14:paraId="681953C5"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Viskoelasticita, modely lineární viskoelasticity, penetrometrie. </w:t>
            </w:r>
          </w:p>
          <w:p w14:paraId="2EAFAAD2"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Dynamicko-mechanická měření. </w:t>
            </w:r>
          </w:p>
          <w:p w14:paraId="2439169A" w14:textId="77777777" w:rsidR="00A9436F" w:rsidRPr="00011CA0" w:rsidRDefault="00A9436F" w:rsidP="00A56D42">
            <w:pPr>
              <w:pStyle w:val="Odstavecseseznamem"/>
              <w:numPr>
                <w:ilvl w:val="0"/>
                <w:numId w:val="34"/>
              </w:numPr>
              <w:ind w:left="284" w:hanging="57"/>
              <w:jc w:val="both"/>
              <w:rPr>
                <w:sz w:val="18"/>
                <w:szCs w:val="18"/>
              </w:rPr>
            </w:pPr>
            <w:r w:rsidRPr="00011CA0">
              <w:rPr>
                <w:sz w:val="19"/>
                <w:szCs w:val="19"/>
              </w:rPr>
              <w:t>Instrumentální metody hodnocení textury polotuhých a tuhých potravin, empirické a imitativní metody hodnocení textury.</w:t>
            </w:r>
            <w:r w:rsidRPr="00011CA0">
              <w:rPr>
                <w:sz w:val="18"/>
                <w:szCs w:val="18"/>
              </w:rPr>
              <w:t xml:space="preserve"> Hodn. textury založené na stlačování, hodnocení tuhosti, meze toku, pružnosti, pevnosti, křehkosti a tvrdosti v ústech, penetrometrické metody, vliv tvaru sondy a jejich použití, metody založené na protlačování, prorážení, natahování, tažnosti, ohýbání a krájení.</w:t>
            </w:r>
          </w:p>
          <w:p w14:paraId="3D24E365" w14:textId="77777777" w:rsidR="00A9436F" w:rsidRPr="00011CA0" w:rsidRDefault="00A9436F" w:rsidP="00A56D42">
            <w:pPr>
              <w:pStyle w:val="Odstavecseseznamem"/>
              <w:numPr>
                <w:ilvl w:val="0"/>
                <w:numId w:val="34"/>
              </w:numPr>
              <w:ind w:left="284" w:hanging="57"/>
              <w:jc w:val="both"/>
              <w:rPr>
                <w:sz w:val="18"/>
                <w:szCs w:val="18"/>
              </w:rPr>
            </w:pPr>
            <w:r w:rsidRPr="00011CA0">
              <w:rPr>
                <w:sz w:val="19"/>
                <w:szCs w:val="19"/>
              </w:rPr>
              <w:t xml:space="preserve">Aktivita vody, iontový součin vody, pH, Raultův zákon, osmot. tlak, volná a vázaná voda v potravinách, </w:t>
            </w:r>
            <w:r w:rsidRPr="00011CA0">
              <w:rPr>
                <w:sz w:val="18"/>
                <w:szCs w:val="18"/>
              </w:rPr>
              <w:t xml:space="preserve">adsorpční izotermy. </w:t>
            </w:r>
          </w:p>
          <w:p w14:paraId="4B345E2D"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Tepelné vlastnosti: entalpie, měrné teplo, skupenské teplo, tepelná a teplotní vodivost, změna entalpie při fázové přeměně, zmrazování, fázový diagram roztoků, trojný bod vody, entalpický diagram zmrazených potravin. </w:t>
            </w:r>
          </w:p>
          <w:p w14:paraId="330DBEF0"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Elektrické vlastnosti: odpor, měrná vodivost, dielektrické vlastnosti, frekvenční závislost, ztrátový úhel, mikrovlnný ohřev. Interaktivní a neinteraktivní směsi, závislost na obsahu vody a vodní aktivitě. </w:t>
            </w:r>
          </w:p>
          <w:p w14:paraId="3162C7D1"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Povrchové vlastnosti, emulze, pěny a jejich vlastnosti. </w:t>
            </w:r>
          </w:p>
          <w:p w14:paraId="35987378" w14:textId="77777777" w:rsidR="00A9436F" w:rsidRPr="00011CA0" w:rsidRDefault="00A9436F" w:rsidP="00A56D42">
            <w:pPr>
              <w:pStyle w:val="Odstavecseseznamem"/>
              <w:numPr>
                <w:ilvl w:val="0"/>
                <w:numId w:val="34"/>
              </w:numPr>
              <w:ind w:left="284" w:hanging="57"/>
              <w:jc w:val="both"/>
              <w:rPr>
                <w:sz w:val="18"/>
                <w:szCs w:val="18"/>
              </w:rPr>
            </w:pPr>
            <w:r w:rsidRPr="00011CA0">
              <w:rPr>
                <w:sz w:val="19"/>
                <w:szCs w:val="19"/>
              </w:rPr>
              <w:t xml:space="preserve">Optické vlastnosti a měření barvy potravin. Aditivní a subtraktivní mísení barev, měření barev, </w:t>
            </w:r>
            <w:r w:rsidRPr="00011CA0">
              <w:rPr>
                <w:sz w:val="18"/>
                <w:szCs w:val="18"/>
              </w:rPr>
              <w:t xml:space="preserve">trichromatická stupnice RGB. </w:t>
            </w:r>
          </w:p>
          <w:p w14:paraId="34929491"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CIE trichromatická XYZ stupnice, měření barevnosti potravin. Přístroje na reflektanční měření barvy, trichromatické kolorimetry, difúzní reflektanční spektrofotometry, digitální fotoaparáty, citlivost vnímání barev.</w:t>
            </w:r>
          </w:p>
        </w:tc>
      </w:tr>
      <w:tr w:rsidR="00A9436F" w:rsidRPr="00011CA0" w14:paraId="7E5E5892" w14:textId="77777777" w:rsidTr="00972B54">
        <w:trPr>
          <w:trHeight w:val="265"/>
        </w:trPr>
        <w:tc>
          <w:tcPr>
            <w:tcW w:w="3651" w:type="dxa"/>
            <w:gridSpan w:val="2"/>
            <w:tcBorders>
              <w:top w:val="nil"/>
            </w:tcBorders>
            <w:shd w:val="clear" w:color="auto" w:fill="F7CAAC"/>
          </w:tcPr>
          <w:p w14:paraId="015EE483" w14:textId="77777777" w:rsidR="00A9436F" w:rsidRPr="00011CA0" w:rsidRDefault="00A9436F" w:rsidP="00D44916">
            <w:pPr>
              <w:jc w:val="both"/>
              <w:rPr>
                <w:sz w:val="19"/>
                <w:szCs w:val="19"/>
              </w:rPr>
            </w:pPr>
            <w:r w:rsidRPr="00011CA0">
              <w:rPr>
                <w:b/>
                <w:sz w:val="19"/>
                <w:szCs w:val="19"/>
              </w:rPr>
              <w:t>Studijní literatura a studijní pomůcky</w:t>
            </w:r>
          </w:p>
        </w:tc>
        <w:tc>
          <w:tcPr>
            <w:tcW w:w="6239" w:type="dxa"/>
            <w:gridSpan w:val="7"/>
            <w:tcBorders>
              <w:top w:val="nil"/>
              <w:bottom w:val="nil"/>
            </w:tcBorders>
          </w:tcPr>
          <w:p w14:paraId="30711C7B" w14:textId="77777777" w:rsidR="00A9436F" w:rsidRPr="00011CA0" w:rsidRDefault="00A9436F" w:rsidP="00D44916">
            <w:pPr>
              <w:jc w:val="both"/>
              <w:rPr>
                <w:sz w:val="19"/>
                <w:szCs w:val="19"/>
              </w:rPr>
            </w:pPr>
          </w:p>
        </w:tc>
      </w:tr>
      <w:tr w:rsidR="00A9436F" w:rsidRPr="00011CA0" w14:paraId="5E307C6C" w14:textId="77777777" w:rsidTr="00972B54">
        <w:trPr>
          <w:trHeight w:val="1134"/>
        </w:trPr>
        <w:tc>
          <w:tcPr>
            <w:tcW w:w="9890" w:type="dxa"/>
            <w:gridSpan w:val="9"/>
            <w:tcBorders>
              <w:top w:val="nil"/>
            </w:tcBorders>
          </w:tcPr>
          <w:p w14:paraId="0478E618" w14:textId="77777777" w:rsidR="00A9436F" w:rsidRPr="00011CA0" w:rsidRDefault="00A9436F" w:rsidP="00D44916">
            <w:pPr>
              <w:jc w:val="both"/>
              <w:rPr>
                <w:sz w:val="18"/>
                <w:szCs w:val="18"/>
              </w:rPr>
            </w:pPr>
            <w:r w:rsidRPr="00011CA0">
              <w:rPr>
                <w:sz w:val="18"/>
                <w:szCs w:val="18"/>
                <w:u w:val="single"/>
              </w:rPr>
              <w:t>Povinná literatura</w:t>
            </w:r>
            <w:r w:rsidRPr="00011CA0">
              <w:rPr>
                <w:sz w:val="18"/>
                <w:szCs w:val="18"/>
              </w:rPr>
              <w:t xml:space="preserve">: </w:t>
            </w:r>
          </w:p>
          <w:p w14:paraId="2D1FEB21" w14:textId="77777777" w:rsidR="00A9436F" w:rsidRPr="00011CA0" w:rsidRDefault="00A9436F" w:rsidP="00D44916">
            <w:pPr>
              <w:pStyle w:val="Normlnweb"/>
              <w:shd w:val="clear" w:color="auto" w:fill="FFFFFF"/>
              <w:spacing w:before="0" w:beforeAutospacing="0" w:after="0" w:afterAutospacing="0"/>
              <w:jc w:val="both"/>
              <w:rPr>
                <w:color w:val="000000" w:themeColor="text1"/>
                <w:sz w:val="18"/>
                <w:szCs w:val="18"/>
              </w:rPr>
            </w:pPr>
            <w:r w:rsidRPr="00011CA0">
              <w:rPr>
                <w:color w:val="000000" w:themeColor="text1"/>
                <w:sz w:val="18"/>
                <w:szCs w:val="18"/>
              </w:rPr>
              <w:t xml:space="preserve">FIGURA, L.O., TEIXEIRA, A.A. </w:t>
            </w:r>
            <w:r w:rsidRPr="00011CA0">
              <w:rPr>
                <w:iCs/>
                <w:color w:val="000000" w:themeColor="text1"/>
                <w:sz w:val="18"/>
                <w:szCs w:val="18"/>
              </w:rPr>
              <w:t>Food Physics: Physical Properties - Measurement and Applications</w:t>
            </w:r>
            <w:r>
              <w:rPr>
                <w:color w:val="000000" w:themeColor="text1"/>
                <w:sz w:val="18"/>
                <w:szCs w:val="18"/>
              </w:rPr>
              <w:t xml:space="preserve">. New York: Springer, </w:t>
            </w:r>
            <w:r w:rsidRPr="00011CA0">
              <w:rPr>
                <w:color w:val="000000" w:themeColor="text1"/>
                <w:sz w:val="18"/>
                <w:szCs w:val="18"/>
              </w:rPr>
              <w:t>2007. ISBN 978-3-540-34191-8.</w:t>
            </w:r>
          </w:p>
          <w:p w14:paraId="3C8C249C" w14:textId="77777777" w:rsidR="00A9436F" w:rsidRPr="00011CA0" w:rsidRDefault="00A9436F" w:rsidP="00D44916">
            <w:pPr>
              <w:jc w:val="both"/>
              <w:rPr>
                <w:color w:val="000000" w:themeColor="text1"/>
                <w:sz w:val="18"/>
                <w:szCs w:val="18"/>
              </w:rPr>
            </w:pPr>
            <w:r w:rsidRPr="00011CA0">
              <w:rPr>
                <w:color w:val="000000" w:themeColor="text1"/>
                <w:sz w:val="18"/>
                <w:szCs w:val="18"/>
              </w:rPr>
              <w:t>BARTOVSKÁ, L., ŠIŠKOVÁ, M. Fyzikální chemie povrchů a koloidních soustav.5.vyd. Praha: VŠCHT, 2005.ISBN 80-7080-579-X.</w:t>
            </w:r>
          </w:p>
          <w:p w14:paraId="6765436B" w14:textId="77777777" w:rsidR="00A9436F" w:rsidRPr="00011CA0" w:rsidRDefault="00A9436F" w:rsidP="00D44916">
            <w:pPr>
              <w:jc w:val="both"/>
              <w:rPr>
                <w:sz w:val="18"/>
                <w:szCs w:val="18"/>
              </w:rPr>
            </w:pPr>
            <w:r w:rsidRPr="00011CA0">
              <w:rPr>
                <w:sz w:val="18"/>
                <w:szCs w:val="18"/>
              </w:rPr>
              <w:t>POUCHLÝ</w:t>
            </w:r>
            <w:r>
              <w:rPr>
                <w:sz w:val="18"/>
                <w:szCs w:val="18"/>
              </w:rPr>
              <w:t>,</w:t>
            </w:r>
            <w:r w:rsidRPr="00011CA0">
              <w:rPr>
                <w:sz w:val="18"/>
                <w:szCs w:val="18"/>
              </w:rPr>
              <w:t xml:space="preserve"> J. Fyzikální chemie makromolekulárních a koloidních soustav. </w:t>
            </w:r>
            <w:r>
              <w:rPr>
                <w:sz w:val="18"/>
                <w:szCs w:val="18"/>
              </w:rPr>
              <w:t xml:space="preserve">Praha: </w:t>
            </w:r>
            <w:r w:rsidRPr="00011CA0">
              <w:rPr>
                <w:sz w:val="18"/>
                <w:szCs w:val="18"/>
              </w:rPr>
              <w:t>VŠCH</w:t>
            </w:r>
            <w:r>
              <w:rPr>
                <w:sz w:val="18"/>
                <w:szCs w:val="18"/>
              </w:rPr>
              <w:t xml:space="preserve">T, </w:t>
            </w:r>
            <w:r w:rsidRPr="00011CA0">
              <w:rPr>
                <w:sz w:val="18"/>
                <w:szCs w:val="18"/>
              </w:rPr>
              <w:t>2001. ISBN 80-7080-422-X.</w:t>
            </w:r>
          </w:p>
          <w:p w14:paraId="32D85C67" w14:textId="77777777" w:rsidR="00A9436F" w:rsidRPr="00011CA0" w:rsidRDefault="00A9436F" w:rsidP="00D44916">
            <w:pPr>
              <w:jc w:val="both"/>
              <w:rPr>
                <w:sz w:val="18"/>
                <w:szCs w:val="18"/>
                <w:u w:val="single"/>
              </w:rPr>
            </w:pPr>
            <w:r w:rsidRPr="00011CA0">
              <w:rPr>
                <w:sz w:val="18"/>
                <w:szCs w:val="18"/>
                <w:u w:val="single"/>
              </w:rPr>
              <w:t>Doporučená literatura:</w:t>
            </w:r>
          </w:p>
          <w:p w14:paraId="315DB0EA" w14:textId="77777777" w:rsidR="00A9436F" w:rsidRPr="00011CA0" w:rsidRDefault="00A9436F" w:rsidP="00D44916">
            <w:pPr>
              <w:tabs>
                <w:tab w:val="left" w:pos="7665"/>
              </w:tabs>
              <w:jc w:val="both"/>
              <w:rPr>
                <w:color w:val="000000"/>
                <w:sz w:val="18"/>
                <w:szCs w:val="18"/>
              </w:rPr>
            </w:pPr>
            <w:r w:rsidRPr="00011CA0">
              <w:rPr>
                <w:sz w:val="18"/>
                <w:szCs w:val="18"/>
              </w:rPr>
              <w:t xml:space="preserve">NOVÁK, J. Fyzikální chemie bakalářský a magisterský kurz. Praha: VŠCHT, 2011. </w:t>
            </w:r>
            <w:r w:rsidRPr="00011CA0">
              <w:rPr>
                <w:color w:val="000000"/>
                <w:sz w:val="18"/>
                <w:szCs w:val="18"/>
              </w:rPr>
              <w:t>ISBN 80-7080-579-X.</w:t>
            </w:r>
          </w:p>
          <w:p w14:paraId="7258BE26" w14:textId="77777777" w:rsidR="00A9436F" w:rsidRPr="00011CA0" w:rsidRDefault="00A9436F" w:rsidP="00D44916">
            <w:pPr>
              <w:tabs>
                <w:tab w:val="left" w:pos="7665"/>
              </w:tabs>
              <w:jc w:val="both"/>
              <w:rPr>
                <w:color w:val="000000"/>
                <w:sz w:val="18"/>
                <w:szCs w:val="18"/>
              </w:rPr>
            </w:pPr>
            <w:r w:rsidRPr="00011CA0">
              <w:rPr>
                <w:color w:val="000000"/>
                <w:sz w:val="18"/>
                <w:szCs w:val="18"/>
              </w:rPr>
              <w:t>ATKINS, P.W. Fyzikálna chémia. 6.vyd. Bratislava: STU, 1999 a Oxford: Oxford University Press, 1998. ISBN 0-19-850102-1.</w:t>
            </w:r>
          </w:p>
          <w:p w14:paraId="51839A09" w14:textId="77777777" w:rsidR="00A9436F" w:rsidRPr="00011CA0" w:rsidRDefault="00A9436F" w:rsidP="00D44916">
            <w:pPr>
              <w:tabs>
                <w:tab w:val="left" w:pos="7665"/>
              </w:tabs>
              <w:jc w:val="both"/>
              <w:rPr>
                <w:color w:val="000000"/>
                <w:sz w:val="18"/>
                <w:szCs w:val="18"/>
              </w:rPr>
            </w:pPr>
            <w:r w:rsidRPr="00011CA0">
              <w:rPr>
                <w:color w:val="000000"/>
                <w:sz w:val="18"/>
                <w:szCs w:val="18"/>
              </w:rPr>
              <w:t>MOORE</w:t>
            </w:r>
            <w:r>
              <w:rPr>
                <w:color w:val="000000"/>
                <w:sz w:val="18"/>
                <w:szCs w:val="18"/>
              </w:rPr>
              <w:t>,</w:t>
            </w:r>
            <w:r w:rsidRPr="00011CA0">
              <w:rPr>
                <w:color w:val="000000"/>
                <w:sz w:val="18"/>
                <w:szCs w:val="18"/>
              </w:rPr>
              <w:t xml:space="preserve"> J.W. Fyzikální chemie. Praha: SNTL, 1981. </w:t>
            </w:r>
          </w:p>
          <w:p w14:paraId="40B92A34" w14:textId="77777777" w:rsidR="00A9436F" w:rsidRPr="00011CA0" w:rsidRDefault="00A9436F" w:rsidP="00D44916">
            <w:pPr>
              <w:tabs>
                <w:tab w:val="left" w:pos="7665"/>
              </w:tabs>
              <w:jc w:val="both"/>
              <w:rPr>
                <w:color w:val="000000"/>
                <w:sz w:val="18"/>
                <w:szCs w:val="18"/>
              </w:rPr>
            </w:pPr>
            <w:r w:rsidRPr="00011CA0">
              <w:rPr>
                <w:color w:val="000000"/>
                <w:sz w:val="18"/>
                <w:szCs w:val="18"/>
              </w:rPr>
              <w:t>ADAMCOVÁ, Z. a kol. Příklady a úlohy z fyzikální chemie. Praha: SNTL, 1989. ISBN 80-03-00104-8.</w:t>
            </w:r>
          </w:p>
          <w:p w14:paraId="1A94EC0D" w14:textId="77777777" w:rsidR="00A9436F" w:rsidRPr="00011CA0" w:rsidRDefault="00A9436F" w:rsidP="00D44916">
            <w:pPr>
              <w:tabs>
                <w:tab w:val="left" w:pos="7665"/>
              </w:tabs>
              <w:jc w:val="both"/>
              <w:rPr>
                <w:sz w:val="19"/>
                <w:szCs w:val="19"/>
              </w:rPr>
            </w:pPr>
            <w:r w:rsidRPr="00011CA0">
              <w:rPr>
                <w:sz w:val="18"/>
                <w:szCs w:val="18"/>
              </w:rPr>
              <w:t>HIEMENZ, P.C., RAJAGOPALAN, R. Principles of Colloid and Surface Chemistry. 3</w:t>
            </w:r>
            <w:r>
              <w:rPr>
                <w:sz w:val="18"/>
                <w:szCs w:val="18"/>
              </w:rPr>
              <w:t>rd Ed. New York, Basel</w:t>
            </w:r>
            <w:r w:rsidRPr="00011CA0">
              <w:rPr>
                <w:sz w:val="18"/>
                <w:szCs w:val="18"/>
              </w:rPr>
              <w:t>: Marcel Dekker, 1997. ISBN 0-8247-9397-8.</w:t>
            </w:r>
          </w:p>
        </w:tc>
      </w:tr>
      <w:tr w:rsidR="00A9436F" w:rsidRPr="00011CA0" w14:paraId="09A313A7" w14:textId="77777777" w:rsidTr="00972B54">
        <w:tc>
          <w:tcPr>
            <w:tcW w:w="9890" w:type="dxa"/>
            <w:gridSpan w:val="9"/>
            <w:tcBorders>
              <w:top w:val="single" w:sz="12" w:space="0" w:color="auto"/>
              <w:left w:val="single" w:sz="2" w:space="0" w:color="auto"/>
              <w:bottom w:val="single" w:sz="2" w:space="0" w:color="auto"/>
              <w:right w:val="single" w:sz="2" w:space="0" w:color="auto"/>
            </w:tcBorders>
            <w:shd w:val="clear" w:color="auto" w:fill="F7CAAC"/>
          </w:tcPr>
          <w:p w14:paraId="052222F0" w14:textId="77777777" w:rsidR="00A9436F" w:rsidRPr="00011CA0" w:rsidRDefault="00A9436F" w:rsidP="00D44916">
            <w:pPr>
              <w:jc w:val="center"/>
              <w:rPr>
                <w:b/>
                <w:sz w:val="19"/>
                <w:szCs w:val="19"/>
              </w:rPr>
            </w:pPr>
            <w:r w:rsidRPr="00011CA0">
              <w:rPr>
                <w:b/>
                <w:sz w:val="19"/>
                <w:szCs w:val="19"/>
              </w:rPr>
              <w:t>Informace ke kombinované nebo distanční formě</w:t>
            </w:r>
          </w:p>
        </w:tc>
      </w:tr>
      <w:tr w:rsidR="00A9436F" w:rsidRPr="00011CA0" w14:paraId="1D33C54A" w14:textId="77777777" w:rsidTr="00972B54">
        <w:tc>
          <w:tcPr>
            <w:tcW w:w="4785" w:type="dxa"/>
            <w:gridSpan w:val="3"/>
            <w:tcBorders>
              <w:top w:val="single" w:sz="2" w:space="0" w:color="auto"/>
            </w:tcBorders>
            <w:shd w:val="clear" w:color="auto" w:fill="F7CAAC"/>
          </w:tcPr>
          <w:p w14:paraId="5035A590" w14:textId="77777777" w:rsidR="00A9436F" w:rsidRPr="00011CA0" w:rsidRDefault="00A9436F" w:rsidP="00D44916">
            <w:pPr>
              <w:jc w:val="both"/>
              <w:rPr>
                <w:sz w:val="19"/>
                <w:szCs w:val="19"/>
              </w:rPr>
            </w:pPr>
            <w:r w:rsidRPr="00011CA0">
              <w:rPr>
                <w:b/>
                <w:sz w:val="19"/>
                <w:szCs w:val="19"/>
              </w:rPr>
              <w:t>Rozsah konzultací (soustředění)</w:t>
            </w:r>
          </w:p>
        </w:tc>
        <w:tc>
          <w:tcPr>
            <w:tcW w:w="889" w:type="dxa"/>
            <w:tcBorders>
              <w:top w:val="single" w:sz="2" w:space="0" w:color="auto"/>
            </w:tcBorders>
          </w:tcPr>
          <w:p w14:paraId="351D727C" w14:textId="7B260F78" w:rsidR="00A9436F" w:rsidRPr="00011CA0" w:rsidRDefault="00A9436F" w:rsidP="000C517E">
            <w:pPr>
              <w:jc w:val="center"/>
              <w:rPr>
                <w:sz w:val="19"/>
                <w:szCs w:val="19"/>
              </w:rPr>
            </w:pPr>
            <w:r w:rsidRPr="00011CA0">
              <w:rPr>
                <w:sz w:val="19"/>
                <w:szCs w:val="19"/>
              </w:rPr>
              <w:t>1</w:t>
            </w:r>
            <w:r w:rsidR="00102FF7">
              <w:rPr>
                <w:sz w:val="19"/>
                <w:szCs w:val="19"/>
              </w:rPr>
              <w:t>2</w:t>
            </w:r>
          </w:p>
        </w:tc>
        <w:tc>
          <w:tcPr>
            <w:tcW w:w="4216" w:type="dxa"/>
            <w:gridSpan w:val="5"/>
            <w:tcBorders>
              <w:top w:val="single" w:sz="2" w:space="0" w:color="auto"/>
            </w:tcBorders>
            <w:shd w:val="clear" w:color="auto" w:fill="F7CAAC"/>
          </w:tcPr>
          <w:p w14:paraId="45BDCB79" w14:textId="77777777" w:rsidR="00A9436F" w:rsidRPr="00011CA0" w:rsidRDefault="00A9436F" w:rsidP="00D44916">
            <w:pPr>
              <w:jc w:val="both"/>
              <w:rPr>
                <w:b/>
                <w:sz w:val="19"/>
                <w:szCs w:val="19"/>
              </w:rPr>
            </w:pPr>
            <w:r w:rsidRPr="00011CA0">
              <w:rPr>
                <w:b/>
                <w:sz w:val="19"/>
                <w:szCs w:val="19"/>
              </w:rPr>
              <w:t xml:space="preserve">hodin </w:t>
            </w:r>
          </w:p>
        </w:tc>
      </w:tr>
      <w:tr w:rsidR="00A9436F" w:rsidRPr="00011CA0" w14:paraId="1D10BBBE" w14:textId="77777777" w:rsidTr="00972B54">
        <w:tc>
          <w:tcPr>
            <w:tcW w:w="9890" w:type="dxa"/>
            <w:gridSpan w:val="9"/>
            <w:shd w:val="clear" w:color="auto" w:fill="F7CAAC"/>
          </w:tcPr>
          <w:p w14:paraId="662463AC" w14:textId="77777777" w:rsidR="00A9436F" w:rsidRPr="00011CA0" w:rsidRDefault="00A9436F" w:rsidP="00D44916">
            <w:pPr>
              <w:jc w:val="both"/>
              <w:rPr>
                <w:b/>
                <w:sz w:val="19"/>
                <w:szCs w:val="19"/>
              </w:rPr>
            </w:pPr>
            <w:r w:rsidRPr="00011CA0">
              <w:rPr>
                <w:b/>
                <w:sz w:val="19"/>
                <w:szCs w:val="19"/>
              </w:rPr>
              <w:t>Informace o způsobu kontaktu s vyučujícím</w:t>
            </w:r>
          </w:p>
        </w:tc>
      </w:tr>
      <w:tr w:rsidR="00A9436F" w:rsidRPr="00011CA0" w14:paraId="78FB1BCA" w14:textId="77777777" w:rsidTr="00972B54">
        <w:trPr>
          <w:trHeight w:val="283"/>
        </w:trPr>
        <w:tc>
          <w:tcPr>
            <w:tcW w:w="9890" w:type="dxa"/>
            <w:gridSpan w:val="9"/>
          </w:tcPr>
          <w:p w14:paraId="472DAAE7" w14:textId="2F1DE169" w:rsidR="00A9436F" w:rsidRPr="00011CA0" w:rsidRDefault="00A9436F" w:rsidP="00D44916">
            <w:pPr>
              <w:jc w:val="both"/>
              <w:rPr>
                <w:rFonts w:eastAsia="Calibri"/>
                <w:sz w:val="19"/>
                <w:szCs w:val="19"/>
              </w:rPr>
            </w:pPr>
            <w:r w:rsidRPr="00011CA0">
              <w:rPr>
                <w:sz w:val="19"/>
                <w:szCs w:val="19"/>
              </w:rPr>
              <w:t>Student vypracuje ze zadaných témat seminární práci, kterou obhájí formou prezentace. Individuální práce studentů a jejich rozsah budou zadávány v návaznosti na anotaci předmětu.</w:t>
            </w:r>
            <w:r w:rsidR="00052FC1">
              <w:rPr>
                <w:sz w:val="19"/>
                <w:szCs w:val="19"/>
              </w:rPr>
              <w:t xml:space="preserve"> </w:t>
            </w:r>
            <w:r w:rsidR="00190B3E" w:rsidRPr="00190B3E">
              <w:rPr>
                <w:sz w:val="19"/>
                <w:szCs w:val="19"/>
              </w:rPr>
              <w:t>Konzultace jsou možné po emailové či telefonické domluvě.</w:t>
            </w:r>
            <w:r w:rsidR="00190B3E">
              <w:t xml:space="preserve"> </w:t>
            </w:r>
            <w:r w:rsidRPr="00AE6063">
              <w:rPr>
                <w:sz w:val="19"/>
                <w:szCs w:val="19"/>
              </w:rPr>
              <w:t>Laboratorní cvičení:</w:t>
            </w:r>
            <w:r w:rsidRPr="00011CA0">
              <w:rPr>
                <w:b/>
                <w:sz w:val="19"/>
                <w:szCs w:val="19"/>
              </w:rPr>
              <w:t xml:space="preserve"> </w:t>
            </w:r>
            <w:r>
              <w:rPr>
                <w:sz w:val="19"/>
                <w:szCs w:val="19"/>
              </w:rPr>
              <w:t>s</w:t>
            </w:r>
            <w:r w:rsidRPr="00011CA0">
              <w:rPr>
                <w:sz w:val="19"/>
                <w:szCs w:val="19"/>
              </w:rPr>
              <w:t xml:space="preserve">tudenti zpracují během semestru 2 protokoly z laboratorních cvičení, které jsou bodově ohodnoceny. Zároveň v rámci LC </w:t>
            </w:r>
            <w:r>
              <w:rPr>
                <w:sz w:val="19"/>
                <w:szCs w:val="19"/>
              </w:rPr>
              <w:t>absolvují</w:t>
            </w:r>
            <w:r w:rsidRPr="00011CA0">
              <w:rPr>
                <w:sz w:val="19"/>
                <w:szCs w:val="19"/>
              </w:rPr>
              <w:t xml:space="preserve"> test z </w:t>
            </w:r>
            <w:r>
              <w:rPr>
                <w:sz w:val="19"/>
                <w:szCs w:val="19"/>
              </w:rPr>
              <w:t>realizovaných</w:t>
            </w:r>
            <w:r w:rsidRPr="00011CA0">
              <w:rPr>
                <w:sz w:val="19"/>
                <w:szCs w:val="19"/>
              </w:rPr>
              <w:t xml:space="preserve"> prací. Součástí získání zápočtu je dosažení min. 50% bodů za LC a úspěšná kontrolní písemná práce z výpočetního cvičení (semináře). </w:t>
            </w:r>
            <w:r w:rsidRPr="00011CA0">
              <w:rPr>
                <w:rFonts w:eastAsia="Calibri"/>
                <w:sz w:val="19"/>
                <w:szCs w:val="19"/>
              </w:rPr>
              <w:t xml:space="preserve">Pro získání zápočtu je nutná povinná účast na laboratorních cvičeních a vypracování protokolů experimentálních úloh s vyhodnocením, diskusí výsledků a závěry. </w:t>
            </w:r>
          </w:p>
          <w:p w14:paraId="3E024AC4" w14:textId="6CF373B6" w:rsidR="00A9436F" w:rsidRPr="00011CA0" w:rsidRDefault="00A9436F" w:rsidP="00D44916">
            <w:pPr>
              <w:jc w:val="both"/>
              <w:rPr>
                <w:sz w:val="19"/>
                <w:szCs w:val="19"/>
              </w:rPr>
            </w:pPr>
            <w:r w:rsidRPr="00011CA0">
              <w:rPr>
                <w:sz w:val="19"/>
                <w:szCs w:val="19"/>
              </w:rPr>
              <w:t>Možnosti komunikace s vyučujícím</w:t>
            </w:r>
            <w:r w:rsidR="00F2172C">
              <w:rPr>
                <w:sz w:val="19"/>
                <w:szCs w:val="19"/>
              </w:rPr>
              <w:t>i</w:t>
            </w:r>
            <w:r w:rsidRPr="00011CA0">
              <w:rPr>
                <w:sz w:val="19"/>
                <w:szCs w:val="19"/>
              </w:rPr>
              <w:t xml:space="preserve">: </w:t>
            </w:r>
            <w:hyperlink r:id="rId79" w:history="1">
              <w:r w:rsidRPr="00011CA0">
                <w:rPr>
                  <w:rStyle w:val="Hypertextovodkaz"/>
                  <w:sz w:val="19"/>
                  <w:szCs w:val="19"/>
                </w:rPr>
                <w:t>lapcik@utb.cz</w:t>
              </w:r>
            </w:hyperlink>
            <w:r w:rsidRPr="00011CA0">
              <w:rPr>
                <w:sz w:val="19"/>
                <w:szCs w:val="19"/>
              </w:rPr>
              <w:t>,</w:t>
            </w:r>
            <w:r w:rsidRPr="00011CA0">
              <w:rPr>
                <w:rFonts w:ascii="Arial" w:hAnsi="Arial" w:cs="Arial"/>
                <w:color w:val="222222"/>
                <w:sz w:val="19"/>
                <w:szCs w:val="19"/>
                <w:shd w:val="clear" w:color="auto" w:fill="FFFFFF"/>
              </w:rPr>
              <w:t xml:space="preserve"> </w:t>
            </w:r>
            <w:r w:rsidRPr="00011CA0">
              <w:rPr>
                <w:sz w:val="19"/>
                <w:szCs w:val="19"/>
              </w:rPr>
              <w:t>576 03</w:t>
            </w:r>
            <w:r w:rsidRPr="00011CA0">
              <w:rPr>
                <w:bCs/>
                <w:sz w:val="19"/>
                <w:szCs w:val="19"/>
              </w:rPr>
              <w:t>5 115,</w:t>
            </w:r>
            <w:r w:rsidRPr="00011CA0">
              <w:rPr>
                <w:rStyle w:val="Siln"/>
                <w:rFonts w:ascii="Arial" w:hAnsi="Arial" w:cs="Arial"/>
                <w:color w:val="222222"/>
                <w:sz w:val="19"/>
                <w:szCs w:val="19"/>
                <w:shd w:val="clear" w:color="auto" w:fill="FFFFFF"/>
              </w:rPr>
              <w:t xml:space="preserve"> </w:t>
            </w:r>
            <w:hyperlink r:id="rId80" w:history="1">
              <w:r w:rsidRPr="00011CA0">
                <w:rPr>
                  <w:rStyle w:val="Hypertextovodkaz"/>
                  <w:sz w:val="19"/>
                  <w:szCs w:val="19"/>
                </w:rPr>
                <w:t>lapcikova@utb.cz</w:t>
              </w:r>
            </w:hyperlink>
            <w:r w:rsidRPr="00011CA0">
              <w:rPr>
                <w:sz w:val="19"/>
                <w:szCs w:val="19"/>
              </w:rPr>
              <w:t xml:space="preserve">, 576 035 126. </w:t>
            </w:r>
          </w:p>
        </w:tc>
      </w:tr>
    </w:tbl>
    <w:p w14:paraId="20DAF678" w14:textId="77777777" w:rsidR="00175C48" w:rsidRDefault="00175C48" w:rsidP="00D44916">
      <w:pPr>
        <w:jc w:val="both"/>
        <w:sectPr w:rsidR="00175C48" w:rsidSect="00BD4DDD">
          <w:headerReference w:type="first" r:id="rId81"/>
          <w:pgSz w:w="11906" w:h="16838"/>
          <w:pgMar w:top="1417" w:right="1417" w:bottom="1417" w:left="1417" w:header="567" w:footer="708" w:gutter="0"/>
          <w:cols w:space="708"/>
          <w:titlePg/>
          <w:docGrid w:linePitch="360"/>
        </w:sectPr>
      </w:pPr>
    </w:p>
    <w:tbl>
      <w:tblPr>
        <w:tblW w:w="100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602"/>
        <w:gridCol w:w="539"/>
        <w:gridCol w:w="844"/>
      </w:tblGrid>
      <w:tr w:rsidR="00175C48" w14:paraId="2EC6EDA2" w14:textId="77777777" w:rsidTr="00175C48">
        <w:trPr>
          <w:trHeight w:val="283"/>
        </w:trPr>
        <w:tc>
          <w:tcPr>
            <w:tcW w:w="10031" w:type="dxa"/>
            <w:gridSpan w:val="9"/>
            <w:tcBorders>
              <w:top w:val="single" w:sz="4" w:space="0" w:color="auto"/>
              <w:left w:val="single" w:sz="4" w:space="0" w:color="auto"/>
              <w:bottom w:val="single" w:sz="4" w:space="0" w:color="auto"/>
              <w:right w:val="single" w:sz="4" w:space="0" w:color="auto"/>
            </w:tcBorders>
            <w:shd w:val="clear" w:color="auto" w:fill="BDD6EE"/>
          </w:tcPr>
          <w:p w14:paraId="72CFF3BF" w14:textId="246A6615" w:rsidR="00175C48" w:rsidRPr="00175C48" w:rsidRDefault="00175C48" w:rsidP="00D44916">
            <w:pPr>
              <w:jc w:val="both"/>
              <w:rPr>
                <w:b/>
                <w:sz w:val="28"/>
                <w:szCs w:val="28"/>
              </w:rPr>
            </w:pPr>
            <w:r>
              <w:lastRenderedPageBreak/>
              <w:br w:type="page"/>
            </w:r>
            <w:r w:rsidRPr="00175C48">
              <w:rPr>
                <w:sz w:val="19"/>
                <w:szCs w:val="19"/>
              </w:rPr>
              <w:br w:type="page"/>
            </w:r>
            <w:r w:rsidRPr="00175C48">
              <w:rPr>
                <w:b/>
                <w:sz w:val="28"/>
                <w:szCs w:val="28"/>
              </w:rPr>
              <w:t>B-III – Charakteristika studijního předmětu</w:t>
            </w:r>
          </w:p>
        </w:tc>
      </w:tr>
      <w:tr w:rsidR="00175C48" w:rsidRPr="00900F3D" w14:paraId="6AF6917F" w14:textId="77777777" w:rsidTr="00175C48">
        <w:tc>
          <w:tcPr>
            <w:tcW w:w="3086" w:type="dxa"/>
            <w:tcBorders>
              <w:top w:val="double" w:sz="4" w:space="0" w:color="auto"/>
            </w:tcBorders>
            <w:shd w:val="clear" w:color="auto" w:fill="F7CAAC"/>
          </w:tcPr>
          <w:p w14:paraId="20973473" w14:textId="77777777" w:rsidR="00175C48" w:rsidRDefault="00175C48" w:rsidP="00D44916">
            <w:pPr>
              <w:jc w:val="both"/>
              <w:rPr>
                <w:b/>
              </w:rPr>
            </w:pPr>
            <w:r>
              <w:rPr>
                <w:b/>
              </w:rPr>
              <w:t>Název studijního předmětu</w:t>
            </w:r>
          </w:p>
        </w:tc>
        <w:tc>
          <w:tcPr>
            <w:tcW w:w="6945" w:type="dxa"/>
            <w:gridSpan w:val="8"/>
            <w:tcBorders>
              <w:top w:val="double" w:sz="4" w:space="0" w:color="auto"/>
            </w:tcBorders>
          </w:tcPr>
          <w:p w14:paraId="63C3D606" w14:textId="77777777" w:rsidR="00175C48" w:rsidRPr="00900F3D" w:rsidRDefault="00175C48" w:rsidP="00D44916">
            <w:pPr>
              <w:jc w:val="both"/>
              <w:rPr>
                <w:b/>
              </w:rPr>
            </w:pPr>
            <w:bookmarkStart w:id="45" w:name="Podn_akt_II"/>
            <w:bookmarkEnd w:id="45"/>
            <w:r w:rsidRPr="00593122">
              <w:rPr>
                <w:b/>
              </w:rPr>
              <w:t>Podnikatelské aktivity II</w:t>
            </w:r>
          </w:p>
        </w:tc>
      </w:tr>
      <w:tr w:rsidR="00175C48" w14:paraId="62F4DFC9" w14:textId="77777777" w:rsidTr="00175C48">
        <w:tc>
          <w:tcPr>
            <w:tcW w:w="3086" w:type="dxa"/>
            <w:shd w:val="clear" w:color="auto" w:fill="F7CAAC"/>
          </w:tcPr>
          <w:p w14:paraId="1038B5DE" w14:textId="77777777" w:rsidR="00175C48" w:rsidRPr="002C6D37" w:rsidRDefault="00175C48" w:rsidP="00D44916">
            <w:pPr>
              <w:jc w:val="both"/>
              <w:rPr>
                <w:b/>
                <w:sz w:val="19"/>
                <w:szCs w:val="19"/>
              </w:rPr>
            </w:pPr>
            <w:r w:rsidRPr="002C6D37">
              <w:rPr>
                <w:b/>
                <w:sz w:val="19"/>
                <w:szCs w:val="19"/>
              </w:rPr>
              <w:t>Typ předmětu</w:t>
            </w:r>
          </w:p>
        </w:tc>
        <w:tc>
          <w:tcPr>
            <w:tcW w:w="3406" w:type="dxa"/>
            <w:gridSpan w:val="4"/>
          </w:tcPr>
          <w:p w14:paraId="6AA5BB85" w14:textId="77777777" w:rsidR="00175C48" w:rsidRPr="002C6D37" w:rsidRDefault="00175C48" w:rsidP="00D44916">
            <w:pPr>
              <w:jc w:val="both"/>
              <w:rPr>
                <w:sz w:val="19"/>
                <w:szCs w:val="19"/>
              </w:rPr>
            </w:pPr>
            <w:r w:rsidRPr="002C6D37">
              <w:rPr>
                <w:sz w:val="19"/>
                <w:szCs w:val="19"/>
              </w:rPr>
              <w:t>povinně volitelný</w:t>
            </w:r>
          </w:p>
        </w:tc>
        <w:tc>
          <w:tcPr>
            <w:tcW w:w="2695" w:type="dxa"/>
            <w:gridSpan w:val="3"/>
            <w:shd w:val="clear" w:color="auto" w:fill="F7CAAC"/>
          </w:tcPr>
          <w:p w14:paraId="7317CE28" w14:textId="77777777" w:rsidR="00175C48" w:rsidRPr="002C6D37" w:rsidRDefault="00175C48" w:rsidP="00D44916">
            <w:pPr>
              <w:jc w:val="both"/>
              <w:rPr>
                <w:sz w:val="19"/>
                <w:szCs w:val="19"/>
              </w:rPr>
            </w:pPr>
            <w:r w:rsidRPr="002C6D37">
              <w:rPr>
                <w:b/>
                <w:sz w:val="19"/>
                <w:szCs w:val="19"/>
              </w:rPr>
              <w:t>doporučený ročník / semestr</w:t>
            </w:r>
          </w:p>
        </w:tc>
        <w:tc>
          <w:tcPr>
            <w:tcW w:w="844" w:type="dxa"/>
          </w:tcPr>
          <w:p w14:paraId="734CC37F" w14:textId="77777777" w:rsidR="00175C48" w:rsidRPr="002C6D37" w:rsidRDefault="00175C48" w:rsidP="00D44916">
            <w:pPr>
              <w:jc w:val="both"/>
              <w:rPr>
                <w:sz w:val="19"/>
                <w:szCs w:val="19"/>
              </w:rPr>
            </w:pPr>
            <w:r w:rsidRPr="002C6D37">
              <w:rPr>
                <w:sz w:val="19"/>
                <w:szCs w:val="19"/>
              </w:rPr>
              <w:t>2/ZS</w:t>
            </w:r>
          </w:p>
        </w:tc>
      </w:tr>
      <w:tr w:rsidR="00175C48" w14:paraId="60E5263C" w14:textId="77777777" w:rsidTr="00175C48">
        <w:tc>
          <w:tcPr>
            <w:tcW w:w="3086" w:type="dxa"/>
            <w:shd w:val="clear" w:color="auto" w:fill="F7CAAC"/>
          </w:tcPr>
          <w:p w14:paraId="673A1D93" w14:textId="77777777" w:rsidR="00175C48" w:rsidRPr="002C6D37" w:rsidRDefault="00175C48" w:rsidP="00D44916">
            <w:pPr>
              <w:jc w:val="both"/>
              <w:rPr>
                <w:b/>
                <w:sz w:val="19"/>
                <w:szCs w:val="19"/>
              </w:rPr>
            </w:pPr>
            <w:r w:rsidRPr="002C6D37">
              <w:rPr>
                <w:b/>
                <w:sz w:val="19"/>
                <w:szCs w:val="19"/>
              </w:rPr>
              <w:t>Rozsah studijního předmětu</w:t>
            </w:r>
          </w:p>
        </w:tc>
        <w:tc>
          <w:tcPr>
            <w:tcW w:w="1701" w:type="dxa"/>
            <w:gridSpan w:val="2"/>
          </w:tcPr>
          <w:p w14:paraId="3B8D7E66" w14:textId="77777777" w:rsidR="00175C48" w:rsidRPr="002C6D37" w:rsidRDefault="00175C48" w:rsidP="00D44916">
            <w:pPr>
              <w:jc w:val="both"/>
              <w:rPr>
                <w:sz w:val="19"/>
                <w:szCs w:val="19"/>
              </w:rPr>
            </w:pPr>
            <w:r w:rsidRPr="002C6D37">
              <w:rPr>
                <w:sz w:val="19"/>
                <w:szCs w:val="19"/>
              </w:rPr>
              <w:t>14p+14s+0l</w:t>
            </w:r>
          </w:p>
        </w:tc>
        <w:tc>
          <w:tcPr>
            <w:tcW w:w="889" w:type="dxa"/>
            <w:shd w:val="clear" w:color="auto" w:fill="F7CAAC"/>
          </w:tcPr>
          <w:p w14:paraId="3E36DB68" w14:textId="77777777" w:rsidR="00175C48" w:rsidRPr="002C6D37" w:rsidRDefault="00175C48" w:rsidP="00D44916">
            <w:pPr>
              <w:jc w:val="both"/>
              <w:rPr>
                <w:b/>
                <w:sz w:val="19"/>
                <w:szCs w:val="19"/>
              </w:rPr>
            </w:pPr>
            <w:r w:rsidRPr="002C6D37">
              <w:rPr>
                <w:b/>
                <w:sz w:val="19"/>
                <w:szCs w:val="19"/>
              </w:rPr>
              <w:t xml:space="preserve">hod. </w:t>
            </w:r>
          </w:p>
        </w:tc>
        <w:tc>
          <w:tcPr>
            <w:tcW w:w="816" w:type="dxa"/>
          </w:tcPr>
          <w:p w14:paraId="598C0224" w14:textId="77777777" w:rsidR="00175C48" w:rsidRPr="002C6D37" w:rsidRDefault="00175C48" w:rsidP="00D44916">
            <w:pPr>
              <w:jc w:val="both"/>
              <w:rPr>
                <w:sz w:val="19"/>
                <w:szCs w:val="19"/>
              </w:rPr>
            </w:pPr>
            <w:r w:rsidRPr="002C6D37">
              <w:rPr>
                <w:sz w:val="19"/>
                <w:szCs w:val="19"/>
              </w:rPr>
              <w:t>28</w:t>
            </w:r>
          </w:p>
        </w:tc>
        <w:tc>
          <w:tcPr>
            <w:tcW w:w="2156" w:type="dxa"/>
            <w:gridSpan w:val="2"/>
            <w:shd w:val="clear" w:color="auto" w:fill="F7CAAC"/>
          </w:tcPr>
          <w:p w14:paraId="6B3B055A" w14:textId="77777777" w:rsidR="00175C48" w:rsidRPr="002C6D37" w:rsidRDefault="00175C48" w:rsidP="00D44916">
            <w:pPr>
              <w:jc w:val="both"/>
              <w:rPr>
                <w:b/>
                <w:sz w:val="19"/>
                <w:szCs w:val="19"/>
              </w:rPr>
            </w:pPr>
            <w:r w:rsidRPr="002C6D37">
              <w:rPr>
                <w:b/>
                <w:sz w:val="19"/>
                <w:szCs w:val="19"/>
              </w:rPr>
              <w:t>kreditů</w:t>
            </w:r>
          </w:p>
        </w:tc>
        <w:tc>
          <w:tcPr>
            <w:tcW w:w="1383" w:type="dxa"/>
            <w:gridSpan w:val="2"/>
          </w:tcPr>
          <w:p w14:paraId="52494B93" w14:textId="77777777" w:rsidR="00175C48" w:rsidRPr="002C6D37" w:rsidRDefault="00175C48" w:rsidP="00D44916">
            <w:pPr>
              <w:jc w:val="both"/>
              <w:rPr>
                <w:sz w:val="19"/>
                <w:szCs w:val="19"/>
              </w:rPr>
            </w:pPr>
            <w:r w:rsidRPr="002C6D37">
              <w:rPr>
                <w:sz w:val="19"/>
                <w:szCs w:val="19"/>
              </w:rPr>
              <w:t>2</w:t>
            </w:r>
          </w:p>
        </w:tc>
      </w:tr>
      <w:tr w:rsidR="00175C48" w14:paraId="3ECA5D08" w14:textId="77777777" w:rsidTr="00175C48">
        <w:tc>
          <w:tcPr>
            <w:tcW w:w="3086" w:type="dxa"/>
            <w:shd w:val="clear" w:color="auto" w:fill="F7CAAC"/>
          </w:tcPr>
          <w:p w14:paraId="51F8B1D9" w14:textId="77777777" w:rsidR="00175C48" w:rsidRPr="002C6D37" w:rsidRDefault="00175C48" w:rsidP="00D44916">
            <w:pPr>
              <w:jc w:val="both"/>
              <w:rPr>
                <w:b/>
                <w:sz w:val="19"/>
                <w:szCs w:val="19"/>
              </w:rPr>
            </w:pPr>
            <w:r w:rsidRPr="002C6D37">
              <w:rPr>
                <w:b/>
                <w:sz w:val="19"/>
                <w:szCs w:val="19"/>
              </w:rPr>
              <w:t>Prerekvizity, korekvizity, ekvivalence</w:t>
            </w:r>
          </w:p>
        </w:tc>
        <w:tc>
          <w:tcPr>
            <w:tcW w:w="6945" w:type="dxa"/>
            <w:gridSpan w:val="8"/>
          </w:tcPr>
          <w:p w14:paraId="4CCBBACE" w14:textId="77777777" w:rsidR="00175C48" w:rsidRPr="002C6D37" w:rsidRDefault="00175C48" w:rsidP="00D44916">
            <w:pPr>
              <w:jc w:val="both"/>
              <w:rPr>
                <w:sz w:val="19"/>
                <w:szCs w:val="19"/>
              </w:rPr>
            </w:pPr>
          </w:p>
        </w:tc>
      </w:tr>
      <w:tr w:rsidR="00175C48" w14:paraId="627AFF2C" w14:textId="77777777" w:rsidTr="00175C48">
        <w:tc>
          <w:tcPr>
            <w:tcW w:w="3086" w:type="dxa"/>
            <w:shd w:val="clear" w:color="auto" w:fill="F7CAAC"/>
          </w:tcPr>
          <w:p w14:paraId="745FE0D5" w14:textId="77777777" w:rsidR="00175C48" w:rsidRPr="002C6D37" w:rsidRDefault="00175C48" w:rsidP="00D44916">
            <w:pPr>
              <w:jc w:val="both"/>
              <w:rPr>
                <w:b/>
                <w:sz w:val="19"/>
                <w:szCs w:val="19"/>
              </w:rPr>
            </w:pPr>
            <w:r w:rsidRPr="002C6D37">
              <w:rPr>
                <w:b/>
                <w:sz w:val="19"/>
                <w:szCs w:val="19"/>
              </w:rPr>
              <w:t>Způsob ověření studijních výsledků</w:t>
            </w:r>
          </w:p>
        </w:tc>
        <w:tc>
          <w:tcPr>
            <w:tcW w:w="3406" w:type="dxa"/>
            <w:gridSpan w:val="4"/>
          </w:tcPr>
          <w:p w14:paraId="1D413EEC" w14:textId="77777777" w:rsidR="00175C48" w:rsidRPr="002C6D37" w:rsidRDefault="00175C48" w:rsidP="00D44916">
            <w:pPr>
              <w:jc w:val="both"/>
              <w:rPr>
                <w:sz w:val="19"/>
                <w:szCs w:val="19"/>
              </w:rPr>
            </w:pPr>
            <w:r w:rsidRPr="002C6D37">
              <w:rPr>
                <w:sz w:val="19"/>
                <w:szCs w:val="19"/>
              </w:rPr>
              <w:t>klasifikovaný zápočet</w:t>
            </w:r>
          </w:p>
        </w:tc>
        <w:tc>
          <w:tcPr>
            <w:tcW w:w="1554" w:type="dxa"/>
            <w:shd w:val="clear" w:color="auto" w:fill="F7CAAC"/>
          </w:tcPr>
          <w:p w14:paraId="6B179ACE" w14:textId="77777777" w:rsidR="00175C48" w:rsidRPr="002C6D37" w:rsidRDefault="00175C48" w:rsidP="00D44916">
            <w:pPr>
              <w:jc w:val="both"/>
              <w:rPr>
                <w:b/>
                <w:sz w:val="19"/>
                <w:szCs w:val="19"/>
              </w:rPr>
            </w:pPr>
            <w:r w:rsidRPr="002C6D37">
              <w:rPr>
                <w:b/>
                <w:sz w:val="19"/>
                <w:szCs w:val="19"/>
              </w:rPr>
              <w:t>Forma výuky</w:t>
            </w:r>
          </w:p>
        </w:tc>
        <w:tc>
          <w:tcPr>
            <w:tcW w:w="1985" w:type="dxa"/>
            <w:gridSpan w:val="3"/>
          </w:tcPr>
          <w:p w14:paraId="039ABE16" w14:textId="77777777" w:rsidR="00175C48" w:rsidRPr="002C6D37" w:rsidRDefault="00175C48" w:rsidP="00D44916">
            <w:pPr>
              <w:jc w:val="both"/>
              <w:rPr>
                <w:sz w:val="19"/>
                <w:szCs w:val="19"/>
              </w:rPr>
            </w:pPr>
            <w:r w:rsidRPr="002C6D37">
              <w:rPr>
                <w:sz w:val="19"/>
                <w:szCs w:val="19"/>
              </w:rPr>
              <w:t>přednášky, semináře</w:t>
            </w:r>
          </w:p>
        </w:tc>
      </w:tr>
      <w:tr w:rsidR="00175C48" w14:paraId="6BB7C5E9" w14:textId="77777777" w:rsidTr="00175C48">
        <w:tc>
          <w:tcPr>
            <w:tcW w:w="3086" w:type="dxa"/>
            <w:shd w:val="clear" w:color="auto" w:fill="F7CAAC"/>
          </w:tcPr>
          <w:p w14:paraId="239C2922" w14:textId="77777777" w:rsidR="00175C48" w:rsidRPr="002C6D37" w:rsidRDefault="00175C48" w:rsidP="00D44916">
            <w:pPr>
              <w:jc w:val="both"/>
              <w:rPr>
                <w:b/>
                <w:sz w:val="19"/>
                <w:szCs w:val="19"/>
              </w:rPr>
            </w:pPr>
            <w:r w:rsidRPr="002C6D37">
              <w:rPr>
                <w:b/>
                <w:sz w:val="19"/>
                <w:szCs w:val="19"/>
              </w:rPr>
              <w:t>Forma způsobu ověření studijních výsledků a další požadavky na studenta</w:t>
            </w:r>
          </w:p>
        </w:tc>
        <w:tc>
          <w:tcPr>
            <w:tcW w:w="6945" w:type="dxa"/>
            <w:gridSpan w:val="8"/>
            <w:tcBorders>
              <w:bottom w:val="single" w:sz="4" w:space="0" w:color="auto"/>
            </w:tcBorders>
          </w:tcPr>
          <w:p w14:paraId="38E2B147" w14:textId="77777777" w:rsidR="00175C48" w:rsidRPr="002C6D37" w:rsidRDefault="00175C48" w:rsidP="00D44916">
            <w:pPr>
              <w:jc w:val="both"/>
              <w:rPr>
                <w:sz w:val="19"/>
                <w:szCs w:val="19"/>
              </w:rPr>
            </w:pPr>
            <w:r w:rsidRPr="002C6D37">
              <w:rPr>
                <w:sz w:val="19"/>
                <w:szCs w:val="19"/>
              </w:rPr>
              <w:t>Písemná forma; vypracování podnikatelského plánu.</w:t>
            </w:r>
          </w:p>
        </w:tc>
      </w:tr>
      <w:tr w:rsidR="00175C48" w14:paraId="52D3E3DC" w14:textId="77777777" w:rsidTr="00175C48">
        <w:trPr>
          <w:trHeight w:val="197"/>
        </w:trPr>
        <w:tc>
          <w:tcPr>
            <w:tcW w:w="3086" w:type="dxa"/>
            <w:tcBorders>
              <w:top w:val="nil"/>
            </w:tcBorders>
            <w:shd w:val="clear" w:color="auto" w:fill="F7CAAC"/>
          </w:tcPr>
          <w:p w14:paraId="043062AD" w14:textId="77777777" w:rsidR="00175C48" w:rsidRPr="002C6D37" w:rsidRDefault="00175C48" w:rsidP="00D44916">
            <w:pPr>
              <w:jc w:val="both"/>
              <w:rPr>
                <w:b/>
                <w:sz w:val="19"/>
                <w:szCs w:val="19"/>
              </w:rPr>
            </w:pPr>
            <w:r w:rsidRPr="002C6D37">
              <w:rPr>
                <w:b/>
                <w:sz w:val="19"/>
                <w:szCs w:val="19"/>
              </w:rPr>
              <w:t>Garant předmětu</w:t>
            </w:r>
          </w:p>
        </w:tc>
        <w:tc>
          <w:tcPr>
            <w:tcW w:w="6945" w:type="dxa"/>
            <w:gridSpan w:val="8"/>
            <w:tcBorders>
              <w:top w:val="single" w:sz="4" w:space="0" w:color="auto"/>
            </w:tcBorders>
          </w:tcPr>
          <w:p w14:paraId="4F463108" w14:textId="77777777" w:rsidR="00175C48" w:rsidRPr="002C6D37" w:rsidRDefault="00175C48" w:rsidP="00D44916">
            <w:pPr>
              <w:jc w:val="both"/>
              <w:rPr>
                <w:sz w:val="19"/>
                <w:szCs w:val="19"/>
              </w:rPr>
            </w:pPr>
          </w:p>
        </w:tc>
      </w:tr>
      <w:tr w:rsidR="00175C48" w14:paraId="2018FFB5" w14:textId="77777777" w:rsidTr="00175C48">
        <w:trPr>
          <w:trHeight w:val="243"/>
        </w:trPr>
        <w:tc>
          <w:tcPr>
            <w:tcW w:w="3086" w:type="dxa"/>
            <w:tcBorders>
              <w:top w:val="nil"/>
            </w:tcBorders>
            <w:shd w:val="clear" w:color="auto" w:fill="F7CAAC"/>
          </w:tcPr>
          <w:p w14:paraId="25D9549A" w14:textId="77777777" w:rsidR="00175C48" w:rsidRPr="002C6D37" w:rsidRDefault="00175C48" w:rsidP="00D44916">
            <w:pPr>
              <w:jc w:val="both"/>
              <w:rPr>
                <w:b/>
                <w:sz w:val="19"/>
                <w:szCs w:val="19"/>
              </w:rPr>
            </w:pPr>
            <w:r w:rsidRPr="002C6D37">
              <w:rPr>
                <w:b/>
                <w:sz w:val="19"/>
                <w:szCs w:val="19"/>
              </w:rPr>
              <w:t>Zapojení garanta do výuky předmětu</w:t>
            </w:r>
          </w:p>
        </w:tc>
        <w:tc>
          <w:tcPr>
            <w:tcW w:w="6945" w:type="dxa"/>
            <w:gridSpan w:val="8"/>
            <w:tcBorders>
              <w:top w:val="nil"/>
            </w:tcBorders>
          </w:tcPr>
          <w:p w14:paraId="1D8F5E15" w14:textId="77777777" w:rsidR="00175C48" w:rsidRPr="002C6D37" w:rsidRDefault="00175C48" w:rsidP="00D44916">
            <w:pPr>
              <w:jc w:val="both"/>
              <w:rPr>
                <w:sz w:val="19"/>
                <w:szCs w:val="19"/>
              </w:rPr>
            </w:pPr>
          </w:p>
        </w:tc>
      </w:tr>
      <w:tr w:rsidR="00175C48" w14:paraId="1F9AD0D4" w14:textId="77777777" w:rsidTr="00175C48">
        <w:tc>
          <w:tcPr>
            <w:tcW w:w="3086" w:type="dxa"/>
            <w:shd w:val="clear" w:color="auto" w:fill="F7CAAC"/>
          </w:tcPr>
          <w:p w14:paraId="7A167F71" w14:textId="77777777" w:rsidR="00175C48" w:rsidRPr="002C6D37" w:rsidRDefault="00175C48" w:rsidP="00D44916">
            <w:pPr>
              <w:jc w:val="both"/>
              <w:rPr>
                <w:b/>
                <w:sz w:val="19"/>
                <w:szCs w:val="19"/>
              </w:rPr>
            </w:pPr>
            <w:r w:rsidRPr="002C6D37">
              <w:rPr>
                <w:b/>
                <w:sz w:val="19"/>
                <w:szCs w:val="19"/>
              </w:rPr>
              <w:t>Vyučující</w:t>
            </w:r>
          </w:p>
        </w:tc>
        <w:tc>
          <w:tcPr>
            <w:tcW w:w="6945" w:type="dxa"/>
            <w:gridSpan w:val="8"/>
            <w:tcBorders>
              <w:bottom w:val="nil"/>
            </w:tcBorders>
          </w:tcPr>
          <w:p w14:paraId="4C241733" w14:textId="77777777" w:rsidR="00175C48" w:rsidRPr="002C6D37" w:rsidRDefault="00175C48" w:rsidP="00D44916">
            <w:pPr>
              <w:jc w:val="both"/>
              <w:rPr>
                <w:sz w:val="19"/>
                <w:szCs w:val="19"/>
              </w:rPr>
            </w:pPr>
          </w:p>
        </w:tc>
      </w:tr>
      <w:tr w:rsidR="00175C48" w14:paraId="60AA7624" w14:textId="77777777" w:rsidTr="00175C48">
        <w:trPr>
          <w:trHeight w:val="304"/>
        </w:trPr>
        <w:tc>
          <w:tcPr>
            <w:tcW w:w="10031" w:type="dxa"/>
            <w:gridSpan w:val="9"/>
            <w:tcBorders>
              <w:top w:val="nil"/>
            </w:tcBorders>
          </w:tcPr>
          <w:p w14:paraId="114A0B91" w14:textId="77777777" w:rsidR="00175C48" w:rsidRPr="002C6D37" w:rsidRDefault="00175C48" w:rsidP="00D44916">
            <w:pPr>
              <w:spacing w:before="40" w:after="40"/>
              <w:jc w:val="both"/>
              <w:rPr>
                <w:sz w:val="19"/>
                <w:szCs w:val="19"/>
              </w:rPr>
            </w:pPr>
            <w:r w:rsidRPr="002C6D37">
              <w:rPr>
                <w:i/>
                <w:sz w:val="19"/>
                <w:szCs w:val="19"/>
              </w:rPr>
              <w:t>Předmět má pro zaměření SP doplňující charakter.</w:t>
            </w:r>
          </w:p>
        </w:tc>
      </w:tr>
      <w:tr w:rsidR="00175C48" w14:paraId="35B26DB2" w14:textId="77777777" w:rsidTr="00175C48">
        <w:tc>
          <w:tcPr>
            <w:tcW w:w="3086" w:type="dxa"/>
            <w:shd w:val="clear" w:color="auto" w:fill="F7CAAC"/>
          </w:tcPr>
          <w:p w14:paraId="06833353" w14:textId="77777777" w:rsidR="00175C48" w:rsidRPr="002C6D37" w:rsidRDefault="00175C48" w:rsidP="00D44916">
            <w:pPr>
              <w:jc w:val="both"/>
              <w:rPr>
                <w:b/>
                <w:sz w:val="19"/>
                <w:szCs w:val="19"/>
              </w:rPr>
            </w:pPr>
            <w:r w:rsidRPr="002C6D37">
              <w:rPr>
                <w:b/>
                <w:sz w:val="19"/>
                <w:szCs w:val="19"/>
              </w:rPr>
              <w:t>Stručná anotace předmětu</w:t>
            </w:r>
          </w:p>
        </w:tc>
        <w:tc>
          <w:tcPr>
            <w:tcW w:w="6945" w:type="dxa"/>
            <w:gridSpan w:val="8"/>
            <w:tcBorders>
              <w:bottom w:val="nil"/>
            </w:tcBorders>
          </w:tcPr>
          <w:p w14:paraId="7254AE5F" w14:textId="77777777" w:rsidR="00175C48" w:rsidRPr="002C6D37" w:rsidRDefault="00175C48" w:rsidP="00D44916">
            <w:pPr>
              <w:jc w:val="both"/>
              <w:rPr>
                <w:sz w:val="19"/>
                <w:szCs w:val="19"/>
              </w:rPr>
            </w:pPr>
          </w:p>
        </w:tc>
      </w:tr>
      <w:tr w:rsidR="00175C48" w:rsidRPr="0067005E" w14:paraId="7A98FC37" w14:textId="77777777" w:rsidTr="00175C48">
        <w:trPr>
          <w:trHeight w:val="3938"/>
        </w:trPr>
        <w:tc>
          <w:tcPr>
            <w:tcW w:w="10031" w:type="dxa"/>
            <w:gridSpan w:val="9"/>
            <w:tcBorders>
              <w:top w:val="nil"/>
              <w:bottom w:val="single" w:sz="12" w:space="0" w:color="auto"/>
            </w:tcBorders>
          </w:tcPr>
          <w:p w14:paraId="192710D2" w14:textId="77777777" w:rsidR="00175C48" w:rsidRPr="002C6D37" w:rsidRDefault="00175C48" w:rsidP="00D44916">
            <w:pPr>
              <w:jc w:val="both"/>
              <w:rPr>
                <w:sz w:val="19"/>
                <w:szCs w:val="19"/>
              </w:rPr>
            </w:pPr>
            <w:r w:rsidRPr="002C6D37">
              <w:rPr>
                <w:sz w:val="19"/>
                <w:szCs w:val="19"/>
              </w:rPr>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 Obsah předmětu tvoří tyto tematické celky:</w:t>
            </w:r>
          </w:p>
          <w:p w14:paraId="0ABD02E3"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Úvod do podnikání, podnikatelské prostředí.</w:t>
            </w:r>
          </w:p>
          <w:p w14:paraId="10247398"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Podnikatelské prostředí v Evropské unii.</w:t>
            </w:r>
          </w:p>
          <w:p w14:paraId="61733960"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Právní aspekty podnikání a právní formy podnikání v ČR.</w:t>
            </w:r>
          </w:p>
          <w:p w14:paraId="1C6D09B2"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 xml:space="preserve">Životní cyklus podniku, vznik a zánik podniku. </w:t>
            </w:r>
          </w:p>
          <w:p w14:paraId="1E19A1C5"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Živnostenské právo.</w:t>
            </w:r>
          </w:p>
          <w:p w14:paraId="585FCD92"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Založení fyzické a právnické osoby.</w:t>
            </w:r>
          </w:p>
          <w:p w14:paraId="6E5E2D0F" w14:textId="77777777" w:rsidR="00175C48" w:rsidRPr="002C6D37" w:rsidRDefault="00175C48" w:rsidP="00A56D42">
            <w:pPr>
              <w:pStyle w:val="Odstavecseseznamem"/>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57"/>
              <w:jc w:val="both"/>
              <w:rPr>
                <w:sz w:val="19"/>
                <w:szCs w:val="19"/>
              </w:rPr>
            </w:pPr>
            <w:r w:rsidRPr="002C6D37">
              <w:rPr>
                <w:sz w:val="19"/>
                <w:szCs w:val="19"/>
              </w:rPr>
              <w:t>Podpora podnikání.</w:t>
            </w:r>
          </w:p>
          <w:p w14:paraId="2DF37C2E"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 xml:space="preserve">Základy podnikové ekonomiky. </w:t>
            </w:r>
          </w:p>
          <w:p w14:paraId="70EFC18E"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Řízení nákladů, výnosů a výsledku hospodaření.</w:t>
            </w:r>
          </w:p>
          <w:p w14:paraId="38E1646A"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Majetková a kapitálová struktura podniku.</w:t>
            </w:r>
          </w:p>
          <w:p w14:paraId="39D60BDA"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 xml:space="preserve">Základy financí a finančního řízení v podniku. </w:t>
            </w:r>
          </w:p>
          <w:p w14:paraId="63917FC3"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Daňové aspekty v podnikání.</w:t>
            </w:r>
          </w:p>
          <w:p w14:paraId="5FDF4650" w14:textId="77777777" w:rsidR="00175C48" w:rsidRPr="002C6D37" w:rsidRDefault="00175C48" w:rsidP="00A56D42">
            <w:pPr>
              <w:pStyle w:val="Odstavecseseznamem"/>
              <w:numPr>
                <w:ilvl w:val="0"/>
                <w:numId w:val="37"/>
              </w:numPr>
              <w:ind w:left="284" w:hanging="57"/>
              <w:jc w:val="both"/>
              <w:rPr>
                <w:sz w:val="19"/>
                <w:szCs w:val="19"/>
              </w:rPr>
            </w:pPr>
            <w:r w:rsidRPr="002C6D37">
              <w:rPr>
                <w:sz w:val="19"/>
                <w:szCs w:val="19"/>
              </w:rPr>
              <w:t xml:space="preserve">Tvorba podnikatelského plánu. </w:t>
            </w:r>
          </w:p>
          <w:p w14:paraId="1399492D" w14:textId="77777777" w:rsidR="00175C48" w:rsidRPr="0067005E" w:rsidRDefault="00175C48" w:rsidP="00A56D42">
            <w:pPr>
              <w:pStyle w:val="Odstavecseseznamem"/>
              <w:numPr>
                <w:ilvl w:val="0"/>
                <w:numId w:val="37"/>
              </w:numPr>
              <w:suppressAutoHyphens/>
              <w:ind w:left="284" w:hanging="57"/>
            </w:pPr>
            <w:r w:rsidRPr="002C6D37">
              <w:rPr>
                <w:sz w:val="19"/>
                <w:szCs w:val="19"/>
              </w:rPr>
              <w:t>Bankovní soustava a pojišťovny v České republice.</w:t>
            </w:r>
          </w:p>
        </w:tc>
      </w:tr>
      <w:tr w:rsidR="00175C48" w14:paraId="7D64340F" w14:textId="77777777" w:rsidTr="00175C48">
        <w:trPr>
          <w:trHeight w:val="265"/>
        </w:trPr>
        <w:tc>
          <w:tcPr>
            <w:tcW w:w="3653" w:type="dxa"/>
            <w:gridSpan w:val="2"/>
            <w:tcBorders>
              <w:top w:val="nil"/>
            </w:tcBorders>
            <w:shd w:val="clear" w:color="auto" w:fill="F7CAAC"/>
          </w:tcPr>
          <w:p w14:paraId="5A10C503" w14:textId="77777777" w:rsidR="00175C48" w:rsidRPr="002C6D37" w:rsidRDefault="00175C48" w:rsidP="00D44916">
            <w:pPr>
              <w:jc w:val="both"/>
              <w:rPr>
                <w:sz w:val="19"/>
                <w:szCs w:val="19"/>
              </w:rPr>
            </w:pPr>
            <w:r w:rsidRPr="002C6D37">
              <w:rPr>
                <w:b/>
                <w:sz w:val="19"/>
                <w:szCs w:val="19"/>
              </w:rPr>
              <w:t>Studijní literatura a studijní pomůcky</w:t>
            </w:r>
          </w:p>
        </w:tc>
        <w:tc>
          <w:tcPr>
            <w:tcW w:w="6378" w:type="dxa"/>
            <w:gridSpan w:val="7"/>
            <w:tcBorders>
              <w:top w:val="nil"/>
              <w:bottom w:val="nil"/>
            </w:tcBorders>
          </w:tcPr>
          <w:p w14:paraId="5062E7D2" w14:textId="77777777" w:rsidR="00175C48" w:rsidRDefault="00175C48" w:rsidP="00D44916">
            <w:pPr>
              <w:jc w:val="both"/>
            </w:pPr>
          </w:p>
        </w:tc>
      </w:tr>
      <w:tr w:rsidR="00175C48" w14:paraId="219F83CB" w14:textId="77777777" w:rsidTr="00175C48">
        <w:trPr>
          <w:trHeight w:val="555"/>
        </w:trPr>
        <w:tc>
          <w:tcPr>
            <w:tcW w:w="10031" w:type="dxa"/>
            <w:gridSpan w:val="9"/>
            <w:tcBorders>
              <w:top w:val="nil"/>
            </w:tcBorders>
          </w:tcPr>
          <w:p w14:paraId="082E1C50" w14:textId="77777777" w:rsidR="00175C48" w:rsidRPr="002C6D37" w:rsidRDefault="00175C48" w:rsidP="00D44916">
            <w:pPr>
              <w:jc w:val="both"/>
            </w:pPr>
            <w:r w:rsidRPr="002C6D37">
              <w:rPr>
                <w:u w:val="single"/>
              </w:rPr>
              <w:t>Povinná literatura</w:t>
            </w:r>
            <w:r w:rsidRPr="002C6D37">
              <w:t>:</w:t>
            </w:r>
          </w:p>
          <w:p w14:paraId="6C00DC16" w14:textId="77777777" w:rsidR="00175C48" w:rsidRPr="002C6D37" w:rsidRDefault="00175C48" w:rsidP="00D44916">
            <w:pPr>
              <w:pStyle w:val="Publikace"/>
              <w:numPr>
                <w:ilvl w:val="0"/>
                <w:numId w:val="0"/>
              </w:numPr>
              <w:tabs>
                <w:tab w:val="left" w:pos="708"/>
              </w:tabs>
              <w:spacing w:before="0"/>
              <w:rPr>
                <w:rFonts w:ascii="Times New Roman" w:hAnsi="Times New Roman"/>
                <w:sz w:val="19"/>
                <w:szCs w:val="19"/>
              </w:rPr>
            </w:pPr>
            <w:r w:rsidRPr="002C6D37">
              <w:rPr>
                <w:rFonts w:ascii="Times New Roman" w:hAnsi="Times New Roman"/>
                <w:sz w:val="19"/>
                <w:szCs w:val="19"/>
              </w:rPr>
              <w:t xml:space="preserve">MARTINOVIČOVÁ, D., </w:t>
            </w:r>
            <w:r w:rsidRPr="002C6D37">
              <w:rPr>
                <w:rFonts w:ascii="Times New Roman" w:hAnsi="Times New Roman"/>
                <w:caps/>
                <w:sz w:val="19"/>
                <w:szCs w:val="19"/>
              </w:rPr>
              <w:t>Konečný, M., vavřina, J.</w:t>
            </w:r>
            <w:r w:rsidRPr="002C6D37">
              <w:rPr>
                <w:rFonts w:ascii="Times New Roman" w:hAnsi="Times New Roman"/>
                <w:sz w:val="19"/>
                <w:szCs w:val="19"/>
              </w:rPr>
              <w:t xml:space="preserve"> Úvod do podnikové ekonomiky. 1. vyd. Praha: Grada Publishing, 2014. 208 s. ISBN 978-80-247-5316-4.</w:t>
            </w:r>
          </w:p>
          <w:p w14:paraId="78082C94" w14:textId="77777777" w:rsidR="00175C48" w:rsidRPr="002C6D37" w:rsidRDefault="00175C48" w:rsidP="00D44916">
            <w:pPr>
              <w:jc w:val="both"/>
              <w:rPr>
                <w:sz w:val="19"/>
                <w:szCs w:val="19"/>
              </w:rPr>
            </w:pPr>
            <w:r w:rsidRPr="002C6D37">
              <w:rPr>
                <w:caps/>
                <w:sz w:val="19"/>
                <w:szCs w:val="19"/>
              </w:rPr>
              <w:t>Synek</w:t>
            </w:r>
            <w:r w:rsidRPr="002C6D37">
              <w:rPr>
                <w:sz w:val="19"/>
                <w:szCs w:val="19"/>
              </w:rPr>
              <w:t xml:space="preserve">, M., </w:t>
            </w:r>
            <w:r w:rsidRPr="002C6D37">
              <w:rPr>
                <w:caps/>
                <w:sz w:val="19"/>
                <w:szCs w:val="19"/>
              </w:rPr>
              <w:t>Kislingerová, E.</w:t>
            </w:r>
            <w:r w:rsidRPr="002C6D37">
              <w:rPr>
                <w:sz w:val="19"/>
                <w:szCs w:val="19"/>
              </w:rPr>
              <w:t xml:space="preserve"> a kol. Podniková ekonomika. 6. </w:t>
            </w:r>
            <w:r>
              <w:rPr>
                <w:sz w:val="19"/>
                <w:szCs w:val="19"/>
              </w:rPr>
              <w:t>p</w:t>
            </w:r>
            <w:r w:rsidRPr="002C6D37">
              <w:rPr>
                <w:sz w:val="19"/>
                <w:szCs w:val="19"/>
              </w:rPr>
              <w:t>řep. a dopl. vyd. Praha: C. H. Beck, 2015.</w:t>
            </w:r>
          </w:p>
          <w:p w14:paraId="6CA31BE1" w14:textId="77777777" w:rsidR="00175C48" w:rsidRPr="002C6D37" w:rsidRDefault="00175C48" w:rsidP="00D44916">
            <w:pPr>
              <w:jc w:val="both"/>
              <w:rPr>
                <w:sz w:val="19"/>
                <w:szCs w:val="19"/>
                <w:shd w:val="clear" w:color="auto" w:fill="FFFFFF"/>
              </w:rPr>
            </w:pPr>
            <w:r w:rsidRPr="002C6D37">
              <w:rPr>
                <w:sz w:val="19"/>
                <w:szCs w:val="19"/>
                <w:shd w:val="clear" w:color="auto" w:fill="FFFFFF"/>
              </w:rPr>
              <w:t>MOSEY, S., NOKE, H., KIRKHAM, P. Building an Entrepreneurial Organisation. London: Routledge, Taylor &amp; Francis Group, 2017. 138 s. Routledge Masters in Entrepreneurship. ISBN 978-1-138-86113-8.</w:t>
            </w:r>
          </w:p>
          <w:p w14:paraId="48717927" w14:textId="77777777" w:rsidR="00175C48" w:rsidRPr="002C6D37" w:rsidRDefault="00175C48" w:rsidP="00D44916">
            <w:pPr>
              <w:jc w:val="both"/>
              <w:rPr>
                <w:sz w:val="8"/>
                <w:szCs w:val="8"/>
              </w:rPr>
            </w:pPr>
            <w:r w:rsidRPr="002C6D37">
              <w:rPr>
                <w:sz w:val="19"/>
                <w:szCs w:val="19"/>
                <w:shd w:val="clear" w:color="auto" w:fill="FFFFFF"/>
              </w:rPr>
              <w:t>SHELTON, H. The Secrets to Writing a Successful Business Plan: A Pro Shares a Step-by-Step Guide to Creating a Plan that Gets Results. Upd. and Exp. Ed. Rockville: Summit Valley Press, 2017. 312 s. ISBN 978-0-9899460-3-2.</w:t>
            </w:r>
          </w:p>
          <w:p w14:paraId="4441B518" w14:textId="77777777" w:rsidR="00175C48" w:rsidRPr="002C6D37" w:rsidRDefault="00175C48" w:rsidP="00D44916">
            <w:pPr>
              <w:jc w:val="both"/>
              <w:rPr>
                <w:sz w:val="8"/>
                <w:szCs w:val="8"/>
              </w:rPr>
            </w:pPr>
          </w:p>
          <w:p w14:paraId="27CD3116" w14:textId="77777777" w:rsidR="00175C48" w:rsidRPr="002C6D37" w:rsidRDefault="00175C48" w:rsidP="00D44916">
            <w:pPr>
              <w:jc w:val="both"/>
              <w:rPr>
                <w:sz w:val="19"/>
                <w:szCs w:val="19"/>
              </w:rPr>
            </w:pPr>
            <w:r w:rsidRPr="002C6D37">
              <w:rPr>
                <w:sz w:val="19"/>
                <w:szCs w:val="19"/>
                <w:u w:val="single"/>
              </w:rPr>
              <w:t>Doporučená literatura</w:t>
            </w:r>
            <w:r w:rsidRPr="002C6D37">
              <w:rPr>
                <w:sz w:val="19"/>
                <w:szCs w:val="19"/>
              </w:rPr>
              <w:t>:</w:t>
            </w:r>
          </w:p>
          <w:p w14:paraId="05E0EAE5" w14:textId="77777777" w:rsidR="00175C48" w:rsidRPr="002C6D37" w:rsidRDefault="00175C48" w:rsidP="00D44916">
            <w:pPr>
              <w:pStyle w:val="Publikace"/>
              <w:numPr>
                <w:ilvl w:val="0"/>
                <w:numId w:val="0"/>
              </w:numPr>
              <w:tabs>
                <w:tab w:val="left" w:pos="708"/>
              </w:tabs>
              <w:spacing w:before="0"/>
              <w:rPr>
                <w:rFonts w:ascii="Times New Roman" w:hAnsi="Times New Roman"/>
                <w:sz w:val="19"/>
                <w:szCs w:val="19"/>
              </w:rPr>
            </w:pPr>
            <w:r w:rsidRPr="002C6D37">
              <w:rPr>
                <w:rFonts w:ascii="Times New Roman" w:hAnsi="Times New Roman"/>
                <w:sz w:val="19"/>
                <w:szCs w:val="19"/>
              </w:rPr>
              <w:t xml:space="preserve">SRPOVÁ, J., ŘEHOŘ, V. a kol. </w:t>
            </w:r>
            <w:r w:rsidRPr="002C6D37">
              <w:rPr>
                <w:rFonts w:ascii="Times New Roman" w:hAnsi="Times New Roman"/>
                <w:iCs/>
                <w:sz w:val="19"/>
                <w:szCs w:val="19"/>
              </w:rPr>
              <w:t>Základy podnikání: teoretické poznatky, příklady a zkušenosti českých podnikatelů.</w:t>
            </w:r>
            <w:r w:rsidRPr="002C6D37">
              <w:rPr>
                <w:rFonts w:ascii="Times New Roman" w:hAnsi="Times New Roman"/>
                <w:sz w:val="19"/>
                <w:szCs w:val="19"/>
              </w:rPr>
              <w:t xml:space="preserve"> 1. vyd. Praha: Grada, 2010. 427 s. ISBN 978-80-247-3339-5.</w:t>
            </w:r>
          </w:p>
          <w:p w14:paraId="209FF4C3" w14:textId="77777777" w:rsidR="00175C48" w:rsidRPr="002C6D37" w:rsidRDefault="00175C48" w:rsidP="00D44916">
            <w:pPr>
              <w:pStyle w:val="Publikace"/>
              <w:numPr>
                <w:ilvl w:val="0"/>
                <w:numId w:val="0"/>
              </w:numPr>
              <w:tabs>
                <w:tab w:val="left" w:pos="708"/>
              </w:tabs>
              <w:spacing w:before="0"/>
              <w:rPr>
                <w:rFonts w:ascii="Times New Roman" w:hAnsi="Times New Roman"/>
                <w:sz w:val="19"/>
                <w:szCs w:val="19"/>
              </w:rPr>
            </w:pPr>
            <w:r w:rsidRPr="00B33105">
              <w:rPr>
                <w:rFonts w:ascii="Times New Roman" w:hAnsi="Times New Roman"/>
                <w:sz w:val="19"/>
                <w:szCs w:val="19"/>
              </w:rPr>
              <w:t>SYNEK, M.</w:t>
            </w:r>
            <w:r>
              <w:rPr>
                <w:rFonts w:ascii="Times New Roman" w:hAnsi="Times New Roman"/>
                <w:sz w:val="19"/>
                <w:szCs w:val="19"/>
              </w:rPr>
              <w:t xml:space="preserve"> </w:t>
            </w:r>
            <w:r w:rsidRPr="002C6D37">
              <w:rPr>
                <w:rFonts w:ascii="Times New Roman" w:hAnsi="Times New Roman"/>
                <w:sz w:val="19"/>
                <w:szCs w:val="19"/>
              </w:rPr>
              <w:t>a kol. Manažerská ekonomika. 5. vyd. Praha: Grada, 2011. 480 s. ISBN 978-80-247-3494-1.</w:t>
            </w:r>
          </w:p>
          <w:p w14:paraId="337D9EB4" w14:textId="77777777" w:rsidR="00175C48" w:rsidRPr="002C6D37" w:rsidRDefault="00175C48" w:rsidP="00D44916">
            <w:pPr>
              <w:pStyle w:val="Publikace"/>
              <w:numPr>
                <w:ilvl w:val="0"/>
                <w:numId w:val="0"/>
              </w:numPr>
              <w:tabs>
                <w:tab w:val="left" w:pos="708"/>
              </w:tabs>
              <w:spacing w:before="0"/>
              <w:rPr>
                <w:rFonts w:ascii="Times New Roman" w:hAnsi="Times New Roman"/>
                <w:sz w:val="19"/>
                <w:szCs w:val="19"/>
              </w:rPr>
            </w:pPr>
            <w:r w:rsidRPr="002C6D37">
              <w:rPr>
                <w:rFonts w:ascii="Times New Roman" w:hAnsi="Times New Roman"/>
                <w:caps/>
                <w:sz w:val="19"/>
                <w:szCs w:val="19"/>
              </w:rPr>
              <w:t>Janatka</w:t>
            </w:r>
            <w:r w:rsidRPr="002C6D37">
              <w:rPr>
                <w:rFonts w:ascii="Times New Roman" w:hAnsi="Times New Roman"/>
                <w:sz w:val="19"/>
                <w:szCs w:val="19"/>
              </w:rPr>
              <w:t>, F. Podnikání v globalizovaném světě. Praha: Wolters Kluwer, 2017. 336 s.</w:t>
            </w:r>
          </w:p>
          <w:p w14:paraId="753E2C44" w14:textId="77777777" w:rsidR="00175C48" w:rsidRPr="002C6D37" w:rsidRDefault="00175C48" w:rsidP="00D44916">
            <w:pPr>
              <w:pStyle w:val="Publikace"/>
              <w:numPr>
                <w:ilvl w:val="0"/>
                <w:numId w:val="0"/>
              </w:numPr>
              <w:tabs>
                <w:tab w:val="left" w:pos="708"/>
              </w:tabs>
              <w:spacing w:before="0"/>
              <w:rPr>
                <w:rFonts w:ascii="Times New Roman" w:hAnsi="Times New Roman"/>
                <w:sz w:val="19"/>
                <w:szCs w:val="19"/>
              </w:rPr>
            </w:pPr>
            <w:r w:rsidRPr="002C6D37">
              <w:rPr>
                <w:rFonts w:ascii="Times New Roman" w:hAnsi="Times New Roman"/>
                <w:sz w:val="19"/>
                <w:szCs w:val="19"/>
              </w:rPr>
              <w:t>ZAPLETALOVÁ, Š. Podnikání malých a středních podniků na mezinárodních trzích. 1. vyd. Praha: Ekopress, 2015. 177 s. ISBN 978-80-87865-16-3.</w:t>
            </w:r>
          </w:p>
          <w:p w14:paraId="6D35147A" w14:textId="77777777" w:rsidR="00175C48" w:rsidRPr="002C6D37" w:rsidRDefault="00175C48" w:rsidP="00D44916">
            <w:pPr>
              <w:jc w:val="both"/>
              <w:rPr>
                <w:sz w:val="19"/>
                <w:szCs w:val="19"/>
              </w:rPr>
            </w:pPr>
            <w:r w:rsidRPr="002C6D37">
              <w:rPr>
                <w:sz w:val="19"/>
                <w:szCs w:val="19"/>
              </w:rPr>
              <w:t>Zákon č. 89/2012 Sb., Občanský zákoník v platném znění.</w:t>
            </w:r>
          </w:p>
          <w:p w14:paraId="285F7C31" w14:textId="77777777" w:rsidR="00175C48" w:rsidRPr="002C6D37" w:rsidRDefault="00175C48" w:rsidP="00D44916">
            <w:pPr>
              <w:jc w:val="both"/>
              <w:rPr>
                <w:sz w:val="19"/>
                <w:szCs w:val="19"/>
              </w:rPr>
            </w:pPr>
            <w:r w:rsidRPr="002C6D37">
              <w:rPr>
                <w:sz w:val="19"/>
                <w:szCs w:val="19"/>
              </w:rPr>
              <w:t>Zákon č. 90/2012 Sb., Zákon o obchodních společnostech a družstvech (zákon o obchodních korporacích) v platném znění.</w:t>
            </w:r>
          </w:p>
          <w:p w14:paraId="722C1E9E" w14:textId="77777777" w:rsidR="00175C48" w:rsidRDefault="00175C48" w:rsidP="00D44916">
            <w:pPr>
              <w:jc w:val="both"/>
            </w:pPr>
            <w:r w:rsidRPr="002C6D37">
              <w:rPr>
                <w:sz w:val="19"/>
                <w:szCs w:val="19"/>
                <w:shd w:val="clear" w:color="auto" w:fill="FFFFFF"/>
              </w:rPr>
              <w:t>JOHN, V. How to Run a Business without Risk: The Truth Revealed about Business Risk: Ten Interviews with Experienced Entrepreneurs and Advisors. London: Meriglobe Business Academy, 2017. 247 s. ISBN 978-1-911511-14-4.</w:t>
            </w:r>
          </w:p>
        </w:tc>
      </w:tr>
      <w:tr w:rsidR="00175C48" w14:paraId="49F4DBDC" w14:textId="77777777" w:rsidTr="00175C48">
        <w:tc>
          <w:tcPr>
            <w:tcW w:w="10031" w:type="dxa"/>
            <w:gridSpan w:val="9"/>
            <w:tcBorders>
              <w:top w:val="single" w:sz="12" w:space="0" w:color="auto"/>
              <w:left w:val="single" w:sz="2" w:space="0" w:color="auto"/>
              <w:bottom w:val="single" w:sz="2" w:space="0" w:color="auto"/>
              <w:right w:val="single" w:sz="2" w:space="0" w:color="auto"/>
            </w:tcBorders>
            <w:shd w:val="clear" w:color="auto" w:fill="F7CAAC"/>
          </w:tcPr>
          <w:p w14:paraId="7F8FC7E7" w14:textId="77777777" w:rsidR="00175C48" w:rsidRPr="002C6D37" w:rsidRDefault="00175C48" w:rsidP="00D44916">
            <w:pPr>
              <w:jc w:val="center"/>
              <w:rPr>
                <w:b/>
                <w:sz w:val="19"/>
                <w:szCs w:val="19"/>
              </w:rPr>
            </w:pPr>
            <w:r w:rsidRPr="002C6D37">
              <w:rPr>
                <w:b/>
                <w:sz w:val="19"/>
                <w:szCs w:val="19"/>
              </w:rPr>
              <w:t>Informace ke kombinované nebo distanční formě</w:t>
            </w:r>
          </w:p>
        </w:tc>
      </w:tr>
      <w:tr w:rsidR="00175C48" w14:paraId="17D5D21B" w14:textId="77777777" w:rsidTr="00175C48">
        <w:tc>
          <w:tcPr>
            <w:tcW w:w="4787" w:type="dxa"/>
            <w:gridSpan w:val="3"/>
            <w:tcBorders>
              <w:top w:val="single" w:sz="2" w:space="0" w:color="auto"/>
            </w:tcBorders>
            <w:shd w:val="clear" w:color="auto" w:fill="F7CAAC"/>
          </w:tcPr>
          <w:p w14:paraId="51A352F9" w14:textId="77777777" w:rsidR="00175C48" w:rsidRPr="002C6D37" w:rsidRDefault="00175C48" w:rsidP="00D44916">
            <w:pPr>
              <w:jc w:val="both"/>
              <w:rPr>
                <w:sz w:val="19"/>
                <w:szCs w:val="19"/>
              </w:rPr>
            </w:pPr>
            <w:r w:rsidRPr="002C6D37">
              <w:rPr>
                <w:b/>
                <w:sz w:val="19"/>
                <w:szCs w:val="19"/>
              </w:rPr>
              <w:t>Rozsah konzultací (soustředění)</w:t>
            </w:r>
          </w:p>
        </w:tc>
        <w:tc>
          <w:tcPr>
            <w:tcW w:w="889" w:type="dxa"/>
            <w:tcBorders>
              <w:top w:val="single" w:sz="2" w:space="0" w:color="auto"/>
            </w:tcBorders>
          </w:tcPr>
          <w:p w14:paraId="01B30250" w14:textId="77777777" w:rsidR="00175C48" w:rsidRPr="002C6D37" w:rsidRDefault="00175C48" w:rsidP="00D44916">
            <w:pPr>
              <w:jc w:val="center"/>
              <w:rPr>
                <w:sz w:val="19"/>
                <w:szCs w:val="19"/>
              </w:rPr>
            </w:pPr>
            <w:r w:rsidRPr="002C6D37">
              <w:rPr>
                <w:sz w:val="19"/>
                <w:szCs w:val="19"/>
              </w:rPr>
              <w:t>8</w:t>
            </w:r>
          </w:p>
        </w:tc>
        <w:tc>
          <w:tcPr>
            <w:tcW w:w="4355" w:type="dxa"/>
            <w:gridSpan w:val="5"/>
            <w:tcBorders>
              <w:top w:val="single" w:sz="2" w:space="0" w:color="auto"/>
            </w:tcBorders>
            <w:shd w:val="clear" w:color="auto" w:fill="F7CAAC"/>
          </w:tcPr>
          <w:p w14:paraId="4B6C6119" w14:textId="77777777" w:rsidR="00175C48" w:rsidRPr="002C6D37" w:rsidRDefault="00175C48" w:rsidP="00D44916">
            <w:pPr>
              <w:jc w:val="both"/>
              <w:rPr>
                <w:b/>
                <w:sz w:val="19"/>
                <w:szCs w:val="19"/>
              </w:rPr>
            </w:pPr>
            <w:r w:rsidRPr="002C6D37">
              <w:rPr>
                <w:b/>
                <w:sz w:val="19"/>
                <w:szCs w:val="19"/>
              </w:rPr>
              <w:t xml:space="preserve">hodin </w:t>
            </w:r>
          </w:p>
        </w:tc>
      </w:tr>
      <w:tr w:rsidR="00175C48" w14:paraId="2E281F0C" w14:textId="77777777" w:rsidTr="00175C48">
        <w:tc>
          <w:tcPr>
            <w:tcW w:w="10031" w:type="dxa"/>
            <w:gridSpan w:val="9"/>
            <w:shd w:val="clear" w:color="auto" w:fill="F7CAAC"/>
          </w:tcPr>
          <w:p w14:paraId="00EA0E02" w14:textId="77777777" w:rsidR="00175C48" w:rsidRPr="002C6D37" w:rsidRDefault="00175C48" w:rsidP="00D44916">
            <w:pPr>
              <w:jc w:val="both"/>
              <w:rPr>
                <w:b/>
                <w:sz w:val="19"/>
                <w:szCs w:val="19"/>
              </w:rPr>
            </w:pPr>
            <w:r w:rsidRPr="002C6D37">
              <w:rPr>
                <w:b/>
                <w:sz w:val="19"/>
                <w:szCs w:val="19"/>
              </w:rPr>
              <w:t>Informace o způsobu kontaktu s vyučujícím</w:t>
            </w:r>
          </w:p>
        </w:tc>
      </w:tr>
      <w:tr w:rsidR="00175C48" w14:paraId="52107EBA" w14:textId="77777777" w:rsidTr="00175C48">
        <w:trPr>
          <w:trHeight w:val="696"/>
        </w:trPr>
        <w:tc>
          <w:tcPr>
            <w:tcW w:w="10031" w:type="dxa"/>
            <w:gridSpan w:val="9"/>
          </w:tcPr>
          <w:p w14:paraId="543BCB4D" w14:textId="77777777" w:rsidR="00175C48" w:rsidRPr="002C6D37" w:rsidRDefault="00175C48" w:rsidP="00D44916">
            <w:pPr>
              <w:jc w:val="both"/>
              <w:rPr>
                <w:sz w:val="19"/>
                <w:szCs w:val="19"/>
              </w:rPr>
            </w:pPr>
            <w:r w:rsidRPr="002C6D37">
              <w:rPr>
                <w:sz w:val="19"/>
                <w:szCs w:val="19"/>
              </w:rPr>
              <w:t>Studenti budou samostatně vypracovávat podnikatelský plán dle instrukcí zadaných během společných konzultací. Studenti mají možnost domluvit si individuální osobní konzultaci. Je možná i konzultace na dálku prostřednictvím e-mailu.</w:t>
            </w:r>
          </w:p>
          <w:p w14:paraId="14F33A4E" w14:textId="77777777" w:rsidR="00175C48" w:rsidRDefault="00175C48" w:rsidP="00D44916">
            <w:pPr>
              <w:spacing w:before="60"/>
              <w:jc w:val="both"/>
            </w:pPr>
            <w:r w:rsidRPr="002C6D37">
              <w:rPr>
                <w:sz w:val="19"/>
                <w:szCs w:val="19"/>
              </w:rPr>
              <w:t xml:space="preserve">Možnosti komunikace s vyučujícím: viz Telefonní seznam UTB </w:t>
            </w:r>
            <w:hyperlink r:id="rId82" w:history="1">
              <w:r w:rsidRPr="002C6D37">
                <w:rPr>
                  <w:rStyle w:val="Hypertextovodkaz"/>
                  <w:sz w:val="19"/>
                  <w:szCs w:val="19"/>
                </w:rPr>
                <w:t>http://phonebook.utb.cz/</w:t>
              </w:r>
            </w:hyperlink>
            <w:r w:rsidRPr="002C6D37">
              <w:rPr>
                <w:sz w:val="19"/>
                <w:szCs w:val="19"/>
              </w:rPr>
              <w:t>.</w:t>
            </w:r>
          </w:p>
        </w:tc>
      </w:tr>
    </w:tbl>
    <w:p w14:paraId="129B6C14" w14:textId="77777777" w:rsidR="00175C48" w:rsidRDefault="00175C48" w:rsidP="00D44916">
      <w:pPr>
        <w:jc w:val="both"/>
        <w:sectPr w:rsidR="00175C48" w:rsidSect="00BD4DDD">
          <w:pgSz w:w="11906" w:h="16838"/>
          <w:pgMar w:top="1417" w:right="1417" w:bottom="1417" w:left="1417" w:header="567" w:footer="708" w:gutter="0"/>
          <w:cols w:space="708"/>
          <w:titlePg/>
          <w:docGrid w:linePitch="360"/>
        </w:sectPr>
      </w:pP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A9436F" w:rsidRPr="00011CA0" w14:paraId="1E5F395F" w14:textId="77777777" w:rsidTr="00175C48">
        <w:tc>
          <w:tcPr>
            <w:tcW w:w="9747" w:type="dxa"/>
            <w:gridSpan w:val="9"/>
            <w:tcBorders>
              <w:bottom w:val="double" w:sz="4" w:space="0" w:color="auto"/>
            </w:tcBorders>
            <w:shd w:val="clear" w:color="auto" w:fill="BDD6EE"/>
          </w:tcPr>
          <w:p w14:paraId="4F417CD8" w14:textId="516108CC"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7AFE8B89" w14:textId="77777777" w:rsidTr="00175C48">
        <w:tc>
          <w:tcPr>
            <w:tcW w:w="3086" w:type="dxa"/>
            <w:tcBorders>
              <w:top w:val="double" w:sz="4" w:space="0" w:color="auto"/>
            </w:tcBorders>
            <w:shd w:val="clear" w:color="auto" w:fill="F7CAAC"/>
          </w:tcPr>
          <w:p w14:paraId="4628AF41" w14:textId="77777777" w:rsidR="00A9436F" w:rsidRPr="00011CA0" w:rsidRDefault="00A9436F" w:rsidP="00D44916">
            <w:pPr>
              <w:jc w:val="both"/>
              <w:rPr>
                <w:b/>
              </w:rPr>
            </w:pPr>
            <w:r w:rsidRPr="00011CA0">
              <w:rPr>
                <w:b/>
              </w:rPr>
              <w:t>Název studijního předmětu</w:t>
            </w:r>
          </w:p>
        </w:tc>
        <w:tc>
          <w:tcPr>
            <w:tcW w:w="6661" w:type="dxa"/>
            <w:gridSpan w:val="8"/>
            <w:tcBorders>
              <w:top w:val="double" w:sz="4" w:space="0" w:color="auto"/>
            </w:tcBorders>
          </w:tcPr>
          <w:p w14:paraId="21D81DDE" w14:textId="77777777" w:rsidR="00A9436F" w:rsidRPr="004800BD" w:rsidRDefault="00A9436F" w:rsidP="00D44916">
            <w:pPr>
              <w:jc w:val="both"/>
              <w:rPr>
                <w:b/>
              </w:rPr>
            </w:pPr>
            <w:bookmarkStart w:id="46" w:name="Stab_a_emulg_v_potr"/>
            <w:bookmarkEnd w:id="46"/>
            <w:r w:rsidRPr="004800BD">
              <w:rPr>
                <w:b/>
              </w:rPr>
              <w:t>Stabilizátory a emulgátory v potravinářství</w:t>
            </w:r>
          </w:p>
        </w:tc>
      </w:tr>
      <w:tr w:rsidR="00A9436F" w:rsidRPr="00011CA0" w14:paraId="585FA3D4" w14:textId="77777777" w:rsidTr="00175C48">
        <w:tc>
          <w:tcPr>
            <w:tcW w:w="3086" w:type="dxa"/>
            <w:shd w:val="clear" w:color="auto" w:fill="F7CAAC"/>
          </w:tcPr>
          <w:p w14:paraId="123C0853" w14:textId="77777777" w:rsidR="00A9436F" w:rsidRPr="00011CA0" w:rsidRDefault="00A9436F" w:rsidP="00D44916">
            <w:pPr>
              <w:jc w:val="both"/>
              <w:rPr>
                <w:b/>
              </w:rPr>
            </w:pPr>
            <w:r w:rsidRPr="00011CA0">
              <w:rPr>
                <w:b/>
              </w:rPr>
              <w:t>Typ předmětu</w:t>
            </w:r>
          </w:p>
        </w:tc>
        <w:tc>
          <w:tcPr>
            <w:tcW w:w="3406" w:type="dxa"/>
            <w:gridSpan w:val="4"/>
          </w:tcPr>
          <w:p w14:paraId="24180DE1" w14:textId="65D143B8" w:rsidR="00A9436F" w:rsidRPr="00011CA0" w:rsidRDefault="007A4857" w:rsidP="00D44916">
            <w:pPr>
              <w:jc w:val="both"/>
            </w:pPr>
            <w:r>
              <w:t>povinně volitelný</w:t>
            </w:r>
          </w:p>
        </w:tc>
        <w:tc>
          <w:tcPr>
            <w:tcW w:w="2695" w:type="dxa"/>
            <w:gridSpan w:val="3"/>
            <w:shd w:val="clear" w:color="auto" w:fill="F7CAAC"/>
          </w:tcPr>
          <w:p w14:paraId="49D92D48" w14:textId="77777777" w:rsidR="00A9436F" w:rsidRPr="00011CA0" w:rsidRDefault="00A9436F" w:rsidP="00D44916">
            <w:pPr>
              <w:jc w:val="both"/>
            </w:pPr>
            <w:r w:rsidRPr="00011CA0">
              <w:rPr>
                <w:b/>
              </w:rPr>
              <w:t>doporučený ročník / semestr</w:t>
            </w:r>
          </w:p>
        </w:tc>
        <w:tc>
          <w:tcPr>
            <w:tcW w:w="560" w:type="dxa"/>
          </w:tcPr>
          <w:p w14:paraId="2BAAF401" w14:textId="48FD4429" w:rsidR="00A9436F" w:rsidRPr="00011CA0" w:rsidRDefault="00F31B4B" w:rsidP="00D44916">
            <w:pPr>
              <w:jc w:val="both"/>
            </w:pPr>
            <w:r>
              <w:t>2/ZS</w:t>
            </w:r>
          </w:p>
        </w:tc>
      </w:tr>
      <w:tr w:rsidR="00A9436F" w:rsidRPr="00011CA0" w14:paraId="70B324D6" w14:textId="77777777" w:rsidTr="00175C48">
        <w:tc>
          <w:tcPr>
            <w:tcW w:w="3086" w:type="dxa"/>
            <w:shd w:val="clear" w:color="auto" w:fill="F7CAAC"/>
          </w:tcPr>
          <w:p w14:paraId="681CD135" w14:textId="77777777" w:rsidR="00A9436F" w:rsidRPr="00011CA0" w:rsidRDefault="00A9436F" w:rsidP="00D44916">
            <w:pPr>
              <w:jc w:val="both"/>
              <w:rPr>
                <w:b/>
              </w:rPr>
            </w:pPr>
            <w:r w:rsidRPr="00011CA0">
              <w:rPr>
                <w:b/>
              </w:rPr>
              <w:t>Rozsah studijního předmětu</w:t>
            </w:r>
          </w:p>
        </w:tc>
        <w:tc>
          <w:tcPr>
            <w:tcW w:w="1701" w:type="dxa"/>
            <w:gridSpan w:val="2"/>
          </w:tcPr>
          <w:p w14:paraId="3492CC40" w14:textId="2498636A" w:rsidR="00A9436F" w:rsidRPr="00011CA0" w:rsidRDefault="001A385F" w:rsidP="00D44916">
            <w:pPr>
              <w:jc w:val="both"/>
            </w:pPr>
            <w:r>
              <w:t>28p+14s+0l</w:t>
            </w:r>
          </w:p>
        </w:tc>
        <w:tc>
          <w:tcPr>
            <w:tcW w:w="889" w:type="dxa"/>
            <w:shd w:val="clear" w:color="auto" w:fill="F7CAAC"/>
          </w:tcPr>
          <w:p w14:paraId="7EB27F99" w14:textId="77777777" w:rsidR="00A9436F" w:rsidRPr="00011CA0" w:rsidRDefault="00A9436F" w:rsidP="00D44916">
            <w:pPr>
              <w:jc w:val="both"/>
              <w:rPr>
                <w:b/>
              </w:rPr>
            </w:pPr>
            <w:r w:rsidRPr="00011CA0">
              <w:rPr>
                <w:b/>
              </w:rPr>
              <w:t xml:space="preserve">hod. </w:t>
            </w:r>
          </w:p>
        </w:tc>
        <w:tc>
          <w:tcPr>
            <w:tcW w:w="816" w:type="dxa"/>
          </w:tcPr>
          <w:p w14:paraId="20D6144F" w14:textId="7B6B6D57" w:rsidR="00A9436F" w:rsidRPr="00011CA0" w:rsidRDefault="008F0CEA" w:rsidP="00D44916">
            <w:pPr>
              <w:jc w:val="both"/>
            </w:pPr>
            <w:r>
              <w:t>42</w:t>
            </w:r>
          </w:p>
        </w:tc>
        <w:tc>
          <w:tcPr>
            <w:tcW w:w="2156" w:type="dxa"/>
            <w:gridSpan w:val="2"/>
            <w:shd w:val="clear" w:color="auto" w:fill="F7CAAC"/>
          </w:tcPr>
          <w:p w14:paraId="4FD5DAC3" w14:textId="77777777" w:rsidR="00A9436F" w:rsidRPr="00011CA0" w:rsidRDefault="00A9436F" w:rsidP="00D44916">
            <w:pPr>
              <w:jc w:val="both"/>
              <w:rPr>
                <w:b/>
              </w:rPr>
            </w:pPr>
            <w:r w:rsidRPr="00011CA0">
              <w:rPr>
                <w:b/>
              </w:rPr>
              <w:t>kreditů</w:t>
            </w:r>
          </w:p>
        </w:tc>
        <w:tc>
          <w:tcPr>
            <w:tcW w:w="1099" w:type="dxa"/>
            <w:gridSpan w:val="2"/>
          </w:tcPr>
          <w:p w14:paraId="5A36504B" w14:textId="4B3DD2E0" w:rsidR="00A9436F" w:rsidRPr="00011CA0" w:rsidRDefault="001A385F" w:rsidP="00D44916">
            <w:pPr>
              <w:jc w:val="both"/>
            </w:pPr>
            <w:r>
              <w:t>4</w:t>
            </w:r>
          </w:p>
        </w:tc>
      </w:tr>
      <w:tr w:rsidR="00A9436F" w:rsidRPr="00011CA0" w14:paraId="5C66C8F2" w14:textId="77777777" w:rsidTr="00175C48">
        <w:tc>
          <w:tcPr>
            <w:tcW w:w="3086" w:type="dxa"/>
            <w:shd w:val="clear" w:color="auto" w:fill="F7CAAC"/>
          </w:tcPr>
          <w:p w14:paraId="23990C8C" w14:textId="77777777" w:rsidR="00A9436F" w:rsidRPr="00011CA0" w:rsidRDefault="00A9436F" w:rsidP="00D44916">
            <w:pPr>
              <w:jc w:val="both"/>
              <w:rPr>
                <w:b/>
                <w:sz w:val="22"/>
              </w:rPr>
            </w:pPr>
            <w:r w:rsidRPr="00011CA0">
              <w:rPr>
                <w:b/>
              </w:rPr>
              <w:t>Prerekvizity, korekvizity, ekvivalence</w:t>
            </w:r>
          </w:p>
        </w:tc>
        <w:tc>
          <w:tcPr>
            <w:tcW w:w="6661" w:type="dxa"/>
            <w:gridSpan w:val="8"/>
          </w:tcPr>
          <w:p w14:paraId="4183126D" w14:textId="77777777" w:rsidR="00A9436F" w:rsidRPr="00011CA0" w:rsidRDefault="00A9436F" w:rsidP="00D44916">
            <w:pPr>
              <w:jc w:val="both"/>
            </w:pPr>
          </w:p>
        </w:tc>
      </w:tr>
      <w:tr w:rsidR="00A9436F" w:rsidRPr="00011CA0" w14:paraId="5D76DB32" w14:textId="77777777" w:rsidTr="00C06FF9">
        <w:tc>
          <w:tcPr>
            <w:tcW w:w="3086" w:type="dxa"/>
            <w:shd w:val="clear" w:color="auto" w:fill="F7CAAC"/>
          </w:tcPr>
          <w:p w14:paraId="6E37D496" w14:textId="77777777" w:rsidR="00A9436F" w:rsidRPr="00011CA0" w:rsidRDefault="00A9436F" w:rsidP="00D44916">
            <w:pPr>
              <w:jc w:val="both"/>
              <w:rPr>
                <w:b/>
              </w:rPr>
            </w:pPr>
            <w:r w:rsidRPr="00011CA0">
              <w:rPr>
                <w:b/>
              </w:rPr>
              <w:t>Způsob ověření studijních výsledků</w:t>
            </w:r>
          </w:p>
        </w:tc>
        <w:tc>
          <w:tcPr>
            <w:tcW w:w="3406" w:type="dxa"/>
            <w:gridSpan w:val="4"/>
          </w:tcPr>
          <w:p w14:paraId="6EE3752D" w14:textId="77777777" w:rsidR="00A9436F" w:rsidRPr="00011CA0" w:rsidRDefault="00A9436F" w:rsidP="00D44916">
            <w:pPr>
              <w:jc w:val="both"/>
            </w:pPr>
            <w:r w:rsidRPr="00011CA0">
              <w:t>zápočet, zkouška</w:t>
            </w:r>
          </w:p>
        </w:tc>
        <w:tc>
          <w:tcPr>
            <w:tcW w:w="1413" w:type="dxa"/>
            <w:shd w:val="clear" w:color="auto" w:fill="F7CAAC"/>
          </w:tcPr>
          <w:p w14:paraId="271334C3" w14:textId="77777777" w:rsidR="00A9436F" w:rsidRPr="00011CA0" w:rsidRDefault="00A9436F" w:rsidP="00D44916">
            <w:pPr>
              <w:jc w:val="both"/>
              <w:rPr>
                <w:b/>
              </w:rPr>
            </w:pPr>
            <w:r w:rsidRPr="00011CA0">
              <w:rPr>
                <w:b/>
              </w:rPr>
              <w:t>Forma výuky</w:t>
            </w:r>
          </w:p>
        </w:tc>
        <w:tc>
          <w:tcPr>
            <w:tcW w:w="1842" w:type="dxa"/>
            <w:gridSpan w:val="3"/>
          </w:tcPr>
          <w:p w14:paraId="26DBE898" w14:textId="623F37A6" w:rsidR="00A9436F" w:rsidRPr="00011CA0" w:rsidRDefault="00C06FF9" w:rsidP="00D44916">
            <w:pPr>
              <w:jc w:val="both"/>
            </w:pPr>
            <w:r>
              <w:t>přednášky, semináře</w:t>
            </w:r>
          </w:p>
        </w:tc>
      </w:tr>
      <w:tr w:rsidR="00A9436F" w:rsidRPr="00011CA0" w14:paraId="0D51F9C2" w14:textId="77777777" w:rsidTr="00175C48">
        <w:tc>
          <w:tcPr>
            <w:tcW w:w="3086" w:type="dxa"/>
            <w:shd w:val="clear" w:color="auto" w:fill="F7CAAC"/>
          </w:tcPr>
          <w:p w14:paraId="33C3EE0C" w14:textId="77777777" w:rsidR="00A9436F" w:rsidRPr="00011CA0" w:rsidRDefault="00A9436F" w:rsidP="00D44916">
            <w:pPr>
              <w:jc w:val="both"/>
              <w:rPr>
                <w:b/>
              </w:rPr>
            </w:pPr>
            <w:r w:rsidRPr="00011CA0">
              <w:rPr>
                <w:b/>
              </w:rPr>
              <w:t>Forma způsobu ověření studijních výsledků a další požadavky na studenta</w:t>
            </w:r>
          </w:p>
        </w:tc>
        <w:tc>
          <w:tcPr>
            <w:tcW w:w="6661" w:type="dxa"/>
            <w:gridSpan w:val="8"/>
            <w:tcBorders>
              <w:bottom w:val="single" w:sz="4" w:space="0" w:color="auto"/>
            </w:tcBorders>
          </w:tcPr>
          <w:p w14:paraId="7E9016E0" w14:textId="77777777" w:rsidR="00A9436F" w:rsidRDefault="00A9436F" w:rsidP="00D44916">
            <w:pPr>
              <w:jc w:val="both"/>
            </w:pPr>
            <w:r>
              <w:t>Zápočet</w:t>
            </w:r>
            <w:r w:rsidRPr="00011CA0">
              <w:t>: minimálně 90% účast na seminářích.</w:t>
            </w:r>
          </w:p>
          <w:p w14:paraId="78CA8B61" w14:textId="77777777" w:rsidR="00A9436F" w:rsidRPr="00011CA0" w:rsidRDefault="00A9436F" w:rsidP="00D44916">
            <w:pPr>
              <w:jc w:val="both"/>
            </w:pPr>
            <w:r>
              <w:t>Zkouška</w:t>
            </w:r>
            <w:r w:rsidRPr="00011CA0">
              <w:t xml:space="preserve">: </w:t>
            </w:r>
            <w:r>
              <w:t xml:space="preserve">písemná a ústní - </w:t>
            </w:r>
            <w:r w:rsidRPr="00011CA0">
              <w:t>prokázání dostatečné znalosti probíraných témat a schopnosti aplikovat získané znalosti při řešení technologického problému.</w:t>
            </w:r>
          </w:p>
        </w:tc>
      </w:tr>
      <w:tr w:rsidR="00A9436F" w:rsidRPr="00011CA0" w14:paraId="585BAFF4" w14:textId="77777777" w:rsidTr="00175C48">
        <w:trPr>
          <w:trHeight w:val="197"/>
        </w:trPr>
        <w:tc>
          <w:tcPr>
            <w:tcW w:w="3086" w:type="dxa"/>
            <w:tcBorders>
              <w:top w:val="nil"/>
            </w:tcBorders>
            <w:shd w:val="clear" w:color="auto" w:fill="F7CAAC"/>
          </w:tcPr>
          <w:p w14:paraId="1CE74226" w14:textId="77777777" w:rsidR="00A9436F" w:rsidRPr="00011CA0" w:rsidRDefault="00A9436F" w:rsidP="00D44916">
            <w:pPr>
              <w:jc w:val="both"/>
              <w:rPr>
                <w:b/>
              </w:rPr>
            </w:pPr>
            <w:r w:rsidRPr="00011CA0">
              <w:rPr>
                <w:b/>
              </w:rPr>
              <w:t>Garant předmětu</w:t>
            </w:r>
          </w:p>
        </w:tc>
        <w:tc>
          <w:tcPr>
            <w:tcW w:w="6661" w:type="dxa"/>
            <w:gridSpan w:val="8"/>
            <w:tcBorders>
              <w:top w:val="single" w:sz="4" w:space="0" w:color="auto"/>
            </w:tcBorders>
          </w:tcPr>
          <w:p w14:paraId="6EE167E5" w14:textId="77777777" w:rsidR="00A9436F" w:rsidRPr="00011CA0" w:rsidRDefault="00A9436F" w:rsidP="00D44916">
            <w:pPr>
              <w:jc w:val="both"/>
            </w:pPr>
          </w:p>
        </w:tc>
      </w:tr>
      <w:tr w:rsidR="00A9436F" w:rsidRPr="00011CA0" w14:paraId="093039CF" w14:textId="77777777" w:rsidTr="00175C48">
        <w:trPr>
          <w:trHeight w:val="243"/>
        </w:trPr>
        <w:tc>
          <w:tcPr>
            <w:tcW w:w="3086" w:type="dxa"/>
            <w:tcBorders>
              <w:top w:val="nil"/>
            </w:tcBorders>
            <w:shd w:val="clear" w:color="auto" w:fill="F7CAAC"/>
          </w:tcPr>
          <w:p w14:paraId="507A15E8" w14:textId="77777777" w:rsidR="00A9436F" w:rsidRPr="00011CA0" w:rsidRDefault="00A9436F" w:rsidP="00D44916">
            <w:pPr>
              <w:jc w:val="both"/>
              <w:rPr>
                <w:b/>
              </w:rPr>
            </w:pPr>
            <w:r w:rsidRPr="00011CA0">
              <w:rPr>
                <w:b/>
              </w:rPr>
              <w:t>Zapojení garanta do výuky předmětu</w:t>
            </w:r>
          </w:p>
        </w:tc>
        <w:tc>
          <w:tcPr>
            <w:tcW w:w="6661" w:type="dxa"/>
            <w:gridSpan w:val="8"/>
            <w:tcBorders>
              <w:top w:val="nil"/>
            </w:tcBorders>
          </w:tcPr>
          <w:p w14:paraId="76A73F31" w14:textId="77777777" w:rsidR="00A9436F" w:rsidRPr="00011CA0" w:rsidRDefault="00A9436F" w:rsidP="00D44916">
            <w:pPr>
              <w:jc w:val="both"/>
            </w:pPr>
          </w:p>
        </w:tc>
      </w:tr>
      <w:tr w:rsidR="00A9436F" w:rsidRPr="00011CA0" w14:paraId="198B9145" w14:textId="77777777" w:rsidTr="00175C48">
        <w:tc>
          <w:tcPr>
            <w:tcW w:w="3086" w:type="dxa"/>
            <w:shd w:val="clear" w:color="auto" w:fill="F7CAAC"/>
          </w:tcPr>
          <w:p w14:paraId="1A26692F" w14:textId="77777777" w:rsidR="00A9436F" w:rsidRPr="00011CA0" w:rsidRDefault="00A9436F" w:rsidP="00D44916">
            <w:pPr>
              <w:jc w:val="both"/>
              <w:rPr>
                <w:b/>
              </w:rPr>
            </w:pPr>
            <w:r w:rsidRPr="00011CA0">
              <w:rPr>
                <w:b/>
              </w:rPr>
              <w:t>Vyučující</w:t>
            </w:r>
          </w:p>
        </w:tc>
        <w:tc>
          <w:tcPr>
            <w:tcW w:w="6661" w:type="dxa"/>
            <w:gridSpan w:val="8"/>
            <w:tcBorders>
              <w:bottom w:val="nil"/>
            </w:tcBorders>
          </w:tcPr>
          <w:p w14:paraId="4E9DDF47" w14:textId="77777777" w:rsidR="00A9436F" w:rsidRPr="00011CA0" w:rsidRDefault="00A9436F" w:rsidP="00D44916">
            <w:pPr>
              <w:jc w:val="both"/>
            </w:pPr>
          </w:p>
        </w:tc>
      </w:tr>
      <w:tr w:rsidR="00A9436F" w:rsidRPr="00011CA0" w14:paraId="2641F9CC" w14:textId="77777777" w:rsidTr="00175C48">
        <w:trPr>
          <w:trHeight w:val="554"/>
        </w:trPr>
        <w:tc>
          <w:tcPr>
            <w:tcW w:w="9747" w:type="dxa"/>
            <w:gridSpan w:val="9"/>
            <w:tcBorders>
              <w:top w:val="nil"/>
            </w:tcBorders>
          </w:tcPr>
          <w:p w14:paraId="4DB4444D" w14:textId="7F7BE544" w:rsidR="00972B54" w:rsidRPr="00716AF9" w:rsidRDefault="00972B54" w:rsidP="00972B54">
            <w:pPr>
              <w:spacing w:before="60" w:after="20"/>
              <w:jc w:val="both"/>
              <w:rPr>
                <w:bCs/>
              </w:rPr>
            </w:pPr>
            <w:r w:rsidRPr="00972B54">
              <w:rPr>
                <w:bCs/>
              </w:rPr>
              <w:t>doc. RNDr. Iva Burešová, Ph.D.</w:t>
            </w:r>
            <w:r w:rsidRPr="00716AF9">
              <w:rPr>
                <w:bCs/>
              </w:rPr>
              <w:t xml:space="preserve"> (80% p)</w:t>
            </w:r>
          </w:p>
          <w:p w14:paraId="1A50BBD1" w14:textId="4DB522CE" w:rsidR="00A9436F" w:rsidRPr="00011CA0" w:rsidRDefault="00972B54" w:rsidP="00972B54">
            <w:pPr>
              <w:spacing w:before="20" w:after="60"/>
              <w:jc w:val="both"/>
            </w:pPr>
            <w:r w:rsidRPr="00972B54">
              <w:t>Ing. Richardos Nikolaos Salek, Ph.D.</w:t>
            </w:r>
            <w:r>
              <w:t xml:space="preserve"> (20% p)</w:t>
            </w:r>
          </w:p>
        </w:tc>
      </w:tr>
      <w:tr w:rsidR="00A9436F" w:rsidRPr="00011CA0" w14:paraId="4EC30836" w14:textId="77777777" w:rsidTr="00175C48">
        <w:tc>
          <w:tcPr>
            <w:tcW w:w="3086" w:type="dxa"/>
            <w:shd w:val="clear" w:color="auto" w:fill="F7CAAC"/>
          </w:tcPr>
          <w:p w14:paraId="4C18DBC7" w14:textId="77777777" w:rsidR="00A9436F" w:rsidRPr="00011CA0" w:rsidRDefault="00A9436F" w:rsidP="00D44916">
            <w:pPr>
              <w:jc w:val="both"/>
              <w:rPr>
                <w:b/>
              </w:rPr>
            </w:pPr>
            <w:r w:rsidRPr="00011CA0">
              <w:rPr>
                <w:b/>
              </w:rPr>
              <w:t>Stručná anotace předmětu</w:t>
            </w:r>
          </w:p>
        </w:tc>
        <w:tc>
          <w:tcPr>
            <w:tcW w:w="6661" w:type="dxa"/>
            <w:gridSpan w:val="8"/>
            <w:tcBorders>
              <w:bottom w:val="nil"/>
            </w:tcBorders>
          </w:tcPr>
          <w:p w14:paraId="70B444DF" w14:textId="77777777" w:rsidR="00A9436F" w:rsidRPr="00011CA0" w:rsidRDefault="00A9436F" w:rsidP="00D44916">
            <w:pPr>
              <w:jc w:val="both"/>
            </w:pPr>
          </w:p>
        </w:tc>
      </w:tr>
      <w:tr w:rsidR="00A9436F" w:rsidRPr="00011CA0" w14:paraId="4EA86846" w14:textId="77777777" w:rsidTr="00175C48">
        <w:trPr>
          <w:trHeight w:val="3938"/>
        </w:trPr>
        <w:tc>
          <w:tcPr>
            <w:tcW w:w="9747" w:type="dxa"/>
            <w:gridSpan w:val="9"/>
            <w:tcBorders>
              <w:top w:val="nil"/>
              <w:bottom w:val="single" w:sz="12" w:space="0" w:color="auto"/>
            </w:tcBorders>
          </w:tcPr>
          <w:p w14:paraId="2B1EDA5B" w14:textId="77777777" w:rsidR="00A9436F" w:rsidRPr="00011CA0" w:rsidRDefault="00A9436F" w:rsidP="00D44916">
            <w:pPr>
              <w:jc w:val="both"/>
            </w:pPr>
            <w:r w:rsidRPr="00011CA0">
              <w:t>Cílem předmětu je získat znalosti o funkčních vlastnostech emulgátorů a stabilizátorů, jejich chemické struktuře a mechanismu působení v potravinách. Předmět bude využívat a rozšiřovat znalosti z předchozího studia. Obsah předmětu tvoří tyto tematické celky:</w:t>
            </w:r>
          </w:p>
          <w:p w14:paraId="59ABAD9F" w14:textId="77777777" w:rsidR="00A9436F" w:rsidRPr="00011CA0" w:rsidRDefault="00A9436F" w:rsidP="00A56D42">
            <w:pPr>
              <w:pStyle w:val="Odstavecseseznamem"/>
              <w:numPr>
                <w:ilvl w:val="0"/>
                <w:numId w:val="35"/>
              </w:numPr>
              <w:ind w:left="284" w:hanging="57"/>
              <w:jc w:val="both"/>
            </w:pPr>
            <w:r w:rsidRPr="00011CA0">
              <w:t>Vlastnosti potravin a příčiny jejich nestability.</w:t>
            </w:r>
          </w:p>
          <w:p w14:paraId="2A30A16D" w14:textId="77777777" w:rsidR="00A9436F" w:rsidRPr="00011CA0" w:rsidRDefault="00A9436F" w:rsidP="00A56D42">
            <w:pPr>
              <w:pStyle w:val="Odstavecseseznamem"/>
              <w:numPr>
                <w:ilvl w:val="0"/>
                <w:numId w:val="35"/>
              </w:numPr>
              <w:ind w:left="284" w:hanging="57"/>
              <w:jc w:val="both"/>
            </w:pPr>
            <w:r w:rsidRPr="00011CA0">
              <w:t>Emulgační vlastnosti látek.</w:t>
            </w:r>
          </w:p>
          <w:p w14:paraId="26ADA552" w14:textId="77777777" w:rsidR="00A9436F" w:rsidRPr="00011CA0" w:rsidRDefault="00A9436F" w:rsidP="00A56D42">
            <w:pPr>
              <w:pStyle w:val="Odstavecseseznamem"/>
              <w:numPr>
                <w:ilvl w:val="0"/>
                <w:numId w:val="35"/>
              </w:numPr>
              <w:ind w:left="284" w:hanging="57"/>
              <w:jc w:val="both"/>
            </w:pPr>
            <w:r w:rsidRPr="00011CA0">
              <w:t>Stabilizační vlastnosti látek.</w:t>
            </w:r>
          </w:p>
          <w:p w14:paraId="6EAC02A5" w14:textId="77777777" w:rsidR="00A9436F" w:rsidRPr="00011CA0" w:rsidRDefault="00A9436F" w:rsidP="00A56D42">
            <w:pPr>
              <w:pStyle w:val="Odstavecseseznamem"/>
              <w:numPr>
                <w:ilvl w:val="0"/>
                <w:numId w:val="35"/>
              </w:numPr>
              <w:ind w:left="284" w:hanging="57"/>
              <w:jc w:val="both"/>
            </w:pPr>
            <w:r w:rsidRPr="00011CA0">
              <w:t>Zásady pro využívání emulgátorů a stabilizátorů v potravinách.</w:t>
            </w:r>
          </w:p>
          <w:p w14:paraId="57EE5532" w14:textId="77777777" w:rsidR="00A9436F" w:rsidRPr="00011CA0" w:rsidRDefault="00A9436F" w:rsidP="00A56D42">
            <w:pPr>
              <w:pStyle w:val="Odstavecseseznamem"/>
              <w:numPr>
                <w:ilvl w:val="0"/>
                <w:numId w:val="35"/>
              </w:numPr>
              <w:ind w:left="284" w:hanging="57"/>
              <w:jc w:val="both"/>
            </w:pPr>
            <w:r w:rsidRPr="00011CA0">
              <w:t>Lecitin, mono-, di- a triacylglyceroly a jejich sloučeniny.</w:t>
            </w:r>
          </w:p>
          <w:p w14:paraId="6D4756AC" w14:textId="77777777" w:rsidR="00A9436F" w:rsidRPr="00011CA0" w:rsidRDefault="00A9436F" w:rsidP="00A56D42">
            <w:pPr>
              <w:pStyle w:val="Odstavecseseznamem"/>
              <w:numPr>
                <w:ilvl w:val="0"/>
                <w:numId w:val="35"/>
              </w:numPr>
              <w:ind w:left="284" w:hanging="57"/>
              <w:jc w:val="both"/>
            </w:pPr>
            <w:r w:rsidRPr="00011CA0">
              <w:t xml:space="preserve">Bílkoviny vajec a mléka. </w:t>
            </w:r>
          </w:p>
          <w:p w14:paraId="64D4F9D2" w14:textId="77777777" w:rsidR="00A9436F" w:rsidRPr="00011CA0" w:rsidRDefault="00A9436F" w:rsidP="00A56D42">
            <w:pPr>
              <w:pStyle w:val="Odstavecseseznamem"/>
              <w:numPr>
                <w:ilvl w:val="0"/>
                <w:numId w:val="35"/>
              </w:numPr>
              <w:ind w:left="284" w:hanging="57"/>
              <w:jc w:val="both"/>
            </w:pPr>
            <w:r w:rsidRPr="00011CA0">
              <w:t xml:space="preserve">Želatina.  </w:t>
            </w:r>
          </w:p>
          <w:p w14:paraId="5980D883" w14:textId="77777777" w:rsidR="00A9436F" w:rsidRPr="00011CA0" w:rsidRDefault="00A9436F" w:rsidP="00A56D42">
            <w:pPr>
              <w:pStyle w:val="Odstavecseseznamem"/>
              <w:numPr>
                <w:ilvl w:val="0"/>
                <w:numId w:val="35"/>
              </w:numPr>
              <w:ind w:left="284" w:hanging="57"/>
              <w:jc w:val="both"/>
            </w:pPr>
            <w:r w:rsidRPr="00011CA0">
              <w:t xml:space="preserve">Rostlinné bílkoviny. </w:t>
            </w:r>
          </w:p>
          <w:p w14:paraId="3EFEF0A8" w14:textId="77777777" w:rsidR="00A9436F" w:rsidRPr="00011CA0" w:rsidRDefault="00A9436F" w:rsidP="00A56D42">
            <w:pPr>
              <w:pStyle w:val="Odstavecseseznamem"/>
              <w:numPr>
                <w:ilvl w:val="0"/>
                <w:numId w:val="35"/>
              </w:numPr>
              <w:ind w:left="284" w:hanging="57"/>
              <w:jc w:val="both"/>
            </w:pPr>
            <w:r w:rsidRPr="00011CA0">
              <w:t>Nativní a modifikované škroby.</w:t>
            </w:r>
          </w:p>
          <w:p w14:paraId="5563396B" w14:textId="77777777" w:rsidR="00A9436F" w:rsidRPr="00011CA0" w:rsidRDefault="00A9436F" w:rsidP="00A56D42">
            <w:pPr>
              <w:pStyle w:val="Odstavecseseznamem"/>
              <w:numPr>
                <w:ilvl w:val="0"/>
                <w:numId w:val="35"/>
              </w:numPr>
              <w:ind w:left="284" w:hanging="57"/>
              <w:jc w:val="both"/>
            </w:pPr>
            <w:r w:rsidRPr="00011CA0">
              <w:t>Pektin, inulin, beta-glukany a arabinoxylany.</w:t>
            </w:r>
          </w:p>
          <w:p w14:paraId="5A9E9649" w14:textId="77777777" w:rsidR="00A9436F" w:rsidRPr="00011CA0" w:rsidRDefault="00A9436F" w:rsidP="00A56D42">
            <w:pPr>
              <w:pStyle w:val="Odstavecseseznamem"/>
              <w:numPr>
                <w:ilvl w:val="0"/>
                <w:numId w:val="35"/>
              </w:numPr>
              <w:ind w:left="284" w:hanging="57"/>
              <w:jc w:val="both"/>
            </w:pPr>
            <w:r w:rsidRPr="00011CA0">
              <w:t xml:space="preserve">Arabská guma, guarová guma a tragant. </w:t>
            </w:r>
          </w:p>
          <w:p w14:paraId="10F85540" w14:textId="77777777" w:rsidR="00A9436F" w:rsidRPr="00011CA0" w:rsidRDefault="00A9436F" w:rsidP="00A56D42">
            <w:pPr>
              <w:pStyle w:val="Odstavecseseznamem"/>
              <w:numPr>
                <w:ilvl w:val="0"/>
                <w:numId w:val="35"/>
              </w:numPr>
              <w:ind w:left="284" w:hanging="57"/>
              <w:jc w:val="both"/>
            </w:pPr>
            <w:r w:rsidRPr="00011CA0">
              <w:t xml:space="preserve">Celulóza a deriváty celulózy. </w:t>
            </w:r>
          </w:p>
          <w:p w14:paraId="21EB2CDA" w14:textId="77777777" w:rsidR="00A9436F" w:rsidRPr="00011CA0" w:rsidRDefault="00A9436F" w:rsidP="00A56D42">
            <w:pPr>
              <w:pStyle w:val="Odstavecseseznamem"/>
              <w:numPr>
                <w:ilvl w:val="0"/>
                <w:numId w:val="35"/>
              </w:numPr>
              <w:ind w:left="284" w:hanging="57"/>
              <w:jc w:val="both"/>
            </w:pPr>
            <w:r w:rsidRPr="00011CA0">
              <w:t xml:space="preserve">Agar, algináty, karagenany. </w:t>
            </w:r>
          </w:p>
          <w:p w14:paraId="56246E4D" w14:textId="77777777" w:rsidR="00A9436F" w:rsidRPr="00011CA0" w:rsidRDefault="00A9436F" w:rsidP="00A56D42">
            <w:pPr>
              <w:pStyle w:val="Odstavecseseznamem"/>
              <w:numPr>
                <w:ilvl w:val="0"/>
                <w:numId w:val="35"/>
              </w:numPr>
              <w:ind w:left="284" w:hanging="57"/>
              <w:jc w:val="both"/>
            </w:pPr>
            <w:r w:rsidRPr="00011CA0">
              <w:t xml:space="preserve">Gelanová a xantanová guma.  </w:t>
            </w:r>
          </w:p>
        </w:tc>
      </w:tr>
      <w:tr w:rsidR="00A9436F" w:rsidRPr="00011CA0" w14:paraId="2899F3CC" w14:textId="77777777" w:rsidTr="00175C48">
        <w:trPr>
          <w:trHeight w:val="265"/>
        </w:trPr>
        <w:tc>
          <w:tcPr>
            <w:tcW w:w="3653" w:type="dxa"/>
            <w:gridSpan w:val="2"/>
            <w:tcBorders>
              <w:top w:val="nil"/>
            </w:tcBorders>
            <w:shd w:val="clear" w:color="auto" w:fill="F7CAAC"/>
          </w:tcPr>
          <w:p w14:paraId="2DB51947" w14:textId="77777777" w:rsidR="00A9436F" w:rsidRPr="00011CA0" w:rsidRDefault="00A9436F" w:rsidP="00D44916">
            <w:pPr>
              <w:jc w:val="both"/>
            </w:pPr>
            <w:r w:rsidRPr="00011CA0">
              <w:rPr>
                <w:b/>
              </w:rPr>
              <w:t>Studijní literatura a studijní pomůcky</w:t>
            </w:r>
          </w:p>
        </w:tc>
        <w:tc>
          <w:tcPr>
            <w:tcW w:w="6094" w:type="dxa"/>
            <w:gridSpan w:val="7"/>
            <w:tcBorders>
              <w:top w:val="nil"/>
              <w:bottom w:val="nil"/>
            </w:tcBorders>
          </w:tcPr>
          <w:p w14:paraId="17977616" w14:textId="77777777" w:rsidR="00A9436F" w:rsidRPr="00011CA0" w:rsidRDefault="00A9436F" w:rsidP="00D44916">
            <w:pPr>
              <w:jc w:val="both"/>
            </w:pPr>
          </w:p>
        </w:tc>
      </w:tr>
      <w:tr w:rsidR="00A9436F" w:rsidRPr="00011CA0" w14:paraId="7A0084C1" w14:textId="77777777" w:rsidTr="00175C48">
        <w:trPr>
          <w:trHeight w:val="1497"/>
        </w:trPr>
        <w:tc>
          <w:tcPr>
            <w:tcW w:w="9747" w:type="dxa"/>
            <w:gridSpan w:val="9"/>
            <w:tcBorders>
              <w:top w:val="nil"/>
            </w:tcBorders>
          </w:tcPr>
          <w:p w14:paraId="352AAFBA" w14:textId="77777777" w:rsidR="00A9436F" w:rsidRPr="00011CA0" w:rsidRDefault="00A9436F" w:rsidP="00D44916">
            <w:pPr>
              <w:jc w:val="both"/>
              <w:rPr>
                <w:u w:val="single"/>
              </w:rPr>
            </w:pPr>
            <w:r w:rsidRPr="00011CA0">
              <w:rPr>
                <w:u w:val="single"/>
              </w:rPr>
              <w:t>Povinná literatura:</w:t>
            </w:r>
          </w:p>
          <w:p w14:paraId="41A44B83" w14:textId="77777777" w:rsidR="00A9436F" w:rsidRPr="00011CA0" w:rsidRDefault="00A9436F" w:rsidP="00D44916">
            <w:pPr>
              <w:jc w:val="both"/>
            </w:pPr>
            <w:r w:rsidRPr="00011CA0">
              <w:rPr>
                <w:caps/>
              </w:rPr>
              <w:t>Bartovská, L., Šišková</w:t>
            </w:r>
            <w:r w:rsidRPr="00011CA0">
              <w:t xml:space="preserve">, M. Co je co v povrchové a koloidní chemii - výkladový slovník. Praha, 2005. </w:t>
            </w:r>
          </w:p>
          <w:p w14:paraId="56F1AB5E" w14:textId="77777777" w:rsidR="00A9436F" w:rsidRPr="00011CA0" w:rsidRDefault="00A9436F" w:rsidP="00D44916">
            <w:pPr>
              <w:shd w:val="clear" w:color="auto" w:fill="FFFFFF"/>
              <w:jc w:val="both"/>
              <w:rPr>
                <w:color w:val="000000"/>
              </w:rPr>
            </w:pPr>
            <w:r w:rsidRPr="00011CA0">
              <w:rPr>
                <w:caps/>
                <w:color w:val="000000"/>
              </w:rPr>
              <w:t>Kadlec, P</w:t>
            </w:r>
            <w:r w:rsidRPr="00011CA0">
              <w:rPr>
                <w:color w:val="000000"/>
              </w:rPr>
              <w:t>. a kol. Technologie potravin - Přehled tradičních potravinářských výrob. Praha: VŠCHT, 2012. ISBN 978-80-7418-145-0. </w:t>
            </w:r>
          </w:p>
          <w:p w14:paraId="104819A1" w14:textId="77777777" w:rsidR="00A9436F" w:rsidRPr="00011CA0" w:rsidRDefault="00A9436F" w:rsidP="00D44916">
            <w:pPr>
              <w:shd w:val="clear" w:color="auto" w:fill="FFFFFF"/>
              <w:jc w:val="both"/>
              <w:rPr>
                <w:color w:val="000000"/>
              </w:rPr>
            </w:pPr>
            <w:r w:rsidRPr="00011CA0">
              <w:rPr>
                <w:caps/>
                <w:color w:val="000000"/>
              </w:rPr>
              <w:t>Kodet, J., Šotolová, I., Štěrba</w:t>
            </w:r>
            <w:r>
              <w:rPr>
                <w:caps/>
                <w:color w:val="000000"/>
              </w:rPr>
              <w:t>,</w:t>
            </w:r>
            <w:r w:rsidRPr="00011CA0">
              <w:rPr>
                <w:caps/>
                <w:color w:val="000000"/>
              </w:rPr>
              <w:t xml:space="preserve"> S</w:t>
            </w:r>
            <w:r w:rsidRPr="00011CA0">
              <w:rPr>
                <w:color w:val="000000"/>
              </w:rPr>
              <w:t>. Plnící, zahušťovací, gelotvorné a stabilizační látky pro potraviny: Potravinářské hydrokoloidy. Praha: Středisko potravinářských informací, 1993.</w:t>
            </w:r>
          </w:p>
          <w:p w14:paraId="390BFF38" w14:textId="77777777" w:rsidR="00A9436F" w:rsidRPr="00011CA0" w:rsidRDefault="00A9436F" w:rsidP="00D44916">
            <w:pPr>
              <w:jc w:val="both"/>
            </w:pPr>
          </w:p>
          <w:p w14:paraId="1C4AD6FF" w14:textId="77777777" w:rsidR="00A9436F" w:rsidRPr="00011CA0" w:rsidRDefault="00A9436F" w:rsidP="00D44916">
            <w:pPr>
              <w:jc w:val="both"/>
              <w:rPr>
                <w:u w:val="single"/>
              </w:rPr>
            </w:pPr>
            <w:r w:rsidRPr="00011CA0">
              <w:rPr>
                <w:u w:val="single"/>
              </w:rPr>
              <w:t>Doporučená literatura:</w:t>
            </w:r>
          </w:p>
          <w:p w14:paraId="7E26AB55" w14:textId="77777777" w:rsidR="00A9436F" w:rsidRPr="00011CA0" w:rsidRDefault="00A9436F" w:rsidP="00D44916">
            <w:pPr>
              <w:jc w:val="both"/>
            </w:pPr>
            <w:r w:rsidRPr="00011CA0">
              <w:rPr>
                <w:caps/>
              </w:rPr>
              <w:t>Imeson,</w:t>
            </w:r>
            <w:r w:rsidRPr="00011CA0">
              <w:t xml:space="preserve"> A. (Ed.) Food Stabilisers, Thickeners and Gelling Agents. London: John Wiley &amp; Sons, 2009. ISBN 978-1-4051-3267-1. </w:t>
            </w:r>
          </w:p>
          <w:p w14:paraId="2C87CCA6" w14:textId="10DEFBC5" w:rsidR="00A9436F" w:rsidRPr="00011CA0" w:rsidRDefault="00A9436F" w:rsidP="00D44916">
            <w:pPr>
              <w:jc w:val="both"/>
              <w:rPr>
                <w:sz w:val="19"/>
                <w:szCs w:val="19"/>
              </w:rPr>
            </w:pPr>
            <w:r w:rsidRPr="00011CA0">
              <w:rPr>
                <w:caps/>
                <w:color w:val="000000"/>
                <w:shd w:val="clear" w:color="auto" w:fill="FFFFFF"/>
              </w:rPr>
              <w:t>Laaman,</w:t>
            </w:r>
            <w:r w:rsidRPr="00011CA0">
              <w:rPr>
                <w:color w:val="000000"/>
                <w:shd w:val="clear" w:color="auto" w:fill="FFFFFF"/>
              </w:rPr>
              <w:t xml:space="preserve"> T.R. (Ed.) Hydrocolloids in Food Processing. London: John Wiley &amp; Sons, 2011. </w:t>
            </w:r>
            <w:r w:rsidRPr="00011CA0">
              <w:rPr>
                <w:color w:val="000000"/>
                <w:sz w:val="19"/>
                <w:szCs w:val="19"/>
                <w:shd w:val="clear" w:color="auto" w:fill="FFFFFF"/>
              </w:rPr>
              <w:t>ISBN 978-0-8138-20767. </w:t>
            </w:r>
          </w:p>
          <w:p w14:paraId="70C2BE04" w14:textId="77777777" w:rsidR="00A9436F" w:rsidRPr="00011CA0" w:rsidRDefault="00A9436F" w:rsidP="00D44916">
            <w:pPr>
              <w:jc w:val="both"/>
            </w:pPr>
            <w:r w:rsidRPr="00011CA0">
              <w:rPr>
                <w:caps/>
              </w:rPr>
              <w:t>Phillips, G.O., Williams,</w:t>
            </w:r>
            <w:r w:rsidRPr="00011CA0">
              <w:t xml:space="preserve"> P.A. (Ed.) Handbook of Hydrocolloids. Cambridge: Woodhead Publishing, 2000. ISBN 1845694147. </w:t>
            </w:r>
          </w:p>
        </w:tc>
      </w:tr>
      <w:tr w:rsidR="00A9436F" w:rsidRPr="00011CA0" w14:paraId="57CA711B" w14:textId="77777777" w:rsidTr="00175C48">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14:paraId="00F1D023" w14:textId="77777777" w:rsidR="00A9436F" w:rsidRPr="00011CA0" w:rsidRDefault="00A9436F" w:rsidP="00D44916">
            <w:pPr>
              <w:jc w:val="center"/>
              <w:rPr>
                <w:b/>
              </w:rPr>
            </w:pPr>
            <w:r w:rsidRPr="00011CA0">
              <w:rPr>
                <w:b/>
              </w:rPr>
              <w:t>Informace ke kombinované nebo distanční formě</w:t>
            </w:r>
          </w:p>
        </w:tc>
      </w:tr>
      <w:tr w:rsidR="00A9436F" w:rsidRPr="00011CA0" w14:paraId="3E7FC8D8" w14:textId="77777777" w:rsidTr="00175C48">
        <w:tc>
          <w:tcPr>
            <w:tcW w:w="4787" w:type="dxa"/>
            <w:gridSpan w:val="3"/>
            <w:tcBorders>
              <w:top w:val="single" w:sz="2" w:space="0" w:color="auto"/>
            </w:tcBorders>
            <w:shd w:val="clear" w:color="auto" w:fill="F7CAAC"/>
          </w:tcPr>
          <w:p w14:paraId="0C6200F7" w14:textId="77777777" w:rsidR="00A9436F" w:rsidRPr="00011CA0" w:rsidRDefault="00A9436F" w:rsidP="00D44916">
            <w:pPr>
              <w:jc w:val="both"/>
            </w:pPr>
            <w:r w:rsidRPr="00011CA0">
              <w:rPr>
                <w:b/>
              </w:rPr>
              <w:t>Rozsah konzultací (soustředění)</w:t>
            </w:r>
          </w:p>
        </w:tc>
        <w:tc>
          <w:tcPr>
            <w:tcW w:w="889" w:type="dxa"/>
            <w:tcBorders>
              <w:top w:val="single" w:sz="2" w:space="0" w:color="auto"/>
            </w:tcBorders>
          </w:tcPr>
          <w:p w14:paraId="26CBAEBE" w14:textId="7E2C6AE5" w:rsidR="00A9436F" w:rsidRPr="00011CA0" w:rsidRDefault="00102FF7" w:rsidP="000C517E">
            <w:pPr>
              <w:jc w:val="center"/>
            </w:pPr>
            <w:r>
              <w:t>12</w:t>
            </w:r>
          </w:p>
        </w:tc>
        <w:tc>
          <w:tcPr>
            <w:tcW w:w="4071" w:type="dxa"/>
            <w:gridSpan w:val="5"/>
            <w:tcBorders>
              <w:top w:val="single" w:sz="2" w:space="0" w:color="auto"/>
            </w:tcBorders>
            <w:shd w:val="clear" w:color="auto" w:fill="F7CAAC"/>
          </w:tcPr>
          <w:p w14:paraId="6EFB6C89" w14:textId="77777777" w:rsidR="00A9436F" w:rsidRPr="00011CA0" w:rsidRDefault="00A9436F" w:rsidP="00D44916">
            <w:pPr>
              <w:jc w:val="both"/>
              <w:rPr>
                <w:b/>
              </w:rPr>
            </w:pPr>
            <w:r w:rsidRPr="00011CA0">
              <w:rPr>
                <w:b/>
              </w:rPr>
              <w:t xml:space="preserve">hodin </w:t>
            </w:r>
          </w:p>
        </w:tc>
      </w:tr>
      <w:tr w:rsidR="00A9436F" w:rsidRPr="00011CA0" w14:paraId="4F7C2345" w14:textId="77777777" w:rsidTr="00175C48">
        <w:tc>
          <w:tcPr>
            <w:tcW w:w="9747" w:type="dxa"/>
            <w:gridSpan w:val="9"/>
            <w:shd w:val="clear" w:color="auto" w:fill="F7CAAC"/>
          </w:tcPr>
          <w:p w14:paraId="4748D0B9" w14:textId="77777777" w:rsidR="00A9436F" w:rsidRPr="00011CA0" w:rsidRDefault="00A9436F" w:rsidP="00D44916">
            <w:pPr>
              <w:jc w:val="both"/>
              <w:rPr>
                <w:b/>
              </w:rPr>
            </w:pPr>
            <w:r w:rsidRPr="00011CA0">
              <w:rPr>
                <w:b/>
              </w:rPr>
              <w:t>Informace o způsobu kontaktu s vyučujícím</w:t>
            </w:r>
          </w:p>
        </w:tc>
      </w:tr>
      <w:tr w:rsidR="00A9436F" w:rsidRPr="00011CA0" w14:paraId="545FFFD5" w14:textId="77777777" w:rsidTr="00175C48">
        <w:trPr>
          <w:trHeight w:val="992"/>
        </w:trPr>
        <w:tc>
          <w:tcPr>
            <w:tcW w:w="9747" w:type="dxa"/>
            <w:gridSpan w:val="9"/>
          </w:tcPr>
          <w:p w14:paraId="365E85CC" w14:textId="23E1FEA9" w:rsidR="00DD2860" w:rsidRPr="00011CA0" w:rsidRDefault="00A9436F" w:rsidP="00DD2860">
            <w:pPr>
              <w:jc w:val="both"/>
            </w:pPr>
            <w:r w:rsidRPr="00011CA0">
              <w:t xml:space="preserve">Studentům bude určeno učivo k samostatnému nastudování. Kontrola samostatného studia bude provedena testem, prezentací, nebo písemnou prací v rozsahu do 10 stran textu. </w:t>
            </w:r>
            <w:r w:rsidR="00DD2860">
              <w:t>Dle potřeby jsou možné individuální konzultace po předchozí emailové či telefonické dohodě.</w:t>
            </w:r>
          </w:p>
          <w:p w14:paraId="10F32AF9" w14:textId="77777777" w:rsidR="00A9436F" w:rsidRPr="00011CA0" w:rsidRDefault="00A9436F" w:rsidP="00D44916">
            <w:pPr>
              <w:jc w:val="both"/>
            </w:pPr>
          </w:p>
          <w:p w14:paraId="48EE9484" w14:textId="03C46366" w:rsidR="00F83436" w:rsidRDefault="00A9436F" w:rsidP="00343C63">
            <w:pPr>
              <w:jc w:val="both"/>
            </w:pPr>
            <w:r w:rsidRPr="00011CA0">
              <w:t>Možnosti komunikace s vyučujícím</w:t>
            </w:r>
            <w:r w:rsidR="00F2172C">
              <w:t>i</w:t>
            </w:r>
            <w:r w:rsidRPr="00011CA0">
              <w:t xml:space="preserve">: </w:t>
            </w:r>
            <w:hyperlink r:id="rId83" w:history="1">
              <w:r w:rsidRPr="00011CA0">
                <w:rPr>
                  <w:rStyle w:val="Hypertextovodkaz"/>
                </w:rPr>
                <w:t>buresova@utb.cz</w:t>
              </w:r>
            </w:hyperlink>
            <w:r w:rsidRPr="00011CA0">
              <w:t>, 576 033</w:t>
            </w:r>
            <w:r w:rsidR="00343C63">
              <w:t> </w:t>
            </w:r>
            <w:r w:rsidRPr="00011CA0">
              <w:t>333</w:t>
            </w:r>
            <w:r w:rsidR="00343C63">
              <w:t xml:space="preserve">, </w:t>
            </w:r>
            <w:hyperlink r:id="rId84" w:history="1">
              <w:r w:rsidR="00343C63" w:rsidRPr="00BD77A3">
                <w:rPr>
                  <w:rStyle w:val="Hypertextovodkaz"/>
                </w:rPr>
                <w:t>rsalek@utb.cz</w:t>
              </w:r>
            </w:hyperlink>
            <w:r w:rsidR="00343C63">
              <w:t>, 576 038</w:t>
            </w:r>
            <w:r w:rsidR="00F83436">
              <w:t> </w:t>
            </w:r>
            <w:r w:rsidR="00343C63">
              <w:t>087.</w:t>
            </w:r>
          </w:p>
          <w:p w14:paraId="1229459B" w14:textId="60D5C452" w:rsidR="00F83436" w:rsidRPr="00011CA0" w:rsidRDefault="00F83436" w:rsidP="00343C63">
            <w:pPr>
              <w:jc w:val="both"/>
            </w:pPr>
          </w:p>
        </w:tc>
      </w:tr>
    </w:tbl>
    <w:tbl>
      <w:tblPr>
        <w:tblStyle w:val="TableNormal"/>
        <w:tblW w:w="92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9"/>
        <w:gridCol w:w="2977"/>
        <w:gridCol w:w="3404"/>
      </w:tblGrid>
      <w:tr w:rsidR="00A9436F" w14:paraId="2D731604" w14:textId="77777777" w:rsidTr="00D44916">
        <w:trPr>
          <w:trHeight w:val="323"/>
        </w:trPr>
        <w:tc>
          <w:tcPr>
            <w:tcW w:w="9250" w:type="dxa"/>
            <w:gridSpan w:val="3"/>
            <w:tcBorders>
              <w:bottom w:val="double" w:sz="1" w:space="0" w:color="000000"/>
            </w:tcBorders>
            <w:shd w:val="clear" w:color="auto" w:fill="BCD5ED"/>
          </w:tcPr>
          <w:p w14:paraId="4A54ACB9" w14:textId="77777777" w:rsidR="00A9436F" w:rsidRPr="00A9436F" w:rsidRDefault="00A9436F" w:rsidP="00D44916">
            <w:pPr>
              <w:pStyle w:val="TableParagraph"/>
              <w:spacing w:line="304" w:lineRule="exact"/>
              <w:jc w:val="center"/>
              <w:rPr>
                <w:b/>
                <w:sz w:val="28"/>
                <w:lang w:val="cs-CZ"/>
              </w:rPr>
            </w:pPr>
            <w:r>
              <w:rPr>
                <w:sz w:val="20"/>
                <w:szCs w:val="20"/>
                <w:lang w:val="cs-CZ" w:bidi="ar-SA"/>
              </w:rPr>
              <w:lastRenderedPageBreak/>
              <w:br w:type="page"/>
            </w:r>
            <w:r w:rsidRPr="006724B0">
              <w:rPr>
                <w:lang w:val="cs-CZ"/>
              </w:rPr>
              <w:br w:type="page"/>
            </w:r>
            <w:r w:rsidRPr="006724B0">
              <w:rPr>
                <w:lang w:val="cs-CZ"/>
              </w:rPr>
              <w:br w:type="page"/>
            </w:r>
            <w:r w:rsidRPr="00A9436F">
              <w:rPr>
                <w:b/>
                <w:sz w:val="28"/>
                <w:lang w:val="cs-CZ"/>
              </w:rPr>
              <w:t>Personální zabezpečení – přehled vyučujících</w:t>
            </w:r>
          </w:p>
        </w:tc>
      </w:tr>
      <w:tr w:rsidR="00A9436F" w14:paraId="46CB09B1" w14:textId="77777777" w:rsidTr="00D44916">
        <w:trPr>
          <w:trHeight w:val="229"/>
        </w:trPr>
        <w:tc>
          <w:tcPr>
            <w:tcW w:w="2869" w:type="dxa"/>
            <w:tcBorders>
              <w:top w:val="double" w:sz="1" w:space="0" w:color="000000"/>
            </w:tcBorders>
            <w:shd w:val="clear" w:color="auto" w:fill="F7C9AC"/>
          </w:tcPr>
          <w:p w14:paraId="33206501" w14:textId="77777777" w:rsidR="00A9436F" w:rsidRPr="00A95F32" w:rsidRDefault="00A9436F" w:rsidP="00897862">
            <w:pPr>
              <w:pStyle w:val="TableParagraph"/>
              <w:spacing w:before="20" w:after="20" w:line="22" w:lineRule="atLeast"/>
              <w:ind w:left="74"/>
              <w:rPr>
                <w:b/>
                <w:sz w:val="20"/>
                <w:szCs w:val="20"/>
                <w:lang w:val="cs-CZ"/>
              </w:rPr>
            </w:pPr>
            <w:r w:rsidRPr="00A95F32">
              <w:rPr>
                <w:b/>
                <w:sz w:val="20"/>
                <w:szCs w:val="20"/>
                <w:lang w:val="cs-CZ"/>
              </w:rPr>
              <w:t>Vysoká škola</w:t>
            </w:r>
          </w:p>
        </w:tc>
        <w:tc>
          <w:tcPr>
            <w:tcW w:w="6381" w:type="dxa"/>
            <w:gridSpan w:val="2"/>
            <w:tcBorders>
              <w:top w:val="double" w:sz="1" w:space="0" w:color="000000"/>
            </w:tcBorders>
          </w:tcPr>
          <w:p w14:paraId="7CCFB120" w14:textId="77777777" w:rsidR="00A9436F" w:rsidRPr="00A95F32" w:rsidRDefault="00A9436F" w:rsidP="00897862">
            <w:pPr>
              <w:pStyle w:val="TableParagraph"/>
              <w:spacing w:before="20" w:after="20" w:line="22" w:lineRule="atLeast"/>
              <w:ind w:left="57"/>
              <w:rPr>
                <w:sz w:val="20"/>
                <w:szCs w:val="20"/>
                <w:lang w:val="cs-CZ"/>
              </w:rPr>
            </w:pPr>
            <w:r w:rsidRPr="00A95F32">
              <w:rPr>
                <w:sz w:val="20"/>
                <w:szCs w:val="20"/>
                <w:lang w:val="cs-CZ"/>
              </w:rPr>
              <w:t>Univerzita Tomáše Bati ve Zlíně</w:t>
            </w:r>
          </w:p>
        </w:tc>
      </w:tr>
      <w:tr w:rsidR="00A9436F" w14:paraId="1E5578AD" w14:textId="77777777" w:rsidTr="00D44916">
        <w:trPr>
          <w:trHeight w:val="230"/>
        </w:trPr>
        <w:tc>
          <w:tcPr>
            <w:tcW w:w="2869" w:type="dxa"/>
            <w:shd w:val="clear" w:color="auto" w:fill="F7C9AC"/>
          </w:tcPr>
          <w:p w14:paraId="763FA8E2" w14:textId="77777777" w:rsidR="00A9436F" w:rsidRPr="00A95F32" w:rsidRDefault="00A9436F" w:rsidP="00897862">
            <w:pPr>
              <w:pStyle w:val="TableParagraph"/>
              <w:spacing w:before="20" w:after="20" w:line="22" w:lineRule="atLeast"/>
              <w:ind w:left="74"/>
              <w:rPr>
                <w:b/>
                <w:sz w:val="20"/>
                <w:szCs w:val="20"/>
                <w:lang w:val="cs-CZ"/>
              </w:rPr>
            </w:pPr>
            <w:r w:rsidRPr="00A95F32">
              <w:rPr>
                <w:b/>
                <w:sz w:val="20"/>
                <w:szCs w:val="20"/>
                <w:lang w:val="cs-CZ"/>
              </w:rPr>
              <w:t>Součást vysoké školy</w:t>
            </w:r>
          </w:p>
        </w:tc>
        <w:tc>
          <w:tcPr>
            <w:tcW w:w="6381" w:type="dxa"/>
            <w:gridSpan w:val="2"/>
          </w:tcPr>
          <w:p w14:paraId="033EE14A" w14:textId="77777777" w:rsidR="00A9436F" w:rsidRPr="00A95F32" w:rsidRDefault="00A9436F" w:rsidP="00897862">
            <w:pPr>
              <w:pStyle w:val="TableParagraph"/>
              <w:spacing w:before="20" w:after="20" w:line="22" w:lineRule="atLeast"/>
              <w:ind w:left="57"/>
              <w:rPr>
                <w:sz w:val="20"/>
                <w:szCs w:val="20"/>
                <w:lang w:val="cs-CZ"/>
              </w:rPr>
            </w:pPr>
            <w:r w:rsidRPr="00A95F32">
              <w:rPr>
                <w:sz w:val="20"/>
                <w:szCs w:val="20"/>
                <w:lang w:val="cs-CZ"/>
              </w:rPr>
              <w:t>Fakulta technologická</w:t>
            </w:r>
          </w:p>
        </w:tc>
      </w:tr>
      <w:tr w:rsidR="00A9436F" w14:paraId="1D71D0F4" w14:textId="77777777" w:rsidTr="00D44916">
        <w:trPr>
          <w:trHeight w:val="230"/>
        </w:trPr>
        <w:tc>
          <w:tcPr>
            <w:tcW w:w="2869" w:type="dxa"/>
            <w:shd w:val="clear" w:color="auto" w:fill="F7C9AC"/>
          </w:tcPr>
          <w:p w14:paraId="50033F71" w14:textId="77777777" w:rsidR="00A9436F" w:rsidRPr="00A95F32" w:rsidRDefault="00A9436F" w:rsidP="00897862">
            <w:pPr>
              <w:pStyle w:val="TableParagraph"/>
              <w:spacing w:before="20" w:after="20" w:line="22" w:lineRule="atLeast"/>
              <w:ind w:left="74"/>
              <w:rPr>
                <w:b/>
                <w:sz w:val="20"/>
                <w:szCs w:val="20"/>
                <w:lang w:val="cs-CZ"/>
              </w:rPr>
            </w:pPr>
            <w:r w:rsidRPr="00A95F32">
              <w:rPr>
                <w:b/>
                <w:sz w:val="20"/>
                <w:szCs w:val="20"/>
                <w:lang w:val="cs-CZ"/>
              </w:rPr>
              <w:t>Název studijního programu</w:t>
            </w:r>
          </w:p>
        </w:tc>
        <w:tc>
          <w:tcPr>
            <w:tcW w:w="6381" w:type="dxa"/>
            <w:gridSpan w:val="2"/>
          </w:tcPr>
          <w:p w14:paraId="27A5C48B" w14:textId="77777777" w:rsidR="00A9436F" w:rsidRPr="00A95F32" w:rsidRDefault="00A9436F" w:rsidP="00897862">
            <w:pPr>
              <w:pStyle w:val="TableParagraph"/>
              <w:spacing w:before="20" w:after="20" w:line="22" w:lineRule="atLeast"/>
              <w:ind w:left="57"/>
              <w:rPr>
                <w:b/>
                <w:sz w:val="20"/>
                <w:szCs w:val="20"/>
                <w:lang w:val="cs-CZ"/>
              </w:rPr>
            </w:pPr>
            <w:r w:rsidRPr="00A95F32">
              <w:rPr>
                <w:b/>
                <w:sz w:val="20"/>
                <w:szCs w:val="20"/>
                <w:lang w:val="cs-CZ"/>
              </w:rPr>
              <w:t>Chemie potravin a bioaktivních látek</w:t>
            </w:r>
          </w:p>
        </w:tc>
      </w:tr>
      <w:tr w:rsidR="00A9436F" w14:paraId="24B2C9C4" w14:textId="77777777" w:rsidTr="00D44916">
        <w:trPr>
          <w:trHeight w:val="230"/>
        </w:trPr>
        <w:tc>
          <w:tcPr>
            <w:tcW w:w="9250" w:type="dxa"/>
            <w:gridSpan w:val="3"/>
            <w:shd w:val="clear" w:color="auto" w:fill="F7C9AC"/>
          </w:tcPr>
          <w:p w14:paraId="3269ECEB" w14:textId="77777777" w:rsidR="00A9436F" w:rsidRPr="00A95F32" w:rsidRDefault="00A9436F" w:rsidP="00897862">
            <w:pPr>
              <w:pStyle w:val="TableParagraph"/>
              <w:spacing w:before="20" w:after="20" w:line="22" w:lineRule="atLeast"/>
              <w:ind w:left="3924" w:right="3912"/>
              <w:jc w:val="center"/>
              <w:rPr>
                <w:b/>
                <w:sz w:val="20"/>
                <w:szCs w:val="20"/>
                <w:lang w:val="cs-CZ"/>
              </w:rPr>
            </w:pPr>
            <w:r w:rsidRPr="00A95F32">
              <w:rPr>
                <w:b/>
                <w:sz w:val="20"/>
                <w:szCs w:val="20"/>
                <w:lang w:val="cs-CZ"/>
              </w:rPr>
              <w:t>Jmenný seznam</w:t>
            </w:r>
          </w:p>
        </w:tc>
      </w:tr>
      <w:tr w:rsidR="00A9436F" w14:paraId="27BABEAF" w14:textId="77777777" w:rsidTr="00D44916">
        <w:trPr>
          <w:trHeight w:val="230"/>
        </w:trPr>
        <w:tc>
          <w:tcPr>
            <w:tcW w:w="2869" w:type="dxa"/>
          </w:tcPr>
          <w:p w14:paraId="79F3283C" w14:textId="77777777" w:rsidR="00A9436F" w:rsidRPr="00A95F32" w:rsidRDefault="00A9436F" w:rsidP="00897862">
            <w:pPr>
              <w:pStyle w:val="TableParagraph"/>
              <w:spacing w:before="20" w:after="20" w:line="22" w:lineRule="atLeast"/>
              <w:ind w:left="57"/>
              <w:rPr>
                <w:b/>
                <w:sz w:val="20"/>
                <w:szCs w:val="20"/>
                <w:lang w:val="cs-CZ"/>
              </w:rPr>
            </w:pPr>
            <w:r w:rsidRPr="00A95F32">
              <w:rPr>
                <w:b/>
                <w:sz w:val="20"/>
                <w:szCs w:val="20"/>
                <w:lang w:val="cs-CZ"/>
              </w:rPr>
              <w:t>Příjmení</w:t>
            </w:r>
          </w:p>
        </w:tc>
        <w:tc>
          <w:tcPr>
            <w:tcW w:w="2977" w:type="dxa"/>
          </w:tcPr>
          <w:p w14:paraId="005B834E" w14:textId="77777777" w:rsidR="00A9436F" w:rsidRPr="00A95F32" w:rsidRDefault="00A9436F" w:rsidP="00897862">
            <w:pPr>
              <w:pStyle w:val="TableParagraph"/>
              <w:spacing w:before="20" w:after="20" w:line="22" w:lineRule="atLeast"/>
              <w:ind w:left="57"/>
              <w:rPr>
                <w:b/>
                <w:sz w:val="20"/>
                <w:szCs w:val="20"/>
                <w:lang w:val="cs-CZ"/>
              </w:rPr>
            </w:pPr>
            <w:r w:rsidRPr="00A95F32">
              <w:rPr>
                <w:b/>
                <w:sz w:val="20"/>
                <w:szCs w:val="20"/>
                <w:lang w:val="cs-CZ"/>
              </w:rPr>
              <w:t>Jméno</w:t>
            </w:r>
          </w:p>
        </w:tc>
        <w:tc>
          <w:tcPr>
            <w:tcW w:w="3404" w:type="dxa"/>
          </w:tcPr>
          <w:p w14:paraId="51C90467" w14:textId="77777777" w:rsidR="00A9436F" w:rsidRPr="00A95F32" w:rsidRDefault="00A9436F" w:rsidP="00897862">
            <w:pPr>
              <w:pStyle w:val="TableParagraph"/>
              <w:spacing w:before="20" w:after="20" w:line="22" w:lineRule="atLeast"/>
              <w:ind w:left="57"/>
              <w:rPr>
                <w:b/>
                <w:sz w:val="20"/>
                <w:szCs w:val="20"/>
                <w:lang w:val="cs-CZ"/>
              </w:rPr>
            </w:pPr>
            <w:r w:rsidRPr="00A95F32">
              <w:rPr>
                <w:b/>
                <w:sz w:val="20"/>
                <w:szCs w:val="20"/>
                <w:lang w:val="cs-CZ"/>
              </w:rPr>
              <w:t>Tituly</w:t>
            </w:r>
          </w:p>
        </w:tc>
      </w:tr>
      <w:tr w:rsidR="00A9436F" w14:paraId="5EC43A53" w14:textId="77777777" w:rsidTr="00D44916">
        <w:trPr>
          <w:trHeight w:val="230"/>
        </w:trPr>
        <w:tc>
          <w:tcPr>
            <w:tcW w:w="2869" w:type="dxa"/>
            <w:vAlign w:val="center"/>
          </w:tcPr>
          <w:p w14:paraId="054E212E" w14:textId="77777777" w:rsidR="00A9436F" w:rsidRPr="00A95F32" w:rsidRDefault="00874219" w:rsidP="00897862">
            <w:pPr>
              <w:spacing w:before="40" w:after="40"/>
              <w:ind w:left="57"/>
              <w:rPr>
                <w:color w:val="000000"/>
                <w:sz w:val="20"/>
                <w:szCs w:val="20"/>
              </w:rPr>
            </w:pPr>
            <w:hyperlink w:anchor="Buňka" w:history="1">
              <w:r w:rsidR="00A9436F" w:rsidRPr="00A95F32">
                <w:rPr>
                  <w:rStyle w:val="Hypertextovodkaz"/>
                  <w:sz w:val="20"/>
                  <w:szCs w:val="20"/>
                </w:rPr>
                <w:t>Buňka</w:t>
              </w:r>
            </w:hyperlink>
          </w:p>
        </w:tc>
        <w:tc>
          <w:tcPr>
            <w:tcW w:w="2977" w:type="dxa"/>
          </w:tcPr>
          <w:p w14:paraId="215B94AA" w14:textId="77777777" w:rsidR="00A9436F" w:rsidRPr="00A95F32" w:rsidRDefault="00A9436F" w:rsidP="00897862">
            <w:pPr>
              <w:pStyle w:val="TableParagraph"/>
              <w:spacing w:before="40" w:after="40" w:line="240" w:lineRule="auto"/>
              <w:ind w:left="57"/>
              <w:rPr>
                <w:sz w:val="20"/>
                <w:szCs w:val="20"/>
              </w:rPr>
            </w:pPr>
            <w:r w:rsidRPr="00A95F32">
              <w:rPr>
                <w:sz w:val="20"/>
                <w:szCs w:val="20"/>
              </w:rPr>
              <w:t>František</w:t>
            </w:r>
          </w:p>
        </w:tc>
        <w:tc>
          <w:tcPr>
            <w:tcW w:w="3404" w:type="dxa"/>
          </w:tcPr>
          <w:p w14:paraId="51630504"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3B5A58DA" w14:textId="77777777" w:rsidTr="00D44916">
        <w:trPr>
          <w:trHeight w:val="230"/>
        </w:trPr>
        <w:tc>
          <w:tcPr>
            <w:tcW w:w="2869" w:type="dxa"/>
            <w:vAlign w:val="center"/>
          </w:tcPr>
          <w:p w14:paraId="28FE741F" w14:textId="77777777" w:rsidR="00A9436F" w:rsidRPr="00A95F32" w:rsidRDefault="00874219" w:rsidP="00897862">
            <w:pPr>
              <w:spacing w:before="40" w:after="40"/>
              <w:ind w:left="57"/>
              <w:rPr>
                <w:color w:val="000000"/>
                <w:sz w:val="20"/>
                <w:szCs w:val="20"/>
              </w:rPr>
            </w:pPr>
            <w:hyperlink w:anchor="Buňková" w:history="1">
              <w:r w:rsidR="00A9436F" w:rsidRPr="00A95F32">
                <w:rPr>
                  <w:rStyle w:val="Hypertextovodkaz"/>
                  <w:sz w:val="20"/>
                  <w:szCs w:val="20"/>
                </w:rPr>
                <w:t>Buňková</w:t>
              </w:r>
            </w:hyperlink>
          </w:p>
        </w:tc>
        <w:tc>
          <w:tcPr>
            <w:tcW w:w="2977" w:type="dxa"/>
          </w:tcPr>
          <w:p w14:paraId="44B9874D"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Leona</w:t>
            </w:r>
          </w:p>
        </w:tc>
        <w:tc>
          <w:tcPr>
            <w:tcW w:w="3404" w:type="dxa"/>
          </w:tcPr>
          <w:p w14:paraId="1C887E19"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RNDr., Ph.D.</w:t>
            </w:r>
          </w:p>
        </w:tc>
      </w:tr>
      <w:tr w:rsidR="00A9436F" w14:paraId="4BE89C7B" w14:textId="77777777" w:rsidTr="00D44916">
        <w:trPr>
          <w:trHeight w:val="230"/>
        </w:trPr>
        <w:tc>
          <w:tcPr>
            <w:tcW w:w="2869" w:type="dxa"/>
            <w:vAlign w:val="center"/>
          </w:tcPr>
          <w:p w14:paraId="140F7FE2" w14:textId="77777777" w:rsidR="00A9436F" w:rsidRPr="00A95F32" w:rsidRDefault="00874219" w:rsidP="00897862">
            <w:pPr>
              <w:spacing w:before="40" w:after="40"/>
              <w:ind w:left="57"/>
              <w:rPr>
                <w:color w:val="000000"/>
                <w:sz w:val="20"/>
                <w:szCs w:val="20"/>
              </w:rPr>
            </w:pPr>
            <w:hyperlink w:anchor="Burešová" w:history="1">
              <w:r w:rsidR="00A9436F" w:rsidRPr="00A95F32">
                <w:rPr>
                  <w:rStyle w:val="Hypertextovodkaz"/>
                  <w:sz w:val="20"/>
                  <w:szCs w:val="20"/>
                </w:rPr>
                <w:t>Burešová</w:t>
              </w:r>
            </w:hyperlink>
          </w:p>
        </w:tc>
        <w:tc>
          <w:tcPr>
            <w:tcW w:w="2977" w:type="dxa"/>
          </w:tcPr>
          <w:p w14:paraId="31A9CF07" w14:textId="77777777" w:rsidR="00A9436F" w:rsidRPr="00A95F32" w:rsidRDefault="00A9436F" w:rsidP="00897862">
            <w:pPr>
              <w:pStyle w:val="TableParagraph"/>
              <w:spacing w:before="40" w:after="40" w:line="240" w:lineRule="auto"/>
              <w:ind w:left="57"/>
              <w:rPr>
                <w:sz w:val="20"/>
                <w:szCs w:val="20"/>
                <w:highlight w:val="cyan"/>
              </w:rPr>
            </w:pPr>
            <w:r w:rsidRPr="00A95F32">
              <w:rPr>
                <w:sz w:val="20"/>
                <w:szCs w:val="20"/>
              </w:rPr>
              <w:t>Iva</w:t>
            </w:r>
          </w:p>
        </w:tc>
        <w:tc>
          <w:tcPr>
            <w:tcW w:w="3404" w:type="dxa"/>
          </w:tcPr>
          <w:p w14:paraId="5A7815C9"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RNDr., Ph.D.</w:t>
            </w:r>
          </w:p>
        </w:tc>
      </w:tr>
      <w:tr w:rsidR="00A9436F" w14:paraId="635492B5" w14:textId="77777777" w:rsidTr="00D44916">
        <w:trPr>
          <w:trHeight w:val="230"/>
        </w:trPr>
        <w:tc>
          <w:tcPr>
            <w:tcW w:w="2869" w:type="dxa"/>
            <w:vAlign w:val="center"/>
          </w:tcPr>
          <w:p w14:paraId="4A331B67" w14:textId="77777777" w:rsidR="00A9436F" w:rsidRPr="00A95F32" w:rsidRDefault="00874219" w:rsidP="00897862">
            <w:pPr>
              <w:spacing w:before="40" w:after="40"/>
              <w:ind w:left="57"/>
              <w:rPr>
                <w:color w:val="000000"/>
                <w:sz w:val="20"/>
                <w:szCs w:val="20"/>
              </w:rPr>
            </w:pPr>
            <w:hyperlink w:anchor="Černíková" w:history="1">
              <w:r w:rsidR="00A9436F" w:rsidRPr="00A95F32">
                <w:rPr>
                  <w:rStyle w:val="Hypertextovodkaz"/>
                  <w:sz w:val="20"/>
                  <w:szCs w:val="20"/>
                </w:rPr>
                <w:t>Černíková</w:t>
              </w:r>
            </w:hyperlink>
          </w:p>
        </w:tc>
        <w:tc>
          <w:tcPr>
            <w:tcW w:w="2977" w:type="dxa"/>
          </w:tcPr>
          <w:p w14:paraId="25AF1423" w14:textId="77777777" w:rsidR="00A9436F" w:rsidRPr="00A95F32" w:rsidRDefault="00A9436F" w:rsidP="00897862">
            <w:pPr>
              <w:pStyle w:val="TableParagraph"/>
              <w:spacing w:before="40" w:after="40" w:line="240" w:lineRule="auto"/>
              <w:ind w:left="57"/>
              <w:rPr>
                <w:sz w:val="20"/>
                <w:szCs w:val="20"/>
              </w:rPr>
            </w:pPr>
            <w:r w:rsidRPr="00A95F32">
              <w:rPr>
                <w:sz w:val="20"/>
                <w:szCs w:val="20"/>
              </w:rPr>
              <w:t>Michaela</w:t>
            </w:r>
          </w:p>
        </w:tc>
        <w:tc>
          <w:tcPr>
            <w:tcW w:w="3404" w:type="dxa"/>
          </w:tcPr>
          <w:p w14:paraId="48A454C3" w14:textId="77777777" w:rsidR="00A9436F" w:rsidRPr="00A95F32" w:rsidRDefault="00A9436F" w:rsidP="00897862">
            <w:pPr>
              <w:pStyle w:val="TableParagraph"/>
              <w:spacing w:before="40" w:after="40" w:line="240" w:lineRule="auto"/>
              <w:ind w:left="57"/>
              <w:rPr>
                <w:sz w:val="20"/>
                <w:szCs w:val="20"/>
              </w:rPr>
            </w:pPr>
            <w:r w:rsidRPr="00A95F32">
              <w:rPr>
                <w:sz w:val="20"/>
                <w:szCs w:val="20"/>
              </w:rPr>
              <w:t>MVDr., Ph.D.</w:t>
            </w:r>
          </w:p>
        </w:tc>
      </w:tr>
      <w:tr w:rsidR="00A9436F" w14:paraId="5E76BE32" w14:textId="77777777" w:rsidTr="00D44916">
        <w:trPr>
          <w:trHeight w:val="230"/>
        </w:trPr>
        <w:tc>
          <w:tcPr>
            <w:tcW w:w="2869" w:type="dxa"/>
            <w:vAlign w:val="center"/>
          </w:tcPr>
          <w:p w14:paraId="3E8D09BD" w14:textId="77777777" w:rsidR="00A9436F" w:rsidRPr="00A95F32" w:rsidRDefault="00874219" w:rsidP="00897862">
            <w:pPr>
              <w:spacing w:before="40" w:after="40"/>
              <w:ind w:left="57"/>
              <w:rPr>
                <w:sz w:val="20"/>
                <w:szCs w:val="20"/>
                <w:highlight w:val="magenta"/>
              </w:rPr>
            </w:pPr>
            <w:hyperlink w:anchor="Dastychová" w:history="1">
              <w:r w:rsidR="00A9436F" w:rsidRPr="00A95F32">
                <w:rPr>
                  <w:rStyle w:val="Hypertextovodkaz"/>
                  <w:sz w:val="20"/>
                  <w:szCs w:val="20"/>
                </w:rPr>
                <w:t>Dastychová</w:t>
              </w:r>
            </w:hyperlink>
          </w:p>
        </w:tc>
        <w:tc>
          <w:tcPr>
            <w:tcW w:w="2977" w:type="dxa"/>
          </w:tcPr>
          <w:p w14:paraId="43BB6549" w14:textId="77777777" w:rsidR="00A9436F" w:rsidRPr="00A95F32" w:rsidRDefault="00A9436F" w:rsidP="00897862">
            <w:pPr>
              <w:pStyle w:val="TableParagraph"/>
              <w:spacing w:before="40" w:after="40" w:line="240" w:lineRule="auto"/>
              <w:ind w:left="57"/>
              <w:rPr>
                <w:sz w:val="20"/>
                <w:szCs w:val="20"/>
                <w:highlight w:val="magenta"/>
              </w:rPr>
            </w:pPr>
            <w:r w:rsidRPr="00A95F32">
              <w:rPr>
                <w:sz w:val="20"/>
                <w:szCs w:val="20"/>
              </w:rPr>
              <w:t>Lenka</w:t>
            </w:r>
          </w:p>
        </w:tc>
        <w:tc>
          <w:tcPr>
            <w:tcW w:w="3404" w:type="dxa"/>
          </w:tcPr>
          <w:p w14:paraId="07298241" w14:textId="77777777" w:rsidR="00A9436F" w:rsidRPr="00A95F32" w:rsidRDefault="00A9436F" w:rsidP="00897862">
            <w:pPr>
              <w:pStyle w:val="TableParagraph"/>
              <w:spacing w:before="40" w:after="40" w:line="240" w:lineRule="auto"/>
              <w:ind w:left="57"/>
              <w:rPr>
                <w:sz w:val="20"/>
                <w:szCs w:val="20"/>
                <w:highlight w:val="magenta"/>
              </w:rPr>
            </w:pPr>
            <w:r w:rsidRPr="00A95F32">
              <w:rPr>
                <w:sz w:val="20"/>
                <w:szCs w:val="20"/>
              </w:rPr>
              <w:t>RNDr., Ph.D.</w:t>
            </w:r>
          </w:p>
        </w:tc>
      </w:tr>
      <w:tr w:rsidR="00A9436F" w14:paraId="2EA2C492" w14:textId="77777777" w:rsidTr="00D44916">
        <w:trPr>
          <w:trHeight w:val="229"/>
        </w:trPr>
        <w:tc>
          <w:tcPr>
            <w:tcW w:w="2869" w:type="dxa"/>
            <w:vAlign w:val="center"/>
          </w:tcPr>
          <w:p w14:paraId="0C6B620D" w14:textId="77777777" w:rsidR="00A9436F" w:rsidRPr="00A95F32" w:rsidRDefault="00874219" w:rsidP="00897862">
            <w:pPr>
              <w:spacing w:before="40" w:after="40"/>
              <w:ind w:left="57"/>
              <w:rPr>
                <w:color w:val="000000"/>
                <w:sz w:val="20"/>
                <w:szCs w:val="20"/>
              </w:rPr>
            </w:pPr>
            <w:hyperlink w:anchor="Fišera" w:history="1">
              <w:r w:rsidR="00A9436F" w:rsidRPr="00A95F32">
                <w:rPr>
                  <w:rStyle w:val="Hypertextovodkaz"/>
                  <w:sz w:val="20"/>
                  <w:szCs w:val="20"/>
                </w:rPr>
                <w:t>Fišera</w:t>
              </w:r>
            </w:hyperlink>
          </w:p>
        </w:tc>
        <w:tc>
          <w:tcPr>
            <w:tcW w:w="2977" w:type="dxa"/>
          </w:tcPr>
          <w:p w14:paraId="0E9D570E"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Miroslav</w:t>
            </w:r>
          </w:p>
        </w:tc>
        <w:tc>
          <w:tcPr>
            <w:tcW w:w="3404" w:type="dxa"/>
          </w:tcPr>
          <w:p w14:paraId="45216EC1"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CSc.</w:t>
            </w:r>
          </w:p>
        </w:tc>
      </w:tr>
      <w:tr w:rsidR="00A9436F" w14:paraId="7F8FAC55" w14:textId="77777777" w:rsidTr="00D44916">
        <w:trPr>
          <w:trHeight w:val="230"/>
        </w:trPr>
        <w:tc>
          <w:tcPr>
            <w:tcW w:w="2869" w:type="dxa"/>
            <w:vAlign w:val="center"/>
          </w:tcPr>
          <w:p w14:paraId="355BE271" w14:textId="77777777" w:rsidR="00A9436F" w:rsidRPr="00A95F32" w:rsidRDefault="00874219" w:rsidP="00897862">
            <w:pPr>
              <w:spacing w:before="40" w:after="40"/>
              <w:ind w:left="57"/>
              <w:rPr>
                <w:color w:val="000000"/>
                <w:sz w:val="20"/>
                <w:szCs w:val="20"/>
              </w:rPr>
            </w:pPr>
            <w:hyperlink w:anchor="Gál" w:history="1">
              <w:r w:rsidR="00A9436F" w:rsidRPr="00A95F32">
                <w:rPr>
                  <w:rStyle w:val="Hypertextovodkaz"/>
                  <w:sz w:val="20"/>
                  <w:szCs w:val="20"/>
                </w:rPr>
                <w:t>Gál</w:t>
              </w:r>
            </w:hyperlink>
          </w:p>
        </w:tc>
        <w:tc>
          <w:tcPr>
            <w:tcW w:w="2977" w:type="dxa"/>
          </w:tcPr>
          <w:p w14:paraId="210AD4E1" w14:textId="77777777" w:rsidR="00A9436F" w:rsidRPr="00A95F32" w:rsidRDefault="00A9436F" w:rsidP="00897862">
            <w:pPr>
              <w:pStyle w:val="TableParagraph"/>
              <w:spacing w:before="40" w:after="40" w:line="240" w:lineRule="auto"/>
              <w:ind w:left="57"/>
              <w:rPr>
                <w:sz w:val="20"/>
                <w:szCs w:val="20"/>
              </w:rPr>
            </w:pPr>
            <w:r w:rsidRPr="00A95F32">
              <w:rPr>
                <w:sz w:val="20"/>
                <w:szCs w:val="20"/>
              </w:rPr>
              <w:t>Robert</w:t>
            </w:r>
          </w:p>
        </w:tc>
        <w:tc>
          <w:tcPr>
            <w:tcW w:w="3404" w:type="dxa"/>
          </w:tcPr>
          <w:p w14:paraId="37958EAF"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54CE7D84" w14:textId="77777777" w:rsidTr="00D44916">
        <w:trPr>
          <w:trHeight w:val="230"/>
        </w:trPr>
        <w:tc>
          <w:tcPr>
            <w:tcW w:w="2869" w:type="dxa"/>
            <w:vAlign w:val="center"/>
          </w:tcPr>
          <w:p w14:paraId="45D33423" w14:textId="77777777" w:rsidR="00A9436F" w:rsidRPr="00A95F32" w:rsidRDefault="00874219" w:rsidP="00897862">
            <w:pPr>
              <w:spacing w:before="40" w:after="40"/>
              <w:ind w:left="57"/>
              <w:rPr>
                <w:color w:val="000000"/>
                <w:sz w:val="20"/>
                <w:szCs w:val="20"/>
              </w:rPr>
            </w:pPr>
            <w:hyperlink w:anchor="Humpolíček" w:history="1">
              <w:r w:rsidR="00A9436F" w:rsidRPr="00A95F32">
                <w:rPr>
                  <w:rStyle w:val="Hypertextovodkaz"/>
                  <w:sz w:val="20"/>
                  <w:szCs w:val="20"/>
                </w:rPr>
                <w:t>Humpolíček</w:t>
              </w:r>
            </w:hyperlink>
          </w:p>
        </w:tc>
        <w:tc>
          <w:tcPr>
            <w:tcW w:w="2977" w:type="dxa"/>
          </w:tcPr>
          <w:p w14:paraId="5283F4E9" w14:textId="77777777" w:rsidR="00A9436F" w:rsidRPr="00A95F32" w:rsidRDefault="00A9436F" w:rsidP="00897862">
            <w:pPr>
              <w:pStyle w:val="TableParagraph"/>
              <w:spacing w:before="40" w:after="40" w:line="240" w:lineRule="auto"/>
              <w:ind w:left="57"/>
              <w:rPr>
                <w:color w:val="000000"/>
                <w:sz w:val="20"/>
                <w:szCs w:val="20"/>
              </w:rPr>
            </w:pPr>
            <w:r w:rsidRPr="00A95F32">
              <w:rPr>
                <w:color w:val="000000"/>
                <w:sz w:val="20"/>
                <w:szCs w:val="20"/>
              </w:rPr>
              <w:t>Petr</w:t>
            </w:r>
          </w:p>
        </w:tc>
        <w:tc>
          <w:tcPr>
            <w:tcW w:w="3404" w:type="dxa"/>
          </w:tcPr>
          <w:p w14:paraId="2B577273"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doc. Ing., Ph.D.</w:t>
            </w:r>
          </w:p>
        </w:tc>
      </w:tr>
      <w:tr w:rsidR="00A9436F" w14:paraId="4B6B825C" w14:textId="77777777" w:rsidTr="00D44916">
        <w:trPr>
          <w:trHeight w:val="230"/>
        </w:trPr>
        <w:tc>
          <w:tcPr>
            <w:tcW w:w="2869" w:type="dxa"/>
            <w:vAlign w:val="center"/>
          </w:tcPr>
          <w:p w14:paraId="10B225B2" w14:textId="77777777" w:rsidR="00A9436F" w:rsidRPr="00A95F32" w:rsidRDefault="00874219" w:rsidP="00897862">
            <w:pPr>
              <w:spacing w:before="40" w:after="40"/>
              <w:ind w:left="57"/>
              <w:rPr>
                <w:color w:val="000000"/>
                <w:sz w:val="20"/>
                <w:szCs w:val="20"/>
              </w:rPr>
            </w:pPr>
            <w:hyperlink w:anchor="Ingr" w:history="1">
              <w:r w:rsidR="00A9436F" w:rsidRPr="00A95F32">
                <w:rPr>
                  <w:rStyle w:val="Hypertextovodkaz"/>
                  <w:sz w:val="20"/>
                  <w:szCs w:val="20"/>
                </w:rPr>
                <w:t>Ingr</w:t>
              </w:r>
            </w:hyperlink>
          </w:p>
        </w:tc>
        <w:tc>
          <w:tcPr>
            <w:tcW w:w="2977" w:type="dxa"/>
          </w:tcPr>
          <w:p w14:paraId="1D5CD0FE"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Marek</w:t>
            </w:r>
          </w:p>
        </w:tc>
        <w:tc>
          <w:tcPr>
            <w:tcW w:w="3404" w:type="dxa"/>
          </w:tcPr>
          <w:p w14:paraId="0CCA6403" w14:textId="77777777" w:rsidR="00A9436F" w:rsidRPr="00A95F32" w:rsidRDefault="00A9436F" w:rsidP="00897862">
            <w:pPr>
              <w:pStyle w:val="TableParagraph"/>
              <w:spacing w:before="40" w:after="40" w:line="240" w:lineRule="auto"/>
              <w:ind w:left="57"/>
              <w:rPr>
                <w:sz w:val="20"/>
                <w:szCs w:val="20"/>
              </w:rPr>
            </w:pPr>
            <w:r w:rsidRPr="00A95F32">
              <w:rPr>
                <w:sz w:val="20"/>
                <w:szCs w:val="20"/>
              </w:rPr>
              <w:t>RNDr., Ph.D.</w:t>
            </w:r>
          </w:p>
        </w:tc>
      </w:tr>
      <w:tr w:rsidR="00A9436F" w14:paraId="555E1466" w14:textId="77777777" w:rsidTr="00D44916">
        <w:trPr>
          <w:trHeight w:val="230"/>
        </w:trPr>
        <w:tc>
          <w:tcPr>
            <w:tcW w:w="2869" w:type="dxa"/>
            <w:vAlign w:val="center"/>
          </w:tcPr>
          <w:p w14:paraId="7674D0E5" w14:textId="77777777" w:rsidR="00A9436F" w:rsidRPr="00A95F32" w:rsidRDefault="00874219" w:rsidP="00897862">
            <w:pPr>
              <w:spacing w:before="40" w:after="40"/>
              <w:ind w:left="57"/>
              <w:rPr>
                <w:color w:val="000000"/>
                <w:sz w:val="20"/>
                <w:szCs w:val="20"/>
              </w:rPr>
            </w:pPr>
            <w:hyperlink w:anchor="Janalíková" w:history="1">
              <w:r w:rsidR="00A9436F" w:rsidRPr="00A95F32">
                <w:rPr>
                  <w:rStyle w:val="Hypertextovodkaz"/>
                  <w:sz w:val="20"/>
                  <w:szCs w:val="20"/>
                </w:rPr>
                <w:t>Janalíková</w:t>
              </w:r>
            </w:hyperlink>
          </w:p>
        </w:tc>
        <w:tc>
          <w:tcPr>
            <w:tcW w:w="2977" w:type="dxa"/>
          </w:tcPr>
          <w:p w14:paraId="7A7EDA59"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Magda</w:t>
            </w:r>
          </w:p>
        </w:tc>
        <w:tc>
          <w:tcPr>
            <w:tcW w:w="3404" w:type="dxa"/>
          </w:tcPr>
          <w:p w14:paraId="6F8B7D98" w14:textId="77777777" w:rsidR="00A9436F" w:rsidRPr="00A95F32" w:rsidRDefault="00A9436F" w:rsidP="00897862">
            <w:pPr>
              <w:pStyle w:val="TableParagraph"/>
              <w:spacing w:before="40" w:after="40" w:line="240" w:lineRule="auto"/>
              <w:ind w:left="57"/>
              <w:rPr>
                <w:sz w:val="20"/>
                <w:szCs w:val="20"/>
              </w:rPr>
            </w:pPr>
            <w:r w:rsidRPr="00A95F32">
              <w:rPr>
                <w:sz w:val="20"/>
                <w:szCs w:val="20"/>
              </w:rPr>
              <w:t>Mgr., Ph.D.</w:t>
            </w:r>
          </w:p>
        </w:tc>
      </w:tr>
      <w:tr w:rsidR="00A9436F" w14:paraId="6F86F711" w14:textId="77777777" w:rsidTr="00D44916">
        <w:trPr>
          <w:trHeight w:val="230"/>
        </w:trPr>
        <w:tc>
          <w:tcPr>
            <w:tcW w:w="2869" w:type="dxa"/>
            <w:vAlign w:val="center"/>
          </w:tcPr>
          <w:p w14:paraId="1541615A" w14:textId="77777777" w:rsidR="00A9436F" w:rsidRPr="00A95F32" w:rsidRDefault="00874219" w:rsidP="00897862">
            <w:pPr>
              <w:spacing w:before="40" w:after="40"/>
              <w:ind w:left="57"/>
              <w:rPr>
                <w:color w:val="000000"/>
                <w:sz w:val="20"/>
                <w:szCs w:val="20"/>
              </w:rPr>
            </w:pPr>
            <w:hyperlink w:anchor="Kafka" w:history="1">
              <w:r w:rsidR="00A9436F" w:rsidRPr="00A95F32">
                <w:rPr>
                  <w:rStyle w:val="Hypertextovodkaz"/>
                  <w:sz w:val="20"/>
                  <w:szCs w:val="20"/>
                </w:rPr>
                <w:t>Kafka</w:t>
              </w:r>
            </w:hyperlink>
          </w:p>
        </w:tc>
        <w:tc>
          <w:tcPr>
            <w:tcW w:w="2977" w:type="dxa"/>
          </w:tcPr>
          <w:p w14:paraId="08407A70" w14:textId="77777777" w:rsidR="00A9436F" w:rsidRPr="00A95F32" w:rsidRDefault="00A9436F" w:rsidP="00897862">
            <w:pPr>
              <w:pStyle w:val="TableParagraph"/>
              <w:spacing w:before="40" w:after="40" w:line="240" w:lineRule="auto"/>
              <w:ind w:left="57"/>
              <w:rPr>
                <w:sz w:val="20"/>
                <w:szCs w:val="20"/>
              </w:rPr>
            </w:pPr>
            <w:r w:rsidRPr="00A95F32">
              <w:rPr>
                <w:sz w:val="20"/>
                <w:szCs w:val="20"/>
              </w:rPr>
              <w:t>Stanislav</w:t>
            </w:r>
          </w:p>
        </w:tc>
        <w:tc>
          <w:tcPr>
            <w:tcW w:w="3404" w:type="dxa"/>
          </w:tcPr>
          <w:p w14:paraId="2CA5CBC4"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CSc.</w:t>
            </w:r>
          </w:p>
        </w:tc>
      </w:tr>
      <w:tr w:rsidR="00A9436F" w14:paraId="12D70015" w14:textId="77777777" w:rsidTr="00D44916">
        <w:trPr>
          <w:trHeight w:val="230"/>
        </w:trPr>
        <w:tc>
          <w:tcPr>
            <w:tcW w:w="2869" w:type="dxa"/>
            <w:vAlign w:val="center"/>
          </w:tcPr>
          <w:p w14:paraId="5131AEAE" w14:textId="77777777" w:rsidR="00A9436F" w:rsidRPr="00A95F32" w:rsidRDefault="00874219" w:rsidP="00897862">
            <w:pPr>
              <w:spacing w:before="40" w:after="40"/>
              <w:ind w:left="57"/>
              <w:rPr>
                <w:color w:val="000000"/>
                <w:sz w:val="20"/>
                <w:szCs w:val="20"/>
              </w:rPr>
            </w:pPr>
            <w:hyperlink w:anchor="Lapčík" w:history="1">
              <w:r w:rsidR="00A9436F" w:rsidRPr="00A95F32">
                <w:rPr>
                  <w:rStyle w:val="Hypertextovodkaz"/>
                  <w:sz w:val="20"/>
                  <w:szCs w:val="20"/>
                </w:rPr>
                <w:t>Lapčík</w:t>
              </w:r>
            </w:hyperlink>
          </w:p>
        </w:tc>
        <w:tc>
          <w:tcPr>
            <w:tcW w:w="2977" w:type="dxa"/>
            <w:vAlign w:val="center"/>
          </w:tcPr>
          <w:p w14:paraId="7A072944" w14:textId="77777777" w:rsidR="00A9436F" w:rsidRPr="00A95F32" w:rsidRDefault="00A9436F" w:rsidP="00897862">
            <w:pPr>
              <w:spacing w:before="40" w:after="40"/>
              <w:ind w:left="57"/>
              <w:rPr>
                <w:sz w:val="20"/>
                <w:szCs w:val="20"/>
              </w:rPr>
            </w:pPr>
            <w:r w:rsidRPr="00A95F32">
              <w:rPr>
                <w:sz w:val="20"/>
                <w:szCs w:val="20"/>
              </w:rPr>
              <w:t>Lubomír</w:t>
            </w:r>
          </w:p>
        </w:tc>
        <w:tc>
          <w:tcPr>
            <w:tcW w:w="3404" w:type="dxa"/>
          </w:tcPr>
          <w:p w14:paraId="7FC710A8" w14:textId="77777777" w:rsidR="00A9436F" w:rsidRPr="00A95F32" w:rsidRDefault="00A9436F" w:rsidP="00897862">
            <w:pPr>
              <w:pStyle w:val="TableParagraph"/>
              <w:spacing w:before="40" w:after="40" w:line="240" w:lineRule="auto"/>
              <w:ind w:left="57"/>
              <w:rPr>
                <w:sz w:val="20"/>
                <w:szCs w:val="20"/>
              </w:rPr>
            </w:pPr>
            <w:r w:rsidRPr="00A95F32">
              <w:rPr>
                <w:sz w:val="20"/>
                <w:szCs w:val="20"/>
              </w:rPr>
              <w:t>prof. Ing., CSc.</w:t>
            </w:r>
          </w:p>
        </w:tc>
      </w:tr>
      <w:tr w:rsidR="00A9436F" w14:paraId="666878E8" w14:textId="77777777" w:rsidTr="00D44916">
        <w:trPr>
          <w:trHeight w:val="230"/>
        </w:trPr>
        <w:tc>
          <w:tcPr>
            <w:tcW w:w="2869" w:type="dxa"/>
            <w:vAlign w:val="center"/>
          </w:tcPr>
          <w:p w14:paraId="5D2AF3A1" w14:textId="77777777" w:rsidR="00A9436F" w:rsidRPr="00A95F32" w:rsidRDefault="00874219" w:rsidP="00897862">
            <w:pPr>
              <w:spacing w:before="40" w:after="40"/>
              <w:ind w:left="57"/>
              <w:rPr>
                <w:color w:val="000000"/>
                <w:sz w:val="20"/>
                <w:szCs w:val="20"/>
              </w:rPr>
            </w:pPr>
            <w:hyperlink w:anchor="Lapčíková" w:history="1">
              <w:r w:rsidR="00A9436F" w:rsidRPr="00A95F32">
                <w:rPr>
                  <w:rStyle w:val="Hypertextovodkaz"/>
                  <w:sz w:val="20"/>
                  <w:szCs w:val="20"/>
                </w:rPr>
                <w:t>Lapčíková</w:t>
              </w:r>
            </w:hyperlink>
          </w:p>
        </w:tc>
        <w:tc>
          <w:tcPr>
            <w:tcW w:w="2977" w:type="dxa"/>
            <w:vAlign w:val="center"/>
          </w:tcPr>
          <w:p w14:paraId="53D144B3" w14:textId="77777777" w:rsidR="00A9436F" w:rsidRPr="00A95F32" w:rsidRDefault="00A9436F" w:rsidP="00897862">
            <w:pPr>
              <w:spacing w:before="40" w:after="40"/>
              <w:ind w:left="57"/>
              <w:rPr>
                <w:color w:val="000000"/>
                <w:sz w:val="20"/>
                <w:szCs w:val="20"/>
              </w:rPr>
            </w:pPr>
            <w:r w:rsidRPr="00A95F32">
              <w:rPr>
                <w:color w:val="000000"/>
                <w:sz w:val="20"/>
                <w:szCs w:val="20"/>
              </w:rPr>
              <w:t>Barbora</w:t>
            </w:r>
          </w:p>
        </w:tc>
        <w:tc>
          <w:tcPr>
            <w:tcW w:w="3404" w:type="dxa"/>
          </w:tcPr>
          <w:p w14:paraId="1E455F5F"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Mgr., Ph.D.</w:t>
            </w:r>
          </w:p>
        </w:tc>
      </w:tr>
      <w:tr w:rsidR="00A9436F" w14:paraId="2498A669" w14:textId="77777777" w:rsidTr="00D44916">
        <w:trPr>
          <w:trHeight w:val="230"/>
        </w:trPr>
        <w:tc>
          <w:tcPr>
            <w:tcW w:w="2869" w:type="dxa"/>
            <w:vAlign w:val="center"/>
          </w:tcPr>
          <w:p w14:paraId="458CB08F" w14:textId="1BA95417" w:rsidR="00A9436F" w:rsidRPr="00A95F32" w:rsidRDefault="00874219" w:rsidP="00897862">
            <w:pPr>
              <w:spacing w:before="40" w:after="40"/>
              <w:ind w:left="57"/>
              <w:rPr>
                <w:sz w:val="20"/>
                <w:szCs w:val="20"/>
              </w:rPr>
            </w:pPr>
            <w:hyperlink w:anchor="Lazárková" w:history="1">
              <w:r w:rsidR="00A9436F" w:rsidRPr="00A95F32">
                <w:rPr>
                  <w:rStyle w:val="Hypertextovodkaz"/>
                  <w:sz w:val="20"/>
                  <w:szCs w:val="20"/>
                </w:rPr>
                <w:t>Lazárková</w:t>
              </w:r>
            </w:hyperlink>
          </w:p>
        </w:tc>
        <w:tc>
          <w:tcPr>
            <w:tcW w:w="2977" w:type="dxa"/>
            <w:vAlign w:val="center"/>
          </w:tcPr>
          <w:p w14:paraId="415E2B80" w14:textId="331E02D9" w:rsidR="00A9436F" w:rsidRPr="00A95F32" w:rsidRDefault="00A9436F" w:rsidP="00897862">
            <w:pPr>
              <w:spacing w:before="40" w:after="40"/>
              <w:ind w:left="57"/>
              <w:rPr>
                <w:color w:val="000000"/>
                <w:sz w:val="20"/>
                <w:szCs w:val="20"/>
              </w:rPr>
            </w:pPr>
            <w:r w:rsidRPr="00A95F32">
              <w:rPr>
                <w:color w:val="000000"/>
                <w:sz w:val="20"/>
                <w:szCs w:val="20"/>
              </w:rPr>
              <w:t>Zuzana</w:t>
            </w:r>
          </w:p>
        </w:tc>
        <w:tc>
          <w:tcPr>
            <w:tcW w:w="3404" w:type="dxa"/>
          </w:tcPr>
          <w:p w14:paraId="54B7A743" w14:textId="21601DEB"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63A07066" w14:textId="77777777" w:rsidTr="00D44916">
        <w:trPr>
          <w:trHeight w:val="230"/>
        </w:trPr>
        <w:tc>
          <w:tcPr>
            <w:tcW w:w="2869" w:type="dxa"/>
            <w:vAlign w:val="center"/>
          </w:tcPr>
          <w:p w14:paraId="50F33B5D" w14:textId="77777777" w:rsidR="00A9436F" w:rsidRPr="00A95F32" w:rsidRDefault="00874219" w:rsidP="00897862">
            <w:pPr>
              <w:spacing w:before="40" w:after="40"/>
              <w:ind w:left="57"/>
              <w:rPr>
                <w:sz w:val="20"/>
                <w:szCs w:val="20"/>
              </w:rPr>
            </w:pPr>
            <w:hyperlink w:anchor="Lehocký" w:history="1">
              <w:r w:rsidR="00A9436F" w:rsidRPr="00A95F32">
                <w:rPr>
                  <w:rStyle w:val="Hypertextovodkaz"/>
                  <w:sz w:val="20"/>
                  <w:szCs w:val="20"/>
                </w:rPr>
                <w:t>Lehocký</w:t>
              </w:r>
            </w:hyperlink>
          </w:p>
        </w:tc>
        <w:tc>
          <w:tcPr>
            <w:tcW w:w="2977" w:type="dxa"/>
            <w:vAlign w:val="center"/>
          </w:tcPr>
          <w:p w14:paraId="1E394BE2" w14:textId="77777777" w:rsidR="00A9436F" w:rsidRPr="00A95F32" w:rsidRDefault="00A9436F" w:rsidP="00897862">
            <w:pPr>
              <w:spacing w:before="40" w:after="40"/>
              <w:ind w:left="57"/>
              <w:rPr>
                <w:sz w:val="20"/>
                <w:szCs w:val="20"/>
              </w:rPr>
            </w:pPr>
            <w:r w:rsidRPr="00A72A3B">
              <w:rPr>
                <w:color w:val="000000"/>
                <w:sz w:val="20"/>
                <w:szCs w:val="20"/>
              </w:rPr>
              <w:t>Marián</w:t>
            </w:r>
          </w:p>
        </w:tc>
        <w:tc>
          <w:tcPr>
            <w:tcW w:w="3404" w:type="dxa"/>
          </w:tcPr>
          <w:p w14:paraId="1720E290"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18607792" w14:textId="77777777" w:rsidTr="00D44916">
        <w:trPr>
          <w:trHeight w:val="230"/>
        </w:trPr>
        <w:tc>
          <w:tcPr>
            <w:tcW w:w="2869" w:type="dxa"/>
            <w:vAlign w:val="center"/>
          </w:tcPr>
          <w:p w14:paraId="1D04DAD7" w14:textId="77777777" w:rsidR="00A9436F" w:rsidRPr="00A95F32" w:rsidRDefault="00874219" w:rsidP="00897862">
            <w:pPr>
              <w:spacing w:before="40" w:after="40"/>
              <w:ind w:left="57"/>
              <w:rPr>
                <w:color w:val="000000"/>
                <w:sz w:val="20"/>
                <w:szCs w:val="20"/>
              </w:rPr>
            </w:pPr>
            <w:hyperlink w:anchor="Lorencová" w:history="1">
              <w:r w:rsidR="00A9436F" w:rsidRPr="00A95F32">
                <w:rPr>
                  <w:rStyle w:val="Hypertextovodkaz"/>
                  <w:sz w:val="20"/>
                  <w:szCs w:val="20"/>
                </w:rPr>
                <w:t>Lorencová</w:t>
              </w:r>
            </w:hyperlink>
          </w:p>
        </w:tc>
        <w:tc>
          <w:tcPr>
            <w:tcW w:w="2977" w:type="dxa"/>
            <w:vAlign w:val="center"/>
          </w:tcPr>
          <w:p w14:paraId="5E4C1F27" w14:textId="77777777" w:rsidR="00A9436F" w:rsidRPr="00A95F32" w:rsidRDefault="00A9436F" w:rsidP="00897862">
            <w:pPr>
              <w:spacing w:before="40" w:after="40"/>
              <w:ind w:left="57"/>
              <w:rPr>
                <w:color w:val="FF0000"/>
                <w:sz w:val="20"/>
                <w:szCs w:val="20"/>
              </w:rPr>
            </w:pPr>
            <w:r w:rsidRPr="00A95F32">
              <w:rPr>
                <w:sz w:val="20"/>
                <w:szCs w:val="20"/>
              </w:rPr>
              <w:t>Eva</w:t>
            </w:r>
          </w:p>
        </w:tc>
        <w:tc>
          <w:tcPr>
            <w:tcW w:w="3404" w:type="dxa"/>
          </w:tcPr>
          <w:p w14:paraId="29540C16"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6C67BF0A" w14:textId="77777777" w:rsidTr="00D44916">
        <w:trPr>
          <w:trHeight w:val="230"/>
        </w:trPr>
        <w:tc>
          <w:tcPr>
            <w:tcW w:w="2869" w:type="dxa"/>
            <w:vAlign w:val="center"/>
          </w:tcPr>
          <w:p w14:paraId="47D7CBC5" w14:textId="77777777" w:rsidR="00A9436F" w:rsidRPr="00A95F32" w:rsidRDefault="00874219" w:rsidP="00897862">
            <w:pPr>
              <w:spacing w:before="40" w:after="40"/>
              <w:ind w:left="57"/>
              <w:rPr>
                <w:sz w:val="20"/>
                <w:szCs w:val="20"/>
              </w:rPr>
            </w:pPr>
            <w:hyperlink w:anchor="Minařík" w:history="1">
              <w:r w:rsidR="00A9436F" w:rsidRPr="00A95F32">
                <w:rPr>
                  <w:rStyle w:val="Hypertextovodkaz"/>
                  <w:sz w:val="20"/>
                  <w:szCs w:val="20"/>
                </w:rPr>
                <w:t>Minařík</w:t>
              </w:r>
            </w:hyperlink>
          </w:p>
        </w:tc>
        <w:tc>
          <w:tcPr>
            <w:tcW w:w="2977" w:type="dxa"/>
            <w:vAlign w:val="center"/>
          </w:tcPr>
          <w:p w14:paraId="3CB11317" w14:textId="77777777" w:rsidR="00A9436F" w:rsidRPr="00A95F32" w:rsidRDefault="00A9436F" w:rsidP="00897862">
            <w:pPr>
              <w:spacing w:before="40" w:after="40"/>
              <w:ind w:left="57"/>
              <w:rPr>
                <w:color w:val="000000"/>
                <w:sz w:val="20"/>
                <w:szCs w:val="20"/>
              </w:rPr>
            </w:pPr>
            <w:r w:rsidRPr="00A95F32">
              <w:rPr>
                <w:color w:val="000000"/>
                <w:sz w:val="20"/>
                <w:szCs w:val="20"/>
              </w:rPr>
              <w:t>Antonín</w:t>
            </w:r>
          </w:p>
        </w:tc>
        <w:tc>
          <w:tcPr>
            <w:tcW w:w="3404" w:type="dxa"/>
          </w:tcPr>
          <w:p w14:paraId="703640FB"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38D015B7" w14:textId="77777777" w:rsidTr="00D44916">
        <w:trPr>
          <w:trHeight w:val="230"/>
        </w:trPr>
        <w:tc>
          <w:tcPr>
            <w:tcW w:w="2869" w:type="dxa"/>
            <w:vAlign w:val="center"/>
          </w:tcPr>
          <w:p w14:paraId="2328C37E" w14:textId="77777777" w:rsidR="00A9436F" w:rsidRPr="00A95F32" w:rsidRDefault="00874219" w:rsidP="00897862">
            <w:pPr>
              <w:spacing w:before="40" w:after="40"/>
              <w:ind w:left="57"/>
              <w:rPr>
                <w:color w:val="000000"/>
                <w:sz w:val="20"/>
                <w:szCs w:val="20"/>
              </w:rPr>
            </w:pPr>
            <w:hyperlink w:anchor="Mlček" w:history="1">
              <w:r w:rsidR="00A9436F" w:rsidRPr="00A95F32">
                <w:rPr>
                  <w:rStyle w:val="Hypertextovodkaz"/>
                  <w:sz w:val="20"/>
                  <w:szCs w:val="20"/>
                </w:rPr>
                <w:t>Mlček</w:t>
              </w:r>
            </w:hyperlink>
          </w:p>
        </w:tc>
        <w:tc>
          <w:tcPr>
            <w:tcW w:w="2977" w:type="dxa"/>
            <w:vAlign w:val="center"/>
          </w:tcPr>
          <w:p w14:paraId="6DE0758A" w14:textId="77777777" w:rsidR="00A9436F" w:rsidRPr="00A95F32" w:rsidRDefault="00A9436F" w:rsidP="00897862">
            <w:pPr>
              <w:spacing w:before="40" w:after="40"/>
              <w:ind w:left="57"/>
              <w:rPr>
                <w:color w:val="000000"/>
                <w:sz w:val="20"/>
                <w:szCs w:val="20"/>
              </w:rPr>
            </w:pPr>
            <w:r w:rsidRPr="00A95F32">
              <w:rPr>
                <w:color w:val="000000"/>
                <w:sz w:val="20"/>
                <w:szCs w:val="20"/>
              </w:rPr>
              <w:t>Jiří</w:t>
            </w:r>
          </w:p>
        </w:tc>
        <w:tc>
          <w:tcPr>
            <w:tcW w:w="3404" w:type="dxa"/>
          </w:tcPr>
          <w:p w14:paraId="570A14E2"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74CDAEC9" w14:textId="77777777" w:rsidTr="00D44916">
        <w:trPr>
          <w:trHeight w:val="230"/>
        </w:trPr>
        <w:tc>
          <w:tcPr>
            <w:tcW w:w="2869" w:type="dxa"/>
            <w:vAlign w:val="center"/>
          </w:tcPr>
          <w:p w14:paraId="64804C0E" w14:textId="77777777" w:rsidR="00A9436F" w:rsidRPr="00A95F32" w:rsidRDefault="00874219" w:rsidP="00897862">
            <w:pPr>
              <w:spacing w:before="40" w:after="40"/>
              <w:ind w:left="57"/>
              <w:rPr>
                <w:color w:val="000000"/>
                <w:sz w:val="20"/>
                <w:szCs w:val="20"/>
              </w:rPr>
            </w:pPr>
            <w:hyperlink w:anchor="Pachlová" w:history="1">
              <w:r w:rsidR="00A9436F" w:rsidRPr="00A95F32">
                <w:rPr>
                  <w:rStyle w:val="Hypertextovodkaz"/>
                  <w:sz w:val="20"/>
                  <w:szCs w:val="20"/>
                </w:rPr>
                <w:t>Pachlová</w:t>
              </w:r>
            </w:hyperlink>
          </w:p>
        </w:tc>
        <w:tc>
          <w:tcPr>
            <w:tcW w:w="2977" w:type="dxa"/>
            <w:vAlign w:val="center"/>
          </w:tcPr>
          <w:p w14:paraId="28F29AB1" w14:textId="77777777" w:rsidR="00A9436F" w:rsidRPr="00A95F32" w:rsidRDefault="00A9436F" w:rsidP="00897862">
            <w:pPr>
              <w:spacing w:before="40" w:after="40"/>
              <w:ind w:left="57"/>
              <w:rPr>
                <w:color w:val="000000"/>
                <w:sz w:val="20"/>
                <w:szCs w:val="20"/>
              </w:rPr>
            </w:pPr>
            <w:r w:rsidRPr="00A95F32">
              <w:rPr>
                <w:color w:val="000000"/>
                <w:sz w:val="20"/>
                <w:szCs w:val="20"/>
              </w:rPr>
              <w:t>Vendula</w:t>
            </w:r>
          </w:p>
        </w:tc>
        <w:tc>
          <w:tcPr>
            <w:tcW w:w="3404" w:type="dxa"/>
          </w:tcPr>
          <w:p w14:paraId="7E253776"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2D5393FF" w14:textId="77777777" w:rsidTr="00D44916">
        <w:trPr>
          <w:trHeight w:val="230"/>
        </w:trPr>
        <w:tc>
          <w:tcPr>
            <w:tcW w:w="2869" w:type="dxa"/>
            <w:vAlign w:val="center"/>
          </w:tcPr>
          <w:p w14:paraId="074CB175" w14:textId="77777777" w:rsidR="00A9436F" w:rsidRPr="00A95F32" w:rsidRDefault="00874219" w:rsidP="00897862">
            <w:pPr>
              <w:spacing w:before="40" w:after="40"/>
              <w:ind w:left="57"/>
              <w:rPr>
                <w:color w:val="000000"/>
                <w:sz w:val="20"/>
                <w:szCs w:val="20"/>
              </w:rPr>
            </w:pPr>
            <w:hyperlink w:anchor="Ponížil" w:history="1">
              <w:r w:rsidR="00A9436F" w:rsidRPr="00A95F32">
                <w:rPr>
                  <w:rStyle w:val="Hypertextovodkaz"/>
                  <w:sz w:val="20"/>
                  <w:szCs w:val="20"/>
                </w:rPr>
                <w:t>Ponížil</w:t>
              </w:r>
            </w:hyperlink>
          </w:p>
        </w:tc>
        <w:tc>
          <w:tcPr>
            <w:tcW w:w="2977" w:type="dxa"/>
          </w:tcPr>
          <w:p w14:paraId="24408B01"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Petr</w:t>
            </w:r>
          </w:p>
        </w:tc>
        <w:tc>
          <w:tcPr>
            <w:tcW w:w="3404" w:type="dxa"/>
          </w:tcPr>
          <w:p w14:paraId="5B21735D"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RNDr., Ph.D.</w:t>
            </w:r>
          </w:p>
        </w:tc>
      </w:tr>
      <w:tr w:rsidR="00A9436F" w14:paraId="4F095CAB" w14:textId="77777777" w:rsidTr="00D44916">
        <w:trPr>
          <w:trHeight w:val="230"/>
        </w:trPr>
        <w:tc>
          <w:tcPr>
            <w:tcW w:w="2869" w:type="dxa"/>
            <w:vAlign w:val="center"/>
          </w:tcPr>
          <w:p w14:paraId="7A6175F9" w14:textId="77777777" w:rsidR="00A9436F" w:rsidRPr="00A95F32" w:rsidRDefault="00874219" w:rsidP="00897862">
            <w:pPr>
              <w:spacing w:before="40" w:after="40"/>
              <w:ind w:left="57"/>
              <w:rPr>
                <w:color w:val="000000"/>
                <w:sz w:val="20"/>
                <w:szCs w:val="20"/>
              </w:rPr>
            </w:pPr>
            <w:hyperlink w:anchor="Prucková" w:history="1">
              <w:r w:rsidR="00A9436F" w:rsidRPr="00A95F32">
                <w:rPr>
                  <w:rStyle w:val="Hypertextovodkaz"/>
                  <w:sz w:val="20"/>
                  <w:szCs w:val="20"/>
                </w:rPr>
                <w:t>Prucková</w:t>
              </w:r>
            </w:hyperlink>
            <w:r w:rsidR="00A9436F" w:rsidRPr="00A95F32">
              <w:rPr>
                <w:color w:val="000000"/>
                <w:sz w:val="20"/>
                <w:szCs w:val="20"/>
              </w:rPr>
              <w:t xml:space="preserve"> </w:t>
            </w:r>
          </w:p>
        </w:tc>
        <w:tc>
          <w:tcPr>
            <w:tcW w:w="2977" w:type="dxa"/>
          </w:tcPr>
          <w:p w14:paraId="07F7D795" w14:textId="77777777" w:rsidR="00A9436F" w:rsidRPr="00A95F32" w:rsidRDefault="00A9436F" w:rsidP="00897862">
            <w:pPr>
              <w:pStyle w:val="TableParagraph"/>
              <w:spacing w:before="40" w:after="40" w:line="240" w:lineRule="auto"/>
              <w:ind w:left="57"/>
              <w:rPr>
                <w:color w:val="000000"/>
                <w:sz w:val="20"/>
                <w:szCs w:val="20"/>
                <w:highlight w:val="magenta"/>
              </w:rPr>
            </w:pPr>
            <w:r w:rsidRPr="00A95F32">
              <w:rPr>
                <w:color w:val="000000"/>
                <w:sz w:val="20"/>
                <w:szCs w:val="20"/>
              </w:rPr>
              <w:t>Zdeňka</w:t>
            </w:r>
          </w:p>
        </w:tc>
        <w:tc>
          <w:tcPr>
            <w:tcW w:w="3404" w:type="dxa"/>
          </w:tcPr>
          <w:p w14:paraId="4A162800" w14:textId="77777777" w:rsidR="00A9436F" w:rsidRPr="00A95F32" w:rsidRDefault="00A9436F" w:rsidP="00897862">
            <w:pPr>
              <w:pStyle w:val="TableParagraph"/>
              <w:spacing w:before="40" w:after="40" w:line="240" w:lineRule="auto"/>
              <w:ind w:left="57"/>
              <w:rPr>
                <w:sz w:val="20"/>
                <w:szCs w:val="20"/>
                <w:highlight w:val="magenta"/>
              </w:rPr>
            </w:pPr>
            <w:r w:rsidRPr="00A95F32">
              <w:rPr>
                <w:sz w:val="20"/>
                <w:szCs w:val="20"/>
              </w:rPr>
              <w:t>Ing., Ph.D.</w:t>
            </w:r>
          </w:p>
        </w:tc>
      </w:tr>
      <w:tr w:rsidR="00A9436F" w14:paraId="7260A3C3" w14:textId="77777777" w:rsidTr="00D44916">
        <w:trPr>
          <w:trHeight w:val="230"/>
        </w:trPr>
        <w:tc>
          <w:tcPr>
            <w:tcW w:w="2869" w:type="dxa"/>
            <w:vAlign w:val="center"/>
          </w:tcPr>
          <w:p w14:paraId="3534EFB4" w14:textId="77777777" w:rsidR="00A9436F" w:rsidRPr="00A95F32" w:rsidRDefault="00874219" w:rsidP="00897862">
            <w:pPr>
              <w:spacing w:before="40" w:after="40"/>
              <w:ind w:left="57"/>
              <w:rPr>
                <w:sz w:val="20"/>
                <w:szCs w:val="20"/>
              </w:rPr>
            </w:pPr>
            <w:hyperlink w:anchor="Rouchal" w:history="1">
              <w:r w:rsidR="00A9436F" w:rsidRPr="00A95F32">
                <w:rPr>
                  <w:rStyle w:val="Hypertextovodkaz"/>
                  <w:sz w:val="20"/>
                  <w:szCs w:val="20"/>
                </w:rPr>
                <w:t>Rouchal</w:t>
              </w:r>
            </w:hyperlink>
          </w:p>
        </w:tc>
        <w:tc>
          <w:tcPr>
            <w:tcW w:w="2977" w:type="dxa"/>
          </w:tcPr>
          <w:p w14:paraId="4ADC8F3A" w14:textId="77777777" w:rsidR="00A9436F" w:rsidRPr="00A95F32" w:rsidRDefault="00A9436F" w:rsidP="00897862">
            <w:pPr>
              <w:pStyle w:val="TableParagraph"/>
              <w:spacing w:before="40" w:after="40" w:line="240" w:lineRule="auto"/>
              <w:ind w:left="57"/>
              <w:rPr>
                <w:color w:val="000000"/>
                <w:sz w:val="20"/>
                <w:szCs w:val="20"/>
                <w:highlight w:val="magenta"/>
              </w:rPr>
            </w:pPr>
            <w:r w:rsidRPr="00A95F32">
              <w:rPr>
                <w:color w:val="000000"/>
                <w:sz w:val="20"/>
                <w:szCs w:val="20"/>
              </w:rPr>
              <w:t>Michal</w:t>
            </w:r>
          </w:p>
        </w:tc>
        <w:tc>
          <w:tcPr>
            <w:tcW w:w="3404" w:type="dxa"/>
          </w:tcPr>
          <w:p w14:paraId="0A6F7ED0" w14:textId="77777777" w:rsidR="00A9436F" w:rsidRPr="00A95F32" w:rsidRDefault="00A9436F" w:rsidP="00897862">
            <w:pPr>
              <w:pStyle w:val="TableParagraph"/>
              <w:spacing w:before="40" w:after="40" w:line="240" w:lineRule="auto"/>
              <w:ind w:left="57"/>
              <w:rPr>
                <w:sz w:val="20"/>
                <w:szCs w:val="20"/>
                <w:highlight w:val="magenta"/>
              </w:rPr>
            </w:pPr>
            <w:r w:rsidRPr="00A95F32">
              <w:rPr>
                <w:sz w:val="20"/>
                <w:szCs w:val="20"/>
              </w:rPr>
              <w:t>Ing., Ph.D.</w:t>
            </w:r>
          </w:p>
        </w:tc>
      </w:tr>
      <w:tr w:rsidR="00A9436F" w14:paraId="777A3A04" w14:textId="77777777" w:rsidTr="00D44916">
        <w:trPr>
          <w:trHeight w:val="230"/>
        </w:trPr>
        <w:tc>
          <w:tcPr>
            <w:tcW w:w="2869" w:type="dxa"/>
            <w:vAlign w:val="center"/>
          </w:tcPr>
          <w:p w14:paraId="00776482" w14:textId="77777777" w:rsidR="00A9436F" w:rsidRPr="00A95F32" w:rsidRDefault="00874219" w:rsidP="00897862">
            <w:pPr>
              <w:spacing w:before="40" w:after="40"/>
              <w:ind w:left="57"/>
              <w:rPr>
                <w:color w:val="000000"/>
                <w:sz w:val="20"/>
                <w:szCs w:val="20"/>
              </w:rPr>
            </w:pPr>
            <w:hyperlink w:anchor="Salek" w:history="1">
              <w:r w:rsidR="00A9436F" w:rsidRPr="00A95F32">
                <w:rPr>
                  <w:rStyle w:val="Hypertextovodkaz"/>
                  <w:sz w:val="20"/>
                  <w:szCs w:val="20"/>
                </w:rPr>
                <w:t>Salek</w:t>
              </w:r>
            </w:hyperlink>
          </w:p>
        </w:tc>
        <w:tc>
          <w:tcPr>
            <w:tcW w:w="2977" w:type="dxa"/>
          </w:tcPr>
          <w:p w14:paraId="7F577BA8" w14:textId="77777777" w:rsidR="00A9436F" w:rsidRPr="00A95F32" w:rsidRDefault="00A9436F" w:rsidP="00897862">
            <w:pPr>
              <w:pStyle w:val="TableParagraph"/>
              <w:spacing w:before="40" w:after="40" w:line="240" w:lineRule="auto"/>
              <w:ind w:left="57"/>
              <w:rPr>
                <w:sz w:val="20"/>
                <w:szCs w:val="20"/>
              </w:rPr>
            </w:pPr>
            <w:r w:rsidRPr="00A95F32">
              <w:rPr>
                <w:sz w:val="20"/>
                <w:szCs w:val="20"/>
              </w:rPr>
              <w:t>Richardos Nikolaos</w:t>
            </w:r>
          </w:p>
        </w:tc>
        <w:tc>
          <w:tcPr>
            <w:tcW w:w="3404" w:type="dxa"/>
          </w:tcPr>
          <w:p w14:paraId="5A2FD138"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58380C21" w14:textId="77777777" w:rsidTr="00D44916">
        <w:trPr>
          <w:trHeight w:val="230"/>
        </w:trPr>
        <w:tc>
          <w:tcPr>
            <w:tcW w:w="2869" w:type="dxa"/>
            <w:vAlign w:val="center"/>
          </w:tcPr>
          <w:p w14:paraId="2710A224" w14:textId="77777777" w:rsidR="00A9436F" w:rsidRPr="00A95F32" w:rsidRDefault="00874219" w:rsidP="00897862">
            <w:pPr>
              <w:spacing w:before="40" w:after="40"/>
              <w:ind w:left="57"/>
              <w:rPr>
                <w:sz w:val="20"/>
                <w:szCs w:val="20"/>
              </w:rPr>
            </w:pPr>
            <w:hyperlink w:anchor="Sumczynski" w:history="1">
              <w:r w:rsidR="00A9436F" w:rsidRPr="00A95F32">
                <w:rPr>
                  <w:rStyle w:val="Hypertextovodkaz"/>
                  <w:sz w:val="20"/>
                  <w:szCs w:val="20"/>
                </w:rPr>
                <w:t>Sumczynski</w:t>
              </w:r>
            </w:hyperlink>
          </w:p>
        </w:tc>
        <w:tc>
          <w:tcPr>
            <w:tcW w:w="2977" w:type="dxa"/>
          </w:tcPr>
          <w:p w14:paraId="44290E21"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Daniela</w:t>
            </w:r>
          </w:p>
        </w:tc>
        <w:tc>
          <w:tcPr>
            <w:tcW w:w="3404" w:type="dxa"/>
          </w:tcPr>
          <w:p w14:paraId="760FD3AA"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6173D0AA" w14:textId="77777777" w:rsidTr="00D44916">
        <w:trPr>
          <w:trHeight w:val="230"/>
        </w:trPr>
        <w:tc>
          <w:tcPr>
            <w:tcW w:w="2869" w:type="dxa"/>
            <w:vAlign w:val="center"/>
          </w:tcPr>
          <w:p w14:paraId="064F5047" w14:textId="77777777" w:rsidR="00A9436F" w:rsidRPr="00A95F32" w:rsidRDefault="00874219" w:rsidP="00897862">
            <w:pPr>
              <w:spacing w:before="40" w:after="40"/>
              <w:ind w:left="57"/>
              <w:rPr>
                <w:color w:val="000000"/>
                <w:sz w:val="20"/>
                <w:szCs w:val="20"/>
              </w:rPr>
            </w:pPr>
            <w:hyperlink w:anchor="Škrovánková" w:history="1">
              <w:r w:rsidR="00A9436F" w:rsidRPr="00A95F32">
                <w:rPr>
                  <w:rStyle w:val="Hypertextovodkaz"/>
                  <w:sz w:val="20"/>
                  <w:szCs w:val="20"/>
                </w:rPr>
                <w:t>Škrovánková</w:t>
              </w:r>
            </w:hyperlink>
          </w:p>
        </w:tc>
        <w:tc>
          <w:tcPr>
            <w:tcW w:w="2977" w:type="dxa"/>
          </w:tcPr>
          <w:p w14:paraId="2BC777FB"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Soňa</w:t>
            </w:r>
          </w:p>
        </w:tc>
        <w:tc>
          <w:tcPr>
            <w:tcW w:w="3404" w:type="dxa"/>
          </w:tcPr>
          <w:p w14:paraId="1E5296E7"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6225AD81" w14:textId="77777777" w:rsidTr="00D44916">
        <w:trPr>
          <w:trHeight w:val="230"/>
        </w:trPr>
        <w:tc>
          <w:tcPr>
            <w:tcW w:w="2869" w:type="dxa"/>
            <w:vAlign w:val="center"/>
          </w:tcPr>
          <w:p w14:paraId="0C5192EC" w14:textId="77777777" w:rsidR="00A9436F" w:rsidRPr="00A95F32" w:rsidRDefault="00874219" w:rsidP="00897862">
            <w:pPr>
              <w:spacing w:before="40" w:after="40"/>
              <w:ind w:left="57"/>
              <w:rPr>
                <w:color w:val="000000"/>
                <w:sz w:val="20"/>
                <w:szCs w:val="20"/>
              </w:rPr>
            </w:pPr>
            <w:hyperlink w:anchor="Vícha" w:history="1">
              <w:r w:rsidR="00A9436F" w:rsidRPr="00A95F32">
                <w:rPr>
                  <w:rStyle w:val="Hypertextovodkaz"/>
                  <w:sz w:val="20"/>
                  <w:szCs w:val="20"/>
                </w:rPr>
                <w:t>Vícha</w:t>
              </w:r>
            </w:hyperlink>
          </w:p>
        </w:tc>
        <w:tc>
          <w:tcPr>
            <w:tcW w:w="2977" w:type="dxa"/>
          </w:tcPr>
          <w:p w14:paraId="307E1BBC" w14:textId="77777777" w:rsidR="00A9436F" w:rsidRPr="00A95F32" w:rsidRDefault="00A9436F" w:rsidP="00897862">
            <w:pPr>
              <w:pStyle w:val="TableParagraph"/>
              <w:spacing w:before="40" w:after="40" w:line="240" w:lineRule="auto"/>
              <w:ind w:left="57"/>
              <w:rPr>
                <w:sz w:val="20"/>
                <w:szCs w:val="20"/>
              </w:rPr>
            </w:pPr>
            <w:r w:rsidRPr="00A95F32">
              <w:rPr>
                <w:sz w:val="20"/>
                <w:szCs w:val="20"/>
              </w:rPr>
              <w:t>Robert</w:t>
            </w:r>
          </w:p>
        </w:tc>
        <w:tc>
          <w:tcPr>
            <w:tcW w:w="3404" w:type="dxa"/>
          </w:tcPr>
          <w:p w14:paraId="70FAD762" w14:textId="77777777" w:rsidR="00A9436F" w:rsidRPr="00A95F32" w:rsidRDefault="00A9436F" w:rsidP="00897862">
            <w:pPr>
              <w:pStyle w:val="TableParagraph"/>
              <w:spacing w:before="40" w:after="40" w:line="240" w:lineRule="auto"/>
              <w:ind w:left="57"/>
              <w:rPr>
                <w:sz w:val="20"/>
                <w:szCs w:val="20"/>
              </w:rPr>
            </w:pPr>
            <w:r w:rsidRPr="00A95F32">
              <w:rPr>
                <w:sz w:val="20"/>
                <w:szCs w:val="20"/>
              </w:rPr>
              <w:t>Mgr., Ph.D.</w:t>
            </w:r>
          </w:p>
        </w:tc>
      </w:tr>
    </w:tbl>
    <w:p w14:paraId="5A7E2513" w14:textId="77777777" w:rsidR="00A9436F" w:rsidRDefault="00A9436F" w:rsidP="00A9436F"/>
    <w:p w14:paraId="0D96A258" w14:textId="77777777" w:rsidR="00A9436F" w:rsidRPr="001235A4" w:rsidRDefault="00A9436F" w:rsidP="00A9436F">
      <w:pPr>
        <w:pStyle w:val="Zkladntext"/>
        <w:spacing w:before="91" w:line="288" w:lineRule="auto"/>
        <w:ind w:left="142" w:right="-284"/>
        <w:jc w:val="both"/>
        <w:rPr>
          <w:b/>
        </w:rPr>
      </w:pPr>
      <w:r w:rsidRPr="00EA245C">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66DED199" w14:textId="77777777" w:rsidR="00A9436F" w:rsidRDefault="00A9436F" w:rsidP="00A9436F">
      <w:pPr>
        <w:spacing w:after="200" w:line="276" w:lineRule="auto"/>
        <w:rPr>
          <w:b/>
          <w:bCs/>
          <w:sz w:val="28"/>
          <w:szCs w:val="28"/>
          <w:u w:val="single"/>
        </w:rPr>
      </w:pPr>
    </w:p>
    <w:p w14:paraId="5AB429C4" w14:textId="77777777" w:rsidR="00A9436F" w:rsidRDefault="00A9436F">
      <w:r>
        <w:br w:type="page"/>
      </w:r>
    </w:p>
    <w:tbl>
      <w:tblPr>
        <w:tblW w:w="1013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
        <w:gridCol w:w="2311"/>
        <w:gridCol w:w="100"/>
        <w:gridCol w:w="9"/>
        <w:gridCol w:w="81"/>
        <w:gridCol w:w="15"/>
        <w:gridCol w:w="9"/>
        <w:gridCol w:w="13"/>
        <w:gridCol w:w="14"/>
        <w:gridCol w:w="379"/>
        <w:gridCol w:w="168"/>
        <w:gridCol w:w="135"/>
        <w:gridCol w:w="21"/>
        <w:gridCol w:w="77"/>
        <w:gridCol w:w="1420"/>
        <w:gridCol w:w="105"/>
        <w:gridCol w:w="117"/>
        <w:gridCol w:w="76"/>
        <w:gridCol w:w="46"/>
        <w:gridCol w:w="167"/>
        <w:gridCol w:w="94"/>
        <w:gridCol w:w="143"/>
        <w:gridCol w:w="76"/>
        <w:gridCol w:w="142"/>
        <w:gridCol w:w="85"/>
        <w:gridCol w:w="168"/>
        <w:gridCol w:w="75"/>
        <w:gridCol w:w="63"/>
        <w:gridCol w:w="571"/>
        <w:gridCol w:w="66"/>
        <w:gridCol w:w="220"/>
        <w:gridCol w:w="76"/>
        <w:gridCol w:w="79"/>
        <w:gridCol w:w="310"/>
        <w:gridCol w:w="54"/>
        <w:gridCol w:w="15"/>
        <w:gridCol w:w="20"/>
        <w:gridCol w:w="164"/>
        <w:gridCol w:w="83"/>
        <w:gridCol w:w="36"/>
        <w:gridCol w:w="35"/>
        <w:gridCol w:w="13"/>
        <w:gridCol w:w="77"/>
        <w:gridCol w:w="200"/>
        <w:gridCol w:w="69"/>
        <w:gridCol w:w="31"/>
        <w:gridCol w:w="67"/>
        <w:gridCol w:w="33"/>
        <w:gridCol w:w="89"/>
        <w:gridCol w:w="66"/>
        <w:gridCol w:w="91"/>
        <w:gridCol w:w="254"/>
        <w:gridCol w:w="220"/>
        <w:gridCol w:w="31"/>
        <w:gridCol w:w="37"/>
        <w:gridCol w:w="68"/>
        <w:gridCol w:w="634"/>
        <w:gridCol w:w="67"/>
        <w:gridCol w:w="24"/>
        <w:gridCol w:w="162"/>
      </w:tblGrid>
      <w:tr w:rsidR="00A9436F" w14:paraId="1BDA7649" w14:textId="77777777" w:rsidTr="00A9436F">
        <w:tc>
          <w:tcPr>
            <w:tcW w:w="10135" w:type="dxa"/>
            <w:gridSpan w:val="60"/>
            <w:tcBorders>
              <w:bottom w:val="double" w:sz="4" w:space="0" w:color="auto"/>
            </w:tcBorders>
            <w:shd w:val="clear" w:color="auto" w:fill="BDD6EE"/>
          </w:tcPr>
          <w:p w14:paraId="36DEC93A" w14:textId="77777777" w:rsidR="00A9436F" w:rsidRDefault="00A9436F" w:rsidP="00D44916">
            <w:pPr>
              <w:jc w:val="both"/>
              <w:rPr>
                <w:b/>
                <w:sz w:val="28"/>
              </w:rPr>
            </w:pPr>
            <w:r>
              <w:rPr>
                <w:b/>
                <w:sz w:val="28"/>
              </w:rPr>
              <w:lastRenderedPageBreak/>
              <w:t>C-I – Personální zabezpečení</w:t>
            </w:r>
          </w:p>
        </w:tc>
      </w:tr>
      <w:tr w:rsidR="00A9436F" w14:paraId="42F7EDCE" w14:textId="77777777" w:rsidTr="00A9436F">
        <w:tc>
          <w:tcPr>
            <w:tcW w:w="2602" w:type="dxa"/>
            <w:gridSpan w:val="8"/>
            <w:tcBorders>
              <w:top w:val="double" w:sz="4" w:space="0" w:color="auto"/>
            </w:tcBorders>
            <w:shd w:val="clear" w:color="auto" w:fill="F7CAAC"/>
          </w:tcPr>
          <w:p w14:paraId="26F89B8C" w14:textId="77777777" w:rsidR="00A9436F" w:rsidRDefault="00A9436F" w:rsidP="00D44916">
            <w:pPr>
              <w:jc w:val="both"/>
              <w:rPr>
                <w:b/>
              </w:rPr>
            </w:pPr>
            <w:r>
              <w:rPr>
                <w:b/>
              </w:rPr>
              <w:t>Vysoká škola</w:t>
            </w:r>
          </w:p>
        </w:tc>
        <w:tc>
          <w:tcPr>
            <w:tcW w:w="7533" w:type="dxa"/>
            <w:gridSpan w:val="52"/>
          </w:tcPr>
          <w:p w14:paraId="2A741936" w14:textId="77777777" w:rsidR="00A9436F" w:rsidRPr="00A405B4" w:rsidRDefault="00A9436F" w:rsidP="00D44916">
            <w:pPr>
              <w:jc w:val="both"/>
            </w:pPr>
            <w:r w:rsidRPr="00A405B4">
              <w:t>Univerzita Tomáše Bati ve Zlíně</w:t>
            </w:r>
          </w:p>
        </w:tc>
      </w:tr>
      <w:tr w:rsidR="00A9436F" w14:paraId="7B6CB12C" w14:textId="77777777" w:rsidTr="00A9436F">
        <w:tc>
          <w:tcPr>
            <w:tcW w:w="2602" w:type="dxa"/>
            <w:gridSpan w:val="8"/>
            <w:shd w:val="clear" w:color="auto" w:fill="F7CAAC"/>
          </w:tcPr>
          <w:p w14:paraId="3C6AD2B9" w14:textId="77777777" w:rsidR="00A9436F" w:rsidRDefault="00A9436F" w:rsidP="00D44916">
            <w:pPr>
              <w:jc w:val="both"/>
              <w:rPr>
                <w:b/>
              </w:rPr>
            </w:pPr>
            <w:r>
              <w:rPr>
                <w:b/>
              </w:rPr>
              <w:t>Součást vysoké školy</w:t>
            </w:r>
          </w:p>
        </w:tc>
        <w:tc>
          <w:tcPr>
            <w:tcW w:w="7533" w:type="dxa"/>
            <w:gridSpan w:val="52"/>
          </w:tcPr>
          <w:p w14:paraId="6922E9B5" w14:textId="77777777" w:rsidR="00A9436F" w:rsidRPr="00A405B4" w:rsidRDefault="00A9436F" w:rsidP="00D44916">
            <w:pPr>
              <w:jc w:val="both"/>
            </w:pPr>
            <w:r w:rsidRPr="00A405B4">
              <w:t>Fakulta technologická</w:t>
            </w:r>
          </w:p>
        </w:tc>
      </w:tr>
      <w:tr w:rsidR="00A9436F" w14:paraId="246E8699" w14:textId="77777777" w:rsidTr="00A9436F">
        <w:tc>
          <w:tcPr>
            <w:tcW w:w="2602" w:type="dxa"/>
            <w:gridSpan w:val="8"/>
            <w:shd w:val="clear" w:color="auto" w:fill="F7CAAC"/>
          </w:tcPr>
          <w:p w14:paraId="13D5DED2" w14:textId="77777777" w:rsidR="00A9436F" w:rsidRDefault="00A9436F" w:rsidP="00D44916">
            <w:pPr>
              <w:jc w:val="both"/>
              <w:rPr>
                <w:b/>
              </w:rPr>
            </w:pPr>
            <w:r>
              <w:rPr>
                <w:b/>
              </w:rPr>
              <w:t>Název studijního programu</w:t>
            </w:r>
          </w:p>
        </w:tc>
        <w:tc>
          <w:tcPr>
            <w:tcW w:w="7533" w:type="dxa"/>
            <w:gridSpan w:val="52"/>
          </w:tcPr>
          <w:p w14:paraId="0ED1DF41" w14:textId="77777777" w:rsidR="00A9436F" w:rsidRDefault="00A9436F" w:rsidP="00D44916">
            <w:pPr>
              <w:jc w:val="both"/>
            </w:pPr>
            <w:r>
              <w:t>Chemie potravin a bioaktivních látek</w:t>
            </w:r>
          </w:p>
        </w:tc>
      </w:tr>
      <w:tr w:rsidR="00A9436F" w14:paraId="4E2DC00F" w14:textId="77777777" w:rsidTr="00A9436F">
        <w:tc>
          <w:tcPr>
            <w:tcW w:w="2602" w:type="dxa"/>
            <w:gridSpan w:val="8"/>
            <w:shd w:val="clear" w:color="auto" w:fill="F7CAAC"/>
          </w:tcPr>
          <w:p w14:paraId="3F2E6816" w14:textId="77777777" w:rsidR="00A9436F" w:rsidRDefault="00A9436F" w:rsidP="00D44916">
            <w:pPr>
              <w:jc w:val="both"/>
              <w:rPr>
                <w:b/>
              </w:rPr>
            </w:pPr>
            <w:r>
              <w:rPr>
                <w:b/>
              </w:rPr>
              <w:t>Jméno a příjmení</w:t>
            </w:r>
          </w:p>
        </w:tc>
        <w:tc>
          <w:tcPr>
            <w:tcW w:w="4428" w:type="dxa"/>
            <w:gridSpan w:val="23"/>
          </w:tcPr>
          <w:p w14:paraId="725BD8EC" w14:textId="77777777" w:rsidR="00A9436F" w:rsidRPr="00293D5D" w:rsidRDefault="00A9436F" w:rsidP="00D44916">
            <w:pPr>
              <w:jc w:val="both"/>
              <w:rPr>
                <w:b/>
              </w:rPr>
            </w:pPr>
            <w:bookmarkStart w:id="47" w:name="Buňka"/>
            <w:bookmarkEnd w:id="47"/>
            <w:r w:rsidRPr="00293D5D">
              <w:rPr>
                <w:b/>
              </w:rPr>
              <w:t>František Buňka</w:t>
            </w:r>
          </w:p>
        </w:tc>
        <w:tc>
          <w:tcPr>
            <w:tcW w:w="718" w:type="dxa"/>
            <w:gridSpan w:val="7"/>
            <w:shd w:val="clear" w:color="auto" w:fill="F7CAAC"/>
          </w:tcPr>
          <w:p w14:paraId="489DDA22" w14:textId="77777777" w:rsidR="00A9436F" w:rsidRDefault="00A9436F" w:rsidP="00D44916">
            <w:pPr>
              <w:jc w:val="both"/>
              <w:rPr>
                <w:b/>
              </w:rPr>
            </w:pPr>
            <w:r>
              <w:rPr>
                <w:b/>
              </w:rPr>
              <w:t>Tituly</w:t>
            </w:r>
          </w:p>
        </w:tc>
        <w:tc>
          <w:tcPr>
            <w:tcW w:w="2387" w:type="dxa"/>
            <w:gridSpan w:val="22"/>
          </w:tcPr>
          <w:p w14:paraId="6AC622B1" w14:textId="77777777" w:rsidR="00A9436F" w:rsidRDefault="00A9436F" w:rsidP="00D44916">
            <w:pPr>
              <w:jc w:val="both"/>
            </w:pPr>
            <w:r>
              <w:t xml:space="preserve">doc. Ing., Ph.D. </w:t>
            </w:r>
          </w:p>
        </w:tc>
      </w:tr>
      <w:tr w:rsidR="00A9436F" w14:paraId="61117D68" w14:textId="77777777" w:rsidTr="00A9436F">
        <w:tc>
          <w:tcPr>
            <w:tcW w:w="2602" w:type="dxa"/>
            <w:gridSpan w:val="8"/>
            <w:shd w:val="clear" w:color="auto" w:fill="F7CAAC"/>
          </w:tcPr>
          <w:p w14:paraId="4C2DDEAF" w14:textId="77777777" w:rsidR="00A9436F" w:rsidRDefault="00A9436F" w:rsidP="00D44916">
            <w:pPr>
              <w:jc w:val="both"/>
              <w:rPr>
                <w:b/>
              </w:rPr>
            </w:pPr>
            <w:r>
              <w:rPr>
                <w:b/>
              </w:rPr>
              <w:t>Rok narození</w:t>
            </w:r>
          </w:p>
        </w:tc>
        <w:tc>
          <w:tcPr>
            <w:tcW w:w="717" w:type="dxa"/>
            <w:gridSpan w:val="5"/>
          </w:tcPr>
          <w:p w14:paraId="16C4B43F" w14:textId="77777777" w:rsidR="00A9436F" w:rsidRDefault="00A9436F" w:rsidP="00D44916">
            <w:pPr>
              <w:jc w:val="both"/>
            </w:pPr>
            <w:r>
              <w:t>1978</w:t>
            </w:r>
          </w:p>
        </w:tc>
        <w:tc>
          <w:tcPr>
            <w:tcW w:w="1719" w:type="dxa"/>
            <w:gridSpan w:val="4"/>
            <w:shd w:val="clear" w:color="auto" w:fill="F7CAAC"/>
          </w:tcPr>
          <w:p w14:paraId="1343921B" w14:textId="77777777" w:rsidR="00A9436F" w:rsidRDefault="00A9436F" w:rsidP="00D44916">
            <w:pPr>
              <w:jc w:val="both"/>
              <w:rPr>
                <w:b/>
              </w:rPr>
            </w:pPr>
            <w:r>
              <w:rPr>
                <w:b/>
              </w:rPr>
              <w:t>typ vztahu k VŠ</w:t>
            </w:r>
          </w:p>
        </w:tc>
        <w:tc>
          <w:tcPr>
            <w:tcW w:w="997" w:type="dxa"/>
            <w:gridSpan w:val="9"/>
          </w:tcPr>
          <w:p w14:paraId="2248D8A6" w14:textId="77777777" w:rsidR="00A9436F" w:rsidRPr="005B3BDD" w:rsidRDefault="00A9436F" w:rsidP="00D44916">
            <w:pPr>
              <w:jc w:val="both"/>
            </w:pPr>
            <w:r w:rsidRPr="005B3BDD">
              <w:t>pp.</w:t>
            </w:r>
          </w:p>
        </w:tc>
        <w:tc>
          <w:tcPr>
            <w:tcW w:w="995" w:type="dxa"/>
            <w:gridSpan w:val="5"/>
            <w:shd w:val="clear" w:color="auto" w:fill="F7CAAC"/>
          </w:tcPr>
          <w:p w14:paraId="5FAC0CAE" w14:textId="77777777" w:rsidR="00A9436F" w:rsidRPr="005B3BDD" w:rsidRDefault="00A9436F" w:rsidP="00D44916">
            <w:pPr>
              <w:jc w:val="both"/>
              <w:rPr>
                <w:b/>
              </w:rPr>
            </w:pPr>
            <w:r w:rsidRPr="005B3BDD">
              <w:rPr>
                <w:b/>
              </w:rPr>
              <w:t>rozsah</w:t>
            </w:r>
          </w:p>
        </w:tc>
        <w:tc>
          <w:tcPr>
            <w:tcW w:w="718" w:type="dxa"/>
            <w:gridSpan w:val="7"/>
          </w:tcPr>
          <w:p w14:paraId="666F47C6" w14:textId="77777777" w:rsidR="00A9436F" w:rsidRPr="005B3BDD" w:rsidRDefault="00A9436F" w:rsidP="00D44916">
            <w:pPr>
              <w:jc w:val="both"/>
            </w:pPr>
            <w:r w:rsidRPr="005B3BDD">
              <w:t>40</w:t>
            </w:r>
          </w:p>
        </w:tc>
        <w:tc>
          <w:tcPr>
            <w:tcW w:w="611" w:type="dxa"/>
            <w:gridSpan w:val="9"/>
            <w:shd w:val="clear" w:color="auto" w:fill="F7CAAC"/>
          </w:tcPr>
          <w:p w14:paraId="56216B98" w14:textId="77777777" w:rsidR="00A9436F" w:rsidRPr="005B3BDD" w:rsidRDefault="00A9436F" w:rsidP="00D44916">
            <w:pPr>
              <w:jc w:val="both"/>
              <w:rPr>
                <w:b/>
              </w:rPr>
            </w:pPr>
            <w:r w:rsidRPr="005B3BDD">
              <w:rPr>
                <w:b/>
              </w:rPr>
              <w:t>do kdy</w:t>
            </w:r>
          </w:p>
        </w:tc>
        <w:tc>
          <w:tcPr>
            <w:tcW w:w="1776" w:type="dxa"/>
            <w:gridSpan w:val="13"/>
          </w:tcPr>
          <w:p w14:paraId="5B2978F0" w14:textId="77777777" w:rsidR="00A9436F" w:rsidRPr="005B3BDD" w:rsidRDefault="00A9436F" w:rsidP="00D44916">
            <w:pPr>
              <w:jc w:val="both"/>
            </w:pPr>
            <w:r w:rsidRPr="005B3BDD">
              <w:t>N</w:t>
            </w:r>
          </w:p>
        </w:tc>
      </w:tr>
      <w:tr w:rsidR="00A9436F" w14:paraId="198F8670" w14:textId="77777777" w:rsidTr="00A9436F">
        <w:tc>
          <w:tcPr>
            <w:tcW w:w="5038" w:type="dxa"/>
            <w:gridSpan w:val="17"/>
            <w:shd w:val="clear" w:color="auto" w:fill="F7CAAC"/>
          </w:tcPr>
          <w:p w14:paraId="7704E009" w14:textId="77777777" w:rsidR="00A9436F" w:rsidRDefault="00A9436F" w:rsidP="00D44916">
            <w:pPr>
              <w:jc w:val="both"/>
              <w:rPr>
                <w:b/>
              </w:rPr>
            </w:pPr>
            <w:r>
              <w:rPr>
                <w:b/>
              </w:rPr>
              <w:t>Typ vztahu na součásti VŠ, která uskutečňuje st. program</w:t>
            </w:r>
          </w:p>
        </w:tc>
        <w:tc>
          <w:tcPr>
            <w:tcW w:w="997" w:type="dxa"/>
            <w:gridSpan w:val="9"/>
          </w:tcPr>
          <w:p w14:paraId="1113B0A2" w14:textId="77777777" w:rsidR="00A9436F" w:rsidRDefault="00A9436F" w:rsidP="00D44916">
            <w:pPr>
              <w:jc w:val="both"/>
            </w:pPr>
            <w:r>
              <w:t>---</w:t>
            </w:r>
          </w:p>
        </w:tc>
        <w:tc>
          <w:tcPr>
            <w:tcW w:w="995" w:type="dxa"/>
            <w:gridSpan w:val="5"/>
            <w:shd w:val="clear" w:color="auto" w:fill="F7CAAC"/>
          </w:tcPr>
          <w:p w14:paraId="3B6BF7F7" w14:textId="77777777" w:rsidR="00A9436F" w:rsidRDefault="00A9436F" w:rsidP="00D44916">
            <w:pPr>
              <w:jc w:val="both"/>
              <w:rPr>
                <w:b/>
              </w:rPr>
            </w:pPr>
            <w:r>
              <w:rPr>
                <w:b/>
              </w:rPr>
              <w:t>rozsah</w:t>
            </w:r>
          </w:p>
        </w:tc>
        <w:tc>
          <w:tcPr>
            <w:tcW w:w="718" w:type="dxa"/>
            <w:gridSpan w:val="7"/>
          </w:tcPr>
          <w:p w14:paraId="381492A7" w14:textId="77777777" w:rsidR="00A9436F" w:rsidRDefault="00A9436F" w:rsidP="00D44916">
            <w:pPr>
              <w:jc w:val="both"/>
            </w:pPr>
            <w:r>
              <w:t>---</w:t>
            </w:r>
          </w:p>
        </w:tc>
        <w:tc>
          <w:tcPr>
            <w:tcW w:w="611" w:type="dxa"/>
            <w:gridSpan w:val="9"/>
            <w:shd w:val="clear" w:color="auto" w:fill="F7CAAC"/>
          </w:tcPr>
          <w:p w14:paraId="084AD4EE" w14:textId="77777777" w:rsidR="00A9436F" w:rsidRDefault="00A9436F" w:rsidP="00D44916">
            <w:pPr>
              <w:jc w:val="both"/>
              <w:rPr>
                <w:b/>
              </w:rPr>
            </w:pPr>
            <w:r>
              <w:rPr>
                <w:b/>
              </w:rPr>
              <w:t>do kdy</w:t>
            </w:r>
          </w:p>
        </w:tc>
        <w:tc>
          <w:tcPr>
            <w:tcW w:w="1776" w:type="dxa"/>
            <w:gridSpan w:val="13"/>
          </w:tcPr>
          <w:p w14:paraId="39D77425" w14:textId="77777777" w:rsidR="00A9436F" w:rsidRPr="00C32277" w:rsidRDefault="00A9436F" w:rsidP="00D44916">
            <w:pPr>
              <w:jc w:val="both"/>
              <w:rPr>
                <w:highlight w:val="green"/>
              </w:rPr>
            </w:pPr>
            <w:r w:rsidRPr="00C53C43">
              <w:t>---</w:t>
            </w:r>
          </w:p>
        </w:tc>
      </w:tr>
      <w:tr w:rsidR="00A9436F" w14:paraId="4FDF6275" w14:textId="77777777" w:rsidTr="00A9436F">
        <w:tc>
          <w:tcPr>
            <w:tcW w:w="6035" w:type="dxa"/>
            <w:gridSpan w:val="26"/>
            <w:shd w:val="clear" w:color="auto" w:fill="F7CAAC"/>
          </w:tcPr>
          <w:p w14:paraId="322525BE"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5625C68F" w14:textId="77777777" w:rsidR="00A9436F" w:rsidRDefault="00A9436F" w:rsidP="00D44916">
            <w:pPr>
              <w:jc w:val="both"/>
              <w:rPr>
                <w:b/>
              </w:rPr>
            </w:pPr>
            <w:r>
              <w:rPr>
                <w:b/>
              </w:rPr>
              <w:t>typ prac. vztahu</w:t>
            </w:r>
          </w:p>
        </w:tc>
        <w:tc>
          <w:tcPr>
            <w:tcW w:w="2387" w:type="dxa"/>
            <w:gridSpan w:val="22"/>
            <w:shd w:val="clear" w:color="auto" w:fill="F7CAAC"/>
          </w:tcPr>
          <w:p w14:paraId="023F424E" w14:textId="77777777" w:rsidR="00A9436F" w:rsidRDefault="00A9436F" w:rsidP="00D44916">
            <w:pPr>
              <w:jc w:val="both"/>
              <w:rPr>
                <w:b/>
              </w:rPr>
            </w:pPr>
            <w:r>
              <w:rPr>
                <w:b/>
              </w:rPr>
              <w:t>rozsah</w:t>
            </w:r>
          </w:p>
        </w:tc>
      </w:tr>
      <w:tr w:rsidR="00A9436F" w14:paraId="2FD3BAD3" w14:textId="77777777" w:rsidTr="00A9436F">
        <w:tc>
          <w:tcPr>
            <w:tcW w:w="6035" w:type="dxa"/>
            <w:gridSpan w:val="26"/>
          </w:tcPr>
          <w:p w14:paraId="47D0FE38" w14:textId="77777777" w:rsidR="00A9436F" w:rsidRDefault="00A9436F" w:rsidP="00D44916">
            <w:pPr>
              <w:jc w:val="both"/>
            </w:pPr>
            <w:r>
              <w:t>---</w:t>
            </w:r>
          </w:p>
        </w:tc>
        <w:tc>
          <w:tcPr>
            <w:tcW w:w="1713" w:type="dxa"/>
            <w:gridSpan w:val="12"/>
          </w:tcPr>
          <w:p w14:paraId="37B58169" w14:textId="77777777" w:rsidR="00A9436F" w:rsidRDefault="00A9436F" w:rsidP="00D44916">
            <w:pPr>
              <w:jc w:val="both"/>
            </w:pPr>
            <w:r>
              <w:t>---</w:t>
            </w:r>
          </w:p>
        </w:tc>
        <w:tc>
          <w:tcPr>
            <w:tcW w:w="2387" w:type="dxa"/>
            <w:gridSpan w:val="22"/>
          </w:tcPr>
          <w:p w14:paraId="49327588" w14:textId="77777777" w:rsidR="00A9436F" w:rsidRDefault="00A9436F" w:rsidP="00D44916">
            <w:pPr>
              <w:jc w:val="both"/>
            </w:pPr>
            <w:r>
              <w:t>---</w:t>
            </w:r>
          </w:p>
        </w:tc>
      </w:tr>
      <w:tr w:rsidR="00A9436F" w14:paraId="6E5E5B1E" w14:textId="77777777" w:rsidTr="00A9436F">
        <w:tc>
          <w:tcPr>
            <w:tcW w:w="6035" w:type="dxa"/>
            <w:gridSpan w:val="26"/>
          </w:tcPr>
          <w:p w14:paraId="68B2F103" w14:textId="77777777" w:rsidR="00A9436F" w:rsidRDefault="00A9436F" w:rsidP="00D44916">
            <w:pPr>
              <w:jc w:val="both"/>
            </w:pPr>
          </w:p>
        </w:tc>
        <w:tc>
          <w:tcPr>
            <w:tcW w:w="1713" w:type="dxa"/>
            <w:gridSpan w:val="12"/>
          </w:tcPr>
          <w:p w14:paraId="33D5016B" w14:textId="77777777" w:rsidR="00A9436F" w:rsidRDefault="00A9436F" w:rsidP="00D44916">
            <w:pPr>
              <w:jc w:val="both"/>
            </w:pPr>
          </w:p>
        </w:tc>
        <w:tc>
          <w:tcPr>
            <w:tcW w:w="2387" w:type="dxa"/>
            <w:gridSpan w:val="22"/>
          </w:tcPr>
          <w:p w14:paraId="0DA42CFB" w14:textId="77777777" w:rsidR="00A9436F" w:rsidRDefault="00A9436F" w:rsidP="00D44916">
            <w:pPr>
              <w:jc w:val="both"/>
            </w:pPr>
          </w:p>
        </w:tc>
      </w:tr>
      <w:tr w:rsidR="00A9436F" w14:paraId="5B51ABC7" w14:textId="77777777" w:rsidTr="00A9436F">
        <w:tc>
          <w:tcPr>
            <w:tcW w:w="6035" w:type="dxa"/>
            <w:gridSpan w:val="26"/>
          </w:tcPr>
          <w:p w14:paraId="34DA881C" w14:textId="77777777" w:rsidR="00A9436F" w:rsidRDefault="00A9436F" w:rsidP="00D44916">
            <w:pPr>
              <w:jc w:val="both"/>
            </w:pPr>
          </w:p>
        </w:tc>
        <w:tc>
          <w:tcPr>
            <w:tcW w:w="1713" w:type="dxa"/>
            <w:gridSpan w:val="12"/>
          </w:tcPr>
          <w:p w14:paraId="3EA4578A" w14:textId="77777777" w:rsidR="00A9436F" w:rsidRDefault="00A9436F" w:rsidP="00D44916">
            <w:pPr>
              <w:jc w:val="both"/>
            </w:pPr>
          </w:p>
        </w:tc>
        <w:tc>
          <w:tcPr>
            <w:tcW w:w="2387" w:type="dxa"/>
            <w:gridSpan w:val="22"/>
          </w:tcPr>
          <w:p w14:paraId="41BF19E8" w14:textId="77777777" w:rsidR="00A9436F" w:rsidRDefault="00A9436F" w:rsidP="00D44916">
            <w:pPr>
              <w:jc w:val="both"/>
            </w:pPr>
          </w:p>
        </w:tc>
      </w:tr>
      <w:tr w:rsidR="00A9436F" w14:paraId="626489ED" w14:textId="77777777" w:rsidTr="00A9436F">
        <w:tc>
          <w:tcPr>
            <w:tcW w:w="10135" w:type="dxa"/>
            <w:gridSpan w:val="60"/>
            <w:shd w:val="clear" w:color="auto" w:fill="F7CAAC"/>
          </w:tcPr>
          <w:p w14:paraId="6737CA9B"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5EE691D8" w14:textId="77777777" w:rsidTr="00D44916">
        <w:trPr>
          <w:trHeight w:val="278"/>
        </w:trPr>
        <w:tc>
          <w:tcPr>
            <w:tcW w:w="10135" w:type="dxa"/>
            <w:gridSpan w:val="60"/>
            <w:tcBorders>
              <w:top w:val="nil"/>
            </w:tcBorders>
          </w:tcPr>
          <w:p w14:paraId="460C3F56" w14:textId="39032523" w:rsidR="00A9436F" w:rsidRPr="00045F47" w:rsidRDefault="00E814DA" w:rsidP="00D44916">
            <w:pPr>
              <w:pStyle w:val="Zkladntext"/>
              <w:spacing w:before="40" w:after="40"/>
              <w:ind w:right="108"/>
              <w:rPr>
                <w:sz w:val="21"/>
                <w:szCs w:val="21"/>
              </w:rPr>
            </w:pPr>
            <w:r w:rsidRPr="00045F47">
              <w:rPr>
                <w:sz w:val="21"/>
                <w:szCs w:val="21"/>
              </w:rPr>
              <w:t>Senzorické hodnocení potravin (30% p)</w:t>
            </w:r>
          </w:p>
        </w:tc>
      </w:tr>
      <w:tr w:rsidR="00A9436F" w14:paraId="1D802723" w14:textId="77777777" w:rsidTr="00A9436F">
        <w:tc>
          <w:tcPr>
            <w:tcW w:w="10135" w:type="dxa"/>
            <w:gridSpan w:val="60"/>
            <w:shd w:val="clear" w:color="auto" w:fill="F7CAAC"/>
          </w:tcPr>
          <w:p w14:paraId="4E75EFDF" w14:textId="77777777" w:rsidR="00A9436F" w:rsidRDefault="00A9436F" w:rsidP="00D44916">
            <w:pPr>
              <w:jc w:val="both"/>
            </w:pPr>
            <w:r>
              <w:rPr>
                <w:b/>
              </w:rPr>
              <w:t xml:space="preserve">Údaje o vzdělání na VŠ </w:t>
            </w:r>
          </w:p>
        </w:tc>
      </w:tr>
      <w:tr w:rsidR="00A9436F" w14:paraId="7EC59ABB" w14:textId="77777777" w:rsidTr="00A9436F">
        <w:trPr>
          <w:trHeight w:val="306"/>
        </w:trPr>
        <w:tc>
          <w:tcPr>
            <w:tcW w:w="10135" w:type="dxa"/>
            <w:gridSpan w:val="60"/>
          </w:tcPr>
          <w:p w14:paraId="586A3D7C" w14:textId="77777777" w:rsidR="00A9436F" w:rsidRPr="004F33F0" w:rsidRDefault="00A9436F" w:rsidP="00D44916">
            <w:pPr>
              <w:spacing w:before="40" w:after="40"/>
              <w:jc w:val="both"/>
              <w:rPr>
                <w:b/>
                <w:sz w:val="21"/>
                <w:szCs w:val="21"/>
              </w:rPr>
            </w:pPr>
            <w:r w:rsidRPr="004F33F0">
              <w:rPr>
                <w:sz w:val="21"/>
                <w:szCs w:val="21"/>
              </w:rPr>
              <w:t xml:space="preserve">2003: VVŠ PV Vyškov, FEOS, </w:t>
            </w:r>
            <w:r w:rsidRPr="004F33F0">
              <w:rPr>
                <w:rFonts w:eastAsia="Calibri"/>
                <w:sz w:val="21"/>
                <w:szCs w:val="21"/>
              </w:rPr>
              <w:t>SP Ekonomika a management, obor</w:t>
            </w:r>
            <w:r w:rsidRPr="004F33F0">
              <w:rPr>
                <w:sz w:val="21"/>
                <w:szCs w:val="21"/>
              </w:rPr>
              <w:t xml:space="preserve"> Ekonomika a hygiena výživy, Ph.D.</w:t>
            </w:r>
          </w:p>
        </w:tc>
      </w:tr>
      <w:tr w:rsidR="00A9436F" w14:paraId="5FEC1CF3" w14:textId="77777777" w:rsidTr="00A9436F">
        <w:tc>
          <w:tcPr>
            <w:tcW w:w="10135" w:type="dxa"/>
            <w:gridSpan w:val="60"/>
            <w:shd w:val="clear" w:color="auto" w:fill="F7CAAC"/>
          </w:tcPr>
          <w:p w14:paraId="7DCDEC38" w14:textId="77777777" w:rsidR="00A9436F" w:rsidRDefault="00A9436F" w:rsidP="00D44916">
            <w:pPr>
              <w:jc w:val="both"/>
              <w:rPr>
                <w:b/>
              </w:rPr>
            </w:pPr>
            <w:r>
              <w:rPr>
                <w:b/>
              </w:rPr>
              <w:t>Údaje o odborném působení od absolvování VŠ</w:t>
            </w:r>
          </w:p>
        </w:tc>
      </w:tr>
      <w:tr w:rsidR="00A9436F" w14:paraId="51847BEA" w14:textId="77777777" w:rsidTr="00A9436F">
        <w:trPr>
          <w:trHeight w:val="505"/>
        </w:trPr>
        <w:tc>
          <w:tcPr>
            <w:tcW w:w="10135" w:type="dxa"/>
            <w:gridSpan w:val="60"/>
          </w:tcPr>
          <w:p w14:paraId="001F72D1" w14:textId="77777777" w:rsidR="00A9436F" w:rsidRPr="004F33F0" w:rsidRDefault="00A9436F" w:rsidP="00D44916">
            <w:pPr>
              <w:spacing w:before="40" w:after="40"/>
              <w:jc w:val="both"/>
            </w:pPr>
            <w:r w:rsidRPr="004F33F0">
              <w:rPr>
                <w:sz w:val="21"/>
                <w:szCs w:val="21"/>
              </w:rPr>
              <w:t>2003 – dosud: UTB Zlín, FT, odborný asistent, od r. 2009 docent, od r. 2011 ředitel Ústavu technologie potravin, od r. 2015 děkan FT</w:t>
            </w:r>
          </w:p>
        </w:tc>
      </w:tr>
      <w:tr w:rsidR="00A9436F" w14:paraId="2DD731E0" w14:textId="77777777" w:rsidTr="00A9436F">
        <w:trPr>
          <w:trHeight w:val="250"/>
        </w:trPr>
        <w:tc>
          <w:tcPr>
            <w:tcW w:w="10135" w:type="dxa"/>
            <w:gridSpan w:val="60"/>
            <w:shd w:val="clear" w:color="auto" w:fill="F7CAAC"/>
          </w:tcPr>
          <w:p w14:paraId="62929E7E" w14:textId="77777777" w:rsidR="00A9436F" w:rsidRDefault="00A9436F" w:rsidP="00D44916">
            <w:pPr>
              <w:jc w:val="both"/>
            </w:pPr>
            <w:r>
              <w:rPr>
                <w:b/>
              </w:rPr>
              <w:t>Zkušenosti s vedením kvalifikačních a rigorózních prací</w:t>
            </w:r>
          </w:p>
        </w:tc>
      </w:tr>
      <w:tr w:rsidR="00A9436F" w14:paraId="46619C6B" w14:textId="77777777" w:rsidTr="00A9436F">
        <w:trPr>
          <w:trHeight w:val="184"/>
        </w:trPr>
        <w:tc>
          <w:tcPr>
            <w:tcW w:w="10135" w:type="dxa"/>
            <w:gridSpan w:val="60"/>
          </w:tcPr>
          <w:p w14:paraId="33A119A5" w14:textId="77777777" w:rsidR="00A9436F" w:rsidRPr="00A13455" w:rsidRDefault="00A9436F" w:rsidP="00D44916">
            <w:pPr>
              <w:spacing w:before="40" w:after="40"/>
              <w:jc w:val="both"/>
            </w:pPr>
            <w:r w:rsidRPr="004F33F0">
              <w:rPr>
                <w:sz w:val="21"/>
                <w:szCs w:val="21"/>
              </w:rPr>
              <w:t>Počet obhájených prací, které vyučující vedl v období 2013 – 2017: 10 BP, 16 DP, 4 DisP.</w:t>
            </w:r>
          </w:p>
        </w:tc>
      </w:tr>
      <w:tr w:rsidR="00A9436F" w14:paraId="13C1D679" w14:textId="77777777" w:rsidTr="00A9436F">
        <w:trPr>
          <w:cantSplit/>
        </w:trPr>
        <w:tc>
          <w:tcPr>
            <w:tcW w:w="3319" w:type="dxa"/>
            <w:gridSpan w:val="13"/>
            <w:tcBorders>
              <w:top w:val="single" w:sz="12" w:space="0" w:color="auto"/>
            </w:tcBorders>
            <w:shd w:val="clear" w:color="auto" w:fill="F7CAAC"/>
          </w:tcPr>
          <w:p w14:paraId="29BA87AB"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73F379F1"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5E9A160C" w14:textId="77777777" w:rsidR="00A9436F" w:rsidRDefault="00A9436F" w:rsidP="00D44916">
            <w:pPr>
              <w:jc w:val="both"/>
            </w:pPr>
            <w:r>
              <w:rPr>
                <w:b/>
              </w:rPr>
              <w:t>Řízení konáno na VŠ</w:t>
            </w:r>
          </w:p>
        </w:tc>
        <w:tc>
          <w:tcPr>
            <w:tcW w:w="2304" w:type="dxa"/>
            <w:gridSpan w:val="21"/>
            <w:tcBorders>
              <w:top w:val="single" w:sz="12" w:space="0" w:color="auto"/>
              <w:left w:val="single" w:sz="12" w:space="0" w:color="auto"/>
            </w:tcBorders>
            <w:shd w:val="clear" w:color="auto" w:fill="F7CAAC"/>
          </w:tcPr>
          <w:p w14:paraId="584CC22B" w14:textId="77777777" w:rsidR="00A9436F" w:rsidRDefault="00A9436F" w:rsidP="00D44916">
            <w:pPr>
              <w:jc w:val="both"/>
              <w:rPr>
                <w:b/>
              </w:rPr>
            </w:pPr>
            <w:r>
              <w:rPr>
                <w:b/>
              </w:rPr>
              <w:t>Ohlasy publikací</w:t>
            </w:r>
          </w:p>
        </w:tc>
      </w:tr>
      <w:tr w:rsidR="00A9436F" w14:paraId="74AB1FA1" w14:textId="77777777" w:rsidTr="00A9436F">
        <w:trPr>
          <w:cantSplit/>
        </w:trPr>
        <w:tc>
          <w:tcPr>
            <w:tcW w:w="3319" w:type="dxa"/>
            <w:gridSpan w:val="13"/>
          </w:tcPr>
          <w:p w14:paraId="0E4D942F" w14:textId="77777777" w:rsidR="00A9436F" w:rsidRPr="00C173B5" w:rsidRDefault="00A9436F" w:rsidP="00546C20">
            <w:pPr>
              <w:spacing w:before="40" w:after="40"/>
              <w:jc w:val="both"/>
              <w:rPr>
                <w:sz w:val="21"/>
                <w:szCs w:val="21"/>
              </w:rPr>
            </w:pPr>
            <w:r w:rsidRPr="00C173B5">
              <w:rPr>
                <w:sz w:val="21"/>
                <w:szCs w:val="21"/>
              </w:rPr>
              <w:t>Zpracování zemědělských produktů</w:t>
            </w:r>
          </w:p>
        </w:tc>
        <w:tc>
          <w:tcPr>
            <w:tcW w:w="2245" w:type="dxa"/>
            <w:gridSpan w:val="9"/>
          </w:tcPr>
          <w:p w14:paraId="513A99B4" w14:textId="77777777" w:rsidR="00A9436F" w:rsidRPr="00C173B5" w:rsidRDefault="00A9436F" w:rsidP="00546C20">
            <w:pPr>
              <w:spacing w:before="40" w:after="40"/>
              <w:jc w:val="both"/>
              <w:rPr>
                <w:sz w:val="21"/>
                <w:szCs w:val="21"/>
              </w:rPr>
            </w:pPr>
            <w:r w:rsidRPr="00C173B5">
              <w:rPr>
                <w:sz w:val="21"/>
                <w:szCs w:val="21"/>
              </w:rPr>
              <w:t>2009</w:t>
            </w:r>
          </w:p>
        </w:tc>
        <w:tc>
          <w:tcPr>
            <w:tcW w:w="2267" w:type="dxa"/>
            <w:gridSpan w:val="17"/>
            <w:tcBorders>
              <w:right w:val="single" w:sz="12" w:space="0" w:color="auto"/>
            </w:tcBorders>
          </w:tcPr>
          <w:p w14:paraId="502764EF" w14:textId="77777777" w:rsidR="00A9436F" w:rsidRPr="00C173B5" w:rsidRDefault="00A9436F" w:rsidP="00546C20">
            <w:pPr>
              <w:spacing w:before="40" w:after="40"/>
              <w:jc w:val="both"/>
              <w:rPr>
                <w:sz w:val="21"/>
                <w:szCs w:val="21"/>
              </w:rPr>
            </w:pPr>
            <w:r w:rsidRPr="00C173B5">
              <w:rPr>
                <w:rFonts w:ascii="TimesNewRomanPSMT" w:eastAsia="Calibri" w:hAnsi="TimesNewRomanPSMT" w:cs="TimesNewRomanPSMT"/>
                <w:sz w:val="21"/>
                <w:szCs w:val="21"/>
                <w:lang w:eastAsia="en-US"/>
              </w:rPr>
              <w:t>SPU Nitra, SR</w:t>
            </w:r>
          </w:p>
        </w:tc>
        <w:tc>
          <w:tcPr>
            <w:tcW w:w="650" w:type="dxa"/>
            <w:gridSpan w:val="10"/>
            <w:tcBorders>
              <w:left w:val="single" w:sz="12" w:space="0" w:color="auto"/>
            </w:tcBorders>
            <w:shd w:val="clear" w:color="auto" w:fill="F7CAAC"/>
          </w:tcPr>
          <w:p w14:paraId="1257F6CD" w14:textId="77777777" w:rsidR="00A9436F" w:rsidRDefault="00A9436F" w:rsidP="00D44916">
            <w:pPr>
              <w:jc w:val="both"/>
            </w:pPr>
            <w:r>
              <w:rPr>
                <w:b/>
              </w:rPr>
              <w:t>WOS</w:t>
            </w:r>
          </w:p>
        </w:tc>
        <w:tc>
          <w:tcPr>
            <w:tcW w:w="699" w:type="dxa"/>
            <w:gridSpan w:val="6"/>
            <w:shd w:val="clear" w:color="auto" w:fill="F7CAAC"/>
          </w:tcPr>
          <w:p w14:paraId="53A3BF02" w14:textId="77777777" w:rsidR="00A9436F" w:rsidRDefault="00A9436F" w:rsidP="00D44916">
            <w:pPr>
              <w:jc w:val="both"/>
              <w:rPr>
                <w:sz w:val="18"/>
              </w:rPr>
            </w:pPr>
            <w:r>
              <w:rPr>
                <w:b/>
                <w:sz w:val="18"/>
              </w:rPr>
              <w:t>Scopus</w:t>
            </w:r>
          </w:p>
        </w:tc>
        <w:tc>
          <w:tcPr>
            <w:tcW w:w="955" w:type="dxa"/>
            <w:gridSpan w:val="5"/>
            <w:shd w:val="clear" w:color="auto" w:fill="F7CAAC"/>
          </w:tcPr>
          <w:p w14:paraId="4BE393D5" w14:textId="77777777" w:rsidR="00A9436F" w:rsidRDefault="00A9436F" w:rsidP="00D44916">
            <w:pPr>
              <w:jc w:val="both"/>
            </w:pPr>
            <w:r>
              <w:rPr>
                <w:b/>
                <w:sz w:val="18"/>
              </w:rPr>
              <w:t>ostatní</w:t>
            </w:r>
          </w:p>
        </w:tc>
      </w:tr>
      <w:tr w:rsidR="00A9436F" w14:paraId="212320BC" w14:textId="77777777" w:rsidTr="00A9436F">
        <w:trPr>
          <w:cantSplit/>
          <w:trHeight w:val="70"/>
        </w:trPr>
        <w:tc>
          <w:tcPr>
            <w:tcW w:w="3319" w:type="dxa"/>
            <w:gridSpan w:val="13"/>
            <w:shd w:val="clear" w:color="auto" w:fill="F7CAAC"/>
          </w:tcPr>
          <w:p w14:paraId="63E947BE" w14:textId="77777777" w:rsidR="00A9436F" w:rsidRDefault="00A9436F" w:rsidP="00D44916">
            <w:pPr>
              <w:jc w:val="both"/>
            </w:pPr>
            <w:r>
              <w:rPr>
                <w:b/>
              </w:rPr>
              <w:t>Obor jmenovacího řízení</w:t>
            </w:r>
          </w:p>
        </w:tc>
        <w:tc>
          <w:tcPr>
            <w:tcW w:w="2245" w:type="dxa"/>
            <w:gridSpan w:val="9"/>
            <w:shd w:val="clear" w:color="auto" w:fill="F7CAAC"/>
          </w:tcPr>
          <w:p w14:paraId="07721F5D"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4029F65F"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24DD6E35" w14:textId="77777777" w:rsidR="00A9436F" w:rsidRPr="004607DA" w:rsidRDefault="00A9436F" w:rsidP="00D44916">
            <w:pPr>
              <w:jc w:val="both"/>
              <w:rPr>
                <w:b/>
              </w:rPr>
            </w:pPr>
            <w:r w:rsidRPr="004607DA">
              <w:rPr>
                <w:b/>
              </w:rPr>
              <w:t>348</w:t>
            </w:r>
          </w:p>
        </w:tc>
        <w:tc>
          <w:tcPr>
            <w:tcW w:w="699" w:type="dxa"/>
            <w:gridSpan w:val="6"/>
            <w:vMerge w:val="restart"/>
          </w:tcPr>
          <w:p w14:paraId="5DD9BCF8" w14:textId="77777777" w:rsidR="00A9436F" w:rsidRPr="004607DA" w:rsidRDefault="00A9436F" w:rsidP="00D44916">
            <w:pPr>
              <w:jc w:val="both"/>
              <w:rPr>
                <w:b/>
              </w:rPr>
            </w:pPr>
            <w:r w:rsidRPr="004607DA">
              <w:rPr>
                <w:b/>
              </w:rPr>
              <w:t>418</w:t>
            </w:r>
          </w:p>
        </w:tc>
        <w:tc>
          <w:tcPr>
            <w:tcW w:w="955" w:type="dxa"/>
            <w:gridSpan w:val="5"/>
            <w:vMerge w:val="restart"/>
          </w:tcPr>
          <w:p w14:paraId="05336E82" w14:textId="77777777" w:rsidR="00A9436F" w:rsidRPr="004607DA" w:rsidRDefault="00A9436F" w:rsidP="00D44916">
            <w:pPr>
              <w:jc w:val="both"/>
              <w:rPr>
                <w:b/>
                <w:sz w:val="18"/>
                <w:szCs w:val="18"/>
              </w:rPr>
            </w:pPr>
            <w:r w:rsidRPr="004607DA">
              <w:rPr>
                <w:b/>
                <w:sz w:val="18"/>
                <w:szCs w:val="18"/>
              </w:rPr>
              <w:t>neevid.</w:t>
            </w:r>
          </w:p>
        </w:tc>
      </w:tr>
      <w:tr w:rsidR="00A9436F" w14:paraId="6A73C307" w14:textId="77777777" w:rsidTr="00A9436F">
        <w:trPr>
          <w:trHeight w:val="205"/>
        </w:trPr>
        <w:tc>
          <w:tcPr>
            <w:tcW w:w="3319" w:type="dxa"/>
            <w:gridSpan w:val="13"/>
          </w:tcPr>
          <w:p w14:paraId="5BAB85EA" w14:textId="77777777" w:rsidR="00A9436F" w:rsidRDefault="00A9436F" w:rsidP="00D44916">
            <w:pPr>
              <w:jc w:val="both"/>
            </w:pPr>
            <w:r>
              <w:t>---</w:t>
            </w:r>
          </w:p>
        </w:tc>
        <w:tc>
          <w:tcPr>
            <w:tcW w:w="2245" w:type="dxa"/>
            <w:gridSpan w:val="9"/>
          </w:tcPr>
          <w:p w14:paraId="5E3D55FF" w14:textId="77777777" w:rsidR="00A9436F" w:rsidRDefault="00A9436F" w:rsidP="00D44916">
            <w:pPr>
              <w:jc w:val="both"/>
            </w:pPr>
            <w:r>
              <w:t>---</w:t>
            </w:r>
          </w:p>
        </w:tc>
        <w:tc>
          <w:tcPr>
            <w:tcW w:w="2267" w:type="dxa"/>
            <w:gridSpan w:val="17"/>
            <w:tcBorders>
              <w:right w:val="single" w:sz="12" w:space="0" w:color="auto"/>
            </w:tcBorders>
          </w:tcPr>
          <w:p w14:paraId="7218F85E" w14:textId="77777777" w:rsidR="00A9436F" w:rsidRDefault="00A9436F" w:rsidP="00D44916">
            <w:pPr>
              <w:jc w:val="both"/>
            </w:pPr>
            <w:r>
              <w:t>---</w:t>
            </w:r>
          </w:p>
        </w:tc>
        <w:tc>
          <w:tcPr>
            <w:tcW w:w="650" w:type="dxa"/>
            <w:gridSpan w:val="10"/>
            <w:vMerge/>
            <w:tcBorders>
              <w:left w:val="single" w:sz="12" w:space="0" w:color="auto"/>
            </w:tcBorders>
            <w:vAlign w:val="center"/>
          </w:tcPr>
          <w:p w14:paraId="42FD1B18" w14:textId="77777777" w:rsidR="00A9436F" w:rsidRDefault="00A9436F" w:rsidP="00D44916">
            <w:pPr>
              <w:rPr>
                <w:b/>
              </w:rPr>
            </w:pPr>
          </w:p>
        </w:tc>
        <w:tc>
          <w:tcPr>
            <w:tcW w:w="699" w:type="dxa"/>
            <w:gridSpan w:val="6"/>
            <w:vMerge/>
            <w:vAlign w:val="center"/>
          </w:tcPr>
          <w:p w14:paraId="030545C2" w14:textId="77777777" w:rsidR="00A9436F" w:rsidRDefault="00A9436F" w:rsidP="00D44916">
            <w:pPr>
              <w:rPr>
                <w:b/>
              </w:rPr>
            </w:pPr>
          </w:p>
        </w:tc>
        <w:tc>
          <w:tcPr>
            <w:tcW w:w="955" w:type="dxa"/>
            <w:gridSpan w:val="5"/>
            <w:vMerge/>
            <w:vAlign w:val="center"/>
          </w:tcPr>
          <w:p w14:paraId="7C51D560" w14:textId="77777777" w:rsidR="00A9436F" w:rsidRDefault="00A9436F" w:rsidP="00D44916">
            <w:pPr>
              <w:rPr>
                <w:b/>
              </w:rPr>
            </w:pPr>
          </w:p>
        </w:tc>
      </w:tr>
      <w:tr w:rsidR="00A9436F" w14:paraId="0D00F268" w14:textId="77777777" w:rsidTr="00A9436F">
        <w:tc>
          <w:tcPr>
            <w:tcW w:w="10135" w:type="dxa"/>
            <w:gridSpan w:val="60"/>
            <w:shd w:val="clear" w:color="auto" w:fill="F7CAAC"/>
          </w:tcPr>
          <w:p w14:paraId="760DDDBF"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6B5AE971" w14:textId="77777777" w:rsidTr="00A9436F">
        <w:trPr>
          <w:trHeight w:val="283"/>
        </w:trPr>
        <w:tc>
          <w:tcPr>
            <w:tcW w:w="10135" w:type="dxa"/>
            <w:gridSpan w:val="60"/>
          </w:tcPr>
          <w:p w14:paraId="786049BB" w14:textId="77777777" w:rsidR="00A9436F" w:rsidRPr="006724B0" w:rsidRDefault="00A9436F" w:rsidP="00D44916">
            <w:pPr>
              <w:tabs>
                <w:tab w:val="left" w:pos="567"/>
              </w:tabs>
              <w:spacing w:before="60" w:after="120"/>
              <w:jc w:val="both"/>
              <w:rPr>
                <w:sz w:val="21"/>
                <w:szCs w:val="21"/>
                <w:lang w:val="en-US"/>
              </w:rPr>
            </w:pPr>
            <w:r w:rsidRPr="004F33F0">
              <w:rPr>
                <w:sz w:val="21"/>
                <w:szCs w:val="21"/>
                <w:lang w:val="en-GB"/>
              </w:rPr>
              <w:t xml:space="preserve">SALEK, R.N., ČERNÍKOVÁ, M., MADĚROVÁ, S., LAPČÍK, L., </w:t>
            </w:r>
            <w:r w:rsidRPr="004F33F0">
              <w:rPr>
                <w:b/>
                <w:sz w:val="21"/>
                <w:szCs w:val="21"/>
                <w:lang w:val="en-GB"/>
              </w:rPr>
              <w:t>BUŇKA, F. (25%)</w:t>
            </w:r>
            <w:r w:rsidRPr="004F33F0">
              <w:rPr>
                <w:sz w:val="21"/>
                <w:szCs w:val="21"/>
                <w:lang w:val="en-GB"/>
              </w:rPr>
              <w:t xml:space="preserve">: The effect of different composition of ternary mixtures of emulsifying salts on the consistency of processed cheese spreads manufactured from Swiss-type cheese with different degrees of maturity. </w:t>
            </w:r>
            <w:r w:rsidRPr="004F33F0">
              <w:rPr>
                <w:i/>
                <w:sz w:val="21"/>
                <w:szCs w:val="21"/>
                <w:lang w:val="en-GB"/>
              </w:rPr>
              <w:t>Journal of Dairy Science</w:t>
            </w:r>
            <w:r w:rsidRPr="004F33F0">
              <w:rPr>
                <w:sz w:val="21"/>
                <w:szCs w:val="21"/>
                <w:lang w:val="en-GB"/>
              </w:rPr>
              <w:t xml:space="preserve"> 99, 3274-3287, </w:t>
            </w:r>
            <w:r w:rsidRPr="004F33F0">
              <w:rPr>
                <w:b/>
                <w:sz w:val="21"/>
                <w:szCs w:val="21"/>
                <w:lang w:val="en-GB"/>
              </w:rPr>
              <w:t>2016</w:t>
            </w:r>
            <w:r w:rsidRPr="004F33F0">
              <w:rPr>
                <w:sz w:val="21"/>
                <w:szCs w:val="21"/>
                <w:lang w:val="en-GB"/>
              </w:rPr>
              <w:t>.</w:t>
            </w:r>
            <w:r w:rsidRPr="006724B0">
              <w:rPr>
                <w:sz w:val="21"/>
                <w:szCs w:val="21"/>
                <w:lang w:val="en-US"/>
              </w:rPr>
              <w:t xml:space="preserve"> </w:t>
            </w:r>
          </w:p>
          <w:p w14:paraId="20F995DA" w14:textId="77777777" w:rsidR="00A9436F" w:rsidRPr="004F33F0" w:rsidRDefault="00A9436F" w:rsidP="00D44916">
            <w:pPr>
              <w:tabs>
                <w:tab w:val="left" w:pos="567"/>
              </w:tabs>
              <w:spacing w:after="120"/>
              <w:jc w:val="both"/>
              <w:rPr>
                <w:b/>
                <w:sz w:val="21"/>
                <w:szCs w:val="21"/>
                <w:lang w:val="en-GB"/>
              </w:rPr>
            </w:pPr>
            <w:r w:rsidRPr="004F33F0">
              <w:rPr>
                <w:color w:val="212121"/>
                <w:sz w:val="21"/>
                <w:szCs w:val="21"/>
                <w:shd w:val="clear" w:color="auto" w:fill="FFFFFF"/>
              </w:rPr>
              <w:t xml:space="preserve">BUBELOVÁ, Z., TREMLOVÁ, B., BUŇKOVÁ, L., POSPIECH, M., VÍTOVÁ, E., </w:t>
            </w:r>
            <w:r w:rsidRPr="004F33F0">
              <w:rPr>
                <w:b/>
                <w:color w:val="212121"/>
                <w:sz w:val="21"/>
                <w:szCs w:val="21"/>
                <w:shd w:val="clear" w:color="auto" w:fill="FFFFFF"/>
              </w:rPr>
              <w:t>BUŇKA, F. (25%)</w:t>
            </w:r>
            <w:r w:rsidRPr="004F33F0">
              <w:rPr>
                <w:color w:val="212121"/>
                <w:sz w:val="21"/>
                <w:szCs w:val="21"/>
                <w:shd w:val="clear" w:color="auto" w:fill="FFFFFF"/>
              </w:rPr>
              <w:t>: The effect of long-term storage on the quality of sterilized processed cheese. </w:t>
            </w:r>
            <w:r w:rsidRPr="004F33F0">
              <w:rPr>
                <w:i/>
                <w:iCs/>
                <w:color w:val="212121"/>
                <w:sz w:val="21"/>
                <w:szCs w:val="21"/>
                <w:shd w:val="clear" w:color="auto" w:fill="FFFFFF"/>
              </w:rPr>
              <w:t>Journal of Food Science and Technology</w:t>
            </w:r>
            <w:r w:rsidRPr="004F33F0">
              <w:rPr>
                <w:color w:val="212121"/>
                <w:sz w:val="21"/>
                <w:szCs w:val="21"/>
                <w:shd w:val="clear" w:color="auto" w:fill="FFFFFF"/>
              </w:rPr>
              <w:t xml:space="preserve"> 52, 8, 4985-4993, </w:t>
            </w:r>
            <w:r w:rsidRPr="004F33F0">
              <w:rPr>
                <w:b/>
                <w:color w:val="212121"/>
                <w:sz w:val="21"/>
                <w:szCs w:val="21"/>
                <w:shd w:val="clear" w:color="auto" w:fill="FFFFFF"/>
              </w:rPr>
              <w:t>2015</w:t>
            </w:r>
            <w:r w:rsidRPr="004F33F0">
              <w:rPr>
                <w:color w:val="212121"/>
                <w:sz w:val="21"/>
                <w:szCs w:val="21"/>
                <w:shd w:val="clear" w:color="auto" w:fill="FFFFFF"/>
              </w:rPr>
              <w:t xml:space="preserve">. </w:t>
            </w:r>
          </w:p>
          <w:p w14:paraId="21F69D0C" w14:textId="77777777" w:rsidR="00A9436F" w:rsidRPr="006724B0" w:rsidRDefault="00A9436F" w:rsidP="00D44916">
            <w:pPr>
              <w:tabs>
                <w:tab w:val="left" w:pos="567"/>
              </w:tabs>
              <w:spacing w:after="120"/>
              <w:jc w:val="both"/>
              <w:rPr>
                <w:sz w:val="21"/>
                <w:szCs w:val="21"/>
                <w:lang w:val="en-US"/>
              </w:rPr>
            </w:pPr>
            <w:r w:rsidRPr="004F33F0">
              <w:rPr>
                <w:b/>
                <w:sz w:val="21"/>
                <w:szCs w:val="21"/>
                <w:lang w:val="en-GB"/>
              </w:rPr>
              <w:t>BUŇKA, F. (30%)</w:t>
            </w:r>
            <w:r w:rsidRPr="004F33F0">
              <w:rPr>
                <w:sz w:val="21"/>
                <w:szCs w:val="21"/>
                <w:lang w:val="en-GB"/>
              </w:rPr>
              <w:t xml:space="preserve">, DOUDOVÁ, L., WEISEROVÁ, E., ČERNÍKOVÁ, M., KUCHAŘ, D., SLAVÍKOVÁ, Š., NAGYOVÁ, G., PONÍŽIL, P., GRŮBER, T., MICHÁLEK, J.: The effect of concentration and composition of ternary emulsifying salts on the textural properties of processed cheese spreads. </w:t>
            </w:r>
            <w:r w:rsidRPr="006724B0">
              <w:rPr>
                <w:i/>
                <w:sz w:val="21"/>
                <w:szCs w:val="21"/>
                <w:lang w:val="en-US"/>
              </w:rPr>
              <w:t>Lebensmittel Wissenschaft und Technologie - Food Science and Technology</w:t>
            </w:r>
            <w:r w:rsidRPr="006724B0">
              <w:rPr>
                <w:sz w:val="21"/>
                <w:szCs w:val="21"/>
                <w:lang w:val="en-US"/>
              </w:rPr>
              <w:t xml:space="preserve"> 58, 247-255, </w:t>
            </w:r>
            <w:r w:rsidRPr="006724B0">
              <w:rPr>
                <w:b/>
                <w:sz w:val="21"/>
                <w:szCs w:val="21"/>
                <w:lang w:val="en-US"/>
              </w:rPr>
              <w:t>2014</w:t>
            </w:r>
            <w:r w:rsidRPr="006724B0">
              <w:rPr>
                <w:sz w:val="21"/>
                <w:szCs w:val="21"/>
                <w:lang w:val="en-US"/>
              </w:rPr>
              <w:t xml:space="preserve">. </w:t>
            </w:r>
          </w:p>
          <w:p w14:paraId="0CF38877" w14:textId="77777777" w:rsidR="00A9436F" w:rsidRPr="004F33F0" w:rsidRDefault="00A9436F" w:rsidP="00D44916">
            <w:pPr>
              <w:tabs>
                <w:tab w:val="left" w:pos="567"/>
              </w:tabs>
              <w:spacing w:after="120"/>
              <w:jc w:val="both"/>
              <w:rPr>
                <w:sz w:val="21"/>
                <w:szCs w:val="21"/>
                <w:lang w:val="en-GB"/>
              </w:rPr>
            </w:pPr>
            <w:r w:rsidRPr="004F33F0">
              <w:rPr>
                <w:b/>
                <w:sz w:val="21"/>
                <w:szCs w:val="21"/>
                <w:lang w:val="en-GB"/>
              </w:rPr>
              <w:t>BUŇKA, F. (35%)</w:t>
            </w:r>
            <w:r w:rsidRPr="004F33F0">
              <w:rPr>
                <w:sz w:val="21"/>
                <w:szCs w:val="21"/>
                <w:lang w:val="en-GB"/>
              </w:rPr>
              <w:t xml:space="preserve">, BUDINSKÝ, P., ZIMÁKOVÁ, B., MERHAUT, M., FLASAROVÁ, R., PACHLOVÁ, V., KUBÁŇ, V., BUŇKOVÁ, L.: Biogenic amines occurrence in fish meat sampled from restaurants in region of Czech Republic. </w:t>
            </w:r>
            <w:r w:rsidRPr="004F33F0">
              <w:rPr>
                <w:i/>
                <w:sz w:val="21"/>
                <w:szCs w:val="21"/>
                <w:lang w:val="en-GB"/>
              </w:rPr>
              <w:t xml:space="preserve">Food Control </w:t>
            </w:r>
            <w:r w:rsidRPr="004F33F0">
              <w:rPr>
                <w:sz w:val="21"/>
                <w:szCs w:val="21"/>
                <w:lang w:val="en-GB"/>
              </w:rPr>
              <w:t xml:space="preserve">31(1), 49-52, </w:t>
            </w:r>
            <w:r w:rsidRPr="004F33F0">
              <w:rPr>
                <w:b/>
                <w:sz w:val="21"/>
                <w:szCs w:val="21"/>
                <w:lang w:val="en-GB"/>
              </w:rPr>
              <w:t>2013</w:t>
            </w:r>
            <w:r w:rsidRPr="004F33F0">
              <w:rPr>
                <w:sz w:val="21"/>
                <w:szCs w:val="21"/>
                <w:lang w:val="en-GB"/>
              </w:rPr>
              <w:t xml:space="preserve">. </w:t>
            </w:r>
          </w:p>
          <w:p w14:paraId="75C6EC0F" w14:textId="77777777" w:rsidR="00A9436F" w:rsidRDefault="00A9436F" w:rsidP="00D44916">
            <w:pPr>
              <w:pStyle w:val="Zkladntext"/>
              <w:rPr>
                <w:b/>
              </w:rPr>
            </w:pPr>
            <w:r w:rsidRPr="004F33F0">
              <w:rPr>
                <w:b/>
                <w:sz w:val="21"/>
                <w:szCs w:val="21"/>
              </w:rPr>
              <w:t>BUŇKA, F. (40%)</w:t>
            </w:r>
            <w:r w:rsidRPr="004F33F0">
              <w:rPr>
                <w:sz w:val="21"/>
                <w:szCs w:val="21"/>
              </w:rPr>
              <w:t xml:space="preserve">, BUDINSKÝ, P., ČECHOVÁ, M., DRIENOVSKÝ, V., PACHLOVÁ, V., MATOULKOVÁ, D., KUBÁŇ, V., BUŇKOVÁ, L.: Content of biogenic amines and polyamines in beers from the Czech Republic. </w:t>
            </w:r>
            <w:r w:rsidRPr="004F33F0">
              <w:rPr>
                <w:i/>
                <w:sz w:val="21"/>
                <w:szCs w:val="21"/>
                <w:lang w:val="en-GB"/>
              </w:rPr>
              <w:t xml:space="preserve">Journal of the Institute of Brewing </w:t>
            </w:r>
            <w:r w:rsidRPr="004F33F0">
              <w:rPr>
                <w:sz w:val="21"/>
                <w:szCs w:val="21"/>
                <w:lang w:val="en-GB"/>
              </w:rPr>
              <w:t xml:space="preserve">118(2), 213-216, </w:t>
            </w:r>
            <w:r w:rsidRPr="004F33F0">
              <w:rPr>
                <w:b/>
                <w:sz w:val="21"/>
                <w:szCs w:val="21"/>
                <w:lang w:val="en-GB"/>
              </w:rPr>
              <w:t>2012</w:t>
            </w:r>
            <w:r w:rsidRPr="004F33F0">
              <w:rPr>
                <w:sz w:val="21"/>
                <w:szCs w:val="21"/>
                <w:lang w:val="en-GB"/>
              </w:rPr>
              <w:t>.</w:t>
            </w:r>
            <w:r w:rsidRPr="00A13455">
              <w:rPr>
                <w:lang w:val="en-GB"/>
              </w:rPr>
              <w:t xml:space="preserve"> </w:t>
            </w:r>
          </w:p>
        </w:tc>
      </w:tr>
      <w:tr w:rsidR="00A9436F" w14:paraId="23D0EAA4" w14:textId="77777777" w:rsidTr="00A9436F">
        <w:trPr>
          <w:trHeight w:val="218"/>
        </w:trPr>
        <w:tc>
          <w:tcPr>
            <w:tcW w:w="10135" w:type="dxa"/>
            <w:gridSpan w:val="60"/>
            <w:shd w:val="clear" w:color="auto" w:fill="F7CAAC"/>
          </w:tcPr>
          <w:p w14:paraId="19BA86C5" w14:textId="77777777" w:rsidR="00A9436F" w:rsidRDefault="00A9436F" w:rsidP="00D44916">
            <w:pPr>
              <w:rPr>
                <w:b/>
              </w:rPr>
            </w:pPr>
            <w:r>
              <w:rPr>
                <w:b/>
              </w:rPr>
              <w:t>Působení v zahraničí</w:t>
            </w:r>
          </w:p>
        </w:tc>
      </w:tr>
      <w:tr w:rsidR="00A9436F" w14:paraId="478D8FBC" w14:textId="77777777" w:rsidTr="00A9436F">
        <w:trPr>
          <w:trHeight w:val="328"/>
        </w:trPr>
        <w:tc>
          <w:tcPr>
            <w:tcW w:w="10135" w:type="dxa"/>
            <w:gridSpan w:val="60"/>
          </w:tcPr>
          <w:p w14:paraId="20C65C76" w14:textId="77777777" w:rsidR="00A9436F" w:rsidRDefault="00A9436F" w:rsidP="00D44916">
            <w:r>
              <w:t>---</w:t>
            </w:r>
          </w:p>
          <w:p w14:paraId="74D5EE42" w14:textId="77777777" w:rsidR="00A9436F" w:rsidRDefault="00A9436F" w:rsidP="00D44916"/>
          <w:p w14:paraId="4E22608C" w14:textId="77777777" w:rsidR="00A9436F" w:rsidRDefault="00A9436F" w:rsidP="00D44916"/>
          <w:p w14:paraId="571479B2" w14:textId="77777777" w:rsidR="00A9436F" w:rsidRPr="00C53C43" w:rsidRDefault="00A9436F" w:rsidP="00D44916"/>
        </w:tc>
      </w:tr>
      <w:tr w:rsidR="00A9436F" w14:paraId="109857EA" w14:textId="77777777" w:rsidTr="00A9436F">
        <w:trPr>
          <w:cantSplit/>
          <w:trHeight w:val="470"/>
        </w:trPr>
        <w:tc>
          <w:tcPr>
            <w:tcW w:w="2484" w:type="dxa"/>
            <w:gridSpan w:val="4"/>
            <w:shd w:val="clear" w:color="auto" w:fill="F7CAAC"/>
          </w:tcPr>
          <w:p w14:paraId="1CCFF29F" w14:textId="77777777" w:rsidR="00A9436F" w:rsidRDefault="00A9436F" w:rsidP="00D44916">
            <w:pPr>
              <w:jc w:val="both"/>
              <w:rPr>
                <w:b/>
              </w:rPr>
            </w:pPr>
            <w:r>
              <w:rPr>
                <w:b/>
              </w:rPr>
              <w:t xml:space="preserve">Podpis </w:t>
            </w:r>
          </w:p>
        </w:tc>
        <w:tc>
          <w:tcPr>
            <w:tcW w:w="4546" w:type="dxa"/>
            <w:gridSpan w:val="27"/>
          </w:tcPr>
          <w:p w14:paraId="709B70A3" w14:textId="77777777" w:rsidR="00A9436F" w:rsidRDefault="00A9436F" w:rsidP="00D44916">
            <w:pPr>
              <w:jc w:val="both"/>
            </w:pPr>
          </w:p>
        </w:tc>
        <w:tc>
          <w:tcPr>
            <w:tcW w:w="801" w:type="dxa"/>
            <w:gridSpan w:val="8"/>
            <w:shd w:val="clear" w:color="auto" w:fill="F7CAAC"/>
          </w:tcPr>
          <w:p w14:paraId="163D03DF" w14:textId="77777777" w:rsidR="00A9436F" w:rsidRDefault="00A9436F" w:rsidP="00D44916">
            <w:pPr>
              <w:jc w:val="both"/>
            </w:pPr>
            <w:r>
              <w:rPr>
                <w:b/>
              </w:rPr>
              <w:t>datum</w:t>
            </w:r>
          </w:p>
        </w:tc>
        <w:tc>
          <w:tcPr>
            <w:tcW w:w="2304" w:type="dxa"/>
            <w:gridSpan w:val="21"/>
          </w:tcPr>
          <w:p w14:paraId="3DCA2FCB" w14:textId="77777777" w:rsidR="00A9436F" w:rsidRDefault="00A9436F" w:rsidP="00D44916">
            <w:pPr>
              <w:jc w:val="both"/>
            </w:pPr>
          </w:p>
        </w:tc>
      </w:tr>
      <w:tr w:rsidR="00A9436F" w14:paraId="7C491FA1" w14:textId="77777777" w:rsidTr="00A9436F">
        <w:tc>
          <w:tcPr>
            <w:tcW w:w="10135" w:type="dxa"/>
            <w:gridSpan w:val="60"/>
            <w:tcBorders>
              <w:top w:val="single" w:sz="4" w:space="0" w:color="auto"/>
              <w:left w:val="single" w:sz="4" w:space="0" w:color="auto"/>
              <w:bottom w:val="double" w:sz="4" w:space="0" w:color="auto"/>
              <w:right w:val="single" w:sz="4" w:space="0" w:color="auto"/>
            </w:tcBorders>
            <w:shd w:val="clear" w:color="auto" w:fill="BDD6EE"/>
          </w:tcPr>
          <w:p w14:paraId="3F716554" w14:textId="77777777" w:rsidR="00A9436F" w:rsidRDefault="00A9436F" w:rsidP="00D44916">
            <w:pPr>
              <w:jc w:val="both"/>
            </w:pPr>
            <w:r w:rsidRPr="00676B35">
              <w:rPr>
                <w:b/>
                <w:sz w:val="28"/>
              </w:rPr>
              <w:lastRenderedPageBreak/>
              <w:t>C-I – Personální zabezpečení</w:t>
            </w:r>
          </w:p>
        </w:tc>
      </w:tr>
      <w:tr w:rsidR="00A9436F" w:rsidRPr="00B901A1" w14:paraId="5BD2A59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double" w:sz="4" w:space="0" w:color="00000A"/>
              <w:left w:val="single" w:sz="4" w:space="0" w:color="00000A"/>
              <w:bottom w:val="single" w:sz="4" w:space="0" w:color="00000A"/>
              <w:right w:val="single" w:sz="4" w:space="0" w:color="00000A"/>
            </w:tcBorders>
            <w:shd w:val="clear" w:color="auto" w:fill="F7CAAC"/>
          </w:tcPr>
          <w:p w14:paraId="1C4F54B5" w14:textId="77777777" w:rsidR="00A9436F" w:rsidRPr="00B901A1" w:rsidRDefault="00A9436F" w:rsidP="00D44916">
            <w:pPr>
              <w:jc w:val="both"/>
            </w:pPr>
            <w:r w:rsidRPr="00B901A1">
              <w:rPr>
                <w:b/>
              </w:rPr>
              <w:t>Vysoká škola</w:t>
            </w:r>
          </w:p>
        </w:tc>
        <w:tc>
          <w:tcPr>
            <w:tcW w:w="7519" w:type="dxa"/>
            <w:gridSpan w:val="51"/>
            <w:tcBorders>
              <w:top w:val="single" w:sz="4" w:space="0" w:color="00000A"/>
              <w:left w:val="single" w:sz="4" w:space="0" w:color="00000A"/>
              <w:bottom w:val="single" w:sz="4" w:space="0" w:color="00000A"/>
              <w:right w:val="single" w:sz="4" w:space="0" w:color="00000A"/>
            </w:tcBorders>
            <w:shd w:val="clear" w:color="auto" w:fill="auto"/>
            <w:vAlign w:val="center"/>
          </w:tcPr>
          <w:p w14:paraId="2A7168EA" w14:textId="77777777" w:rsidR="00A9436F" w:rsidRPr="00B901A1" w:rsidRDefault="00A9436F" w:rsidP="00D44916">
            <w:pPr>
              <w:pStyle w:val="western"/>
              <w:spacing w:before="0" w:line="240" w:lineRule="auto"/>
              <w:ind w:left="0"/>
              <w:jc w:val="left"/>
              <w:rPr>
                <w:sz w:val="20"/>
                <w:szCs w:val="20"/>
              </w:rPr>
            </w:pPr>
            <w:r w:rsidRPr="00B901A1">
              <w:rPr>
                <w:sz w:val="20"/>
                <w:szCs w:val="20"/>
              </w:rPr>
              <w:t>Univerzita Tomáše Bati ve Zlíně</w:t>
            </w:r>
          </w:p>
        </w:tc>
      </w:tr>
      <w:tr w:rsidR="00A9436F" w:rsidRPr="00B901A1" w14:paraId="0A1BCDF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single" w:sz="4" w:space="0" w:color="00000A"/>
              <w:left w:val="single" w:sz="4" w:space="0" w:color="00000A"/>
              <w:bottom w:val="single" w:sz="4" w:space="0" w:color="00000A"/>
              <w:right w:val="single" w:sz="4" w:space="0" w:color="00000A"/>
            </w:tcBorders>
            <w:shd w:val="clear" w:color="auto" w:fill="F7CAAC"/>
          </w:tcPr>
          <w:p w14:paraId="3B273765" w14:textId="77777777" w:rsidR="00A9436F" w:rsidRPr="00B901A1" w:rsidRDefault="00A9436F" w:rsidP="00D44916">
            <w:pPr>
              <w:jc w:val="both"/>
            </w:pPr>
            <w:r w:rsidRPr="00B901A1">
              <w:rPr>
                <w:b/>
              </w:rPr>
              <w:t>Součást vysoké školy</w:t>
            </w:r>
          </w:p>
        </w:tc>
        <w:tc>
          <w:tcPr>
            <w:tcW w:w="7519" w:type="dxa"/>
            <w:gridSpan w:val="51"/>
            <w:tcBorders>
              <w:top w:val="single" w:sz="4" w:space="0" w:color="00000A"/>
              <w:left w:val="single" w:sz="4" w:space="0" w:color="00000A"/>
              <w:bottom w:val="single" w:sz="4" w:space="0" w:color="00000A"/>
              <w:right w:val="single" w:sz="4" w:space="0" w:color="00000A"/>
            </w:tcBorders>
            <w:shd w:val="clear" w:color="auto" w:fill="auto"/>
          </w:tcPr>
          <w:p w14:paraId="6A84F79A" w14:textId="77777777" w:rsidR="00A9436F" w:rsidRPr="00B901A1" w:rsidRDefault="00A9436F" w:rsidP="00D44916">
            <w:pPr>
              <w:jc w:val="both"/>
            </w:pPr>
            <w:r w:rsidRPr="00B901A1">
              <w:t>Fakulta technologická</w:t>
            </w:r>
          </w:p>
        </w:tc>
      </w:tr>
      <w:tr w:rsidR="00A9436F" w:rsidRPr="00B901A1" w14:paraId="121AF41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single" w:sz="4" w:space="0" w:color="00000A"/>
              <w:left w:val="single" w:sz="4" w:space="0" w:color="00000A"/>
              <w:bottom w:val="single" w:sz="4" w:space="0" w:color="00000A"/>
              <w:right w:val="single" w:sz="4" w:space="0" w:color="00000A"/>
            </w:tcBorders>
            <w:shd w:val="clear" w:color="auto" w:fill="F7CAAC"/>
          </w:tcPr>
          <w:p w14:paraId="67B8B88B" w14:textId="77777777" w:rsidR="00A9436F" w:rsidRPr="00B901A1" w:rsidRDefault="00A9436F" w:rsidP="00D44916">
            <w:pPr>
              <w:jc w:val="both"/>
            </w:pPr>
            <w:r w:rsidRPr="00B901A1">
              <w:rPr>
                <w:b/>
              </w:rPr>
              <w:t>Název studijního programu</w:t>
            </w:r>
          </w:p>
        </w:tc>
        <w:tc>
          <w:tcPr>
            <w:tcW w:w="7519" w:type="dxa"/>
            <w:gridSpan w:val="51"/>
            <w:tcBorders>
              <w:top w:val="single" w:sz="4" w:space="0" w:color="00000A"/>
              <w:left w:val="single" w:sz="4" w:space="0" w:color="00000A"/>
              <w:bottom w:val="single" w:sz="4" w:space="0" w:color="00000A"/>
              <w:right w:val="single" w:sz="4" w:space="0" w:color="00000A"/>
            </w:tcBorders>
            <w:shd w:val="clear" w:color="auto" w:fill="auto"/>
          </w:tcPr>
          <w:p w14:paraId="348CA176" w14:textId="77777777" w:rsidR="00A9436F" w:rsidRPr="00B901A1" w:rsidRDefault="00A9436F" w:rsidP="00D44916">
            <w:pPr>
              <w:jc w:val="both"/>
            </w:pPr>
            <w:r>
              <w:t>Chemie potravin a bioaktivních látek</w:t>
            </w:r>
          </w:p>
        </w:tc>
      </w:tr>
      <w:tr w:rsidR="00A9436F" w:rsidRPr="00B901A1" w14:paraId="58B7BE8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single" w:sz="4" w:space="0" w:color="00000A"/>
              <w:left w:val="single" w:sz="4" w:space="0" w:color="00000A"/>
              <w:bottom w:val="single" w:sz="4" w:space="0" w:color="00000A"/>
              <w:right w:val="single" w:sz="4" w:space="0" w:color="00000A"/>
            </w:tcBorders>
            <w:shd w:val="clear" w:color="auto" w:fill="F7CAAC"/>
          </w:tcPr>
          <w:p w14:paraId="2F1340D2" w14:textId="77777777" w:rsidR="00A9436F" w:rsidRPr="00B901A1" w:rsidRDefault="00A9436F" w:rsidP="00D44916">
            <w:pPr>
              <w:jc w:val="both"/>
            </w:pPr>
            <w:r w:rsidRPr="00B901A1">
              <w:rPr>
                <w:b/>
              </w:rPr>
              <w:t>Jméno a příjmení</w:t>
            </w:r>
          </w:p>
        </w:tc>
        <w:tc>
          <w:tcPr>
            <w:tcW w:w="4194" w:type="dxa"/>
            <w:gridSpan w:val="21"/>
            <w:tcBorders>
              <w:top w:val="single" w:sz="4" w:space="0" w:color="00000A"/>
              <w:left w:val="single" w:sz="4" w:space="0" w:color="00000A"/>
              <w:bottom w:val="single" w:sz="4" w:space="0" w:color="00000A"/>
              <w:right w:val="single" w:sz="4" w:space="0" w:color="00000A"/>
            </w:tcBorders>
            <w:shd w:val="clear" w:color="auto" w:fill="auto"/>
          </w:tcPr>
          <w:p w14:paraId="10AA74AF" w14:textId="77777777" w:rsidR="00A9436F" w:rsidRPr="00FC0FD9" w:rsidRDefault="00A9436F" w:rsidP="00D44916">
            <w:pPr>
              <w:pStyle w:val="western"/>
              <w:spacing w:before="0" w:line="240" w:lineRule="auto"/>
              <w:ind w:left="0"/>
              <w:rPr>
                <w:b/>
                <w:sz w:val="20"/>
                <w:szCs w:val="20"/>
              </w:rPr>
            </w:pPr>
            <w:bookmarkStart w:id="48" w:name="Buňková"/>
            <w:bookmarkEnd w:id="48"/>
            <w:r w:rsidRPr="00FC0FD9">
              <w:rPr>
                <w:b/>
                <w:sz w:val="20"/>
                <w:szCs w:val="20"/>
              </w:rPr>
              <w:t>Leona Buňková</w:t>
            </w:r>
          </w:p>
        </w:tc>
        <w:tc>
          <w:tcPr>
            <w:tcW w:w="68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64B207B" w14:textId="77777777" w:rsidR="00A9436F" w:rsidRPr="00B901A1" w:rsidRDefault="00A9436F" w:rsidP="00D44916">
            <w:pPr>
              <w:jc w:val="both"/>
            </w:pPr>
            <w:r w:rsidRPr="00B901A1">
              <w:rPr>
                <w:b/>
              </w:rPr>
              <w:t>Tituly</w:t>
            </w: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3B2A16C1" w14:textId="77777777" w:rsidR="00A9436F" w:rsidRPr="00B901A1" w:rsidRDefault="00A9436F" w:rsidP="00D44916">
            <w:pPr>
              <w:jc w:val="both"/>
            </w:pPr>
            <w:r>
              <w:t>doc. RNDr., Ph.D.</w:t>
            </w:r>
          </w:p>
        </w:tc>
      </w:tr>
      <w:tr w:rsidR="00A9436F" w:rsidRPr="00B901A1" w14:paraId="437500F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single" w:sz="4" w:space="0" w:color="00000A"/>
              <w:left w:val="single" w:sz="4" w:space="0" w:color="00000A"/>
              <w:bottom w:val="single" w:sz="4" w:space="0" w:color="00000A"/>
              <w:right w:val="single" w:sz="4" w:space="0" w:color="00000A"/>
            </w:tcBorders>
            <w:shd w:val="clear" w:color="auto" w:fill="F7CAAC"/>
          </w:tcPr>
          <w:p w14:paraId="1C1642A0" w14:textId="77777777" w:rsidR="00A9436F" w:rsidRPr="00B901A1" w:rsidRDefault="00A9436F" w:rsidP="00D44916">
            <w:pPr>
              <w:jc w:val="both"/>
            </w:pPr>
            <w:r w:rsidRPr="00B901A1">
              <w:rPr>
                <w:b/>
              </w:rPr>
              <w:t>Rok narození</w:t>
            </w:r>
          </w:p>
        </w:tc>
        <w:tc>
          <w:tcPr>
            <w:tcW w:w="682" w:type="dxa"/>
            <w:gridSpan w:val="3"/>
            <w:tcBorders>
              <w:top w:val="single" w:sz="4" w:space="0" w:color="00000A"/>
              <w:left w:val="single" w:sz="4" w:space="0" w:color="00000A"/>
              <w:bottom w:val="single" w:sz="4" w:space="0" w:color="00000A"/>
              <w:right w:val="single" w:sz="4" w:space="0" w:color="00000A"/>
            </w:tcBorders>
            <w:shd w:val="clear" w:color="auto" w:fill="auto"/>
          </w:tcPr>
          <w:p w14:paraId="1D06C354" w14:textId="77777777" w:rsidR="00A9436F" w:rsidRPr="00B901A1" w:rsidRDefault="00A9436F" w:rsidP="00D44916">
            <w:pPr>
              <w:jc w:val="both"/>
            </w:pPr>
            <w:r>
              <w:t>1974</w:t>
            </w:r>
          </w:p>
        </w:tc>
        <w:tc>
          <w:tcPr>
            <w:tcW w:w="162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78020C5" w14:textId="77777777" w:rsidR="00A9436F" w:rsidRPr="00B901A1" w:rsidRDefault="00A9436F" w:rsidP="00D44916">
            <w:pPr>
              <w:jc w:val="both"/>
            </w:pPr>
            <w:r w:rsidRPr="00B901A1">
              <w:rPr>
                <w:b/>
              </w:rPr>
              <w:t>typ vztahu k VŠ</w:t>
            </w:r>
          </w:p>
        </w:tc>
        <w:tc>
          <w:tcPr>
            <w:tcW w:w="946" w:type="dxa"/>
            <w:gridSpan w:val="9"/>
            <w:tcBorders>
              <w:top w:val="single" w:sz="4" w:space="0" w:color="00000A"/>
              <w:left w:val="single" w:sz="4" w:space="0" w:color="00000A"/>
              <w:bottom w:val="single" w:sz="4" w:space="0" w:color="00000A"/>
              <w:right w:val="single" w:sz="4" w:space="0" w:color="00000A"/>
            </w:tcBorders>
            <w:shd w:val="clear" w:color="auto" w:fill="auto"/>
          </w:tcPr>
          <w:p w14:paraId="7975E254" w14:textId="77777777" w:rsidR="00A9436F" w:rsidRPr="00B901A1" w:rsidRDefault="00A9436F" w:rsidP="00D44916">
            <w:pPr>
              <w:jc w:val="both"/>
            </w:pPr>
            <w:r w:rsidRPr="00223284">
              <w:t>pp</w:t>
            </w:r>
            <w:r>
              <w:t>.</w:t>
            </w:r>
          </w:p>
        </w:tc>
        <w:tc>
          <w:tcPr>
            <w:tcW w:w="943" w:type="dxa"/>
            <w:gridSpan w:val="5"/>
            <w:tcBorders>
              <w:top w:val="single" w:sz="4" w:space="0" w:color="00000A"/>
              <w:left w:val="single" w:sz="4" w:space="0" w:color="00000A"/>
              <w:bottom w:val="single" w:sz="4" w:space="0" w:color="00000A"/>
              <w:right w:val="single" w:sz="4" w:space="0" w:color="00000A"/>
            </w:tcBorders>
            <w:shd w:val="clear" w:color="auto" w:fill="F7CAAC"/>
          </w:tcPr>
          <w:p w14:paraId="3A78BCA2" w14:textId="77777777" w:rsidR="00A9436F" w:rsidRPr="00B901A1" w:rsidRDefault="00A9436F" w:rsidP="00D44916">
            <w:pPr>
              <w:jc w:val="both"/>
            </w:pPr>
            <w:r w:rsidRPr="00B901A1">
              <w:rPr>
                <w:b/>
              </w:rPr>
              <w:t>rozsah</w:t>
            </w:r>
          </w:p>
        </w:tc>
        <w:tc>
          <w:tcPr>
            <w:tcW w:w="685" w:type="dxa"/>
            <w:gridSpan w:val="4"/>
            <w:tcBorders>
              <w:top w:val="single" w:sz="4" w:space="0" w:color="00000A"/>
              <w:left w:val="single" w:sz="4" w:space="0" w:color="00000A"/>
              <w:bottom w:val="single" w:sz="4" w:space="0" w:color="00000A"/>
              <w:right w:val="single" w:sz="4" w:space="0" w:color="00000A"/>
            </w:tcBorders>
            <w:shd w:val="clear" w:color="auto" w:fill="auto"/>
          </w:tcPr>
          <w:p w14:paraId="44E9601A" w14:textId="77777777" w:rsidR="00A9436F" w:rsidRPr="00B901A1" w:rsidRDefault="00A9436F" w:rsidP="00D44916">
            <w:pPr>
              <w:jc w:val="both"/>
            </w:pPr>
            <w:r w:rsidRPr="00223284">
              <w:t>40</w:t>
            </w:r>
          </w:p>
        </w:tc>
        <w:tc>
          <w:tcPr>
            <w:tcW w:w="69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4818A9B3" w14:textId="77777777" w:rsidR="00A9436F" w:rsidRPr="00B901A1" w:rsidRDefault="00A9436F" w:rsidP="00D44916">
            <w:pPr>
              <w:jc w:val="both"/>
            </w:pPr>
            <w:r w:rsidRPr="00B901A1">
              <w:rPr>
                <w:b/>
              </w:rPr>
              <w:t>do kdy</w:t>
            </w:r>
          </w:p>
        </w:tc>
        <w:tc>
          <w:tcPr>
            <w:tcW w:w="1943" w:type="dxa"/>
            <w:gridSpan w:val="16"/>
            <w:tcBorders>
              <w:top w:val="single" w:sz="4" w:space="0" w:color="00000A"/>
              <w:left w:val="single" w:sz="4" w:space="0" w:color="00000A"/>
              <w:bottom w:val="single" w:sz="4" w:space="0" w:color="00000A"/>
              <w:right w:val="single" w:sz="4" w:space="0" w:color="00000A"/>
            </w:tcBorders>
            <w:shd w:val="clear" w:color="auto" w:fill="auto"/>
          </w:tcPr>
          <w:p w14:paraId="75331336" w14:textId="77777777" w:rsidR="00A9436F" w:rsidRPr="00B901A1" w:rsidRDefault="00A9436F" w:rsidP="00D44916">
            <w:pPr>
              <w:jc w:val="both"/>
            </w:pPr>
            <w:r w:rsidRPr="00223284">
              <w:t>N</w:t>
            </w:r>
          </w:p>
        </w:tc>
      </w:tr>
      <w:tr w:rsidR="00A9436F" w:rsidRPr="00B901A1" w14:paraId="1637080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4921"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AB3EC35" w14:textId="77777777" w:rsidR="00A9436F" w:rsidRPr="00B901A1" w:rsidRDefault="00A9436F" w:rsidP="00D44916">
            <w:pPr>
              <w:jc w:val="both"/>
            </w:pPr>
            <w:r w:rsidRPr="00B901A1">
              <w:rPr>
                <w:b/>
              </w:rPr>
              <w:t>Typ vztahu na součásti VŠ, která uskutečňuje st. program</w:t>
            </w:r>
          </w:p>
        </w:tc>
        <w:tc>
          <w:tcPr>
            <w:tcW w:w="946" w:type="dxa"/>
            <w:gridSpan w:val="9"/>
            <w:tcBorders>
              <w:top w:val="single" w:sz="4" w:space="0" w:color="00000A"/>
              <w:left w:val="single" w:sz="4" w:space="0" w:color="00000A"/>
              <w:bottom w:val="single" w:sz="4" w:space="0" w:color="00000A"/>
              <w:right w:val="single" w:sz="4" w:space="0" w:color="00000A"/>
            </w:tcBorders>
            <w:shd w:val="clear" w:color="auto" w:fill="auto"/>
          </w:tcPr>
          <w:p w14:paraId="6379A896" w14:textId="77777777" w:rsidR="00A9436F" w:rsidRPr="00B901A1" w:rsidRDefault="00A9436F" w:rsidP="00D44916">
            <w:pPr>
              <w:jc w:val="both"/>
            </w:pPr>
            <w:r w:rsidRPr="00B901A1">
              <w:t>---</w:t>
            </w:r>
          </w:p>
        </w:tc>
        <w:tc>
          <w:tcPr>
            <w:tcW w:w="943" w:type="dxa"/>
            <w:gridSpan w:val="5"/>
            <w:tcBorders>
              <w:top w:val="single" w:sz="4" w:space="0" w:color="00000A"/>
              <w:left w:val="single" w:sz="4" w:space="0" w:color="00000A"/>
              <w:bottom w:val="single" w:sz="4" w:space="0" w:color="00000A"/>
              <w:right w:val="single" w:sz="4" w:space="0" w:color="00000A"/>
            </w:tcBorders>
            <w:shd w:val="clear" w:color="auto" w:fill="F7CAAC"/>
          </w:tcPr>
          <w:p w14:paraId="4D455BBB" w14:textId="77777777" w:rsidR="00A9436F" w:rsidRPr="00B901A1" w:rsidRDefault="00A9436F" w:rsidP="00D44916">
            <w:pPr>
              <w:jc w:val="both"/>
            </w:pPr>
            <w:r w:rsidRPr="00B901A1">
              <w:rPr>
                <w:b/>
              </w:rPr>
              <w:t>rozsah</w:t>
            </w:r>
          </w:p>
        </w:tc>
        <w:tc>
          <w:tcPr>
            <w:tcW w:w="685" w:type="dxa"/>
            <w:gridSpan w:val="4"/>
            <w:tcBorders>
              <w:top w:val="single" w:sz="4" w:space="0" w:color="00000A"/>
              <w:left w:val="single" w:sz="4" w:space="0" w:color="00000A"/>
              <w:bottom w:val="single" w:sz="4" w:space="0" w:color="00000A"/>
              <w:right w:val="single" w:sz="4" w:space="0" w:color="00000A"/>
            </w:tcBorders>
            <w:shd w:val="clear" w:color="auto" w:fill="auto"/>
          </w:tcPr>
          <w:p w14:paraId="78DCFB95" w14:textId="77777777" w:rsidR="00A9436F" w:rsidRPr="00B901A1" w:rsidRDefault="00A9436F" w:rsidP="00D44916">
            <w:pPr>
              <w:jc w:val="both"/>
            </w:pPr>
            <w:r w:rsidRPr="00B901A1">
              <w:t>---</w:t>
            </w:r>
          </w:p>
        </w:tc>
        <w:tc>
          <w:tcPr>
            <w:tcW w:w="69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50AC7D7C" w14:textId="77777777" w:rsidR="00A9436F" w:rsidRPr="00B901A1" w:rsidRDefault="00A9436F" w:rsidP="00D44916">
            <w:pPr>
              <w:jc w:val="both"/>
            </w:pPr>
            <w:r w:rsidRPr="00B901A1">
              <w:rPr>
                <w:b/>
              </w:rPr>
              <w:t>do kdy</w:t>
            </w:r>
          </w:p>
        </w:tc>
        <w:tc>
          <w:tcPr>
            <w:tcW w:w="1943" w:type="dxa"/>
            <w:gridSpan w:val="16"/>
            <w:tcBorders>
              <w:top w:val="single" w:sz="4" w:space="0" w:color="00000A"/>
              <w:left w:val="single" w:sz="4" w:space="0" w:color="00000A"/>
              <w:bottom w:val="single" w:sz="4" w:space="0" w:color="00000A"/>
              <w:right w:val="single" w:sz="4" w:space="0" w:color="00000A"/>
            </w:tcBorders>
            <w:shd w:val="clear" w:color="auto" w:fill="auto"/>
          </w:tcPr>
          <w:p w14:paraId="0456EFB8" w14:textId="77777777" w:rsidR="00A9436F" w:rsidRPr="00B901A1" w:rsidRDefault="00A9436F" w:rsidP="00D44916">
            <w:pPr>
              <w:jc w:val="both"/>
            </w:pPr>
            <w:r w:rsidRPr="00B901A1">
              <w:t>---</w:t>
            </w:r>
          </w:p>
        </w:tc>
      </w:tr>
      <w:tr w:rsidR="00A9436F" w:rsidRPr="00B901A1" w14:paraId="769DA27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F7CAAC"/>
          </w:tcPr>
          <w:p w14:paraId="583B2E56" w14:textId="77777777" w:rsidR="00A9436F" w:rsidRPr="00B901A1" w:rsidRDefault="00A9436F" w:rsidP="00D44916">
            <w:pPr>
              <w:jc w:val="both"/>
              <w:rPr>
                <w:b/>
              </w:rPr>
            </w:pPr>
            <w:r w:rsidRPr="00B901A1">
              <w:rPr>
                <w:b/>
              </w:rPr>
              <w:t>Další současná působení jako akademický pracovník na jiných VŠ</w:t>
            </w: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F7CAAC"/>
          </w:tcPr>
          <w:p w14:paraId="716D6B83" w14:textId="77777777" w:rsidR="00A9436F" w:rsidRPr="00B901A1" w:rsidRDefault="00A9436F" w:rsidP="00D44916">
            <w:pPr>
              <w:jc w:val="both"/>
              <w:rPr>
                <w:b/>
              </w:rPr>
            </w:pPr>
            <w:r w:rsidRPr="00B901A1">
              <w:rPr>
                <w:b/>
              </w:rPr>
              <w:t>typ prac. vztahu</w:t>
            </w: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F7CAAC"/>
          </w:tcPr>
          <w:p w14:paraId="0DC26B5E" w14:textId="77777777" w:rsidR="00A9436F" w:rsidRPr="00B901A1" w:rsidRDefault="00A9436F" w:rsidP="00D44916">
            <w:pPr>
              <w:jc w:val="both"/>
            </w:pPr>
            <w:r w:rsidRPr="00B901A1">
              <w:rPr>
                <w:b/>
              </w:rPr>
              <w:t>rozsah</w:t>
            </w:r>
          </w:p>
        </w:tc>
      </w:tr>
      <w:tr w:rsidR="00A9436F" w:rsidRPr="00B901A1" w14:paraId="2A5E5D3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auto"/>
          </w:tcPr>
          <w:p w14:paraId="186F1E68" w14:textId="77777777" w:rsidR="00A9436F" w:rsidRPr="00B901A1" w:rsidRDefault="00A9436F" w:rsidP="00D44916">
            <w:pPr>
              <w:jc w:val="both"/>
            </w:pPr>
            <w:r>
              <w:t>---</w:t>
            </w: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auto"/>
          </w:tcPr>
          <w:p w14:paraId="79EE2776" w14:textId="77777777" w:rsidR="00A9436F" w:rsidRPr="00B901A1" w:rsidRDefault="00A9436F" w:rsidP="00D44916">
            <w:pPr>
              <w:jc w:val="both"/>
            </w:pPr>
            <w:r>
              <w:t>---</w:t>
            </w: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406CD619" w14:textId="77777777" w:rsidR="00A9436F" w:rsidRPr="00B901A1" w:rsidRDefault="00A9436F" w:rsidP="00D44916">
            <w:pPr>
              <w:jc w:val="both"/>
            </w:pPr>
            <w:r>
              <w:t>---</w:t>
            </w:r>
          </w:p>
        </w:tc>
      </w:tr>
      <w:tr w:rsidR="00A9436F" w:rsidRPr="00B901A1" w14:paraId="4C98EFD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auto"/>
          </w:tcPr>
          <w:p w14:paraId="012AE28C" w14:textId="77777777" w:rsidR="00A9436F" w:rsidRPr="00B901A1" w:rsidRDefault="00A9436F" w:rsidP="00D44916">
            <w:pPr>
              <w:jc w:val="both"/>
            </w:pP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auto"/>
          </w:tcPr>
          <w:p w14:paraId="6541C6FC" w14:textId="77777777" w:rsidR="00A9436F" w:rsidRPr="00B901A1" w:rsidRDefault="00A9436F" w:rsidP="00D44916">
            <w:pPr>
              <w:jc w:val="both"/>
            </w:pP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277B9F3F" w14:textId="77777777" w:rsidR="00A9436F" w:rsidRPr="00B901A1" w:rsidRDefault="00A9436F" w:rsidP="00D44916">
            <w:pPr>
              <w:jc w:val="both"/>
            </w:pPr>
          </w:p>
        </w:tc>
      </w:tr>
      <w:tr w:rsidR="00A9436F" w:rsidRPr="00B901A1" w14:paraId="6D5EAD6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auto"/>
          </w:tcPr>
          <w:p w14:paraId="22357DD8" w14:textId="77777777" w:rsidR="00A9436F" w:rsidRPr="00B901A1" w:rsidRDefault="00A9436F" w:rsidP="00D44916">
            <w:pPr>
              <w:jc w:val="both"/>
            </w:pP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auto"/>
          </w:tcPr>
          <w:p w14:paraId="79299B89" w14:textId="77777777" w:rsidR="00A9436F" w:rsidRPr="00B901A1" w:rsidRDefault="00A9436F" w:rsidP="00D44916">
            <w:pPr>
              <w:jc w:val="both"/>
            </w:pP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4C40CF54" w14:textId="77777777" w:rsidR="00A9436F" w:rsidRPr="00B901A1" w:rsidRDefault="00A9436F" w:rsidP="00D44916">
            <w:pPr>
              <w:jc w:val="both"/>
            </w:pPr>
          </w:p>
        </w:tc>
      </w:tr>
      <w:tr w:rsidR="00A9436F" w:rsidRPr="00B901A1" w14:paraId="1762049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auto"/>
          </w:tcPr>
          <w:p w14:paraId="642EDA66" w14:textId="77777777" w:rsidR="00A9436F" w:rsidRPr="00B901A1" w:rsidRDefault="00A9436F" w:rsidP="00D44916">
            <w:pPr>
              <w:jc w:val="both"/>
            </w:pP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auto"/>
          </w:tcPr>
          <w:p w14:paraId="747D6BAB" w14:textId="77777777" w:rsidR="00A9436F" w:rsidRPr="00B901A1" w:rsidRDefault="00A9436F" w:rsidP="00D44916">
            <w:pPr>
              <w:jc w:val="both"/>
            </w:pP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0A987F8D" w14:textId="77777777" w:rsidR="00A9436F" w:rsidRPr="00B901A1" w:rsidRDefault="00A9436F" w:rsidP="00D44916">
            <w:pPr>
              <w:jc w:val="both"/>
            </w:pPr>
          </w:p>
        </w:tc>
      </w:tr>
      <w:tr w:rsidR="00A9436F" w:rsidRPr="00B901A1" w14:paraId="6A7B549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2656C975" w14:textId="77777777" w:rsidR="00A9436F" w:rsidRPr="00B901A1" w:rsidRDefault="00A9436F" w:rsidP="00D44916">
            <w:pPr>
              <w:jc w:val="both"/>
            </w:pPr>
            <w:r w:rsidRPr="00B901A1">
              <w:rPr>
                <w:b/>
              </w:rPr>
              <w:t>Předměty příslušného studijního programu a způsob zapojení do jejich výuky, příp. další zapojení do uskutečňování studijního programu</w:t>
            </w:r>
          </w:p>
        </w:tc>
      </w:tr>
      <w:tr w:rsidR="00A9436F" w:rsidRPr="00B901A1" w14:paraId="2DE9404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466"/>
        </w:trPr>
        <w:tc>
          <w:tcPr>
            <w:tcW w:w="10135" w:type="dxa"/>
            <w:gridSpan w:val="60"/>
            <w:tcBorders>
              <w:left w:val="single" w:sz="4" w:space="0" w:color="00000A"/>
              <w:bottom w:val="single" w:sz="4" w:space="0" w:color="00000A"/>
              <w:right w:val="single" w:sz="4" w:space="0" w:color="00000A"/>
            </w:tcBorders>
            <w:shd w:val="clear" w:color="auto" w:fill="auto"/>
          </w:tcPr>
          <w:p w14:paraId="74A09097" w14:textId="77777777" w:rsidR="00B94EFC" w:rsidRPr="00045F47" w:rsidRDefault="00B94EFC" w:rsidP="00B94EFC">
            <w:pPr>
              <w:spacing w:before="60" w:after="60"/>
              <w:jc w:val="both"/>
              <w:rPr>
                <w:sz w:val="21"/>
                <w:szCs w:val="21"/>
              </w:rPr>
            </w:pPr>
            <w:r w:rsidRPr="0036186E">
              <w:rPr>
                <w:sz w:val="21"/>
                <w:szCs w:val="21"/>
              </w:rPr>
              <w:t>Mikrobiologie potravin</w:t>
            </w:r>
            <w:r w:rsidRPr="00045F47">
              <w:rPr>
                <w:sz w:val="21"/>
                <w:szCs w:val="21"/>
              </w:rPr>
              <w:t xml:space="preserve"> (100% p)</w:t>
            </w:r>
          </w:p>
          <w:p w14:paraId="1869CCFA" w14:textId="4D8F7AE3" w:rsidR="00982E13" w:rsidRPr="00B901A1" w:rsidRDefault="00C35427" w:rsidP="00B94EFC">
            <w:pPr>
              <w:spacing w:before="60" w:after="60"/>
              <w:jc w:val="both"/>
            </w:pPr>
            <w:r w:rsidRPr="00E74A6D">
              <w:rPr>
                <w:sz w:val="21"/>
                <w:szCs w:val="21"/>
              </w:rPr>
              <w:t>Molekulární biologie</w:t>
            </w:r>
            <w:r w:rsidRPr="00045F47">
              <w:rPr>
                <w:sz w:val="21"/>
                <w:szCs w:val="21"/>
              </w:rPr>
              <w:t xml:space="preserve"> (70% p)</w:t>
            </w:r>
          </w:p>
        </w:tc>
      </w:tr>
      <w:tr w:rsidR="00A9436F" w:rsidRPr="00B901A1" w14:paraId="1395C34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6854ADA0" w14:textId="77777777" w:rsidR="00A9436F" w:rsidRPr="00B901A1" w:rsidRDefault="00A9436F" w:rsidP="00D44916">
            <w:pPr>
              <w:jc w:val="both"/>
            </w:pPr>
            <w:r w:rsidRPr="00B901A1">
              <w:rPr>
                <w:b/>
              </w:rPr>
              <w:t xml:space="preserve">Údaje o vzdělání na VŠ </w:t>
            </w:r>
          </w:p>
        </w:tc>
      </w:tr>
      <w:tr w:rsidR="00A9436F" w:rsidRPr="00127041" w14:paraId="21A4F0E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418"/>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7371EADC" w14:textId="77777777" w:rsidR="00A9436F" w:rsidRPr="00676B35" w:rsidRDefault="00A9436F" w:rsidP="00B94EFC">
            <w:pPr>
              <w:spacing w:before="60"/>
              <w:jc w:val="both"/>
              <w:rPr>
                <w:sz w:val="21"/>
                <w:szCs w:val="21"/>
              </w:rPr>
            </w:pPr>
            <w:r w:rsidRPr="00676B35">
              <w:rPr>
                <w:sz w:val="21"/>
                <w:szCs w:val="21"/>
              </w:rPr>
              <w:t>2004: MU Brno, PF, SP Biologie, obor Mikrobiologie, Ph.D.</w:t>
            </w:r>
          </w:p>
          <w:p w14:paraId="744BF939" w14:textId="77777777" w:rsidR="00A9436F" w:rsidRPr="00127041" w:rsidRDefault="00A9436F" w:rsidP="00D44916">
            <w:pPr>
              <w:spacing w:after="60"/>
              <w:jc w:val="both"/>
              <w:rPr>
                <w:b/>
              </w:rPr>
            </w:pPr>
            <w:r w:rsidRPr="00676B35">
              <w:rPr>
                <w:sz w:val="21"/>
                <w:szCs w:val="21"/>
              </w:rPr>
              <w:t>2008: MU Brno, PF, obor Obecná biologie, směr Mikrobiologie, RNDr.</w:t>
            </w:r>
          </w:p>
        </w:tc>
      </w:tr>
      <w:tr w:rsidR="00A9436F" w:rsidRPr="00B901A1" w14:paraId="6627A58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4FBB7941" w14:textId="77777777" w:rsidR="00A9436F" w:rsidRPr="00B901A1" w:rsidRDefault="00A9436F" w:rsidP="00D44916">
            <w:pPr>
              <w:jc w:val="both"/>
            </w:pPr>
            <w:r w:rsidRPr="00B901A1">
              <w:rPr>
                <w:b/>
              </w:rPr>
              <w:t>Údaje o odborném působení od absolvování VŠ</w:t>
            </w:r>
          </w:p>
        </w:tc>
      </w:tr>
      <w:tr w:rsidR="00A9436F" w:rsidRPr="00B901A1" w14:paraId="1A44095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50"/>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1A07047E" w14:textId="77777777" w:rsidR="00A9436F" w:rsidRPr="00676B35" w:rsidRDefault="00A9436F" w:rsidP="00D44916">
            <w:pPr>
              <w:spacing w:before="60" w:after="60"/>
              <w:rPr>
                <w:sz w:val="21"/>
                <w:szCs w:val="21"/>
              </w:rPr>
            </w:pPr>
            <w:r w:rsidRPr="00676B35">
              <w:rPr>
                <w:sz w:val="21"/>
                <w:szCs w:val="21"/>
              </w:rPr>
              <w:t>2004 – dosud: UTB Zlín, FT, odborný asistent, od r. 2010 docent</w:t>
            </w:r>
          </w:p>
        </w:tc>
      </w:tr>
      <w:tr w:rsidR="00A9436F" w:rsidRPr="00B901A1" w14:paraId="451A7A0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50"/>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3F268DCB" w14:textId="77777777" w:rsidR="00A9436F" w:rsidRPr="00B901A1" w:rsidRDefault="00A9436F" w:rsidP="00D44916">
            <w:pPr>
              <w:jc w:val="both"/>
            </w:pPr>
            <w:r w:rsidRPr="00B901A1">
              <w:rPr>
                <w:b/>
              </w:rPr>
              <w:t>Zkušenosti s vedením kvalifikačních a rigorózních prací</w:t>
            </w:r>
          </w:p>
        </w:tc>
      </w:tr>
      <w:tr w:rsidR="00A9436F" w:rsidRPr="00B901A1" w14:paraId="40397351"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144"/>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23C7BA0E" w14:textId="77777777" w:rsidR="00A9436F" w:rsidRPr="00676B35" w:rsidRDefault="00A9436F" w:rsidP="00D44916">
            <w:pPr>
              <w:pStyle w:val="western"/>
              <w:spacing w:before="60" w:after="60" w:line="240" w:lineRule="auto"/>
              <w:ind w:left="0"/>
              <w:rPr>
                <w:sz w:val="21"/>
                <w:szCs w:val="21"/>
              </w:rPr>
            </w:pPr>
            <w:r w:rsidRPr="00676B35">
              <w:rPr>
                <w:sz w:val="21"/>
                <w:szCs w:val="21"/>
              </w:rPr>
              <w:t>Počet obhájených prací, které vyučující vedl v období 2013 – 2017: 14 BP, 20 DP, 1 DisP.</w:t>
            </w:r>
          </w:p>
        </w:tc>
      </w:tr>
      <w:tr w:rsidR="00A9436F" w:rsidRPr="00B901A1" w14:paraId="7CFD792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3298" w:type="dxa"/>
            <w:gridSpan w:val="12"/>
            <w:tcBorders>
              <w:top w:val="single" w:sz="12" w:space="0" w:color="00000A"/>
              <w:left w:val="single" w:sz="4" w:space="0" w:color="00000A"/>
              <w:bottom w:val="single" w:sz="4" w:space="0" w:color="00000A"/>
              <w:right w:val="single" w:sz="4" w:space="0" w:color="00000A"/>
            </w:tcBorders>
            <w:shd w:val="clear" w:color="auto" w:fill="F7CAAC"/>
          </w:tcPr>
          <w:p w14:paraId="7709C828" w14:textId="77777777" w:rsidR="00A9436F" w:rsidRPr="00B901A1" w:rsidRDefault="00A9436F" w:rsidP="00D44916">
            <w:pPr>
              <w:jc w:val="both"/>
              <w:rPr>
                <w:b/>
              </w:rPr>
            </w:pPr>
            <w:r w:rsidRPr="00B901A1">
              <w:rPr>
                <w:b/>
              </w:rPr>
              <w:t xml:space="preserve">Obor habilitačního řízení </w:t>
            </w:r>
          </w:p>
        </w:tc>
        <w:tc>
          <w:tcPr>
            <w:tcW w:w="2123" w:type="dxa"/>
            <w:gridSpan w:val="9"/>
            <w:tcBorders>
              <w:top w:val="single" w:sz="12" w:space="0" w:color="00000A"/>
              <w:left w:val="single" w:sz="4" w:space="0" w:color="00000A"/>
              <w:bottom w:val="single" w:sz="4" w:space="0" w:color="00000A"/>
              <w:right w:val="single" w:sz="4" w:space="0" w:color="00000A"/>
            </w:tcBorders>
            <w:shd w:val="clear" w:color="auto" w:fill="F7CAAC"/>
          </w:tcPr>
          <w:p w14:paraId="4D50AFA6" w14:textId="77777777" w:rsidR="00A9436F" w:rsidRPr="00B901A1" w:rsidRDefault="00A9436F" w:rsidP="00D44916">
            <w:pPr>
              <w:jc w:val="both"/>
              <w:rPr>
                <w:b/>
              </w:rPr>
            </w:pPr>
            <w:r w:rsidRPr="00B901A1">
              <w:rPr>
                <w:b/>
              </w:rPr>
              <w:t>Rok udělení hodnosti</w:t>
            </w:r>
          </w:p>
        </w:tc>
        <w:tc>
          <w:tcPr>
            <w:tcW w:w="2143" w:type="dxa"/>
            <w:gridSpan w:val="15"/>
            <w:tcBorders>
              <w:top w:val="single" w:sz="12" w:space="0" w:color="00000A"/>
              <w:left w:val="single" w:sz="4" w:space="0" w:color="00000A"/>
              <w:bottom w:val="single" w:sz="4" w:space="0" w:color="00000A"/>
              <w:right w:val="single" w:sz="12" w:space="0" w:color="00000A"/>
            </w:tcBorders>
            <w:shd w:val="clear" w:color="auto" w:fill="F7CAAC"/>
          </w:tcPr>
          <w:p w14:paraId="2B6F5CBB" w14:textId="77777777" w:rsidR="00A9436F" w:rsidRPr="00B901A1" w:rsidRDefault="00A9436F" w:rsidP="00D44916">
            <w:pPr>
              <w:jc w:val="both"/>
              <w:rPr>
                <w:b/>
              </w:rPr>
            </w:pPr>
            <w:r w:rsidRPr="00B901A1">
              <w:rPr>
                <w:b/>
              </w:rPr>
              <w:t>Řízení konáno na VŠ</w:t>
            </w:r>
          </w:p>
        </w:tc>
        <w:tc>
          <w:tcPr>
            <w:tcW w:w="2571" w:type="dxa"/>
            <w:gridSpan w:val="24"/>
            <w:tcBorders>
              <w:top w:val="single" w:sz="12" w:space="0" w:color="00000A"/>
              <w:left w:val="single" w:sz="12" w:space="0" w:color="00000A"/>
              <w:bottom w:val="single" w:sz="4" w:space="0" w:color="00000A"/>
              <w:right w:val="single" w:sz="4" w:space="0" w:color="00000A"/>
            </w:tcBorders>
            <w:shd w:val="clear" w:color="auto" w:fill="F7CAAC"/>
          </w:tcPr>
          <w:p w14:paraId="6A453B36" w14:textId="77777777" w:rsidR="00A9436F" w:rsidRPr="00B901A1" w:rsidRDefault="00A9436F" w:rsidP="00D44916">
            <w:pPr>
              <w:jc w:val="both"/>
            </w:pPr>
            <w:r w:rsidRPr="00B901A1">
              <w:rPr>
                <w:b/>
              </w:rPr>
              <w:t>Ohlasy publikací</w:t>
            </w:r>
          </w:p>
        </w:tc>
      </w:tr>
      <w:tr w:rsidR="00A9436F" w:rsidRPr="00AD51C2" w14:paraId="7A1124EC" w14:textId="77777777" w:rsidTr="00766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3298" w:type="dxa"/>
            <w:gridSpan w:val="12"/>
            <w:tcBorders>
              <w:top w:val="single" w:sz="4" w:space="0" w:color="00000A"/>
              <w:left w:val="single" w:sz="4" w:space="0" w:color="00000A"/>
              <w:bottom w:val="single" w:sz="4" w:space="0" w:color="00000A"/>
              <w:right w:val="single" w:sz="4" w:space="0" w:color="00000A"/>
            </w:tcBorders>
            <w:shd w:val="clear" w:color="auto" w:fill="auto"/>
          </w:tcPr>
          <w:p w14:paraId="231ECF80" w14:textId="77777777" w:rsidR="00A9436F" w:rsidRPr="00C173B5" w:rsidRDefault="00A9436F" w:rsidP="00546C20">
            <w:pPr>
              <w:pStyle w:val="western"/>
              <w:spacing w:before="40" w:after="40" w:line="240" w:lineRule="auto"/>
              <w:ind w:left="0"/>
              <w:rPr>
                <w:sz w:val="21"/>
                <w:szCs w:val="21"/>
              </w:rPr>
            </w:pPr>
            <w:r w:rsidRPr="00C173B5">
              <w:rPr>
                <w:sz w:val="21"/>
                <w:szCs w:val="21"/>
              </w:rPr>
              <w:t>Biotechnologie</w:t>
            </w:r>
          </w:p>
        </w:tc>
        <w:tc>
          <w:tcPr>
            <w:tcW w:w="2123" w:type="dxa"/>
            <w:gridSpan w:val="9"/>
            <w:tcBorders>
              <w:top w:val="single" w:sz="4" w:space="0" w:color="00000A"/>
              <w:left w:val="single" w:sz="4" w:space="0" w:color="00000A"/>
              <w:bottom w:val="single" w:sz="4" w:space="0" w:color="00000A"/>
              <w:right w:val="single" w:sz="4" w:space="0" w:color="00000A"/>
            </w:tcBorders>
            <w:shd w:val="clear" w:color="auto" w:fill="auto"/>
          </w:tcPr>
          <w:p w14:paraId="700B29A7" w14:textId="77777777" w:rsidR="00A9436F" w:rsidRPr="00C173B5" w:rsidRDefault="00A9436F" w:rsidP="00546C20">
            <w:pPr>
              <w:pStyle w:val="western"/>
              <w:spacing w:before="40" w:after="40" w:line="240" w:lineRule="auto"/>
              <w:ind w:left="0"/>
              <w:rPr>
                <w:sz w:val="21"/>
                <w:szCs w:val="21"/>
              </w:rPr>
            </w:pPr>
            <w:r w:rsidRPr="00C173B5">
              <w:rPr>
                <w:sz w:val="21"/>
                <w:szCs w:val="21"/>
              </w:rPr>
              <w:t>2010</w:t>
            </w:r>
          </w:p>
        </w:tc>
        <w:tc>
          <w:tcPr>
            <w:tcW w:w="2143" w:type="dxa"/>
            <w:gridSpan w:val="15"/>
            <w:tcBorders>
              <w:top w:val="single" w:sz="4" w:space="0" w:color="00000A"/>
              <w:left w:val="single" w:sz="4" w:space="0" w:color="00000A"/>
              <w:bottom w:val="single" w:sz="4" w:space="0" w:color="00000A"/>
              <w:right w:val="single" w:sz="12" w:space="0" w:color="00000A"/>
            </w:tcBorders>
            <w:shd w:val="clear" w:color="auto" w:fill="auto"/>
          </w:tcPr>
          <w:p w14:paraId="7749E8CC" w14:textId="77777777" w:rsidR="00A9436F" w:rsidRPr="00C173B5" w:rsidRDefault="00A9436F" w:rsidP="00546C20">
            <w:pPr>
              <w:pStyle w:val="western"/>
              <w:spacing w:before="40" w:after="40" w:line="240" w:lineRule="auto"/>
              <w:ind w:left="0"/>
              <w:rPr>
                <w:sz w:val="21"/>
                <w:szCs w:val="21"/>
              </w:rPr>
            </w:pPr>
            <w:r w:rsidRPr="00C173B5">
              <w:rPr>
                <w:sz w:val="21"/>
                <w:szCs w:val="21"/>
              </w:rPr>
              <w:t>SPU Nitra, SR</w:t>
            </w:r>
          </w:p>
        </w:tc>
        <w:tc>
          <w:tcPr>
            <w:tcW w:w="728" w:type="dxa"/>
            <w:gridSpan w:val="10"/>
            <w:tcBorders>
              <w:top w:val="single" w:sz="4" w:space="0" w:color="00000A"/>
              <w:left w:val="single" w:sz="12" w:space="0" w:color="00000A"/>
              <w:bottom w:val="single" w:sz="4" w:space="0" w:color="00000A"/>
              <w:right w:val="single" w:sz="4" w:space="0" w:color="00000A"/>
            </w:tcBorders>
            <w:shd w:val="clear" w:color="auto" w:fill="F7CAAC"/>
          </w:tcPr>
          <w:p w14:paraId="6974C122" w14:textId="77777777" w:rsidR="00A9436F" w:rsidRPr="00AD51C2" w:rsidRDefault="00A9436F" w:rsidP="00D44916">
            <w:pPr>
              <w:jc w:val="both"/>
              <w:rPr>
                <w:b/>
                <w:sz w:val="19"/>
                <w:szCs w:val="19"/>
              </w:rPr>
            </w:pPr>
            <w:r w:rsidRPr="00AD51C2">
              <w:rPr>
                <w:b/>
                <w:sz w:val="19"/>
                <w:szCs w:val="19"/>
              </w:rPr>
              <w:t>WOS</w:t>
            </w:r>
          </w:p>
        </w:tc>
        <w:tc>
          <w:tcPr>
            <w:tcW w:w="851" w:type="dxa"/>
            <w:gridSpan w:val="8"/>
            <w:tcBorders>
              <w:top w:val="single" w:sz="4" w:space="0" w:color="00000A"/>
              <w:left w:val="single" w:sz="4" w:space="0" w:color="00000A"/>
              <w:bottom w:val="single" w:sz="4" w:space="0" w:color="00000A"/>
              <w:right w:val="single" w:sz="4" w:space="0" w:color="00000A"/>
            </w:tcBorders>
            <w:shd w:val="clear" w:color="auto" w:fill="F7CAAC"/>
          </w:tcPr>
          <w:p w14:paraId="3F222C43" w14:textId="77777777" w:rsidR="00A9436F" w:rsidRPr="00AD51C2" w:rsidRDefault="00A9436F" w:rsidP="00D44916">
            <w:pPr>
              <w:jc w:val="both"/>
              <w:rPr>
                <w:b/>
                <w:sz w:val="19"/>
                <w:szCs w:val="19"/>
              </w:rPr>
            </w:pPr>
            <w:r w:rsidRPr="00AD51C2">
              <w:rPr>
                <w:b/>
                <w:sz w:val="19"/>
                <w:szCs w:val="19"/>
              </w:rPr>
              <w:t>Scopus</w:t>
            </w:r>
          </w:p>
        </w:tc>
        <w:tc>
          <w:tcPr>
            <w:tcW w:w="9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1D08EA4C" w14:textId="77777777" w:rsidR="00A9436F" w:rsidRPr="00AD51C2" w:rsidRDefault="00A9436F" w:rsidP="00D44916">
            <w:pPr>
              <w:jc w:val="both"/>
              <w:rPr>
                <w:sz w:val="19"/>
                <w:szCs w:val="19"/>
              </w:rPr>
            </w:pPr>
            <w:r w:rsidRPr="00AD51C2">
              <w:rPr>
                <w:b/>
                <w:sz w:val="19"/>
                <w:szCs w:val="19"/>
              </w:rPr>
              <w:t>ostatní</w:t>
            </w:r>
          </w:p>
        </w:tc>
      </w:tr>
      <w:tr w:rsidR="00A9436F" w:rsidRPr="00A47093" w14:paraId="777DA071" w14:textId="77777777" w:rsidTr="00766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70"/>
        </w:trPr>
        <w:tc>
          <w:tcPr>
            <w:tcW w:w="3298" w:type="dxa"/>
            <w:gridSpan w:val="12"/>
            <w:tcBorders>
              <w:top w:val="single" w:sz="4" w:space="0" w:color="00000A"/>
              <w:left w:val="single" w:sz="4" w:space="0" w:color="00000A"/>
              <w:bottom w:val="single" w:sz="4" w:space="0" w:color="00000A"/>
              <w:right w:val="single" w:sz="4" w:space="0" w:color="00000A"/>
            </w:tcBorders>
            <w:shd w:val="clear" w:color="auto" w:fill="F7CAAC"/>
          </w:tcPr>
          <w:p w14:paraId="7EC25E3A" w14:textId="77777777" w:rsidR="00A9436F" w:rsidRPr="00B901A1" w:rsidRDefault="00A9436F" w:rsidP="00D44916">
            <w:pPr>
              <w:jc w:val="both"/>
              <w:rPr>
                <w:b/>
              </w:rPr>
            </w:pPr>
            <w:r w:rsidRPr="00B901A1">
              <w:rPr>
                <w:b/>
              </w:rPr>
              <w:t>Obor jmenovacího řízení</w:t>
            </w:r>
          </w:p>
        </w:tc>
        <w:tc>
          <w:tcPr>
            <w:tcW w:w="2123" w:type="dxa"/>
            <w:gridSpan w:val="9"/>
            <w:tcBorders>
              <w:top w:val="single" w:sz="4" w:space="0" w:color="00000A"/>
              <w:left w:val="single" w:sz="4" w:space="0" w:color="00000A"/>
              <w:bottom w:val="single" w:sz="4" w:space="0" w:color="00000A"/>
              <w:right w:val="single" w:sz="4" w:space="0" w:color="00000A"/>
            </w:tcBorders>
            <w:shd w:val="clear" w:color="auto" w:fill="F7CAAC"/>
          </w:tcPr>
          <w:p w14:paraId="01A5D7E0" w14:textId="77777777" w:rsidR="00A9436F" w:rsidRPr="00B901A1" w:rsidRDefault="00A9436F" w:rsidP="00D44916">
            <w:pPr>
              <w:jc w:val="both"/>
              <w:rPr>
                <w:b/>
              </w:rPr>
            </w:pPr>
            <w:r w:rsidRPr="00B901A1">
              <w:rPr>
                <w:b/>
              </w:rPr>
              <w:t>Rok udělení hodnosti</w:t>
            </w:r>
          </w:p>
        </w:tc>
        <w:tc>
          <w:tcPr>
            <w:tcW w:w="2143" w:type="dxa"/>
            <w:gridSpan w:val="15"/>
            <w:tcBorders>
              <w:top w:val="single" w:sz="4" w:space="0" w:color="00000A"/>
              <w:left w:val="single" w:sz="4" w:space="0" w:color="00000A"/>
              <w:bottom w:val="single" w:sz="4" w:space="0" w:color="00000A"/>
              <w:right w:val="single" w:sz="12" w:space="0" w:color="00000A"/>
            </w:tcBorders>
            <w:shd w:val="clear" w:color="auto" w:fill="F7CAAC"/>
          </w:tcPr>
          <w:p w14:paraId="52576924" w14:textId="77777777" w:rsidR="00A9436F" w:rsidRPr="00B901A1" w:rsidRDefault="00A9436F" w:rsidP="00D44916">
            <w:pPr>
              <w:jc w:val="both"/>
              <w:rPr>
                <w:b/>
              </w:rPr>
            </w:pPr>
            <w:r w:rsidRPr="00B901A1">
              <w:rPr>
                <w:b/>
              </w:rPr>
              <w:t>Řízení konáno na VŠ</w:t>
            </w:r>
          </w:p>
        </w:tc>
        <w:tc>
          <w:tcPr>
            <w:tcW w:w="728" w:type="dxa"/>
            <w:gridSpan w:val="10"/>
            <w:vMerge w:val="restart"/>
            <w:tcBorders>
              <w:top w:val="single" w:sz="4" w:space="0" w:color="00000A"/>
              <w:left w:val="single" w:sz="12" w:space="0" w:color="00000A"/>
              <w:bottom w:val="single" w:sz="4" w:space="0" w:color="00000A"/>
              <w:right w:val="single" w:sz="4" w:space="0" w:color="00000A"/>
            </w:tcBorders>
            <w:shd w:val="clear" w:color="auto" w:fill="auto"/>
          </w:tcPr>
          <w:p w14:paraId="7E696FD4" w14:textId="77777777" w:rsidR="00A9436F" w:rsidRPr="00A47093" w:rsidRDefault="00A9436F" w:rsidP="00D44916">
            <w:pPr>
              <w:pStyle w:val="western"/>
              <w:spacing w:before="0" w:line="240" w:lineRule="auto"/>
              <w:ind w:left="0"/>
              <w:rPr>
                <w:b/>
                <w:sz w:val="20"/>
                <w:szCs w:val="20"/>
                <w:highlight w:val="yellow"/>
              </w:rPr>
            </w:pPr>
            <w:r w:rsidRPr="00A47093">
              <w:rPr>
                <w:b/>
                <w:sz w:val="20"/>
                <w:szCs w:val="20"/>
              </w:rPr>
              <w:t>289</w:t>
            </w:r>
          </w:p>
        </w:tc>
        <w:tc>
          <w:tcPr>
            <w:tcW w:w="851"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2DF416F2" w14:textId="77777777" w:rsidR="00A9436F" w:rsidRPr="00A47093" w:rsidRDefault="00A9436F" w:rsidP="00D44916">
            <w:pPr>
              <w:pStyle w:val="western"/>
              <w:spacing w:before="0" w:line="240" w:lineRule="auto"/>
              <w:ind w:left="0"/>
              <w:rPr>
                <w:b/>
                <w:sz w:val="20"/>
                <w:szCs w:val="20"/>
                <w:highlight w:val="yellow"/>
              </w:rPr>
            </w:pPr>
            <w:r w:rsidRPr="00A47093">
              <w:rPr>
                <w:b/>
                <w:sz w:val="20"/>
                <w:szCs w:val="20"/>
              </w:rPr>
              <w:t>313</w:t>
            </w:r>
          </w:p>
        </w:tc>
        <w:tc>
          <w:tcPr>
            <w:tcW w:w="992"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0821105E" w14:textId="77777777" w:rsidR="00A9436F" w:rsidRPr="00A47093" w:rsidRDefault="00A9436F" w:rsidP="00D44916">
            <w:pPr>
              <w:pStyle w:val="western"/>
              <w:spacing w:before="0" w:line="240" w:lineRule="auto"/>
              <w:ind w:left="0"/>
              <w:rPr>
                <w:b/>
                <w:sz w:val="20"/>
                <w:szCs w:val="20"/>
                <w:highlight w:val="yellow"/>
              </w:rPr>
            </w:pPr>
            <w:r w:rsidRPr="00A47093">
              <w:rPr>
                <w:b/>
                <w:sz w:val="20"/>
                <w:szCs w:val="20"/>
              </w:rPr>
              <w:t>neevid.</w:t>
            </w:r>
          </w:p>
        </w:tc>
      </w:tr>
      <w:tr w:rsidR="00A9436F" w:rsidRPr="00B901A1" w14:paraId="509EE270" w14:textId="77777777" w:rsidTr="00766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05"/>
        </w:trPr>
        <w:tc>
          <w:tcPr>
            <w:tcW w:w="3298" w:type="dxa"/>
            <w:gridSpan w:val="12"/>
            <w:tcBorders>
              <w:top w:val="single" w:sz="4" w:space="0" w:color="00000A"/>
              <w:left w:val="single" w:sz="4" w:space="0" w:color="00000A"/>
              <w:bottom w:val="single" w:sz="4" w:space="0" w:color="00000A"/>
              <w:right w:val="single" w:sz="4" w:space="0" w:color="00000A"/>
            </w:tcBorders>
            <w:shd w:val="clear" w:color="auto" w:fill="auto"/>
          </w:tcPr>
          <w:p w14:paraId="2980F508" w14:textId="77777777" w:rsidR="00A9436F" w:rsidRPr="00B901A1" w:rsidRDefault="00A9436F" w:rsidP="00D44916">
            <w:pPr>
              <w:jc w:val="both"/>
            </w:pPr>
            <w:r>
              <w:t>---</w:t>
            </w:r>
          </w:p>
        </w:tc>
        <w:tc>
          <w:tcPr>
            <w:tcW w:w="2123" w:type="dxa"/>
            <w:gridSpan w:val="9"/>
            <w:tcBorders>
              <w:top w:val="single" w:sz="4" w:space="0" w:color="00000A"/>
              <w:left w:val="single" w:sz="4" w:space="0" w:color="00000A"/>
              <w:bottom w:val="single" w:sz="4" w:space="0" w:color="00000A"/>
              <w:right w:val="single" w:sz="4" w:space="0" w:color="00000A"/>
            </w:tcBorders>
            <w:shd w:val="clear" w:color="auto" w:fill="auto"/>
          </w:tcPr>
          <w:p w14:paraId="5344EFA0" w14:textId="77777777" w:rsidR="00A9436F" w:rsidRPr="00B901A1" w:rsidRDefault="00A9436F" w:rsidP="00D44916">
            <w:pPr>
              <w:jc w:val="both"/>
            </w:pPr>
            <w:r>
              <w:t>---</w:t>
            </w:r>
          </w:p>
        </w:tc>
        <w:tc>
          <w:tcPr>
            <w:tcW w:w="2143" w:type="dxa"/>
            <w:gridSpan w:val="15"/>
            <w:tcBorders>
              <w:top w:val="single" w:sz="4" w:space="0" w:color="00000A"/>
              <w:left w:val="single" w:sz="4" w:space="0" w:color="00000A"/>
              <w:bottom w:val="single" w:sz="4" w:space="0" w:color="00000A"/>
              <w:right w:val="single" w:sz="12" w:space="0" w:color="00000A"/>
            </w:tcBorders>
            <w:shd w:val="clear" w:color="auto" w:fill="auto"/>
          </w:tcPr>
          <w:p w14:paraId="16A99E0D" w14:textId="77777777" w:rsidR="00A9436F" w:rsidRPr="00B901A1" w:rsidRDefault="00A9436F" w:rsidP="00D44916">
            <w:pPr>
              <w:jc w:val="both"/>
            </w:pPr>
            <w:r>
              <w:t>---</w:t>
            </w:r>
          </w:p>
        </w:tc>
        <w:tc>
          <w:tcPr>
            <w:tcW w:w="728" w:type="dxa"/>
            <w:gridSpan w:val="10"/>
            <w:vMerge/>
            <w:tcBorders>
              <w:top w:val="single" w:sz="4" w:space="0" w:color="00000A"/>
              <w:left w:val="single" w:sz="12" w:space="0" w:color="00000A"/>
              <w:bottom w:val="single" w:sz="4" w:space="0" w:color="00000A"/>
              <w:right w:val="single" w:sz="4" w:space="0" w:color="00000A"/>
            </w:tcBorders>
            <w:shd w:val="clear" w:color="auto" w:fill="auto"/>
            <w:vAlign w:val="center"/>
          </w:tcPr>
          <w:p w14:paraId="042112CC" w14:textId="77777777" w:rsidR="00A9436F" w:rsidRPr="00B901A1" w:rsidRDefault="00A9436F" w:rsidP="00D44916">
            <w:pPr>
              <w:rPr>
                <w:b/>
              </w:rPr>
            </w:pPr>
          </w:p>
        </w:tc>
        <w:tc>
          <w:tcPr>
            <w:tcW w:w="851"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03DAC6D3" w14:textId="77777777" w:rsidR="00A9436F" w:rsidRPr="00B901A1" w:rsidRDefault="00A9436F" w:rsidP="00D44916">
            <w:pPr>
              <w:rPr>
                <w:b/>
              </w:rPr>
            </w:pPr>
          </w:p>
        </w:tc>
        <w:tc>
          <w:tcPr>
            <w:tcW w:w="992"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7B0A2E4B" w14:textId="77777777" w:rsidR="00A9436F" w:rsidRPr="00B901A1" w:rsidRDefault="00A9436F" w:rsidP="00D44916">
            <w:pPr>
              <w:rPr>
                <w:b/>
              </w:rPr>
            </w:pPr>
          </w:p>
        </w:tc>
      </w:tr>
      <w:tr w:rsidR="00A9436F" w:rsidRPr="00B901A1" w14:paraId="15BAB3F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7A61D1CE" w14:textId="77777777" w:rsidR="00A9436F" w:rsidRPr="00B901A1" w:rsidRDefault="00A9436F" w:rsidP="00D44916">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A9436F" w:rsidRPr="00223284" w14:paraId="34191359"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560"/>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3697B6F8" w14:textId="77777777" w:rsidR="00A9436F" w:rsidRPr="00676B35" w:rsidRDefault="00A9436F" w:rsidP="00D44916">
            <w:pPr>
              <w:spacing w:before="60" w:after="120"/>
              <w:jc w:val="both"/>
              <w:rPr>
                <w:sz w:val="21"/>
                <w:szCs w:val="21"/>
              </w:rPr>
            </w:pPr>
            <w:r w:rsidRPr="00676B35">
              <w:rPr>
                <w:sz w:val="21"/>
                <w:szCs w:val="21"/>
              </w:rPr>
              <w:t xml:space="preserve">FLASAROVÁ, R., PACHLOVÁ, V., </w:t>
            </w:r>
            <w:r w:rsidRPr="00676B35">
              <w:rPr>
                <w:b/>
                <w:sz w:val="21"/>
                <w:szCs w:val="21"/>
              </w:rPr>
              <w:t>BUŇKOVÁ, L. (15%)</w:t>
            </w:r>
            <w:r w:rsidRPr="00676B35">
              <w:rPr>
                <w:sz w:val="21"/>
                <w:szCs w:val="21"/>
              </w:rPr>
              <w:t xml:space="preserve">, MENŠÍKOVÁ, A., GEORGOVÁ, N., DRÁB, V., BUŇKA, F.: Biogenic amine production by </w:t>
            </w:r>
            <w:r w:rsidRPr="00676B35">
              <w:rPr>
                <w:i/>
                <w:sz w:val="21"/>
                <w:szCs w:val="21"/>
              </w:rPr>
              <w:t xml:space="preserve">Lactococcus lactis </w:t>
            </w:r>
            <w:r w:rsidRPr="00676B35">
              <w:rPr>
                <w:sz w:val="21"/>
                <w:szCs w:val="21"/>
              </w:rPr>
              <w:t xml:space="preserve">subsp. </w:t>
            </w:r>
            <w:r w:rsidRPr="00676B35">
              <w:rPr>
                <w:i/>
                <w:sz w:val="21"/>
                <w:szCs w:val="21"/>
              </w:rPr>
              <w:t xml:space="preserve">cremoris </w:t>
            </w:r>
            <w:r w:rsidRPr="00676B35">
              <w:rPr>
                <w:sz w:val="21"/>
                <w:szCs w:val="21"/>
              </w:rPr>
              <w:t xml:space="preserve">strains in the model system of Dutch-type cheese. </w:t>
            </w:r>
            <w:r w:rsidRPr="00676B35">
              <w:rPr>
                <w:i/>
                <w:sz w:val="21"/>
                <w:szCs w:val="21"/>
              </w:rPr>
              <w:t xml:space="preserve">Food Chemistry </w:t>
            </w:r>
            <w:r w:rsidRPr="00676B35">
              <w:rPr>
                <w:sz w:val="21"/>
                <w:szCs w:val="21"/>
              </w:rPr>
              <w:t xml:space="preserve">194, 68-75, </w:t>
            </w:r>
            <w:r w:rsidRPr="00676B35">
              <w:rPr>
                <w:b/>
                <w:sz w:val="21"/>
                <w:szCs w:val="21"/>
              </w:rPr>
              <w:t>2016</w:t>
            </w:r>
            <w:r w:rsidRPr="00676B35">
              <w:rPr>
                <w:sz w:val="21"/>
                <w:szCs w:val="21"/>
              </w:rPr>
              <w:t xml:space="preserve">. </w:t>
            </w:r>
          </w:p>
          <w:p w14:paraId="75531B90" w14:textId="77777777" w:rsidR="00A9436F" w:rsidRPr="00676B35" w:rsidRDefault="00A9436F" w:rsidP="00D44916">
            <w:pPr>
              <w:spacing w:after="120"/>
              <w:jc w:val="both"/>
              <w:rPr>
                <w:sz w:val="21"/>
                <w:szCs w:val="21"/>
                <w:lang w:val="en-US"/>
              </w:rPr>
            </w:pPr>
            <w:r w:rsidRPr="00676B35">
              <w:rPr>
                <w:b/>
                <w:sz w:val="21"/>
                <w:szCs w:val="21"/>
              </w:rPr>
              <w:t>BUŇKOVÁ, L. (35%)</w:t>
            </w:r>
            <w:r w:rsidRPr="00676B35">
              <w:rPr>
                <w:sz w:val="21"/>
                <w:szCs w:val="21"/>
              </w:rPr>
              <w:t>, GÁL, R., LORENCOVÁ, E., JANČOVÁ, P., DOLEŽALOVÁ, M., KMEŤ, V., BUŇKA, F.: Microflora of farm and hunted phea</w:t>
            </w:r>
            <w:r w:rsidRPr="00676B35">
              <w:rPr>
                <w:sz w:val="21"/>
                <w:szCs w:val="21"/>
                <w:lang w:val="en-US"/>
              </w:rPr>
              <w:t xml:space="preserve">sants in relation to biogenic amines production. </w:t>
            </w:r>
            <w:r w:rsidRPr="00676B35">
              <w:rPr>
                <w:i/>
                <w:sz w:val="21"/>
                <w:szCs w:val="21"/>
                <w:lang w:val="en-US"/>
              </w:rPr>
              <w:t xml:space="preserve">European Journal of Wildlife Research </w:t>
            </w:r>
            <w:r w:rsidRPr="00676B35">
              <w:rPr>
                <w:sz w:val="21"/>
                <w:szCs w:val="21"/>
                <w:lang w:val="en-US"/>
              </w:rPr>
              <w:t xml:space="preserve">62, 341-352, </w:t>
            </w:r>
            <w:r w:rsidRPr="00676B35">
              <w:rPr>
                <w:b/>
                <w:sz w:val="21"/>
                <w:szCs w:val="21"/>
                <w:lang w:val="en-US"/>
              </w:rPr>
              <w:t>2016</w:t>
            </w:r>
            <w:r w:rsidRPr="00676B35">
              <w:rPr>
                <w:sz w:val="21"/>
                <w:szCs w:val="21"/>
                <w:lang w:val="en-US"/>
              </w:rPr>
              <w:t xml:space="preserve">. </w:t>
            </w:r>
          </w:p>
          <w:p w14:paraId="10554A7E" w14:textId="77777777" w:rsidR="00A9436F" w:rsidRPr="00676B35" w:rsidRDefault="00A9436F" w:rsidP="00D44916">
            <w:pPr>
              <w:spacing w:after="120"/>
              <w:jc w:val="both"/>
              <w:rPr>
                <w:sz w:val="21"/>
                <w:szCs w:val="21"/>
                <w:lang w:val="en-US"/>
              </w:rPr>
            </w:pPr>
            <w:r w:rsidRPr="00676B35">
              <w:rPr>
                <w:sz w:val="21"/>
                <w:szCs w:val="21"/>
                <w:lang w:val="en-US"/>
              </w:rPr>
              <w:t xml:space="preserve">WUNDERLICHOVÁ, L., </w:t>
            </w:r>
            <w:r w:rsidRPr="00676B35">
              <w:rPr>
                <w:b/>
                <w:sz w:val="21"/>
                <w:szCs w:val="21"/>
                <w:lang w:val="en-US"/>
              </w:rPr>
              <w:t>BUŇKOVÁ, L. (35%)</w:t>
            </w:r>
            <w:r w:rsidRPr="00676B35">
              <w:rPr>
                <w:sz w:val="21"/>
                <w:szCs w:val="21"/>
                <w:lang w:val="en-US"/>
              </w:rPr>
              <w:t xml:space="preserve">, KOUTNÝ, M., JANČOVÁ, P., BUŇKA, F.: Formation, degradation, and detoxification of putrescine by foodborne bacteria: A review. </w:t>
            </w:r>
            <w:r w:rsidRPr="00676B35">
              <w:rPr>
                <w:i/>
                <w:sz w:val="21"/>
                <w:szCs w:val="21"/>
                <w:lang w:val="en-US"/>
              </w:rPr>
              <w:t xml:space="preserve">Comprehensive Reviews in Food Science and Food Safety </w:t>
            </w:r>
            <w:r w:rsidRPr="00676B35">
              <w:rPr>
                <w:sz w:val="21"/>
                <w:szCs w:val="21"/>
                <w:lang w:val="en-US"/>
              </w:rPr>
              <w:t xml:space="preserve">13, 1012-1030, </w:t>
            </w:r>
            <w:r w:rsidRPr="00676B35">
              <w:rPr>
                <w:b/>
                <w:sz w:val="21"/>
                <w:szCs w:val="21"/>
                <w:lang w:val="en-US"/>
              </w:rPr>
              <w:t>2014</w:t>
            </w:r>
            <w:r w:rsidRPr="00676B35">
              <w:rPr>
                <w:sz w:val="21"/>
                <w:szCs w:val="21"/>
                <w:lang w:val="en-US"/>
              </w:rPr>
              <w:t xml:space="preserve">. </w:t>
            </w:r>
          </w:p>
          <w:p w14:paraId="33177BE5" w14:textId="77777777" w:rsidR="00A9436F" w:rsidRPr="00676B35" w:rsidRDefault="00A9436F" w:rsidP="00D44916">
            <w:pPr>
              <w:spacing w:after="120"/>
              <w:jc w:val="both"/>
              <w:rPr>
                <w:sz w:val="21"/>
                <w:szCs w:val="21"/>
              </w:rPr>
            </w:pPr>
            <w:r w:rsidRPr="00676B35">
              <w:rPr>
                <w:b/>
                <w:bCs/>
                <w:caps/>
                <w:sz w:val="21"/>
                <w:szCs w:val="21"/>
              </w:rPr>
              <w:t>BuŇkovÁ, L. (30</w:t>
            </w:r>
            <w:r w:rsidRPr="00676B35">
              <w:rPr>
                <w:b/>
                <w:bCs/>
                <w:color w:val="000000"/>
                <w:sz w:val="21"/>
                <w:szCs w:val="21"/>
              </w:rPr>
              <w:t>%)</w:t>
            </w:r>
            <w:r w:rsidRPr="00676B35">
              <w:rPr>
                <w:bCs/>
                <w:caps/>
                <w:sz w:val="21"/>
                <w:szCs w:val="21"/>
              </w:rPr>
              <w:t>,</w:t>
            </w:r>
            <w:r w:rsidRPr="00676B35">
              <w:rPr>
                <w:caps/>
                <w:sz w:val="21"/>
                <w:szCs w:val="21"/>
              </w:rPr>
              <w:t xml:space="preserve"> AdamcovÁ, G., HudcovÁ, K., VelichovÁ, H., PachlovÁ, V., LorencovÁ, E., BuŇka, F.:</w:t>
            </w:r>
            <w:r w:rsidRPr="00676B35">
              <w:rPr>
                <w:sz w:val="21"/>
                <w:szCs w:val="21"/>
              </w:rPr>
              <w:t xml:space="preserve"> Monitoring of biogenic amines in cheeses manufactured at small-scale farms and in fermented dairy products in the Czech Republic. </w:t>
            </w:r>
            <w:r w:rsidRPr="00676B35">
              <w:rPr>
                <w:i/>
                <w:sz w:val="21"/>
                <w:szCs w:val="21"/>
              </w:rPr>
              <w:t>Food Chemistry</w:t>
            </w:r>
            <w:r w:rsidRPr="00676B35">
              <w:rPr>
                <w:sz w:val="21"/>
                <w:szCs w:val="21"/>
              </w:rPr>
              <w:t xml:space="preserve"> 141(1), 548-551, </w:t>
            </w:r>
            <w:r w:rsidRPr="00676B35">
              <w:rPr>
                <w:b/>
                <w:bCs/>
                <w:sz w:val="21"/>
                <w:szCs w:val="21"/>
              </w:rPr>
              <w:t>2013</w:t>
            </w:r>
            <w:r w:rsidRPr="00676B35">
              <w:rPr>
                <w:sz w:val="21"/>
                <w:szCs w:val="21"/>
              </w:rPr>
              <w:t xml:space="preserve">. </w:t>
            </w:r>
          </w:p>
          <w:p w14:paraId="26F8DBE8" w14:textId="77777777" w:rsidR="00A9436F" w:rsidRPr="00223284" w:rsidRDefault="00A9436F" w:rsidP="00870D22">
            <w:pPr>
              <w:spacing w:after="120"/>
              <w:jc w:val="both"/>
            </w:pPr>
            <w:r w:rsidRPr="00676B35">
              <w:rPr>
                <w:sz w:val="21"/>
                <w:szCs w:val="21"/>
              </w:rPr>
              <w:t xml:space="preserve">WUNDERLICHOVÁ, L., </w:t>
            </w:r>
            <w:r w:rsidRPr="00676B35">
              <w:rPr>
                <w:b/>
                <w:bCs/>
                <w:sz w:val="21"/>
                <w:szCs w:val="21"/>
              </w:rPr>
              <w:t>BUŇKOVÁ, L. (30%)</w:t>
            </w:r>
            <w:r w:rsidRPr="00676B35">
              <w:rPr>
                <w:bCs/>
                <w:caps/>
                <w:sz w:val="21"/>
                <w:szCs w:val="21"/>
              </w:rPr>
              <w:t>,</w:t>
            </w:r>
            <w:r w:rsidRPr="00676B35">
              <w:rPr>
                <w:sz w:val="21"/>
                <w:szCs w:val="21"/>
              </w:rPr>
              <w:t xml:space="preserve"> KOUTNÝ, M.</w:t>
            </w:r>
            <w:r w:rsidRPr="00676B35">
              <w:rPr>
                <w:caps/>
                <w:sz w:val="21"/>
                <w:szCs w:val="21"/>
              </w:rPr>
              <w:t>,</w:t>
            </w:r>
            <w:r w:rsidRPr="00676B35">
              <w:rPr>
                <w:sz w:val="21"/>
                <w:szCs w:val="21"/>
              </w:rPr>
              <w:t xml:space="preserve"> VALENTA, T.</w:t>
            </w:r>
            <w:r w:rsidRPr="00676B35">
              <w:rPr>
                <w:caps/>
                <w:sz w:val="21"/>
                <w:szCs w:val="21"/>
              </w:rPr>
              <w:t>,</w:t>
            </w:r>
            <w:r w:rsidRPr="00676B35">
              <w:rPr>
                <w:sz w:val="21"/>
                <w:szCs w:val="21"/>
              </w:rPr>
              <w:t xml:space="preserve"> BUŇKA, F.: Novel touchdown-PCR method for the detection of putrescine producing Gram-negative bacteria in food products. </w:t>
            </w:r>
            <w:r w:rsidRPr="00676B35">
              <w:rPr>
                <w:i/>
                <w:sz w:val="21"/>
                <w:szCs w:val="21"/>
              </w:rPr>
              <w:t>Food Microbiology</w:t>
            </w:r>
            <w:r w:rsidRPr="00676B35">
              <w:rPr>
                <w:sz w:val="21"/>
                <w:szCs w:val="21"/>
              </w:rPr>
              <w:t xml:space="preserve"> 34, 268-276, </w:t>
            </w:r>
            <w:r w:rsidRPr="00676B35">
              <w:rPr>
                <w:b/>
                <w:bCs/>
                <w:sz w:val="21"/>
                <w:szCs w:val="21"/>
              </w:rPr>
              <w:t>2013</w:t>
            </w:r>
            <w:r w:rsidRPr="00676B35">
              <w:rPr>
                <w:sz w:val="21"/>
                <w:szCs w:val="21"/>
              </w:rPr>
              <w:t>. ISSN 0740-0020.</w:t>
            </w:r>
            <w:r w:rsidRPr="0093683C">
              <w:t xml:space="preserve"> </w:t>
            </w:r>
          </w:p>
        </w:tc>
      </w:tr>
      <w:tr w:rsidR="00A9436F" w:rsidRPr="00B901A1" w14:paraId="6A6B92D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18"/>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4107FC6C" w14:textId="77777777" w:rsidR="00A9436F" w:rsidRPr="00B901A1" w:rsidRDefault="00A9436F" w:rsidP="00D44916">
            <w:r w:rsidRPr="00B901A1">
              <w:rPr>
                <w:b/>
              </w:rPr>
              <w:t>Působení v zahraničí</w:t>
            </w:r>
          </w:p>
        </w:tc>
      </w:tr>
      <w:tr w:rsidR="00A9436F" w:rsidRPr="00B901A1" w14:paraId="0E62D42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328"/>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3BEC8F74" w14:textId="77777777" w:rsidR="00A9436F" w:rsidRDefault="00A9436F" w:rsidP="00D44916">
            <w:r>
              <w:t>---</w:t>
            </w:r>
          </w:p>
          <w:p w14:paraId="567596E3" w14:textId="77777777" w:rsidR="00A9436F" w:rsidRDefault="00A9436F" w:rsidP="00D44916"/>
          <w:p w14:paraId="782A6B49" w14:textId="77777777" w:rsidR="00A9436F" w:rsidRPr="00B901A1" w:rsidRDefault="00A9436F" w:rsidP="00D44916"/>
        </w:tc>
      </w:tr>
      <w:tr w:rsidR="00A9436F" w:rsidRPr="00B901A1" w14:paraId="26AC759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470"/>
        </w:trPr>
        <w:tc>
          <w:tcPr>
            <w:tcW w:w="2484" w:type="dxa"/>
            <w:gridSpan w:val="4"/>
            <w:tcBorders>
              <w:top w:val="single" w:sz="4" w:space="0" w:color="00000A"/>
              <w:left w:val="single" w:sz="4" w:space="0" w:color="00000A"/>
              <w:bottom w:val="single" w:sz="4" w:space="0" w:color="00000A"/>
              <w:right w:val="single" w:sz="4" w:space="0" w:color="00000A"/>
            </w:tcBorders>
            <w:shd w:val="clear" w:color="auto" w:fill="F7CAAC"/>
          </w:tcPr>
          <w:p w14:paraId="00715667" w14:textId="77777777" w:rsidR="00A9436F" w:rsidRPr="00B901A1" w:rsidRDefault="00A9436F" w:rsidP="00D44916">
            <w:pPr>
              <w:jc w:val="both"/>
            </w:pPr>
            <w:r w:rsidRPr="00B901A1">
              <w:rPr>
                <w:b/>
              </w:rPr>
              <w:t xml:space="preserve">Podpis </w:t>
            </w:r>
          </w:p>
        </w:tc>
        <w:tc>
          <w:tcPr>
            <w:tcW w:w="4326" w:type="dxa"/>
            <w:gridSpan w:val="26"/>
            <w:tcBorders>
              <w:top w:val="single" w:sz="4" w:space="0" w:color="00000A"/>
              <w:left w:val="single" w:sz="4" w:space="0" w:color="00000A"/>
              <w:bottom w:val="single" w:sz="4" w:space="0" w:color="00000A"/>
              <w:right w:val="single" w:sz="4" w:space="0" w:color="00000A"/>
            </w:tcBorders>
            <w:shd w:val="clear" w:color="auto" w:fill="auto"/>
          </w:tcPr>
          <w:p w14:paraId="170C616C" w14:textId="77777777" w:rsidR="00A9436F" w:rsidRPr="00B901A1" w:rsidRDefault="00A9436F" w:rsidP="00D44916">
            <w:pPr>
              <w:jc w:val="both"/>
            </w:pPr>
          </w:p>
        </w:tc>
        <w:tc>
          <w:tcPr>
            <w:tcW w:w="754" w:type="dxa"/>
            <w:gridSpan w:val="6"/>
            <w:tcBorders>
              <w:top w:val="single" w:sz="4" w:space="0" w:color="00000A"/>
              <w:left w:val="single" w:sz="4" w:space="0" w:color="00000A"/>
              <w:bottom w:val="single" w:sz="4" w:space="0" w:color="00000A"/>
              <w:right w:val="single" w:sz="4" w:space="0" w:color="00000A"/>
            </w:tcBorders>
            <w:shd w:val="clear" w:color="auto" w:fill="F7CAAC"/>
          </w:tcPr>
          <w:p w14:paraId="510221F5" w14:textId="77777777" w:rsidR="00A9436F" w:rsidRPr="00B901A1" w:rsidRDefault="00A9436F" w:rsidP="00D44916">
            <w:pPr>
              <w:jc w:val="both"/>
            </w:pPr>
            <w:r w:rsidRPr="00B901A1">
              <w:rPr>
                <w:b/>
              </w:rPr>
              <w:t>datum</w:t>
            </w:r>
          </w:p>
        </w:tc>
        <w:tc>
          <w:tcPr>
            <w:tcW w:w="2571" w:type="dxa"/>
            <w:gridSpan w:val="24"/>
            <w:tcBorders>
              <w:top w:val="single" w:sz="4" w:space="0" w:color="00000A"/>
              <w:left w:val="single" w:sz="4" w:space="0" w:color="00000A"/>
              <w:bottom w:val="single" w:sz="4" w:space="0" w:color="00000A"/>
              <w:right w:val="single" w:sz="4" w:space="0" w:color="00000A"/>
            </w:tcBorders>
            <w:shd w:val="clear" w:color="auto" w:fill="auto"/>
          </w:tcPr>
          <w:p w14:paraId="59DDA269" w14:textId="77777777" w:rsidR="00A9436F" w:rsidRPr="00B901A1" w:rsidRDefault="00A9436F" w:rsidP="00D44916">
            <w:pPr>
              <w:jc w:val="both"/>
            </w:pPr>
          </w:p>
        </w:tc>
      </w:tr>
      <w:tr w:rsidR="00A9436F" w14:paraId="498A8B88" w14:textId="77777777" w:rsidTr="00A9436F">
        <w:trPr>
          <w:gridAfter w:val="2"/>
          <w:wAfter w:w="186" w:type="dxa"/>
        </w:trPr>
        <w:tc>
          <w:tcPr>
            <w:tcW w:w="9949" w:type="dxa"/>
            <w:gridSpan w:val="58"/>
            <w:tcBorders>
              <w:bottom w:val="double" w:sz="4" w:space="0" w:color="auto"/>
            </w:tcBorders>
            <w:shd w:val="clear" w:color="auto" w:fill="BDD6EE"/>
          </w:tcPr>
          <w:p w14:paraId="41287E85" w14:textId="77777777" w:rsidR="00A9436F" w:rsidRDefault="00A9436F" w:rsidP="00D44916">
            <w:pPr>
              <w:jc w:val="both"/>
              <w:rPr>
                <w:b/>
                <w:sz w:val="28"/>
              </w:rPr>
            </w:pPr>
            <w:r>
              <w:lastRenderedPageBreak/>
              <w:br w:type="page"/>
            </w:r>
            <w:r>
              <w:rPr>
                <w:b/>
                <w:sz w:val="28"/>
              </w:rPr>
              <w:t>C-I – Personální zabezpečení</w:t>
            </w:r>
          </w:p>
        </w:tc>
      </w:tr>
      <w:tr w:rsidR="00A9436F" w14:paraId="1C7A4B49" w14:textId="77777777" w:rsidTr="00A9436F">
        <w:trPr>
          <w:gridAfter w:val="2"/>
          <w:wAfter w:w="186" w:type="dxa"/>
        </w:trPr>
        <w:tc>
          <w:tcPr>
            <w:tcW w:w="2602" w:type="dxa"/>
            <w:gridSpan w:val="8"/>
            <w:tcBorders>
              <w:top w:val="double" w:sz="4" w:space="0" w:color="auto"/>
            </w:tcBorders>
            <w:shd w:val="clear" w:color="auto" w:fill="F7CAAC"/>
          </w:tcPr>
          <w:p w14:paraId="6317CABA" w14:textId="77777777" w:rsidR="00A9436F" w:rsidRDefault="00A9436F" w:rsidP="00D44916">
            <w:pPr>
              <w:jc w:val="both"/>
              <w:rPr>
                <w:b/>
              </w:rPr>
            </w:pPr>
            <w:r>
              <w:rPr>
                <w:b/>
              </w:rPr>
              <w:t>Vysoká škola</w:t>
            </w:r>
          </w:p>
        </w:tc>
        <w:tc>
          <w:tcPr>
            <w:tcW w:w="7347" w:type="dxa"/>
            <w:gridSpan w:val="50"/>
          </w:tcPr>
          <w:p w14:paraId="22C9381C" w14:textId="77777777" w:rsidR="00A9436F" w:rsidRPr="00A405B4" w:rsidRDefault="00A9436F" w:rsidP="00D44916">
            <w:pPr>
              <w:jc w:val="both"/>
            </w:pPr>
            <w:r w:rsidRPr="00A405B4">
              <w:t>Univerzita Tomáše Bati ve Zlíně</w:t>
            </w:r>
          </w:p>
        </w:tc>
      </w:tr>
      <w:tr w:rsidR="00A9436F" w14:paraId="54CD24BF" w14:textId="77777777" w:rsidTr="00A9436F">
        <w:trPr>
          <w:gridAfter w:val="2"/>
          <w:wAfter w:w="186" w:type="dxa"/>
        </w:trPr>
        <w:tc>
          <w:tcPr>
            <w:tcW w:w="2602" w:type="dxa"/>
            <w:gridSpan w:val="8"/>
            <w:shd w:val="clear" w:color="auto" w:fill="F7CAAC"/>
          </w:tcPr>
          <w:p w14:paraId="1AA70371" w14:textId="77777777" w:rsidR="00A9436F" w:rsidRDefault="00A9436F" w:rsidP="00D44916">
            <w:pPr>
              <w:jc w:val="both"/>
              <w:rPr>
                <w:b/>
              </w:rPr>
            </w:pPr>
            <w:r>
              <w:rPr>
                <w:b/>
              </w:rPr>
              <w:t>Součást vysoké školy</w:t>
            </w:r>
          </w:p>
        </w:tc>
        <w:tc>
          <w:tcPr>
            <w:tcW w:w="7347" w:type="dxa"/>
            <w:gridSpan w:val="50"/>
          </w:tcPr>
          <w:p w14:paraId="143BCA50" w14:textId="77777777" w:rsidR="00A9436F" w:rsidRPr="00A405B4" w:rsidRDefault="00A9436F" w:rsidP="00D44916">
            <w:pPr>
              <w:jc w:val="both"/>
            </w:pPr>
            <w:r w:rsidRPr="00A405B4">
              <w:t>Fakulta technologická</w:t>
            </w:r>
          </w:p>
        </w:tc>
      </w:tr>
      <w:tr w:rsidR="00A9436F" w14:paraId="15D88992" w14:textId="77777777" w:rsidTr="00A9436F">
        <w:trPr>
          <w:gridAfter w:val="2"/>
          <w:wAfter w:w="186" w:type="dxa"/>
        </w:trPr>
        <w:tc>
          <w:tcPr>
            <w:tcW w:w="2602" w:type="dxa"/>
            <w:gridSpan w:val="8"/>
            <w:shd w:val="clear" w:color="auto" w:fill="F7CAAC"/>
          </w:tcPr>
          <w:p w14:paraId="5D078A61" w14:textId="77777777" w:rsidR="00A9436F" w:rsidRDefault="00A9436F" w:rsidP="00D44916">
            <w:pPr>
              <w:jc w:val="both"/>
              <w:rPr>
                <w:b/>
              </w:rPr>
            </w:pPr>
            <w:r>
              <w:rPr>
                <w:b/>
              </w:rPr>
              <w:t>Název studijního programu</w:t>
            </w:r>
          </w:p>
        </w:tc>
        <w:tc>
          <w:tcPr>
            <w:tcW w:w="7347" w:type="dxa"/>
            <w:gridSpan w:val="50"/>
          </w:tcPr>
          <w:p w14:paraId="055480A9" w14:textId="77777777" w:rsidR="00A9436F" w:rsidRDefault="00A9436F" w:rsidP="00D44916">
            <w:pPr>
              <w:jc w:val="both"/>
            </w:pPr>
            <w:r>
              <w:t>Chemie potravin a bioaktivních látek</w:t>
            </w:r>
          </w:p>
        </w:tc>
      </w:tr>
      <w:tr w:rsidR="00A9436F" w14:paraId="12CFFE17" w14:textId="77777777" w:rsidTr="00A9436F">
        <w:trPr>
          <w:gridAfter w:val="2"/>
          <w:wAfter w:w="186" w:type="dxa"/>
        </w:trPr>
        <w:tc>
          <w:tcPr>
            <w:tcW w:w="2602" w:type="dxa"/>
            <w:gridSpan w:val="8"/>
            <w:shd w:val="clear" w:color="auto" w:fill="F7CAAC"/>
          </w:tcPr>
          <w:p w14:paraId="2F226607" w14:textId="77777777" w:rsidR="00A9436F" w:rsidRDefault="00A9436F" w:rsidP="00D44916">
            <w:pPr>
              <w:jc w:val="both"/>
              <w:rPr>
                <w:b/>
              </w:rPr>
            </w:pPr>
            <w:r>
              <w:rPr>
                <w:b/>
              </w:rPr>
              <w:t>Jméno a příjmení</w:t>
            </w:r>
          </w:p>
        </w:tc>
        <w:tc>
          <w:tcPr>
            <w:tcW w:w="4428" w:type="dxa"/>
            <w:gridSpan w:val="23"/>
          </w:tcPr>
          <w:p w14:paraId="55B0F907" w14:textId="77777777" w:rsidR="00A9436F" w:rsidRPr="00293D5D" w:rsidRDefault="00A9436F" w:rsidP="00D44916">
            <w:pPr>
              <w:jc w:val="both"/>
              <w:rPr>
                <w:b/>
              </w:rPr>
            </w:pPr>
            <w:bookmarkStart w:id="49" w:name="Burešová"/>
            <w:bookmarkEnd w:id="49"/>
            <w:r w:rsidRPr="00293D5D">
              <w:rPr>
                <w:b/>
              </w:rPr>
              <w:t>Iva Burešová</w:t>
            </w:r>
          </w:p>
        </w:tc>
        <w:tc>
          <w:tcPr>
            <w:tcW w:w="718" w:type="dxa"/>
            <w:gridSpan w:val="7"/>
            <w:shd w:val="clear" w:color="auto" w:fill="F7CAAC"/>
          </w:tcPr>
          <w:p w14:paraId="014E5D42" w14:textId="77777777" w:rsidR="00A9436F" w:rsidRDefault="00A9436F" w:rsidP="00D44916">
            <w:pPr>
              <w:jc w:val="both"/>
              <w:rPr>
                <w:b/>
              </w:rPr>
            </w:pPr>
            <w:r>
              <w:rPr>
                <w:b/>
              </w:rPr>
              <w:t>Tituly</w:t>
            </w:r>
          </w:p>
        </w:tc>
        <w:tc>
          <w:tcPr>
            <w:tcW w:w="2201" w:type="dxa"/>
            <w:gridSpan w:val="20"/>
          </w:tcPr>
          <w:p w14:paraId="365C6D0B" w14:textId="77777777" w:rsidR="00A9436F" w:rsidRDefault="00A9436F" w:rsidP="00D44916">
            <w:pPr>
              <w:jc w:val="both"/>
            </w:pPr>
            <w:r>
              <w:t xml:space="preserve">doc. RNDr., Ph.D. </w:t>
            </w:r>
          </w:p>
        </w:tc>
      </w:tr>
      <w:tr w:rsidR="00A9436F" w14:paraId="522CB683" w14:textId="77777777" w:rsidTr="00A9436F">
        <w:trPr>
          <w:gridAfter w:val="2"/>
          <w:wAfter w:w="186" w:type="dxa"/>
        </w:trPr>
        <w:tc>
          <w:tcPr>
            <w:tcW w:w="2602" w:type="dxa"/>
            <w:gridSpan w:val="8"/>
            <w:shd w:val="clear" w:color="auto" w:fill="F7CAAC"/>
          </w:tcPr>
          <w:p w14:paraId="5053750C" w14:textId="77777777" w:rsidR="00A9436F" w:rsidRDefault="00A9436F" w:rsidP="00D44916">
            <w:pPr>
              <w:jc w:val="both"/>
              <w:rPr>
                <w:b/>
              </w:rPr>
            </w:pPr>
            <w:r>
              <w:rPr>
                <w:b/>
              </w:rPr>
              <w:t>Rok narození</w:t>
            </w:r>
          </w:p>
        </w:tc>
        <w:tc>
          <w:tcPr>
            <w:tcW w:w="717" w:type="dxa"/>
            <w:gridSpan w:val="5"/>
          </w:tcPr>
          <w:p w14:paraId="2CBE2C25" w14:textId="77777777" w:rsidR="00A9436F" w:rsidRDefault="00A9436F" w:rsidP="00D44916">
            <w:pPr>
              <w:jc w:val="both"/>
            </w:pPr>
            <w:r>
              <w:t>1971</w:t>
            </w:r>
          </w:p>
        </w:tc>
        <w:tc>
          <w:tcPr>
            <w:tcW w:w="1719" w:type="dxa"/>
            <w:gridSpan w:val="4"/>
            <w:shd w:val="clear" w:color="auto" w:fill="F7CAAC"/>
          </w:tcPr>
          <w:p w14:paraId="16B058AB" w14:textId="77777777" w:rsidR="00A9436F" w:rsidRDefault="00A9436F" w:rsidP="00D44916">
            <w:pPr>
              <w:jc w:val="both"/>
              <w:rPr>
                <w:b/>
              </w:rPr>
            </w:pPr>
            <w:r>
              <w:rPr>
                <w:b/>
              </w:rPr>
              <w:t>typ vztahu k VŠ</w:t>
            </w:r>
          </w:p>
        </w:tc>
        <w:tc>
          <w:tcPr>
            <w:tcW w:w="997" w:type="dxa"/>
            <w:gridSpan w:val="9"/>
          </w:tcPr>
          <w:p w14:paraId="064647B4" w14:textId="77777777" w:rsidR="00A9436F" w:rsidRPr="00161A30" w:rsidRDefault="00A9436F" w:rsidP="00D44916">
            <w:pPr>
              <w:jc w:val="both"/>
            </w:pPr>
            <w:r w:rsidRPr="00161A30">
              <w:t>pp.</w:t>
            </w:r>
          </w:p>
        </w:tc>
        <w:tc>
          <w:tcPr>
            <w:tcW w:w="995" w:type="dxa"/>
            <w:gridSpan w:val="5"/>
            <w:shd w:val="clear" w:color="auto" w:fill="F7CAAC"/>
          </w:tcPr>
          <w:p w14:paraId="513984FA" w14:textId="77777777" w:rsidR="00A9436F" w:rsidRPr="00161A30" w:rsidRDefault="00A9436F" w:rsidP="00D44916">
            <w:pPr>
              <w:jc w:val="both"/>
              <w:rPr>
                <w:b/>
              </w:rPr>
            </w:pPr>
            <w:r w:rsidRPr="00161A30">
              <w:rPr>
                <w:b/>
              </w:rPr>
              <w:t>rozsah</w:t>
            </w:r>
          </w:p>
        </w:tc>
        <w:tc>
          <w:tcPr>
            <w:tcW w:w="718" w:type="dxa"/>
            <w:gridSpan w:val="7"/>
          </w:tcPr>
          <w:p w14:paraId="26AF5AB1" w14:textId="77777777" w:rsidR="00A9436F" w:rsidRPr="00161A30" w:rsidRDefault="00A9436F" w:rsidP="00D44916">
            <w:pPr>
              <w:jc w:val="both"/>
            </w:pPr>
            <w:r w:rsidRPr="00161A30">
              <w:t>40</w:t>
            </w:r>
          </w:p>
        </w:tc>
        <w:tc>
          <w:tcPr>
            <w:tcW w:w="611" w:type="dxa"/>
            <w:gridSpan w:val="9"/>
            <w:shd w:val="clear" w:color="auto" w:fill="F7CAAC"/>
          </w:tcPr>
          <w:p w14:paraId="3036F30C" w14:textId="77777777" w:rsidR="00A9436F" w:rsidRPr="00161A30" w:rsidRDefault="00A9436F" w:rsidP="00D44916">
            <w:pPr>
              <w:jc w:val="both"/>
              <w:rPr>
                <w:b/>
              </w:rPr>
            </w:pPr>
            <w:r w:rsidRPr="00161A30">
              <w:rPr>
                <w:b/>
              </w:rPr>
              <w:t>do kdy</w:t>
            </w:r>
          </w:p>
        </w:tc>
        <w:tc>
          <w:tcPr>
            <w:tcW w:w="1590" w:type="dxa"/>
            <w:gridSpan w:val="11"/>
          </w:tcPr>
          <w:p w14:paraId="4716D66C" w14:textId="77777777" w:rsidR="00A9436F" w:rsidRPr="00161A30" w:rsidRDefault="00A9436F" w:rsidP="00D44916">
            <w:pPr>
              <w:jc w:val="both"/>
            </w:pPr>
            <w:r w:rsidRPr="00161A30">
              <w:t>N</w:t>
            </w:r>
          </w:p>
        </w:tc>
      </w:tr>
      <w:tr w:rsidR="00A9436F" w14:paraId="310316F6" w14:textId="77777777" w:rsidTr="00A9436F">
        <w:trPr>
          <w:gridAfter w:val="2"/>
          <w:wAfter w:w="186" w:type="dxa"/>
        </w:trPr>
        <w:tc>
          <w:tcPr>
            <w:tcW w:w="5038" w:type="dxa"/>
            <w:gridSpan w:val="17"/>
            <w:shd w:val="clear" w:color="auto" w:fill="F7CAAC"/>
          </w:tcPr>
          <w:p w14:paraId="1862B228" w14:textId="77777777" w:rsidR="00A9436F" w:rsidRDefault="00A9436F" w:rsidP="00D44916">
            <w:pPr>
              <w:jc w:val="both"/>
              <w:rPr>
                <w:b/>
              </w:rPr>
            </w:pPr>
            <w:r>
              <w:rPr>
                <w:b/>
              </w:rPr>
              <w:t>Typ vztahu na součásti VŠ, která uskutečňuje st. program</w:t>
            </w:r>
          </w:p>
        </w:tc>
        <w:tc>
          <w:tcPr>
            <w:tcW w:w="997" w:type="dxa"/>
            <w:gridSpan w:val="9"/>
          </w:tcPr>
          <w:p w14:paraId="1D5977F5" w14:textId="77777777" w:rsidR="00A9436F" w:rsidRDefault="00A9436F" w:rsidP="00D44916">
            <w:pPr>
              <w:jc w:val="both"/>
            </w:pPr>
            <w:r>
              <w:t>---</w:t>
            </w:r>
          </w:p>
        </w:tc>
        <w:tc>
          <w:tcPr>
            <w:tcW w:w="995" w:type="dxa"/>
            <w:gridSpan w:val="5"/>
            <w:shd w:val="clear" w:color="auto" w:fill="F7CAAC"/>
          </w:tcPr>
          <w:p w14:paraId="0C5BBA2A" w14:textId="77777777" w:rsidR="00A9436F" w:rsidRDefault="00A9436F" w:rsidP="00D44916">
            <w:pPr>
              <w:jc w:val="both"/>
              <w:rPr>
                <w:b/>
              </w:rPr>
            </w:pPr>
            <w:r>
              <w:rPr>
                <w:b/>
              </w:rPr>
              <w:t>rozsah</w:t>
            </w:r>
          </w:p>
        </w:tc>
        <w:tc>
          <w:tcPr>
            <w:tcW w:w="718" w:type="dxa"/>
            <w:gridSpan w:val="7"/>
          </w:tcPr>
          <w:p w14:paraId="36018DAA" w14:textId="77777777" w:rsidR="00A9436F" w:rsidRDefault="00A9436F" w:rsidP="00D44916">
            <w:pPr>
              <w:jc w:val="both"/>
            </w:pPr>
            <w:r>
              <w:t>---</w:t>
            </w:r>
          </w:p>
        </w:tc>
        <w:tc>
          <w:tcPr>
            <w:tcW w:w="611" w:type="dxa"/>
            <w:gridSpan w:val="9"/>
            <w:shd w:val="clear" w:color="auto" w:fill="F7CAAC"/>
          </w:tcPr>
          <w:p w14:paraId="74A47345" w14:textId="77777777" w:rsidR="00A9436F" w:rsidRDefault="00A9436F" w:rsidP="00D44916">
            <w:pPr>
              <w:jc w:val="both"/>
              <w:rPr>
                <w:b/>
              </w:rPr>
            </w:pPr>
            <w:r>
              <w:rPr>
                <w:b/>
              </w:rPr>
              <w:t>do kdy</w:t>
            </w:r>
          </w:p>
        </w:tc>
        <w:tc>
          <w:tcPr>
            <w:tcW w:w="1590" w:type="dxa"/>
            <w:gridSpan w:val="11"/>
          </w:tcPr>
          <w:p w14:paraId="63E706F7" w14:textId="77777777" w:rsidR="00A9436F" w:rsidRPr="00C32277" w:rsidRDefault="00A9436F" w:rsidP="00D44916">
            <w:pPr>
              <w:jc w:val="both"/>
              <w:rPr>
                <w:highlight w:val="green"/>
              </w:rPr>
            </w:pPr>
            <w:r w:rsidRPr="00AD449B">
              <w:t>---</w:t>
            </w:r>
          </w:p>
        </w:tc>
      </w:tr>
      <w:tr w:rsidR="00A9436F" w14:paraId="38385EFB" w14:textId="77777777" w:rsidTr="00A9436F">
        <w:trPr>
          <w:gridAfter w:val="2"/>
          <w:wAfter w:w="186" w:type="dxa"/>
        </w:trPr>
        <w:tc>
          <w:tcPr>
            <w:tcW w:w="6035" w:type="dxa"/>
            <w:gridSpan w:val="26"/>
            <w:shd w:val="clear" w:color="auto" w:fill="F7CAAC"/>
          </w:tcPr>
          <w:p w14:paraId="5E949E0D"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06804BE4" w14:textId="77777777" w:rsidR="00A9436F" w:rsidRDefault="00A9436F" w:rsidP="00D44916">
            <w:pPr>
              <w:jc w:val="both"/>
              <w:rPr>
                <w:b/>
              </w:rPr>
            </w:pPr>
            <w:r>
              <w:rPr>
                <w:b/>
              </w:rPr>
              <w:t>typ prac. vztahu</w:t>
            </w:r>
          </w:p>
        </w:tc>
        <w:tc>
          <w:tcPr>
            <w:tcW w:w="2201" w:type="dxa"/>
            <w:gridSpan w:val="20"/>
            <w:shd w:val="clear" w:color="auto" w:fill="F7CAAC"/>
          </w:tcPr>
          <w:p w14:paraId="02EC2447" w14:textId="77777777" w:rsidR="00A9436F" w:rsidRDefault="00A9436F" w:rsidP="00D44916">
            <w:pPr>
              <w:jc w:val="both"/>
              <w:rPr>
                <w:b/>
              </w:rPr>
            </w:pPr>
            <w:r>
              <w:rPr>
                <w:b/>
              </w:rPr>
              <w:t>rozsah</w:t>
            </w:r>
          </w:p>
        </w:tc>
      </w:tr>
      <w:tr w:rsidR="00A9436F" w14:paraId="3C13A8F3" w14:textId="77777777" w:rsidTr="00A9436F">
        <w:trPr>
          <w:gridAfter w:val="2"/>
          <w:wAfter w:w="186" w:type="dxa"/>
        </w:trPr>
        <w:tc>
          <w:tcPr>
            <w:tcW w:w="6035" w:type="dxa"/>
            <w:gridSpan w:val="26"/>
          </w:tcPr>
          <w:p w14:paraId="65A09CF3" w14:textId="77777777" w:rsidR="00A9436F" w:rsidRDefault="00A9436F" w:rsidP="00D44916">
            <w:pPr>
              <w:jc w:val="both"/>
            </w:pPr>
            <w:r>
              <w:t>---</w:t>
            </w:r>
          </w:p>
        </w:tc>
        <w:tc>
          <w:tcPr>
            <w:tcW w:w="1713" w:type="dxa"/>
            <w:gridSpan w:val="12"/>
          </w:tcPr>
          <w:p w14:paraId="5DB1F7FB" w14:textId="77777777" w:rsidR="00A9436F" w:rsidRDefault="00A9436F" w:rsidP="00D44916">
            <w:pPr>
              <w:jc w:val="both"/>
            </w:pPr>
            <w:r>
              <w:t>---</w:t>
            </w:r>
          </w:p>
        </w:tc>
        <w:tc>
          <w:tcPr>
            <w:tcW w:w="2201" w:type="dxa"/>
            <w:gridSpan w:val="20"/>
          </w:tcPr>
          <w:p w14:paraId="0F8352FF" w14:textId="77777777" w:rsidR="00A9436F" w:rsidRDefault="00A9436F" w:rsidP="00D44916">
            <w:pPr>
              <w:jc w:val="both"/>
            </w:pPr>
            <w:r>
              <w:t>---</w:t>
            </w:r>
          </w:p>
        </w:tc>
      </w:tr>
      <w:tr w:rsidR="00A9436F" w14:paraId="0864AB66" w14:textId="77777777" w:rsidTr="00A9436F">
        <w:trPr>
          <w:gridAfter w:val="2"/>
          <w:wAfter w:w="186" w:type="dxa"/>
        </w:trPr>
        <w:tc>
          <w:tcPr>
            <w:tcW w:w="6035" w:type="dxa"/>
            <w:gridSpan w:val="26"/>
          </w:tcPr>
          <w:p w14:paraId="5945417A" w14:textId="77777777" w:rsidR="00A9436F" w:rsidRDefault="00A9436F" w:rsidP="00D44916">
            <w:pPr>
              <w:jc w:val="both"/>
            </w:pPr>
          </w:p>
        </w:tc>
        <w:tc>
          <w:tcPr>
            <w:tcW w:w="1713" w:type="dxa"/>
            <w:gridSpan w:val="12"/>
          </w:tcPr>
          <w:p w14:paraId="50EDBEEF" w14:textId="77777777" w:rsidR="00A9436F" w:rsidRDefault="00A9436F" w:rsidP="00D44916">
            <w:pPr>
              <w:jc w:val="both"/>
            </w:pPr>
          </w:p>
        </w:tc>
        <w:tc>
          <w:tcPr>
            <w:tcW w:w="2201" w:type="dxa"/>
            <w:gridSpan w:val="20"/>
          </w:tcPr>
          <w:p w14:paraId="4BC2B9F4" w14:textId="77777777" w:rsidR="00A9436F" w:rsidRDefault="00A9436F" w:rsidP="00D44916">
            <w:pPr>
              <w:jc w:val="both"/>
            </w:pPr>
          </w:p>
        </w:tc>
      </w:tr>
      <w:tr w:rsidR="00A9436F" w14:paraId="496AC2C9" w14:textId="77777777" w:rsidTr="00A9436F">
        <w:trPr>
          <w:gridAfter w:val="2"/>
          <w:wAfter w:w="186" w:type="dxa"/>
        </w:trPr>
        <w:tc>
          <w:tcPr>
            <w:tcW w:w="6035" w:type="dxa"/>
            <w:gridSpan w:val="26"/>
          </w:tcPr>
          <w:p w14:paraId="19100ECC" w14:textId="77777777" w:rsidR="00A9436F" w:rsidRDefault="00A9436F" w:rsidP="00D44916">
            <w:pPr>
              <w:jc w:val="both"/>
            </w:pPr>
          </w:p>
        </w:tc>
        <w:tc>
          <w:tcPr>
            <w:tcW w:w="1713" w:type="dxa"/>
            <w:gridSpan w:val="12"/>
          </w:tcPr>
          <w:p w14:paraId="18145811" w14:textId="77777777" w:rsidR="00A9436F" w:rsidRDefault="00A9436F" w:rsidP="00D44916">
            <w:pPr>
              <w:jc w:val="both"/>
            </w:pPr>
          </w:p>
        </w:tc>
        <w:tc>
          <w:tcPr>
            <w:tcW w:w="2201" w:type="dxa"/>
            <w:gridSpan w:val="20"/>
          </w:tcPr>
          <w:p w14:paraId="5F83413E" w14:textId="77777777" w:rsidR="00A9436F" w:rsidRDefault="00A9436F" w:rsidP="00D44916">
            <w:pPr>
              <w:jc w:val="both"/>
            </w:pPr>
          </w:p>
        </w:tc>
      </w:tr>
      <w:tr w:rsidR="00A9436F" w14:paraId="1004E3D2" w14:textId="77777777" w:rsidTr="00A9436F">
        <w:trPr>
          <w:gridAfter w:val="2"/>
          <w:wAfter w:w="186" w:type="dxa"/>
        </w:trPr>
        <w:tc>
          <w:tcPr>
            <w:tcW w:w="9949" w:type="dxa"/>
            <w:gridSpan w:val="58"/>
            <w:shd w:val="clear" w:color="auto" w:fill="F7CAAC"/>
          </w:tcPr>
          <w:p w14:paraId="1FBF7C01"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145892A3" w14:textId="77777777" w:rsidTr="00A9436F">
        <w:trPr>
          <w:gridAfter w:val="2"/>
          <w:wAfter w:w="186" w:type="dxa"/>
          <w:trHeight w:val="466"/>
        </w:trPr>
        <w:tc>
          <w:tcPr>
            <w:tcW w:w="9949" w:type="dxa"/>
            <w:gridSpan w:val="58"/>
            <w:tcBorders>
              <w:top w:val="nil"/>
            </w:tcBorders>
          </w:tcPr>
          <w:p w14:paraId="415AC750" w14:textId="77777777" w:rsidR="00D32512" w:rsidRDefault="00D32512" w:rsidP="00D32512">
            <w:pPr>
              <w:pStyle w:val="Zkladntext"/>
              <w:spacing w:before="40" w:after="40"/>
              <w:ind w:right="108"/>
              <w:rPr>
                <w:sz w:val="21"/>
                <w:szCs w:val="21"/>
              </w:rPr>
            </w:pPr>
            <w:r w:rsidRPr="0036186E">
              <w:rPr>
                <w:sz w:val="21"/>
                <w:szCs w:val="21"/>
              </w:rPr>
              <w:t>Stabilizátory a emulgátory v potravinářství</w:t>
            </w:r>
            <w:r w:rsidRPr="00045F47">
              <w:rPr>
                <w:sz w:val="21"/>
                <w:szCs w:val="21"/>
              </w:rPr>
              <w:t xml:space="preserve"> (80% p)</w:t>
            </w:r>
          </w:p>
          <w:p w14:paraId="26A49E45" w14:textId="729A5C09" w:rsidR="00D44916" w:rsidRDefault="00037C85" w:rsidP="00D32512">
            <w:pPr>
              <w:pStyle w:val="Zkladntext"/>
              <w:spacing w:before="40" w:after="40"/>
              <w:ind w:right="108"/>
            </w:pPr>
            <w:r>
              <w:rPr>
                <w:sz w:val="21"/>
                <w:szCs w:val="21"/>
              </w:rPr>
              <w:t>Výroba potravin</w:t>
            </w:r>
            <w:r w:rsidR="00D44916" w:rsidRPr="0036186E">
              <w:rPr>
                <w:sz w:val="21"/>
                <w:szCs w:val="21"/>
              </w:rPr>
              <w:t xml:space="preserve"> II</w:t>
            </w:r>
            <w:r w:rsidR="00D44916" w:rsidRPr="00045F47">
              <w:rPr>
                <w:sz w:val="21"/>
                <w:szCs w:val="21"/>
              </w:rPr>
              <w:t xml:space="preserve"> (50% p)</w:t>
            </w:r>
          </w:p>
        </w:tc>
      </w:tr>
      <w:tr w:rsidR="00A9436F" w14:paraId="4836BD43" w14:textId="77777777" w:rsidTr="00A9436F">
        <w:trPr>
          <w:gridAfter w:val="2"/>
          <w:wAfter w:w="186" w:type="dxa"/>
        </w:trPr>
        <w:tc>
          <w:tcPr>
            <w:tcW w:w="9949" w:type="dxa"/>
            <w:gridSpan w:val="58"/>
            <w:shd w:val="clear" w:color="auto" w:fill="F7CAAC"/>
          </w:tcPr>
          <w:p w14:paraId="24FE3B54" w14:textId="77777777" w:rsidR="00A9436F" w:rsidRDefault="00A9436F" w:rsidP="00D44916">
            <w:pPr>
              <w:jc w:val="both"/>
            </w:pPr>
            <w:r>
              <w:rPr>
                <w:b/>
              </w:rPr>
              <w:t xml:space="preserve">Údaje o vzdělání na VŠ </w:t>
            </w:r>
          </w:p>
        </w:tc>
      </w:tr>
      <w:tr w:rsidR="00A9436F" w14:paraId="788EE611" w14:textId="77777777" w:rsidTr="00A9436F">
        <w:trPr>
          <w:gridAfter w:val="2"/>
          <w:wAfter w:w="186" w:type="dxa"/>
          <w:trHeight w:val="372"/>
        </w:trPr>
        <w:tc>
          <w:tcPr>
            <w:tcW w:w="9949" w:type="dxa"/>
            <w:gridSpan w:val="58"/>
          </w:tcPr>
          <w:p w14:paraId="77079292" w14:textId="77777777" w:rsidR="00A9436F" w:rsidRPr="00A13455" w:rsidRDefault="00A9436F" w:rsidP="00D44916">
            <w:pPr>
              <w:spacing w:before="40" w:after="40"/>
              <w:jc w:val="both"/>
              <w:rPr>
                <w:b/>
                <w:sz w:val="21"/>
                <w:szCs w:val="21"/>
              </w:rPr>
            </w:pPr>
            <w:r w:rsidRPr="00A13455">
              <w:rPr>
                <w:rFonts w:eastAsia="Arial Unicode MS"/>
                <w:sz w:val="21"/>
                <w:szCs w:val="21"/>
              </w:rPr>
              <w:t xml:space="preserve">2008: MENDELU Brno, AF, </w:t>
            </w:r>
            <w:r w:rsidRPr="00A13455">
              <w:rPr>
                <w:rFonts w:eastAsia="Calibri"/>
                <w:sz w:val="21"/>
                <w:szCs w:val="21"/>
              </w:rPr>
              <w:t xml:space="preserve">SP Chemie a technologie potravin, </w:t>
            </w:r>
            <w:r w:rsidRPr="00A13455">
              <w:rPr>
                <w:rFonts w:eastAsia="Arial Unicode MS"/>
                <w:sz w:val="21"/>
                <w:szCs w:val="21"/>
              </w:rPr>
              <w:t>obor Vlastnosti a zpracování zemědělských materiálů a produktů, Ph.D.</w:t>
            </w:r>
          </w:p>
        </w:tc>
      </w:tr>
      <w:tr w:rsidR="00A9436F" w14:paraId="02053BEB" w14:textId="77777777" w:rsidTr="00A9436F">
        <w:trPr>
          <w:gridAfter w:val="2"/>
          <w:wAfter w:w="186" w:type="dxa"/>
        </w:trPr>
        <w:tc>
          <w:tcPr>
            <w:tcW w:w="9949" w:type="dxa"/>
            <w:gridSpan w:val="58"/>
            <w:shd w:val="clear" w:color="auto" w:fill="F7CAAC"/>
          </w:tcPr>
          <w:p w14:paraId="1D1D2445" w14:textId="77777777" w:rsidR="00A9436F" w:rsidRDefault="00A9436F" w:rsidP="00D44916">
            <w:pPr>
              <w:jc w:val="both"/>
              <w:rPr>
                <w:b/>
              </w:rPr>
            </w:pPr>
            <w:r>
              <w:rPr>
                <w:b/>
              </w:rPr>
              <w:t>Údaje o odborném působení od absolvování VŠ</w:t>
            </w:r>
          </w:p>
        </w:tc>
      </w:tr>
      <w:tr w:rsidR="00A9436F" w14:paraId="2708BF73" w14:textId="77777777" w:rsidTr="00A9436F">
        <w:trPr>
          <w:gridAfter w:val="2"/>
          <w:wAfter w:w="186" w:type="dxa"/>
          <w:trHeight w:val="718"/>
        </w:trPr>
        <w:tc>
          <w:tcPr>
            <w:tcW w:w="9949" w:type="dxa"/>
            <w:gridSpan w:val="58"/>
          </w:tcPr>
          <w:p w14:paraId="1DD85979" w14:textId="77777777" w:rsidR="00A9436F" w:rsidRPr="00A13455" w:rsidRDefault="00A9436F" w:rsidP="00D44916">
            <w:pPr>
              <w:spacing w:before="40"/>
              <w:jc w:val="both"/>
              <w:rPr>
                <w:rFonts w:eastAsia="Arial Unicode MS"/>
                <w:sz w:val="21"/>
                <w:szCs w:val="21"/>
              </w:rPr>
            </w:pPr>
            <w:r w:rsidRPr="00A13455">
              <w:rPr>
                <w:rFonts w:eastAsia="Arial Unicode MS"/>
                <w:sz w:val="21"/>
                <w:szCs w:val="21"/>
              </w:rPr>
              <w:t xml:space="preserve">1994 </w:t>
            </w:r>
            <w:r w:rsidRPr="00A13455">
              <w:rPr>
                <w:sz w:val="21"/>
                <w:szCs w:val="21"/>
              </w:rPr>
              <w:t xml:space="preserve">– </w:t>
            </w:r>
            <w:r w:rsidRPr="00A13455">
              <w:rPr>
                <w:rFonts w:eastAsia="Arial Unicode MS"/>
                <w:sz w:val="21"/>
                <w:szCs w:val="21"/>
              </w:rPr>
              <w:t>2002: Mopas, a.s. Holešov, enviromentální manager</w:t>
            </w:r>
          </w:p>
          <w:p w14:paraId="0FED4C28" w14:textId="77777777" w:rsidR="00A9436F" w:rsidRPr="00A13455" w:rsidRDefault="00A9436F" w:rsidP="00D44916">
            <w:pPr>
              <w:contextualSpacing/>
              <w:jc w:val="both"/>
              <w:rPr>
                <w:rFonts w:eastAsia="Arial Unicode MS"/>
                <w:sz w:val="21"/>
                <w:szCs w:val="21"/>
              </w:rPr>
            </w:pPr>
            <w:r w:rsidRPr="00A13455">
              <w:rPr>
                <w:rFonts w:eastAsia="Arial Unicode MS"/>
                <w:sz w:val="21"/>
                <w:szCs w:val="21"/>
              </w:rPr>
              <w:t xml:space="preserve">2002 </w:t>
            </w:r>
            <w:r w:rsidRPr="00A13455">
              <w:rPr>
                <w:sz w:val="21"/>
                <w:szCs w:val="21"/>
              </w:rPr>
              <w:t>–</w:t>
            </w:r>
            <w:r w:rsidRPr="00A13455">
              <w:rPr>
                <w:rFonts w:eastAsia="Arial Unicode MS"/>
                <w:sz w:val="21"/>
                <w:szCs w:val="21"/>
              </w:rPr>
              <w:t xml:space="preserve"> 2006: Zemědělský výzkumný ústav Kroměříž, s.r.o., výzkumný pracovník</w:t>
            </w:r>
          </w:p>
          <w:p w14:paraId="1D8F52CE" w14:textId="77777777" w:rsidR="00A9436F" w:rsidRPr="00A13455" w:rsidRDefault="00A9436F" w:rsidP="00D44916">
            <w:pPr>
              <w:contextualSpacing/>
              <w:jc w:val="both"/>
              <w:rPr>
                <w:rFonts w:eastAsia="Arial Unicode MS"/>
                <w:sz w:val="21"/>
                <w:szCs w:val="21"/>
              </w:rPr>
            </w:pPr>
            <w:r w:rsidRPr="00A13455">
              <w:rPr>
                <w:rFonts w:eastAsia="Arial Unicode MS"/>
                <w:sz w:val="21"/>
                <w:szCs w:val="21"/>
              </w:rPr>
              <w:t xml:space="preserve">2004 </w:t>
            </w:r>
            <w:r w:rsidRPr="00A13455">
              <w:rPr>
                <w:sz w:val="21"/>
                <w:szCs w:val="21"/>
              </w:rPr>
              <w:t>–</w:t>
            </w:r>
            <w:r w:rsidRPr="00A13455">
              <w:rPr>
                <w:rFonts w:eastAsia="Arial Unicode MS"/>
                <w:sz w:val="21"/>
                <w:szCs w:val="21"/>
              </w:rPr>
              <w:t xml:space="preserve"> 2010: Agrotest fyto, s.r.o. Kroměříž, vědecký pracovník</w:t>
            </w:r>
          </w:p>
          <w:p w14:paraId="1E686C20" w14:textId="77777777" w:rsidR="00A9436F" w:rsidRPr="00CB7A21" w:rsidRDefault="00A9436F" w:rsidP="00D44916">
            <w:pPr>
              <w:spacing w:after="40"/>
              <w:jc w:val="both"/>
              <w:rPr>
                <w:sz w:val="22"/>
                <w:szCs w:val="22"/>
              </w:rPr>
            </w:pPr>
            <w:r w:rsidRPr="00A13455">
              <w:rPr>
                <w:rFonts w:eastAsia="Arial Unicode MS"/>
                <w:sz w:val="21"/>
                <w:szCs w:val="21"/>
              </w:rPr>
              <w:t xml:space="preserve">2009 </w:t>
            </w:r>
            <w:r w:rsidRPr="00A13455">
              <w:rPr>
                <w:sz w:val="21"/>
                <w:szCs w:val="21"/>
              </w:rPr>
              <w:t>–</w:t>
            </w:r>
            <w:r w:rsidRPr="00A13455">
              <w:rPr>
                <w:rFonts w:eastAsia="Arial Unicode MS"/>
                <w:sz w:val="21"/>
                <w:szCs w:val="21"/>
              </w:rPr>
              <w:t xml:space="preserve"> dosud: UTB Zlín, FT, odborný asistent, od r. 2014 docent</w:t>
            </w:r>
          </w:p>
        </w:tc>
      </w:tr>
      <w:tr w:rsidR="00A9436F" w14:paraId="042BA3F3" w14:textId="77777777" w:rsidTr="00A9436F">
        <w:trPr>
          <w:gridAfter w:val="2"/>
          <w:wAfter w:w="186" w:type="dxa"/>
          <w:trHeight w:val="250"/>
        </w:trPr>
        <w:tc>
          <w:tcPr>
            <w:tcW w:w="9949" w:type="dxa"/>
            <w:gridSpan w:val="58"/>
            <w:shd w:val="clear" w:color="auto" w:fill="F7CAAC"/>
          </w:tcPr>
          <w:p w14:paraId="15A55E9F" w14:textId="77777777" w:rsidR="00A9436F" w:rsidRDefault="00A9436F" w:rsidP="00D44916">
            <w:pPr>
              <w:jc w:val="both"/>
            </w:pPr>
            <w:r>
              <w:rPr>
                <w:b/>
              </w:rPr>
              <w:t>Zkušenosti s vedením kvalifikačních a rigorózních prací</w:t>
            </w:r>
          </w:p>
        </w:tc>
      </w:tr>
      <w:tr w:rsidR="00A9436F" w14:paraId="626D5053" w14:textId="77777777" w:rsidTr="00A9436F">
        <w:trPr>
          <w:gridAfter w:val="2"/>
          <w:wAfter w:w="186" w:type="dxa"/>
          <w:trHeight w:val="310"/>
        </w:trPr>
        <w:tc>
          <w:tcPr>
            <w:tcW w:w="9949" w:type="dxa"/>
            <w:gridSpan w:val="58"/>
          </w:tcPr>
          <w:p w14:paraId="193D5EDF" w14:textId="77777777" w:rsidR="00A9436F" w:rsidRPr="00A13455" w:rsidRDefault="00A9436F" w:rsidP="00D44916">
            <w:pPr>
              <w:spacing w:before="40" w:after="40"/>
              <w:jc w:val="both"/>
              <w:rPr>
                <w:sz w:val="21"/>
                <w:szCs w:val="21"/>
              </w:rPr>
            </w:pPr>
            <w:r w:rsidRPr="00A13455">
              <w:rPr>
                <w:sz w:val="21"/>
                <w:szCs w:val="21"/>
              </w:rPr>
              <w:t>Počet obhájených prací, které vyučující vedl v období 2013 – 2017: 3 BP, 8 DP.</w:t>
            </w:r>
          </w:p>
        </w:tc>
      </w:tr>
      <w:tr w:rsidR="00A9436F" w14:paraId="33E37405" w14:textId="77777777" w:rsidTr="00A9436F">
        <w:trPr>
          <w:gridAfter w:val="2"/>
          <w:wAfter w:w="186" w:type="dxa"/>
          <w:cantSplit/>
        </w:trPr>
        <w:tc>
          <w:tcPr>
            <w:tcW w:w="3319" w:type="dxa"/>
            <w:gridSpan w:val="13"/>
            <w:tcBorders>
              <w:top w:val="single" w:sz="12" w:space="0" w:color="auto"/>
            </w:tcBorders>
            <w:shd w:val="clear" w:color="auto" w:fill="F7CAAC"/>
          </w:tcPr>
          <w:p w14:paraId="16AF6CA7"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62E7F6BE"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77F1BA13" w14:textId="77777777" w:rsidR="00A9436F" w:rsidRDefault="00A9436F" w:rsidP="00D44916">
            <w:pPr>
              <w:jc w:val="both"/>
            </w:pPr>
            <w:r>
              <w:rPr>
                <w:b/>
              </w:rPr>
              <w:t>Řízení konáno na VŠ</w:t>
            </w:r>
          </w:p>
        </w:tc>
        <w:tc>
          <w:tcPr>
            <w:tcW w:w="2118" w:type="dxa"/>
            <w:gridSpan w:val="19"/>
            <w:tcBorders>
              <w:top w:val="single" w:sz="12" w:space="0" w:color="auto"/>
              <w:left w:val="single" w:sz="12" w:space="0" w:color="auto"/>
            </w:tcBorders>
            <w:shd w:val="clear" w:color="auto" w:fill="F7CAAC"/>
          </w:tcPr>
          <w:p w14:paraId="0F7C700E" w14:textId="77777777" w:rsidR="00A9436F" w:rsidRDefault="00A9436F" w:rsidP="00D44916">
            <w:pPr>
              <w:jc w:val="both"/>
              <w:rPr>
                <w:b/>
              </w:rPr>
            </w:pPr>
            <w:r>
              <w:rPr>
                <w:b/>
              </w:rPr>
              <w:t>Ohlasy publikací</w:t>
            </w:r>
          </w:p>
        </w:tc>
      </w:tr>
      <w:tr w:rsidR="00A9436F" w14:paraId="3A0ED40F" w14:textId="77777777" w:rsidTr="00A9436F">
        <w:trPr>
          <w:gridAfter w:val="2"/>
          <w:wAfter w:w="186" w:type="dxa"/>
          <w:cantSplit/>
        </w:trPr>
        <w:tc>
          <w:tcPr>
            <w:tcW w:w="3319" w:type="dxa"/>
            <w:gridSpan w:val="13"/>
          </w:tcPr>
          <w:p w14:paraId="37E6C0BA" w14:textId="77777777" w:rsidR="00A9436F" w:rsidRPr="00C173B5" w:rsidRDefault="00A9436F" w:rsidP="00546C20">
            <w:pPr>
              <w:spacing w:before="40" w:after="40"/>
              <w:jc w:val="both"/>
              <w:rPr>
                <w:sz w:val="21"/>
                <w:szCs w:val="21"/>
              </w:rPr>
            </w:pPr>
            <w:r w:rsidRPr="00C173B5">
              <w:rPr>
                <w:sz w:val="21"/>
                <w:szCs w:val="21"/>
              </w:rPr>
              <w:t>Zpracování zemědělských produktů</w:t>
            </w:r>
          </w:p>
        </w:tc>
        <w:tc>
          <w:tcPr>
            <w:tcW w:w="2245" w:type="dxa"/>
            <w:gridSpan w:val="9"/>
          </w:tcPr>
          <w:p w14:paraId="2A7C8267" w14:textId="77777777" w:rsidR="00A9436F" w:rsidRPr="00C173B5" w:rsidRDefault="00A9436F" w:rsidP="00546C20">
            <w:pPr>
              <w:spacing w:before="40" w:after="40"/>
              <w:jc w:val="both"/>
              <w:rPr>
                <w:sz w:val="21"/>
                <w:szCs w:val="21"/>
              </w:rPr>
            </w:pPr>
            <w:r w:rsidRPr="00C173B5">
              <w:rPr>
                <w:sz w:val="21"/>
                <w:szCs w:val="21"/>
              </w:rPr>
              <w:t>2014</w:t>
            </w:r>
          </w:p>
        </w:tc>
        <w:tc>
          <w:tcPr>
            <w:tcW w:w="2267" w:type="dxa"/>
            <w:gridSpan w:val="17"/>
            <w:tcBorders>
              <w:right w:val="single" w:sz="12" w:space="0" w:color="auto"/>
            </w:tcBorders>
          </w:tcPr>
          <w:p w14:paraId="05A3734D" w14:textId="77777777" w:rsidR="00A9436F" w:rsidRPr="00C173B5" w:rsidRDefault="00A9436F" w:rsidP="00546C20">
            <w:pPr>
              <w:spacing w:before="40" w:after="40"/>
              <w:jc w:val="both"/>
              <w:rPr>
                <w:sz w:val="21"/>
                <w:szCs w:val="21"/>
              </w:rPr>
            </w:pPr>
            <w:r w:rsidRPr="00C173B5">
              <w:rPr>
                <w:rFonts w:ascii="TimesNewRomanPSMT" w:eastAsia="Calibri" w:hAnsi="TimesNewRomanPSMT" w:cs="TimesNewRomanPSMT"/>
                <w:sz w:val="21"/>
                <w:szCs w:val="21"/>
                <w:lang w:eastAsia="en-US"/>
              </w:rPr>
              <w:t>SPU Nitra, SR</w:t>
            </w:r>
          </w:p>
        </w:tc>
        <w:tc>
          <w:tcPr>
            <w:tcW w:w="650" w:type="dxa"/>
            <w:gridSpan w:val="10"/>
            <w:tcBorders>
              <w:left w:val="single" w:sz="12" w:space="0" w:color="auto"/>
            </w:tcBorders>
            <w:shd w:val="clear" w:color="auto" w:fill="F7CAAC"/>
          </w:tcPr>
          <w:p w14:paraId="6A8B0831" w14:textId="77777777" w:rsidR="00A9436F" w:rsidRDefault="00A9436F" w:rsidP="00D44916">
            <w:pPr>
              <w:jc w:val="both"/>
            </w:pPr>
            <w:r>
              <w:rPr>
                <w:b/>
              </w:rPr>
              <w:t>WOS</w:t>
            </w:r>
          </w:p>
        </w:tc>
        <w:tc>
          <w:tcPr>
            <w:tcW w:w="699" w:type="dxa"/>
            <w:gridSpan w:val="6"/>
            <w:shd w:val="clear" w:color="auto" w:fill="F7CAAC"/>
          </w:tcPr>
          <w:p w14:paraId="72C63AFB" w14:textId="77777777" w:rsidR="00A9436F" w:rsidRDefault="00A9436F" w:rsidP="00D44916">
            <w:pPr>
              <w:jc w:val="both"/>
              <w:rPr>
                <w:sz w:val="18"/>
              </w:rPr>
            </w:pPr>
            <w:r>
              <w:rPr>
                <w:b/>
                <w:sz w:val="18"/>
              </w:rPr>
              <w:t>Scopus</w:t>
            </w:r>
          </w:p>
        </w:tc>
        <w:tc>
          <w:tcPr>
            <w:tcW w:w="769" w:type="dxa"/>
            <w:gridSpan w:val="3"/>
            <w:shd w:val="clear" w:color="auto" w:fill="F7CAAC"/>
          </w:tcPr>
          <w:p w14:paraId="39D1A0B3" w14:textId="77777777" w:rsidR="00A9436F" w:rsidRDefault="00A9436F" w:rsidP="00D44916">
            <w:pPr>
              <w:jc w:val="both"/>
            </w:pPr>
            <w:r>
              <w:rPr>
                <w:b/>
                <w:sz w:val="18"/>
              </w:rPr>
              <w:t>ostatní</w:t>
            </w:r>
          </w:p>
        </w:tc>
      </w:tr>
      <w:tr w:rsidR="00A9436F" w14:paraId="5140563C" w14:textId="77777777" w:rsidTr="00A9436F">
        <w:trPr>
          <w:gridAfter w:val="2"/>
          <w:wAfter w:w="186" w:type="dxa"/>
          <w:cantSplit/>
          <w:trHeight w:val="70"/>
        </w:trPr>
        <w:tc>
          <w:tcPr>
            <w:tcW w:w="3319" w:type="dxa"/>
            <w:gridSpan w:val="13"/>
            <w:shd w:val="clear" w:color="auto" w:fill="F7CAAC"/>
          </w:tcPr>
          <w:p w14:paraId="65EA25E7" w14:textId="77777777" w:rsidR="00A9436F" w:rsidRDefault="00A9436F" w:rsidP="00D44916">
            <w:pPr>
              <w:jc w:val="both"/>
            </w:pPr>
            <w:r>
              <w:rPr>
                <w:b/>
              </w:rPr>
              <w:t>Obor jmenovacího řízení</w:t>
            </w:r>
          </w:p>
        </w:tc>
        <w:tc>
          <w:tcPr>
            <w:tcW w:w="2245" w:type="dxa"/>
            <w:gridSpan w:val="9"/>
            <w:shd w:val="clear" w:color="auto" w:fill="F7CAAC"/>
          </w:tcPr>
          <w:p w14:paraId="62BD02AE"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081CBF68"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51E7A55D" w14:textId="77777777" w:rsidR="00A9436F" w:rsidRPr="00161A30" w:rsidRDefault="00A9436F" w:rsidP="00D44916">
            <w:pPr>
              <w:jc w:val="both"/>
              <w:rPr>
                <w:b/>
              </w:rPr>
            </w:pPr>
            <w:r w:rsidRPr="00161A30">
              <w:rPr>
                <w:b/>
              </w:rPr>
              <w:t>76</w:t>
            </w:r>
          </w:p>
        </w:tc>
        <w:tc>
          <w:tcPr>
            <w:tcW w:w="699" w:type="dxa"/>
            <w:gridSpan w:val="6"/>
            <w:vMerge w:val="restart"/>
          </w:tcPr>
          <w:p w14:paraId="3EBFBD8C" w14:textId="77777777" w:rsidR="00A9436F" w:rsidRPr="00161A30" w:rsidRDefault="00A9436F" w:rsidP="00D44916">
            <w:pPr>
              <w:jc w:val="both"/>
              <w:rPr>
                <w:b/>
              </w:rPr>
            </w:pPr>
            <w:r w:rsidRPr="00161A30">
              <w:rPr>
                <w:b/>
              </w:rPr>
              <w:t>115</w:t>
            </w:r>
          </w:p>
        </w:tc>
        <w:tc>
          <w:tcPr>
            <w:tcW w:w="769" w:type="dxa"/>
            <w:gridSpan w:val="3"/>
            <w:vMerge w:val="restart"/>
          </w:tcPr>
          <w:p w14:paraId="5CD778C0" w14:textId="77777777" w:rsidR="00A9436F" w:rsidRPr="00161A30" w:rsidRDefault="00A9436F" w:rsidP="00D44916">
            <w:pPr>
              <w:jc w:val="both"/>
              <w:rPr>
                <w:b/>
                <w:sz w:val="18"/>
                <w:szCs w:val="18"/>
              </w:rPr>
            </w:pPr>
            <w:r w:rsidRPr="00161A30">
              <w:rPr>
                <w:b/>
                <w:sz w:val="18"/>
                <w:szCs w:val="18"/>
              </w:rPr>
              <w:t>neevid.</w:t>
            </w:r>
          </w:p>
        </w:tc>
      </w:tr>
      <w:tr w:rsidR="00A9436F" w14:paraId="3BE79B58" w14:textId="77777777" w:rsidTr="00A9436F">
        <w:trPr>
          <w:gridAfter w:val="2"/>
          <w:wAfter w:w="186" w:type="dxa"/>
          <w:trHeight w:val="205"/>
        </w:trPr>
        <w:tc>
          <w:tcPr>
            <w:tcW w:w="3319" w:type="dxa"/>
            <w:gridSpan w:val="13"/>
          </w:tcPr>
          <w:p w14:paraId="2C3918A2" w14:textId="77777777" w:rsidR="00A9436F" w:rsidRDefault="00A9436F" w:rsidP="00D44916">
            <w:pPr>
              <w:jc w:val="both"/>
            </w:pPr>
            <w:r>
              <w:t>---</w:t>
            </w:r>
          </w:p>
        </w:tc>
        <w:tc>
          <w:tcPr>
            <w:tcW w:w="2245" w:type="dxa"/>
            <w:gridSpan w:val="9"/>
          </w:tcPr>
          <w:p w14:paraId="2572DAB7" w14:textId="77777777" w:rsidR="00A9436F" w:rsidRDefault="00A9436F" w:rsidP="00D44916">
            <w:pPr>
              <w:jc w:val="both"/>
            </w:pPr>
            <w:r>
              <w:t>---</w:t>
            </w:r>
          </w:p>
        </w:tc>
        <w:tc>
          <w:tcPr>
            <w:tcW w:w="2267" w:type="dxa"/>
            <w:gridSpan w:val="17"/>
            <w:tcBorders>
              <w:right w:val="single" w:sz="12" w:space="0" w:color="auto"/>
            </w:tcBorders>
          </w:tcPr>
          <w:p w14:paraId="423D6C7B" w14:textId="77777777" w:rsidR="00A9436F" w:rsidRDefault="00A9436F" w:rsidP="00D44916">
            <w:pPr>
              <w:jc w:val="both"/>
            </w:pPr>
            <w:r>
              <w:t>---</w:t>
            </w:r>
          </w:p>
        </w:tc>
        <w:tc>
          <w:tcPr>
            <w:tcW w:w="650" w:type="dxa"/>
            <w:gridSpan w:val="10"/>
            <w:vMerge/>
            <w:tcBorders>
              <w:left w:val="single" w:sz="12" w:space="0" w:color="auto"/>
            </w:tcBorders>
            <w:vAlign w:val="center"/>
          </w:tcPr>
          <w:p w14:paraId="497787E5" w14:textId="77777777" w:rsidR="00A9436F" w:rsidRDefault="00A9436F" w:rsidP="00D44916">
            <w:pPr>
              <w:rPr>
                <w:b/>
              </w:rPr>
            </w:pPr>
          </w:p>
        </w:tc>
        <w:tc>
          <w:tcPr>
            <w:tcW w:w="699" w:type="dxa"/>
            <w:gridSpan w:val="6"/>
            <w:vMerge/>
            <w:vAlign w:val="center"/>
          </w:tcPr>
          <w:p w14:paraId="09A53489" w14:textId="77777777" w:rsidR="00A9436F" w:rsidRDefault="00A9436F" w:rsidP="00D44916">
            <w:pPr>
              <w:rPr>
                <w:b/>
              </w:rPr>
            </w:pPr>
          </w:p>
        </w:tc>
        <w:tc>
          <w:tcPr>
            <w:tcW w:w="769" w:type="dxa"/>
            <w:gridSpan w:val="3"/>
            <w:vMerge/>
            <w:vAlign w:val="center"/>
          </w:tcPr>
          <w:p w14:paraId="21DD252B" w14:textId="77777777" w:rsidR="00A9436F" w:rsidRDefault="00A9436F" w:rsidP="00D44916">
            <w:pPr>
              <w:rPr>
                <w:b/>
              </w:rPr>
            </w:pPr>
          </w:p>
        </w:tc>
      </w:tr>
      <w:tr w:rsidR="00A9436F" w14:paraId="7961CFD9" w14:textId="77777777" w:rsidTr="00A9436F">
        <w:trPr>
          <w:gridAfter w:val="2"/>
          <w:wAfter w:w="186" w:type="dxa"/>
        </w:trPr>
        <w:tc>
          <w:tcPr>
            <w:tcW w:w="9949" w:type="dxa"/>
            <w:gridSpan w:val="58"/>
            <w:shd w:val="clear" w:color="auto" w:fill="F7CAAC"/>
          </w:tcPr>
          <w:p w14:paraId="3F3F45B4"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6DAEC6BB" w14:textId="77777777" w:rsidTr="00A9436F">
        <w:trPr>
          <w:gridAfter w:val="2"/>
          <w:wAfter w:w="186" w:type="dxa"/>
          <w:trHeight w:val="283"/>
        </w:trPr>
        <w:tc>
          <w:tcPr>
            <w:tcW w:w="9949" w:type="dxa"/>
            <w:gridSpan w:val="58"/>
          </w:tcPr>
          <w:p w14:paraId="386FA048" w14:textId="77777777" w:rsidR="00A9436F" w:rsidRPr="00161A30" w:rsidRDefault="00A9436F" w:rsidP="00D44916">
            <w:pPr>
              <w:tabs>
                <w:tab w:val="left" w:pos="567"/>
              </w:tabs>
              <w:spacing w:before="60" w:after="80"/>
              <w:jc w:val="both"/>
              <w:rPr>
                <w:rFonts w:eastAsia="Arial Unicode MS"/>
                <w:sz w:val="21"/>
                <w:szCs w:val="21"/>
              </w:rPr>
            </w:pPr>
            <w:r w:rsidRPr="00161A30">
              <w:rPr>
                <w:rFonts w:eastAsia="Arial Unicode MS"/>
                <w:b/>
                <w:caps/>
                <w:sz w:val="21"/>
                <w:szCs w:val="21"/>
              </w:rPr>
              <w:t>BUREŠOVÁ, I. (60%)</w:t>
            </w:r>
            <w:r w:rsidRPr="00161A30">
              <w:rPr>
                <w:rFonts w:eastAsia="Arial Unicode MS"/>
                <w:caps/>
                <w:sz w:val="21"/>
                <w:szCs w:val="21"/>
              </w:rPr>
              <w:t>, KubÍnek, R.:</w:t>
            </w:r>
            <w:r w:rsidRPr="00161A30">
              <w:rPr>
                <w:rFonts w:eastAsia="Arial Unicode MS"/>
                <w:sz w:val="21"/>
                <w:szCs w:val="21"/>
              </w:rPr>
              <w:t xml:space="preserve"> The </w:t>
            </w:r>
            <w:r>
              <w:rPr>
                <w:rFonts w:eastAsia="Arial Unicode MS"/>
                <w:sz w:val="21"/>
                <w:szCs w:val="21"/>
              </w:rPr>
              <w:t>b</w:t>
            </w:r>
            <w:r w:rsidRPr="00161A30">
              <w:rPr>
                <w:rFonts w:eastAsia="Arial Unicode MS"/>
                <w:sz w:val="21"/>
                <w:szCs w:val="21"/>
              </w:rPr>
              <w:t xml:space="preserve">ehavior of </w:t>
            </w:r>
            <w:r>
              <w:rPr>
                <w:rFonts w:eastAsia="Arial Unicode MS"/>
                <w:sz w:val="21"/>
                <w:szCs w:val="21"/>
              </w:rPr>
              <w:t>a</w:t>
            </w:r>
            <w:r w:rsidRPr="00161A30">
              <w:rPr>
                <w:rFonts w:eastAsia="Arial Unicode MS"/>
                <w:sz w:val="21"/>
                <w:szCs w:val="21"/>
              </w:rPr>
              <w:t xml:space="preserve">maranth, </w:t>
            </w:r>
            <w:r>
              <w:rPr>
                <w:rFonts w:eastAsia="Arial Unicode MS"/>
                <w:sz w:val="21"/>
                <w:szCs w:val="21"/>
              </w:rPr>
              <w:t>c</w:t>
            </w:r>
            <w:r w:rsidRPr="00161A30">
              <w:rPr>
                <w:rFonts w:eastAsia="Arial Unicode MS"/>
                <w:sz w:val="21"/>
                <w:szCs w:val="21"/>
              </w:rPr>
              <w:t xml:space="preserve">hickpea, </w:t>
            </w:r>
            <w:r>
              <w:rPr>
                <w:rFonts w:eastAsia="Arial Unicode MS"/>
                <w:sz w:val="21"/>
                <w:szCs w:val="21"/>
              </w:rPr>
              <w:t>m</w:t>
            </w:r>
            <w:r w:rsidRPr="00161A30">
              <w:rPr>
                <w:rFonts w:eastAsia="Arial Unicode MS"/>
                <w:sz w:val="21"/>
                <w:szCs w:val="21"/>
              </w:rPr>
              <w:t xml:space="preserve">illet, </w:t>
            </w:r>
            <w:r>
              <w:rPr>
                <w:rFonts w:eastAsia="Arial Unicode MS"/>
                <w:sz w:val="21"/>
                <w:szCs w:val="21"/>
              </w:rPr>
              <w:t>c</w:t>
            </w:r>
            <w:r w:rsidRPr="00161A30">
              <w:rPr>
                <w:rFonts w:eastAsia="Arial Unicode MS"/>
                <w:sz w:val="21"/>
                <w:szCs w:val="21"/>
              </w:rPr>
              <w:t xml:space="preserve">orn, </w:t>
            </w:r>
            <w:r>
              <w:rPr>
                <w:rFonts w:eastAsia="Arial Unicode MS"/>
                <w:sz w:val="21"/>
                <w:szCs w:val="21"/>
              </w:rPr>
              <w:t>q</w:t>
            </w:r>
            <w:r w:rsidRPr="00161A30">
              <w:rPr>
                <w:rFonts w:eastAsia="Arial Unicode MS"/>
                <w:sz w:val="21"/>
                <w:szCs w:val="21"/>
              </w:rPr>
              <w:t xml:space="preserve">uinoa, </w:t>
            </w:r>
            <w:r>
              <w:rPr>
                <w:rFonts w:eastAsia="Arial Unicode MS"/>
                <w:sz w:val="21"/>
                <w:szCs w:val="21"/>
              </w:rPr>
              <w:t>b</w:t>
            </w:r>
            <w:r w:rsidRPr="00161A30">
              <w:rPr>
                <w:rFonts w:eastAsia="Arial Unicode MS"/>
                <w:sz w:val="21"/>
                <w:szCs w:val="21"/>
              </w:rPr>
              <w:t xml:space="preserve">uckwheat and </w:t>
            </w:r>
            <w:r>
              <w:rPr>
                <w:rFonts w:eastAsia="Arial Unicode MS"/>
                <w:sz w:val="21"/>
                <w:szCs w:val="21"/>
              </w:rPr>
              <w:t>r</w:t>
            </w:r>
            <w:r w:rsidRPr="00161A30">
              <w:rPr>
                <w:rFonts w:eastAsia="Arial Unicode MS"/>
                <w:sz w:val="21"/>
                <w:szCs w:val="21"/>
              </w:rPr>
              <w:t xml:space="preserve">ice </w:t>
            </w:r>
            <w:r>
              <w:rPr>
                <w:rFonts w:eastAsia="Arial Unicode MS"/>
                <w:sz w:val="21"/>
                <w:szCs w:val="21"/>
              </w:rPr>
              <w:t>d</w:t>
            </w:r>
            <w:r w:rsidRPr="00161A30">
              <w:rPr>
                <w:rFonts w:eastAsia="Arial Unicode MS"/>
                <w:sz w:val="21"/>
                <w:szCs w:val="21"/>
              </w:rPr>
              <w:t xml:space="preserve">oughs </w:t>
            </w:r>
            <w:r>
              <w:rPr>
                <w:rFonts w:eastAsia="Arial Unicode MS"/>
                <w:sz w:val="21"/>
                <w:szCs w:val="21"/>
              </w:rPr>
              <w:t>u</w:t>
            </w:r>
            <w:r w:rsidRPr="00161A30">
              <w:rPr>
                <w:rFonts w:eastAsia="Arial Unicode MS"/>
                <w:sz w:val="21"/>
                <w:szCs w:val="21"/>
              </w:rPr>
              <w:t xml:space="preserve">nder </w:t>
            </w:r>
            <w:r>
              <w:rPr>
                <w:rFonts w:eastAsia="Arial Unicode MS"/>
                <w:sz w:val="21"/>
                <w:szCs w:val="21"/>
              </w:rPr>
              <w:t>s</w:t>
            </w:r>
            <w:r w:rsidRPr="00161A30">
              <w:rPr>
                <w:rFonts w:eastAsia="Arial Unicode MS"/>
                <w:sz w:val="21"/>
                <w:szCs w:val="21"/>
              </w:rPr>
              <w:t xml:space="preserve">hear </w:t>
            </w:r>
            <w:r>
              <w:rPr>
                <w:rFonts w:eastAsia="Arial Unicode MS"/>
                <w:sz w:val="21"/>
                <w:szCs w:val="21"/>
              </w:rPr>
              <w:t>o</w:t>
            </w:r>
            <w:r w:rsidRPr="00161A30">
              <w:rPr>
                <w:rFonts w:eastAsia="Arial Unicode MS"/>
                <w:sz w:val="21"/>
                <w:szCs w:val="21"/>
              </w:rPr>
              <w:t xml:space="preserve">scillatory and </w:t>
            </w:r>
            <w:r>
              <w:rPr>
                <w:rFonts w:eastAsia="Arial Unicode MS"/>
                <w:sz w:val="21"/>
                <w:szCs w:val="21"/>
              </w:rPr>
              <w:t>u</w:t>
            </w:r>
            <w:r w:rsidRPr="00161A30">
              <w:rPr>
                <w:rFonts w:eastAsia="Arial Unicode MS"/>
                <w:sz w:val="21"/>
                <w:szCs w:val="21"/>
              </w:rPr>
              <w:t xml:space="preserve">niaxial </w:t>
            </w:r>
            <w:r>
              <w:rPr>
                <w:rFonts w:eastAsia="Arial Unicode MS"/>
                <w:sz w:val="21"/>
                <w:szCs w:val="21"/>
              </w:rPr>
              <w:t>e</w:t>
            </w:r>
            <w:r w:rsidRPr="00161A30">
              <w:rPr>
                <w:rFonts w:eastAsia="Arial Unicode MS"/>
                <w:sz w:val="21"/>
                <w:szCs w:val="21"/>
              </w:rPr>
              <w:t xml:space="preserve">longational </w:t>
            </w:r>
            <w:r>
              <w:rPr>
                <w:rFonts w:eastAsia="Arial Unicode MS"/>
                <w:sz w:val="21"/>
                <w:szCs w:val="21"/>
              </w:rPr>
              <w:t>t</w:t>
            </w:r>
            <w:r w:rsidRPr="00161A30">
              <w:rPr>
                <w:rFonts w:eastAsia="Arial Unicode MS"/>
                <w:sz w:val="21"/>
                <w:szCs w:val="21"/>
              </w:rPr>
              <w:t xml:space="preserve">ests </w:t>
            </w:r>
            <w:r>
              <w:rPr>
                <w:rFonts w:eastAsia="Arial Unicode MS"/>
                <w:sz w:val="21"/>
                <w:szCs w:val="21"/>
              </w:rPr>
              <w:t>s</w:t>
            </w:r>
            <w:r w:rsidRPr="00161A30">
              <w:rPr>
                <w:rFonts w:eastAsia="Arial Unicode MS"/>
                <w:sz w:val="21"/>
                <w:szCs w:val="21"/>
              </w:rPr>
              <w:t xml:space="preserve">imulating </w:t>
            </w:r>
            <w:r>
              <w:rPr>
                <w:rFonts w:eastAsia="Arial Unicode MS"/>
                <w:sz w:val="21"/>
                <w:szCs w:val="21"/>
              </w:rPr>
              <w:t>p</w:t>
            </w:r>
            <w:r w:rsidRPr="00161A30">
              <w:rPr>
                <w:rFonts w:eastAsia="Arial Unicode MS"/>
                <w:sz w:val="21"/>
                <w:szCs w:val="21"/>
              </w:rPr>
              <w:t xml:space="preserve">roving and </w:t>
            </w:r>
            <w:r>
              <w:rPr>
                <w:rFonts w:eastAsia="Arial Unicode MS"/>
                <w:sz w:val="21"/>
                <w:szCs w:val="21"/>
              </w:rPr>
              <w:t>b</w:t>
            </w:r>
            <w:r w:rsidRPr="00161A30">
              <w:rPr>
                <w:rFonts w:eastAsia="Arial Unicode MS"/>
                <w:sz w:val="21"/>
                <w:szCs w:val="21"/>
              </w:rPr>
              <w:t xml:space="preserve">aking. </w:t>
            </w:r>
            <w:r w:rsidRPr="00161A30">
              <w:rPr>
                <w:rFonts w:eastAsia="Arial Unicode MS"/>
                <w:i/>
                <w:sz w:val="21"/>
                <w:szCs w:val="21"/>
              </w:rPr>
              <w:t>Journal of Texture Studies</w:t>
            </w:r>
            <w:r>
              <w:rPr>
                <w:rFonts w:eastAsia="Arial Unicode MS"/>
                <w:sz w:val="21"/>
                <w:szCs w:val="21"/>
              </w:rPr>
              <w:t xml:space="preserve"> </w:t>
            </w:r>
            <w:r w:rsidRPr="00161A30">
              <w:rPr>
                <w:rFonts w:eastAsia="Arial Unicode MS"/>
                <w:sz w:val="21"/>
                <w:szCs w:val="21"/>
              </w:rPr>
              <w:t xml:space="preserve">47(5), 423-431, </w:t>
            </w:r>
            <w:r w:rsidRPr="00161A30">
              <w:rPr>
                <w:rFonts w:eastAsia="Arial Unicode MS"/>
                <w:b/>
                <w:sz w:val="21"/>
                <w:szCs w:val="21"/>
              </w:rPr>
              <w:t>2016</w:t>
            </w:r>
            <w:r w:rsidRPr="00161A30">
              <w:rPr>
                <w:rFonts w:eastAsia="Arial Unicode MS"/>
                <w:sz w:val="21"/>
                <w:szCs w:val="21"/>
              </w:rPr>
              <w:t xml:space="preserve">. </w:t>
            </w:r>
          </w:p>
          <w:p w14:paraId="2D64CC17" w14:textId="77777777" w:rsidR="00A9436F" w:rsidRPr="00161A30" w:rsidRDefault="00A9436F" w:rsidP="00D44916">
            <w:pPr>
              <w:tabs>
                <w:tab w:val="left" w:pos="567"/>
              </w:tabs>
              <w:spacing w:after="80"/>
              <w:jc w:val="both"/>
              <w:rPr>
                <w:rFonts w:eastAsia="Arial Unicode MS"/>
                <w:sz w:val="21"/>
                <w:szCs w:val="21"/>
              </w:rPr>
            </w:pPr>
            <w:r w:rsidRPr="00161A30">
              <w:rPr>
                <w:rFonts w:eastAsia="Arial Unicode MS"/>
                <w:b/>
                <w:caps/>
                <w:sz w:val="21"/>
                <w:szCs w:val="21"/>
              </w:rPr>
              <w:t>BUREŠOVÁ, I</w:t>
            </w:r>
            <w:r>
              <w:rPr>
                <w:rFonts w:eastAsia="Arial Unicode MS"/>
                <w:b/>
                <w:caps/>
                <w:sz w:val="21"/>
                <w:szCs w:val="21"/>
              </w:rPr>
              <w:t>.</w:t>
            </w:r>
            <w:r w:rsidRPr="00161A30">
              <w:rPr>
                <w:rFonts w:eastAsia="Arial Unicode MS"/>
                <w:b/>
                <w:caps/>
                <w:sz w:val="21"/>
                <w:szCs w:val="21"/>
              </w:rPr>
              <w:t xml:space="preserve"> (35%)</w:t>
            </w:r>
            <w:r w:rsidRPr="00161A30">
              <w:rPr>
                <w:rFonts w:eastAsia="Arial Unicode MS"/>
                <w:caps/>
                <w:sz w:val="21"/>
                <w:szCs w:val="21"/>
              </w:rPr>
              <w:t>, Masaříková, L.</w:t>
            </w:r>
            <w:r>
              <w:rPr>
                <w:rFonts w:eastAsia="Arial Unicode MS"/>
                <w:caps/>
                <w:sz w:val="21"/>
                <w:szCs w:val="21"/>
              </w:rPr>
              <w:t>,</w:t>
            </w:r>
            <w:r w:rsidRPr="00161A30">
              <w:rPr>
                <w:rFonts w:eastAsia="Arial Unicode MS"/>
                <w:caps/>
                <w:sz w:val="21"/>
                <w:szCs w:val="21"/>
              </w:rPr>
              <w:t xml:space="preserve"> Hřivna, L., Kulhanová, S., Bureš, D.: </w:t>
            </w:r>
            <w:r w:rsidRPr="00161A30">
              <w:rPr>
                <w:rFonts w:eastAsia="Arial Unicode MS"/>
                <w:sz w:val="21"/>
                <w:szCs w:val="21"/>
              </w:rPr>
              <w:t xml:space="preserve">The comparison of the effect of sodium caseinate, calcium caseinate, carboxymethyl cellulose and xanthan gum on rice-buckwheat dough rheological characteristics and textural and sensory quality of bread. </w:t>
            </w:r>
            <w:r w:rsidRPr="00161A30">
              <w:rPr>
                <w:rFonts w:eastAsia="Arial Unicode MS"/>
                <w:i/>
                <w:caps/>
                <w:sz w:val="21"/>
                <w:szCs w:val="21"/>
              </w:rPr>
              <w:t>Lwt</w:t>
            </w:r>
            <w:r w:rsidRPr="00161A30">
              <w:rPr>
                <w:rFonts w:eastAsia="Arial Unicode MS"/>
                <w:i/>
                <w:sz w:val="21"/>
                <w:szCs w:val="21"/>
              </w:rPr>
              <w:t>-Food Science and Technology</w:t>
            </w:r>
            <w:r w:rsidRPr="00161A30">
              <w:rPr>
                <w:rFonts w:eastAsia="Arial Unicode MS"/>
                <w:sz w:val="21"/>
                <w:szCs w:val="21"/>
              </w:rPr>
              <w:t xml:space="preserve"> 68, 659-666, </w:t>
            </w:r>
            <w:r w:rsidRPr="00161A30">
              <w:rPr>
                <w:rFonts w:eastAsia="Arial Unicode MS"/>
                <w:b/>
                <w:sz w:val="21"/>
                <w:szCs w:val="21"/>
              </w:rPr>
              <w:t>2016</w:t>
            </w:r>
            <w:r w:rsidRPr="00161A30">
              <w:rPr>
                <w:rFonts w:eastAsia="Arial Unicode MS"/>
                <w:sz w:val="21"/>
                <w:szCs w:val="21"/>
              </w:rPr>
              <w:t xml:space="preserve">. </w:t>
            </w:r>
          </w:p>
          <w:p w14:paraId="0EF65158" w14:textId="77777777" w:rsidR="00A9436F" w:rsidRPr="00161A30" w:rsidRDefault="00A9436F" w:rsidP="00D44916">
            <w:pPr>
              <w:tabs>
                <w:tab w:val="left" w:pos="567"/>
              </w:tabs>
              <w:spacing w:after="80"/>
              <w:jc w:val="both"/>
              <w:rPr>
                <w:rFonts w:eastAsia="Arial Unicode MS"/>
                <w:sz w:val="21"/>
                <w:szCs w:val="21"/>
              </w:rPr>
            </w:pPr>
            <w:r w:rsidRPr="00161A30">
              <w:rPr>
                <w:rFonts w:eastAsia="Arial Unicode MS"/>
                <w:caps/>
                <w:sz w:val="21"/>
                <w:szCs w:val="21"/>
              </w:rPr>
              <w:t xml:space="preserve">Dostálová, Y., Hřivna, L., Kotková, B., </w:t>
            </w:r>
            <w:r w:rsidRPr="00161A30">
              <w:rPr>
                <w:rFonts w:eastAsia="Arial Unicode MS"/>
                <w:b/>
                <w:caps/>
                <w:sz w:val="21"/>
                <w:szCs w:val="21"/>
              </w:rPr>
              <w:t>BUREŠOVÁ, I. (30%)</w:t>
            </w:r>
            <w:r w:rsidRPr="00161A30">
              <w:rPr>
                <w:rFonts w:eastAsia="Arial Unicode MS"/>
                <w:caps/>
                <w:sz w:val="21"/>
                <w:szCs w:val="21"/>
              </w:rPr>
              <w:t>, Janečková, M., Šottníková,</w:t>
            </w:r>
            <w:r w:rsidRPr="00161A30">
              <w:rPr>
                <w:rFonts w:eastAsia="Arial Unicode MS"/>
                <w:sz w:val="21"/>
                <w:szCs w:val="21"/>
              </w:rPr>
              <w:t xml:space="preserve"> V.: Effect of nitrogen and sulphur fertilization on the quality of barley protein. </w:t>
            </w:r>
            <w:r w:rsidRPr="00161A30">
              <w:rPr>
                <w:rFonts w:eastAsia="Arial Unicode MS"/>
                <w:i/>
                <w:sz w:val="21"/>
                <w:szCs w:val="21"/>
              </w:rPr>
              <w:t>Plant Soil and Environment</w:t>
            </w:r>
            <w:r w:rsidRPr="00161A30">
              <w:rPr>
                <w:rFonts w:eastAsia="Arial Unicode MS"/>
                <w:sz w:val="21"/>
                <w:szCs w:val="21"/>
              </w:rPr>
              <w:t xml:space="preserve"> 61(9), 399-404, </w:t>
            </w:r>
            <w:r w:rsidRPr="00161A30">
              <w:rPr>
                <w:rFonts w:eastAsia="Arial Unicode MS"/>
                <w:b/>
                <w:sz w:val="21"/>
                <w:szCs w:val="21"/>
              </w:rPr>
              <w:t>2015</w:t>
            </w:r>
            <w:r w:rsidRPr="00161A30">
              <w:rPr>
                <w:rFonts w:eastAsia="Arial Unicode MS"/>
                <w:sz w:val="21"/>
                <w:szCs w:val="21"/>
              </w:rPr>
              <w:t xml:space="preserve">. </w:t>
            </w:r>
          </w:p>
          <w:p w14:paraId="1A9B5F48" w14:textId="77777777" w:rsidR="00A9436F" w:rsidRPr="00161A30" w:rsidRDefault="00A9436F" w:rsidP="00D44916">
            <w:pPr>
              <w:tabs>
                <w:tab w:val="left" w:pos="567"/>
              </w:tabs>
              <w:spacing w:after="80"/>
              <w:jc w:val="both"/>
              <w:rPr>
                <w:rFonts w:eastAsia="Arial Unicode MS"/>
                <w:sz w:val="21"/>
                <w:szCs w:val="21"/>
              </w:rPr>
            </w:pPr>
            <w:r w:rsidRPr="00161A30">
              <w:rPr>
                <w:rFonts w:eastAsia="Arial Unicode MS"/>
                <w:b/>
                <w:caps/>
                <w:sz w:val="21"/>
                <w:szCs w:val="21"/>
              </w:rPr>
              <w:t>BUREŠOVÁ, I. (25%)</w:t>
            </w:r>
            <w:r w:rsidRPr="00161A30">
              <w:rPr>
                <w:rFonts w:eastAsia="Arial Unicode MS"/>
                <w:caps/>
                <w:sz w:val="21"/>
                <w:szCs w:val="21"/>
              </w:rPr>
              <w:t xml:space="preserve">, Kráčmar, S., Dvořáková, P., Středa, T.: </w:t>
            </w:r>
            <w:r w:rsidRPr="00161A30">
              <w:rPr>
                <w:rFonts w:eastAsia="Arial Unicode MS"/>
                <w:sz w:val="21"/>
                <w:szCs w:val="21"/>
              </w:rPr>
              <w:t xml:space="preserve">The relationship between rheological characteristics of gluten-free dough and the quality of biologically leavened bread. </w:t>
            </w:r>
            <w:r w:rsidRPr="00161A30">
              <w:rPr>
                <w:rFonts w:eastAsia="Arial Unicode MS"/>
                <w:i/>
                <w:sz w:val="21"/>
                <w:szCs w:val="21"/>
              </w:rPr>
              <w:t>Journal of Cereal Science</w:t>
            </w:r>
            <w:r w:rsidRPr="00161A30">
              <w:rPr>
                <w:rFonts w:eastAsia="Arial Unicode MS"/>
                <w:sz w:val="21"/>
                <w:szCs w:val="21"/>
              </w:rPr>
              <w:t xml:space="preserve"> 60(2), 271-275</w:t>
            </w:r>
            <w:r>
              <w:rPr>
                <w:rFonts w:eastAsia="Arial Unicode MS"/>
                <w:sz w:val="21"/>
                <w:szCs w:val="21"/>
              </w:rPr>
              <w:t xml:space="preserve">, </w:t>
            </w:r>
            <w:r w:rsidRPr="00161A30">
              <w:rPr>
                <w:rFonts w:eastAsia="Arial Unicode MS"/>
                <w:b/>
                <w:sz w:val="21"/>
                <w:szCs w:val="21"/>
              </w:rPr>
              <w:t>2014</w:t>
            </w:r>
            <w:r w:rsidRPr="00161A30">
              <w:rPr>
                <w:rFonts w:eastAsia="Arial Unicode MS"/>
                <w:sz w:val="21"/>
                <w:szCs w:val="21"/>
              </w:rPr>
              <w:t xml:space="preserve">. </w:t>
            </w:r>
          </w:p>
          <w:p w14:paraId="55A31D7A" w14:textId="77777777" w:rsidR="00A9436F" w:rsidRDefault="00A9436F" w:rsidP="00D4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b/>
              </w:rPr>
            </w:pPr>
            <w:r w:rsidRPr="00161A30">
              <w:rPr>
                <w:rFonts w:eastAsia="Arial Unicode MS"/>
                <w:sz w:val="21"/>
                <w:szCs w:val="21"/>
              </w:rPr>
              <w:t xml:space="preserve">HŘIVNA, L., PECHKOVÁ, J., </w:t>
            </w:r>
            <w:r w:rsidRPr="00161A30">
              <w:rPr>
                <w:rFonts w:eastAsia="Arial Unicode MS"/>
                <w:b/>
                <w:sz w:val="21"/>
                <w:szCs w:val="21"/>
              </w:rPr>
              <w:t>BUREŠOVÁ, I. (45%)</w:t>
            </w:r>
            <w:r w:rsidRPr="00161A30">
              <w:rPr>
                <w:rFonts w:eastAsia="Arial Unicode MS"/>
                <w:sz w:val="21"/>
                <w:szCs w:val="21"/>
              </w:rPr>
              <w:t xml:space="preserve">: Monitoring of dynamic changes during vegetation period in the middle Moravia region in years 2007 to 2010. </w:t>
            </w:r>
            <w:r w:rsidRPr="00161A30">
              <w:rPr>
                <w:rFonts w:eastAsia="Arial Unicode MS"/>
                <w:i/>
                <w:sz w:val="21"/>
                <w:szCs w:val="21"/>
              </w:rPr>
              <w:t xml:space="preserve">Listy </w:t>
            </w:r>
            <w:r>
              <w:rPr>
                <w:rFonts w:eastAsia="Arial Unicode MS"/>
                <w:i/>
                <w:sz w:val="21"/>
                <w:szCs w:val="21"/>
              </w:rPr>
              <w:t>c</w:t>
            </w:r>
            <w:r w:rsidRPr="00161A30">
              <w:rPr>
                <w:rFonts w:eastAsia="Arial Unicode MS"/>
                <w:i/>
                <w:sz w:val="21"/>
                <w:szCs w:val="21"/>
              </w:rPr>
              <w:t xml:space="preserve">ukrovarnické a </w:t>
            </w:r>
            <w:r>
              <w:rPr>
                <w:rFonts w:eastAsia="Arial Unicode MS"/>
                <w:i/>
                <w:sz w:val="21"/>
                <w:szCs w:val="21"/>
              </w:rPr>
              <w:t>ř</w:t>
            </w:r>
            <w:r w:rsidRPr="00161A30">
              <w:rPr>
                <w:rFonts w:eastAsia="Arial Unicode MS"/>
                <w:i/>
                <w:sz w:val="21"/>
                <w:szCs w:val="21"/>
              </w:rPr>
              <w:t xml:space="preserve">epařské </w:t>
            </w:r>
            <w:r w:rsidRPr="00161A30">
              <w:rPr>
                <w:rFonts w:eastAsia="Arial Unicode MS"/>
                <w:sz w:val="21"/>
                <w:szCs w:val="21"/>
              </w:rPr>
              <w:t xml:space="preserve">129(5-6), 182-186, </w:t>
            </w:r>
            <w:r w:rsidRPr="00161A30">
              <w:rPr>
                <w:rFonts w:eastAsia="Arial Unicode MS"/>
                <w:b/>
                <w:sz w:val="21"/>
                <w:szCs w:val="21"/>
              </w:rPr>
              <w:t>2013</w:t>
            </w:r>
            <w:r>
              <w:rPr>
                <w:rFonts w:eastAsia="Arial Unicode MS"/>
                <w:sz w:val="21"/>
                <w:szCs w:val="21"/>
              </w:rPr>
              <w:t xml:space="preserve">. </w:t>
            </w:r>
          </w:p>
        </w:tc>
      </w:tr>
      <w:tr w:rsidR="00A9436F" w14:paraId="6E256CFA" w14:textId="77777777" w:rsidTr="00A9436F">
        <w:trPr>
          <w:gridAfter w:val="2"/>
          <w:wAfter w:w="186" w:type="dxa"/>
          <w:trHeight w:val="218"/>
        </w:trPr>
        <w:tc>
          <w:tcPr>
            <w:tcW w:w="9949" w:type="dxa"/>
            <w:gridSpan w:val="58"/>
            <w:shd w:val="clear" w:color="auto" w:fill="F7CAAC"/>
          </w:tcPr>
          <w:p w14:paraId="650AE5F9" w14:textId="77777777" w:rsidR="00A9436F" w:rsidRDefault="00A9436F" w:rsidP="00D44916">
            <w:pPr>
              <w:rPr>
                <w:b/>
              </w:rPr>
            </w:pPr>
            <w:r>
              <w:rPr>
                <w:b/>
              </w:rPr>
              <w:t>Působení v zahraničí</w:t>
            </w:r>
          </w:p>
        </w:tc>
      </w:tr>
      <w:tr w:rsidR="00A9436F" w14:paraId="3CE2CA9C" w14:textId="77777777" w:rsidTr="00A9436F">
        <w:trPr>
          <w:gridAfter w:val="2"/>
          <w:wAfter w:w="186" w:type="dxa"/>
          <w:trHeight w:val="328"/>
        </w:trPr>
        <w:tc>
          <w:tcPr>
            <w:tcW w:w="9949" w:type="dxa"/>
            <w:gridSpan w:val="58"/>
          </w:tcPr>
          <w:p w14:paraId="2CD2A5C3" w14:textId="77777777" w:rsidR="00A9436F" w:rsidRDefault="00A9436F" w:rsidP="00D44916">
            <w:r>
              <w:t>---</w:t>
            </w:r>
          </w:p>
          <w:p w14:paraId="063F13AF" w14:textId="77777777" w:rsidR="00A9436F" w:rsidRPr="00CD6F5D" w:rsidRDefault="00A9436F" w:rsidP="00D44916"/>
        </w:tc>
      </w:tr>
      <w:tr w:rsidR="00A9436F" w14:paraId="1A94E2E8" w14:textId="77777777" w:rsidTr="00A9436F">
        <w:trPr>
          <w:gridAfter w:val="2"/>
          <w:wAfter w:w="186" w:type="dxa"/>
          <w:cantSplit/>
          <w:trHeight w:val="470"/>
        </w:trPr>
        <w:tc>
          <w:tcPr>
            <w:tcW w:w="2484" w:type="dxa"/>
            <w:gridSpan w:val="4"/>
            <w:shd w:val="clear" w:color="auto" w:fill="F7CAAC"/>
          </w:tcPr>
          <w:p w14:paraId="638398B0" w14:textId="77777777" w:rsidR="00A9436F" w:rsidRDefault="00A9436F" w:rsidP="00D44916">
            <w:pPr>
              <w:jc w:val="both"/>
              <w:rPr>
                <w:b/>
              </w:rPr>
            </w:pPr>
            <w:r>
              <w:rPr>
                <w:b/>
              </w:rPr>
              <w:t xml:space="preserve">Podpis </w:t>
            </w:r>
          </w:p>
        </w:tc>
        <w:tc>
          <w:tcPr>
            <w:tcW w:w="4546" w:type="dxa"/>
            <w:gridSpan w:val="27"/>
          </w:tcPr>
          <w:p w14:paraId="4A8585DB" w14:textId="77777777" w:rsidR="00A9436F" w:rsidRDefault="00A9436F" w:rsidP="00D44916">
            <w:pPr>
              <w:jc w:val="both"/>
            </w:pPr>
          </w:p>
        </w:tc>
        <w:tc>
          <w:tcPr>
            <w:tcW w:w="801" w:type="dxa"/>
            <w:gridSpan w:val="8"/>
            <w:shd w:val="clear" w:color="auto" w:fill="F7CAAC"/>
          </w:tcPr>
          <w:p w14:paraId="7F6D0E4D" w14:textId="77777777" w:rsidR="00A9436F" w:rsidRDefault="00A9436F" w:rsidP="00D44916">
            <w:pPr>
              <w:jc w:val="both"/>
            </w:pPr>
            <w:r>
              <w:rPr>
                <w:b/>
              </w:rPr>
              <w:t>datum</w:t>
            </w:r>
          </w:p>
        </w:tc>
        <w:tc>
          <w:tcPr>
            <w:tcW w:w="2118" w:type="dxa"/>
            <w:gridSpan w:val="19"/>
          </w:tcPr>
          <w:p w14:paraId="15CAA7D2" w14:textId="77777777" w:rsidR="00A9436F" w:rsidRDefault="00A9436F" w:rsidP="00D44916">
            <w:pPr>
              <w:jc w:val="both"/>
            </w:pPr>
          </w:p>
        </w:tc>
      </w:tr>
      <w:tr w:rsidR="00A9436F" w14:paraId="1BFDD0F9" w14:textId="77777777" w:rsidTr="00A9436F">
        <w:trPr>
          <w:gridAfter w:val="2"/>
          <w:wAfter w:w="186" w:type="dxa"/>
        </w:trPr>
        <w:tc>
          <w:tcPr>
            <w:tcW w:w="9949" w:type="dxa"/>
            <w:gridSpan w:val="58"/>
            <w:tcBorders>
              <w:bottom w:val="double" w:sz="4" w:space="0" w:color="auto"/>
            </w:tcBorders>
            <w:shd w:val="clear" w:color="auto" w:fill="BDD6EE"/>
          </w:tcPr>
          <w:p w14:paraId="7E86FF51" w14:textId="77777777" w:rsidR="00A9436F" w:rsidRDefault="00A9436F" w:rsidP="00D44916">
            <w:pPr>
              <w:jc w:val="both"/>
              <w:rPr>
                <w:b/>
                <w:sz w:val="28"/>
              </w:rPr>
            </w:pPr>
            <w:r>
              <w:rPr>
                <w:b/>
                <w:sz w:val="28"/>
              </w:rPr>
              <w:lastRenderedPageBreak/>
              <w:t>C-I – Personální zabezpečení</w:t>
            </w:r>
          </w:p>
        </w:tc>
      </w:tr>
      <w:tr w:rsidR="00A9436F" w14:paraId="1D6C8A9F" w14:textId="77777777" w:rsidTr="00A9436F">
        <w:trPr>
          <w:gridAfter w:val="2"/>
          <w:wAfter w:w="186" w:type="dxa"/>
        </w:trPr>
        <w:tc>
          <w:tcPr>
            <w:tcW w:w="2602" w:type="dxa"/>
            <w:gridSpan w:val="8"/>
            <w:tcBorders>
              <w:top w:val="double" w:sz="4" w:space="0" w:color="auto"/>
            </w:tcBorders>
            <w:shd w:val="clear" w:color="auto" w:fill="F7CAAC"/>
          </w:tcPr>
          <w:p w14:paraId="73468E63" w14:textId="77777777" w:rsidR="00A9436F" w:rsidRDefault="00A9436F" w:rsidP="00D44916">
            <w:pPr>
              <w:jc w:val="both"/>
              <w:rPr>
                <w:b/>
              </w:rPr>
            </w:pPr>
            <w:r>
              <w:rPr>
                <w:b/>
              </w:rPr>
              <w:t>Vysoká škola</w:t>
            </w:r>
          </w:p>
        </w:tc>
        <w:tc>
          <w:tcPr>
            <w:tcW w:w="7347" w:type="dxa"/>
            <w:gridSpan w:val="50"/>
          </w:tcPr>
          <w:p w14:paraId="74D15310" w14:textId="77777777" w:rsidR="00A9436F" w:rsidRPr="00A405B4" w:rsidRDefault="00A9436F" w:rsidP="00D44916">
            <w:pPr>
              <w:jc w:val="both"/>
            </w:pPr>
            <w:r w:rsidRPr="00A405B4">
              <w:t>Univerzita Tomáše Bati ve Zlíně</w:t>
            </w:r>
          </w:p>
        </w:tc>
      </w:tr>
      <w:tr w:rsidR="00A9436F" w14:paraId="267F8015" w14:textId="77777777" w:rsidTr="00A9436F">
        <w:trPr>
          <w:gridAfter w:val="2"/>
          <w:wAfter w:w="186" w:type="dxa"/>
        </w:trPr>
        <w:tc>
          <w:tcPr>
            <w:tcW w:w="2602" w:type="dxa"/>
            <w:gridSpan w:val="8"/>
            <w:shd w:val="clear" w:color="auto" w:fill="F7CAAC"/>
          </w:tcPr>
          <w:p w14:paraId="680EA856" w14:textId="77777777" w:rsidR="00A9436F" w:rsidRDefault="00A9436F" w:rsidP="00D44916">
            <w:pPr>
              <w:jc w:val="both"/>
              <w:rPr>
                <w:b/>
              </w:rPr>
            </w:pPr>
            <w:r>
              <w:rPr>
                <w:b/>
              </w:rPr>
              <w:t>Součást vysoké školy</w:t>
            </w:r>
          </w:p>
        </w:tc>
        <w:tc>
          <w:tcPr>
            <w:tcW w:w="7347" w:type="dxa"/>
            <w:gridSpan w:val="50"/>
          </w:tcPr>
          <w:p w14:paraId="155CDC63" w14:textId="77777777" w:rsidR="00A9436F" w:rsidRPr="00A405B4" w:rsidRDefault="00A9436F" w:rsidP="00D44916">
            <w:pPr>
              <w:jc w:val="both"/>
            </w:pPr>
            <w:r w:rsidRPr="00A405B4">
              <w:t>Fakulta technologická</w:t>
            </w:r>
          </w:p>
        </w:tc>
      </w:tr>
      <w:tr w:rsidR="00A9436F" w14:paraId="16E24B9A" w14:textId="77777777" w:rsidTr="00A9436F">
        <w:trPr>
          <w:gridAfter w:val="2"/>
          <w:wAfter w:w="186" w:type="dxa"/>
        </w:trPr>
        <w:tc>
          <w:tcPr>
            <w:tcW w:w="2602" w:type="dxa"/>
            <w:gridSpan w:val="8"/>
            <w:shd w:val="clear" w:color="auto" w:fill="F7CAAC"/>
          </w:tcPr>
          <w:p w14:paraId="04616F5D" w14:textId="77777777" w:rsidR="00A9436F" w:rsidRDefault="00A9436F" w:rsidP="00D44916">
            <w:pPr>
              <w:jc w:val="both"/>
              <w:rPr>
                <w:b/>
              </w:rPr>
            </w:pPr>
            <w:r>
              <w:rPr>
                <w:b/>
              </w:rPr>
              <w:t>Název studijního programu</w:t>
            </w:r>
          </w:p>
        </w:tc>
        <w:tc>
          <w:tcPr>
            <w:tcW w:w="7347" w:type="dxa"/>
            <w:gridSpan w:val="50"/>
          </w:tcPr>
          <w:p w14:paraId="28F9EC13" w14:textId="77777777" w:rsidR="00A9436F" w:rsidRDefault="00A9436F" w:rsidP="00D44916">
            <w:pPr>
              <w:jc w:val="both"/>
            </w:pPr>
            <w:r>
              <w:t>Chemie potravin a bioaktivních látek</w:t>
            </w:r>
          </w:p>
        </w:tc>
      </w:tr>
      <w:tr w:rsidR="00A9436F" w14:paraId="398DE814" w14:textId="77777777" w:rsidTr="00A9436F">
        <w:trPr>
          <w:gridAfter w:val="2"/>
          <w:wAfter w:w="186" w:type="dxa"/>
        </w:trPr>
        <w:tc>
          <w:tcPr>
            <w:tcW w:w="2602" w:type="dxa"/>
            <w:gridSpan w:val="8"/>
            <w:shd w:val="clear" w:color="auto" w:fill="F7CAAC"/>
          </w:tcPr>
          <w:p w14:paraId="027B1D5A" w14:textId="77777777" w:rsidR="00A9436F" w:rsidRDefault="00A9436F" w:rsidP="00D44916">
            <w:pPr>
              <w:jc w:val="both"/>
              <w:rPr>
                <w:b/>
              </w:rPr>
            </w:pPr>
            <w:r>
              <w:rPr>
                <w:b/>
              </w:rPr>
              <w:t>Jméno a příjmení</w:t>
            </w:r>
          </w:p>
        </w:tc>
        <w:tc>
          <w:tcPr>
            <w:tcW w:w="4428" w:type="dxa"/>
            <w:gridSpan w:val="23"/>
          </w:tcPr>
          <w:p w14:paraId="4821C755" w14:textId="77777777" w:rsidR="00A9436F" w:rsidRPr="00293D5D" w:rsidRDefault="00A9436F" w:rsidP="00D44916">
            <w:pPr>
              <w:jc w:val="both"/>
              <w:rPr>
                <w:b/>
              </w:rPr>
            </w:pPr>
            <w:bookmarkStart w:id="50" w:name="Černíková"/>
            <w:bookmarkEnd w:id="50"/>
            <w:r w:rsidRPr="00293D5D">
              <w:rPr>
                <w:b/>
              </w:rPr>
              <w:t>Michaela Černíková</w:t>
            </w:r>
          </w:p>
        </w:tc>
        <w:tc>
          <w:tcPr>
            <w:tcW w:w="718" w:type="dxa"/>
            <w:gridSpan w:val="7"/>
            <w:shd w:val="clear" w:color="auto" w:fill="F7CAAC"/>
          </w:tcPr>
          <w:p w14:paraId="52E8E637" w14:textId="77777777" w:rsidR="00A9436F" w:rsidRDefault="00A9436F" w:rsidP="00D44916">
            <w:pPr>
              <w:jc w:val="both"/>
              <w:rPr>
                <w:b/>
              </w:rPr>
            </w:pPr>
            <w:r>
              <w:rPr>
                <w:b/>
              </w:rPr>
              <w:t>Tituly</w:t>
            </w:r>
          </w:p>
        </w:tc>
        <w:tc>
          <w:tcPr>
            <w:tcW w:w="2201" w:type="dxa"/>
            <w:gridSpan w:val="20"/>
          </w:tcPr>
          <w:p w14:paraId="4BD4B0C2" w14:textId="77777777" w:rsidR="00A9436F" w:rsidRDefault="00A9436F" w:rsidP="00D44916">
            <w:pPr>
              <w:jc w:val="both"/>
            </w:pPr>
            <w:r>
              <w:t xml:space="preserve">MVDr., Ph.D. </w:t>
            </w:r>
          </w:p>
        </w:tc>
      </w:tr>
      <w:tr w:rsidR="00A9436F" w14:paraId="3E3A66DE" w14:textId="77777777" w:rsidTr="00A9436F">
        <w:trPr>
          <w:gridAfter w:val="2"/>
          <w:wAfter w:w="186" w:type="dxa"/>
        </w:trPr>
        <w:tc>
          <w:tcPr>
            <w:tcW w:w="2602" w:type="dxa"/>
            <w:gridSpan w:val="8"/>
            <w:shd w:val="clear" w:color="auto" w:fill="F7CAAC"/>
          </w:tcPr>
          <w:p w14:paraId="140D2CCC" w14:textId="77777777" w:rsidR="00A9436F" w:rsidRDefault="00A9436F" w:rsidP="00D44916">
            <w:pPr>
              <w:jc w:val="both"/>
              <w:rPr>
                <w:b/>
              </w:rPr>
            </w:pPr>
            <w:r>
              <w:rPr>
                <w:b/>
              </w:rPr>
              <w:t>Rok narození</w:t>
            </w:r>
          </w:p>
        </w:tc>
        <w:tc>
          <w:tcPr>
            <w:tcW w:w="717" w:type="dxa"/>
            <w:gridSpan w:val="5"/>
          </w:tcPr>
          <w:p w14:paraId="587C464E" w14:textId="77777777" w:rsidR="00A9436F" w:rsidRDefault="00A9436F" w:rsidP="00D44916">
            <w:pPr>
              <w:jc w:val="both"/>
            </w:pPr>
            <w:r>
              <w:t>1980</w:t>
            </w:r>
          </w:p>
        </w:tc>
        <w:tc>
          <w:tcPr>
            <w:tcW w:w="1719" w:type="dxa"/>
            <w:gridSpan w:val="4"/>
            <w:shd w:val="clear" w:color="auto" w:fill="F7CAAC"/>
          </w:tcPr>
          <w:p w14:paraId="32A20105" w14:textId="77777777" w:rsidR="00A9436F" w:rsidRDefault="00A9436F" w:rsidP="00D44916">
            <w:pPr>
              <w:jc w:val="both"/>
              <w:rPr>
                <w:b/>
              </w:rPr>
            </w:pPr>
            <w:r>
              <w:rPr>
                <w:b/>
              </w:rPr>
              <w:t>typ vztahu k VŠ</w:t>
            </w:r>
          </w:p>
        </w:tc>
        <w:tc>
          <w:tcPr>
            <w:tcW w:w="997" w:type="dxa"/>
            <w:gridSpan w:val="9"/>
          </w:tcPr>
          <w:p w14:paraId="0C0DD8C3" w14:textId="77777777" w:rsidR="00A9436F" w:rsidRPr="00BB32DE" w:rsidRDefault="00A9436F" w:rsidP="00D44916">
            <w:pPr>
              <w:jc w:val="both"/>
            </w:pPr>
            <w:r w:rsidRPr="00BB32DE">
              <w:t>pp.</w:t>
            </w:r>
          </w:p>
        </w:tc>
        <w:tc>
          <w:tcPr>
            <w:tcW w:w="995" w:type="dxa"/>
            <w:gridSpan w:val="5"/>
            <w:shd w:val="clear" w:color="auto" w:fill="F7CAAC"/>
          </w:tcPr>
          <w:p w14:paraId="0A41704F" w14:textId="77777777" w:rsidR="00A9436F" w:rsidRPr="00BB32DE" w:rsidRDefault="00A9436F" w:rsidP="00D44916">
            <w:pPr>
              <w:jc w:val="both"/>
              <w:rPr>
                <w:b/>
              </w:rPr>
            </w:pPr>
            <w:r w:rsidRPr="00BB32DE">
              <w:rPr>
                <w:b/>
              </w:rPr>
              <w:t>rozsah</w:t>
            </w:r>
          </w:p>
        </w:tc>
        <w:tc>
          <w:tcPr>
            <w:tcW w:w="718" w:type="dxa"/>
            <w:gridSpan w:val="7"/>
          </w:tcPr>
          <w:p w14:paraId="0B7E3469" w14:textId="77777777" w:rsidR="00A9436F" w:rsidRPr="00BB32DE" w:rsidRDefault="00A9436F" w:rsidP="00D44916">
            <w:pPr>
              <w:jc w:val="both"/>
            </w:pPr>
            <w:r w:rsidRPr="00BB32DE">
              <w:t>40</w:t>
            </w:r>
          </w:p>
        </w:tc>
        <w:tc>
          <w:tcPr>
            <w:tcW w:w="611" w:type="dxa"/>
            <w:gridSpan w:val="9"/>
            <w:shd w:val="clear" w:color="auto" w:fill="F7CAAC"/>
          </w:tcPr>
          <w:p w14:paraId="03AD4BFB" w14:textId="77777777" w:rsidR="00A9436F" w:rsidRPr="00BB32DE" w:rsidRDefault="00A9436F" w:rsidP="00D44916">
            <w:pPr>
              <w:jc w:val="both"/>
              <w:rPr>
                <w:b/>
              </w:rPr>
            </w:pPr>
            <w:r w:rsidRPr="00BB32DE">
              <w:rPr>
                <w:b/>
              </w:rPr>
              <w:t>do kdy</w:t>
            </w:r>
          </w:p>
        </w:tc>
        <w:tc>
          <w:tcPr>
            <w:tcW w:w="1590" w:type="dxa"/>
            <w:gridSpan w:val="11"/>
          </w:tcPr>
          <w:p w14:paraId="2A4899A0" w14:textId="77777777" w:rsidR="00A9436F" w:rsidRPr="00BB32DE" w:rsidRDefault="00A9436F" w:rsidP="00D44916">
            <w:pPr>
              <w:jc w:val="both"/>
            </w:pPr>
            <w:r w:rsidRPr="00BB32DE">
              <w:t>N</w:t>
            </w:r>
          </w:p>
        </w:tc>
      </w:tr>
      <w:tr w:rsidR="00A9436F" w14:paraId="4FEDD890" w14:textId="77777777" w:rsidTr="00A9436F">
        <w:trPr>
          <w:gridAfter w:val="2"/>
          <w:wAfter w:w="186" w:type="dxa"/>
        </w:trPr>
        <w:tc>
          <w:tcPr>
            <w:tcW w:w="5038" w:type="dxa"/>
            <w:gridSpan w:val="17"/>
            <w:shd w:val="clear" w:color="auto" w:fill="F7CAAC"/>
          </w:tcPr>
          <w:p w14:paraId="61892106" w14:textId="77777777" w:rsidR="00A9436F" w:rsidRDefault="00A9436F" w:rsidP="00D44916">
            <w:pPr>
              <w:jc w:val="both"/>
              <w:rPr>
                <w:b/>
              </w:rPr>
            </w:pPr>
            <w:r>
              <w:rPr>
                <w:b/>
              </w:rPr>
              <w:t>Typ vztahu na součásti VŠ, která uskutečňuje st. program</w:t>
            </w:r>
          </w:p>
        </w:tc>
        <w:tc>
          <w:tcPr>
            <w:tcW w:w="997" w:type="dxa"/>
            <w:gridSpan w:val="9"/>
          </w:tcPr>
          <w:p w14:paraId="64C4BCDE" w14:textId="77777777" w:rsidR="00A9436F" w:rsidRDefault="00A9436F" w:rsidP="00D44916">
            <w:pPr>
              <w:jc w:val="both"/>
            </w:pPr>
            <w:r>
              <w:t>---</w:t>
            </w:r>
          </w:p>
        </w:tc>
        <w:tc>
          <w:tcPr>
            <w:tcW w:w="995" w:type="dxa"/>
            <w:gridSpan w:val="5"/>
            <w:shd w:val="clear" w:color="auto" w:fill="F7CAAC"/>
          </w:tcPr>
          <w:p w14:paraId="6A8E7ABF" w14:textId="77777777" w:rsidR="00A9436F" w:rsidRDefault="00A9436F" w:rsidP="00D44916">
            <w:pPr>
              <w:jc w:val="both"/>
              <w:rPr>
                <w:b/>
              </w:rPr>
            </w:pPr>
            <w:r>
              <w:rPr>
                <w:b/>
              </w:rPr>
              <w:t>rozsah</w:t>
            </w:r>
          </w:p>
        </w:tc>
        <w:tc>
          <w:tcPr>
            <w:tcW w:w="718" w:type="dxa"/>
            <w:gridSpan w:val="7"/>
          </w:tcPr>
          <w:p w14:paraId="7707D304" w14:textId="77777777" w:rsidR="00A9436F" w:rsidRDefault="00A9436F" w:rsidP="00D44916">
            <w:pPr>
              <w:jc w:val="both"/>
            </w:pPr>
            <w:r>
              <w:t>---</w:t>
            </w:r>
          </w:p>
        </w:tc>
        <w:tc>
          <w:tcPr>
            <w:tcW w:w="611" w:type="dxa"/>
            <w:gridSpan w:val="9"/>
            <w:shd w:val="clear" w:color="auto" w:fill="F7CAAC"/>
          </w:tcPr>
          <w:p w14:paraId="0237344C" w14:textId="77777777" w:rsidR="00A9436F" w:rsidRDefault="00A9436F" w:rsidP="00D44916">
            <w:pPr>
              <w:jc w:val="both"/>
              <w:rPr>
                <w:b/>
              </w:rPr>
            </w:pPr>
            <w:r>
              <w:rPr>
                <w:b/>
              </w:rPr>
              <w:t>do kdy</w:t>
            </w:r>
          </w:p>
        </w:tc>
        <w:tc>
          <w:tcPr>
            <w:tcW w:w="1590" w:type="dxa"/>
            <w:gridSpan w:val="11"/>
          </w:tcPr>
          <w:p w14:paraId="1ADDF432" w14:textId="77777777" w:rsidR="00A9436F" w:rsidRPr="00C32277" w:rsidRDefault="00A9436F" w:rsidP="00D44916">
            <w:pPr>
              <w:jc w:val="both"/>
              <w:rPr>
                <w:highlight w:val="green"/>
              </w:rPr>
            </w:pPr>
            <w:r w:rsidRPr="00B56F08">
              <w:t>---</w:t>
            </w:r>
          </w:p>
        </w:tc>
      </w:tr>
      <w:tr w:rsidR="00A9436F" w14:paraId="6FFC9319" w14:textId="77777777" w:rsidTr="00A9436F">
        <w:trPr>
          <w:gridAfter w:val="2"/>
          <w:wAfter w:w="186" w:type="dxa"/>
        </w:trPr>
        <w:tc>
          <w:tcPr>
            <w:tcW w:w="6035" w:type="dxa"/>
            <w:gridSpan w:val="26"/>
            <w:shd w:val="clear" w:color="auto" w:fill="F7CAAC"/>
          </w:tcPr>
          <w:p w14:paraId="7299F835"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17D3F8AD" w14:textId="77777777" w:rsidR="00A9436F" w:rsidRDefault="00A9436F" w:rsidP="00D44916">
            <w:pPr>
              <w:jc w:val="both"/>
              <w:rPr>
                <w:b/>
              </w:rPr>
            </w:pPr>
            <w:r>
              <w:rPr>
                <w:b/>
              </w:rPr>
              <w:t>typ prac. vztahu</w:t>
            </w:r>
          </w:p>
        </w:tc>
        <w:tc>
          <w:tcPr>
            <w:tcW w:w="2201" w:type="dxa"/>
            <w:gridSpan w:val="20"/>
            <w:shd w:val="clear" w:color="auto" w:fill="F7CAAC"/>
          </w:tcPr>
          <w:p w14:paraId="39F7BC38" w14:textId="77777777" w:rsidR="00A9436F" w:rsidRDefault="00A9436F" w:rsidP="00D44916">
            <w:pPr>
              <w:jc w:val="both"/>
              <w:rPr>
                <w:b/>
              </w:rPr>
            </w:pPr>
            <w:r>
              <w:rPr>
                <w:b/>
              </w:rPr>
              <w:t>rozsah</w:t>
            </w:r>
          </w:p>
        </w:tc>
      </w:tr>
      <w:tr w:rsidR="00A9436F" w14:paraId="71848EDE" w14:textId="77777777" w:rsidTr="00A9436F">
        <w:trPr>
          <w:gridAfter w:val="2"/>
          <w:wAfter w:w="186" w:type="dxa"/>
        </w:trPr>
        <w:tc>
          <w:tcPr>
            <w:tcW w:w="6035" w:type="dxa"/>
            <w:gridSpan w:val="26"/>
          </w:tcPr>
          <w:p w14:paraId="47A40F5B" w14:textId="77777777" w:rsidR="00A9436F" w:rsidRPr="00A13455" w:rsidRDefault="00A9436F" w:rsidP="00D44916">
            <w:pPr>
              <w:jc w:val="both"/>
            </w:pPr>
            <w:r w:rsidRPr="00A13455">
              <w:t>---</w:t>
            </w:r>
          </w:p>
        </w:tc>
        <w:tc>
          <w:tcPr>
            <w:tcW w:w="1713" w:type="dxa"/>
            <w:gridSpan w:val="12"/>
          </w:tcPr>
          <w:p w14:paraId="7BEDF7D6" w14:textId="77777777" w:rsidR="00A9436F" w:rsidRPr="00A13455" w:rsidRDefault="00A9436F" w:rsidP="00D44916">
            <w:pPr>
              <w:jc w:val="both"/>
            </w:pPr>
            <w:r w:rsidRPr="00A13455">
              <w:t>---</w:t>
            </w:r>
          </w:p>
        </w:tc>
        <w:tc>
          <w:tcPr>
            <w:tcW w:w="2201" w:type="dxa"/>
            <w:gridSpan w:val="20"/>
          </w:tcPr>
          <w:p w14:paraId="7349CE84" w14:textId="77777777" w:rsidR="00A9436F" w:rsidRPr="00A13455" w:rsidRDefault="00A9436F" w:rsidP="00D44916">
            <w:pPr>
              <w:jc w:val="both"/>
            </w:pPr>
            <w:r w:rsidRPr="00A13455">
              <w:t>---</w:t>
            </w:r>
          </w:p>
        </w:tc>
      </w:tr>
      <w:tr w:rsidR="00A9436F" w14:paraId="6BA2A02C" w14:textId="77777777" w:rsidTr="00A9436F">
        <w:trPr>
          <w:gridAfter w:val="2"/>
          <w:wAfter w:w="186" w:type="dxa"/>
        </w:trPr>
        <w:tc>
          <w:tcPr>
            <w:tcW w:w="6035" w:type="dxa"/>
            <w:gridSpan w:val="26"/>
          </w:tcPr>
          <w:p w14:paraId="0569D0AA" w14:textId="77777777" w:rsidR="00A9436F" w:rsidRPr="00A13455" w:rsidRDefault="00A9436F" w:rsidP="00D44916">
            <w:pPr>
              <w:jc w:val="both"/>
            </w:pPr>
          </w:p>
        </w:tc>
        <w:tc>
          <w:tcPr>
            <w:tcW w:w="1713" w:type="dxa"/>
            <w:gridSpan w:val="12"/>
          </w:tcPr>
          <w:p w14:paraId="4776C088" w14:textId="77777777" w:rsidR="00A9436F" w:rsidRPr="00A13455" w:rsidRDefault="00A9436F" w:rsidP="00D44916">
            <w:pPr>
              <w:jc w:val="both"/>
            </w:pPr>
          </w:p>
        </w:tc>
        <w:tc>
          <w:tcPr>
            <w:tcW w:w="2201" w:type="dxa"/>
            <w:gridSpan w:val="20"/>
          </w:tcPr>
          <w:p w14:paraId="31C4F2C8" w14:textId="77777777" w:rsidR="00A9436F" w:rsidRPr="00A13455" w:rsidRDefault="00A9436F" w:rsidP="00D44916">
            <w:pPr>
              <w:jc w:val="both"/>
            </w:pPr>
          </w:p>
        </w:tc>
      </w:tr>
      <w:tr w:rsidR="00A9436F" w14:paraId="67E949E6" w14:textId="77777777" w:rsidTr="00A9436F">
        <w:trPr>
          <w:gridAfter w:val="2"/>
          <w:wAfter w:w="186" w:type="dxa"/>
        </w:trPr>
        <w:tc>
          <w:tcPr>
            <w:tcW w:w="6035" w:type="dxa"/>
            <w:gridSpan w:val="26"/>
          </w:tcPr>
          <w:p w14:paraId="58E796B1" w14:textId="77777777" w:rsidR="00A9436F" w:rsidRPr="00A13455" w:rsidRDefault="00A9436F" w:rsidP="00D44916">
            <w:pPr>
              <w:jc w:val="both"/>
            </w:pPr>
          </w:p>
        </w:tc>
        <w:tc>
          <w:tcPr>
            <w:tcW w:w="1713" w:type="dxa"/>
            <w:gridSpan w:val="12"/>
          </w:tcPr>
          <w:p w14:paraId="478CF4EB" w14:textId="77777777" w:rsidR="00A9436F" w:rsidRPr="00A13455" w:rsidRDefault="00A9436F" w:rsidP="00D44916">
            <w:pPr>
              <w:jc w:val="both"/>
            </w:pPr>
          </w:p>
        </w:tc>
        <w:tc>
          <w:tcPr>
            <w:tcW w:w="2201" w:type="dxa"/>
            <w:gridSpan w:val="20"/>
          </w:tcPr>
          <w:p w14:paraId="059CB570" w14:textId="77777777" w:rsidR="00A9436F" w:rsidRPr="00A13455" w:rsidRDefault="00A9436F" w:rsidP="00D44916">
            <w:pPr>
              <w:jc w:val="both"/>
            </w:pPr>
          </w:p>
        </w:tc>
      </w:tr>
      <w:tr w:rsidR="00A9436F" w14:paraId="5E6D0896" w14:textId="77777777" w:rsidTr="00A9436F">
        <w:trPr>
          <w:gridAfter w:val="2"/>
          <w:wAfter w:w="186" w:type="dxa"/>
        </w:trPr>
        <w:tc>
          <w:tcPr>
            <w:tcW w:w="6035" w:type="dxa"/>
            <w:gridSpan w:val="26"/>
          </w:tcPr>
          <w:p w14:paraId="7BC4EFF1" w14:textId="77777777" w:rsidR="00A9436F" w:rsidRPr="00A13455" w:rsidRDefault="00A9436F" w:rsidP="00D44916">
            <w:pPr>
              <w:jc w:val="both"/>
            </w:pPr>
          </w:p>
        </w:tc>
        <w:tc>
          <w:tcPr>
            <w:tcW w:w="1713" w:type="dxa"/>
            <w:gridSpan w:val="12"/>
          </w:tcPr>
          <w:p w14:paraId="4D35E643" w14:textId="77777777" w:rsidR="00A9436F" w:rsidRPr="00A13455" w:rsidRDefault="00A9436F" w:rsidP="00D44916">
            <w:pPr>
              <w:jc w:val="both"/>
            </w:pPr>
          </w:p>
        </w:tc>
        <w:tc>
          <w:tcPr>
            <w:tcW w:w="2201" w:type="dxa"/>
            <w:gridSpan w:val="20"/>
          </w:tcPr>
          <w:p w14:paraId="27CF7FF8" w14:textId="77777777" w:rsidR="00A9436F" w:rsidRPr="00A13455" w:rsidRDefault="00A9436F" w:rsidP="00D44916">
            <w:pPr>
              <w:jc w:val="both"/>
            </w:pPr>
          </w:p>
        </w:tc>
      </w:tr>
      <w:tr w:rsidR="00A9436F" w14:paraId="51320BCF" w14:textId="77777777" w:rsidTr="00A9436F">
        <w:trPr>
          <w:gridAfter w:val="2"/>
          <w:wAfter w:w="186" w:type="dxa"/>
        </w:trPr>
        <w:tc>
          <w:tcPr>
            <w:tcW w:w="9949" w:type="dxa"/>
            <w:gridSpan w:val="58"/>
            <w:shd w:val="clear" w:color="auto" w:fill="F7CAAC"/>
          </w:tcPr>
          <w:p w14:paraId="17EF44E0" w14:textId="77777777" w:rsidR="00A9436F" w:rsidRPr="00A13455" w:rsidRDefault="00A9436F" w:rsidP="00D44916">
            <w:pPr>
              <w:jc w:val="both"/>
            </w:pPr>
            <w:r w:rsidRPr="00A13455">
              <w:rPr>
                <w:b/>
              </w:rPr>
              <w:t>Předměty příslušného studijního programu a způsob zapojení do jejich výuky, příp. další zapojení do uskutečňování studijního programu</w:t>
            </w:r>
          </w:p>
        </w:tc>
      </w:tr>
      <w:tr w:rsidR="00A9436F" w14:paraId="63068860" w14:textId="77777777" w:rsidTr="00D44916">
        <w:trPr>
          <w:gridAfter w:val="2"/>
          <w:wAfter w:w="186" w:type="dxa"/>
          <w:trHeight w:val="324"/>
        </w:trPr>
        <w:tc>
          <w:tcPr>
            <w:tcW w:w="9949" w:type="dxa"/>
            <w:gridSpan w:val="58"/>
            <w:tcBorders>
              <w:top w:val="nil"/>
            </w:tcBorders>
          </w:tcPr>
          <w:p w14:paraId="07FBD427" w14:textId="547024A6" w:rsidR="00A9436F" w:rsidRPr="00A13455" w:rsidRDefault="00500595" w:rsidP="00D6762C">
            <w:pPr>
              <w:pStyle w:val="Zkladntext"/>
              <w:spacing w:before="60" w:after="60"/>
              <w:ind w:right="108"/>
            </w:pPr>
            <w:r w:rsidRPr="00500595">
              <w:rPr>
                <w:b/>
              </w:rPr>
              <w:t>Legislativa v potravinářství II</w:t>
            </w:r>
            <w:r>
              <w:t xml:space="preserve"> </w:t>
            </w:r>
            <w:r w:rsidRPr="00D6762C">
              <w:t>(</w:t>
            </w:r>
            <w:r w:rsidR="00D6762C" w:rsidRPr="00D6762C">
              <w:t>10</w:t>
            </w:r>
            <w:r w:rsidRPr="00D6762C">
              <w:t>0% p)</w:t>
            </w:r>
          </w:p>
        </w:tc>
      </w:tr>
      <w:tr w:rsidR="00A9436F" w14:paraId="0A750709" w14:textId="77777777" w:rsidTr="00A9436F">
        <w:trPr>
          <w:gridAfter w:val="2"/>
          <w:wAfter w:w="186" w:type="dxa"/>
        </w:trPr>
        <w:tc>
          <w:tcPr>
            <w:tcW w:w="9949" w:type="dxa"/>
            <w:gridSpan w:val="58"/>
            <w:shd w:val="clear" w:color="auto" w:fill="F7CAAC"/>
          </w:tcPr>
          <w:p w14:paraId="0CAAAB29" w14:textId="77777777" w:rsidR="00A9436F" w:rsidRPr="00A13455" w:rsidRDefault="00A9436F" w:rsidP="00D44916">
            <w:pPr>
              <w:jc w:val="both"/>
            </w:pPr>
            <w:r w:rsidRPr="00A13455">
              <w:rPr>
                <w:b/>
              </w:rPr>
              <w:t xml:space="preserve">Údaje o vzdělání na VŠ </w:t>
            </w:r>
          </w:p>
        </w:tc>
      </w:tr>
      <w:tr w:rsidR="00A9436F" w14:paraId="58A95C9C" w14:textId="77777777" w:rsidTr="00A9436F">
        <w:trPr>
          <w:gridAfter w:val="2"/>
          <w:wAfter w:w="186" w:type="dxa"/>
          <w:trHeight w:val="164"/>
        </w:trPr>
        <w:tc>
          <w:tcPr>
            <w:tcW w:w="9949" w:type="dxa"/>
            <w:gridSpan w:val="58"/>
          </w:tcPr>
          <w:p w14:paraId="469B8E28" w14:textId="77777777" w:rsidR="00A9436F" w:rsidRPr="00A13455" w:rsidRDefault="00A9436F" w:rsidP="00D44916">
            <w:pPr>
              <w:spacing w:before="40" w:after="40"/>
              <w:jc w:val="both"/>
              <w:rPr>
                <w:b/>
              </w:rPr>
            </w:pPr>
            <w:r w:rsidRPr="00A13455">
              <w:rPr>
                <w:rFonts w:eastAsia="Arial Unicode MS"/>
              </w:rPr>
              <w:t xml:space="preserve">2009: UTB Zlín, FT, </w:t>
            </w:r>
            <w:r w:rsidRPr="00A13455">
              <w:rPr>
                <w:rFonts w:eastAsia="Calibri"/>
              </w:rPr>
              <w:t xml:space="preserve">SP Chemie a technologie potravin, </w:t>
            </w:r>
            <w:r w:rsidRPr="00A13455">
              <w:rPr>
                <w:rFonts w:eastAsia="Arial Unicode MS"/>
              </w:rPr>
              <w:t>obor Technologie potravin, Ph.D.</w:t>
            </w:r>
          </w:p>
        </w:tc>
      </w:tr>
      <w:tr w:rsidR="00A9436F" w14:paraId="26095061" w14:textId="77777777" w:rsidTr="00A9436F">
        <w:trPr>
          <w:gridAfter w:val="2"/>
          <w:wAfter w:w="186" w:type="dxa"/>
        </w:trPr>
        <w:tc>
          <w:tcPr>
            <w:tcW w:w="9949" w:type="dxa"/>
            <w:gridSpan w:val="58"/>
            <w:shd w:val="clear" w:color="auto" w:fill="F7CAAC"/>
          </w:tcPr>
          <w:p w14:paraId="7452C2D5" w14:textId="77777777" w:rsidR="00A9436F" w:rsidRPr="00A13455" w:rsidRDefault="00A9436F" w:rsidP="00D44916">
            <w:pPr>
              <w:jc w:val="both"/>
              <w:rPr>
                <w:b/>
              </w:rPr>
            </w:pPr>
            <w:r w:rsidRPr="00A13455">
              <w:rPr>
                <w:b/>
              </w:rPr>
              <w:t>Údaje o odborném působení od absolvování VŠ</w:t>
            </w:r>
          </w:p>
        </w:tc>
      </w:tr>
      <w:tr w:rsidR="00A9436F" w14:paraId="7C2AF620" w14:textId="77777777" w:rsidTr="00A9436F">
        <w:trPr>
          <w:gridAfter w:val="2"/>
          <w:wAfter w:w="186" w:type="dxa"/>
          <w:trHeight w:val="555"/>
        </w:trPr>
        <w:tc>
          <w:tcPr>
            <w:tcW w:w="9949" w:type="dxa"/>
            <w:gridSpan w:val="58"/>
          </w:tcPr>
          <w:p w14:paraId="4E5D5B66" w14:textId="77777777" w:rsidR="00A9436F" w:rsidRPr="00A13455" w:rsidRDefault="00A9436F" w:rsidP="009E461F">
            <w:pPr>
              <w:spacing w:before="40" w:after="40"/>
              <w:jc w:val="both"/>
            </w:pPr>
            <w:r w:rsidRPr="00A13455">
              <w:t>01 – 08/2006: KVS SVS pro Zlínský kraj, epizootolog</w:t>
            </w:r>
          </w:p>
          <w:p w14:paraId="6E8840CD" w14:textId="77777777" w:rsidR="00A9436F" w:rsidRPr="00A13455" w:rsidRDefault="00A9436F" w:rsidP="00D44916">
            <w:pPr>
              <w:spacing w:after="40"/>
              <w:jc w:val="both"/>
            </w:pPr>
            <w:r w:rsidRPr="00A13455">
              <w:t>09/2006 – dosud (2008 – 2012 MD): UTB Zlín, FT, Ústav technologie potravin, odborný asistent</w:t>
            </w:r>
          </w:p>
        </w:tc>
      </w:tr>
      <w:tr w:rsidR="00A9436F" w14:paraId="51E5555E" w14:textId="77777777" w:rsidTr="00A9436F">
        <w:trPr>
          <w:gridAfter w:val="2"/>
          <w:wAfter w:w="186" w:type="dxa"/>
          <w:trHeight w:val="250"/>
        </w:trPr>
        <w:tc>
          <w:tcPr>
            <w:tcW w:w="9949" w:type="dxa"/>
            <w:gridSpan w:val="58"/>
            <w:shd w:val="clear" w:color="auto" w:fill="F7CAAC"/>
          </w:tcPr>
          <w:p w14:paraId="17311AFF" w14:textId="77777777" w:rsidR="00A9436F" w:rsidRPr="00A13455" w:rsidRDefault="00A9436F" w:rsidP="00D44916">
            <w:pPr>
              <w:jc w:val="both"/>
            </w:pPr>
            <w:r w:rsidRPr="00A13455">
              <w:rPr>
                <w:b/>
              </w:rPr>
              <w:t>Zkušenosti s vedením kvalifikačních a rigorózních prací</w:t>
            </w:r>
          </w:p>
        </w:tc>
      </w:tr>
      <w:tr w:rsidR="00A9436F" w14:paraId="7DCD0E7B" w14:textId="77777777" w:rsidTr="00A9436F">
        <w:trPr>
          <w:gridAfter w:val="2"/>
          <w:wAfter w:w="186" w:type="dxa"/>
          <w:trHeight w:val="184"/>
        </w:trPr>
        <w:tc>
          <w:tcPr>
            <w:tcW w:w="9949" w:type="dxa"/>
            <w:gridSpan w:val="58"/>
          </w:tcPr>
          <w:p w14:paraId="6608E1D8" w14:textId="77777777" w:rsidR="00A9436F" w:rsidRPr="00A13455" w:rsidRDefault="00A9436F" w:rsidP="00D44916">
            <w:pPr>
              <w:spacing w:before="40" w:after="40"/>
              <w:jc w:val="both"/>
            </w:pPr>
            <w:r w:rsidRPr="00A13455">
              <w:t>Počet obhájených prací, které vyučující vedl v období 2013 – 2017: 2 BP, 5 DP.</w:t>
            </w:r>
          </w:p>
        </w:tc>
      </w:tr>
      <w:tr w:rsidR="00A9436F" w14:paraId="2FC3841D" w14:textId="77777777" w:rsidTr="00A9436F">
        <w:trPr>
          <w:gridAfter w:val="2"/>
          <w:wAfter w:w="186" w:type="dxa"/>
          <w:cantSplit/>
        </w:trPr>
        <w:tc>
          <w:tcPr>
            <w:tcW w:w="3319" w:type="dxa"/>
            <w:gridSpan w:val="13"/>
            <w:tcBorders>
              <w:top w:val="single" w:sz="12" w:space="0" w:color="auto"/>
            </w:tcBorders>
            <w:shd w:val="clear" w:color="auto" w:fill="F7CAAC"/>
          </w:tcPr>
          <w:p w14:paraId="3EB17DEB" w14:textId="77777777" w:rsidR="00A9436F" w:rsidRPr="00A13455" w:rsidRDefault="00A9436F" w:rsidP="00D44916">
            <w:pPr>
              <w:jc w:val="both"/>
            </w:pPr>
            <w:r w:rsidRPr="00A13455">
              <w:rPr>
                <w:b/>
              </w:rPr>
              <w:t xml:space="preserve">Obor habilitačního řízení </w:t>
            </w:r>
          </w:p>
        </w:tc>
        <w:tc>
          <w:tcPr>
            <w:tcW w:w="2245" w:type="dxa"/>
            <w:gridSpan w:val="9"/>
            <w:tcBorders>
              <w:top w:val="single" w:sz="12" w:space="0" w:color="auto"/>
            </w:tcBorders>
            <w:shd w:val="clear" w:color="auto" w:fill="F7CAAC"/>
          </w:tcPr>
          <w:p w14:paraId="3A387651" w14:textId="77777777" w:rsidR="00A9436F" w:rsidRPr="00A13455" w:rsidRDefault="00A9436F" w:rsidP="00D44916">
            <w:pPr>
              <w:jc w:val="both"/>
            </w:pPr>
            <w:r w:rsidRPr="00A13455">
              <w:rPr>
                <w:b/>
              </w:rPr>
              <w:t>Rok udělení hodnosti</w:t>
            </w:r>
          </w:p>
        </w:tc>
        <w:tc>
          <w:tcPr>
            <w:tcW w:w="2267" w:type="dxa"/>
            <w:gridSpan w:val="17"/>
            <w:tcBorders>
              <w:top w:val="single" w:sz="12" w:space="0" w:color="auto"/>
              <w:right w:val="single" w:sz="12" w:space="0" w:color="auto"/>
            </w:tcBorders>
            <w:shd w:val="clear" w:color="auto" w:fill="F7CAAC"/>
          </w:tcPr>
          <w:p w14:paraId="231FC204" w14:textId="77777777" w:rsidR="00A9436F" w:rsidRPr="00A13455" w:rsidRDefault="00A9436F" w:rsidP="00D44916">
            <w:pPr>
              <w:jc w:val="both"/>
            </w:pPr>
            <w:r w:rsidRPr="00A13455">
              <w:rPr>
                <w:b/>
              </w:rPr>
              <w:t>Řízení konáno na VŠ</w:t>
            </w:r>
          </w:p>
        </w:tc>
        <w:tc>
          <w:tcPr>
            <w:tcW w:w="2118" w:type="dxa"/>
            <w:gridSpan w:val="19"/>
            <w:tcBorders>
              <w:top w:val="single" w:sz="12" w:space="0" w:color="auto"/>
              <w:left w:val="single" w:sz="12" w:space="0" w:color="auto"/>
            </w:tcBorders>
            <w:shd w:val="clear" w:color="auto" w:fill="F7CAAC"/>
          </w:tcPr>
          <w:p w14:paraId="1462DCF6" w14:textId="77777777" w:rsidR="00A9436F" w:rsidRPr="00A13455" w:rsidRDefault="00A9436F" w:rsidP="00D44916">
            <w:pPr>
              <w:jc w:val="both"/>
              <w:rPr>
                <w:b/>
              </w:rPr>
            </w:pPr>
            <w:r w:rsidRPr="00A13455">
              <w:rPr>
                <w:b/>
              </w:rPr>
              <w:t>Ohlasy publikací</w:t>
            </w:r>
          </w:p>
        </w:tc>
      </w:tr>
      <w:tr w:rsidR="00A9436F" w14:paraId="1AB24768" w14:textId="77777777" w:rsidTr="00A9436F">
        <w:trPr>
          <w:gridAfter w:val="2"/>
          <w:wAfter w:w="186" w:type="dxa"/>
          <w:cantSplit/>
        </w:trPr>
        <w:tc>
          <w:tcPr>
            <w:tcW w:w="3319" w:type="dxa"/>
            <w:gridSpan w:val="13"/>
          </w:tcPr>
          <w:p w14:paraId="7AB00F98" w14:textId="77777777" w:rsidR="00A9436F" w:rsidRPr="00A13455" w:rsidRDefault="00A9436F" w:rsidP="00D44916">
            <w:pPr>
              <w:jc w:val="both"/>
            </w:pPr>
            <w:r w:rsidRPr="00A13455">
              <w:t>---</w:t>
            </w:r>
          </w:p>
        </w:tc>
        <w:tc>
          <w:tcPr>
            <w:tcW w:w="2245" w:type="dxa"/>
            <w:gridSpan w:val="9"/>
          </w:tcPr>
          <w:p w14:paraId="4F5329DC" w14:textId="77777777" w:rsidR="00A9436F" w:rsidRPr="00A13455" w:rsidRDefault="00A9436F" w:rsidP="00D44916">
            <w:pPr>
              <w:jc w:val="both"/>
            </w:pPr>
            <w:r w:rsidRPr="00A13455">
              <w:t>---</w:t>
            </w:r>
          </w:p>
        </w:tc>
        <w:tc>
          <w:tcPr>
            <w:tcW w:w="2267" w:type="dxa"/>
            <w:gridSpan w:val="17"/>
            <w:tcBorders>
              <w:right w:val="single" w:sz="12" w:space="0" w:color="auto"/>
            </w:tcBorders>
          </w:tcPr>
          <w:p w14:paraId="4479CFA3" w14:textId="77777777" w:rsidR="00A9436F" w:rsidRPr="00A13455" w:rsidRDefault="00A9436F" w:rsidP="00D44916">
            <w:pPr>
              <w:jc w:val="both"/>
            </w:pPr>
            <w:r w:rsidRPr="00A13455">
              <w:t>---</w:t>
            </w:r>
          </w:p>
        </w:tc>
        <w:tc>
          <w:tcPr>
            <w:tcW w:w="650" w:type="dxa"/>
            <w:gridSpan w:val="10"/>
            <w:tcBorders>
              <w:left w:val="single" w:sz="12" w:space="0" w:color="auto"/>
            </w:tcBorders>
            <w:shd w:val="clear" w:color="auto" w:fill="F7CAAC"/>
          </w:tcPr>
          <w:p w14:paraId="101F7D94" w14:textId="77777777" w:rsidR="00A9436F" w:rsidRPr="00A13455" w:rsidRDefault="00A9436F" w:rsidP="00D44916">
            <w:pPr>
              <w:jc w:val="both"/>
              <w:rPr>
                <w:sz w:val="18"/>
                <w:szCs w:val="18"/>
              </w:rPr>
            </w:pPr>
            <w:r w:rsidRPr="00A13455">
              <w:rPr>
                <w:b/>
                <w:sz w:val="18"/>
                <w:szCs w:val="18"/>
              </w:rPr>
              <w:t>WOS</w:t>
            </w:r>
          </w:p>
        </w:tc>
        <w:tc>
          <w:tcPr>
            <w:tcW w:w="699" w:type="dxa"/>
            <w:gridSpan w:val="6"/>
            <w:shd w:val="clear" w:color="auto" w:fill="F7CAAC"/>
          </w:tcPr>
          <w:p w14:paraId="232156AE" w14:textId="77777777" w:rsidR="00A9436F" w:rsidRPr="00A13455" w:rsidRDefault="00A9436F" w:rsidP="00D44916">
            <w:pPr>
              <w:jc w:val="both"/>
              <w:rPr>
                <w:sz w:val="18"/>
                <w:szCs w:val="18"/>
              </w:rPr>
            </w:pPr>
            <w:r w:rsidRPr="00A13455">
              <w:rPr>
                <w:b/>
                <w:sz w:val="18"/>
                <w:szCs w:val="18"/>
              </w:rPr>
              <w:t>Scopus</w:t>
            </w:r>
          </w:p>
        </w:tc>
        <w:tc>
          <w:tcPr>
            <w:tcW w:w="769" w:type="dxa"/>
            <w:gridSpan w:val="3"/>
            <w:shd w:val="clear" w:color="auto" w:fill="F7CAAC"/>
          </w:tcPr>
          <w:p w14:paraId="510728BA" w14:textId="77777777" w:rsidR="00A9436F" w:rsidRPr="00A13455" w:rsidRDefault="00A9436F" w:rsidP="00D44916">
            <w:pPr>
              <w:jc w:val="both"/>
              <w:rPr>
                <w:sz w:val="18"/>
                <w:szCs w:val="18"/>
              </w:rPr>
            </w:pPr>
            <w:r w:rsidRPr="00A13455">
              <w:rPr>
                <w:b/>
                <w:sz w:val="18"/>
                <w:szCs w:val="18"/>
              </w:rPr>
              <w:t>ostatní</w:t>
            </w:r>
          </w:p>
        </w:tc>
      </w:tr>
      <w:tr w:rsidR="00A9436F" w14:paraId="756E45A0" w14:textId="77777777" w:rsidTr="00A9436F">
        <w:trPr>
          <w:gridAfter w:val="2"/>
          <w:wAfter w:w="186" w:type="dxa"/>
          <w:cantSplit/>
          <w:trHeight w:val="70"/>
        </w:trPr>
        <w:tc>
          <w:tcPr>
            <w:tcW w:w="3319" w:type="dxa"/>
            <w:gridSpan w:val="13"/>
            <w:shd w:val="clear" w:color="auto" w:fill="F7CAAC"/>
          </w:tcPr>
          <w:p w14:paraId="446A2078" w14:textId="77777777" w:rsidR="00A9436F" w:rsidRPr="00A13455" w:rsidRDefault="00A9436F" w:rsidP="00D44916">
            <w:pPr>
              <w:jc w:val="both"/>
            </w:pPr>
            <w:r w:rsidRPr="00A13455">
              <w:rPr>
                <w:b/>
              </w:rPr>
              <w:t>Obor jmenovacího řízení</w:t>
            </w:r>
          </w:p>
        </w:tc>
        <w:tc>
          <w:tcPr>
            <w:tcW w:w="2245" w:type="dxa"/>
            <w:gridSpan w:val="9"/>
            <w:shd w:val="clear" w:color="auto" w:fill="F7CAAC"/>
          </w:tcPr>
          <w:p w14:paraId="366C8492" w14:textId="77777777" w:rsidR="00A9436F" w:rsidRPr="00A13455" w:rsidRDefault="00A9436F" w:rsidP="00D44916">
            <w:pPr>
              <w:jc w:val="both"/>
            </w:pPr>
            <w:r w:rsidRPr="00A13455">
              <w:rPr>
                <w:b/>
              </w:rPr>
              <w:t>Rok udělení hodnosti</w:t>
            </w:r>
          </w:p>
        </w:tc>
        <w:tc>
          <w:tcPr>
            <w:tcW w:w="2267" w:type="dxa"/>
            <w:gridSpan w:val="17"/>
            <w:tcBorders>
              <w:right w:val="single" w:sz="12" w:space="0" w:color="auto"/>
            </w:tcBorders>
            <w:shd w:val="clear" w:color="auto" w:fill="F7CAAC"/>
          </w:tcPr>
          <w:p w14:paraId="7C269ADE" w14:textId="77777777" w:rsidR="00A9436F" w:rsidRPr="00A13455" w:rsidRDefault="00A9436F" w:rsidP="00D44916">
            <w:pPr>
              <w:jc w:val="both"/>
            </w:pPr>
            <w:r w:rsidRPr="00A13455">
              <w:rPr>
                <w:b/>
              </w:rPr>
              <w:t>Řízení konáno na VŠ</w:t>
            </w:r>
          </w:p>
        </w:tc>
        <w:tc>
          <w:tcPr>
            <w:tcW w:w="650" w:type="dxa"/>
            <w:gridSpan w:val="10"/>
            <w:vMerge w:val="restart"/>
            <w:tcBorders>
              <w:left w:val="single" w:sz="12" w:space="0" w:color="auto"/>
            </w:tcBorders>
          </w:tcPr>
          <w:p w14:paraId="701041F0" w14:textId="77777777" w:rsidR="00A9436F" w:rsidRPr="00A13455" w:rsidRDefault="00A9436F" w:rsidP="00D44916">
            <w:pPr>
              <w:jc w:val="both"/>
              <w:rPr>
                <w:b/>
              </w:rPr>
            </w:pPr>
            <w:r w:rsidRPr="00A13455">
              <w:rPr>
                <w:b/>
              </w:rPr>
              <w:t>47</w:t>
            </w:r>
          </w:p>
        </w:tc>
        <w:tc>
          <w:tcPr>
            <w:tcW w:w="699" w:type="dxa"/>
            <w:gridSpan w:val="6"/>
            <w:vMerge w:val="restart"/>
          </w:tcPr>
          <w:p w14:paraId="3ABE87CD" w14:textId="77777777" w:rsidR="00A9436F" w:rsidRPr="00A13455" w:rsidRDefault="00A9436F" w:rsidP="00D44916">
            <w:pPr>
              <w:jc w:val="both"/>
              <w:rPr>
                <w:b/>
              </w:rPr>
            </w:pPr>
            <w:r w:rsidRPr="00A13455">
              <w:rPr>
                <w:b/>
              </w:rPr>
              <w:t>58</w:t>
            </w:r>
          </w:p>
        </w:tc>
        <w:tc>
          <w:tcPr>
            <w:tcW w:w="769" w:type="dxa"/>
            <w:gridSpan w:val="3"/>
            <w:vMerge w:val="restart"/>
          </w:tcPr>
          <w:p w14:paraId="3A6CA7CD" w14:textId="77777777" w:rsidR="00A9436F" w:rsidRPr="00A13455" w:rsidRDefault="00A9436F" w:rsidP="00D44916">
            <w:pPr>
              <w:jc w:val="both"/>
              <w:rPr>
                <w:b/>
                <w:sz w:val="18"/>
                <w:szCs w:val="18"/>
              </w:rPr>
            </w:pPr>
            <w:r w:rsidRPr="00A13455">
              <w:rPr>
                <w:b/>
                <w:sz w:val="18"/>
                <w:szCs w:val="18"/>
              </w:rPr>
              <w:t>neevid.</w:t>
            </w:r>
          </w:p>
        </w:tc>
      </w:tr>
      <w:tr w:rsidR="00A9436F" w14:paraId="3B626C2D" w14:textId="77777777" w:rsidTr="00A9436F">
        <w:trPr>
          <w:gridAfter w:val="2"/>
          <w:wAfter w:w="186" w:type="dxa"/>
          <w:trHeight w:val="205"/>
        </w:trPr>
        <w:tc>
          <w:tcPr>
            <w:tcW w:w="3319" w:type="dxa"/>
            <w:gridSpan w:val="13"/>
          </w:tcPr>
          <w:p w14:paraId="22720962" w14:textId="77777777" w:rsidR="00A9436F" w:rsidRPr="00A13455" w:rsidRDefault="00A9436F" w:rsidP="00D44916">
            <w:pPr>
              <w:jc w:val="both"/>
            </w:pPr>
            <w:r w:rsidRPr="00A13455">
              <w:t>---</w:t>
            </w:r>
          </w:p>
        </w:tc>
        <w:tc>
          <w:tcPr>
            <w:tcW w:w="2245" w:type="dxa"/>
            <w:gridSpan w:val="9"/>
          </w:tcPr>
          <w:p w14:paraId="0BDEAAA1" w14:textId="77777777" w:rsidR="00A9436F" w:rsidRPr="00A13455" w:rsidRDefault="00A9436F" w:rsidP="00D44916">
            <w:pPr>
              <w:jc w:val="both"/>
            </w:pPr>
            <w:r w:rsidRPr="00A13455">
              <w:t>---</w:t>
            </w:r>
          </w:p>
        </w:tc>
        <w:tc>
          <w:tcPr>
            <w:tcW w:w="2267" w:type="dxa"/>
            <w:gridSpan w:val="17"/>
            <w:tcBorders>
              <w:right w:val="single" w:sz="12" w:space="0" w:color="auto"/>
            </w:tcBorders>
          </w:tcPr>
          <w:p w14:paraId="7844948A" w14:textId="77777777" w:rsidR="00A9436F" w:rsidRPr="00A13455" w:rsidRDefault="00A9436F" w:rsidP="00D44916">
            <w:pPr>
              <w:jc w:val="both"/>
            </w:pPr>
            <w:r w:rsidRPr="00A13455">
              <w:t>---</w:t>
            </w:r>
          </w:p>
        </w:tc>
        <w:tc>
          <w:tcPr>
            <w:tcW w:w="650" w:type="dxa"/>
            <w:gridSpan w:val="10"/>
            <w:vMerge/>
            <w:tcBorders>
              <w:left w:val="single" w:sz="12" w:space="0" w:color="auto"/>
            </w:tcBorders>
            <w:vAlign w:val="center"/>
          </w:tcPr>
          <w:p w14:paraId="7A0358DB" w14:textId="77777777" w:rsidR="00A9436F" w:rsidRPr="00A13455" w:rsidRDefault="00A9436F" w:rsidP="00D44916">
            <w:pPr>
              <w:rPr>
                <w:b/>
              </w:rPr>
            </w:pPr>
          </w:p>
        </w:tc>
        <w:tc>
          <w:tcPr>
            <w:tcW w:w="699" w:type="dxa"/>
            <w:gridSpan w:val="6"/>
            <w:vMerge/>
            <w:vAlign w:val="center"/>
          </w:tcPr>
          <w:p w14:paraId="6D74CAF5" w14:textId="77777777" w:rsidR="00A9436F" w:rsidRPr="00A13455" w:rsidRDefault="00A9436F" w:rsidP="00D44916">
            <w:pPr>
              <w:rPr>
                <w:b/>
              </w:rPr>
            </w:pPr>
          </w:p>
        </w:tc>
        <w:tc>
          <w:tcPr>
            <w:tcW w:w="769" w:type="dxa"/>
            <w:gridSpan w:val="3"/>
            <w:vMerge/>
            <w:vAlign w:val="center"/>
          </w:tcPr>
          <w:p w14:paraId="349B0D85" w14:textId="77777777" w:rsidR="00A9436F" w:rsidRPr="00A13455" w:rsidRDefault="00A9436F" w:rsidP="00D44916">
            <w:pPr>
              <w:rPr>
                <w:b/>
              </w:rPr>
            </w:pPr>
          </w:p>
        </w:tc>
      </w:tr>
      <w:tr w:rsidR="00A9436F" w14:paraId="375AABE5" w14:textId="77777777" w:rsidTr="00A9436F">
        <w:trPr>
          <w:gridAfter w:val="2"/>
          <w:wAfter w:w="186" w:type="dxa"/>
        </w:trPr>
        <w:tc>
          <w:tcPr>
            <w:tcW w:w="9949" w:type="dxa"/>
            <w:gridSpan w:val="58"/>
            <w:shd w:val="clear" w:color="auto" w:fill="F7CAAC"/>
          </w:tcPr>
          <w:p w14:paraId="49DCD16A" w14:textId="77777777" w:rsidR="00A9436F" w:rsidRPr="00A13455" w:rsidRDefault="00A9436F" w:rsidP="00D44916">
            <w:pPr>
              <w:jc w:val="both"/>
              <w:rPr>
                <w:b/>
              </w:rPr>
            </w:pPr>
            <w:r w:rsidRPr="00A13455">
              <w:rPr>
                <w:b/>
              </w:rPr>
              <w:t xml:space="preserve">Přehled o nejvýznamnější publikační a další tvůrčí činnosti nebo další profesní činnosti u odborníků z praxe vztahující se k zabezpečovaným předmětům </w:t>
            </w:r>
          </w:p>
        </w:tc>
      </w:tr>
      <w:tr w:rsidR="00A9436F" w14:paraId="59D41AD7" w14:textId="77777777" w:rsidTr="00A9436F">
        <w:trPr>
          <w:gridAfter w:val="2"/>
          <w:wAfter w:w="186" w:type="dxa"/>
          <w:trHeight w:val="283"/>
        </w:trPr>
        <w:tc>
          <w:tcPr>
            <w:tcW w:w="9949" w:type="dxa"/>
            <w:gridSpan w:val="58"/>
          </w:tcPr>
          <w:p w14:paraId="2C81489C" w14:textId="77777777" w:rsidR="00A9436F" w:rsidRPr="00A13455" w:rsidRDefault="00A9436F" w:rsidP="00D44916">
            <w:pPr>
              <w:spacing w:before="60" w:after="120"/>
              <w:jc w:val="both"/>
              <w:rPr>
                <w:lang w:val="en-GB"/>
              </w:rPr>
            </w:pPr>
            <w:r w:rsidRPr="00A13455">
              <w:rPr>
                <w:rFonts w:cs="Arial"/>
              </w:rPr>
              <w:t xml:space="preserve">SALEK, R.N., </w:t>
            </w:r>
            <w:r w:rsidRPr="00A13455">
              <w:rPr>
                <w:rFonts w:cs="Arial"/>
                <w:b/>
              </w:rPr>
              <w:t>ČERNÍKOVÁ, M.</w:t>
            </w:r>
            <w:r w:rsidRPr="00A13455">
              <w:rPr>
                <w:b/>
                <w:lang w:val="en-GB"/>
              </w:rPr>
              <w:t xml:space="preserve"> (25%)</w:t>
            </w:r>
            <w:r w:rsidRPr="00A13455">
              <w:rPr>
                <w:rFonts w:cs="Arial"/>
              </w:rPr>
              <w:t xml:space="preserve">, MADĚROVÁ, S., LAPČÍK, L., BUŇKA, F.: The effect of different composition of ternary mixtures of emulsifying salts on the consistency of processed cheese spreads manufactured from Swiss-type cheese with different degrees of maturity. </w:t>
            </w:r>
            <w:r w:rsidRPr="00A13455">
              <w:rPr>
                <w:rFonts w:cs="Arial"/>
                <w:i/>
              </w:rPr>
              <w:t>Journal of Dairy Science</w:t>
            </w:r>
            <w:r w:rsidRPr="00A13455">
              <w:rPr>
                <w:rFonts w:cs="Arial"/>
              </w:rPr>
              <w:t xml:space="preserve"> 99, 3274-3287, </w:t>
            </w:r>
            <w:r w:rsidRPr="00A13455">
              <w:rPr>
                <w:rFonts w:cs="Arial"/>
                <w:b/>
              </w:rPr>
              <w:t>2016</w:t>
            </w:r>
            <w:r w:rsidRPr="00A13455">
              <w:rPr>
                <w:rFonts w:cs="Arial"/>
              </w:rPr>
              <w:t>.</w:t>
            </w:r>
            <w:r w:rsidRPr="00A13455">
              <w:rPr>
                <w:lang w:val="en-GB"/>
              </w:rPr>
              <w:t xml:space="preserve"> </w:t>
            </w:r>
          </w:p>
          <w:p w14:paraId="76CB4908" w14:textId="77777777" w:rsidR="00A9436F" w:rsidRPr="00A13455" w:rsidRDefault="00A9436F" w:rsidP="00D44916">
            <w:pPr>
              <w:spacing w:after="120"/>
              <w:jc w:val="both"/>
              <w:rPr>
                <w:lang w:val="en-GB"/>
              </w:rPr>
            </w:pPr>
            <w:r w:rsidRPr="00A13455">
              <w:rPr>
                <w:b/>
                <w:lang w:val="en-GB"/>
              </w:rPr>
              <w:t>ČERNÍKOVÁ, M. (40%)</w:t>
            </w:r>
            <w:r w:rsidRPr="00A13455">
              <w:rPr>
                <w:lang w:val="en-GB"/>
              </w:rPr>
              <w:t xml:space="preserve">, GÁL, R., POLÁŠEK, Z., JANÍČEK, M., PACHLOVÁ, V., BUŇKA, F.: Comparison of the nutrient composition, biogenic amines and selected functional parameters of meat from different part of Nile crocodile (Crocodylus niloticus). </w:t>
            </w:r>
            <w:r w:rsidRPr="00A13455">
              <w:rPr>
                <w:i/>
                <w:lang w:val="en-GB"/>
              </w:rPr>
              <w:t>Journal of Food Composition and Analysis</w:t>
            </w:r>
            <w:r w:rsidRPr="00A13455">
              <w:rPr>
                <w:lang w:val="en-GB"/>
              </w:rPr>
              <w:t xml:space="preserve"> 43, 82-87, </w:t>
            </w:r>
            <w:r w:rsidRPr="00A13455">
              <w:rPr>
                <w:b/>
                <w:lang w:val="en-GB"/>
              </w:rPr>
              <w:t>2015</w:t>
            </w:r>
            <w:r w:rsidRPr="00A13455">
              <w:rPr>
                <w:lang w:val="en-GB"/>
              </w:rPr>
              <w:t xml:space="preserve">. </w:t>
            </w:r>
          </w:p>
          <w:p w14:paraId="6FBDB93B" w14:textId="77777777" w:rsidR="00A9436F" w:rsidRPr="00A13455" w:rsidRDefault="00A9436F" w:rsidP="00D44916">
            <w:pPr>
              <w:spacing w:after="120"/>
              <w:jc w:val="both"/>
              <w:rPr>
                <w:lang w:val="en-GB"/>
              </w:rPr>
            </w:pPr>
            <w:r w:rsidRPr="00A13455">
              <w:rPr>
                <w:lang w:val="en-GB"/>
              </w:rPr>
              <w:t xml:space="preserve">SALEK, R.N., </w:t>
            </w:r>
            <w:r w:rsidRPr="00A13455">
              <w:rPr>
                <w:b/>
                <w:lang w:val="en-GB"/>
              </w:rPr>
              <w:t>ČERNÍKOVÁ, M. (20%)</w:t>
            </w:r>
            <w:r w:rsidRPr="00A13455">
              <w:rPr>
                <w:lang w:val="en-GB"/>
              </w:rPr>
              <w:t xml:space="preserve">, NAGYOVÁ, G., KUCHAŘ, D., BAČOVÁ, H., MINARČÍKOVÁ, L., BUŇKA, F.: The effect of composition of ternary mixtures containing phosphate and citrate emulsifying salt on selected textural properties of spreadable processed cheese. </w:t>
            </w:r>
            <w:r w:rsidRPr="00A13455">
              <w:rPr>
                <w:i/>
                <w:lang w:val="en-GB"/>
              </w:rPr>
              <w:t>International Dairy Journal</w:t>
            </w:r>
            <w:r w:rsidRPr="00A13455">
              <w:rPr>
                <w:lang w:val="en-GB"/>
              </w:rPr>
              <w:t xml:space="preserve"> 44, 37-43, </w:t>
            </w:r>
            <w:r w:rsidRPr="00A13455">
              <w:rPr>
                <w:b/>
                <w:lang w:val="en-GB"/>
              </w:rPr>
              <w:t>2015</w:t>
            </w:r>
            <w:r w:rsidRPr="00A13455">
              <w:rPr>
                <w:lang w:val="en-GB"/>
              </w:rPr>
              <w:t>.</w:t>
            </w:r>
            <w:r w:rsidRPr="00A13455">
              <w:t xml:space="preserve"> </w:t>
            </w:r>
          </w:p>
          <w:p w14:paraId="5C77FA0D" w14:textId="77777777" w:rsidR="00A9436F" w:rsidRPr="00A13455" w:rsidRDefault="00A9436F" w:rsidP="00D44916">
            <w:pPr>
              <w:spacing w:after="120"/>
              <w:jc w:val="both"/>
            </w:pPr>
            <w:r w:rsidRPr="00A13455">
              <w:t xml:space="preserve">BUŇKA, F., DOUDOVÁ, L., WEISEROVÁ, E., </w:t>
            </w:r>
            <w:r w:rsidRPr="00A13455">
              <w:rPr>
                <w:b/>
              </w:rPr>
              <w:t>ČERNÍKOVÁ, M.</w:t>
            </w:r>
            <w:r w:rsidRPr="00A13455">
              <w:rPr>
                <w:b/>
                <w:lang w:val="en-GB"/>
              </w:rPr>
              <w:t xml:space="preserve"> (20%)</w:t>
            </w:r>
            <w:r w:rsidRPr="00A13455">
              <w:rPr>
                <w:lang w:val="en-GB"/>
              </w:rPr>
              <w:t>,</w:t>
            </w:r>
            <w:r w:rsidRPr="00A13455">
              <w:t xml:space="preserve"> KUCHAŘ, D., SLAVÍKOVÁ, Š., NAGYOVÁ, G., PONÍŽIL, P., GRŮBER, T., MICHÁLEK, J.: The effect of concentration and composition of ternary emulsifying salts on the textural properties of processed cheese spreads. </w:t>
            </w:r>
            <w:r w:rsidRPr="00A13455">
              <w:rPr>
                <w:i/>
              </w:rPr>
              <w:t xml:space="preserve">Lebensmittel Wissenschaft und Technologie - Food Science and Technology </w:t>
            </w:r>
            <w:r w:rsidRPr="00A13455">
              <w:t xml:space="preserve">58, 247-255, </w:t>
            </w:r>
            <w:r w:rsidRPr="00A13455">
              <w:rPr>
                <w:b/>
              </w:rPr>
              <w:t>2014</w:t>
            </w:r>
            <w:r w:rsidRPr="00A13455">
              <w:t xml:space="preserve">. </w:t>
            </w:r>
          </w:p>
          <w:p w14:paraId="01C0BB0A" w14:textId="77777777" w:rsidR="00A9436F" w:rsidRPr="00A13455" w:rsidRDefault="00A9436F" w:rsidP="00D44916">
            <w:pPr>
              <w:pStyle w:val="Zkladntext"/>
              <w:rPr>
                <w:b/>
              </w:rPr>
            </w:pPr>
            <w:r w:rsidRPr="00A13455">
              <w:t xml:space="preserve">HLADKÁ, K., RANDULOVÁ, Z., TREMLOVÁ, B., PONÍŽIL, P., MANČÍK, P., </w:t>
            </w:r>
            <w:r w:rsidRPr="00A13455">
              <w:rPr>
                <w:b/>
              </w:rPr>
              <w:t>ČERNÍKOVÁ, M.</w:t>
            </w:r>
            <w:r w:rsidRPr="00A13455">
              <w:rPr>
                <w:b/>
                <w:lang w:val="en-GB"/>
              </w:rPr>
              <w:t xml:space="preserve"> (20%)</w:t>
            </w:r>
            <w:r w:rsidRPr="00A13455">
              <w:rPr>
                <w:lang w:val="en-GB"/>
              </w:rPr>
              <w:t>,</w:t>
            </w:r>
            <w:r w:rsidRPr="00A13455">
              <w:t xml:space="preserve"> BUŇKA, F.: The effect of cheese maturity on selected properties of processed cheese without traditional emulsifying agents. </w:t>
            </w:r>
            <w:r w:rsidRPr="00A13455">
              <w:rPr>
                <w:i/>
              </w:rPr>
              <w:t>Lebensmittel Wissenschaft und Technologie - Food Science and Technology</w:t>
            </w:r>
            <w:r w:rsidRPr="00A13455">
              <w:t xml:space="preserve"> 55, 650-656, </w:t>
            </w:r>
            <w:r w:rsidRPr="00A13455">
              <w:rPr>
                <w:b/>
              </w:rPr>
              <w:t>2014</w:t>
            </w:r>
            <w:r w:rsidRPr="00A13455">
              <w:t>.</w:t>
            </w:r>
            <w:r w:rsidRPr="00A13455">
              <w:rPr>
                <w:lang w:val="en-GB"/>
              </w:rPr>
              <w:t xml:space="preserve"> </w:t>
            </w:r>
          </w:p>
        </w:tc>
      </w:tr>
      <w:tr w:rsidR="00A9436F" w14:paraId="30C7F878" w14:textId="77777777" w:rsidTr="00A9436F">
        <w:trPr>
          <w:gridAfter w:val="2"/>
          <w:wAfter w:w="186" w:type="dxa"/>
          <w:trHeight w:val="218"/>
        </w:trPr>
        <w:tc>
          <w:tcPr>
            <w:tcW w:w="9949" w:type="dxa"/>
            <w:gridSpan w:val="58"/>
            <w:shd w:val="clear" w:color="auto" w:fill="F7CAAC"/>
          </w:tcPr>
          <w:p w14:paraId="39168A64" w14:textId="77777777" w:rsidR="00A9436F" w:rsidRPr="00A13455" w:rsidRDefault="00A9436F" w:rsidP="00D44916">
            <w:pPr>
              <w:rPr>
                <w:b/>
              </w:rPr>
            </w:pPr>
            <w:r w:rsidRPr="00A13455">
              <w:rPr>
                <w:b/>
              </w:rPr>
              <w:t>Působení v zahraničí</w:t>
            </w:r>
          </w:p>
        </w:tc>
      </w:tr>
      <w:tr w:rsidR="00A9436F" w14:paraId="345E9B63" w14:textId="77777777" w:rsidTr="00A9436F">
        <w:trPr>
          <w:gridAfter w:val="2"/>
          <w:wAfter w:w="186" w:type="dxa"/>
          <w:trHeight w:val="328"/>
        </w:trPr>
        <w:tc>
          <w:tcPr>
            <w:tcW w:w="9949" w:type="dxa"/>
            <w:gridSpan w:val="58"/>
          </w:tcPr>
          <w:p w14:paraId="0293DAC8" w14:textId="77777777" w:rsidR="00A9436F" w:rsidRDefault="00A9436F" w:rsidP="00D44916">
            <w:r w:rsidRPr="00A13455">
              <w:t>---</w:t>
            </w:r>
          </w:p>
          <w:p w14:paraId="7D3CCD32" w14:textId="77777777" w:rsidR="00A9436F" w:rsidRDefault="00A9436F" w:rsidP="00D44916"/>
          <w:p w14:paraId="2098ED41" w14:textId="77777777" w:rsidR="00A9436F" w:rsidRDefault="00A9436F" w:rsidP="00D44916"/>
          <w:p w14:paraId="1E04AC9C" w14:textId="77777777" w:rsidR="00A9436F" w:rsidRPr="00A13455" w:rsidRDefault="00A9436F" w:rsidP="00D44916"/>
        </w:tc>
      </w:tr>
      <w:tr w:rsidR="00A9436F" w14:paraId="56828426" w14:textId="77777777" w:rsidTr="00A9436F">
        <w:trPr>
          <w:gridAfter w:val="2"/>
          <w:wAfter w:w="186" w:type="dxa"/>
          <w:cantSplit/>
          <w:trHeight w:val="470"/>
        </w:trPr>
        <w:tc>
          <w:tcPr>
            <w:tcW w:w="2484" w:type="dxa"/>
            <w:gridSpan w:val="4"/>
            <w:shd w:val="clear" w:color="auto" w:fill="F7CAAC"/>
          </w:tcPr>
          <w:p w14:paraId="2C7C0014" w14:textId="77777777" w:rsidR="00A9436F" w:rsidRPr="00A13455" w:rsidRDefault="00A9436F" w:rsidP="00D44916">
            <w:pPr>
              <w:jc w:val="both"/>
              <w:rPr>
                <w:b/>
              </w:rPr>
            </w:pPr>
            <w:r w:rsidRPr="00A13455">
              <w:rPr>
                <w:b/>
              </w:rPr>
              <w:t xml:space="preserve">Podpis </w:t>
            </w:r>
          </w:p>
        </w:tc>
        <w:tc>
          <w:tcPr>
            <w:tcW w:w="4546" w:type="dxa"/>
            <w:gridSpan w:val="27"/>
          </w:tcPr>
          <w:p w14:paraId="2C1BD450" w14:textId="77777777" w:rsidR="00A9436F" w:rsidRPr="00A13455" w:rsidRDefault="00A9436F" w:rsidP="00D44916">
            <w:pPr>
              <w:jc w:val="both"/>
            </w:pPr>
          </w:p>
        </w:tc>
        <w:tc>
          <w:tcPr>
            <w:tcW w:w="801" w:type="dxa"/>
            <w:gridSpan w:val="8"/>
            <w:shd w:val="clear" w:color="auto" w:fill="F7CAAC"/>
          </w:tcPr>
          <w:p w14:paraId="42ACBAC2" w14:textId="77777777" w:rsidR="00A9436F" w:rsidRPr="00A13455" w:rsidRDefault="00A9436F" w:rsidP="00D44916">
            <w:pPr>
              <w:jc w:val="both"/>
            </w:pPr>
            <w:r w:rsidRPr="00A13455">
              <w:rPr>
                <w:b/>
              </w:rPr>
              <w:t>datum</w:t>
            </w:r>
          </w:p>
        </w:tc>
        <w:tc>
          <w:tcPr>
            <w:tcW w:w="2118" w:type="dxa"/>
            <w:gridSpan w:val="19"/>
          </w:tcPr>
          <w:p w14:paraId="77857911" w14:textId="77777777" w:rsidR="00A9436F" w:rsidRPr="00A13455" w:rsidRDefault="00A9436F" w:rsidP="00D44916">
            <w:pPr>
              <w:jc w:val="both"/>
            </w:pPr>
          </w:p>
        </w:tc>
      </w:tr>
      <w:tr w:rsidR="00A9436F" w14:paraId="785D0CFC" w14:textId="77777777" w:rsidTr="00A9436F">
        <w:trPr>
          <w:gridBefore w:val="1"/>
          <w:gridAfter w:val="2"/>
          <w:wBefore w:w="64" w:type="dxa"/>
          <w:wAfter w:w="186" w:type="dxa"/>
        </w:trPr>
        <w:tc>
          <w:tcPr>
            <w:tcW w:w="9885" w:type="dxa"/>
            <w:gridSpan w:val="57"/>
            <w:tcBorders>
              <w:bottom w:val="double" w:sz="4" w:space="0" w:color="auto"/>
            </w:tcBorders>
            <w:shd w:val="clear" w:color="auto" w:fill="BDD6EE"/>
          </w:tcPr>
          <w:p w14:paraId="6814931F" w14:textId="77777777" w:rsidR="00A9436F" w:rsidRDefault="00A9436F" w:rsidP="00D44916">
            <w:pPr>
              <w:jc w:val="both"/>
              <w:rPr>
                <w:b/>
                <w:sz w:val="28"/>
              </w:rPr>
            </w:pPr>
            <w:r>
              <w:lastRenderedPageBreak/>
              <w:br w:type="page"/>
            </w:r>
            <w:r>
              <w:br w:type="page"/>
            </w:r>
            <w:r>
              <w:rPr>
                <w:b/>
                <w:sz w:val="28"/>
              </w:rPr>
              <w:t>C-I – Personální zabezpečení</w:t>
            </w:r>
          </w:p>
        </w:tc>
      </w:tr>
      <w:tr w:rsidR="00A9436F" w:rsidRPr="00A405B4" w14:paraId="52E98337" w14:textId="77777777" w:rsidTr="00A9436F">
        <w:trPr>
          <w:gridBefore w:val="1"/>
          <w:gridAfter w:val="2"/>
          <w:wBefore w:w="64" w:type="dxa"/>
          <w:wAfter w:w="186" w:type="dxa"/>
        </w:trPr>
        <w:tc>
          <w:tcPr>
            <w:tcW w:w="2501" w:type="dxa"/>
            <w:gridSpan w:val="4"/>
            <w:tcBorders>
              <w:top w:val="double" w:sz="4" w:space="0" w:color="auto"/>
            </w:tcBorders>
            <w:shd w:val="clear" w:color="auto" w:fill="F7CAAC"/>
          </w:tcPr>
          <w:p w14:paraId="24C82200" w14:textId="77777777" w:rsidR="00A9436F" w:rsidRDefault="00A9436F" w:rsidP="00D44916">
            <w:pPr>
              <w:jc w:val="both"/>
              <w:rPr>
                <w:b/>
              </w:rPr>
            </w:pPr>
            <w:r>
              <w:rPr>
                <w:b/>
              </w:rPr>
              <w:t>Vysoká škola</w:t>
            </w:r>
          </w:p>
        </w:tc>
        <w:tc>
          <w:tcPr>
            <w:tcW w:w="7384" w:type="dxa"/>
            <w:gridSpan w:val="53"/>
          </w:tcPr>
          <w:p w14:paraId="2CCD169E" w14:textId="77777777" w:rsidR="00A9436F" w:rsidRPr="00A405B4" w:rsidRDefault="00A9436F" w:rsidP="00D44916">
            <w:pPr>
              <w:jc w:val="both"/>
            </w:pPr>
            <w:r w:rsidRPr="00A405B4">
              <w:t>Univerzita Tomáše Bati ve Zlíně</w:t>
            </w:r>
          </w:p>
        </w:tc>
      </w:tr>
      <w:tr w:rsidR="00A9436F" w:rsidRPr="00A405B4" w14:paraId="390F0851" w14:textId="77777777" w:rsidTr="00A9436F">
        <w:trPr>
          <w:gridBefore w:val="1"/>
          <w:gridAfter w:val="2"/>
          <w:wBefore w:w="64" w:type="dxa"/>
          <w:wAfter w:w="186" w:type="dxa"/>
        </w:trPr>
        <w:tc>
          <w:tcPr>
            <w:tcW w:w="2501" w:type="dxa"/>
            <w:gridSpan w:val="4"/>
            <w:shd w:val="clear" w:color="auto" w:fill="F7CAAC"/>
          </w:tcPr>
          <w:p w14:paraId="635BAA52" w14:textId="77777777" w:rsidR="00A9436F" w:rsidRDefault="00A9436F" w:rsidP="00D44916">
            <w:pPr>
              <w:jc w:val="both"/>
              <w:rPr>
                <w:b/>
              </w:rPr>
            </w:pPr>
            <w:r>
              <w:rPr>
                <w:b/>
              </w:rPr>
              <w:t>Součást vysoké školy</w:t>
            </w:r>
          </w:p>
        </w:tc>
        <w:tc>
          <w:tcPr>
            <w:tcW w:w="7384" w:type="dxa"/>
            <w:gridSpan w:val="53"/>
          </w:tcPr>
          <w:p w14:paraId="4EA207B8" w14:textId="77777777" w:rsidR="00A9436F" w:rsidRPr="00A405B4" w:rsidRDefault="00A9436F" w:rsidP="00D44916">
            <w:pPr>
              <w:jc w:val="both"/>
            </w:pPr>
            <w:r w:rsidRPr="00A405B4">
              <w:t>Fakulta technologická</w:t>
            </w:r>
          </w:p>
        </w:tc>
      </w:tr>
      <w:tr w:rsidR="00A9436F" w14:paraId="5A635708" w14:textId="77777777" w:rsidTr="00A9436F">
        <w:trPr>
          <w:gridBefore w:val="1"/>
          <w:gridAfter w:val="2"/>
          <w:wBefore w:w="64" w:type="dxa"/>
          <w:wAfter w:w="186" w:type="dxa"/>
        </w:trPr>
        <w:tc>
          <w:tcPr>
            <w:tcW w:w="2501" w:type="dxa"/>
            <w:gridSpan w:val="4"/>
            <w:shd w:val="clear" w:color="auto" w:fill="F7CAAC"/>
          </w:tcPr>
          <w:p w14:paraId="10BEE98A" w14:textId="77777777" w:rsidR="00A9436F" w:rsidRDefault="00A9436F" w:rsidP="00D44916">
            <w:pPr>
              <w:jc w:val="both"/>
              <w:rPr>
                <w:b/>
              </w:rPr>
            </w:pPr>
            <w:r>
              <w:rPr>
                <w:b/>
              </w:rPr>
              <w:t>Název studijního programu</w:t>
            </w:r>
          </w:p>
        </w:tc>
        <w:tc>
          <w:tcPr>
            <w:tcW w:w="7384" w:type="dxa"/>
            <w:gridSpan w:val="53"/>
          </w:tcPr>
          <w:p w14:paraId="07120C02" w14:textId="77777777" w:rsidR="00A9436F" w:rsidRDefault="00A9436F" w:rsidP="00D44916">
            <w:pPr>
              <w:jc w:val="both"/>
            </w:pPr>
            <w:r>
              <w:t>Chemie potravin a bioaktivních látek</w:t>
            </w:r>
          </w:p>
        </w:tc>
      </w:tr>
      <w:tr w:rsidR="00A9436F" w14:paraId="5ED67899" w14:textId="77777777" w:rsidTr="002342EE">
        <w:trPr>
          <w:gridBefore w:val="1"/>
          <w:gridAfter w:val="2"/>
          <w:wBefore w:w="64" w:type="dxa"/>
          <w:wAfter w:w="186" w:type="dxa"/>
        </w:trPr>
        <w:tc>
          <w:tcPr>
            <w:tcW w:w="2501" w:type="dxa"/>
            <w:gridSpan w:val="4"/>
            <w:shd w:val="clear" w:color="auto" w:fill="F7CAAC"/>
          </w:tcPr>
          <w:p w14:paraId="300EB17D" w14:textId="77777777" w:rsidR="00A9436F" w:rsidRDefault="00A9436F" w:rsidP="00D44916">
            <w:pPr>
              <w:jc w:val="both"/>
              <w:rPr>
                <w:b/>
              </w:rPr>
            </w:pPr>
            <w:r>
              <w:rPr>
                <w:b/>
              </w:rPr>
              <w:t>Jméno a příjmení</w:t>
            </w:r>
          </w:p>
        </w:tc>
        <w:tc>
          <w:tcPr>
            <w:tcW w:w="4541" w:type="dxa"/>
            <w:gridSpan w:val="27"/>
          </w:tcPr>
          <w:p w14:paraId="3EBBCB3F" w14:textId="77777777" w:rsidR="00A9436F" w:rsidRPr="00DE7A11" w:rsidRDefault="00A9436F" w:rsidP="00D44916">
            <w:pPr>
              <w:jc w:val="both"/>
              <w:rPr>
                <w:b/>
              </w:rPr>
            </w:pPr>
            <w:bookmarkStart w:id="51" w:name="Dastychová"/>
            <w:bookmarkEnd w:id="51"/>
            <w:r w:rsidRPr="00DE7A11">
              <w:rPr>
                <w:b/>
              </w:rPr>
              <w:t>Lenka Dastychová</w:t>
            </w:r>
          </w:p>
        </w:tc>
        <w:tc>
          <w:tcPr>
            <w:tcW w:w="761" w:type="dxa"/>
            <w:gridSpan w:val="8"/>
            <w:shd w:val="clear" w:color="auto" w:fill="F7CAAC"/>
          </w:tcPr>
          <w:p w14:paraId="45710AA0" w14:textId="77777777" w:rsidR="00A9436F" w:rsidRDefault="00A9436F" w:rsidP="00D44916">
            <w:pPr>
              <w:jc w:val="both"/>
              <w:rPr>
                <w:b/>
              </w:rPr>
            </w:pPr>
            <w:r>
              <w:rPr>
                <w:b/>
              </w:rPr>
              <w:t>Tituly</w:t>
            </w:r>
          </w:p>
        </w:tc>
        <w:tc>
          <w:tcPr>
            <w:tcW w:w="2082" w:type="dxa"/>
            <w:gridSpan w:val="18"/>
          </w:tcPr>
          <w:p w14:paraId="1CB174B1" w14:textId="77777777" w:rsidR="00A9436F" w:rsidRDefault="00A9436F" w:rsidP="00D44916">
            <w:pPr>
              <w:jc w:val="both"/>
            </w:pPr>
            <w:r>
              <w:t>RNDr., Ph.D.</w:t>
            </w:r>
          </w:p>
        </w:tc>
      </w:tr>
      <w:tr w:rsidR="00A9436F" w:rsidRPr="00C32277" w14:paraId="15A5390C" w14:textId="77777777" w:rsidTr="002342EE">
        <w:trPr>
          <w:gridBefore w:val="1"/>
          <w:gridAfter w:val="2"/>
          <w:wBefore w:w="64" w:type="dxa"/>
          <w:wAfter w:w="186" w:type="dxa"/>
        </w:trPr>
        <w:tc>
          <w:tcPr>
            <w:tcW w:w="2501" w:type="dxa"/>
            <w:gridSpan w:val="4"/>
            <w:shd w:val="clear" w:color="auto" w:fill="F7CAAC"/>
          </w:tcPr>
          <w:p w14:paraId="64DD7EAA" w14:textId="77777777" w:rsidR="00A9436F" w:rsidRDefault="00A9436F" w:rsidP="00D44916">
            <w:pPr>
              <w:jc w:val="both"/>
              <w:rPr>
                <w:b/>
              </w:rPr>
            </w:pPr>
            <w:r>
              <w:rPr>
                <w:b/>
              </w:rPr>
              <w:t>Rok narození</w:t>
            </w:r>
          </w:p>
        </w:tc>
        <w:tc>
          <w:tcPr>
            <w:tcW w:w="831" w:type="dxa"/>
            <w:gridSpan w:val="9"/>
          </w:tcPr>
          <w:p w14:paraId="20512DFB" w14:textId="77777777" w:rsidR="00A9436F" w:rsidRDefault="00A9436F" w:rsidP="00D44916">
            <w:pPr>
              <w:jc w:val="both"/>
            </w:pPr>
            <w:r>
              <w:t>1976</w:t>
            </w:r>
          </w:p>
        </w:tc>
        <w:tc>
          <w:tcPr>
            <w:tcW w:w="1718" w:type="dxa"/>
            <w:gridSpan w:val="4"/>
            <w:shd w:val="clear" w:color="auto" w:fill="F7CAAC"/>
          </w:tcPr>
          <w:p w14:paraId="655DB113" w14:textId="77777777" w:rsidR="00A9436F" w:rsidRDefault="00A9436F" w:rsidP="00D44916">
            <w:pPr>
              <w:jc w:val="both"/>
              <w:rPr>
                <w:b/>
              </w:rPr>
            </w:pPr>
            <w:r>
              <w:rPr>
                <w:b/>
              </w:rPr>
              <w:t>typ vztahu k VŠ</w:t>
            </w:r>
          </w:p>
        </w:tc>
        <w:tc>
          <w:tcPr>
            <w:tcW w:w="996" w:type="dxa"/>
            <w:gridSpan w:val="9"/>
          </w:tcPr>
          <w:p w14:paraId="565F1D43" w14:textId="77777777" w:rsidR="00A9436F" w:rsidRDefault="00A9436F" w:rsidP="00D44916">
            <w:pPr>
              <w:jc w:val="both"/>
            </w:pPr>
            <w:r>
              <w:t>pp.</w:t>
            </w:r>
          </w:p>
        </w:tc>
        <w:tc>
          <w:tcPr>
            <w:tcW w:w="996" w:type="dxa"/>
            <w:gridSpan w:val="5"/>
            <w:shd w:val="clear" w:color="auto" w:fill="F7CAAC"/>
          </w:tcPr>
          <w:p w14:paraId="19F27ABE" w14:textId="77777777" w:rsidR="00A9436F" w:rsidRDefault="00A9436F" w:rsidP="00D44916">
            <w:pPr>
              <w:jc w:val="both"/>
              <w:rPr>
                <w:b/>
              </w:rPr>
            </w:pPr>
            <w:r>
              <w:rPr>
                <w:b/>
              </w:rPr>
              <w:t>rozsah</w:t>
            </w:r>
          </w:p>
        </w:tc>
        <w:tc>
          <w:tcPr>
            <w:tcW w:w="761" w:type="dxa"/>
            <w:gridSpan w:val="8"/>
          </w:tcPr>
          <w:p w14:paraId="065B97FB" w14:textId="77777777" w:rsidR="00A9436F" w:rsidRDefault="00A9436F" w:rsidP="00D44916">
            <w:pPr>
              <w:jc w:val="both"/>
            </w:pPr>
            <w:r>
              <w:t>40</w:t>
            </w:r>
          </w:p>
        </w:tc>
        <w:tc>
          <w:tcPr>
            <w:tcW w:w="680" w:type="dxa"/>
            <w:gridSpan w:val="10"/>
            <w:shd w:val="clear" w:color="auto" w:fill="F7CAAC"/>
          </w:tcPr>
          <w:p w14:paraId="02E21A35" w14:textId="77777777" w:rsidR="00A9436F" w:rsidRDefault="00A9436F" w:rsidP="00D44916">
            <w:pPr>
              <w:jc w:val="both"/>
              <w:rPr>
                <w:b/>
              </w:rPr>
            </w:pPr>
            <w:r>
              <w:rPr>
                <w:b/>
              </w:rPr>
              <w:t>do kdy</w:t>
            </w:r>
          </w:p>
        </w:tc>
        <w:tc>
          <w:tcPr>
            <w:tcW w:w="1402" w:type="dxa"/>
            <w:gridSpan w:val="8"/>
          </w:tcPr>
          <w:p w14:paraId="37140233" w14:textId="77777777" w:rsidR="00A9436F" w:rsidRPr="00C32277" w:rsidRDefault="00A9436F" w:rsidP="00D44916">
            <w:pPr>
              <w:jc w:val="both"/>
              <w:rPr>
                <w:highlight w:val="green"/>
              </w:rPr>
            </w:pPr>
            <w:r w:rsidRPr="009F0C3E">
              <w:t>N</w:t>
            </w:r>
          </w:p>
        </w:tc>
      </w:tr>
      <w:tr w:rsidR="00A9436F" w:rsidRPr="00C32277" w14:paraId="1DF335AE" w14:textId="77777777" w:rsidTr="002342EE">
        <w:trPr>
          <w:gridBefore w:val="1"/>
          <w:gridAfter w:val="2"/>
          <w:wBefore w:w="64" w:type="dxa"/>
          <w:wAfter w:w="186" w:type="dxa"/>
        </w:trPr>
        <w:tc>
          <w:tcPr>
            <w:tcW w:w="5050" w:type="dxa"/>
            <w:gridSpan w:val="17"/>
            <w:shd w:val="clear" w:color="auto" w:fill="F7CAAC"/>
          </w:tcPr>
          <w:p w14:paraId="7E8A35A8" w14:textId="77777777" w:rsidR="00A9436F" w:rsidRDefault="00A9436F" w:rsidP="00D44916">
            <w:pPr>
              <w:jc w:val="both"/>
              <w:rPr>
                <w:b/>
              </w:rPr>
            </w:pPr>
            <w:r>
              <w:rPr>
                <w:b/>
              </w:rPr>
              <w:t>Typ vztahu na součásti VŠ, která uskutečňuje st. program</w:t>
            </w:r>
          </w:p>
        </w:tc>
        <w:tc>
          <w:tcPr>
            <w:tcW w:w="996" w:type="dxa"/>
            <w:gridSpan w:val="9"/>
          </w:tcPr>
          <w:p w14:paraId="173965FF" w14:textId="77777777" w:rsidR="00A9436F" w:rsidRDefault="00A9436F" w:rsidP="00D44916">
            <w:pPr>
              <w:jc w:val="both"/>
            </w:pPr>
            <w:r>
              <w:t>---</w:t>
            </w:r>
          </w:p>
        </w:tc>
        <w:tc>
          <w:tcPr>
            <w:tcW w:w="996" w:type="dxa"/>
            <w:gridSpan w:val="5"/>
            <w:shd w:val="clear" w:color="auto" w:fill="F7CAAC"/>
          </w:tcPr>
          <w:p w14:paraId="100A93C6" w14:textId="77777777" w:rsidR="00A9436F" w:rsidRDefault="00A9436F" w:rsidP="00D44916">
            <w:pPr>
              <w:jc w:val="both"/>
              <w:rPr>
                <w:b/>
              </w:rPr>
            </w:pPr>
            <w:r>
              <w:rPr>
                <w:b/>
              </w:rPr>
              <w:t>rozsah</w:t>
            </w:r>
          </w:p>
        </w:tc>
        <w:tc>
          <w:tcPr>
            <w:tcW w:w="761" w:type="dxa"/>
            <w:gridSpan w:val="8"/>
          </w:tcPr>
          <w:p w14:paraId="00D3C5E3" w14:textId="77777777" w:rsidR="00A9436F" w:rsidRDefault="00A9436F" w:rsidP="00D44916">
            <w:pPr>
              <w:jc w:val="both"/>
            </w:pPr>
            <w:r>
              <w:t>---</w:t>
            </w:r>
          </w:p>
        </w:tc>
        <w:tc>
          <w:tcPr>
            <w:tcW w:w="680" w:type="dxa"/>
            <w:gridSpan w:val="10"/>
            <w:shd w:val="clear" w:color="auto" w:fill="F7CAAC"/>
          </w:tcPr>
          <w:p w14:paraId="575B365B" w14:textId="77777777" w:rsidR="00A9436F" w:rsidRDefault="00A9436F" w:rsidP="00D44916">
            <w:pPr>
              <w:jc w:val="both"/>
              <w:rPr>
                <w:b/>
              </w:rPr>
            </w:pPr>
            <w:r>
              <w:rPr>
                <w:b/>
              </w:rPr>
              <w:t>do kdy</w:t>
            </w:r>
          </w:p>
        </w:tc>
        <w:tc>
          <w:tcPr>
            <w:tcW w:w="1402" w:type="dxa"/>
            <w:gridSpan w:val="8"/>
          </w:tcPr>
          <w:p w14:paraId="6141374B" w14:textId="77777777" w:rsidR="00A9436F" w:rsidRPr="00C32277" w:rsidRDefault="00A9436F" w:rsidP="00D44916">
            <w:pPr>
              <w:jc w:val="both"/>
              <w:rPr>
                <w:highlight w:val="green"/>
              </w:rPr>
            </w:pPr>
            <w:r w:rsidRPr="000939E0">
              <w:t>---</w:t>
            </w:r>
          </w:p>
        </w:tc>
      </w:tr>
      <w:tr w:rsidR="00A9436F" w14:paraId="0A3C88EF" w14:textId="77777777" w:rsidTr="002342EE">
        <w:trPr>
          <w:gridBefore w:val="1"/>
          <w:gridAfter w:val="2"/>
          <w:wBefore w:w="64" w:type="dxa"/>
          <w:wAfter w:w="186" w:type="dxa"/>
        </w:trPr>
        <w:tc>
          <w:tcPr>
            <w:tcW w:w="6046" w:type="dxa"/>
            <w:gridSpan w:val="26"/>
            <w:shd w:val="clear" w:color="auto" w:fill="F7CAAC"/>
          </w:tcPr>
          <w:p w14:paraId="165F0A3D" w14:textId="77777777" w:rsidR="00A9436F" w:rsidRDefault="00A9436F" w:rsidP="00D44916">
            <w:pPr>
              <w:jc w:val="both"/>
            </w:pPr>
            <w:r>
              <w:rPr>
                <w:b/>
              </w:rPr>
              <w:t>Další současná působení jako akademický pracovník na jiných VŠ</w:t>
            </w:r>
          </w:p>
        </w:tc>
        <w:tc>
          <w:tcPr>
            <w:tcW w:w="1757" w:type="dxa"/>
            <w:gridSpan w:val="13"/>
            <w:shd w:val="clear" w:color="auto" w:fill="F7CAAC"/>
          </w:tcPr>
          <w:p w14:paraId="57187836" w14:textId="77777777" w:rsidR="00A9436F" w:rsidRDefault="00A9436F" w:rsidP="00D44916">
            <w:pPr>
              <w:jc w:val="both"/>
              <w:rPr>
                <w:b/>
              </w:rPr>
            </w:pPr>
            <w:r>
              <w:rPr>
                <w:b/>
              </w:rPr>
              <w:t>typ prac. vztahu</w:t>
            </w:r>
          </w:p>
        </w:tc>
        <w:tc>
          <w:tcPr>
            <w:tcW w:w="2082" w:type="dxa"/>
            <w:gridSpan w:val="18"/>
            <w:shd w:val="clear" w:color="auto" w:fill="F7CAAC"/>
          </w:tcPr>
          <w:p w14:paraId="60C89658" w14:textId="77777777" w:rsidR="00A9436F" w:rsidRDefault="00A9436F" w:rsidP="00D44916">
            <w:pPr>
              <w:jc w:val="both"/>
              <w:rPr>
                <w:b/>
              </w:rPr>
            </w:pPr>
            <w:r>
              <w:rPr>
                <w:b/>
              </w:rPr>
              <w:t>rozsah</w:t>
            </w:r>
          </w:p>
        </w:tc>
      </w:tr>
      <w:tr w:rsidR="00A9436F" w14:paraId="0330163C" w14:textId="77777777" w:rsidTr="002342EE">
        <w:trPr>
          <w:gridBefore w:val="1"/>
          <w:gridAfter w:val="2"/>
          <w:wBefore w:w="64" w:type="dxa"/>
          <w:wAfter w:w="186" w:type="dxa"/>
        </w:trPr>
        <w:tc>
          <w:tcPr>
            <w:tcW w:w="6046" w:type="dxa"/>
            <w:gridSpan w:val="26"/>
          </w:tcPr>
          <w:p w14:paraId="4F5DFFEE" w14:textId="77777777" w:rsidR="00A9436F" w:rsidRDefault="00A9436F" w:rsidP="00D44916">
            <w:pPr>
              <w:jc w:val="both"/>
            </w:pPr>
            <w:r>
              <w:t>---</w:t>
            </w:r>
          </w:p>
        </w:tc>
        <w:tc>
          <w:tcPr>
            <w:tcW w:w="1757" w:type="dxa"/>
            <w:gridSpan w:val="13"/>
          </w:tcPr>
          <w:p w14:paraId="643035C2" w14:textId="77777777" w:rsidR="00A9436F" w:rsidRDefault="00A9436F" w:rsidP="00D44916">
            <w:pPr>
              <w:jc w:val="both"/>
            </w:pPr>
            <w:r>
              <w:t>---</w:t>
            </w:r>
          </w:p>
        </w:tc>
        <w:tc>
          <w:tcPr>
            <w:tcW w:w="2082" w:type="dxa"/>
            <w:gridSpan w:val="18"/>
          </w:tcPr>
          <w:p w14:paraId="288B4DB0" w14:textId="77777777" w:rsidR="00A9436F" w:rsidRDefault="00A9436F" w:rsidP="00D44916">
            <w:pPr>
              <w:jc w:val="both"/>
            </w:pPr>
            <w:r>
              <w:t>---</w:t>
            </w:r>
          </w:p>
        </w:tc>
      </w:tr>
      <w:tr w:rsidR="00A9436F" w14:paraId="298DC4E0" w14:textId="77777777" w:rsidTr="002342EE">
        <w:trPr>
          <w:gridBefore w:val="1"/>
          <w:gridAfter w:val="2"/>
          <w:wBefore w:w="64" w:type="dxa"/>
          <w:wAfter w:w="186" w:type="dxa"/>
        </w:trPr>
        <w:tc>
          <w:tcPr>
            <w:tcW w:w="6046" w:type="dxa"/>
            <w:gridSpan w:val="26"/>
          </w:tcPr>
          <w:p w14:paraId="66D19F3C" w14:textId="77777777" w:rsidR="00A9436F" w:rsidRDefault="00A9436F" w:rsidP="00D44916">
            <w:pPr>
              <w:jc w:val="both"/>
            </w:pPr>
          </w:p>
        </w:tc>
        <w:tc>
          <w:tcPr>
            <w:tcW w:w="1757" w:type="dxa"/>
            <w:gridSpan w:val="13"/>
          </w:tcPr>
          <w:p w14:paraId="12D6BDC8" w14:textId="77777777" w:rsidR="00A9436F" w:rsidRDefault="00A9436F" w:rsidP="00D44916">
            <w:pPr>
              <w:jc w:val="both"/>
            </w:pPr>
          </w:p>
        </w:tc>
        <w:tc>
          <w:tcPr>
            <w:tcW w:w="2082" w:type="dxa"/>
            <w:gridSpan w:val="18"/>
          </w:tcPr>
          <w:p w14:paraId="533B6B3C" w14:textId="77777777" w:rsidR="00A9436F" w:rsidRDefault="00A9436F" w:rsidP="00D44916">
            <w:pPr>
              <w:jc w:val="both"/>
            </w:pPr>
          </w:p>
        </w:tc>
      </w:tr>
      <w:tr w:rsidR="00A9436F" w14:paraId="6AC1D6E1" w14:textId="77777777" w:rsidTr="002342EE">
        <w:trPr>
          <w:gridBefore w:val="1"/>
          <w:gridAfter w:val="2"/>
          <w:wBefore w:w="64" w:type="dxa"/>
          <w:wAfter w:w="186" w:type="dxa"/>
        </w:trPr>
        <w:tc>
          <w:tcPr>
            <w:tcW w:w="6046" w:type="dxa"/>
            <w:gridSpan w:val="26"/>
          </w:tcPr>
          <w:p w14:paraId="3EC68451" w14:textId="77777777" w:rsidR="00A9436F" w:rsidRDefault="00A9436F" w:rsidP="00D44916">
            <w:pPr>
              <w:jc w:val="both"/>
            </w:pPr>
          </w:p>
        </w:tc>
        <w:tc>
          <w:tcPr>
            <w:tcW w:w="1757" w:type="dxa"/>
            <w:gridSpan w:val="13"/>
          </w:tcPr>
          <w:p w14:paraId="60CEE114" w14:textId="77777777" w:rsidR="00A9436F" w:rsidRDefault="00A9436F" w:rsidP="00D44916">
            <w:pPr>
              <w:jc w:val="both"/>
            </w:pPr>
          </w:p>
        </w:tc>
        <w:tc>
          <w:tcPr>
            <w:tcW w:w="2082" w:type="dxa"/>
            <w:gridSpan w:val="18"/>
          </w:tcPr>
          <w:p w14:paraId="7B9DAB4E" w14:textId="77777777" w:rsidR="00A9436F" w:rsidRDefault="00A9436F" w:rsidP="00D44916">
            <w:pPr>
              <w:jc w:val="both"/>
            </w:pPr>
          </w:p>
        </w:tc>
      </w:tr>
      <w:tr w:rsidR="00A9436F" w14:paraId="30B0A8CF" w14:textId="77777777" w:rsidTr="00A9436F">
        <w:trPr>
          <w:gridBefore w:val="1"/>
          <w:gridAfter w:val="2"/>
          <w:wBefore w:w="64" w:type="dxa"/>
          <w:wAfter w:w="186" w:type="dxa"/>
        </w:trPr>
        <w:tc>
          <w:tcPr>
            <w:tcW w:w="9885" w:type="dxa"/>
            <w:gridSpan w:val="57"/>
            <w:shd w:val="clear" w:color="auto" w:fill="F7CAAC"/>
          </w:tcPr>
          <w:p w14:paraId="5EC7C3D5"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77D20A79" w14:textId="77777777" w:rsidTr="006B529B">
        <w:trPr>
          <w:gridBefore w:val="1"/>
          <w:gridAfter w:val="2"/>
          <w:wBefore w:w="64" w:type="dxa"/>
          <w:wAfter w:w="186" w:type="dxa"/>
          <w:trHeight w:val="182"/>
        </w:trPr>
        <w:tc>
          <w:tcPr>
            <w:tcW w:w="9885" w:type="dxa"/>
            <w:gridSpan w:val="57"/>
            <w:tcBorders>
              <w:top w:val="nil"/>
            </w:tcBorders>
          </w:tcPr>
          <w:p w14:paraId="0448CC4B" w14:textId="46F78A2C" w:rsidR="00A9436F" w:rsidRPr="00830133" w:rsidRDefault="00A12E18" w:rsidP="00D44916">
            <w:pPr>
              <w:pStyle w:val="Zkladntext"/>
              <w:spacing w:before="60" w:after="60"/>
              <w:ind w:right="108"/>
            </w:pPr>
            <w:r w:rsidRPr="00A12E18">
              <w:rPr>
                <w:b/>
              </w:rPr>
              <w:t>Pokročilá laboratorní technika</w:t>
            </w:r>
            <w:r>
              <w:t xml:space="preserve"> (100% l)</w:t>
            </w:r>
          </w:p>
        </w:tc>
      </w:tr>
      <w:tr w:rsidR="00A9436F" w14:paraId="2BEBB669" w14:textId="77777777" w:rsidTr="00A9436F">
        <w:trPr>
          <w:gridBefore w:val="1"/>
          <w:gridAfter w:val="2"/>
          <w:wBefore w:w="64" w:type="dxa"/>
          <w:wAfter w:w="186" w:type="dxa"/>
        </w:trPr>
        <w:tc>
          <w:tcPr>
            <w:tcW w:w="9885" w:type="dxa"/>
            <w:gridSpan w:val="57"/>
            <w:shd w:val="clear" w:color="auto" w:fill="F7CAAC"/>
          </w:tcPr>
          <w:p w14:paraId="4FE8AAC2" w14:textId="77777777" w:rsidR="00A9436F" w:rsidRDefault="00A9436F" w:rsidP="00D44916">
            <w:pPr>
              <w:jc w:val="both"/>
            </w:pPr>
            <w:r>
              <w:rPr>
                <w:b/>
              </w:rPr>
              <w:t xml:space="preserve">Údaje o vzdělání na VŠ </w:t>
            </w:r>
          </w:p>
        </w:tc>
      </w:tr>
      <w:tr w:rsidR="00A9436F" w:rsidRPr="00D36DE9" w14:paraId="7AB5E3A9" w14:textId="77777777" w:rsidTr="00A9436F">
        <w:trPr>
          <w:gridBefore w:val="1"/>
          <w:gridAfter w:val="2"/>
          <w:wBefore w:w="64" w:type="dxa"/>
          <w:wAfter w:w="186" w:type="dxa"/>
          <w:trHeight w:val="306"/>
        </w:trPr>
        <w:tc>
          <w:tcPr>
            <w:tcW w:w="9885" w:type="dxa"/>
            <w:gridSpan w:val="57"/>
          </w:tcPr>
          <w:p w14:paraId="0CC19D22" w14:textId="77777777" w:rsidR="00A9436F" w:rsidRPr="00D36DE9" w:rsidRDefault="00A9436F" w:rsidP="006B529B">
            <w:pPr>
              <w:spacing w:before="60" w:after="60"/>
              <w:jc w:val="both"/>
              <w:rPr>
                <w:b/>
              </w:rPr>
            </w:pPr>
            <w:r>
              <w:t>2007</w:t>
            </w:r>
            <w:r w:rsidRPr="00D36DE9">
              <w:rPr>
                <w:rFonts w:eastAsia="Calibri"/>
              </w:rPr>
              <w:t xml:space="preserve">: </w:t>
            </w:r>
            <w:r w:rsidRPr="00D36DE9">
              <w:t>MU Brno, PřF, SP Chemie, obor Anorganická chemie, Ph.D.</w:t>
            </w:r>
          </w:p>
        </w:tc>
      </w:tr>
      <w:tr w:rsidR="00A9436F" w14:paraId="255B11AE" w14:textId="77777777" w:rsidTr="00A9436F">
        <w:trPr>
          <w:gridBefore w:val="1"/>
          <w:gridAfter w:val="2"/>
          <w:wBefore w:w="64" w:type="dxa"/>
          <w:wAfter w:w="186" w:type="dxa"/>
        </w:trPr>
        <w:tc>
          <w:tcPr>
            <w:tcW w:w="9885" w:type="dxa"/>
            <w:gridSpan w:val="57"/>
            <w:shd w:val="clear" w:color="auto" w:fill="F7CAAC"/>
          </w:tcPr>
          <w:p w14:paraId="2EEBC115" w14:textId="77777777" w:rsidR="00A9436F" w:rsidRDefault="00A9436F" w:rsidP="00D44916">
            <w:pPr>
              <w:jc w:val="both"/>
              <w:rPr>
                <w:b/>
              </w:rPr>
            </w:pPr>
            <w:r>
              <w:rPr>
                <w:b/>
              </w:rPr>
              <w:t>Údaje o odborném působení od absolvování VŠ</w:t>
            </w:r>
          </w:p>
        </w:tc>
      </w:tr>
      <w:tr w:rsidR="00A9436F" w14:paraId="07891999" w14:textId="77777777" w:rsidTr="00A9436F">
        <w:trPr>
          <w:gridBefore w:val="1"/>
          <w:gridAfter w:val="2"/>
          <w:wBefore w:w="64" w:type="dxa"/>
          <w:wAfter w:w="186" w:type="dxa"/>
          <w:trHeight w:val="1090"/>
        </w:trPr>
        <w:tc>
          <w:tcPr>
            <w:tcW w:w="9885" w:type="dxa"/>
            <w:gridSpan w:val="57"/>
          </w:tcPr>
          <w:p w14:paraId="31C20BE4" w14:textId="77777777" w:rsidR="00A9436F" w:rsidRPr="009F0C3E" w:rsidRDefault="00A9436F" w:rsidP="006B529B">
            <w:pPr>
              <w:autoSpaceDE w:val="0"/>
              <w:autoSpaceDN w:val="0"/>
              <w:adjustRightInd w:val="0"/>
              <w:spacing w:before="40" w:after="40"/>
              <w:jc w:val="both"/>
            </w:pPr>
            <w:r w:rsidRPr="009F0C3E">
              <w:t>2004 – 2005: ÚKZÚZ, Národní referenční laboratoř, regionální oddělení Brno, referent</w:t>
            </w:r>
          </w:p>
          <w:p w14:paraId="7C4EEED5" w14:textId="77777777" w:rsidR="00A9436F" w:rsidRPr="009F0C3E" w:rsidRDefault="00A9436F" w:rsidP="006B529B">
            <w:pPr>
              <w:spacing w:before="20" w:after="20"/>
              <w:jc w:val="both"/>
            </w:pPr>
            <w:r w:rsidRPr="009F0C3E">
              <w:t>2005 – 2007: MU Brno, PřF, Ústav fyzikální elektroniky, odborný pracovník</w:t>
            </w:r>
          </w:p>
          <w:p w14:paraId="7B2D6CBE" w14:textId="77777777" w:rsidR="00A9436F" w:rsidRPr="009F0C3E" w:rsidRDefault="00A9436F" w:rsidP="006B529B">
            <w:pPr>
              <w:spacing w:before="20" w:after="20"/>
              <w:jc w:val="both"/>
            </w:pPr>
            <w:r w:rsidRPr="009F0C3E">
              <w:t>2008 – 2013: UTB Zlín, FT, Ústav chemie, vědecko-výzkumný pracovník</w:t>
            </w:r>
          </w:p>
          <w:p w14:paraId="18B1AF89" w14:textId="77777777" w:rsidR="00A9436F" w:rsidRPr="009F0C3E" w:rsidRDefault="00A9436F" w:rsidP="006B529B">
            <w:pPr>
              <w:spacing w:before="20" w:after="20"/>
              <w:jc w:val="both"/>
            </w:pPr>
            <w:r w:rsidRPr="009F0C3E">
              <w:t>2008 – 2013: UTB Zlín, FT, Ústav chemie, vědecko-výzkumný pracovník s pedagogickou činností</w:t>
            </w:r>
          </w:p>
          <w:p w14:paraId="73A7CDA5" w14:textId="77777777" w:rsidR="00A9436F" w:rsidRDefault="00A9436F" w:rsidP="006B529B">
            <w:pPr>
              <w:spacing w:before="40" w:after="40"/>
              <w:jc w:val="both"/>
            </w:pPr>
            <w:r w:rsidRPr="009F0C3E">
              <w:t xml:space="preserve">2014 – </w:t>
            </w:r>
            <w:r>
              <w:t>dosud</w:t>
            </w:r>
            <w:r w:rsidRPr="009F0C3E">
              <w:t>: UTB Zlín, FT, Ústav chemie, odborný asistent</w:t>
            </w:r>
            <w:r>
              <w:t xml:space="preserve"> </w:t>
            </w:r>
          </w:p>
        </w:tc>
      </w:tr>
      <w:tr w:rsidR="00A9436F" w14:paraId="0925B8F4" w14:textId="77777777" w:rsidTr="00A9436F">
        <w:trPr>
          <w:gridBefore w:val="1"/>
          <w:gridAfter w:val="2"/>
          <w:wBefore w:w="64" w:type="dxa"/>
          <w:wAfter w:w="186" w:type="dxa"/>
          <w:trHeight w:val="250"/>
        </w:trPr>
        <w:tc>
          <w:tcPr>
            <w:tcW w:w="9885" w:type="dxa"/>
            <w:gridSpan w:val="57"/>
            <w:shd w:val="clear" w:color="auto" w:fill="F7CAAC"/>
          </w:tcPr>
          <w:p w14:paraId="31A7B05D" w14:textId="77777777" w:rsidR="00A9436F" w:rsidRDefault="00A9436F" w:rsidP="00D44916">
            <w:pPr>
              <w:jc w:val="both"/>
            </w:pPr>
            <w:r>
              <w:rPr>
                <w:b/>
              </w:rPr>
              <w:t>Zkušenosti s vedením kvalifikačních a rigorózních prací</w:t>
            </w:r>
          </w:p>
        </w:tc>
      </w:tr>
      <w:tr w:rsidR="00A9436F" w:rsidRPr="009F0C3E" w14:paraId="1C64B27C" w14:textId="77777777" w:rsidTr="00A9436F">
        <w:trPr>
          <w:gridBefore w:val="1"/>
          <w:gridAfter w:val="2"/>
          <w:wBefore w:w="64" w:type="dxa"/>
          <w:wAfter w:w="186" w:type="dxa"/>
          <w:trHeight w:val="184"/>
        </w:trPr>
        <w:tc>
          <w:tcPr>
            <w:tcW w:w="9885" w:type="dxa"/>
            <w:gridSpan w:val="57"/>
          </w:tcPr>
          <w:p w14:paraId="073521F7" w14:textId="77777777" w:rsidR="00A9436F" w:rsidRPr="009F0C3E" w:rsidRDefault="00A9436F" w:rsidP="006B529B">
            <w:pPr>
              <w:spacing w:before="40" w:after="40"/>
              <w:jc w:val="both"/>
            </w:pPr>
            <w:r w:rsidRPr="009F0C3E">
              <w:t xml:space="preserve">Počet obhájených prací, které vyučující vedl v období 2013 </w:t>
            </w:r>
            <w:r w:rsidRPr="009F0C3E">
              <w:rPr>
                <w:rFonts w:eastAsia="Calibri"/>
              </w:rPr>
              <w:t>–</w:t>
            </w:r>
            <w:r w:rsidRPr="009F0C3E">
              <w:t xml:space="preserve"> 2017: 1 BP, 3 DP.</w:t>
            </w:r>
          </w:p>
        </w:tc>
      </w:tr>
      <w:tr w:rsidR="00A9436F" w14:paraId="0AC3B33A" w14:textId="77777777" w:rsidTr="00A9436F">
        <w:trPr>
          <w:gridBefore w:val="1"/>
          <w:gridAfter w:val="2"/>
          <w:wBefore w:w="64" w:type="dxa"/>
          <w:wAfter w:w="186" w:type="dxa"/>
          <w:cantSplit/>
        </w:trPr>
        <w:tc>
          <w:tcPr>
            <w:tcW w:w="3332" w:type="dxa"/>
            <w:gridSpan w:val="13"/>
            <w:tcBorders>
              <w:top w:val="single" w:sz="12" w:space="0" w:color="auto"/>
            </w:tcBorders>
            <w:shd w:val="clear" w:color="auto" w:fill="F7CAAC"/>
          </w:tcPr>
          <w:p w14:paraId="5E2009E6" w14:textId="77777777" w:rsidR="00A9436F" w:rsidRDefault="00A9436F" w:rsidP="00D44916">
            <w:pPr>
              <w:jc w:val="both"/>
            </w:pPr>
            <w:r>
              <w:rPr>
                <w:b/>
              </w:rPr>
              <w:t xml:space="preserve">Obor habilitačního řízení </w:t>
            </w:r>
          </w:p>
        </w:tc>
        <w:tc>
          <w:tcPr>
            <w:tcW w:w="2244" w:type="dxa"/>
            <w:gridSpan w:val="9"/>
            <w:tcBorders>
              <w:top w:val="single" w:sz="12" w:space="0" w:color="auto"/>
            </w:tcBorders>
            <w:shd w:val="clear" w:color="auto" w:fill="F7CAAC"/>
          </w:tcPr>
          <w:p w14:paraId="0E28A801" w14:textId="77777777" w:rsidR="00A9436F" w:rsidRDefault="00A9436F" w:rsidP="00D44916">
            <w:pPr>
              <w:jc w:val="both"/>
            </w:pPr>
            <w:r>
              <w:rPr>
                <w:b/>
              </w:rPr>
              <w:t>Rok udělení hodnosti</w:t>
            </w:r>
          </w:p>
        </w:tc>
        <w:tc>
          <w:tcPr>
            <w:tcW w:w="2262" w:type="dxa"/>
            <w:gridSpan w:val="18"/>
            <w:tcBorders>
              <w:top w:val="single" w:sz="12" w:space="0" w:color="auto"/>
              <w:right w:val="single" w:sz="12" w:space="0" w:color="auto"/>
            </w:tcBorders>
            <w:shd w:val="clear" w:color="auto" w:fill="F7CAAC"/>
          </w:tcPr>
          <w:p w14:paraId="48C1F3F9" w14:textId="77777777" w:rsidR="00A9436F" w:rsidRDefault="00A9436F" w:rsidP="00D44916">
            <w:pPr>
              <w:jc w:val="both"/>
            </w:pPr>
            <w:r>
              <w:rPr>
                <w:b/>
              </w:rPr>
              <w:t>Řízení konáno na VŠ</w:t>
            </w:r>
          </w:p>
        </w:tc>
        <w:tc>
          <w:tcPr>
            <w:tcW w:w="2047" w:type="dxa"/>
            <w:gridSpan w:val="17"/>
            <w:tcBorders>
              <w:top w:val="single" w:sz="12" w:space="0" w:color="auto"/>
              <w:left w:val="single" w:sz="12" w:space="0" w:color="auto"/>
            </w:tcBorders>
            <w:shd w:val="clear" w:color="auto" w:fill="F7CAAC"/>
          </w:tcPr>
          <w:p w14:paraId="53B9677B" w14:textId="77777777" w:rsidR="00A9436F" w:rsidRDefault="00A9436F" w:rsidP="00D44916">
            <w:pPr>
              <w:jc w:val="both"/>
              <w:rPr>
                <w:b/>
              </w:rPr>
            </w:pPr>
            <w:r>
              <w:rPr>
                <w:b/>
              </w:rPr>
              <w:t>Ohlasy publikací</w:t>
            </w:r>
          </w:p>
        </w:tc>
      </w:tr>
      <w:tr w:rsidR="00A9436F" w14:paraId="2D258DC8" w14:textId="77777777" w:rsidTr="00A9436F">
        <w:trPr>
          <w:gridBefore w:val="1"/>
          <w:gridAfter w:val="2"/>
          <w:wBefore w:w="64" w:type="dxa"/>
          <w:wAfter w:w="186" w:type="dxa"/>
          <w:cantSplit/>
        </w:trPr>
        <w:tc>
          <w:tcPr>
            <w:tcW w:w="3332" w:type="dxa"/>
            <w:gridSpan w:val="13"/>
          </w:tcPr>
          <w:p w14:paraId="10BF6DDF" w14:textId="77777777" w:rsidR="00A9436F" w:rsidRPr="00F55552" w:rsidRDefault="00A9436F" w:rsidP="00D44916">
            <w:pPr>
              <w:jc w:val="both"/>
            </w:pPr>
            <w:r>
              <w:t>---</w:t>
            </w:r>
          </w:p>
        </w:tc>
        <w:tc>
          <w:tcPr>
            <w:tcW w:w="2244" w:type="dxa"/>
            <w:gridSpan w:val="9"/>
          </w:tcPr>
          <w:p w14:paraId="1AE6C786" w14:textId="77777777" w:rsidR="00A9436F" w:rsidRPr="00F55552" w:rsidRDefault="00A9436F" w:rsidP="00D44916">
            <w:pPr>
              <w:jc w:val="both"/>
            </w:pPr>
            <w:r>
              <w:t>---</w:t>
            </w:r>
          </w:p>
        </w:tc>
        <w:tc>
          <w:tcPr>
            <w:tcW w:w="2262" w:type="dxa"/>
            <w:gridSpan w:val="18"/>
            <w:tcBorders>
              <w:right w:val="single" w:sz="12" w:space="0" w:color="auto"/>
            </w:tcBorders>
          </w:tcPr>
          <w:p w14:paraId="22812C69" w14:textId="77777777" w:rsidR="00A9436F" w:rsidRPr="00F55552" w:rsidRDefault="00A9436F" w:rsidP="00D44916">
            <w:pPr>
              <w:jc w:val="both"/>
            </w:pPr>
            <w:r>
              <w:t>---</w:t>
            </w:r>
          </w:p>
        </w:tc>
        <w:tc>
          <w:tcPr>
            <w:tcW w:w="645" w:type="dxa"/>
            <w:gridSpan w:val="9"/>
            <w:tcBorders>
              <w:left w:val="single" w:sz="12" w:space="0" w:color="auto"/>
            </w:tcBorders>
            <w:shd w:val="clear" w:color="auto" w:fill="F7CAAC"/>
          </w:tcPr>
          <w:p w14:paraId="50916B9F" w14:textId="77777777" w:rsidR="00A9436F" w:rsidRDefault="00A9436F" w:rsidP="00D44916">
            <w:pPr>
              <w:jc w:val="both"/>
            </w:pPr>
            <w:r>
              <w:rPr>
                <w:b/>
              </w:rPr>
              <w:t>WOS</w:t>
            </w:r>
          </w:p>
        </w:tc>
        <w:tc>
          <w:tcPr>
            <w:tcW w:w="701" w:type="dxa"/>
            <w:gridSpan w:val="6"/>
            <w:shd w:val="clear" w:color="auto" w:fill="F7CAAC"/>
          </w:tcPr>
          <w:p w14:paraId="75DA846E" w14:textId="77777777" w:rsidR="00A9436F" w:rsidRDefault="00A9436F" w:rsidP="00D44916">
            <w:pPr>
              <w:jc w:val="both"/>
              <w:rPr>
                <w:sz w:val="18"/>
              </w:rPr>
            </w:pPr>
            <w:r>
              <w:rPr>
                <w:b/>
                <w:sz w:val="18"/>
              </w:rPr>
              <w:t>Scopus</w:t>
            </w:r>
          </w:p>
        </w:tc>
        <w:tc>
          <w:tcPr>
            <w:tcW w:w="701" w:type="dxa"/>
            <w:gridSpan w:val="2"/>
            <w:shd w:val="clear" w:color="auto" w:fill="F7CAAC"/>
          </w:tcPr>
          <w:p w14:paraId="5B176FB6" w14:textId="77777777" w:rsidR="00A9436F" w:rsidRDefault="00A9436F" w:rsidP="00D44916">
            <w:pPr>
              <w:jc w:val="both"/>
            </w:pPr>
            <w:r>
              <w:rPr>
                <w:b/>
                <w:sz w:val="18"/>
              </w:rPr>
              <w:t>ostatní</w:t>
            </w:r>
          </w:p>
        </w:tc>
      </w:tr>
      <w:tr w:rsidR="00A9436F" w:rsidRPr="009F0C3E" w14:paraId="4BE808F9" w14:textId="77777777" w:rsidTr="00A9436F">
        <w:trPr>
          <w:gridBefore w:val="1"/>
          <w:gridAfter w:val="2"/>
          <w:wBefore w:w="64" w:type="dxa"/>
          <w:wAfter w:w="186" w:type="dxa"/>
          <w:cantSplit/>
          <w:trHeight w:val="70"/>
        </w:trPr>
        <w:tc>
          <w:tcPr>
            <w:tcW w:w="3332" w:type="dxa"/>
            <w:gridSpan w:val="13"/>
            <w:shd w:val="clear" w:color="auto" w:fill="F7CAAC"/>
          </w:tcPr>
          <w:p w14:paraId="14BD0461" w14:textId="77777777" w:rsidR="00A9436F" w:rsidRDefault="00A9436F" w:rsidP="00D44916">
            <w:pPr>
              <w:jc w:val="both"/>
            </w:pPr>
            <w:r>
              <w:rPr>
                <w:b/>
              </w:rPr>
              <w:t>Obor jmenovacího řízení</w:t>
            </w:r>
          </w:p>
        </w:tc>
        <w:tc>
          <w:tcPr>
            <w:tcW w:w="2244" w:type="dxa"/>
            <w:gridSpan w:val="9"/>
            <w:shd w:val="clear" w:color="auto" w:fill="F7CAAC"/>
          </w:tcPr>
          <w:p w14:paraId="325DC518" w14:textId="77777777" w:rsidR="00A9436F" w:rsidRDefault="00A9436F" w:rsidP="00D44916">
            <w:pPr>
              <w:jc w:val="both"/>
            </w:pPr>
            <w:r>
              <w:rPr>
                <w:b/>
              </w:rPr>
              <w:t>Rok udělení hodnosti</w:t>
            </w:r>
          </w:p>
        </w:tc>
        <w:tc>
          <w:tcPr>
            <w:tcW w:w="2262" w:type="dxa"/>
            <w:gridSpan w:val="18"/>
            <w:tcBorders>
              <w:right w:val="single" w:sz="12" w:space="0" w:color="auto"/>
            </w:tcBorders>
            <w:shd w:val="clear" w:color="auto" w:fill="F7CAAC"/>
          </w:tcPr>
          <w:p w14:paraId="525F0AFA" w14:textId="77777777" w:rsidR="00A9436F" w:rsidRDefault="00A9436F" w:rsidP="00D44916">
            <w:pPr>
              <w:jc w:val="both"/>
            </w:pPr>
            <w:r>
              <w:rPr>
                <w:b/>
              </w:rPr>
              <w:t>Řízení konáno na VŠ</w:t>
            </w:r>
          </w:p>
        </w:tc>
        <w:tc>
          <w:tcPr>
            <w:tcW w:w="645" w:type="dxa"/>
            <w:gridSpan w:val="9"/>
            <w:vMerge w:val="restart"/>
            <w:tcBorders>
              <w:left w:val="single" w:sz="12" w:space="0" w:color="auto"/>
            </w:tcBorders>
          </w:tcPr>
          <w:p w14:paraId="2334E9D2" w14:textId="77777777" w:rsidR="00A9436F" w:rsidRPr="009F0C3E" w:rsidRDefault="00A9436F" w:rsidP="00D44916">
            <w:pPr>
              <w:jc w:val="both"/>
              <w:rPr>
                <w:b/>
              </w:rPr>
            </w:pPr>
            <w:r w:rsidRPr="009F0C3E">
              <w:rPr>
                <w:b/>
              </w:rPr>
              <w:t>15</w:t>
            </w:r>
          </w:p>
        </w:tc>
        <w:tc>
          <w:tcPr>
            <w:tcW w:w="701" w:type="dxa"/>
            <w:gridSpan w:val="6"/>
            <w:vMerge w:val="restart"/>
          </w:tcPr>
          <w:p w14:paraId="3FFADE54" w14:textId="77777777" w:rsidR="00A9436F" w:rsidRPr="009F0C3E" w:rsidRDefault="00A9436F" w:rsidP="00D44916">
            <w:pPr>
              <w:jc w:val="both"/>
              <w:rPr>
                <w:b/>
              </w:rPr>
            </w:pPr>
            <w:r w:rsidRPr="009F0C3E">
              <w:rPr>
                <w:b/>
              </w:rPr>
              <w:t>15</w:t>
            </w:r>
          </w:p>
        </w:tc>
        <w:tc>
          <w:tcPr>
            <w:tcW w:w="701" w:type="dxa"/>
            <w:gridSpan w:val="2"/>
            <w:vMerge w:val="restart"/>
          </w:tcPr>
          <w:p w14:paraId="16300978" w14:textId="77777777" w:rsidR="00A9436F" w:rsidRPr="009F0C3E" w:rsidRDefault="00A9436F" w:rsidP="00D44916">
            <w:pPr>
              <w:jc w:val="both"/>
              <w:rPr>
                <w:b/>
                <w:sz w:val="18"/>
                <w:szCs w:val="18"/>
              </w:rPr>
            </w:pPr>
            <w:r>
              <w:rPr>
                <w:b/>
                <w:sz w:val="18"/>
                <w:szCs w:val="18"/>
              </w:rPr>
              <w:t>neevid.</w:t>
            </w:r>
          </w:p>
        </w:tc>
      </w:tr>
      <w:tr w:rsidR="00A9436F" w14:paraId="615E366D" w14:textId="77777777" w:rsidTr="00A9436F">
        <w:trPr>
          <w:gridBefore w:val="1"/>
          <w:gridAfter w:val="2"/>
          <w:wBefore w:w="64" w:type="dxa"/>
          <w:wAfter w:w="186" w:type="dxa"/>
          <w:trHeight w:val="205"/>
        </w:trPr>
        <w:tc>
          <w:tcPr>
            <w:tcW w:w="3332" w:type="dxa"/>
            <w:gridSpan w:val="13"/>
          </w:tcPr>
          <w:p w14:paraId="1FAD2422" w14:textId="77777777" w:rsidR="00A9436F" w:rsidRPr="00F55552" w:rsidRDefault="00A9436F" w:rsidP="00D44916">
            <w:pPr>
              <w:jc w:val="both"/>
            </w:pPr>
            <w:r>
              <w:t>---</w:t>
            </w:r>
          </w:p>
        </w:tc>
        <w:tc>
          <w:tcPr>
            <w:tcW w:w="2244" w:type="dxa"/>
            <w:gridSpan w:val="9"/>
          </w:tcPr>
          <w:p w14:paraId="504FE080" w14:textId="77777777" w:rsidR="00A9436F" w:rsidRDefault="00A9436F" w:rsidP="00D44916">
            <w:pPr>
              <w:jc w:val="both"/>
            </w:pPr>
            <w:r>
              <w:t>---</w:t>
            </w:r>
          </w:p>
        </w:tc>
        <w:tc>
          <w:tcPr>
            <w:tcW w:w="2262" w:type="dxa"/>
            <w:gridSpan w:val="18"/>
            <w:tcBorders>
              <w:right w:val="single" w:sz="12" w:space="0" w:color="auto"/>
            </w:tcBorders>
          </w:tcPr>
          <w:p w14:paraId="23647887" w14:textId="77777777" w:rsidR="00A9436F" w:rsidRDefault="00A9436F" w:rsidP="00D44916">
            <w:pPr>
              <w:jc w:val="both"/>
            </w:pPr>
            <w:r>
              <w:t>---</w:t>
            </w:r>
          </w:p>
        </w:tc>
        <w:tc>
          <w:tcPr>
            <w:tcW w:w="645" w:type="dxa"/>
            <w:gridSpan w:val="9"/>
            <w:vMerge/>
            <w:tcBorders>
              <w:left w:val="single" w:sz="12" w:space="0" w:color="auto"/>
            </w:tcBorders>
            <w:vAlign w:val="center"/>
          </w:tcPr>
          <w:p w14:paraId="60708757" w14:textId="77777777" w:rsidR="00A9436F" w:rsidRDefault="00A9436F" w:rsidP="00D44916">
            <w:pPr>
              <w:rPr>
                <w:b/>
              </w:rPr>
            </w:pPr>
          </w:p>
        </w:tc>
        <w:tc>
          <w:tcPr>
            <w:tcW w:w="701" w:type="dxa"/>
            <w:gridSpan w:val="6"/>
            <w:vMerge/>
            <w:vAlign w:val="center"/>
          </w:tcPr>
          <w:p w14:paraId="58050C91" w14:textId="77777777" w:rsidR="00A9436F" w:rsidRDefault="00A9436F" w:rsidP="00D44916">
            <w:pPr>
              <w:rPr>
                <w:b/>
              </w:rPr>
            </w:pPr>
          </w:p>
        </w:tc>
        <w:tc>
          <w:tcPr>
            <w:tcW w:w="701" w:type="dxa"/>
            <w:gridSpan w:val="2"/>
            <w:vMerge/>
            <w:vAlign w:val="center"/>
          </w:tcPr>
          <w:p w14:paraId="54BFE919" w14:textId="77777777" w:rsidR="00A9436F" w:rsidRDefault="00A9436F" w:rsidP="00D44916">
            <w:pPr>
              <w:rPr>
                <w:b/>
              </w:rPr>
            </w:pPr>
          </w:p>
        </w:tc>
      </w:tr>
      <w:tr w:rsidR="00A9436F" w14:paraId="181D0A1B" w14:textId="77777777" w:rsidTr="00A9436F">
        <w:trPr>
          <w:gridBefore w:val="1"/>
          <w:gridAfter w:val="2"/>
          <w:wBefore w:w="64" w:type="dxa"/>
          <w:wAfter w:w="186" w:type="dxa"/>
        </w:trPr>
        <w:tc>
          <w:tcPr>
            <w:tcW w:w="9885" w:type="dxa"/>
            <w:gridSpan w:val="57"/>
            <w:shd w:val="clear" w:color="auto" w:fill="F7CAAC"/>
          </w:tcPr>
          <w:p w14:paraId="765AE556"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0DB7550C" w14:textId="77777777" w:rsidTr="00A9436F">
        <w:trPr>
          <w:gridBefore w:val="1"/>
          <w:gridAfter w:val="2"/>
          <w:wBefore w:w="64" w:type="dxa"/>
          <w:wAfter w:w="186" w:type="dxa"/>
          <w:trHeight w:val="283"/>
        </w:trPr>
        <w:tc>
          <w:tcPr>
            <w:tcW w:w="9885" w:type="dxa"/>
            <w:gridSpan w:val="57"/>
          </w:tcPr>
          <w:p w14:paraId="2D197D02" w14:textId="77777777" w:rsidR="00A9436F" w:rsidRPr="001A5D09" w:rsidRDefault="00A9436F" w:rsidP="00D44916">
            <w:pPr>
              <w:spacing w:before="60" w:after="100"/>
              <w:jc w:val="both"/>
            </w:pPr>
            <w:r w:rsidRPr="001A5D09">
              <w:t xml:space="preserve">BABJAKOVÁ, E., BRANNÁ, P., KUCZYŃSKA, M., ROUCHAL, M., PRUCKOVÁ, Z., </w:t>
            </w:r>
            <w:r w:rsidRPr="001A5D09">
              <w:rPr>
                <w:b/>
              </w:rPr>
              <w:t>DASTYCHOVÁ, L. (15%)</w:t>
            </w:r>
            <w:r w:rsidRPr="001A5D09">
              <w:t xml:space="preserve">, VÍCHA, J., VÍCHA, R.: An adamantane-based disubstituted binding motif with picomolar dissociation constants for cucurbit[n]urils in water and related quaternary assemblies. </w:t>
            </w:r>
            <w:r w:rsidRPr="001A5D09">
              <w:rPr>
                <w:i/>
              </w:rPr>
              <w:t xml:space="preserve">RSC Advances: </w:t>
            </w:r>
            <w:r>
              <w:rPr>
                <w:i/>
              </w:rPr>
              <w:t>A</w:t>
            </w:r>
            <w:r w:rsidRPr="001A5D09">
              <w:rPr>
                <w:i/>
              </w:rPr>
              <w:t xml:space="preserve">n </w:t>
            </w:r>
            <w:r>
              <w:rPr>
                <w:i/>
              </w:rPr>
              <w:t>International J</w:t>
            </w:r>
            <w:r w:rsidRPr="001A5D09">
              <w:rPr>
                <w:i/>
              </w:rPr>
              <w:t xml:space="preserve">ournal to </w:t>
            </w:r>
            <w:r>
              <w:rPr>
                <w:i/>
              </w:rPr>
              <w:t>F</w:t>
            </w:r>
            <w:r w:rsidRPr="001A5D09">
              <w:rPr>
                <w:i/>
              </w:rPr>
              <w:t xml:space="preserve">urther the </w:t>
            </w:r>
            <w:r>
              <w:rPr>
                <w:i/>
              </w:rPr>
              <w:t>C</w:t>
            </w:r>
            <w:r w:rsidRPr="001A5D09">
              <w:rPr>
                <w:i/>
              </w:rPr>
              <w:t xml:space="preserve">hemical </w:t>
            </w:r>
            <w:r>
              <w:rPr>
                <w:i/>
              </w:rPr>
              <w:t>S</w:t>
            </w:r>
            <w:r w:rsidRPr="001A5D09">
              <w:rPr>
                <w:i/>
              </w:rPr>
              <w:t>ciences</w:t>
            </w:r>
            <w:r w:rsidRPr="001A5D09">
              <w:t xml:space="preserve"> 107, 105146-105153, </w:t>
            </w:r>
            <w:r w:rsidRPr="001A5D09">
              <w:rPr>
                <w:b/>
              </w:rPr>
              <w:t>2016</w:t>
            </w:r>
            <w:r w:rsidRPr="001A5D09">
              <w:t xml:space="preserve">. ISSN 2046-2069. </w:t>
            </w:r>
          </w:p>
          <w:p w14:paraId="45DD8F57" w14:textId="77777777" w:rsidR="00A9436F" w:rsidRPr="001A5D09" w:rsidRDefault="00A9436F" w:rsidP="00D44916">
            <w:pPr>
              <w:spacing w:after="100"/>
              <w:jc w:val="both"/>
            </w:pPr>
            <w:r>
              <w:t xml:space="preserve">KULKARNI, S.G., </w:t>
            </w:r>
            <w:r w:rsidRPr="001A5D09">
              <w:t xml:space="preserve">PRUCKOVÁ, Z., ROUCHAL, M., </w:t>
            </w:r>
            <w:r w:rsidRPr="001A5D09">
              <w:rPr>
                <w:b/>
              </w:rPr>
              <w:t>DASTYCHOVÁ, L. (23%)</w:t>
            </w:r>
            <w:r w:rsidRPr="001A5D09">
              <w:t xml:space="preserve">, VÍCHA, R.: Adamantylated trisimidazolium-based tritopic guests and their binding properties towards cucurbit[7]uril and beta-cyclodextrin. </w:t>
            </w:r>
            <w:r w:rsidRPr="001A5D09">
              <w:rPr>
                <w:i/>
              </w:rPr>
              <w:t>Journal of Inclusion Phenomena and Macrocyclic Chemistry</w:t>
            </w:r>
            <w:r w:rsidRPr="001A5D09">
              <w:t xml:space="preserve"> 84, 11-20, </w:t>
            </w:r>
            <w:r w:rsidRPr="001A5D09">
              <w:rPr>
                <w:b/>
              </w:rPr>
              <w:t>2016</w:t>
            </w:r>
            <w:r w:rsidRPr="001A5D09">
              <w:t xml:space="preserve">. ISSN 0923-0750. </w:t>
            </w:r>
          </w:p>
          <w:p w14:paraId="5FD0DFBC" w14:textId="77777777" w:rsidR="00A9436F" w:rsidRPr="001A5D09" w:rsidRDefault="00A9436F" w:rsidP="00D44916">
            <w:pPr>
              <w:spacing w:after="100"/>
              <w:jc w:val="both"/>
            </w:pPr>
            <w:r w:rsidRPr="001A5D09">
              <w:t xml:space="preserve">BABJAKOVÁ, E., </w:t>
            </w:r>
            <w:r w:rsidRPr="001A5D09">
              <w:rPr>
                <w:b/>
              </w:rPr>
              <w:t>DASTYCHOVÁ, L. (45%)</w:t>
            </w:r>
            <w:r w:rsidRPr="001A5D09">
              <w:t xml:space="preserve">, HANULÍKOVÁ, B., KUŘITKA, I., NEČAS, M., VAŠKOVÁ, H., VÍCHA, R.: Synthesis, molecular structure and vibrational spectra of 1,3-bis(1-adamantyl)-2-phenylpropan-1,3-diones. </w:t>
            </w:r>
            <w:r w:rsidRPr="001A5D09">
              <w:rPr>
                <w:i/>
              </w:rPr>
              <w:t>Journal of Molecular Structure</w:t>
            </w:r>
            <w:r w:rsidRPr="001A5D09">
              <w:t xml:space="preserve"> 1085, 207-214, </w:t>
            </w:r>
            <w:r w:rsidRPr="001A5D09">
              <w:rPr>
                <w:b/>
              </w:rPr>
              <w:t>2015</w:t>
            </w:r>
            <w:r w:rsidRPr="001A5D09">
              <w:t xml:space="preserve">. ISSN 0022-2860. </w:t>
            </w:r>
          </w:p>
          <w:p w14:paraId="6B24150C" w14:textId="77777777" w:rsidR="00A9436F" w:rsidRDefault="00A9436F" w:rsidP="00D44916">
            <w:pPr>
              <w:spacing w:after="100"/>
              <w:jc w:val="both"/>
            </w:pPr>
            <w:r w:rsidRPr="001A5D09">
              <w:t xml:space="preserve">BRANNÁ, P., ROUCHAL, M., PRUCKOVÁ, Z., </w:t>
            </w:r>
            <w:r>
              <w:rPr>
                <w:b/>
              </w:rPr>
              <w:t>DASTYCHOVÁ, L. (18</w:t>
            </w:r>
            <w:r w:rsidRPr="001A5D09">
              <w:rPr>
                <w:b/>
              </w:rPr>
              <w:t>%)</w:t>
            </w:r>
            <w:r w:rsidRPr="001A5D09">
              <w:t xml:space="preserve">, LENOBEL, R., POSPÍŠIL, T., MALÁČ, K., VÍCHA, R.: Rotaxanes </w:t>
            </w:r>
            <w:r>
              <w:t>c</w:t>
            </w:r>
            <w:r w:rsidRPr="001A5D09">
              <w:t xml:space="preserve">apped with </w:t>
            </w:r>
            <w:r>
              <w:t>h</w:t>
            </w:r>
            <w:r w:rsidRPr="001A5D09">
              <w:t xml:space="preserve">ost </w:t>
            </w:r>
            <w:r>
              <w:t>m</w:t>
            </w:r>
            <w:r w:rsidRPr="001A5D09">
              <w:t xml:space="preserve">olecules: Supramolecular </w:t>
            </w:r>
            <w:r>
              <w:t>b</w:t>
            </w:r>
            <w:r w:rsidRPr="001A5D09">
              <w:t xml:space="preserve">ehavior of </w:t>
            </w:r>
            <w:r>
              <w:t>a</w:t>
            </w:r>
            <w:r w:rsidRPr="001A5D09">
              <w:t xml:space="preserve">damantylated </w:t>
            </w:r>
            <w:r>
              <w:t>b</w:t>
            </w:r>
            <w:r w:rsidRPr="001A5D09">
              <w:t xml:space="preserve">isimidazolium </w:t>
            </w:r>
            <w:r>
              <w:t>s</w:t>
            </w:r>
            <w:r w:rsidRPr="001A5D09">
              <w:t xml:space="preserve">alts </w:t>
            </w:r>
            <w:r>
              <w:t>co</w:t>
            </w:r>
            <w:r w:rsidRPr="001A5D09">
              <w:t xml:space="preserve">ntaining a </w:t>
            </w:r>
            <w:r>
              <w:t>b</w:t>
            </w:r>
            <w:r w:rsidRPr="001A5D09">
              <w:t xml:space="preserve">iphenyl </w:t>
            </w:r>
            <w:r>
              <w:t>c</w:t>
            </w:r>
            <w:r w:rsidRPr="001A5D09">
              <w:t xml:space="preserve">enterpiece. </w:t>
            </w:r>
            <w:r w:rsidRPr="001A5D09">
              <w:rPr>
                <w:i/>
              </w:rPr>
              <w:t>Chemistry - A European Journal</w:t>
            </w:r>
            <w:r w:rsidRPr="001A5D09">
              <w:t xml:space="preserve"> 21, 11712-11718, </w:t>
            </w:r>
            <w:r w:rsidRPr="001A5D09">
              <w:rPr>
                <w:b/>
              </w:rPr>
              <w:t>2015</w:t>
            </w:r>
            <w:r w:rsidRPr="001A5D09">
              <w:t>. ISSN 09</w:t>
            </w:r>
            <w:r>
              <w:t xml:space="preserve">47-6539. </w:t>
            </w:r>
          </w:p>
          <w:p w14:paraId="624860D2" w14:textId="77777777" w:rsidR="00A9436F" w:rsidRDefault="00A9436F" w:rsidP="00D44916">
            <w:pPr>
              <w:spacing w:after="100"/>
              <w:jc w:val="both"/>
              <w:rPr>
                <w:b/>
              </w:rPr>
            </w:pPr>
            <w:r w:rsidRPr="001A5D09">
              <w:t xml:space="preserve">BABJAKOVÁ, E., HANULÍKOVÁ, B., </w:t>
            </w:r>
            <w:r w:rsidRPr="001A5D09">
              <w:rPr>
                <w:b/>
              </w:rPr>
              <w:t>DASTYCHOVÁ, L. (35%)</w:t>
            </w:r>
            <w:r w:rsidRPr="001A5D09">
              <w:t xml:space="preserve">, KUŘITKA, I., NEČAS, M., VÍCHA, R.: Conformational dimorphism of isochroman-1-ones in the solid state. </w:t>
            </w:r>
            <w:r w:rsidRPr="001A5D09">
              <w:rPr>
                <w:i/>
              </w:rPr>
              <w:t>Journal of Molecular Structure</w:t>
            </w:r>
            <w:r w:rsidRPr="001A5D09">
              <w:t xml:space="preserve"> 1078, 106-113, </w:t>
            </w:r>
            <w:r w:rsidRPr="001A5D09">
              <w:rPr>
                <w:b/>
              </w:rPr>
              <w:t>2014</w:t>
            </w:r>
            <w:r w:rsidRPr="001A5D09">
              <w:t xml:space="preserve">. ISSN 0022-2860. </w:t>
            </w:r>
          </w:p>
        </w:tc>
      </w:tr>
      <w:tr w:rsidR="00A9436F" w14:paraId="227906D6" w14:textId="77777777" w:rsidTr="00A9436F">
        <w:trPr>
          <w:gridBefore w:val="1"/>
          <w:gridAfter w:val="2"/>
          <w:wBefore w:w="64" w:type="dxa"/>
          <w:wAfter w:w="186" w:type="dxa"/>
          <w:trHeight w:val="218"/>
        </w:trPr>
        <w:tc>
          <w:tcPr>
            <w:tcW w:w="9885" w:type="dxa"/>
            <w:gridSpan w:val="57"/>
            <w:shd w:val="clear" w:color="auto" w:fill="F7CAAC"/>
          </w:tcPr>
          <w:p w14:paraId="4D467165" w14:textId="77777777" w:rsidR="00A9436F" w:rsidRDefault="00A9436F" w:rsidP="00D44916">
            <w:pPr>
              <w:rPr>
                <w:b/>
              </w:rPr>
            </w:pPr>
            <w:r>
              <w:rPr>
                <w:b/>
              </w:rPr>
              <w:t>Působení v zahraničí</w:t>
            </w:r>
          </w:p>
        </w:tc>
      </w:tr>
      <w:tr w:rsidR="00A9436F" w:rsidRPr="00F80186" w14:paraId="565963F5" w14:textId="77777777" w:rsidTr="00A9436F">
        <w:trPr>
          <w:gridBefore w:val="1"/>
          <w:gridAfter w:val="2"/>
          <w:wBefore w:w="64" w:type="dxa"/>
          <w:wAfter w:w="186" w:type="dxa"/>
          <w:trHeight w:val="328"/>
        </w:trPr>
        <w:tc>
          <w:tcPr>
            <w:tcW w:w="9885" w:type="dxa"/>
            <w:gridSpan w:val="57"/>
          </w:tcPr>
          <w:p w14:paraId="1807FCBD" w14:textId="77777777" w:rsidR="00A9436F" w:rsidRDefault="00A9436F" w:rsidP="00D44916">
            <w:pPr>
              <w:rPr>
                <w:b/>
              </w:rPr>
            </w:pPr>
            <w:r w:rsidRPr="00F80186">
              <w:rPr>
                <w:rFonts w:ascii="TimesNewRomanPSMT" w:eastAsia="Calibri" w:hAnsi="TimesNewRomanPSMT" w:cs="TimesNewRomanPSMT"/>
                <w:b/>
                <w:sz w:val="22"/>
                <w:szCs w:val="22"/>
              </w:rPr>
              <w:t>---</w:t>
            </w:r>
          </w:p>
          <w:p w14:paraId="05778C98" w14:textId="77777777" w:rsidR="00A9436F" w:rsidRPr="00F80186" w:rsidRDefault="00A9436F" w:rsidP="00D44916">
            <w:pPr>
              <w:rPr>
                <w:b/>
              </w:rPr>
            </w:pPr>
          </w:p>
        </w:tc>
      </w:tr>
      <w:tr w:rsidR="00A9436F" w14:paraId="176F121B" w14:textId="77777777" w:rsidTr="00A9436F">
        <w:trPr>
          <w:gridBefore w:val="1"/>
          <w:gridAfter w:val="2"/>
          <w:wBefore w:w="64" w:type="dxa"/>
          <w:wAfter w:w="186" w:type="dxa"/>
          <w:cantSplit/>
          <w:trHeight w:val="470"/>
        </w:trPr>
        <w:tc>
          <w:tcPr>
            <w:tcW w:w="2501" w:type="dxa"/>
            <w:gridSpan w:val="4"/>
            <w:shd w:val="clear" w:color="auto" w:fill="F7CAAC"/>
          </w:tcPr>
          <w:p w14:paraId="3E5C8572" w14:textId="77777777" w:rsidR="00A9436F" w:rsidRDefault="00A9436F" w:rsidP="00D44916">
            <w:pPr>
              <w:jc w:val="both"/>
              <w:rPr>
                <w:b/>
              </w:rPr>
            </w:pPr>
            <w:r>
              <w:rPr>
                <w:b/>
              </w:rPr>
              <w:t xml:space="preserve">Podpis </w:t>
            </w:r>
          </w:p>
        </w:tc>
        <w:tc>
          <w:tcPr>
            <w:tcW w:w="4541" w:type="dxa"/>
            <w:gridSpan w:val="27"/>
          </w:tcPr>
          <w:p w14:paraId="7E783F47" w14:textId="77777777" w:rsidR="00A9436F" w:rsidRDefault="00A9436F" w:rsidP="00D44916">
            <w:pPr>
              <w:jc w:val="both"/>
            </w:pPr>
          </w:p>
        </w:tc>
        <w:tc>
          <w:tcPr>
            <w:tcW w:w="796" w:type="dxa"/>
            <w:gridSpan w:val="9"/>
            <w:shd w:val="clear" w:color="auto" w:fill="F7CAAC"/>
          </w:tcPr>
          <w:p w14:paraId="662070F7" w14:textId="77777777" w:rsidR="00A9436F" w:rsidRDefault="00A9436F" w:rsidP="00D44916">
            <w:pPr>
              <w:jc w:val="both"/>
            </w:pPr>
            <w:r>
              <w:rPr>
                <w:b/>
              </w:rPr>
              <w:t>datum</w:t>
            </w:r>
          </w:p>
        </w:tc>
        <w:tc>
          <w:tcPr>
            <w:tcW w:w="2047" w:type="dxa"/>
            <w:gridSpan w:val="17"/>
          </w:tcPr>
          <w:p w14:paraId="059A9C69" w14:textId="77777777" w:rsidR="00A9436F" w:rsidRDefault="00A9436F" w:rsidP="00D44916">
            <w:pPr>
              <w:jc w:val="both"/>
            </w:pPr>
          </w:p>
        </w:tc>
      </w:tr>
      <w:tr w:rsidR="00A9436F" w14:paraId="45281799" w14:textId="77777777" w:rsidTr="00A9436F">
        <w:trPr>
          <w:gridAfter w:val="2"/>
          <w:wAfter w:w="186" w:type="dxa"/>
        </w:trPr>
        <w:tc>
          <w:tcPr>
            <w:tcW w:w="9949" w:type="dxa"/>
            <w:gridSpan w:val="58"/>
            <w:tcBorders>
              <w:top w:val="single" w:sz="4" w:space="0" w:color="auto"/>
              <w:left w:val="single" w:sz="4" w:space="0" w:color="auto"/>
              <w:bottom w:val="double" w:sz="4" w:space="0" w:color="auto"/>
              <w:right w:val="single" w:sz="4" w:space="0" w:color="auto"/>
            </w:tcBorders>
            <w:shd w:val="clear" w:color="auto" w:fill="BDD6EE"/>
          </w:tcPr>
          <w:p w14:paraId="1B1664DC" w14:textId="77777777" w:rsidR="00A9436F" w:rsidRPr="00A65B40" w:rsidRDefault="00A9436F" w:rsidP="00D44916">
            <w:pPr>
              <w:jc w:val="both"/>
              <w:rPr>
                <w:b/>
                <w:sz w:val="28"/>
              </w:rPr>
            </w:pPr>
            <w:r>
              <w:lastRenderedPageBreak/>
              <w:br w:type="page"/>
            </w:r>
            <w:r>
              <w:rPr>
                <w:b/>
                <w:sz w:val="28"/>
              </w:rPr>
              <w:t>C-I – Personální zabezpečení</w:t>
            </w:r>
          </w:p>
        </w:tc>
      </w:tr>
      <w:tr w:rsidR="00A9436F" w14:paraId="61D81A16"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double" w:sz="4" w:space="0" w:color="00000A"/>
              <w:left w:val="single" w:sz="4" w:space="0" w:color="00000A"/>
              <w:bottom w:val="single" w:sz="4" w:space="0" w:color="00000A"/>
              <w:right w:val="single" w:sz="4" w:space="0" w:color="00000A"/>
            </w:tcBorders>
            <w:shd w:val="clear" w:color="auto" w:fill="F7CAAC"/>
          </w:tcPr>
          <w:p w14:paraId="2E1E33F5" w14:textId="77777777" w:rsidR="00A9436F" w:rsidRDefault="00A9436F" w:rsidP="00D44916">
            <w:pPr>
              <w:jc w:val="both"/>
            </w:pPr>
            <w:r>
              <w:rPr>
                <w:b/>
              </w:rPr>
              <w:t>Vysoká škola</w:t>
            </w:r>
          </w:p>
        </w:tc>
        <w:tc>
          <w:tcPr>
            <w:tcW w:w="7384" w:type="dxa"/>
            <w:gridSpan w:val="53"/>
            <w:tcBorders>
              <w:top w:val="single" w:sz="4" w:space="0" w:color="00000A"/>
              <w:left w:val="single" w:sz="4" w:space="0" w:color="00000A"/>
              <w:bottom w:val="single" w:sz="4" w:space="0" w:color="00000A"/>
              <w:right w:val="single" w:sz="4" w:space="0" w:color="00000A"/>
            </w:tcBorders>
            <w:shd w:val="clear" w:color="auto" w:fill="auto"/>
          </w:tcPr>
          <w:p w14:paraId="57BBFCA5" w14:textId="77777777" w:rsidR="00A9436F" w:rsidRDefault="00A9436F" w:rsidP="00D44916">
            <w:pPr>
              <w:jc w:val="both"/>
            </w:pPr>
            <w:r>
              <w:t>Univerzita Tomáše Bati ve Zlíně</w:t>
            </w:r>
          </w:p>
        </w:tc>
      </w:tr>
      <w:tr w:rsidR="00A9436F" w14:paraId="2F6A4B19"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3A6D9728" w14:textId="77777777" w:rsidR="00A9436F" w:rsidRDefault="00A9436F" w:rsidP="00D44916">
            <w:pPr>
              <w:jc w:val="both"/>
            </w:pPr>
            <w:r>
              <w:rPr>
                <w:b/>
              </w:rPr>
              <w:t>Součást vysoké školy</w:t>
            </w:r>
          </w:p>
        </w:tc>
        <w:tc>
          <w:tcPr>
            <w:tcW w:w="7384" w:type="dxa"/>
            <w:gridSpan w:val="53"/>
            <w:tcBorders>
              <w:top w:val="single" w:sz="4" w:space="0" w:color="00000A"/>
              <w:left w:val="single" w:sz="4" w:space="0" w:color="00000A"/>
              <w:bottom w:val="single" w:sz="4" w:space="0" w:color="00000A"/>
              <w:right w:val="single" w:sz="4" w:space="0" w:color="00000A"/>
            </w:tcBorders>
            <w:shd w:val="clear" w:color="auto" w:fill="auto"/>
          </w:tcPr>
          <w:p w14:paraId="194CB938" w14:textId="77777777" w:rsidR="00A9436F" w:rsidRDefault="00A9436F" w:rsidP="00D44916">
            <w:pPr>
              <w:jc w:val="both"/>
            </w:pPr>
            <w:r>
              <w:t>Fakulta technologická</w:t>
            </w:r>
          </w:p>
        </w:tc>
      </w:tr>
      <w:tr w:rsidR="00A9436F" w14:paraId="2C7F970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1BCFC8F0" w14:textId="77777777" w:rsidR="00A9436F" w:rsidRDefault="00A9436F" w:rsidP="00D44916">
            <w:pPr>
              <w:jc w:val="both"/>
            </w:pPr>
            <w:r>
              <w:rPr>
                <w:b/>
              </w:rPr>
              <w:t>Název studijního programu</w:t>
            </w:r>
          </w:p>
        </w:tc>
        <w:tc>
          <w:tcPr>
            <w:tcW w:w="7384" w:type="dxa"/>
            <w:gridSpan w:val="53"/>
            <w:tcBorders>
              <w:top w:val="single" w:sz="4" w:space="0" w:color="00000A"/>
              <w:left w:val="single" w:sz="4" w:space="0" w:color="00000A"/>
              <w:bottom w:val="single" w:sz="4" w:space="0" w:color="00000A"/>
              <w:right w:val="single" w:sz="4" w:space="0" w:color="00000A"/>
            </w:tcBorders>
            <w:shd w:val="clear" w:color="auto" w:fill="auto"/>
          </w:tcPr>
          <w:p w14:paraId="0D5C6446" w14:textId="77777777" w:rsidR="00A9436F" w:rsidRPr="00766E2F" w:rsidRDefault="00A9436F" w:rsidP="00D44916">
            <w:pPr>
              <w:jc w:val="both"/>
            </w:pPr>
            <w:r>
              <w:t>Chemie potravin a bioaktivních látek</w:t>
            </w:r>
          </w:p>
        </w:tc>
      </w:tr>
      <w:tr w:rsidR="00A9436F" w14:paraId="635F9F2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35D22AA8" w14:textId="77777777" w:rsidR="00A9436F" w:rsidRDefault="00A9436F" w:rsidP="00D44916">
            <w:pPr>
              <w:jc w:val="both"/>
            </w:pPr>
            <w:r>
              <w:rPr>
                <w:b/>
              </w:rPr>
              <w:t>Jméno a příjmení</w:t>
            </w:r>
          </w:p>
        </w:tc>
        <w:tc>
          <w:tcPr>
            <w:tcW w:w="4465" w:type="dxa"/>
            <w:gridSpan w:val="26"/>
            <w:tcBorders>
              <w:top w:val="single" w:sz="4" w:space="0" w:color="00000A"/>
              <w:left w:val="single" w:sz="4" w:space="0" w:color="00000A"/>
              <w:bottom w:val="single" w:sz="4" w:space="0" w:color="00000A"/>
              <w:right w:val="single" w:sz="4" w:space="0" w:color="00000A"/>
            </w:tcBorders>
            <w:shd w:val="clear" w:color="auto" w:fill="auto"/>
          </w:tcPr>
          <w:p w14:paraId="5ABB4892" w14:textId="77777777" w:rsidR="00A9436F" w:rsidRPr="00766E2F" w:rsidRDefault="00A9436F" w:rsidP="00D44916">
            <w:pPr>
              <w:jc w:val="both"/>
              <w:rPr>
                <w:b/>
              </w:rPr>
            </w:pPr>
            <w:bookmarkStart w:id="52" w:name="Fišera"/>
            <w:bookmarkEnd w:id="52"/>
            <w:r w:rsidRPr="00766E2F">
              <w:rPr>
                <w:b/>
              </w:rPr>
              <w:t>Miroslav Fišera</w:t>
            </w:r>
          </w:p>
        </w:tc>
        <w:tc>
          <w:tcPr>
            <w:tcW w:w="718" w:type="dxa"/>
            <w:gridSpan w:val="7"/>
            <w:tcBorders>
              <w:top w:val="single" w:sz="4" w:space="0" w:color="00000A"/>
              <w:left w:val="single" w:sz="4" w:space="0" w:color="00000A"/>
              <w:bottom w:val="single" w:sz="4" w:space="0" w:color="00000A"/>
              <w:right w:val="single" w:sz="4" w:space="0" w:color="00000A"/>
            </w:tcBorders>
            <w:shd w:val="clear" w:color="auto" w:fill="F7CAAC"/>
          </w:tcPr>
          <w:p w14:paraId="5DDBE533" w14:textId="77777777" w:rsidR="00A9436F" w:rsidRDefault="00A9436F" w:rsidP="00D44916">
            <w:pPr>
              <w:jc w:val="both"/>
            </w:pPr>
            <w:r>
              <w:rPr>
                <w:b/>
              </w:rPr>
              <w:t>Tituly</w:t>
            </w:r>
          </w:p>
        </w:tc>
        <w:tc>
          <w:tcPr>
            <w:tcW w:w="2201" w:type="dxa"/>
            <w:gridSpan w:val="20"/>
            <w:tcBorders>
              <w:top w:val="single" w:sz="4" w:space="0" w:color="00000A"/>
              <w:left w:val="single" w:sz="4" w:space="0" w:color="00000A"/>
              <w:bottom w:val="single" w:sz="4" w:space="0" w:color="00000A"/>
              <w:right w:val="single" w:sz="4" w:space="0" w:color="00000A"/>
            </w:tcBorders>
            <w:shd w:val="clear" w:color="auto" w:fill="auto"/>
          </w:tcPr>
          <w:p w14:paraId="57F4BF66" w14:textId="77777777" w:rsidR="00A9436F" w:rsidRDefault="00A9436F" w:rsidP="00D44916">
            <w:pPr>
              <w:jc w:val="both"/>
            </w:pPr>
            <w:r>
              <w:t xml:space="preserve">doc. Ing., CSc. </w:t>
            </w:r>
          </w:p>
        </w:tc>
      </w:tr>
      <w:tr w:rsidR="00A9436F" w14:paraId="7FE16672"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66692847" w14:textId="77777777" w:rsidR="00A9436F" w:rsidRDefault="00A9436F" w:rsidP="00D44916">
            <w:pPr>
              <w:jc w:val="both"/>
            </w:pPr>
            <w:r>
              <w:rPr>
                <w:b/>
              </w:rPr>
              <w:t>Rok narození</w:t>
            </w:r>
          </w:p>
        </w:tc>
        <w:tc>
          <w:tcPr>
            <w:tcW w:w="754" w:type="dxa"/>
            <w:gridSpan w:val="8"/>
            <w:tcBorders>
              <w:top w:val="single" w:sz="4" w:space="0" w:color="00000A"/>
              <w:left w:val="single" w:sz="4" w:space="0" w:color="00000A"/>
              <w:bottom w:val="single" w:sz="4" w:space="0" w:color="00000A"/>
              <w:right w:val="single" w:sz="4" w:space="0" w:color="00000A"/>
            </w:tcBorders>
            <w:shd w:val="clear" w:color="auto" w:fill="auto"/>
          </w:tcPr>
          <w:p w14:paraId="6B3B23D3" w14:textId="77777777" w:rsidR="00A9436F" w:rsidRDefault="00A9436F" w:rsidP="00D44916">
            <w:pPr>
              <w:jc w:val="both"/>
              <w:rPr>
                <w:b/>
              </w:rPr>
            </w:pPr>
            <w:r>
              <w:t>1958</w:t>
            </w:r>
          </w:p>
        </w:tc>
        <w:tc>
          <w:tcPr>
            <w:tcW w:w="1719" w:type="dxa"/>
            <w:gridSpan w:val="4"/>
            <w:tcBorders>
              <w:top w:val="single" w:sz="4" w:space="0" w:color="00000A"/>
              <w:left w:val="single" w:sz="4" w:space="0" w:color="00000A"/>
              <w:bottom w:val="single" w:sz="4" w:space="0" w:color="00000A"/>
              <w:right w:val="single" w:sz="4" w:space="0" w:color="00000A"/>
            </w:tcBorders>
            <w:shd w:val="clear" w:color="auto" w:fill="F7CAAC"/>
          </w:tcPr>
          <w:p w14:paraId="56DA5567" w14:textId="77777777" w:rsidR="00A9436F" w:rsidRDefault="00A9436F" w:rsidP="00D44916">
            <w:pPr>
              <w:jc w:val="both"/>
            </w:pPr>
            <w:r>
              <w:rPr>
                <w:b/>
              </w:rPr>
              <w:t>typ vztahu k VŠ</w:t>
            </w:r>
          </w:p>
        </w:tc>
        <w:tc>
          <w:tcPr>
            <w:tcW w:w="997" w:type="dxa"/>
            <w:gridSpan w:val="9"/>
            <w:tcBorders>
              <w:top w:val="single" w:sz="4" w:space="0" w:color="00000A"/>
              <w:left w:val="single" w:sz="4" w:space="0" w:color="00000A"/>
              <w:bottom w:val="single" w:sz="4" w:space="0" w:color="00000A"/>
              <w:right w:val="single" w:sz="4" w:space="0" w:color="00000A"/>
            </w:tcBorders>
            <w:shd w:val="clear" w:color="auto" w:fill="auto"/>
          </w:tcPr>
          <w:p w14:paraId="110B4516" w14:textId="77777777" w:rsidR="00A9436F" w:rsidRDefault="00A9436F" w:rsidP="00D44916">
            <w:pPr>
              <w:jc w:val="both"/>
              <w:rPr>
                <w:b/>
              </w:rPr>
            </w:pPr>
            <w:r>
              <w:t>pp.</w:t>
            </w:r>
          </w:p>
        </w:tc>
        <w:tc>
          <w:tcPr>
            <w:tcW w:w="995" w:type="dxa"/>
            <w:gridSpan w:val="5"/>
            <w:tcBorders>
              <w:top w:val="single" w:sz="4" w:space="0" w:color="00000A"/>
              <w:left w:val="single" w:sz="4" w:space="0" w:color="00000A"/>
              <w:bottom w:val="single" w:sz="4" w:space="0" w:color="00000A"/>
              <w:right w:val="single" w:sz="4" w:space="0" w:color="00000A"/>
            </w:tcBorders>
            <w:shd w:val="clear" w:color="auto" w:fill="F7CAAC"/>
          </w:tcPr>
          <w:p w14:paraId="78660959" w14:textId="77777777" w:rsidR="00A9436F" w:rsidRDefault="00A9436F" w:rsidP="00D44916">
            <w:pPr>
              <w:jc w:val="both"/>
            </w:pPr>
            <w:r>
              <w:rPr>
                <w:b/>
              </w:rPr>
              <w:t>rozsah</w:t>
            </w:r>
          </w:p>
        </w:tc>
        <w:tc>
          <w:tcPr>
            <w:tcW w:w="718" w:type="dxa"/>
            <w:gridSpan w:val="7"/>
            <w:tcBorders>
              <w:top w:val="single" w:sz="4" w:space="0" w:color="00000A"/>
              <w:left w:val="single" w:sz="4" w:space="0" w:color="00000A"/>
              <w:bottom w:val="single" w:sz="4" w:space="0" w:color="00000A"/>
              <w:right w:val="single" w:sz="4" w:space="0" w:color="00000A"/>
            </w:tcBorders>
            <w:shd w:val="clear" w:color="auto" w:fill="auto"/>
          </w:tcPr>
          <w:p w14:paraId="7D81898C" w14:textId="1475C1C2" w:rsidR="00A9436F" w:rsidRDefault="00882E2D" w:rsidP="00D44916">
            <w:pPr>
              <w:jc w:val="both"/>
              <w:rPr>
                <w:b/>
              </w:rPr>
            </w:pPr>
            <w:r>
              <w:t>20</w:t>
            </w:r>
          </w:p>
        </w:tc>
        <w:tc>
          <w:tcPr>
            <w:tcW w:w="64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D86C78D" w14:textId="77777777" w:rsidR="00A9436F" w:rsidRDefault="00A9436F" w:rsidP="00D44916">
            <w:pPr>
              <w:jc w:val="both"/>
            </w:pPr>
            <w:r>
              <w:rPr>
                <w:b/>
              </w:rPr>
              <w:t>do kdy</w:t>
            </w:r>
          </w:p>
        </w:tc>
        <w:tc>
          <w:tcPr>
            <w:tcW w:w="1557" w:type="dxa"/>
            <w:gridSpan w:val="10"/>
            <w:tcBorders>
              <w:top w:val="single" w:sz="4" w:space="0" w:color="00000A"/>
              <w:left w:val="single" w:sz="4" w:space="0" w:color="00000A"/>
              <w:bottom w:val="single" w:sz="4" w:space="0" w:color="00000A"/>
              <w:right w:val="single" w:sz="4" w:space="0" w:color="00000A"/>
            </w:tcBorders>
            <w:shd w:val="clear" w:color="auto" w:fill="auto"/>
          </w:tcPr>
          <w:p w14:paraId="66A26AA0" w14:textId="77777777" w:rsidR="00A9436F" w:rsidRDefault="00A9436F" w:rsidP="00D44916">
            <w:pPr>
              <w:jc w:val="both"/>
            </w:pPr>
            <w:r>
              <w:t>N</w:t>
            </w:r>
          </w:p>
        </w:tc>
      </w:tr>
      <w:tr w:rsidR="00A9436F" w14:paraId="7DB8948F"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5038" w:type="dxa"/>
            <w:gridSpan w:val="17"/>
            <w:tcBorders>
              <w:top w:val="single" w:sz="4" w:space="0" w:color="00000A"/>
              <w:left w:val="single" w:sz="4" w:space="0" w:color="00000A"/>
              <w:bottom w:val="single" w:sz="4" w:space="0" w:color="00000A"/>
              <w:right w:val="single" w:sz="4" w:space="0" w:color="00000A"/>
            </w:tcBorders>
            <w:shd w:val="clear" w:color="auto" w:fill="F7CAAC"/>
          </w:tcPr>
          <w:p w14:paraId="052419F4" w14:textId="77777777" w:rsidR="00A9436F" w:rsidRDefault="00A9436F" w:rsidP="00D44916">
            <w:pPr>
              <w:jc w:val="both"/>
            </w:pPr>
            <w:r>
              <w:rPr>
                <w:b/>
              </w:rPr>
              <w:t>Typ vztahu na součásti VŠ, která uskutečňuje st. program</w:t>
            </w:r>
          </w:p>
        </w:tc>
        <w:tc>
          <w:tcPr>
            <w:tcW w:w="997" w:type="dxa"/>
            <w:gridSpan w:val="9"/>
            <w:tcBorders>
              <w:top w:val="single" w:sz="4" w:space="0" w:color="00000A"/>
              <w:left w:val="single" w:sz="4" w:space="0" w:color="00000A"/>
              <w:bottom w:val="single" w:sz="4" w:space="0" w:color="00000A"/>
              <w:right w:val="single" w:sz="4" w:space="0" w:color="00000A"/>
            </w:tcBorders>
            <w:shd w:val="clear" w:color="auto" w:fill="auto"/>
          </w:tcPr>
          <w:p w14:paraId="550466E7" w14:textId="77777777" w:rsidR="00A9436F" w:rsidRDefault="00A9436F" w:rsidP="00D44916">
            <w:pPr>
              <w:jc w:val="both"/>
              <w:rPr>
                <w:b/>
              </w:rPr>
            </w:pPr>
            <w:r>
              <w:t>---</w:t>
            </w:r>
          </w:p>
        </w:tc>
        <w:tc>
          <w:tcPr>
            <w:tcW w:w="995" w:type="dxa"/>
            <w:gridSpan w:val="5"/>
            <w:tcBorders>
              <w:top w:val="single" w:sz="4" w:space="0" w:color="00000A"/>
              <w:left w:val="single" w:sz="4" w:space="0" w:color="00000A"/>
              <w:bottom w:val="single" w:sz="4" w:space="0" w:color="00000A"/>
              <w:right w:val="single" w:sz="4" w:space="0" w:color="00000A"/>
            </w:tcBorders>
            <w:shd w:val="clear" w:color="auto" w:fill="F7CAAC"/>
          </w:tcPr>
          <w:p w14:paraId="24EC8DC7" w14:textId="77777777" w:rsidR="00A9436F" w:rsidRDefault="00A9436F" w:rsidP="00D44916">
            <w:pPr>
              <w:jc w:val="both"/>
            </w:pPr>
            <w:r>
              <w:rPr>
                <w:b/>
              </w:rPr>
              <w:t>rozsah</w:t>
            </w:r>
          </w:p>
        </w:tc>
        <w:tc>
          <w:tcPr>
            <w:tcW w:w="718" w:type="dxa"/>
            <w:gridSpan w:val="7"/>
            <w:tcBorders>
              <w:top w:val="single" w:sz="4" w:space="0" w:color="00000A"/>
              <w:left w:val="single" w:sz="4" w:space="0" w:color="00000A"/>
              <w:bottom w:val="single" w:sz="4" w:space="0" w:color="00000A"/>
              <w:right w:val="single" w:sz="4" w:space="0" w:color="00000A"/>
            </w:tcBorders>
            <w:shd w:val="clear" w:color="auto" w:fill="auto"/>
          </w:tcPr>
          <w:p w14:paraId="2207C750" w14:textId="77777777" w:rsidR="00A9436F" w:rsidRDefault="00A9436F" w:rsidP="00D44916">
            <w:pPr>
              <w:jc w:val="both"/>
              <w:rPr>
                <w:b/>
              </w:rPr>
            </w:pPr>
            <w:r>
              <w:t>---</w:t>
            </w:r>
          </w:p>
        </w:tc>
        <w:tc>
          <w:tcPr>
            <w:tcW w:w="64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1F760E7F" w14:textId="77777777" w:rsidR="00A9436F" w:rsidRDefault="00A9436F" w:rsidP="00D44916">
            <w:pPr>
              <w:jc w:val="both"/>
            </w:pPr>
            <w:r>
              <w:rPr>
                <w:b/>
              </w:rPr>
              <w:t>do kdy</w:t>
            </w:r>
          </w:p>
        </w:tc>
        <w:tc>
          <w:tcPr>
            <w:tcW w:w="1557" w:type="dxa"/>
            <w:gridSpan w:val="10"/>
            <w:tcBorders>
              <w:top w:val="single" w:sz="4" w:space="0" w:color="00000A"/>
              <w:left w:val="single" w:sz="4" w:space="0" w:color="00000A"/>
              <w:bottom w:val="single" w:sz="4" w:space="0" w:color="00000A"/>
              <w:right w:val="single" w:sz="4" w:space="0" w:color="00000A"/>
            </w:tcBorders>
            <w:shd w:val="clear" w:color="auto" w:fill="auto"/>
          </w:tcPr>
          <w:p w14:paraId="0F16EE17" w14:textId="77777777" w:rsidR="00A9436F" w:rsidRDefault="00A9436F" w:rsidP="00D44916">
            <w:pPr>
              <w:jc w:val="both"/>
            </w:pPr>
            <w:r>
              <w:t>---</w:t>
            </w:r>
          </w:p>
        </w:tc>
      </w:tr>
      <w:tr w:rsidR="00A9436F" w14:paraId="533309B1"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6035" w:type="dxa"/>
            <w:gridSpan w:val="26"/>
            <w:tcBorders>
              <w:top w:val="single" w:sz="4" w:space="0" w:color="00000A"/>
              <w:left w:val="single" w:sz="4" w:space="0" w:color="00000A"/>
              <w:bottom w:val="single" w:sz="4" w:space="0" w:color="00000A"/>
              <w:right w:val="single" w:sz="4" w:space="0" w:color="00000A"/>
            </w:tcBorders>
            <w:shd w:val="clear" w:color="auto" w:fill="F7CAAC"/>
          </w:tcPr>
          <w:p w14:paraId="2D283899" w14:textId="77777777" w:rsidR="00A9436F" w:rsidRDefault="00A9436F" w:rsidP="00D44916">
            <w:pPr>
              <w:jc w:val="both"/>
              <w:rPr>
                <w:b/>
              </w:rPr>
            </w:pPr>
            <w:r>
              <w:rPr>
                <w:b/>
              </w:rPr>
              <w:t>Další současná působení jako akademický pracovník na jiných VŠ</w:t>
            </w:r>
          </w:p>
        </w:tc>
        <w:tc>
          <w:tcPr>
            <w:tcW w:w="171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7B1008CA" w14:textId="77777777" w:rsidR="00A9436F" w:rsidRDefault="00A9436F" w:rsidP="00D44916">
            <w:pPr>
              <w:jc w:val="both"/>
              <w:rPr>
                <w:b/>
              </w:rPr>
            </w:pPr>
            <w:r>
              <w:rPr>
                <w:b/>
              </w:rPr>
              <w:t>typ prac. vztahu</w:t>
            </w:r>
          </w:p>
        </w:tc>
        <w:tc>
          <w:tcPr>
            <w:tcW w:w="2201" w:type="dxa"/>
            <w:gridSpan w:val="20"/>
            <w:tcBorders>
              <w:top w:val="single" w:sz="4" w:space="0" w:color="00000A"/>
              <w:left w:val="single" w:sz="4" w:space="0" w:color="00000A"/>
              <w:bottom w:val="single" w:sz="4" w:space="0" w:color="00000A"/>
              <w:right w:val="single" w:sz="4" w:space="0" w:color="00000A"/>
            </w:tcBorders>
            <w:shd w:val="clear" w:color="auto" w:fill="F7CAAC"/>
          </w:tcPr>
          <w:p w14:paraId="312E2AF7" w14:textId="77777777" w:rsidR="00A9436F" w:rsidRDefault="00A9436F" w:rsidP="00D44916">
            <w:pPr>
              <w:jc w:val="both"/>
            </w:pPr>
            <w:r>
              <w:rPr>
                <w:b/>
              </w:rPr>
              <w:t>rozsah</w:t>
            </w:r>
          </w:p>
        </w:tc>
      </w:tr>
      <w:tr w:rsidR="00A9436F" w14:paraId="7A8F2B2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6035" w:type="dxa"/>
            <w:gridSpan w:val="26"/>
            <w:tcBorders>
              <w:top w:val="single" w:sz="4" w:space="0" w:color="00000A"/>
              <w:left w:val="single" w:sz="4" w:space="0" w:color="00000A"/>
              <w:bottom w:val="single" w:sz="4" w:space="0" w:color="00000A"/>
              <w:right w:val="single" w:sz="4" w:space="0" w:color="00000A"/>
            </w:tcBorders>
            <w:shd w:val="clear" w:color="auto" w:fill="auto"/>
          </w:tcPr>
          <w:p w14:paraId="68079B79" w14:textId="77777777" w:rsidR="00A9436F" w:rsidRPr="00AE35D9" w:rsidRDefault="00A9436F" w:rsidP="00D44916">
            <w:pPr>
              <w:jc w:val="both"/>
            </w:pPr>
            <w:r>
              <w:t xml:space="preserve">VŠOH </w:t>
            </w:r>
            <w:r w:rsidRPr="00AE35D9">
              <w:t>Brno</w:t>
            </w:r>
          </w:p>
        </w:tc>
        <w:tc>
          <w:tcPr>
            <w:tcW w:w="1713" w:type="dxa"/>
            <w:gridSpan w:val="12"/>
            <w:tcBorders>
              <w:top w:val="single" w:sz="4" w:space="0" w:color="00000A"/>
              <w:left w:val="single" w:sz="4" w:space="0" w:color="00000A"/>
              <w:bottom w:val="single" w:sz="4" w:space="0" w:color="00000A"/>
              <w:right w:val="single" w:sz="4" w:space="0" w:color="00000A"/>
            </w:tcBorders>
            <w:shd w:val="clear" w:color="auto" w:fill="auto"/>
          </w:tcPr>
          <w:p w14:paraId="06E45870" w14:textId="77777777" w:rsidR="00A9436F" w:rsidRDefault="00A9436F" w:rsidP="00D44916">
            <w:pPr>
              <w:jc w:val="both"/>
            </w:pPr>
            <w:r>
              <w:t>pp.</w:t>
            </w:r>
          </w:p>
        </w:tc>
        <w:tc>
          <w:tcPr>
            <w:tcW w:w="2201" w:type="dxa"/>
            <w:gridSpan w:val="20"/>
            <w:tcBorders>
              <w:top w:val="single" w:sz="4" w:space="0" w:color="00000A"/>
              <w:left w:val="single" w:sz="4" w:space="0" w:color="00000A"/>
              <w:bottom w:val="single" w:sz="4" w:space="0" w:color="00000A"/>
              <w:right w:val="single" w:sz="4" w:space="0" w:color="00000A"/>
            </w:tcBorders>
            <w:shd w:val="clear" w:color="auto" w:fill="auto"/>
          </w:tcPr>
          <w:p w14:paraId="01216E40" w14:textId="77777777" w:rsidR="00A9436F" w:rsidRDefault="00A9436F" w:rsidP="00D44916">
            <w:pPr>
              <w:jc w:val="both"/>
            </w:pPr>
            <w:r>
              <w:t>40</w:t>
            </w:r>
          </w:p>
        </w:tc>
      </w:tr>
      <w:tr w:rsidR="00A9436F" w14:paraId="1790FBB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75FA1F55"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6077009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182"/>
        </w:trPr>
        <w:tc>
          <w:tcPr>
            <w:tcW w:w="9949" w:type="dxa"/>
            <w:gridSpan w:val="58"/>
            <w:tcBorders>
              <w:left w:val="single" w:sz="4" w:space="0" w:color="00000A"/>
              <w:bottom w:val="single" w:sz="4" w:space="0" w:color="00000A"/>
              <w:right w:val="single" w:sz="4" w:space="0" w:color="00000A"/>
            </w:tcBorders>
            <w:shd w:val="clear" w:color="auto" w:fill="auto"/>
          </w:tcPr>
          <w:p w14:paraId="4CC6F473" w14:textId="77777777" w:rsidR="00A9436F" w:rsidRDefault="00F2012F" w:rsidP="00B94EFC">
            <w:pPr>
              <w:pStyle w:val="Zkladntext"/>
              <w:spacing w:before="20" w:after="0"/>
            </w:pPr>
            <w:r w:rsidRPr="00F2012F">
              <w:rPr>
                <w:b/>
              </w:rPr>
              <w:t>Analýza a hodnocení potravin</w:t>
            </w:r>
            <w:r>
              <w:t xml:space="preserve"> (100% p)</w:t>
            </w:r>
          </w:p>
          <w:p w14:paraId="56DD7662" w14:textId="77777777" w:rsidR="00B94EFC" w:rsidRDefault="00B94EFC" w:rsidP="00B94EFC">
            <w:pPr>
              <w:pStyle w:val="Zkladntext"/>
              <w:spacing w:after="0"/>
            </w:pPr>
            <w:r w:rsidRPr="00500595">
              <w:rPr>
                <w:b/>
              </w:rPr>
              <w:t>Analýza bioaktivních látek v potravinách</w:t>
            </w:r>
            <w:r>
              <w:t xml:space="preserve"> (50% p)</w:t>
            </w:r>
          </w:p>
          <w:p w14:paraId="398145BE" w14:textId="77777777" w:rsidR="00B94EFC" w:rsidRDefault="00B94EFC" w:rsidP="00B94EFC">
            <w:pPr>
              <w:pStyle w:val="Zkladntext"/>
              <w:spacing w:after="0"/>
            </w:pPr>
            <w:r w:rsidRPr="00A12E18">
              <w:rPr>
                <w:b/>
              </w:rPr>
              <w:t>Aplikace NMR v analýze potravin a bioaktivních látek</w:t>
            </w:r>
            <w:r>
              <w:t xml:space="preserve"> (100% p)</w:t>
            </w:r>
          </w:p>
          <w:p w14:paraId="34CC4316" w14:textId="77777777" w:rsidR="00B94EFC" w:rsidRDefault="00B94EFC" w:rsidP="00B94EFC">
            <w:pPr>
              <w:pStyle w:val="Zkladntext"/>
              <w:spacing w:after="0"/>
            </w:pPr>
            <w:r w:rsidRPr="00E814DA">
              <w:rPr>
                <w:b/>
              </w:rPr>
              <w:t>Autentizace a falšování potravin</w:t>
            </w:r>
            <w:r>
              <w:t xml:space="preserve"> (100% p)</w:t>
            </w:r>
          </w:p>
          <w:p w14:paraId="30163EE1" w14:textId="0C3EBC26" w:rsidR="00E814DA" w:rsidRPr="00A65B40" w:rsidRDefault="00F2012F" w:rsidP="00B94EFC">
            <w:pPr>
              <w:pStyle w:val="Zkladntext"/>
              <w:spacing w:after="20"/>
            </w:pPr>
            <w:r w:rsidRPr="00F2012F">
              <w:rPr>
                <w:b/>
              </w:rPr>
              <w:t>Chemie přídatných látek a doplňků potravin</w:t>
            </w:r>
            <w:r w:rsidR="00B94EFC">
              <w:t xml:space="preserve"> (100% p)</w:t>
            </w:r>
          </w:p>
        </w:tc>
      </w:tr>
      <w:tr w:rsidR="00A9436F" w14:paraId="3CB957A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505DE224" w14:textId="77777777" w:rsidR="00A9436F" w:rsidRDefault="00A9436F" w:rsidP="00D44916">
            <w:pPr>
              <w:jc w:val="both"/>
            </w:pPr>
            <w:r>
              <w:rPr>
                <w:b/>
              </w:rPr>
              <w:t xml:space="preserve">Údaje o vzdělání na VŠ </w:t>
            </w:r>
          </w:p>
        </w:tc>
      </w:tr>
      <w:tr w:rsidR="00A9436F" w14:paraId="75A8D43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60"/>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2D64233E" w14:textId="77777777" w:rsidR="00A9436F" w:rsidRPr="00A65B40" w:rsidRDefault="00A9436F" w:rsidP="00D44916">
            <w:pPr>
              <w:spacing w:before="40" w:after="40"/>
              <w:rPr>
                <w:b/>
              </w:rPr>
            </w:pPr>
            <w:r w:rsidRPr="00A65B40">
              <w:t xml:space="preserve">1982: STU Bratislava, CHTF, </w:t>
            </w:r>
            <w:r w:rsidRPr="00A65B40">
              <w:rPr>
                <w:rFonts w:eastAsia="Calibri"/>
              </w:rPr>
              <w:t xml:space="preserve">SP Analytická a fyzikální chemie, </w:t>
            </w:r>
            <w:r w:rsidRPr="00A65B40">
              <w:t>obor Analytická chemie, CSc.</w:t>
            </w:r>
          </w:p>
        </w:tc>
      </w:tr>
      <w:tr w:rsidR="00A9436F" w14:paraId="709E265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68E33CBE" w14:textId="77777777" w:rsidR="00A9436F" w:rsidRDefault="00A9436F" w:rsidP="00D44916">
            <w:pPr>
              <w:jc w:val="both"/>
            </w:pPr>
            <w:r>
              <w:rPr>
                <w:b/>
              </w:rPr>
              <w:t>Údaje o odborném působení od absolvování VŠ</w:t>
            </w:r>
          </w:p>
        </w:tc>
      </w:tr>
      <w:tr w:rsidR="00A9436F" w14:paraId="6C352C7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718"/>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7E324905" w14:textId="77777777" w:rsidR="00A9436F" w:rsidRPr="00A65B40" w:rsidRDefault="00A9436F" w:rsidP="00D44916">
            <w:pPr>
              <w:spacing w:before="40"/>
              <w:jc w:val="both"/>
            </w:pPr>
            <w:r w:rsidRPr="00A65B40">
              <w:t>1982 – 1990: Chemické závody Juraja Dimitrova, Bratislava, vedoucí analytik odd. TK</w:t>
            </w:r>
          </w:p>
          <w:p w14:paraId="6A284E9B" w14:textId="77777777" w:rsidR="00A9436F" w:rsidRPr="00A65B40" w:rsidRDefault="00A9436F" w:rsidP="00D44916">
            <w:pPr>
              <w:jc w:val="both"/>
            </w:pPr>
            <w:r w:rsidRPr="00A65B40">
              <w:t>1990 – 1994: STU Bratislava, CHTF, Katedra analytické chemie, odborný asistent</w:t>
            </w:r>
          </w:p>
          <w:p w14:paraId="275C9203" w14:textId="77777777" w:rsidR="00A9436F" w:rsidRPr="00A65B40" w:rsidRDefault="00A9436F" w:rsidP="00D44916">
            <w:pPr>
              <w:jc w:val="both"/>
            </w:pPr>
            <w:r w:rsidRPr="00A65B40">
              <w:t>1994 – 2008: VUT Brno, FCH, odborný asistent, docent</w:t>
            </w:r>
          </w:p>
          <w:p w14:paraId="255A40AD" w14:textId="77777777" w:rsidR="00A9436F" w:rsidRPr="00A65B40" w:rsidRDefault="00A9436F" w:rsidP="00D44916">
            <w:pPr>
              <w:jc w:val="both"/>
            </w:pPr>
            <w:r w:rsidRPr="00A65B40">
              <w:t>2000 – 2006: VUT Brno, FCH, Ústav chemie potravin a biotechnologií, ředitel</w:t>
            </w:r>
          </w:p>
          <w:p w14:paraId="1270008C" w14:textId="77777777" w:rsidR="00A9436F" w:rsidRPr="00A65B40" w:rsidRDefault="00A9436F" w:rsidP="00D44916">
            <w:pPr>
              <w:jc w:val="both"/>
            </w:pPr>
            <w:r w:rsidRPr="00A65B40">
              <w:t>2008 – 2011: UTB Zlín, FT, Ústav biochemie a analýzy potravin, docent a zástupce ředitele</w:t>
            </w:r>
          </w:p>
          <w:p w14:paraId="6DD1AA36" w14:textId="77777777" w:rsidR="00A9436F" w:rsidRPr="00A65B40" w:rsidRDefault="00A9436F" w:rsidP="00D44916">
            <w:pPr>
              <w:jc w:val="both"/>
            </w:pPr>
            <w:r w:rsidRPr="00A65B40">
              <w:t>2011 – 2013: UTB Zlín, FT, Ústav analýzy a chemie potravin, ředitel</w:t>
            </w:r>
          </w:p>
          <w:p w14:paraId="1F7BD207" w14:textId="77777777" w:rsidR="00A9436F" w:rsidRDefault="00A9436F" w:rsidP="00D44916">
            <w:pPr>
              <w:spacing w:after="40"/>
              <w:jc w:val="both"/>
            </w:pPr>
            <w:r w:rsidRPr="00A65B40">
              <w:t>2013 – dosud: UTB Zlín, FT, Ústav analýzy a chemie potravin, docent</w:t>
            </w:r>
          </w:p>
        </w:tc>
      </w:tr>
      <w:tr w:rsidR="00A9436F" w14:paraId="2D2061A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50"/>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4EF877FF" w14:textId="77777777" w:rsidR="00A9436F" w:rsidRDefault="00A9436F" w:rsidP="00D44916">
            <w:pPr>
              <w:jc w:val="both"/>
            </w:pPr>
            <w:r>
              <w:rPr>
                <w:b/>
              </w:rPr>
              <w:t>Zkušenosti s vedením kvalifikačních a rigorózních prací</w:t>
            </w:r>
          </w:p>
        </w:tc>
      </w:tr>
      <w:tr w:rsidR="00A9436F" w14:paraId="4F59514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184"/>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4E4F32B6" w14:textId="77777777" w:rsidR="00A9436F" w:rsidRPr="00A65B40" w:rsidRDefault="00A9436F" w:rsidP="00D44916">
            <w:pPr>
              <w:spacing w:before="40" w:after="40"/>
              <w:jc w:val="both"/>
            </w:pPr>
            <w:r w:rsidRPr="00A65B40">
              <w:t>Počet obhájených prací, které vyučující vedl v období 2013 – 2017: 2 BP, 3 DP, 3 DisP.</w:t>
            </w:r>
          </w:p>
        </w:tc>
      </w:tr>
      <w:tr w:rsidR="00A9436F" w14:paraId="1600F5A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cantSplit/>
        </w:trPr>
        <w:tc>
          <w:tcPr>
            <w:tcW w:w="3319"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3090C101" w14:textId="77777777" w:rsidR="00A9436F" w:rsidRDefault="00A9436F" w:rsidP="00D44916">
            <w:pPr>
              <w:jc w:val="both"/>
              <w:rPr>
                <w:b/>
              </w:rPr>
            </w:pPr>
            <w:r>
              <w:rPr>
                <w:b/>
              </w:rPr>
              <w:t xml:space="preserve">Obor habilitačního řízení </w:t>
            </w:r>
          </w:p>
        </w:tc>
        <w:tc>
          <w:tcPr>
            <w:tcW w:w="2245" w:type="dxa"/>
            <w:gridSpan w:val="9"/>
            <w:tcBorders>
              <w:top w:val="single" w:sz="12" w:space="0" w:color="00000A"/>
              <w:left w:val="single" w:sz="4" w:space="0" w:color="00000A"/>
              <w:bottom w:val="single" w:sz="4" w:space="0" w:color="00000A"/>
              <w:right w:val="single" w:sz="4" w:space="0" w:color="00000A"/>
            </w:tcBorders>
            <w:shd w:val="clear" w:color="auto" w:fill="F7CAAC"/>
          </w:tcPr>
          <w:p w14:paraId="3C490886" w14:textId="77777777" w:rsidR="00A9436F" w:rsidRDefault="00A9436F" w:rsidP="00D44916">
            <w:pPr>
              <w:jc w:val="both"/>
              <w:rPr>
                <w:b/>
              </w:rPr>
            </w:pPr>
            <w:r>
              <w:rPr>
                <w:b/>
              </w:rPr>
              <w:t>Rok udělení hodnosti</w:t>
            </w:r>
          </w:p>
        </w:tc>
        <w:tc>
          <w:tcPr>
            <w:tcW w:w="2267" w:type="dxa"/>
            <w:gridSpan w:val="17"/>
            <w:tcBorders>
              <w:top w:val="single" w:sz="12" w:space="0" w:color="00000A"/>
              <w:left w:val="single" w:sz="4" w:space="0" w:color="00000A"/>
              <w:bottom w:val="single" w:sz="4" w:space="0" w:color="00000A"/>
              <w:right w:val="single" w:sz="12" w:space="0" w:color="00000A"/>
            </w:tcBorders>
            <w:shd w:val="clear" w:color="auto" w:fill="F7CAAC"/>
          </w:tcPr>
          <w:p w14:paraId="58D8C941" w14:textId="77777777" w:rsidR="00A9436F" w:rsidRDefault="00A9436F" w:rsidP="00D44916">
            <w:pPr>
              <w:jc w:val="both"/>
              <w:rPr>
                <w:b/>
              </w:rPr>
            </w:pPr>
            <w:r>
              <w:rPr>
                <w:b/>
              </w:rPr>
              <w:t>Řízení konáno na VŠ</w:t>
            </w:r>
          </w:p>
        </w:tc>
        <w:tc>
          <w:tcPr>
            <w:tcW w:w="2118" w:type="dxa"/>
            <w:gridSpan w:val="19"/>
            <w:tcBorders>
              <w:top w:val="single" w:sz="12" w:space="0" w:color="00000A"/>
              <w:left w:val="single" w:sz="12" w:space="0" w:color="00000A"/>
              <w:bottom w:val="single" w:sz="4" w:space="0" w:color="00000A"/>
              <w:right w:val="single" w:sz="4" w:space="0" w:color="00000A"/>
            </w:tcBorders>
            <w:shd w:val="clear" w:color="auto" w:fill="F7CAAC"/>
          </w:tcPr>
          <w:p w14:paraId="0FADB4E2" w14:textId="77777777" w:rsidR="00A9436F" w:rsidRDefault="00A9436F" w:rsidP="00D44916">
            <w:pPr>
              <w:jc w:val="both"/>
            </w:pPr>
            <w:r>
              <w:rPr>
                <w:b/>
              </w:rPr>
              <w:t>Ohlasy publikací</w:t>
            </w:r>
          </w:p>
        </w:tc>
      </w:tr>
      <w:tr w:rsidR="00A9436F" w14:paraId="3CDCAB7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cantSplit/>
        </w:trPr>
        <w:tc>
          <w:tcPr>
            <w:tcW w:w="3319" w:type="dxa"/>
            <w:gridSpan w:val="13"/>
            <w:tcBorders>
              <w:top w:val="single" w:sz="4" w:space="0" w:color="00000A"/>
              <w:left w:val="single" w:sz="4" w:space="0" w:color="00000A"/>
              <w:bottom w:val="single" w:sz="4" w:space="0" w:color="00000A"/>
              <w:right w:val="single" w:sz="4" w:space="0" w:color="00000A"/>
            </w:tcBorders>
            <w:shd w:val="clear" w:color="auto" w:fill="auto"/>
          </w:tcPr>
          <w:p w14:paraId="3DDCE04F" w14:textId="77777777" w:rsidR="00A9436F" w:rsidRPr="00371006" w:rsidRDefault="00A9436F" w:rsidP="00546C20">
            <w:pPr>
              <w:spacing w:before="20" w:after="20"/>
              <w:jc w:val="both"/>
            </w:pPr>
            <w:r w:rsidRPr="00371006">
              <w:t>Analytická chemie</w:t>
            </w:r>
          </w:p>
        </w:tc>
        <w:tc>
          <w:tcPr>
            <w:tcW w:w="2245" w:type="dxa"/>
            <w:gridSpan w:val="9"/>
            <w:tcBorders>
              <w:top w:val="single" w:sz="4" w:space="0" w:color="00000A"/>
              <w:left w:val="single" w:sz="4" w:space="0" w:color="00000A"/>
              <w:bottom w:val="single" w:sz="4" w:space="0" w:color="00000A"/>
              <w:right w:val="single" w:sz="4" w:space="0" w:color="00000A"/>
            </w:tcBorders>
            <w:shd w:val="clear" w:color="auto" w:fill="auto"/>
          </w:tcPr>
          <w:p w14:paraId="5D960BF7" w14:textId="77777777" w:rsidR="00A9436F" w:rsidRPr="00371006" w:rsidRDefault="00A9436F" w:rsidP="00546C20">
            <w:pPr>
              <w:spacing w:before="20" w:after="20"/>
              <w:jc w:val="both"/>
              <w:rPr>
                <w:rFonts w:eastAsia="Calibri"/>
                <w:lang w:eastAsia="en-US"/>
              </w:rPr>
            </w:pPr>
            <w:r w:rsidRPr="00371006">
              <w:t>1998</w:t>
            </w:r>
          </w:p>
        </w:tc>
        <w:tc>
          <w:tcPr>
            <w:tcW w:w="2267" w:type="dxa"/>
            <w:gridSpan w:val="17"/>
            <w:tcBorders>
              <w:top w:val="single" w:sz="4" w:space="0" w:color="00000A"/>
              <w:left w:val="single" w:sz="4" w:space="0" w:color="00000A"/>
              <w:bottom w:val="single" w:sz="4" w:space="0" w:color="00000A"/>
              <w:right w:val="single" w:sz="12" w:space="0" w:color="00000A"/>
            </w:tcBorders>
            <w:shd w:val="clear" w:color="auto" w:fill="auto"/>
          </w:tcPr>
          <w:p w14:paraId="6055F7B1" w14:textId="77777777" w:rsidR="00A9436F" w:rsidRPr="00371006" w:rsidRDefault="00A9436F" w:rsidP="00546C20">
            <w:pPr>
              <w:spacing w:before="20" w:after="20"/>
              <w:jc w:val="both"/>
              <w:rPr>
                <w:b/>
              </w:rPr>
            </w:pPr>
            <w:r w:rsidRPr="00371006">
              <w:rPr>
                <w:rFonts w:eastAsia="Calibri"/>
                <w:lang w:eastAsia="en-US"/>
              </w:rPr>
              <w:t>VUT Brno</w:t>
            </w:r>
          </w:p>
        </w:tc>
        <w:tc>
          <w:tcPr>
            <w:tcW w:w="650" w:type="dxa"/>
            <w:gridSpan w:val="10"/>
            <w:tcBorders>
              <w:top w:val="single" w:sz="4" w:space="0" w:color="00000A"/>
              <w:left w:val="single" w:sz="12" w:space="0" w:color="00000A"/>
              <w:bottom w:val="single" w:sz="4" w:space="0" w:color="00000A"/>
              <w:right w:val="single" w:sz="4" w:space="0" w:color="00000A"/>
            </w:tcBorders>
            <w:shd w:val="clear" w:color="auto" w:fill="F7CAAC"/>
          </w:tcPr>
          <w:p w14:paraId="5D0C2FE5" w14:textId="77777777" w:rsidR="00A9436F" w:rsidRDefault="00A9436F" w:rsidP="00D44916">
            <w:pPr>
              <w:jc w:val="both"/>
              <w:rPr>
                <w:b/>
                <w:sz w:val="18"/>
              </w:rPr>
            </w:pPr>
            <w:r>
              <w:rPr>
                <w:b/>
              </w:rPr>
              <w:t>WOS</w:t>
            </w:r>
          </w:p>
        </w:tc>
        <w:tc>
          <w:tcPr>
            <w:tcW w:w="699" w:type="dxa"/>
            <w:gridSpan w:val="6"/>
            <w:tcBorders>
              <w:top w:val="single" w:sz="4" w:space="0" w:color="00000A"/>
              <w:left w:val="single" w:sz="4" w:space="0" w:color="00000A"/>
              <w:bottom w:val="single" w:sz="4" w:space="0" w:color="00000A"/>
              <w:right w:val="single" w:sz="4" w:space="0" w:color="00000A"/>
            </w:tcBorders>
            <w:shd w:val="clear" w:color="auto" w:fill="F7CAAC"/>
          </w:tcPr>
          <w:p w14:paraId="379641ED" w14:textId="77777777" w:rsidR="00A9436F" w:rsidRDefault="00A9436F" w:rsidP="00D44916">
            <w:pPr>
              <w:jc w:val="both"/>
              <w:rPr>
                <w:b/>
                <w:sz w:val="18"/>
              </w:rPr>
            </w:pPr>
            <w:r>
              <w:rPr>
                <w:b/>
                <w:sz w:val="18"/>
              </w:rPr>
              <w:t>Scopus</w:t>
            </w:r>
          </w:p>
        </w:tc>
        <w:tc>
          <w:tcPr>
            <w:tcW w:w="769" w:type="dxa"/>
            <w:gridSpan w:val="3"/>
            <w:tcBorders>
              <w:top w:val="single" w:sz="4" w:space="0" w:color="00000A"/>
              <w:left w:val="single" w:sz="4" w:space="0" w:color="00000A"/>
              <w:bottom w:val="single" w:sz="4" w:space="0" w:color="00000A"/>
              <w:right w:val="single" w:sz="4" w:space="0" w:color="00000A"/>
            </w:tcBorders>
            <w:shd w:val="clear" w:color="auto" w:fill="F7CAAC"/>
          </w:tcPr>
          <w:p w14:paraId="1A6C03DB" w14:textId="77777777" w:rsidR="00A9436F" w:rsidRDefault="00A9436F" w:rsidP="00D44916">
            <w:pPr>
              <w:jc w:val="both"/>
            </w:pPr>
            <w:r>
              <w:rPr>
                <w:b/>
                <w:sz w:val="18"/>
              </w:rPr>
              <w:t>ostatní</w:t>
            </w:r>
          </w:p>
        </w:tc>
      </w:tr>
      <w:tr w:rsidR="00A9436F" w14:paraId="4EEDBEA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cantSplit/>
          <w:trHeight w:val="70"/>
        </w:trPr>
        <w:tc>
          <w:tcPr>
            <w:tcW w:w="3319"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8AAFC4C" w14:textId="77777777" w:rsidR="00A9436F" w:rsidRDefault="00A9436F" w:rsidP="00D44916">
            <w:pPr>
              <w:jc w:val="both"/>
              <w:rPr>
                <w:b/>
              </w:rPr>
            </w:pPr>
            <w:r>
              <w:rPr>
                <w:b/>
              </w:rPr>
              <w:t>Obor jmenovacího řízení</w:t>
            </w:r>
          </w:p>
        </w:tc>
        <w:tc>
          <w:tcPr>
            <w:tcW w:w="2245" w:type="dxa"/>
            <w:gridSpan w:val="9"/>
            <w:tcBorders>
              <w:top w:val="single" w:sz="4" w:space="0" w:color="00000A"/>
              <w:left w:val="single" w:sz="4" w:space="0" w:color="00000A"/>
              <w:bottom w:val="single" w:sz="4" w:space="0" w:color="00000A"/>
              <w:right w:val="single" w:sz="4" w:space="0" w:color="00000A"/>
            </w:tcBorders>
            <w:shd w:val="clear" w:color="auto" w:fill="F7CAAC"/>
          </w:tcPr>
          <w:p w14:paraId="529DEA6B" w14:textId="77777777" w:rsidR="00A9436F" w:rsidRDefault="00A9436F" w:rsidP="00D44916">
            <w:pPr>
              <w:jc w:val="both"/>
              <w:rPr>
                <w:b/>
              </w:rPr>
            </w:pPr>
            <w:r>
              <w:rPr>
                <w:b/>
              </w:rPr>
              <w:t>Rok udělení hodnosti</w:t>
            </w:r>
          </w:p>
        </w:tc>
        <w:tc>
          <w:tcPr>
            <w:tcW w:w="2267" w:type="dxa"/>
            <w:gridSpan w:val="17"/>
            <w:tcBorders>
              <w:top w:val="single" w:sz="4" w:space="0" w:color="00000A"/>
              <w:left w:val="single" w:sz="4" w:space="0" w:color="00000A"/>
              <w:bottom w:val="single" w:sz="4" w:space="0" w:color="00000A"/>
              <w:right w:val="single" w:sz="12" w:space="0" w:color="00000A"/>
            </w:tcBorders>
            <w:shd w:val="clear" w:color="auto" w:fill="F7CAAC"/>
          </w:tcPr>
          <w:p w14:paraId="0F36D9A0" w14:textId="77777777" w:rsidR="00A9436F" w:rsidRDefault="00A9436F" w:rsidP="00D44916">
            <w:pPr>
              <w:jc w:val="both"/>
              <w:rPr>
                <w:b/>
              </w:rPr>
            </w:pPr>
            <w:r>
              <w:rPr>
                <w:b/>
              </w:rPr>
              <w:t>Řízení konáno na VŠ</w:t>
            </w:r>
          </w:p>
        </w:tc>
        <w:tc>
          <w:tcPr>
            <w:tcW w:w="650" w:type="dxa"/>
            <w:gridSpan w:val="10"/>
            <w:vMerge w:val="restart"/>
            <w:tcBorders>
              <w:top w:val="single" w:sz="4" w:space="0" w:color="00000A"/>
              <w:left w:val="single" w:sz="12" w:space="0" w:color="00000A"/>
              <w:bottom w:val="single" w:sz="4" w:space="0" w:color="00000A"/>
              <w:right w:val="single" w:sz="4" w:space="0" w:color="00000A"/>
            </w:tcBorders>
            <w:shd w:val="clear" w:color="auto" w:fill="auto"/>
          </w:tcPr>
          <w:p w14:paraId="46477EEE" w14:textId="77777777" w:rsidR="00A9436F" w:rsidRPr="005329FD" w:rsidRDefault="00A9436F" w:rsidP="00D44916">
            <w:pPr>
              <w:jc w:val="both"/>
              <w:rPr>
                <w:b/>
              </w:rPr>
            </w:pPr>
            <w:r w:rsidRPr="005329FD">
              <w:rPr>
                <w:b/>
              </w:rPr>
              <w:t>216</w:t>
            </w:r>
          </w:p>
        </w:tc>
        <w:tc>
          <w:tcPr>
            <w:tcW w:w="699"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3FDD45F4" w14:textId="77777777" w:rsidR="00A9436F" w:rsidRPr="005329FD" w:rsidRDefault="00A9436F" w:rsidP="00D44916">
            <w:pPr>
              <w:jc w:val="both"/>
              <w:rPr>
                <w:b/>
              </w:rPr>
            </w:pPr>
            <w:r w:rsidRPr="005329FD">
              <w:rPr>
                <w:b/>
              </w:rPr>
              <w:t>197</w:t>
            </w:r>
          </w:p>
        </w:tc>
        <w:tc>
          <w:tcPr>
            <w:tcW w:w="769"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26D18526" w14:textId="77777777" w:rsidR="00A9436F" w:rsidRPr="005329FD" w:rsidRDefault="00A9436F" w:rsidP="00D44916">
            <w:pPr>
              <w:jc w:val="both"/>
              <w:rPr>
                <w:b/>
                <w:sz w:val="19"/>
                <w:szCs w:val="19"/>
              </w:rPr>
            </w:pPr>
            <w:r w:rsidRPr="005329FD">
              <w:rPr>
                <w:b/>
                <w:sz w:val="19"/>
                <w:szCs w:val="19"/>
              </w:rPr>
              <w:t>167 (SciFi)</w:t>
            </w:r>
          </w:p>
        </w:tc>
      </w:tr>
      <w:tr w:rsidR="00A9436F" w14:paraId="318C00B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05"/>
        </w:trPr>
        <w:tc>
          <w:tcPr>
            <w:tcW w:w="3319" w:type="dxa"/>
            <w:gridSpan w:val="13"/>
            <w:tcBorders>
              <w:top w:val="single" w:sz="4" w:space="0" w:color="00000A"/>
              <w:left w:val="single" w:sz="4" w:space="0" w:color="00000A"/>
              <w:bottom w:val="single" w:sz="4" w:space="0" w:color="00000A"/>
              <w:right w:val="single" w:sz="4" w:space="0" w:color="00000A"/>
            </w:tcBorders>
            <w:shd w:val="clear" w:color="auto" w:fill="auto"/>
          </w:tcPr>
          <w:p w14:paraId="11B8AB59" w14:textId="77777777" w:rsidR="00A9436F" w:rsidRDefault="00A9436F" w:rsidP="00D44916">
            <w:pPr>
              <w:jc w:val="both"/>
            </w:pPr>
            <w:r>
              <w:t>---</w:t>
            </w:r>
          </w:p>
        </w:tc>
        <w:tc>
          <w:tcPr>
            <w:tcW w:w="2245" w:type="dxa"/>
            <w:gridSpan w:val="9"/>
            <w:tcBorders>
              <w:top w:val="single" w:sz="4" w:space="0" w:color="00000A"/>
              <w:left w:val="single" w:sz="4" w:space="0" w:color="00000A"/>
              <w:bottom w:val="single" w:sz="4" w:space="0" w:color="00000A"/>
              <w:right w:val="single" w:sz="4" w:space="0" w:color="00000A"/>
            </w:tcBorders>
            <w:shd w:val="clear" w:color="auto" w:fill="auto"/>
          </w:tcPr>
          <w:p w14:paraId="74922728" w14:textId="77777777" w:rsidR="00A9436F" w:rsidRDefault="00A9436F" w:rsidP="00D44916">
            <w:pPr>
              <w:jc w:val="both"/>
            </w:pPr>
            <w:r>
              <w:t>---</w:t>
            </w:r>
          </w:p>
        </w:tc>
        <w:tc>
          <w:tcPr>
            <w:tcW w:w="2267" w:type="dxa"/>
            <w:gridSpan w:val="17"/>
            <w:tcBorders>
              <w:top w:val="single" w:sz="4" w:space="0" w:color="00000A"/>
              <w:left w:val="single" w:sz="4" w:space="0" w:color="00000A"/>
              <w:bottom w:val="single" w:sz="4" w:space="0" w:color="00000A"/>
              <w:right w:val="single" w:sz="12" w:space="0" w:color="00000A"/>
            </w:tcBorders>
            <w:shd w:val="clear" w:color="auto" w:fill="auto"/>
          </w:tcPr>
          <w:p w14:paraId="25F521B8" w14:textId="77777777" w:rsidR="00A9436F" w:rsidRDefault="00A9436F" w:rsidP="00D44916">
            <w:pPr>
              <w:jc w:val="both"/>
              <w:rPr>
                <w:b/>
              </w:rPr>
            </w:pPr>
            <w:r>
              <w:t>---</w:t>
            </w:r>
          </w:p>
        </w:tc>
        <w:tc>
          <w:tcPr>
            <w:tcW w:w="650" w:type="dxa"/>
            <w:gridSpan w:val="10"/>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81B50CE" w14:textId="77777777" w:rsidR="00A9436F" w:rsidRDefault="00A9436F" w:rsidP="00D44916">
            <w:pPr>
              <w:rPr>
                <w:b/>
              </w:rPr>
            </w:pPr>
          </w:p>
        </w:tc>
        <w:tc>
          <w:tcPr>
            <w:tcW w:w="699"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5AF7DB2E" w14:textId="77777777" w:rsidR="00A9436F" w:rsidRDefault="00A9436F" w:rsidP="00D44916">
            <w:pPr>
              <w:rPr>
                <w:b/>
              </w:rPr>
            </w:pPr>
          </w:p>
        </w:tc>
        <w:tc>
          <w:tcPr>
            <w:tcW w:w="769"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71A06693" w14:textId="77777777" w:rsidR="00A9436F" w:rsidRDefault="00A9436F" w:rsidP="00D44916">
            <w:pPr>
              <w:rPr>
                <w:b/>
              </w:rPr>
            </w:pPr>
          </w:p>
        </w:tc>
      </w:tr>
      <w:tr w:rsidR="00A9436F" w14:paraId="1FAC8B1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6303B10F" w14:textId="77777777" w:rsidR="00A9436F" w:rsidRDefault="00A9436F" w:rsidP="00D44916">
            <w:pPr>
              <w:jc w:val="both"/>
            </w:pPr>
            <w:r>
              <w:rPr>
                <w:b/>
              </w:rPr>
              <w:t xml:space="preserve">Přehled o nejvýznamnější publikační a další tvůrčí činnosti nebo další profesní činnosti u odborníků z praxe vztahující se k zabezpečovaným předmětům </w:t>
            </w:r>
          </w:p>
        </w:tc>
      </w:tr>
      <w:tr w:rsidR="00A9436F" w14:paraId="0403B16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83"/>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3960570E" w14:textId="77777777" w:rsidR="00A9436F" w:rsidRPr="00A65B40" w:rsidRDefault="00A9436F" w:rsidP="00E814DA">
            <w:pPr>
              <w:spacing w:before="60" w:after="80"/>
              <w:jc w:val="both"/>
              <w:rPr>
                <w:b/>
              </w:rPr>
            </w:pPr>
            <w:r w:rsidRPr="00A65B40">
              <w:rPr>
                <w:caps/>
                <w:color w:val="222222"/>
                <w:shd w:val="clear" w:color="auto" w:fill="FFFFFF"/>
              </w:rPr>
              <w:t xml:space="preserve">Sámek, D., Mišurcová, L., Machů, L., Buňková, L., Minařík, A., </w:t>
            </w:r>
            <w:r w:rsidRPr="00A65B40">
              <w:rPr>
                <w:b/>
                <w:caps/>
                <w:color w:val="222222"/>
                <w:shd w:val="clear" w:color="auto" w:fill="FFFFFF"/>
              </w:rPr>
              <w:t>Fišera, M. (5%)</w:t>
            </w:r>
            <w:r w:rsidRPr="00A65B40">
              <w:rPr>
                <w:caps/>
                <w:color w:val="222222"/>
                <w:shd w:val="clear" w:color="auto" w:fill="FFFFFF"/>
              </w:rPr>
              <w:t>:</w:t>
            </w:r>
            <w:r w:rsidRPr="00A65B40">
              <w:rPr>
                <w:color w:val="222222"/>
                <w:shd w:val="clear" w:color="auto" w:fill="FFFFFF"/>
              </w:rPr>
              <w:t xml:space="preserve"> Whole-cell protein profiles of disintegrated freshwater green algae and cyanobacterium.</w:t>
            </w:r>
            <w:r w:rsidRPr="00A65B40">
              <w:rPr>
                <w:rStyle w:val="apple-converted-space"/>
                <w:color w:val="222222"/>
                <w:shd w:val="clear" w:color="auto" w:fill="FFFFFF"/>
              </w:rPr>
              <w:t> </w:t>
            </w:r>
            <w:r w:rsidRPr="00A65B40">
              <w:rPr>
                <w:i/>
                <w:iCs/>
                <w:color w:val="222222"/>
                <w:shd w:val="clear" w:color="auto" w:fill="FFFFFF"/>
              </w:rPr>
              <w:t>Journal of Aquatic Food Product Technology</w:t>
            </w:r>
            <w:r w:rsidRPr="00A65B40">
              <w:rPr>
                <w:color w:val="222222"/>
                <w:shd w:val="clear" w:color="auto" w:fill="FFFFFF"/>
              </w:rPr>
              <w:t xml:space="preserve"> </w:t>
            </w:r>
            <w:r w:rsidRPr="00A65B40">
              <w:rPr>
                <w:iCs/>
                <w:color w:val="222222"/>
                <w:shd w:val="clear" w:color="auto" w:fill="FFFFFF"/>
              </w:rPr>
              <w:t>25</w:t>
            </w:r>
            <w:r w:rsidRPr="00A65B40">
              <w:rPr>
                <w:color w:val="222222"/>
                <w:shd w:val="clear" w:color="auto" w:fill="FFFFFF"/>
              </w:rPr>
              <w:t xml:space="preserve">(1), 15-23, </w:t>
            </w:r>
            <w:r w:rsidRPr="00A65B40">
              <w:rPr>
                <w:b/>
                <w:color w:val="222222"/>
                <w:shd w:val="clear" w:color="auto" w:fill="FFFFFF"/>
              </w:rPr>
              <w:t>2016</w:t>
            </w:r>
            <w:r w:rsidRPr="00A65B40">
              <w:rPr>
                <w:color w:val="222222"/>
                <w:shd w:val="clear" w:color="auto" w:fill="FFFFFF"/>
              </w:rPr>
              <w:t>.</w:t>
            </w:r>
            <w:r w:rsidRPr="00A65B40">
              <w:t xml:space="preserve"> </w:t>
            </w:r>
          </w:p>
          <w:p w14:paraId="3FF8974B" w14:textId="77777777" w:rsidR="00A9436F" w:rsidRPr="00A65B40" w:rsidRDefault="00A9436F" w:rsidP="00E814DA">
            <w:pPr>
              <w:spacing w:after="80"/>
              <w:jc w:val="both"/>
            </w:pPr>
            <w:r w:rsidRPr="00A65B40">
              <w:rPr>
                <w:b/>
              </w:rPr>
              <w:t>FIŠERA, M. (60%)</w:t>
            </w:r>
            <w:r w:rsidRPr="00A65B40">
              <w:t xml:space="preserve">, VALÁŠEK, P., MLČEK, J., FOJTÍKOVÁ, L., FIŠEROVÁ, L.: Determination of natamycin in fermented dry salami casings. </w:t>
            </w:r>
            <w:r w:rsidRPr="00A65B40">
              <w:rPr>
                <w:i/>
              </w:rPr>
              <w:t xml:space="preserve">Journal of Food Processing and Preservation </w:t>
            </w:r>
            <w:r w:rsidRPr="00A65B40">
              <w:t xml:space="preserve">39(6), 3110-3116, </w:t>
            </w:r>
            <w:r w:rsidRPr="00A65B40">
              <w:rPr>
                <w:b/>
              </w:rPr>
              <w:t>2015</w:t>
            </w:r>
            <w:r w:rsidRPr="00A65B40">
              <w:t xml:space="preserve">. DOI 10.1111/jfpp.12576. </w:t>
            </w:r>
          </w:p>
          <w:p w14:paraId="3ED0DE9B" w14:textId="77777777" w:rsidR="00A9436F" w:rsidRPr="00A65B40" w:rsidRDefault="00A9436F" w:rsidP="00E814DA">
            <w:pPr>
              <w:tabs>
                <w:tab w:val="left" w:pos="567"/>
              </w:tabs>
              <w:spacing w:after="80"/>
              <w:jc w:val="both"/>
              <w:rPr>
                <w:b/>
              </w:rPr>
            </w:pPr>
            <w:r w:rsidRPr="00A65B40">
              <w:t xml:space="preserve">SUMCZYNSKI, D., BUBELOVÁ, Z., </w:t>
            </w:r>
            <w:r w:rsidRPr="00A65B40">
              <w:rPr>
                <w:b/>
              </w:rPr>
              <w:t>FIŠERA, M. (20%)</w:t>
            </w:r>
            <w:r w:rsidRPr="00A65B40">
              <w:t xml:space="preserve">: Determination of chemical, insoluble dietary fibre, neutral-detergent fibre and </w:t>
            </w:r>
            <w:r w:rsidRPr="00A65B40">
              <w:rPr>
                <w:i/>
              </w:rPr>
              <w:t>in vitro</w:t>
            </w:r>
            <w:r w:rsidRPr="00A65B40">
              <w:t xml:space="preserve"> digestibility in rice types commercialized in Czech markets. </w:t>
            </w:r>
            <w:r w:rsidRPr="00A65B40">
              <w:rPr>
                <w:i/>
              </w:rPr>
              <w:t>Journal of Food Composition and Analysis</w:t>
            </w:r>
            <w:r w:rsidRPr="00A65B40">
              <w:t xml:space="preserve"> 40, 8-13, </w:t>
            </w:r>
            <w:r w:rsidRPr="00A65B40">
              <w:rPr>
                <w:b/>
              </w:rPr>
              <w:t>2015</w:t>
            </w:r>
            <w:r w:rsidRPr="00A65B40">
              <w:t xml:space="preserve">. ISSN 1365-2621. </w:t>
            </w:r>
          </w:p>
          <w:p w14:paraId="6DF8A949" w14:textId="77777777" w:rsidR="00A9436F" w:rsidRPr="00A65B40" w:rsidRDefault="00A9436F" w:rsidP="00E814DA">
            <w:pPr>
              <w:spacing w:after="80"/>
              <w:jc w:val="both"/>
              <w:rPr>
                <w:b/>
                <w:caps/>
              </w:rPr>
            </w:pPr>
            <w:r w:rsidRPr="00A65B40">
              <w:rPr>
                <w:caps/>
              </w:rPr>
              <w:t xml:space="preserve">Mlček, J., Rop, O., JuRíková, T., Sochor, J., </w:t>
            </w:r>
            <w:r w:rsidRPr="00A65B40">
              <w:rPr>
                <w:b/>
                <w:caps/>
              </w:rPr>
              <w:t>Fišera, M. (10%)</w:t>
            </w:r>
            <w:r w:rsidRPr="00A65B40">
              <w:rPr>
                <w:caps/>
              </w:rPr>
              <w:t>, Balla, S., Baron, M., Hrabě, J.:</w:t>
            </w:r>
            <w:r w:rsidRPr="00A65B40">
              <w:t xml:space="preserve"> Bioactive compounds in sweet rowanberry fruits of interspecific Rowan crosses. </w:t>
            </w:r>
            <w:r w:rsidRPr="00A65B40">
              <w:rPr>
                <w:i/>
              </w:rPr>
              <w:t>Central European Journal of Biology</w:t>
            </w:r>
            <w:r w:rsidRPr="00A65B40">
              <w:t xml:space="preserve"> 9(11), 1078-1086,</w:t>
            </w:r>
            <w:r w:rsidRPr="00A65B40">
              <w:rPr>
                <w:b/>
              </w:rPr>
              <w:t xml:space="preserve"> 2014</w:t>
            </w:r>
            <w:r w:rsidRPr="00A65B40">
              <w:t xml:space="preserve">. </w:t>
            </w:r>
          </w:p>
          <w:p w14:paraId="77835292" w14:textId="77777777" w:rsidR="00A9436F" w:rsidRPr="0039777A" w:rsidRDefault="00A9436F" w:rsidP="00E814DA">
            <w:pPr>
              <w:spacing w:after="80"/>
              <w:jc w:val="both"/>
              <w:rPr>
                <w:caps/>
              </w:rPr>
            </w:pPr>
            <w:r w:rsidRPr="00A65B40">
              <w:rPr>
                <w:b/>
                <w:caps/>
              </w:rPr>
              <w:t>Fišera, M. (80%)</w:t>
            </w:r>
            <w:r w:rsidRPr="00A65B40">
              <w:rPr>
                <w:caps/>
              </w:rPr>
              <w:t>,</w:t>
            </w:r>
            <w:r w:rsidRPr="00A65B40">
              <w:rPr>
                <w:b/>
                <w:caps/>
              </w:rPr>
              <w:t xml:space="preserve"> </w:t>
            </w:r>
            <w:r w:rsidRPr="00A65B40">
              <w:rPr>
                <w:caps/>
              </w:rPr>
              <w:t>Valášek, P., Mlček, J.: D</w:t>
            </w:r>
            <w:r w:rsidRPr="00A65B40">
              <w:t xml:space="preserve">etermination and speciation of tin compounds in food. </w:t>
            </w:r>
            <w:r w:rsidRPr="00A65B40">
              <w:rPr>
                <w:i/>
              </w:rPr>
              <w:t>European Symposium on Atomic Spectrometry ESAS 2014 and 15th Czech - Slovak Spectroscopic Conference</w:t>
            </w:r>
            <w:r w:rsidRPr="00A65B40">
              <w:t xml:space="preserve">, </w:t>
            </w:r>
            <w:r w:rsidRPr="00A65B40">
              <w:rPr>
                <w:i/>
              </w:rPr>
              <w:t>Prague 2014.</w:t>
            </w:r>
            <w:r w:rsidRPr="00A65B40">
              <w:t xml:space="preserve"> </w:t>
            </w:r>
            <w:r w:rsidRPr="00A65B40">
              <w:rPr>
                <w:i/>
              </w:rPr>
              <w:t xml:space="preserve">Ioannes Marcus Marci Spectroscopic Society </w:t>
            </w:r>
            <w:r w:rsidRPr="00A65B40">
              <w:t xml:space="preserve">MP26, p. 159, </w:t>
            </w:r>
            <w:r w:rsidRPr="00A65B40">
              <w:rPr>
                <w:b/>
              </w:rPr>
              <w:t>2014</w:t>
            </w:r>
            <w:r w:rsidRPr="00A65B40">
              <w:t>. ISBN 978-80-905704-1-2.</w:t>
            </w:r>
            <w:r w:rsidRPr="00E92A6D">
              <w:rPr>
                <w:sz w:val="21"/>
                <w:szCs w:val="21"/>
              </w:rPr>
              <w:t xml:space="preserve"> </w:t>
            </w:r>
          </w:p>
        </w:tc>
      </w:tr>
      <w:tr w:rsidR="00A9436F" w14:paraId="7DF5917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18"/>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1CB8F0AB" w14:textId="77777777" w:rsidR="00A9436F" w:rsidRDefault="00A9436F" w:rsidP="00D44916">
            <w:r>
              <w:rPr>
                <w:b/>
              </w:rPr>
              <w:t>Působení v zahraničí</w:t>
            </w:r>
          </w:p>
        </w:tc>
      </w:tr>
      <w:tr w:rsidR="00A9436F" w14:paraId="200C2AF9"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328"/>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5ACA5AD9" w14:textId="48FB68FB" w:rsidR="00A9436F" w:rsidRDefault="00A9436F" w:rsidP="00E814DA">
            <w:pPr>
              <w:jc w:val="both"/>
              <w:rPr>
                <w:b/>
              </w:rPr>
            </w:pPr>
            <w:r>
              <w:rPr>
                <w:b/>
              </w:rPr>
              <w:t>---</w:t>
            </w:r>
          </w:p>
        </w:tc>
      </w:tr>
      <w:tr w:rsidR="00A9436F" w14:paraId="29E3706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cantSplit/>
          <w:trHeight w:val="470"/>
        </w:trPr>
        <w:tc>
          <w:tcPr>
            <w:tcW w:w="2484" w:type="dxa"/>
            <w:gridSpan w:val="4"/>
            <w:tcBorders>
              <w:top w:val="single" w:sz="4" w:space="0" w:color="00000A"/>
              <w:left w:val="single" w:sz="4" w:space="0" w:color="00000A"/>
              <w:bottom w:val="single" w:sz="4" w:space="0" w:color="00000A"/>
              <w:right w:val="single" w:sz="4" w:space="0" w:color="00000A"/>
            </w:tcBorders>
            <w:shd w:val="clear" w:color="auto" w:fill="F7CAAC"/>
          </w:tcPr>
          <w:p w14:paraId="0DD95AC4" w14:textId="77777777" w:rsidR="00A9436F" w:rsidRDefault="00A9436F" w:rsidP="00D44916">
            <w:pPr>
              <w:jc w:val="both"/>
            </w:pPr>
            <w:r>
              <w:rPr>
                <w:b/>
              </w:rPr>
              <w:t xml:space="preserve">Podpis </w:t>
            </w:r>
          </w:p>
        </w:tc>
        <w:tc>
          <w:tcPr>
            <w:tcW w:w="4546" w:type="dxa"/>
            <w:gridSpan w:val="27"/>
            <w:tcBorders>
              <w:top w:val="single" w:sz="4" w:space="0" w:color="00000A"/>
              <w:left w:val="single" w:sz="4" w:space="0" w:color="00000A"/>
              <w:bottom w:val="single" w:sz="4" w:space="0" w:color="00000A"/>
              <w:right w:val="single" w:sz="4" w:space="0" w:color="00000A"/>
            </w:tcBorders>
            <w:shd w:val="clear" w:color="auto" w:fill="auto"/>
          </w:tcPr>
          <w:p w14:paraId="667BCF8B" w14:textId="77777777" w:rsidR="00A9436F" w:rsidRDefault="00A9436F" w:rsidP="00D44916">
            <w:pPr>
              <w:jc w:val="both"/>
            </w:pPr>
          </w:p>
        </w:tc>
        <w:tc>
          <w:tcPr>
            <w:tcW w:w="801" w:type="dxa"/>
            <w:gridSpan w:val="8"/>
            <w:tcBorders>
              <w:top w:val="single" w:sz="4" w:space="0" w:color="00000A"/>
              <w:left w:val="single" w:sz="4" w:space="0" w:color="00000A"/>
              <w:bottom w:val="single" w:sz="4" w:space="0" w:color="00000A"/>
              <w:right w:val="single" w:sz="4" w:space="0" w:color="00000A"/>
            </w:tcBorders>
            <w:shd w:val="clear" w:color="auto" w:fill="F7CAAC"/>
          </w:tcPr>
          <w:p w14:paraId="36D5E622" w14:textId="77777777" w:rsidR="00A9436F" w:rsidRDefault="00A9436F" w:rsidP="00D44916">
            <w:pPr>
              <w:jc w:val="both"/>
            </w:pPr>
            <w:r>
              <w:rPr>
                <w:b/>
              </w:rPr>
              <w:t>datum</w:t>
            </w:r>
          </w:p>
        </w:tc>
        <w:tc>
          <w:tcPr>
            <w:tcW w:w="2118" w:type="dxa"/>
            <w:gridSpan w:val="19"/>
            <w:tcBorders>
              <w:top w:val="single" w:sz="4" w:space="0" w:color="00000A"/>
              <w:left w:val="single" w:sz="4" w:space="0" w:color="00000A"/>
              <w:bottom w:val="single" w:sz="4" w:space="0" w:color="00000A"/>
              <w:right w:val="single" w:sz="4" w:space="0" w:color="00000A"/>
            </w:tcBorders>
            <w:shd w:val="clear" w:color="auto" w:fill="auto"/>
          </w:tcPr>
          <w:p w14:paraId="46EA69A3" w14:textId="77777777" w:rsidR="00A9436F" w:rsidRDefault="00A9436F" w:rsidP="00D44916">
            <w:pPr>
              <w:jc w:val="both"/>
            </w:pPr>
          </w:p>
        </w:tc>
      </w:tr>
      <w:tr w:rsidR="00A9436F" w14:paraId="0090B787" w14:textId="77777777" w:rsidTr="00A9436F">
        <w:trPr>
          <w:gridAfter w:val="2"/>
          <w:wAfter w:w="186" w:type="dxa"/>
        </w:trPr>
        <w:tc>
          <w:tcPr>
            <w:tcW w:w="9949" w:type="dxa"/>
            <w:gridSpan w:val="58"/>
            <w:tcBorders>
              <w:bottom w:val="double" w:sz="4" w:space="0" w:color="auto"/>
            </w:tcBorders>
            <w:shd w:val="clear" w:color="auto" w:fill="BDD6EE"/>
          </w:tcPr>
          <w:p w14:paraId="155BDF43" w14:textId="77777777" w:rsidR="00A9436F" w:rsidRDefault="00A9436F" w:rsidP="00D44916">
            <w:pPr>
              <w:jc w:val="both"/>
              <w:rPr>
                <w:b/>
                <w:sz w:val="28"/>
              </w:rPr>
            </w:pPr>
            <w:r>
              <w:rPr>
                <w:b/>
                <w:sz w:val="28"/>
              </w:rPr>
              <w:lastRenderedPageBreak/>
              <w:t>C-I – Personální zabezpečení</w:t>
            </w:r>
          </w:p>
        </w:tc>
      </w:tr>
      <w:tr w:rsidR="00A9436F" w14:paraId="0EF07A02" w14:textId="77777777" w:rsidTr="00A9436F">
        <w:trPr>
          <w:gridAfter w:val="2"/>
          <w:wAfter w:w="186" w:type="dxa"/>
        </w:trPr>
        <w:tc>
          <w:tcPr>
            <w:tcW w:w="2602" w:type="dxa"/>
            <w:gridSpan w:val="8"/>
            <w:tcBorders>
              <w:top w:val="double" w:sz="4" w:space="0" w:color="auto"/>
            </w:tcBorders>
            <w:shd w:val="clear" w:color="auto" w:fill="F7CAAC"/>
          </w:tcPr>
          <w:p w14:paraId="4ADD73A2" w14:textId="77777777" w:rsidR="00A9436F" w:rsidRDefault="00A9436F" w:rsidP="00D44916">
            <w:pPr>
              <w:jc w:val="both"/>
              <w:rPr>
                <w:b/>
              </w:rPr>
            </w:pPr>
            <w:r>
              <w:rPr>
                <w:b/>
              </w:rPr>
              <w:t>Vysoká škola</w:t>
            </w:r>
          </w:p>
        </w:tc>
        <w:tc>
          <w:tcPr>
            <w:tcW w:w="7347" w:type="dxa"/>
            <w:gridSpan w:val="50"/>
          </w:tcPr>
          <w:p w14:paraId="2CA9F388" w14:textId="77777777" w:rsidR="00A9436F" w:rsidRPr="00A405B4" w:rsidRDefault="00A9436F" w:rsidP="00D44916">
            <w:pPr>
              <w:jc w:val="both"/>
            </w:pPr>
            <w:r w:rsidRPr="00A405B4">
              <w:t>Univerzita Tomáše Bati ve Zlíně</w:t>
            </w:r>
          </w:p>
        </w:tc>
      </w:tr>
      <w:tr w:rsidR="00A9436F" w14:paraId="69C38886" w14:textId="77777777" w:rsidTr="00A9436F">
        <w:trPr>
          <w:gridAfter w:val="2"/>
          <w:wAfter w:w="186" w:type="dxa"/>
        </w:trPr>
        <w:tc>
          <w:tcPr>
            <w:tcW w:w="2602" w:type="dxa"/>
            <w:gridSpan w:val="8"/>
            <w:shd w:val="clear" w:color="auto" w:fill="F7CAAC"/>
          </w:tcPr>
          <w:p w14:paraId="3A854AC9" w14:textId="77777777" w:rsidR="00A9436F" w:rsidRDefault="00A9436F" w:rsidP="00D44916">
            <w:pPr>
              <w:jc w:val="both"/>
              <w:rPr>
                <w:b/>
              </w:rPr>
            </w:pPr>
            <w:r>
              <w:rPr>
                <w:b/>
              </w:rPr>
              <w:t>Součást vysoké školy</w:t>
            </w:r>
          </w:p>
        </w:tc>
        <w:tc>
          <w:tcPr>
            <w:tcW w:w="7347" w:type="dxa"/>
            <w:gridSpan w:val="50"/>
          </w:tcPr>
          <w:p w14:paraId="2692D35E" w14:textId="77777777" w:rsidR="00A9436F" w:rsidRPr="00A405B4" w:rsidRDefault="00A9436F" w:rsidP="00D44916">
            <w:pPr>
              <w:jc w:val="both"/>
            </w:pPr>
            <w:r w:rsidRPr="00A405B4">
              <w:t>Fakulta technologická</w:t>
            </w:r>
          </w:p>
        </w:tc>
      </w:tr>
      <w:tr w:rsidR="00A9436F" w14:paraId="06F35F69" w14:textId="77777777" w:rsidTr="00A9436F">
        <w:trPr>
          <w:gridAfter w:val="2"/>
          <w:wAfter w:w="186" w:type="dxa"/>
        </w:trPr>
        <w:tc>
          <w:tcPr>
            <w:tcW w:w="2602" w:type="dxa"/>
            <w:gridSpan w:val="8"/>
            <w:shd w:val="clear" w:color="auto" w:fill="F7CAAC"/>
          </w:tcPr>
          <w:p w14:paraId="0D59728C" w14:textId="77777777" w:rsidR="00A9436F" w:rsidRDefault="00A9436F" w:rsidP="00D44916">
            <w:pPr>
              <w:jc w:val="both"/>
              <w:rPr>
                <w:b/>
              </w:rPr>
            </w:pPr>
            <w:r>
              <w:rPr>
                <w:b/>
              </w:rPr>
              <w:t>Název studijního programu</w:t>
            </w:r>
          </w:p>
        </w:tc>
        <w:tc>
          <w:tcPr>
            <w:tcW w:w="7347" w:type="dxa"/>
            <w:gridSpan w:val="50"/>
          </w:tcPr>
          <w:p w14:paraId="3B8C0D9F" w14:textId="77777777" w:rsidR="00A9436F" w:rsidRDefault="00A9436F" w:rsidP="00D44916">
            <w:pPr>
              <w:jc w:val="both"/>
            </w:pPr>
            <w:r>
              <w:t>Chemie potravin a bioaktivních látek</w:t>
            </w:r>
          </w:p>
        </w:tc>
      </w:tr>
      <w:tr w:rsidR="00A9436F" w14:paraId="3C5DF28F" w14:textId="77777777" w:rsidTr="00A9436F">
        <w:trPr>
          <w:gridAfter w:val="2"/>
          <w:wAfter w:w="186" w:type="dxa"/>
        </w:trPr>
        <w:tc>
          <w:tcPr>
            <w:tcW w:w="2602" w:type="dxa"/>
            <w:gridSpan w:val="8"/>
            <w:shd w:val="clear" w:color="auto" w:fill="F7CAAC"/>
          </w:tcPr>
          <w:p w14:paraId="41A00008" w14:textId="77777777" w:rsidR="00A9436F" w:rsidRDefault="00A9436F" w:rsidP="00D44916">
            <w:pPr>
              <w:jc w:val="both"/>
              <w:rPr>
                <w:b/>
              </w:rPr>
            </w:pPr>
            <w:r>
              <w:rPr>
                <w:b/>
              </w:rPr>
              <w:t>Jméno a příjmení</w:t>
            </w:r>
          </w:p>
        </w:tc>
        <w:tc>
          <w:tcPr>
            <w:tcW w:w="4428" w:type="dxa"/>
            <w:gridSpan w:val="23"/>
          </w:tcPr>
          <w:p w14:paraId="322E1849" w14:textId="77777777" w:rsidR="00A9436F" w:rsidRPr="00293D5D" w:rsidRDefault="00A9436F" w:rsidP="00D44916">
            <w:pPr>
              <w:jc w:val="both"/>
              <w:rPr>
                <w:b/>
              </w:rPr>
            </w:pPr>
            <w:bookmarkStart w:id="53" w:name="Gál"/>
            <w:bookmarkEnd w:id="53"/>
            <w:r w:rsidRPr="00293D5D">
              <w:rPr>
                <w:b/>
              </w:rPr>
              <w:t>Robert Gál</w:t>
            </w:r>
          </w:p>
        </w:tc>
        <w:tc>
          <w:tcPr>
            <w:tcW w:w="718" w:type="dxa"/>
            <w:gridSpan w:val="7"/>
            <w:shd w:val="clear" w:color="auto" w:fill="F7CAAC"/>
          </w:tcPr>
          <w:p w14:paraId="2D667925" w14:textId="77777777" w:rsidR="00A9436F" w:rsidRDefault="00A9436F" w:rsidP="00D44916">
            <w:pPr>
              <w:jc w:val="both"/>
              <w:rPr>
                <w:b/>
              </w:rPr>
            </w:pPr>
            <w:r>
              <w:rPr>
                <w:b/>
              </w:rPr>
              <w:t>Tituly</w:t>
            </w:r>
          </w:p>
        </w:tc>
        <w:tc>
          <w:tcPr>
            <w:tcW w:w="2201" w:type="dxa"/>
            <w:gridSpan w:val="20"/>
          </w:tcPr>
          <w:p w14:paraId="4F424500" w14:textId="77777777" w:rsidR="00A9436F" w:rsidRDefault="00A9436F" w:rsidP="00D44916">
            <w:pPr>
              <w:jc w:val="both"/>
            </w:pPr>
            <w:r>
              <w:t xml:space="preserve">Ing., Ph.D. </w:t>
            </w:r>
          </w:p>
        </w:tc>
      </w:tr>
      <w:tr w:rsidR="00A9436F" w14:paraId="7055EC9F" w14:textId="77777777" w:rsidTr="00A9436F">
        <w:trPr>
          <w:gridAfter w:val="2"/>
          <w:wAfter w:w="186" w:type="dxa"/>
        </w:trPr>
        <w:tc>
          <w:tcPr>
            <w:tcW w:w="2602" w:type="dxa"/>
            <w:gridSpan w:val="8"/>
            <w:shd w:val="clear" w:color="auto" w:fill="F7CAAC"/>
          </w:tcPr>
          <w:p w14:paraId="7B2F1E74" w14:textId="77777777" w:rsidR="00A9436F" w:rsidRDefault="00A9436F" w:rsidP="00D44916">
            <w:pPr>
              <w:jc w:val="both"/>
              <w:rPr>
                <w:b/>
              </w:rPr>
            </w:pPr>
            <w:r>
              <w:rPr>
                <w:b/>
              </w:rPr>
              <w:t>Rok narození</w:t>
            </w:r>
          </w:p>
        </w:tc>
        <w:tc>
          <w:tcPr>
            <w:tcW w:w="717" w:type="dxa"/>
            <w:gridSpan w:val="5"/>
          </w:tcPr>
          <w:p w14:paraId="59B0456B" w14:textId="77777777" w:rsidR="00A9436F" w:rsidRDefault="00A9436F" w:rsidP="00D44916">
            <w:pPr>
              <w:jc w:val="both"/>
            </w:pPr>
            <w:r>
              <w:t>1974</w:t>
            </w:r>
          </w:p>
        </w:tc>
        <w:tc>
          <w:tcPr>
            <w:tcW w:w="1719" w:type="dxa"/>
            <w:gridSpan w:val="4"/>
            <w:shd w:val="clear" w:color="auto" w:fill="F7CAAC"/>
          </w:tcPr>
          <w:p w14:paraId="5A640EAF" w14:textId="77777777" w:rsidR="00A9436F" w:rsidRDefault="00A9436F" w:rsidP="00D44916">
            <w:pPr>
              <w:jc w:val="both"/>
              <w:rPr>
                <w:b/>
              </w:rPr>
            </w:pPr>
            <w:r>
              <w:rPr>
                <w:b/>
              </w:rPr>
              <w:t>typ vztahu k VŠ</w:t>
            </w:r>
          </w:p>
        </w:tc>
        <w:tc>
          <w:tcPr>
            <w:tcW w:w="997" w:type="dxa"/>
            <w:gridSpan w:val="9"/>
          </w:tcPr>
          <w:p w14:paraId="4B94303B" w14:textId="77777777" w:rsidR="00A9436F" w:rsidRPr="00B6406A" w:rsidRDefault="00A9436F" w:rsidP="00D44916">
            <w:pPr>
              <w:jc w:val="both"/>
            </w:pPr>
            <w:r w:rsidRPr="00B6406A">
              <w:t>pp.</w:t>
            </w:r>
          </w:p>
        </w:tc>
        <w:tc>
          <w:tcPr>
            <w:tcW w:w="995" w:type="dxa"/>
            <w:gridSpan w:val="5"/>
            <w:shd w:val="clear" w:color="auto" w:fill="F7CAAC"/>
          </w:tcPr>
          <w:p w14:paraId="0F0B2D6A" w14:textId="77777777" w:rsidR="00A9436F" w:rsidRPr="00B6406A" w:rsidRDefault="00A9436F" w:rsidP="00D44916">
            <w:pPr>
              <w:jc w:val="both"/>
              <w:rPr>
                <w:b/>
              </w:rPr>
            </w:pPr>
            <w:r w:rsidRPr="00B6406A">
              <w:rPr>
                <w:b/>
              </w:rPr>
              <w:t>rozsah</w:t>
            </w:r>
          </w:p>
        </w:tc>
        <w:tc>
          <w:tcPr>
            <w:tcW w:w="718" w:type="dxa"/>
            <w:gridSpan w:val="7"/>
          </w:tcPr>
          <w:p w14:paraId="3AD9F727" w14:textId="77777777" w:rsidR="00A9436F" w:rsidRPr="00B6406A" w:rsidRDefault="00A9436F" w:rsidP="00D44916">
            <w:pPr>
              <w:jc w:val="both"/>
            </w:pPr>
            <w:r w:rsidRPr="00B6406A">
              <w:t>40</w:t>
            </w:r>
          </w:p>
        </w:tc>
        <w:tc>
          <w:tcPr>
            <w:tcW w:w="644" w:type="dxa"/>
            <w:gridSpan w:val="10"/>
            <w:shd w:val="clear" w:color="auto" w:fill="F7CAAC"/>
          </w:tcPr>
          <w:p w14:paraId="56EB5D1F" w14:textId="77777777" w:rsidR="00A9436F" w:rsidRPr="00B6406A" w:rsidRDefault="00A9436F" w:rsidP="00D44916">
            <w:pPr>
              <w:jc w:val="both"/>
              <w:rPr>
                <w:b/>
              </w:rPr>
            </w:pPr>
            <w:r w:rsidRPr="00B6406A">
              <w:rPr>
                <w:b/>
              </w:rPr>
              <w:t>do kdy</w:t>
            </w:r>
          </w:p>
        </w:tc>
        <w:tc>
          <w:tcPr>
            <w:tcW w:w="1557" w:type="dxa"/>
            <w:gridSpan w:val="10"/>
          </w:tcPr>
          <w:p w14:paraId="1E6052D1" w14:textId="77777777" w:rsidR="00A9436F" w:rsidRPr="00B6406A" w:rsidRDefault="00A9436F" w:rsidP="00D44916">
            <w:pPr>
              <w:jc w:val="both"/>
            </w:pPr>
            <w:r w:rsidRPr="00B6406A">
              <w:t>N</w:t>
            </w:r>
          </w:p>
        </w:tc>
      </w:tr>
      <w:tr w:rsidR="00A9436F" w14:paraId="185C69DE" w14:textId="77777777" w:rsidTr="00A9436F">
        <w:trPr>
          <w:gridAfter w:val="2"/>
          <w:wAfter w:w="186" w:type="dxa"/>
        </w:trPr>
        <w:tc>
          <w:tcPr>
            <w:tcW w:w="5038" w:type="dxa"/>
            <w:gridSpan w:val="17"/>
            <w:shd w:val="clear" w:color="auto" w:fill="F7CAAC"/>
          </w:tcPr>
          <w:p w14:paraId="2B6381A8" w14:textId="77777777" w:rsidR="00A9436F" w:rsidRDefault="00A9436F" w:rsidP="00D44916">
            <w:pPr>
              <w:jc w:val="both"/>
              <w:rPr>
                <w:b/>
              </w:rPr>
            </w:pPr>
            <w:r>
              <w:rPr>
                <w:b/>
              </w:rPr>
              <w:t>Typ vztahu na součásti VŠ, která uskutečňuje st. program</w:t>
            </w:r>
          </w:p>
        </w:tc>
        <w:tc>
          <w:tcPr>
            <w:tcW w:w="997" w:type="dxa"/>
            <w:gridSpan w:val="9"/>
          </w:tcPr>
          <w:p w14:paraId="2371C11B" w14:textId="77777777" w:rsidR="00A9436F" w:rsidRDefault="00A9436F" w:rsidP="00D44916">
            <w:pPr>
              <w:jc w:val="both"/>
            </w:pPr>
            <w:r>
              <w:t>---</w:t>
            </w:r>
          </w:p>
        </w:tc>
        <w:tc>
          <w:tcPr>
            <w:tcW w:w="995" w:type="dxa"/>
            <w:gridSpan w:val="5"/>
            <w:shd w:val="clear" w:color="auto" w:fill="F7CAAC"/>
          </w:tcPr>
          <w:p w14:paraId="5E09EFB0" w14:textId="77777777" w:rsidR="00A9436F" w:rsidRDefault="00A9436F" w:rsidP="00D44916">
            <w:pPr>
              <w:jc w:val="both"/>
              <w:rPr>
                <w:b/>
              </w:rPr>
            </w:pPr>
            <w:r>
              <w:rPr>
                <w:b/>
              </w:rPr>
              <w:t>rozsah</w:t>
            </w:r>
          </w:p>
        </w:tc>
        <w:tc>
          <w:tcPr>
            <w:tcW w:w="718" w:type="dxa"/>
            <w:gridSpan w:val="7"/>
          </w:tcPr>
          <w:p w14:paraId="3E3D2CB2" w14:textId="77777777" w:rsidR="00A9436F" w:rsidRDefault="00A9436F" w:rsidP="00D44916">
            <w:pPr>
              <w:jc w:val="both"/>
            </w:pPr>
            <w:r>
              <w:t>---</w:t>
            </w:r>
          </w:p>
        </w:tc>
        <w:tc>
          <w:tcPr>
            <w:tcW w:w="644" w:type="dxa"/>
            <w:gridSpan w:val="10"/>
            <w:shd w:val="clear" w:color="auto" w:fill="F7CAAC"/>
          </w:tcPr>
          <w:p w14:paraId="4BE888DF" w14:textId="77777777" w:rsidR="00A9436F" w:rsidRDefault="00A9436F" w:rsidP="00D44916">
            <w:pPr>
              <w:jc w:val="both"/>
              <w:rPr>
                <w:b/>
              </w:rPr>
            </w:pPr>
            <w:r>
              <w:rPr>
                <w:b/>
              </w:rPr>
              <w:t>do kdy</w:t>
            </w:r>
          </w:p>
        </w:tc>
        <w:tc>
          <w:tcPr>
            <w:tcW w:w="1557" w:type="dxa"/>
            <w:gridSpan w:val="10"/>
          </w:tcPr>
          <w:p w14:paraId="32D7B58B" w14:textId="77777777" w:rsidR="00A9436F" w:rsidRPr="00C32277" w:rsidRDefault="00A9436F" w:rsidP="00D44916">
            <w:pPr>
              <w:jc w:val="both"/>
              <w:rPr>
                <w:highlight w:val="green"/>
              </w:rPr>
            </w:pPr>
            <w:r w:rsidRPr="009953F1">
              <w:t>---</w:t>
            </w:r>
          </w:p>
        </w:tc>
      </w:tr>
      <w:tr w:rsidR="00A9436F" w14:paraId="767963F9" w14:textId="77777777" w:rsidTr="00A9436F">
        <w:trPr>
          <w:gridAfter w:val="2"/>
          <w:wAfter w:w="186" w:type="dxa"/>
        </w:trPr>
        <w:tc>
          <w:tcPr>
            <w:tcW w:w="6035" w:type="dxa"/>
            <w:gridSpan w:val="26"/>
            <w:shd w:val="clear" w:color="auto" w:fill="F7CAAC"/>
          </w:tcPr>
          <w:p w14:paraId="2C56315B"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01B04362" w14:textId="77777777" w:rsidR="00A9436F" w:rsidRDefault="00A9436F" w:rsidP="00D44916">
            <w:pPr>
              <w:jc w:val="both"/>
              <w:rPr>
                <w:b/>
              </w:rPr>
            </w:pPr>
            <w:r>
              <w:rPr>
                <w:b/>
              </w:rPr>
              <w:t>typ prac. vztahu</w:t>
            </w:r>
          </w:p>
        </w:tc>
        <w:tc>
          <w:tcPr>
            <w:tcW w:w="2201" w:type="dxa"/>
            <w:gridSpan w:val="20"/>
            <w:shd w:val="clear" w:color="auto" w:fill="F7CAAC"/>
          </w:tcPr>
          <w:p w14:paraId="6215B97A" w14:textId="77777777" w:rsidR="00A9436F" w:rsidRDefault="00A9436F" w:rsidP="00D44916">
            <w:pPr>
              <w:jc w:val="both"/>
              <w:rPr>
                <w:b/>
              </w:rPr>
            </w:pPr>
            <w:r>
              <w:rPr>
                <w:b/>
              </w:rPr>
              <w:t>rozsah</w:t>
            </w:r>
          </w:p>
        </w:tc>
      </w:tr>
      <w:tr w:rsidR="00A9436F" w14:paraId="5F0A00AB" w14:textId="77777777" w:rsidTr="00A9436F">
        <w:trPr>
          <w:gridAfter w:val="2"/>
          <w:wAfter w:w="186" w:type="dxa"/>
        </w:trPr>
        <w:tc>
          <w:tcPr>
            <w:tcW w:w="6035" w:type="dxa"/>
            <w:gridSpan w:val="26"/>
          </w:tcPr>
          <w:p w14:paraId="29FD3275" w14:textId="77777777" w:rsidR="00A9436F" w:rsidRPr="00912C5A" w:rsidRDefault="00A9436F" w:rsidP="00D44916">
            <w:pPr>
              <w:jc w:val="both"/>
            </w:pPr>
            <w:r w:rsidRPr="00912C5A">
              <w:t>---</w:t>
            </w:r>
          </w:p>
        </w:tc>
        <w:tc>
          <w:tcPr>
            <w:tcW w:w="1713" w:type="dxa"/>
            <w:gridSpan w:val="12"/>
          </w:tcPr>
          <w:p w14:paraId="718574AA" w14:textId="77777777" w:rsidR="00A9436F" w:rsidRPr="00912C5A" w:rsidRDefault="00A9436F" w:rsidP="00D44916">
            <w:pPr>
              <w:jc w:val="both"/>
            </w:pPr>
            <w:r w:rsidRPr="00912C5A">
              <w:t>---</w:t>
            </w:r>
          </w:p>
        </w:tc>
        <w:tc>
          <w:tcPr>
            <w:tcW w:w="2201" w:type="dxa"/>
            <w:gridSpan w:val="20"/>
          </w:tcPr>
          <w:p w14:paraId="27D98682" w14:textId="77777777" w:rsidR="00A9436F" w:rsidRPr="00912C5A" w:rsidRDefault="00A9436F" w:rsidP="00D44916">
            <w:pPr>
              <w:jc w:val="both"/>
            </w:pPr>
            <w:r w:rsidRPr="00912C5A">
              <w:t>---</w:t>
            </w:r>
          </w:p>
        </w:tc>
      </w:tr>
      <w:tr w:rsidR="00A9436F" w14:paraId="6D41BAC4" w14:textId="77777777" w:rsidTr="00A9436F">
        <w:trPr>
          <w:gridAfter w:val="2"/>
          <w:wAfter w:w="186" w:type="dxa"/>
        </w:trPr>
        <w:tc>
          <w:tcPr>
            <w:tcW w:w="6035" w:type="dxa"/>
            <w:gridSpan w:val="26"/>
          </w:tcPr>
          <w:p w14:paraId="1DC878FD" w14:textId="77777777" w:rsidR="00A9436F" w:rsidRDefault="00A9436F" w:rsidP="00D44916">
            <w:pPr>
              <w:jc w:val="both"/>
            </w:pPr>
          </w:p>
        </w:tc>
        <w:tc>
          <w:tcPr>
            <w:tcW w:w="1713" w:type="dxa"/>
            <w:gridSpan w:val="12"/>
          </w:tcPr>
          <w:p w14:paraId="2ED645B9" w14:textId="77777777" w:rsidR="00A9436F" w:rsidRDefault="00A9436F" w:rsidP="00D44916">
            <w:pPr>
              <w:jc w:val="both"/>
            </w:pPr>
          </w:p>
        </w:tc>
        <w:tc>
          <w:tcPr>
            <w:tcW w:w="2201" w:type="dxa"/>
            <w:gridSpan w:val="20"/>
          </w:tcPr>
          <w:p w14:paraId="6D3D8C71" w14:textId="77777777" w:rsidR="00A9436F" w:rsidRDefault="00A9436F" w:rsidP="00D44916">
            <w:pPr>
              <w:jc w:val="both"/>
            </w:pPr>
          </w:p>
        </w:tc>
      </w:tr>
      <w:tr w:rsidR="00A9436F" w14:paraId="2BCC0AAE" w14:textId="77777777" w:rsidTr="00A9436F">
        <w:trPr>
          <w:gridAfter w:val="2"/>
          <w:wAfter w:w="186" w:type="dxa"/>
        </w:trPr>
        <w:tc>
          <w:tcPr>
            <w:tcW w:w="6035" w:type="dxa"/>
            <w:gridSpan w:val="26"/>
          </w:tcPr>
          <w:p w14:paraId="0DA6EAD1" w14:textId="77777777" w:rsidR="00A9436F" w:rsidRDefault="00A9436F" w:rsidP="00D44916">
            <w:pPr>
              <w:jc w:val="both"/>
            </w:pPr>
          </w:p>
        </w:tc>
        <w:tc>
          <w:tcPr>
            <w:tcW w:w="1713" w:type="dxa"/>
            <w:gridSpan w:val="12"/>
          </w:tcPr>
          <w:p w14:paraId="578AFFE8" w14:textId="77777777" w:rsidR="00A9436F" w:rsidRDefault="00A9436F" w:rsidP="00D44916">
            <w:pPr>
              <w:jc w:val="both"/>
            </w:pPr>
          </w:p>
        </w:tc>
        <w:tc>
          <w:tcPr>
            <w:tcW w:w="2201" w:type="dxa"/>
            <w:gridSpan w:val="20"/>
          </w:tcPr>
          <w:p w14:paraId="0A885907" w14:textId="77777777" w:rsidR="00A9436F" w:rsidRDefault="00A9436F" w:rsidP="00D44916">
            <w:pPr>
              <w:jc w:val="both"/>
            </w:pPr>
          </w:p>
        </w:tc>
      </w:tr>
      <w:tr w:rsidR="00A9436F" w14:paraId="06D261DD" w14:textId="77777777" w:rsidTr="00A9436F">
        <w:trPr>
          <w:gridAfter w:val="2"/>
          <w:wAfter w:w="186" w:type="dxa"/>
        </w:trPr>
        <w:tc>
          <w:tcPr>
            <w:tcW w:w="6035" w:type="dxa"/>
            <w:gridSpan w:val="26"/>
          </w:tcPr>
          <w:p w14:paraId="4DC28456" w14:textId="77777777" w:rsidR="00A9436F" w:rsidRDefault="00A9436F" w:rsidP="00D44916">
            <w:pPr>
              <w:jc w:val="both"/>
            </w:pPr>
          </w:p>
        </w:tc>
        <w:tc>
          <w:tcPr>
            <w:tcW w:w="1713" w:type="dxa"/>
            <w:gridSpan w:val="12"/>
          </w:tcPr>
          <w:p w14:paraId="3A5BA9E4" w14:textId="77777777" w:rsidR="00A9436F" w:rsidRDefault="00A9436F" w:rsidP="00D44916">
            <w:pPr>
              <w:jc w:val="both"/>
            </w:pPr>
          </w:p>
        </w:tc>
        <w:tc>
          <w:tcPr>
            <w:tcW w:w="2201" w:type="dxa"/>
            <w:gridSpan w:val="20"/>
          </w:tcPr>
          <w:p w14:paraId="699150B7" w14:textId="77777777" w:rsidR="00A9436F" w:rsidRDefault="00A9436F" w:rsidP="00D44916">
            <w:pPr>
              <w:jc w:val="both"/>
            </w:pPr>
          </w:p>
        </w:tc>
      </w:tr>
      <w:tr w:rsidR="00A9436F" w14:paraId="523E906B" w14:textId="77777777" w:rsidTr="00A9436F">
        <w:trPr>
          <w:gridAfter w:val="2"/>
          <w:wAfter w:w="186" w:type="dxa"/>
        </w:trPr>
        <w:tc>
          <w:tcPr>
            <w:tcW w:w="9949" w:type="dxa"/>
            <w:gridSpan w:val="58"/>
            <w:shd w:val="clear" w:color="auto" w:fill="F7CAAC"/>
          </w:tcPr>
          <w:p w14:paraId="5001058B"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72C95477" w14:textId="77777777" w:rsidTr="00D44916">
        <w:trPr>
          <w:gridAfter w:val="2"/>
          <w:wAfter w:w="186" w:type="dxa"/>
          <w:trHeight w:val="324"/>
        </w:trPr>
        <w:tc>
          <w:tcPr>
            <w:tcW w:w="9949" w:type="dxa"/>
            <w:gridSpan w:val="58"/>
            <w:tcBorders>
              <w:top w:val="nil"/>
            </w:tcBorders>
          </w:tcPr>
          <w:p w14:paraId="45373A6E" w14:textId="70B9BBC6" w:rsidR="00A9436F" w:rsidRPr="00045F47" w:rsidRDefault="00037C85" w:rsidP="00D44916">
            <w:pPr>
              <w:pStyle w:val="Zkladntext"/>
              <w:spacing w:before="60" w:after="60"/>
              <w:ind w:right="108"/>
              <w:rPr>
                <w:sz w:val="21"/>
                <w:szCs w:val="21"/>
              </w:rPr>
            </w:pPr>
            <w:r>
              <w:rPr>
                <w:sz w:val="21"/>
                <w:szCs w:val="21"/>
              </w:rPr>
              <w:t>Výroba potravin</w:t>
            </w:r>
            <w:r w:rsidR="00982E13" w:rsidRPr="00045F47">
              <w:rPr>
                <w:sz w:val="21"/>
                <w:szCs w:val="21"/>
              </w:rPr>
              <w:t xml:space="preserve"> I (50% p)</w:t>
            </w:r>
          </w:p>
        </w:tc>
      </w:tr>
      <w:tr w:rsidR="00A9436F" w14:paraId="7795AE09" w14:textId="77777777" w:rsidTr="00A9436F">
        <w:trPr>
          <w:gridAfter w:val="2"/>
          <w:wAfter w:w="186" w:type="dxa"/>
        </w:trPr>
        <w:tc>
          <w:tcPr>
            <w:tcW w:w="9949" w:type="dxa"/>
            <w:gridSpan w:val="58"/>
            <w:shd w:val="clear" w:color="auto" w:fill="F7CAAC"/>
          </w:tcPr>
          <w:p w14:paraId="30BA5683" w14:textId="77777777" w:rsidR="00A9436F" w:rsidRDefault="00A9436F" w:rsidP="00D44916">
            <w:pPr>
              <w:jc w:val="both"/>
            </w:pPr>
            <w:r>
              <w:rPr>
                <w:b/>
              </w:rPr>
              <w:t xml:space="preserve">Údaje o vzdělání na VŠ </w:t>
            </w:r>
          </w:p>
        </w:tc>
      </w:tr>
      <w:tr w:rsidR="00A9436F" w14:paraId="498C7B03" w14:textId="77777777" w:rsidTr="00A9436F">
        <w:trPr>
          <w:gridAfter w:val="2"/>
          <w:wAfter w:w="186" w:type="dxa"/>
          <w:trHeight w:val="164"/>
        </w:trPr>
        <w:tc>
          <w:tcPr>
            <w:tcW w:w="9949" w:type="dxa"/>
            <w:gridSpan w:val="58"/>
          </w:tcPr>
          <w:p w14:paraId="4442964A" w14:textId="77777777" w:rsidR="00A9436F" w:rsidRPr="004C5E7F" w:rsidRDefault="00A9436F" w:rsidP="00D44916">
            <w:pPr>
              <w:spacing w:before="60" w:after="60"/>
              <w:jc w:val="both"/>
              <w:rPr>
                <w:b/>
                <w:sz w:val="21"/>
                <w:szCs w:val="21"/>
              </w:rPr>
            </w:pPr>
            <w:r w:rsidRPr="004C5E7F">
              <w:rPr>
                <w:rFonts w:eastAsia="Arial Unicode MS"/>
                <w:sz w:val="21"/>
                <w:szCs w:val="21"/>
              </w:rPr>
              <w:t xml:space="preserve">2001: </w:t>
            </w:r>
            <w:r w:rsidRPr="004C5E7F">
              <w:rPr>
                <w:bCs/>
                <w:sz w:val="21"/>
                <w:szCs w:val="21"/>
              </w:rPr>
              <w:t xml:space="preserve">MENDELU Brno, AF, </w:t>
            </w:r>
            <w:r w:rsidRPr="004C5E7F">
              <w:rPr>
                <w:rFonts w:eastAsia="Calibri"/>
                <w:sz w:val="21"/>
                <w:szCs w:val="21"/>
              </w:rPr>
              <w:t xml:space="preserve">SP </w:t>
            </w:r>
            <w:r w:rsidRPr="004C5E7F">
              <w:rPr>
                <w:sz w:val="21"/>
                <w:szCs w:val="21"/>
              </w:rPr>
              <w:t>Chemie a technologie potravin</w:t>
            </w:r>
            <w:r w:rsidRPr="004C5E7F">
              <w:rPr>
                <w:rFonts w:eastAsia="Calibri"/>
                <w:sz w:val="21"/>
                <w:szCs w:val="21"/>
              </w:rPr>
              <w:t xml:space="preserve">, </w:t>
            </w:r>
            <w:r w:rsidRPr="004C5E7F">
              <w:rPr>
                <w:sz w:val="21"/>
                <w:szCs w:val="21"/>
              </w:rPr>
              <w:t xml:space="preserve">obor </w:t>
            </w:r>
            <w:r w:rsidRPr="004C5E7F">
              <w:rPr>
                <w:rFonts w:eastAsia="Calibri"/>
                <w:sz w:val="21"/>
                <w:szCs w:val="21"/>
              </w:rPr>
              <w:t>Vlastnosti a zpracování zemědělských materiálů a produktů</w:t>
            </w:r>
            <w:r w:rsidRPr="004C5E7F">
              <w:rPr>
                <w:sz w:val="21"/>
                <w:szCs w:val="21"/>
              </w:rPr>
              <w:t xml:space="preserve">, </w:t>
            </w:r>
            <w:r w:rsidRPr="004C5E7F">
              <w:rPr>
                <w:rFonts w:eastAsia="Arial Unicode MS"/>
                <w:sz w:val="21"/>
                <w:szCs w:val="21"/>
              </w:rPr>
              <w:t xml:space="preserve">Ph.D. </w:t>
            </w:r>
          </w:p>
        </w:tc>
      </w:tr>
      <w:tr w:rsidR="00A9436F" w14:paraId="20F8E733" w14:textId="77777777" w:rsidTr="00A9436F">
        <w:trPr>
          <w:gridAfter w:val="2"/>
          <w:wAfter w:w="186" w:type="dxa"/>
        </w:trPr>
        <w:tc>
          <w:tcPr>
            <w:tcW w:w="9949" w:type="dxa"/>
            <w:gridSpan w:val="58"/>
            <w:shd w:val="clear" w:color="auto" w:fill="F7CAAC"/>
          </w:tcPr>
          <w:p w14:paraId="2D57EBAC" w14:textId="77777777" w:rsidR="00A9436F" w:rsidRDefault="00A9436F" w:rsidP="00D44916">
            <w:pPr>
              <w:jc w:val="both"/>
              <w:rPr>
                <w:b/>
              </w:rPr>
            </w:pPr>
            <w:r>
              <w:rPr>
                <w:b/>
              </w:rPr>
              <w:t>Údaje o odborném působení od absolvování VŠ</w:t>
            </w:r>
          </w:p>
        </w:tc>
      </w:tr>
      <w:tr w:rsidR="00A9436F" w14:paraId="3FE841CB" w14:textId="77777777" w:rsidTr="00A9436F">
        <w:trPr>
          <w:gridAfter w:val="2"/>
          <w:wAfter w:w="186" w:type="dxa"/>
          <w:trHeight w:val="718"/>
        </w:trPr>
        <w:tc>
          <w:tcPr>
            <w:tcW w:w="9949" w:type="dxa"/>
            <w:gridSpan w:val="58"/>
          </w:tcPr>
          <w:p w14:paraId="07CA4E79" w14:textId="77777777" w:rsidR="00A9436F" w:rsidRPr="004C5E7F" w:rsidRDefault="00A9436F" w:rsidP="00D44916">
            <w:pPr>
              <w:spacing w:before="60"/>
              <w:jc w:val="both"/>
              <w:rPr>
                <w:rFonts w:eastAsia="Arial Unicode MS"/>
                <w:sz w:val="21"/>
                <w:szCs w:val="21"/>
              </w:rPr>
            </w:pPr>
            <w:r w:rsidRPr="004C5E7F">
              <w:rPr>
                <w:rFonts w:eastAsia="Arial Unicode MS"/>
                <w:sz w:val="21"/>
                <w:szCs w:val="21"/>
              </w:rPr>
              <w:t>1998 – 2001: MZLU Brno, technik pro výuku a výzkum</w:t>
            </w:r>
          </w:p>
          <w:p w14:paraId="77311B3F" w14:textId="77777777" w:rsidR="00A9436F" w:rsidRPr="004C5E7F" w:rsidRDefault="00A9436F" w:rsidP="00D44916">
            <w:pPr>
              <w:ind w:left="2832" w:hanging="2832"/>
              <w:jc w:val="both"/>
              <w:rPr>
                <w:rFonts w:eastAsia="Arial Unicode MS"/>
                <w:sz w:val="21"/>
                <w:szCs w:val="21"/>
              </w:rPr>
            </w:pPr>
            <w:r w:rsidRPr="004C5E7F">
              <w:rPr>
                <w:rFonts w:eastAsia="Arial Unicode MS"/>
                <w:sz w:val="21"/>
                <w:szCs w:val="21"/>
              </w:rPr>
              <w:t>2001 – 2008: RACIOLA – JEHLIČKA s.r.o., technolog, vedoucí výroby, výrobní ředitel</w:t>
            </w:r>
          </w:p>
          <w:p w14:paraId="31EF2EEF" w14:textId="77777777" w:rsidR="00A9436F" w:rsidRPr="00CB7A21" w:rsidRDefault="00A9436F" w:rsidP="00D44916">
            <w:pPr>
              <w:spacing w:after="60"/>
              <w:jc w:val="both"/>
              <w:rPr>
                <w:sz w:val="22"/>
                <w:szCs w:val="22"/>
              </w:rPr>
            </w:pPr>
            <w:r w:rsidRPr="004C5E7F">
              <w:rPr>
                <w:rFonts w:eastAsia="Arial Unicode MS"/>
                <w:sz w:val="21"/>
                <w:szCs w:val="21"/>
              </w:rPr>
              <w:t>09/2008 – dosud: UTB Zlín, FT, Ústav technologie potravin, odborný asistent</w:t>
            </w:r>
          </w:p>
        </w:tc>
      </w:tr>
      <w:tr w:rsidR="00A9436F" w14:paraId="0A298967" w14:textId="77777777" w:rsidTr="00A9436F">
        <w:trPr>
          <w:gridAfter w:val="2"/>
          <w:wAfter w:w="186" w:type="dxa"/>
          <w:trHeight w:val="250"/>
        </w:trPr>
        <w:tc>
          <w:tcPr>
            <w:tcW w:w="9949" w:type="dxa"/>
            <w:gridSpan w:val="58"/>
            <w:shd w:val="clear" w:color="auto" w:fill="F7CAAC"/>
          </w:tcPr>
          <w:p w14:paraId="4C30E0B6" w14:textId="77777777" w:rsidR="00A9436F" w:rsidRDefault="00A9436F" w:rsidP="00D44916">
            <w:pPr>
              <w:jc w:val="both"/>
            </w:pPr>
            <w:r>
              <w:rPr>
                <w:b/>
              </w:rPr>
              <w:t>Zkušenosti s vedením kvalifikačních a rigorózních prací</w:t>
            </w:r>
          </w:p>
        </w:tc>
      </w:tr>
      <w:tr w:rsidR="00A9436F" w14:paraId="7B550375" w14:textId="77777777" w:rsidTr="00A9436F">
        <w:trPr>
          <w:gridAfter w:val="2"/>
          <w:wAfter w:w="186" w:type="dxa"/>
          <w:trHeight w:val="184"/>
        </w:trPr>
        <w:tc>
          <w:tcPr>
            <w:tcW w:w="9949" w:type="dxa"/>
            <w:gridSpan w:val="58"/>
          </w:tcPr>
          <w:p w14:paraId="7688DB61" w14:textId="77777777" w:rsidR="00A9436F" w:rsidRPr="004C5E7F" w:rsidRDefault="00A9436F" w:rsidP="00D44916">
            <w:pPr>
              <w:spacing w:before="60" w:after="60"/>
              <w:jc w:val="both"/>
              <w:rPr>
                <w:sz w:val="21"/>
                <w:szCs w:val="21"/>
              </w:rPr>
            </w:pPr>
            <w:r w:rsidRPr="004C5E7F">
              <w:rPr>
                <w:sz w:val="21"/>
                <w:szCs w:val="21"/>
              </w:rPr>
              <w:t>Počet obhájených prací, které vyučující vedl v období 2013 – 2017: 13 BP, 19 DP.</w:t>
            </w:r>
          </w:p>
        </w:tc>
      </w:tr>
      <w:tr w:rsidR="00A9436F" w14:paraId="30F88B76" w14:textId="77777777" w:rsidTr="00A9436F">
        <w:trPr>
          <w:gridAfter w:val="2"/>
          <w:wAfter w:w="186" w:type="dxa"/>
          <w:cantSplit/>
        </w:trPr>
        <w:tc>
          <w:tcPr>
            <w:tcW w:w="3319" w:type="dxa"/>
            <w:gridSpan w:val="13"/>
            <w:tcBorders>
              <w:top w:val="single" w:sz="12" w:space="0" w:color="auto"/>
            </w:tcBorders>
            <w:shd w:val="clear" w:color="auto" w:fill="F7CAAC"/>
          </w:tcPr>
          <w:p w14:paraId="07729D03"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52FE3928"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7DE38ECA" w14:textId="77777777" w:rsidR="00A9436F" w:rsidRDefault="00A9436F" w:rsidP="00D44916">
            <w:pPr>
              <w:jc w:val="both"/>
            </w:pPr>
            <w:r>
              <w:rPr>
                <w:b/>
              </w:rPr>
              <w:t>Řízení konáno na VŠ</w:t>
            </w:r>
          </w:p>
        </w:tc>
        <w:tc>
          <w:tcPr>
            <w:tcW w:w="2118" w:type="dxa"/>
            <w:gridSpan w:val="19"/>
            <w:tcBorders>
              <w:top w:val="single" w:sz="12" w:space="0" w:color="auto"/>
              <w:left w:val="single" w:sz="12" w:space="0" w:color="auto"/>
            </w:tcBorders>
            <w:shd w:val="clear" w:color="auto" w:fill="F7CAAC"/>
          </w:tcPr>
          <w:p w14:paraId="1DE9E4BB" w14:textId="77777777" w:rsidR="00A9436F" w:rsidRDefault="00A9436F" w:rsidP="00D44916">
            <w:pPr>
              <w:jc w:val="both"/>
              <w:rPr>
                <w:b/>
              </w:rPr>
            </w:pPr>
            <w:r>
              <w:rPr>
                <w:b/>
              </w:rPr>
              <w:t>Ohlasy publikací</w:t>
            </w:r>
          </w:p>
        </w:tc>
      </w:tr>
      <w:tr w:rsidR="00A9436F" w14:paraId="77DF9E04" w14:textId="77777777" w:rsidTr="00A9436F">
        <w:trPr>
          <w:gridAfter w:val="2"/>
          <w:wAfter w:w="186" w:type="dxa"/>
          <w:cantSplit/>
        </w:trPr>
        <w:tc>
          <w:tcPr>
            <w:tcW w:w="3319" w:type="dxa"/>
            <w:gridSpan w:val="13"/>
          </w:tcPr>
          <w:p w14:paraId="4A0B0A2E" w14:textId="77777777" w:rsidR="00A9436F" w:rsidRPr="005B5777" w:rsidRDefault="00A9436F" w:rsidP="00D44916">
            <w:pPr>
              <w:jc w:val="both"/>
            </w:pPr>
            <w:r>
              <w:t>---</w:t>
            </w:r>
          </w:p>
        </w:tc>
        <w:tc>
          <w:tcPr>
            <w:tcW w:w="2245" w:type="dxa"/>
            <w:gridSpan w:val="9"/>
          </w:tcPr>
          <w:p w14:paraId="24925829" w14:textId="77777777" w:rsidR="00A9436F" w:rsidRPr="00A004F6" w:rsidRDefault="00A9436F" w:rsidP="00D44916">
            <w:pPr>
              <w:jc w:val="both"/>
            </w:pPr>
            <w:r>
              <w:t>---</w:t>
            </w:r>
          </w:p>
        </w:tc>
        <w:tc>
          <w:tcPr>
            <w:tcW w:w="2267" w:type="dxa"/>
            <w:gridSpan w:val="17"/>
            <w:tcBorders>
              <w:right w:val="single" w:sz="12" w:space="0" w:color="auto"/>
            </w:tcBorders>
          </w:tcPr>
          <w:p w14:paraId="1D4CE162" w14:textId="77777777" w:rsidR="00A9436F" w:rsidRPr="00A004F6" w:rsidRDefault="00A9436F" w:rsidP="00D44916">
            <w:pPr>
              <w:jc w:val="both"/>
            </w:pPr>
            <w:r>
              <w:t>---</w:t>
            </w:r>
          </w:p>
        </w:tc>
        <w:tc>
          <w:tcPr>
            <w:tcW w:w="650" w:type="dxa"/>
            <w:gridSpan w:val="10"/>
            <w:tcBorders>
              <w:left w:val="single" w:sz="12" w:space="0" w:color="auto"/>
            </w:tcBorders>
            <w:shd w:val="clear" w:color="auto" w:fill="F7CAAC"/>
          </w:tcPr>
          <w:p w14:paraId="296F20D4" w14:textId="77777777" w:rsidR="00A9436F" w:rsidRPr="00912C5A" w:rsidRDefault="00A9436F" w:rsidP="00D44916">
            <w:pPr>
              <w:jc w:val="both"/>
            </w:pPr>
            <w:r w:rsidRPr="00912C5A">
              <w:rPr>
                <w:b/>
              </w:rPr>
              <w:t>WOS</w:t>
            </w:r>
          </w:p>
        </w:tc>
        <w:tc>
          <w:tcPr>
            <w:tcW w:w="699" w:type="dxa"/>
            <w:gridSpan w:val="6"/>
            <w:shd w:val="clear" w:color="auto" w:fill="F7CAAC"/>
          </w:tcPr>
          <w:p w14:paraId="274B2FA5" w14:textId="77777777" w:rsidR="00A9436F" w:rsidRPr="00912C5A" w:rsidRDefault="00A9436F" w:rsidP="00D44916">
            <w:pPr>
              <w:jc w:val="both"/>
              <w:rPr>
                <w:sz w:val="18"/>
              </w:rPr>
            </w:pPr>
            <w:r w:rsidRPr="00912C5A">
              <w:rPr>
                <w:b/>
                <w:sz w:val="18"/>
              </w:rPr>
              <w:t>Scopus</w:t>
            </w:r>
          </w:p>
        </w:tc>
        <w:tc>
          <w:tcPr>
            <w:tcW w:w="769" w:type="dxa"/>
            <w:gridSpan w:val="3"/>
            <w:shd w:val="clear" w:color="auto" w:fill="F7CAAC"/>
          </w:tcPr>
          <w:p w14:paraId="0A6FA37D" w14:textId="77777777" w:rsidR="00A9436F" w:rsidRPr="00912C5A" w:rsidRDefault="00A9436F" w:rsidP="00D44916">
            <w:pPr>
              <w:jc w:val="both"/>
            </w:pPr>
            <w:r w:rsidRPr="00912C5A">
              <w:rPr>
                <w:b/>
                <w:sz w:val="18"/>
              </w:rPr>
              <w:t>ostatní</w:t>
            </w:r>
          </w:p>
        </w:tc>
      </w:tr>
      <w:tr w:rsidR="00A9436F" w14:paraId="6D3895E5" w14:textId="77777777" w:rsidTr="00A9436F">
        <w:trPr>
          <w:gridAfter w:val="2"/>
          <w:wAfter w:w="186" w:type="dxa"/>
          <w:cantSplit/>
          <w:trHeight w:val="70"/>
        </w:trPr>
        <w:tc>
          <w:tcPr>
            <w:tcW w:w="3319" w:type="dxa"/>
            <w:gridSpan w:val="13"/>
            <w:shd w:val="clear" w:color="auto" w:fill="F7CAAC"/>
          </w:tcPr>
          <w:p w14:paraId="58BDF4B7" w14:textId="77777777" w:rsidR="00A9436F" w:rsidRDefault="00A9436F" w:rsidP="00D44916">
            <w:pPr>
              <w:jc w:val="both"/>
            </w:pPr>
            <w:r>
              <w:rPr>
                <w:b/>
              </w:rPr>
              <w:t>Obor jmenovacího řízení</w:t>
            </w:r>
          </w:p>
        </w:tc>
        <w:tc>
          <w:tcPr>
            <w:tcW w:w="2245" w:type="dxa"/>
            <w:gridSpan w:val="9"/>
            <w:shd w:val="clear" w:color="auto" w:fill="F7CAAC"/>
          </w:tcPr>
          <w:p w14:paraId="0A61F4AA"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6AF3CB9D"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25D7262C" w14:textId="77777777" w:rsidR="00A9436F" w:rsidRPr="00912C5A" w:rsidRDefault="00A9436F" w:rsidP="00D44916">
            <w:pPr>
              <w:jc w:val="both"/>
              <w:rPr>
                <w:b/>
              </w:rPr>
            </w:pPr>
            <w:r w:rsidRPr="00912C5A">
              <w:rPr>
                <w:b/>
              </w:rPr>
              <w:t>6</w:t>
            </w:r>
          </w:p>
        </w:tc>
        <w:tc>
          <w:tcPr>
            <w:tcW w:w="699" w:type="dxa"/>
            <w:gridSpan w:val="6"/>
            <w:vMerge w:val="restart"/>
          </w:tcPr>
          <w:p w14:paraId="49E01B42" w14:textId="77777777" w:rsidR="00A9436F" w:rsidRPr="00912C5A" w:rsidRDefault="00A9436F" w:rsidP="00D44916">
            <w:pPr>
              <w:jc w:val="both"/>
              <w:rPr>
                <w:b/>
              </w:rPr>
            </w:pPr>
            <w:r w:rsidRPr="00912C5A">
              <w:rPr>
                <w:b/>
              </w:rPr>
              <w:t>17</w:t>
            </w:r>
          </w:p>
        </w:tc>
        <w:tc>
          <w:tcPr>
            <w:tcW w:w="769" w:type="dxa"/>
            <w:gridSpan w:val="3"/>
            <w:vMerge w:val="restart"/>
          </w:tcPr>
          <w:p w14:paraId="35829270" w14:textId="77777777" w:rsidR="00A9436F" w:rsidRPr="00912C5A" w:rsidRDefault="00A9436F" w:rsidP="00D44916">
            <w:pPr>
              <w:jc w:val="both"/>
              <w:rPr>
                <w:b/>
              </w:rPr>
            </w:pPr>
            <w:r w:rsidRPr="00912C5A">
              <w:rPr>
                <w:b/>
              </w:rPr>
              <w:t>8</w:t>
            </w:r>
          </w:p>
        </w:tc>
      </w:tr>
      <w:tr w:rsidR="00A9436F" w14:paraId="22D5FEB4" w14:textId="77777777" w:rsidTr="00A9436F">
        <w:trPr>
          <w:gridAfter w:val="2"/>
          <w:wAfter w:w="186" w:type="dxa"/>
          <w:trHeight w:val="205"/>
        </w:trPr>
        <w:tc>
          <w:tcPr>
            <w:tcW w:w="3319" w:type="dxa"/>
            <w:gridSpan w:val="13"/>
          </w:tcPr>
          <w:p w14:paraId="2EDB6FC6" w14:textId="77777777" w:rsidR="00A9436F" w:rsidRDefault="00A9436F" w:rsidP="00D44916">
            <w:pPr>
              <w:jc w:val="both"/>
            </w:pPr>
            <w:r>
              <w:t>---</w:t>
            </w:r>
          </w:p>
        </w:tc>
        <w:tc>
          <w:tcPr>
            <w:tcW w:w="2245" w:type="dxa"/>
            <w:gridSpan w:val="9"/>
          </w:tcPr>
          <w:p w14:paraId="335BC2E4" w14:textId="77777777" w:rsidR="00A9436F" w:rsidRDefault="00A9436F" w:rsidP="00D44916">
            <w:pPr>
              <w:jc w:val="both"/>
            </w:pPr>
            <w:r>
              <w:t>---</w:t>
            </w:r>
          </w:p>
        </w:tc>
        <w:tc>
          <w:tcPr>
            <w:tcW w:w="2267" w:type="dxa"/>
            <w:gridSpan w:val="17"/>
            <w:tcBorders>
              <w:right w:val="single" w:sz="12" w:space="0" w:color="auto"/>
            </w:tcBorders>
          </w:tcPr>
          <w:p w14:paraId="62507500" w14:textId="77777777" w:rsidR="00A9436F" w:rsidRDefault="00A9436F" w:rsidP="00D44916">
            <w:pPr>
              <w:jc w:val="both"/>
            </w:pPr>
            <w:r>
              <w:t>---</w:t>
            </w:r>
          </w:p>
        </w:tc>
        <w:tc>
          <w:tcPr>
            <w:tcW w:w="650" w:type="dxa"/>
            <w:gridSpan w:val="10"/>
            <w:vMerge/>
            <w:tcBorders>
              <w:left w:val="single" w:sz="12" w:space="0" w:color="auto"/>
            </w:tcBorders>
            <w:vAlign w:val="center"/>
          </w:tcPr>
          <w:p w14:paraId="43A5687A" w14:textId="77777777" w:rsidR="00A9436F" w:rsidRDefault="00A9436F" w:rsidP="00D44916">
            <w:pPr>
              <w:rPr>
                <w:b/>
              </w:rPr>
            </w:pPr>
          </w:p>
        </w:tc>
        <w:tc>
          <w:tcPr>
            <w:tcW w:w="699" w:type="dxa"/>
            <w:gridSpan w:val="6"/>
            <w:vMerge/>
            <w:vAlign w:val="center"/>
          </w:tcPr>
          <w:p w14:paraId="3BA5E43E" w14:textId="77777777" w:rsidR="00A9436F" w:rsidRDefault="00A9436F" w:rsidP="00D44916">
            <w:pPr>
              <w:rPr>
                <w:b/>
              </w:rPr>
            </w:pPr>
          </w:p>
        </w:tc>
        <w:tc>
          <w:tcPr>
            <w:tcW w:w="769" w:type="dxa"/>
            <w:gridSpan w:val="3"/>
            <w:vMerge/>
            <w:vAlign w:val="center"/>
          </w:tcPr>
          <w:p w14:paraId="6631E2C8" w14:textId="77777777" w:rsidR="00A9436F" w:rsidRDefault="00A9436F" w:rsidP="00D44916">
            <w:pPr>
              <w:rPr>
                <w:b/>
              </w:rPr>
            </w:pPr>
          </w:p>
        </w:tc>
      </w:tr>
      <w:tr w:rsidR="00A9436F" w14:paraId="39FC8305" w14:textId="77777777" w:rsidTr="00A9436F">
        <w:trPr>
          <w:gridAfter w:val="2"/>
          <w:wAfter w:w="186" w:type="dxa"/>
        </w:trPr>
        <w:tc>
          <w:tcPr>
            <w:tcW w:w="9949" w:type="dxa"/>
            <w:gridSpan w:val="58"/>
            <w:shd w:val="clear" w:color="auto" w:fill="F7CAAC"/>
          </w:tcPr>
          <w:p w14:paraId="06991663"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0F74C92C" w14:textId="77777777" w:rsidTr="00A9436F">
        <w:trPr>
          <w:gridAfter w:val="2"/>
          <w:wAfter w:w="186" w:type="dxa"/>
          <w:trHeight w:val="283"/>
        </w:trPr>
        <w:tc>
          <w:tcPr>
            <w:tcW w:w="9949" w:type="dxa"/>
            <w:gridSpan w:val="58"/>
          </w:tcPr>
          <w:p w14:paraId="273B335B" w14:textId="77777777" w:rsidR="00A9436F" w:rsidRPr="004C5E7F" w:rsidRDefault="00A9436F" w:rsidP="00870D22">
            <w:pPr>
              <w:spacing w:before="120" w:after="120"/>
              <w:jc w:val="both"/>
              <w:rPr>
                <w:sz w:val="21"/>
                <w:szCs w:val="21"/>
              </w:rPr>
            </w:pPr>
            <w:r w:rsidRPr="004C5E7F">
              <w:rPr>
                <w:rFonts w:ascii="QqbdckSTIX-Bold" w:hAnsi="QqbdckSTIX-Bold" w:cs="QqbdckSTIX-Bold"/>
                <w:bCs/>
                <w:sz w:val="21"/>
                <w:szCs w:val="21"/>
              </w:rPr>
              <w:t xml:space="preserve">BUŇKOVÁ, L., </w:t>
            </w:r>
            <w:r w:rsidRPr="004C5E7F">
              <w:rPr>
                <w:rFonts w:ascii="QqbdckSTIX-Bold" w:hAnsi="QqbdckSTIX-Bold" w:cs="QqbdckSTIX-Bold"/>
                <w:b/>
                <w:bCs/>
                <w:sz w:val="21"/>
                <w:szCs w:val="21"/>
              </w:rPr>
              <w:t>GÁL, R. (15%)</w:t>
            </w:r>
            <w:r w:rsidRPr="004C5E7F">
              <w:rPr>
                <w:rFonts w:ascii="QqbdckSTIX-Bold" w:hAnsi="QqbdckSTIX-Bold" w:cs="QqbdckSTIX-Bold"/>
                <w:bCs/>
                <w:sz w:val="21"/>
                <w:szCs w:val="21"/>
              </w:rPr>
              <w:t>, LORENCOVÁ, E., JANČOVÁ, P., DOLEŽALOVÁ, M., KMEŤ, V., BUŇKA, F.: Microflora of farm and hunted pheasants in relation to biogenic amines production.</w:t>
            </w:r>
            <w:r w:rsidRPr="004C5E7F">
              <w:rPr>
                <w:rFonts w:ascii="QqbdckSTIX-Bold" w:hAnsi="QqbdckSTIX-Bold" w:cs="QqbdckSTIX-Bold"/>
                <w:bCs/>
                <w:i/>
                <w:sz w:val="21"/>
                <w:szCs w:val="21"/>
              </w:rPr>
              <w:t xml:space="preserve"> European Journal of Wildlife Research </w:t>
            </w:r>
            <w:r w:rsidRPr="004C5E7F">
              <w:rPr>
                <w:rFonts w:ascii="QqbdckSTIX-Bold" w:hAnsi="QqbdckSTIX-Bold" w:cs="QqbdckSTIX-Bold"/>
                <w:bCs/>
                <w:sz w:val="21"/>
                <w:szCs w:val="21"/>
              </w:rPr>
              <w:t xml:space="preserve">62(3), 341-352, </w:t>
            </w:r>
            <w:r w:rsidRPr="004C5E7F">
              <w:rPr>
                <w:rFonts w:ascii="QqbdckSTIX-Bold" w:hAnsi="QqbdckSTIX-Bold" w:cs="QqbdckSTIX-Bold"/>
                <w:b/>
                <w:bCs/>
                <w:sz w:val="21"/>
                <w:szCs w:val="21"/>
              </w:rPr>
              <w:t>2016</w:t>
            </w:r>
            <w:r w:rsidRPr="004C5E7F">
              <w:rPr>
                <w:rFonts w:ascii="QqbdckSTIX-Bold" w:hAnsi="QqbdckSTIX-Bold" w:cs="QqbdckSTIX-Bold"/>
                <w:bCs/>
                <w:sz w:val="21"/>
                <w:szCs w:val="21"/>
              </w:rPr>
              <w:t>. ISSN 1612-4642.</w:t>
            </w:r>
            <w:r w:rsidRPr="004C5E7F">
              <w:rPr>
                <w:sz w:val="21"/>
                <w:szCs w:val="21"/>
              </w:rPr>
              <w:t xml:space="preserve"> </w:t>
            </w:r>
          </w:p>
          <w:p w14:paraId="252DEA0D" w14:textId="77777777" w:rsidR="00A9436F" w:rsidRPr="004C5E7F" w:rsidRDefault="00A9436F" w:rsidP="00D44916">
            <w:pPr>
              <w:pStyle w:val="FormtovanvHTML"/>
              <w:spacing w:after="120"/>
              <w:jc w:val="both"/>
              <w:rPr>
                <w:rFonts w:ascii="Times New Roman" w:hAnsi="Times New Roman" w:cs="Times New Roman"/>
                <w:sz w:val="21"/>
                <w:szCs w:val="21"/>
              </w:rPr>
            </w:pPr>
            <w:r w:rsidRPr="004C5E7F">
              <w:rPr>
                <w:rFonts w:ascii="Times New Roman" w:hAnsi="Times New Roman" w:cs="Times New Roman"/>
                <w:sz w:val="21"/>
                <w:szCs w:val="21"/>
              </w:rPr>
              <w:t xml:space="preserve">ČERNÍKOVÁ, M., </w:t>
            </w:r>
            <w:r w:rsidRPr="004C5E7F">
              <w:rPr>
                <w:rFonts w:ascii="Times New Roman" w:hAnsi="Times New Roman" w:cs="Times New Roman"/>
                <w:b/>
                <w:bCs/>
                <w:sz w:val="21"/>
                <w:szCs w:val="21"/>
              </w:rPr>
              <w:t>GÁL, R. (20%)</w:t>
            </w:r>
            <w:r w:rsidRPr="004C5E7F">
              <w:rPr>
                <w:rFonts w:ascii="Times New Roman" w:hAnsi="Times New Roman" w:cs="Times New Roman"/>
                <w:bCs/>
                <w:sz w:val="21"/>
                <w:szCs w:val="21"/>
              </w:rPr>
              <w:t>,</w:t>
            </w:r>
            <w:r w:rsidRPr="004C5E7F">
              <w:rPr>
                <w:rFonts w:ascii="Times New Roman" w:hAnsi="Times New Roman" w:cs="Times New Roman"/>
                <w:sz w:val="21"/>
                <w:szCs w:val="21"/>
              </w:rPr>
              <w:t xml:space="preserve"> </w:t>
            </w:r>
            <w:r w:rsidRPr="004C5E7F">
              <w:rPr>
                <w:rFonts w:ascii="Times New Roman" w:hAnsi="Times New Roman" w:cs="Times New Roman"/>
                <w:caps/>
                <w:sz w:val="21"/>
                <w:szCs w:val="21"/>
              </w:rPr>
              <w:t>Polášek, Z.</w:t>
            </w:r>
            <w:r w:rsidRPr="004C5E7F">
              <w:rPr>
                <w:rFonts w:ascii="Times New Roman" w:hAnsi="Times New Roman" w:cs="Times New Roman"/>
                <w:sz w:val="21"/>
                <w:szCs w:val="21"/>
              </w:rPr>
              <w:t xml:space="preserve">, JANÍČEK, M., PACHLOVÁ, V., BUŇKA, F.: Comparison of the nutrient composition, biogenic amines and selected functional parameters of meat from different parts of Nile crocodile (Crocodylus niloticus). </w:t>
            </w:r>
            <w:r w:rsidRPr="004C5E7F">
              <w:rPr>
                <w:rFonts w:ascii="Times New Roman" w:hAnsi="Times New Roman" w:cs="Times New Roman"/>
                <w:i/>
                <w:iCs/>
                <w:sz w:val="21"/>
                <w:szCs w:val="21"/>
              </w:rPr>
              <w:t>Journal of Food Composition and Analysis</w:t>
            </w:r>
            <w:r w:rsidRPr="004C5E7F">
              <w:rPr>
                <w:rFonts w:ascii="Times New Roman" w:hAnsi="Times New Roman" w:cs="Times New Roman"/>
                <w:sz w:val="21"/>
                <w:szCs w:val="21"/>
              </w:rPr>
              <w:t xml:space="preserve"> 43, 82-87, </w:t>
            </w:r>
            <w:r w:rsidRPr="004C5E7F">
              <w:rPr>
                <w:rFonts w:ascii="Times New Roman" w:hAnsi="Times New Roman" w:cs="Times New Roman"/>
                <w:b/>
                <w:sz w:val="21"/>
                <w:szCs w:val="21"/>
              </w:rPr>
              <w:t>2015</w:t>
            </w:r>
            <w:r w:rsidRPr="004C5E7F">
              <w:rPr>
                <w:rFonts w:ascii="Times New Roman" w:hAnsi="Times New Roman" w:cs="Times New Roman"/>
                <w:sz w:val="21"/>
                <w:szCs w:val="21"/>
              </w:rPr>
              <w:t xml:space="preserve">. ISSN 0889-1575. </w:t>
            </w:r>
          </w:p>
          <w:p w14:paraId="6D78ACD7" w14:textId="77777777" w:rsidR="00A9436F" w:rsidRPr="004C5E7F" w:rsidRDefault="00A9436F" w:rsidP="00D44916">
            <w:pPr>
              <w:pStyle w:val="FormtovanvHTML"/>
              <w:spacing w:after="120"/>
              <w:jc w:val="both"/>
              <w:rPr>
                <w:rFonts w:ascii="Times New Roman" w:hAnsi="Times New Roman" w:cs="Times New Roman"/>
                <w:sz w:val="21"/>
                <w:szCs w:val="21"/>
              </w:rPr>
            </w:pPr>
            <w:r w:rsidRPr="004C5E7F">
              <w:rPr>
                <w:rFonts w:ascii="Times New Roman" w:hAnsi="Times New Roman" w:cs="Times New Roman"/>
                <w:b/>
                <w:bCs/>
                <w:sz w:val="21"/>
                <w:szCs w:val="21"/>
              </w:rPr>
              <w:t>GÁL, R. (40%)</w:t>
            </w:r>
            <w:r w:rsidRPr="004C5E7F">
              <w:rPr>
                <w:rFonts w:ascii="Times New Roman" w:hAnsi="Times New Roman" w:cs="Times New Roman"/>
                <w:sz w:val="21"/>
                <w:szCs w:val="21"/>
              </w:rPr>
              <w:t xml:space="preserve">, KRČMÁŘOVÁ, L., PLŠKOVÁ, M.: Možnosti aplikace skopového masa do tepelně opracovaných masných výrobků. </w:t>
            </w:r>
            <w:r w:rsidRPr="004C5E7F">
              <w:rPr>
                <w:rFonts w:ascii="Times New Roman" w:hAnsi="Times New Roman" w:cs="Times New Roman"/>
                <w:i/>
                <w:iCs/>
                <w:sz w:val="21"/>
                <w:szCs w:val="21"/>
              </w:rPr>
              <w:t>XL. Konference o jakosti potravin a potravinových surovin - Ingrovy dny 2014</w:t>
            </w:r>
            <w:r w:rsidRPr="004C5E7F">
              <w:rPr>
                <w:rFonts w:ascii="Times New Roman" w:hAnsi="Times New Roman" w:cs="Times New Roman"/>
                <w:sz w:val="21"/>
                <w:szCs w:val="21"/>
              </w:rPr>
              <w:t xml:space="preserve">. Brno: Mendelova univerzita v Brně 145-153, </w:t>
            </w:r>
            <w:r w:rsidRPr="004C5E7F">
              <w:rPr>
                <w:rFonts w:ascii="Times New Roman" w:hAnsi="Times New Roman" w:cs="Times New Roman"/>
                <w:b/>
                <w:sz w:val="21"/>
                <w:szCs w:val="21"/>
              </w:rPr>
              <w:t>2014</w:t>
            </w:r>
            <w:r w:rsidRPr="004C5E7F">
              <w:rPr>
                <w:rFonts w:ascii="Times New Roman" w:hAnsi="Times New Roman" w:cs="Times New Roman"/>
                <w:sz w:val="21"/>
                <w:szCs w:val="21"/>
              </w:rPr>
              <w:t xml:space="preserve">. ISBN 978-80-7375-944-5. </w:t>
            </w:r>
          </w:p>
          <w:p w14:paraId="498BB62E" w14:textId="77777777" w:rsidR="00A9436F" w:rsidRPr="004C5E7F" w:rsidRDefault="00A9436F" w:rsidP="00D44916">
            <w:pPr>
              <w:spacing w:after="120"/>
              <w:jc w:val="both"/>
              <w:rPr>
                <w:sz w:val="21"/>
                <w:szCs w:val="21"/>
              </w:rPr>
            </w:pPr>
            <w:r w:rsidRPr="004C5E7F">
              <w:rPr>
                <w:sz w:val="21"/>
                <w:szCs w:val="21"/>
              </w:rPr>
              <w:t xml:space="preserve">LONG, N.H.B.S., </w:t>
            </w:r>
            <w:r w:rsidRPr="004C5E7F">
              <w:rPr>
                <w:b/>
                <w:bCs/>
                <w:sz w:val="21"/>
                <w:szCs w:val="21"/>
              </w:rPr>
              <w:t>GÁL, R. (33%)</w:t>
            </w:r>
            <w:r w:rsidRPr="004C5E7F">
              <w:rPr>
                <w:sz w:val="21"/>
                <w:szCs w:val="21"/>
              </w:rPr>
              <w:t>, BUŇKA, F.:</w:t>
            </w:r>
            <w:r w:rsidRPr="004C5E7F">
              <w:rPr>
                <w:color w:val="454545"/>
                <w:sz w:val="21"/>
                <w:szCs w:val="21"/>
                <w:shd w:val="clear" w:color="auto" w:fill="FFFFFF"/>
              </w:rPr>
              <w:t xml:space="preserve"> </w:t>
            </w:r>
            <w:r w:rsidRPr="004C5E7F">
              <w:rPr>
                <w:sz w:val="21"/>
                <w:szCs w:val="21"/>
                <w:shd w:val="clear" w:color="auto" w:fill="FFFFFF"/>
              </w:rPr>
              <w:t>The effect of selected phosphate salts on the textural properties of deboned poultry meat batters</w:t>
            </w:r>
            <w:r w:rsidRPr="004C5E7F">
              <w:rPr>
                <w:color w:val="454545"/>
                <w:sz w:val="21"/>
                <w:szCs w:val="21"/>
                <w:shd w:val="clear" w:color="auto" w:fill="FFFFFF"/>
              </w:rPr>
              <w:t xml:space="preserve">. </w:t>
            </w:r>
            <w:r w:rsidRPr="004C5E7F">
              <w:rPr>
                <w:i/>
                <w:iCs/>
                <w:sz w:val="21"/>
                <w:szCs w:val="21"/>
                <w:shd w:val="clear" w:color="auto" w:fill="FFFFFF"/>
              </w:rPr>
              <w:t xml:space="preserve">1st International Conference on Agricultural Science, Biotechnology, Food and Animal Science (ABIFA '12) </w:t>
            </w:r>
            <w:r w:rsidRPr="004C5E7F">
              <w:rPr>
                <w:sz w:val="21"/>
                <w:szCs w:val="21"/>
                <w:shd w:val="clear" w:color="auto" w:fill="FFFFFF"/>
              </w:rPr>
              <w:t xml:space="preserve">219-223, </w:t>
            </w:r>
            <w:r w:rsidRPr="004C5E7F">
              <w:rPr>
                <w:b/>
                <w:bCs/>
                <w:sz w:val="21"/>
                <w:szCs w:val="21"/>
                <w:shd w:val="clear" w:color="auto" w:fill="FFFFFF"/>
              </w:rPr>
              <w:t>2012</w:t>
            </w:r>
            <w:r w:rsidRPr="004C5E7F">
              <w:rPr>
                <w:sz w:val="21"/>
                <w:szCs w:val="21"/>
                <w:shd w:val="clear" w:color="auto" w:fill="FFFFFF"/>
              </w:rPr>
              <w:t xml:space="preserve">. ISBN 978-1-61804-122-7. </w:t>
            </w:r>
          </w:p>
          <w:p w14:paraId="0FD8E924" w14:textId="77777777" w:rsidR="00A9436F" w:rsidRDefault="00A9436F" w:rsidP="00870D22">
            <w:pPr>
              <w:spacing w:after="120"/>
              <w:jc w:val="both"/>
              <w:rPr>
                <w:b/>
              </w:rPr>
            </w:pPr>
            <w:r w:rsidRPr="004C5E7F">
              <w:rPr>
                <w:sz w:val="21"/>
                <w:szCs w:val="21"/>
              </w:rPr>
              <w:t xml:space="preserve">LONG, N.H.B.S., </w:t>
            </w:r>
            <w:r w:rsidRPr="004C5E7F">
              <w:rPr>
                <w:b/>
                <w:bCs/>
                <w:sz w:val="21"/>
                <w:szCs w:val="21"/>
              </w:rPr>
              <w:t>GÁL, R. (33%)</w:t>
            </w:r>
            <w:r w:rsidRPr="004C5E7F">
              <w:rPr>
                <w:sz w:val="21"/>
                <w:szCs w:val="21"/>
              </w:rPr>
              <w:t xml:space="preserve">, BUŇKA, F.: Use of selected phosphates in meat products. </w:t>
            </w:r>
            <w:r w:rsidRPr="004C5E7F">
              <w:rPr>
                <w:i/>
                <w:iCs/>
                <w:sz w:val="21"/>
                <w:szCs w:val="21"/>
              </w:rPr>
              <w:t>Food Safety and Control.</w:t>
            </w:r>
            <w:r w:rsidRPr="004C5E7F">
              <w:rPr>
                <w:sz w:val="21"/>
                <w:szCs w:val="21"/>
              </w:rPr>
              <w:t xml:space="preserve"> University of Agriculture, Nitra, Slovakia, 180-183, </w:t>
            </w:r>
            <w:r w:rsidRPr="004C5E7F">
              <w:rPr>
                <w:b/>
                <w:bCs/>
                <w:sz w:val="21"/>
                <w:szCs w:val="21"/>
              </w:rPr>
              <w:t>2012</w:t>
            </w:r>
            <w:r w:rsidRPr="004C5E7F">
              <w:rPr>
                <w:sz w:val="21"/>
                <w:szCs w:val="21"/>
              </w:rPr>
              <w:t>. ISBN 978-80-552-0769-8.</w:t>
            </w:r>
            <w:r w:rsidRPr="00B6406A">
              <w:rPr>
                <w:sz w:val="22"/>
                <w:szCs w:val="22"/>
              </w:rPr>
              <w:t xml:space="preserve"> </w:t>
            </w:r>
          </w:p>
        </w:tc>
      </w:tr>
      <w:tr w:rsidR="00A9436F" w14:paraId="2003546C" w14:textId="77777777" w:rsidTr="00A9436F">
        <w:trPr>
          <w:gridAfter w:val="2"/>
          <w:wAfter w:w="186" w:type="dxa"/>
          <w:trHeight w:val="218"/>
        </w:trPr>
        <w:tc>
          <w:tcPr>
            <w:tcW w:w="9949" w:type="dxa"/>
            <w:gridSpan w:val="58"/>
            <w:shd w:val="clear" w:color="auto" w:fill="F7CAAC"/>
          </w:tcPr>
          <w:p w14:paraId="0E564E37" w14:textId="77777777" w:rsidR="00A9436F" w:rsidRDefault="00A9436F" w:rsidP="00D44916">
            <w:pPr>
              <w:rPr>
                <w:b/>
              </w:rPr>
            </w:pPr>
            <w:r>
              <w:rPr>
                <w:b/>
              </w:rPr>
              <w:t>Působení v zahraničí</w:t>
            </w:r>
          </w:p>
        </w:tc>
      </w:tr>
      <w:tr w:rsidR="00A9436F" w14:paraId="030997D3" w14:textId="77777777" w:rsidTr="00A9436F">
        <w:trPr>
          <w:gridAfter w:val="2"/>
          <w:wAfter w:w="186" w:type="dxa"/>
          <w:trHeight w:val="328"/>
        </w:trPr>
        <w:tc>
          <w:tcPr>
            <w:tcW w:w="9949" w:type="dxa"/>
            <w:gridSpan w:val="58"/>
          </w:tcPr>
          <w:p w14:paraId="139A7B2D" w14:textId="77777777" w:rsidR="00A9436F" w:rsidRDefault="00A9436F" w:rsidP="00D44916">
            <w:pPr>
              <w:spacing w:before="60" w:after="60"/>
              <w:rPr>
                <w:sz w:val="21"/>
                <w:szCs w:val="21"/>
              </w:rPr>
            </w:pPr>
            <w:r w:rsidRPr="004C5E7F">
              <w:rPr>
                <w:sz w:val="21"/>
                <w:szCs w:val="21"/>
              </w:rPr>
              <w:t>2009: AZABU University, Sagamihara, Japonsko, lektor (5 týdnů)</w:t>
            </w:r>
          </w:p>
          <w:p w14:paraId="3ACA6ECE" w14:textId="77777777" w:rsidR="004C5E7F" w:rsidRPr="004C5E7F" w:rsidRDefault="004C5E7F" w:rsidP="00D44916">
            <w:pPr>
              <w:spacing w:before="60" w:after="60"/>
              <w:rPr>
                <w:sz w:val="21"/>
                <w:szCs w:val="21"/>
              </w:rPr>
            </w:pPr>
          </w:p>
        </w:tc>
      </w:tr>
      <w:tr w:rsidR="00A9436F" w14:paraId="6CCAFD22" w14:textId="77777777" w:rsidTr="00A9436F">
        <w:trPr>
          <w:gridAfter w:val="2"/>
          <w:wAfter w:w="186" w:type="dxa"/>
          <w:cantSplit/>
          <w:trHeight w:val="470"/>
        </w:trPr>
        <w:tc>
          <w:tcPr>
            <w:tcW w:w="2484" w:type="dxa"/>
            <w:gridSpan w:val="4"/>
            <w:shd w:val="clear" w:color="auto" w:fill="F7CAAC"/>
          </w:tcPr>
          <w:p w14:paraId="22123BF7" w14:textId="77777777" w:rsidR="00A9436F" w:rsidRDefault="00A9436F" w:rsidP="00D44916">
            <w:pPr>
              <w:jc w:val="both"/>
              <w:rPr>
                <w:b/>
              </w:rPr>
            </w:pPr>
            <w:r>
              <w:rPr>
                <w:b/>
              </w:rPr>
              <w:t xml:space="preserve">Podpis </w:t>
            </w:r>
          </w:p>
        </w:tc>
        <w:tc>
          <w:tcPr>
            <w:tcW w:w="4546" w:type="dxa"/>
            <w:gridSpan w:val="27"/>
          </w:tcPr>
          <w:p w14:paraId="3093430F" w14:textId="77777777" w:rsidR="00A9436F" w:rsidRDefault="00A9436F" w:rsidP="00D44916">
            <w:pPr>
              <w:jc w:val="both"/>
            </w:pPr>
          </w:p>
        </w:tc>
        <w:tc>
          <w:tcPr>
            <w:tcW w:w="801" w:type="dxa"/>
            <w:gridSpan w:val="8"/>
            <w:shd w:val="clear" w:color="auto" w:fill="F7CAAC"/>
          </w:tcPr>
          <w:p w14:paraId="1C805624" w14:textId="77777777" w:rsidR="00A9436F" w:rsidRDefault="00A9436F" w:rsidP="00D44916">
            <w:pPr>
              <w:jc w:val="both"/>
            </w:pPr>
            <w:r>
              <w:rPr>
                <w:b/>
              </w:rPr>
              <w:t>datum</w:t>
            </w:r>
          </w:p>
        </w:tc>
        <w:tc>
          <w:tcPr>
            <w:tcW w:w="2118" w:type="dxa"/>
            <w:gridSpan w:val="19"/>
          </w:tcPr>
          <w:p w14:paraId="027565B2" w14:textId="77777777" w:rsidR="00A9436F" w:rsidRDefault="00A9436F" w:rsidP="00D44916">
            <w:pPr>
              <w:jc w:val="both"/>
            </w:pPr>
          </w:p>
        </w:tc>
      </w:tr>
      <w:tr w:rsidR="00A9436F" w14:paraId="27583C56"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double" w:sz="4" w:space="0" w:color="00000A"/>
              <w:right w:val="single" w:sz="4" w:space="0" w:color="00000A"/>
            </w:tcBorders>
            <w:shd w:val="clear" w:color="auto" w:fill="BDD6EE"/>
          </w:tcPr>
          <w:p w14:paraId="425DE648" w14:textId="77777777" w:rsidR="00A9436F" w:rsidRDefault="00A9436F" w:rsidP="00D44916">
            <w:pPr>
              <w:jc w:val="both"/>
            </w:pPr>
            <w:r>
              <w:lastRenderedPageBreak/>
              <w:br w:type="page"/>
            </w:r>
            <w:r>
              <w:br w:type="page"/>
            </w:r>
            <w:r>
              <w:br w:type="page"/>
            </w:r>
            <w:r>
              <w:br w:type="page"/>
            </w:r>
            <w:r w:rsidRPr="00BB0134">
              <w:rPr>
                <w:b/>
                <w:sz w:val="28"/>
              </w:rPr>
              <w:t>C-I – Personální zabezpečení</w:t>
            </w:r>
          </w:p>
        </w:tc>
      </w:tr>
      <w:tr w:rsidR="00A9436F" w:rsidRPr="00B901A1" w14:paraId="7245A9A2"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double" w:sz="4" w:space="0" w:color="00000A"/>
              <w:left w:val="single" w:sz="4" w:space="0" w:color="00000A"/>
              <w:bottom w:val="single" w:sz="4" w:space="0" w:color="00000A"/>
              <w:right w:val="single" w:sz="4" w:space="0" w:color="00000A"/>
            </w:tcBorders>
            <w:shd w:val="clear" w:color="auto" w:fill="F7CAAC"/>
          </w:tcPr>
          <w:p w14:paraId="7F0F8375" w14:textId="77777777" w:rsidR="00A9436F" w:rsidRPr="00B901A1" w:rsidRDefault="00A9436F" w:rsidP="00D44916">
            <w:pPr>
              <w:jc w:val="both"/>
            </w:pPr>
            <w:r w:rsidRPr="00B901A1">
              <w:rPr>
                <w:b/>
              </w:rPr>
              <w:t>Vysoká škola</w:t>
            </w:r>
          </w:p>
        </w:tc>
        <w:tc>
          <w:tcPr>
            <w:tcW w:w="7408" w:type="dxa"/>
            <w:gridSpan w:val="54"/>
            <w:tcBorders>
              <w:top w:val="single" w:sz="4" w:space="0" w:color="00000A"/>
              <w:left w:val="single" w:sz="4" w:space="0" w:color="00000A"/>
              <w:bottom w:val="single" w:sz="4" w:space="0" w:color="00000A"/>
              <w:right w:val="single" w:sz="4" w:space="0" w:color="00000A"/>
            </w:tcBorders>
            <w:shd w:val="clear" w:color="auto" w:fill="auto"/>
            <w:vAlign w:val="center"/>
          </w:tcPr>
          <w:p w14:paraId="11332601" w14:textId="77777777" w:rsidR="00A9436F" w:rsidRPr="00B901A1" w:rsidRDefault="00A9436F" w:rsidP="00D44916">
            <w:pPr>
              <w:pStyle w:val="western"/>
              <w:spacing w:before="0" w:line="240" w:lineRule="auto"/>
              <w:ind w:left="0"/>
              <w:jc w:val="left"/>
              <w:rPr>
                <w:sz w:val="20"/>
                <w:szCs w:val="20"/>
              </w:rPr>
            </w:pPr>
            <w:r w:rsidRPr="00B901A1">
              <w:rPr>
                <w:sz w:val="20"/>
                <w:szCs w:val="20"/>
              </w:rPr>
              <w:t>Univerzita Tomáše Bati ve Zlíně</w:t>
            </w:r>
          </w:p>
        </w:tc>
      </w:tr>
      <w:tr w:rsidR="00A9436F" w:rsidRPr="00B901A1" w14:paraId="360BBF7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7589B1AC" w14:textId="77777777" w:rsidR="00A9436F" w:rsidRPr="00B901A1" w:rsidRDefault="00A9436F" w:rsidP="00D44916">
            <w:pPr>
              <w:jc w:val="both"/>
            </w:pPr>
            <w:r w:rsidRPr="00B901A1">
              <w:rPr>
                <w:b/>
              </w:rPr>
              <w:t>Součást vysoké školy</w:t>
            </w:r>
          </w:p>
        </w:tc>
        <w:tc>
          <w:tcPr>
            <w:tcW w:w="7408" w:type="dxa"/>
            <w:gridSpan w:val="54"/>
            <w:tcBorders>
              <w:top w:val="single" w:sz="4" w:space="0" w:color="00000A"/>
              <w:left w:val="single" w:sz="4" w:space="0" w:color="00000A"/>
              <w:bottom w:val="single" w:sz="4" w:space="0" w:color="00000A"/>
              <w:right w:val="single" w:sz="4" w:space="0" w:color="00000A"/>
            </w:tcBorders>
            <w:shd w:val="clear" w:color="auto" w:fill="auto"/>
          </w:tcPr>
          <w:p w14:paraId="3E71FD35" w14:textId="77777777" w:rsidR="00A9436F" w:rsidRPr="00B901A1" w:rsidRDefault="00A9436F" w:rsidP="00D44916">
            <w:pPr>
              <w:jc w:val="both"/>
            </w:pPr>
            <w:r w:rsidRPr="00B901A1">
              <w:t>Fakulta technologická</w:t>
            </w:r>
          </w:p>
        </w:tc>
      </w:tr>
      <w:tr w:rsidR="00A9436F" w:rsidRPr="00B901A1" w14:paraId="0E321EF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7BBDBABB" w14:textId="77777777" w:rsidR="00A9436F" w:rsidRPr="00B901A1" w:rsidRDefault="00A9436F" w:rsidP="00D44916">
            <w:pPr>
              <w:jc w:val="both"/>
            </w:pPr>
            <w:r w:rsidRPr="00B901A1">
              <w:rPr>
                <w:b/>
              </w:rPr>
              <w:t>Název studijního programu</w:t>
            </w:r>
          </w:p>
        </w:tc>
        <w:tc>
          <w:tcPr>
            <w:tcW w:w="7408" w:type="dxa"/>
            <w:gridSpan w:val="54"/>
            <w:tcBorders>
              <w:top w:val="single" w:sz="4" w:space="0" w:color="00000A"/>
              <w:left w:val="single" w:sz="4" w:space="0" w:color="00000A"/>
              <w:bottom w:val="single" w:sz="4" w:space="0" w:color="00000A"/>
              <w:right w:val="single" w:sz="4" w:space="0" w:color="00000A"/>
            </w:tcBorders>
            <w:shd w:val="clear" w:color="auto" w:fill="auto"/>
          </w:tcPr>
          <w:p w14:paraId="38B18B19" w14:textId="77777777" w:rsidR="00A9436F" w:rsidRPr="00B901A1" w:rsidRDefault="00A9436F" w:rsidP="00D44916">
            <w:pPr>
              <w:jc w:val="both"/>
            </w:pPr>
            <w:r>
              <w:t>Chemie potravin a bioaktivních látek</w:t>
            </w:r>
          </w:p>
        </w:tc>
      </w:tr>
      <w:tr w:rsidR="00A9436F" w:rsidRPr="00B901A1" w14:paraId="0F41FBB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33DABE40" w14:textId="77777777" w:rsidR="00A9436F" w:rsidRPr="00B901A1" w:rsidRDefault="00A9436F" w:rsidP="00D44916">
            <w:pPr>
              <w:jc w:val="both"/>
            </w:pPr>
            <w:r w:rsidRPr="00B901A1">
              <w:rPr>
                <w:b/>
              </w:rPr>
              <w:t>Jméno a příjmení</w:t>
            </w:r>
          </w:p>
        </w:tc>
        <w:tc>
          <w:tcPr>
            <w:tcW w:w="4620" w:type="dxa"/>
            <w:gridSpan w:val="28"/>
            <w:tcBorders>
              <w:top w:val="single" w:sz="4" w:space="0" w:color="00000A"/>
              <w:left w:val="single" w:sz="4" w:space="0" w:color="00000A"/>
              <w:bottom w:val="single" w:sz="4" w:space="0" w:color="00000A"/>
              <w:right w:val="single" w:sz="4" w:space="0" w:color="00000A"/>
            </w:tcBorders>
            <w:shd w:val="clear" w:color="auto" w:fill="auto"/>
          </w:tcPr>
          <w:p w14:paraId="69C172E4" w14:textId="77777777" w:rsidR="00A9436F" w:rsidRPr="00766E2F" w:rsidRDefault="00A9436F" w:rsidP="00D44916">
            <w:pPr>
              <w:pStyle w:val="western"/>
              <w:spacing w:before="0" w:line="240" w:lineRule="auto"/>
              <w:ind w:left="0"/>
              <w:rPr>
                <w:b/>
                <w:sz w:val="20"/>
                <w:szCs w:val="20"/>
              </w:rPr>
            </w:pPr>
            <w:bookmarkStart w:id="54" w:name="Humpolíček"/>
            <w:bookmarkEnd w:id="54"/>
            <w:r w:rsidRPr="00766E2F">
              <w:rPr>
                <w:b/>
                <w:sz w:val="20"/>
                <w:szCs w:val="20"/>
              </w:rPr>
              <w:t>Petr Humpolíček</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F7CAAC"/>
          </w:tcPr>
          <w:p w14:paraId="3D618645" w14:textId="77777777" w:rsidR="00A9436F" w:rsidRPr="00B901A1" w:rsidRDefault="00A9436F" w:rsidP="00D44916">
            <w:pPr>
              <w:jc w:val="both"/>
            </w:pPr>
            <w:r w:rsidRPr="00B901A1">
              <w:rPr>
                <w:b/>
              </w:rPr>
              <w:t>Tituly</w:t>
            </w: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6168DF0E" w14:textId="77777777" w:rsidR="00A9436F" w:rsidRPr="00B901A1" w:rsidRDefault="00A9436F" w:rsidP="00D44916">
            <w:pPr>
              <w:jc w:val="both"/>
            </w:pPr>
            <w:r>
              <w:t>doc. Ing., Ph.D.</w:t>
            </w:r>
          </w:p>
        </w:tc>
      </w:tr>
      <w:tr w:rsidR="00A9436F" w:rsidRPr="00B901A1" w14:paraId="5FD1B0E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7161ACCF" w14:textId="77777777" w:rsidR="00A9436F" w:rsidRPr="00B901A1" w:rsidRDefault="00A9436F" w:rsidP="00D44916">
            <w:pPr>
              <w:jc w:val="both"/>
            </w:pPr>
            <w:r w:rsidRPr="00B901A1">
              <w:rPr>
                <w:b/>
              </w:rPr>
              <w:t>Rok narození</w:t>
            </w:r>
          </w:p>
        </w:tc>
        <w:tc>
          <w:tcPr>
            <w:tcW w:w="733" w:type="dxa"/>
            <w:gridSpan w:val="7"/>
            <w:tcBorders>
              <w:top w:val="single" w:sz="4" w:space="0" w:color="00000A"/>
              <w:left w:val="single" w:sz="4" w:space="0" w:color="00000A"/>
              <w:bottom w:val="single" w:sz="4" w:space="0" w:color="00000A"/>
              <w:right w:val="single" w:sz="4" w:space="0" w:color="00000A"/>
            </w:tcBorders>
            <w:shd w:val="clear" w:color="auto" w:fill="auto"/>
          </w:tcPr>
          <w:p w14:paraId="4B2F7689" w14:textId="77777777" w:rsidR="00A9436F" w:rsidRPr="00B901A1" w:rsidRDefault="00A9436F" w:rsidP="00D44916">
            <w:pPr>
              <w:jc w:val="both"/>
            </w:pPr>
            <w:r>
              <w:t>1981</w:t>
            </w:r>
          </w:p>
        </w:tc>
        <w:tc>
          <w:tcPr>
            <w:tcW w:w="1862" w:type="dxa"/>
            <w:gridSpan w:val="7"/>
            <w:tcBorders>
              <w:top w:val="single" w:sz="4" w:space="0" w:color="00000A"/>
              <w:left w:val="single" w:sz="4" w:space="0" w:color="00000A"/>
              <w:bottom w:val="single" w:sz="4" w:space="0" w:color="00000A"/>
              <w:right w:val="single" w:sz="4" w:space="0" w:color="00000A"/>
            </w:tcBorders>
            <w:shd w:val="clear" w:color="auto" w:fill="F7CAAC"/>
          </w:tcPr>
          <w:p w14:paraId="76E350FD" w14:textId="77777777" w:rsidR="00A9436F" w:rsidRPr="00B901A1" w:rsidRDefault="00A9436F" w:rsidP="00D44916">
            <w:pPr>
              <w:jc w:val="both"/>
            </w:pPr>
            <w:r w:rsidRPr="00B901A1">
              <w:rPr>
                <w:b/>
              </w:rPr>
              <w:t>typ vztahu k VŠ</w:t>
            </w:r>
          </w:p>
        </w:tc>
        <w:tc>
          <w:tcPr>
            <w:tcW w:w="1013" w:type="dxa"/>
            <w:gridSpan w:val="9"/>
            <w:tcBorders>
              <w:top w:val="single" w:sz="4" w:space="0" w:color="00000A"/>
              <w:left w:val="single" w:sz="4" w:space="0" w:color="00000A"/>
              <w:bottom w:val="single" w:sz="4" w:space="0" w:color="00000A"/>
              <w:right w:val="single" w:sz="4" w:space="0" w:color="00000A"/>
            </w:tcBorders>
            <w:shd w:val="clear" w:color="auto" w:fill="auto"/>
          </w:tcPr>
          <w:p w14:paraId="09A6F758" w14:textId="77777777" w:rsidR="00A9436F" w:rsidRPr="00B901A1" w:rsidRDefault="00A9436F" w:rsidP="00D44916">
            <w:pPr>
              <w:jc w:val="both"/>
            </w:pPr>
            <w:r w:rsidRPr="00035875">
              <w:t>pp</w:t>
            </w:r>
            <w:r>
              <w:t>.</w:t>
            </w:r>
          </w:p>
        </w:tc>
        <w:tc>
          <w:tcPr>
            <w:tcW w:w="1012" w:type="dxa"/>
            <w:gridSpan w:val="5"/>
            <w:tcBorders>
              <w:top w:val="single" w:sz="4" w:space="0" w:color="00000A"/>
              <w:left w:val="single" w:sz="4" w:space="0" w:color="00000A"/>
              <w:bottom w:val="single" w:sz="4" w:space="0" w:color="00000A"/>
              <w:right w:val="single" w:sz="4" w:space="0" w:color="00000A"/>
            </w:tcBorders>
            <w:shd w:val="clear" w:color="auto" w:fill="F7CAAC"/>
          </w:tcPr>
          <w:p w14:paraId="656BA124" w14:textId="77777777" w:rsidR="00A9436F" w:rsidRPr="00B901A1" w:rsidRDefault="00A9436F" w:rsidP="00D44916">
            <w:pPr>
              <w:jc w:val="both"/>
            </w:pPr>
            <w:r w:rsidRPr="00B901A1">
              <w:rPr>
                <w:b/>
              </w:rPr>
              <w:t>rozsah</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auto"/>
          </w:tcPr>
          <w:p w14:paraId="6D11C86E" w14:textId="77777777" w:rsidR="00A9436F" w:rsidRPr="00B901A1" w:rsidRDefault="00A9436F" w:rsidP="00D44916">
            <w:pPr>
              <w:jc w:val="both"/>
            </w:pPr>
            <w:r w:rsidRPr="00035875">
              <w:t>40</w:t>
            </w:r>
          </w:p>
        </w:tc>
        <w:tc>
          <w:tcPr>
            <w:tcW w:w="723" w:type="dxa"/>
            <w:gridSpan w:val="9"/>
            <w:tcBorders>
              <w:top w:val="single" w:sz="4" w:space="0" w:color="00000A"/>
              <w:left w:val="single" w:sz="4" w:space="0" w:color="00000A"/>
              <w:bottom w:val="single" w:sz="4" w:space="0" w:color="00000A"/>
              <w:right w:val="single" w:sz="4" w:space="0" w:color="00000A"/>
            </w:tcBorders>
            <w:shd w:val="clear" w:color="auto" w:fill="F7CAAC"/>
          </w:tcPr>
          <w:p w14:paraId="5E430272" w14:textId="77777777" w:rsidR="00A9436F" w:rsidRPr="00B901A1" w:rsidRDefault="00A9436F" w:rsidP="00D44916">
            <w:pPr>
              <w:jc w:val="both"/>
            </w:pPr>
            <w:r w:rsidRPr="00B901A1">
              <w:rPr>
                <w:b/>
              </w:rPr>
              <w:t>do kdy</w:t>
            </w:r>
          </w:p>
        </w:tc>
        <w:tc>
          <w:tcPr>
            <w:tcW w:w="1335" w:type="dxa"/>
            <w:gridSpan w:val="8"/>
            <w:tcBorders>
              <w:top w:val="single" w:sz="4" w:space="0" w:color="00000A"/>
              <w:left w:val="single" w:sz="4" w:space="0" w:color="00000A"/>
              <w:bottom w:val="single" w:sz="4" w:space="0" w:color="00000A"/>
              <w:right w:val="single" w:sz="4" w:space="0" w:color="00000A"/>
            </w:tcBorders>
            <w:shd w:val="clear" w:color="auto" w:fill="auto"/>
          </w:tcPr>
          <w:p w14:paraId="4BC1AB33" w14:textId="77777777" w:rsidR="00A9436F" w:rsidRPr="00B901A1" w:rsidRDefault="00A9436F" w:rsidP="00D44916">
            <w:pPr>
              <w:jc w:val="both"/>
            </w:pPr>
            <w:r w:rsidRPr="00035875">
              <w:t>N</w:t>
            </w:r>
          </w:p>
        </w:tc>
      </w:tr>
      <w:tr w:rsidR="00A9436F" w:rsidRPr="00B901A1" w14:paraId="1B401F2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160" w:type="dxa"/>
            <w:gridSpan w:val="19"/>
            <w:tcBorders>
              <w:top w:val="single" w:sz="4" w:space="0" w:color="00000A"/>
              <w:left w:val="single" w:sz="4" w:space="0" w:color="00000A"/>
              <w:bottom w:val="single" w:sz="4" w:space="0" w:color="00000A"/>
              <w:right w:val="single" w:sz="4" w:space="0" w:color="00000A"/>
            </w:tcBorders>
            <w:shd w:val="clear" w:color="auto" w:fill="F7CAAC"/>
          </w:tcPr>
          <w:p w14:paraId="0A7D2F12" w14:textId="77777777" w:rsidR="00A9436F" w:rsidRPr="00B901A1" w:rsidRDefault="00A9436F" w:rsidP="00D44916">
            <w:pPr>
              <w:jc w:val="both"/>
            </w:pPr>
            <w:r w:rsidRPr="00B901A1">
              <w:rPr>
                <w:b/>
              </w:rPr>
              <w:t>Typ vztahu na součásti VŠ, která uskutečňuje st. program</w:t>
            </w:r>
          </w:p>
        </w:tc>
        <w:tc>
          <w:tcPr>
            <w:tcW w:w="1013" w:type="dxa"/>
            <w:gridSpan w:val="9"/>
            <w:tcBorders>
              <w:top w:val="single" w:sz="4" w:space="0" w:color="00000A"/>
              <w:left w:val="single" w:sz="4" w:space="0" w:color="00000A"/>
              <w:bottom w:val="single" w:sz="4" w:space="0" w:color="00000A"/>
              <w:right w:val="single" w:sz="4" w:space="0" w:color="00000A"/>
            </w:tcBorders>
            <w:shd w:val="clear" w:color="auto" w:fill="auto"/>
          </w:tcPr>
          <w:p w14:paraId="7F837723" w14:textId="77777777" w:rsidR="00A9436F" w:rsidRPr="00B901A1" w:rsidRDefault="00A9436F" w:rsidP="00D44916">
            <w:pPr>
              <w:jc w:val="both"/>
            </w:pPr>
            <w:r w:rsidRPr="00B901A1">
              <w:t>---</w:t>
            </w:r>
          </w:p>
        </w:tc>
        <w:tc>
          <w:tcPr>
            <w:tcW w:w="1012" w:type="dxa"/>
            <w:gridSpan w:val="5"/>
            <w:tcBorders>
              <w:top w:val="single" w:sz="4" w:space="0" w:color="00000A"/>
              <w:left w:val="single" w:sz="4" w:space="0" w:color="00000A"/>
              <w:bottom w:val="single" w:sz="4" w:space="0" w:color="00000A"/>
              <w:right w:val="single" w:sz="4" w:space="0" w:color="00000A"/>
            </w:tcBorders>
            <w:shd w:val="clear" w:color="auto" w:fill="F7CAAC"/>
          </w:tcPr>
          <w:p w14:paraId="717E835B" w14:textId="77777777" w:rsidR="00A9436F" w:rsidRPr="00B901A1" w:rsidRDefault="00A9436F" w:rsidP="00D44916">
            <w:pPr>
              <w:jc w:val="both"/>
            </w:pPr>
            <w:r w:rsidRPr="00B901A1">
              <w:rPr>
                <w:b/>
              </w:rPr>
              <w:t>rozsah</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auto"/>
          </w:tcPr>
          <w:p w14:paraId="1D822DD3" w14:textId="77777777" w:rsidR="00A9436F" w:rsidRPr="00B901A1" w:rsidRDefault="00A9436F" w:rsidP="00D44916">
            <w:pPr>
              <w:jc w:val="both"/>
            </w:pPr>
            <w:r w:rsidRPr="00B901A1">
              <w:t>---</w:t>
            </w:r>
          </w:p>
        </w:tc>
        <w:tc>
          <w:tcPr>
            <w:tcW w:w="723" w:type="dxa"/>
            <w:gridSpan w:val="9"/>
            <w:tcBorders>
              <w:top w:val="single" w:sz="4" w:space="0" w:color="00000A"/>
              <w:left w:val="single" w:sz="4" w:space="0" w:color="00000A"/>
              <w:bottom w:val="single" w:sz="4" w:space="0" w:color="00000A"/>
              <w:right w:val="single" w:sz="4" w:space="0" w:color="00000A"/>
            </w:tcBorders>
            <w:shd w:val="clear" w:color="auto" w:fill="F7CAAC"/>
          </w:tcPr>
          <w:p w14:paraId="2624C38E" w14:textId="77777777" w:rsidR="00A9436F" w:rsidRPr="00B901A1" w:rsidRDefault="00A9436F" w:rsidP="00D44916">
            <w:pPr>
              <w:jc w:val="both"/>
            </w:pPr>
            <w:r w:rsidRPr="00B901A1">
              <w:rPr>
                <w:b/>
              </w:rPr>
              <w:t>do kdy</w:t>
            </w:r>
          </w:p>
        </w:tc>
        <w:tc>
          <w:tcPr>
            <w:tcW w:w="1335" w:type="dxa"/>
            <w:gridSpan w:val="8"/>
            <w:tcBorders>
              <w:top w:val="single" w:sz="4" w:space="0" w:color="00000A"/>
              <w:left w:val="single" w:sz="4" w:space="0" w:color="00000A"/>
              <w:bottom w:val="single" w:sz="4" w:space="0" w:color="00000A"/>
              <w:right w:val="single" w:sz="4" w:space="0" w:color="00000A"/>
            </w:tcBorders>
            <w:shd w:val="clear" w:color="auto" w:fill="auto"/>
          </w:tcPr>
          <w:p w14:paraId="6B6EF87F" w14:textId="77777777" w:rsidR="00A9436F" w:rsidRPr="00B901A1" w:rsidRDefault="00A9436F" w:rsidP="00D44916">
            <w:pPr>
              <w:jc w:val="both"/>
            </w:pPr>
            <w:r w:rsidRPr="00B901A1">
              <w:t>---</w:t>
            </w:r>
          </w:p>
        </w:tc>
      </w:tr>
      <w:tr w:rsidR="00A9436F" w:rsidRPr="00B901A1" w14:paraId="2450910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F7CAAC"/>
          </w:tcPr>
          <w:p w14:paraId="05F77D6D" w14:textId="77777777" w:rsidR="00A9436F" w:rsidRPr="00B901A1" w:rsidRDefault="00A9436F" w:rsidP="00D44916">
            <w:pPr>
              <w:jc w:val="both"/>
              <w:rPr>
                <w:b/>
              </w:rPr>
            </w:pPr>
            <w:r w:rsidRPr="00B901A1">
              <w:rPr>
                <w:b/>
              </w:rPr>
              <w:t>Další současná působení jako akademický pracovník na jiných VŠ</w:t>
            </w: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F7CAAC"/>
          </w:tcPr>
          <w:p w14:paraId="02936DCE" w14:textId="77777777" w:rsidR="00A9436F" w:rsidRPr="00B901A1" w:rsidRDefault="00A9436F" w:rsidP="00D44916">
            <w:pPr>
              <w:jc w:val="both"/>
              <w:rPr>
                <w:b/>
              </w:rPr>
            </w:pPr>
            <w:r w:rsidRPr="00B901A1">
              <w:rPr>
                <w:b/>
              </w:rPr>
              <w:t>typ prac. vztahu</w:t>
            </w: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F7CAAC"/>
          </w:tcPr>
          <w:p w14:paraId="6CE83BF1" w14:textId="77777777" w:rsidR="00A9436F" w:rsidRPr="00B901A1" w:rsidRDefault="00A9436F" w:rsidP="00D44916">
            <w:pPr>
              <w:jc w:val="both"/>
            </w:pPr>
            <w:r w:rsidRPr="00B901A1">
              <w:rPr>
                <w:b/>
              </w:rPr>
              <w:t>rozsah</w:t>
            </w:r>
          </w:p>
        </w:tc>
      </w:tr>
      <w:tr w:rsidR="00A9436F" w:rsidRPr="00B901A1" w14:paraId="30F951C0"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auto"/>
          </w:tcPr>
          <w:p w14:paraId="41D8897E" w14:textId="77777777" w:rsidR="00A9436F" w:rsidRPr="00B901A1" w:rsidRDefault="00A9436F" w:rsidP="00D44916">
            <w:pPr>
              <w:jc w:val="both"/>
            </w:pPr>
            <w:r>
              <w:t>---</w:t>
            </w: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auto"/>
          </w:tcPr>
          <w:p w14:paraId="2B1F7959" w14:textId="77777777" w:rsidR="00A9436F" w:rsidRPr="00B901A1" w:rsidRDefault="00A9436F" w:rsidP="00D44916">
            <w:pPr>
              <w:jc w:val="both"/>
            </w:pPr>
            <w:r>
              <w:t>---</w:t>
            </w: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717F0540" w14:textId="77777777" w:rsidR="00A9436F" w:rsidRPr="00B901A1" w:rsidRDefault="00A9436F" w:rsidP="00D44916">
            <w:pPr>
              <w:jc w:val="both"/>
            </w:pPr>
            <w:r>
              <w:t>---</w:t>
            </w:r>
          </w:p>
        </w:tc>
      </w:tr>
      <w:tr w:rsidR="00A9436F" w:rsidRPr="00B901A1" w14:paraId="451A589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auto"/>
          </w:tcPr>
          <w:p w14:paraId="67C202FF" w14:textId="77777777" w:rsidR="00A9436F" w:rsidRPr="00B901A1" w:rsidRDefault="00A9436F" w:rsidP="00D44916">
            <w:pPr>
              <w:jc w:val="both"/>
            </w:pP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auto"/>
          </w:tcPr>
          <w:p w14:paraId="18F9DF15" w14:textId="77777777" w:rsidR="00A9436F" w:rsidRPr="00B901A1" w:rsidRDefault="00A9436F" w:rsidP="00D44916">
            <w:pPr>
              <w:jc w:val="both"/>
            </w:pP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44EFF86D" w14:textId="77777777" w:rsidR="00A9436F" w:rsidRPr="00B901A1" w:rsidRDefault="00A9436F" w:rsidP="00D44916">
            <w:pPr>
              <w:jc w:val="both"/>
            </w:pPr>
          </w:p>
        </w:tc>
      </w:tr>
      <w:tr w:rsidR="00A9436F" w:rsidRPr="00B901A1" w14:paraId="316758A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auto"/>
          </w:tcPr>
          <w:p w14:paraId="1EC5A7BF" w14:textId="77777777" w:rsidR="00A9436F" w:rsidRPr="00B901A1" w:rsidRDefault="00A9436F" w:rsidP="00D44916">
            <w:pPr>
              <w:jc w:val="both"/>
            </w:pP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auto"/>
          </w:tcPr>
          <w:p w14:paraId="1FC10CC7" w14:textId="77777777" w:rsidR="00A9436F" w:rsidRPr="00B901A1" w:rsidRDefault="00A9436F" w:rsidP="00D44916">
            <w:pPr>
              <w:jc w:val="both"/>
            </w:pP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4C13DF39" w14:textId="77777777" w:rsidR="00A9436F" w:rsidRPr="00B901A1" w:rsidRDefault="00A9436F" w:rsidP="00D44916">
            <w:pPr>
              <w:jc w:val="both"/>
            </w:pPr>
          </w:p>
        </w:tc>
      </w:tr>
      <w:tr w:rsidR="00A9436F" w:rsidRPr="00B901A1" w14:paraId="40E1C191"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auto"/>
          </w:tcPr>
          <w:p w14:paraId="64C03144" w14:textId="77777777" w:rsidR="00A9436F" w:rsidRPr="00B901A1" w:rsidRDefault="00A9436F" w:rsidP="00D44916">
            <w:pPr>
              <w:jc w:val="both"/>
            </w:pP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auto"/>
          </w:tcPr>
          <w:p w14:paraId="3C2EE58E" w14:textId="77777777" w:rsidR="00A9436F" w:rsidRPr="00B901A1" w:rsidRDefault="00A9436F" w:rsidP="00D44916">
            <w:pPr>
              <w:jc w:val="both"/>
            </w:pP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6E2948FB" w14:textId="77777777" w:rsidR="00A9436F" w:rsidRPr="00B901A1" w:rsidRDefault="00A9436F" w:rsidP="00D44916">
            <w:pPr>
              <w:jc w:val="both"/>
            </w:pPr>
          </w:p>
        </w:tc>
      </w:tr>
      <w:tr w:rsidR="00A9436F" w:rsidRPr="00B901A1" w14:paraId="31A8862F"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2FCB9F3C" w14:textId="77777777" w:rsidR="00A9436F" w:rsidRPr="00B901A1" w:rsidRDefault="00A9436F" w:rsidP="00D44916">
            <w:pPr>
              <w:jc w:val="both"/>
            </w:pPr>
            <w:r w:rsidRPr="00B901A1">
              <w:rPr>
                <w:b/>
              </w:rPr>
              <w:t>Předměty příslušného studijního programu a způsob zapojení do jejich výuky, příp. další zapojení do uskutečňování studijního programu</w:t>
            </w:r>
          </w:p>
        </w:tc>
      </w:tr>
      <w:tr w:rsidR="00A9436F" w:rsidRPr="00B901A1" w14:paraId="1B3F116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24"/>
        </w:trPr>
        <w:tc>
          <w:tcPr>
            <w:tcW w:w="9973" w:type="dxa"/>
            <w:gridSpan w:val="59"/>
            <w:tcBorders>
              <w:left w:val="single" w:sz="4" w:space="0" w:color="00000A"/>
              <w:bottom w:val="single" w:sz="4" w:space="0" w:color="00000A"/>
              <w:right w:val="single" w:sz="4" w:space="0" w:color="00000A"/>
            </w:tcBorders>
            <w:shd w:val="clear" w:color="auto" w:fill="auto"/>
          </w:tcPr>
          <w:p w14:paraId="42E661B4" w14:textId="3042888B" w:rsidR="00A9436F" w:rsidRPr="00045F47" w:rsidRDefault="00E814DA" w:rsidP="00D44916">
            <w:pPr>
              <w:spacing w:before="60" w:after="60"/>
              <w:jc w:val="both"/>
              <w:rPr>
                <w:sz w:val="21"/>
                <w:szCs w:val="21"/>
              </w:rPr>
            </w:pPr>
            <w:r w:rsidRPr="0036186E">
              <w:rPr>
                <w:sz w:val="21"/>
                <w:szCs w:val="21"/>
              </w:rPr>
              <w:t>Biomateriály I</w:t>
            </w:r>
            <w:r w:rsidRPr="00045F47">
              <w:rPr>
                <w:sz w:val="21"/>
                <w:szCs w:val="21"/>
              </w:rPr>
              <w:t xml:space="preserve"> (</w:t>
            </w:r>
            <w:r w:rsidRPr="00CA4247">
              <w:rPr>
                <w:sz w:val="21"/>
                <w:szCs w:val="21"/>
              </w:rPr>
              <w:t>60% p)</w:t>
            </w:r>
          </w:p>
        </w:tc>
      </w:tr>
      <w:tr w:rsidR="00A9436F" w:rsidRPr="00B901A1" w14:paraId="70BF7872"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5D8C7709" w14:textId="77777777" w:rsidR="00A9436F" w:rsidRPr="00B901A1" w:rsidRDefault="00A9436F" w:rsidP="00D44916">
            <w:pPr>
              <w:jc w:val="both"/>
            </w:pPr>
            <w:r w:rsidRPr="00B901A1">
              <w:rPr>
                <w:b/>
              </w:rPr>
              <w:t xml:space="preserve">Údaje o vzdělání na VŠ </w:t>
            </w:r>
          </w:p>
        </w:tc>
      </w:tr>
      <w:tr w:rsidR="00A9436F" w:rsidRPr="00E92A6D" w14:paraId="5545C1C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83"/>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7C7CA7FE" w14:textId="77777777" w:rsidR="00A9436F" w:rsidRPr="00BB0134" w:rsidRDefault="00A9436F" w:rsidP="00D44916">
            <w:pPr>
              <w:spacing w:before="60" w:after="60"/>
              <w:jc w:val="both"/>
              <w:rPr>
                <w:sz w:val="21"/>
                <w:szCs w:val="21"/>
              </w:rPr>
            </w:pPr>
            <w:r w:rsidRPr="00BB0134">
              <w:rPr>
                <w:sz w:val="21"/>
                <w:szCs w:val="21"/>
              </w:rPr>
              <w:t>2007: MENDELU Brno, AF, SP Zootechnika, obor Obecná zootechnika, Ph.D.</w:t>
            </w:r>
          </w:p>
        </w:tc>
      </w:tr>
      <w:tr w:rsidR="00A9436F" w:rsidRPr="00B901A1" w14:paraId="3621705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70277E33" w14:textId="77777777" w:rsidR="00A9436F" w:rsidRPr="00B901A1" w:rsidRDefault="00A9436F" w:rsidP="00D44916">
            <w:pPr>
              <w:jc w:val="both"/>
            </w:pPr>
            <w:r w:rsidRPr="00B901A1">
              <w:rPr>
                <w:b/>
              </w:rPr>
              <w:t>Údaje o odborném působení od absolvování VŠ</w:t>
            </w:r>
          </w:p>
        </w:tc>
      </w:tr>
      <w:tr w:rsidR="00A9436F" w:rsidRPr="00E92A6D" w14:paraId="19092E3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49"/>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3BDFF00E" w14:textId="77777777" w:rsidR="00A9436F" w:rsidRPr="00E92A6D" w:rsidRDefault="00A9436F" w:rsidP="00D44916">
            <w:pPr>
              <w:spacing w:before="60" w:after="60"/>
              <w:jc w:val="both"/>
              <w:rPr>
                <w:sz w:val="22"/>
                <w:szCs w:val="22"/>
              </w:rPr>
            </w:pPr>
            <w:r w:rsidRPr="00BB0134">
              <w:rPr>
                <w:sz w:val="21"/>
                <w:szCs w:val="21"/>
              </w:rPr>
              <w:t>2007 – dosud: UTB Zlín, FT, odborný asistent, od r. 2013 docent</w:t>
            </w:r>
          </w:p>
        </w:tc>
      </w:tr>
      <w:tr w:rsidR="00A9436F" w:rsidRPr="00B901A1" w14:paraId="78256771"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50"/>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103FBC3F" w14:textId="77777777" w:rsidR="00A9436F" w:rsidRPr="00B901A1" w:rsidRDefault="00A9436F" w:rsidP="00D44916">
            <w:pPr>
              <w:jc w:val="both"/>
            </w:pPr>
            <w:r w:rsidRPr="00B901A1">
              <w:rPr>
                <w:b/>
              </w:rPr>
              <w:t>Zkušenosti s vedením kvalifikačních a rigorózních prací</w:t>
            </w:r>
          </w:p>
        </w:tc>
      </w:tr>
      <w:tr w:rsidR="00A9436F" w:rsidRPr="00E92A6D" w14:paraId="32D635F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01"/>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4DFE60D9" w14:textId="77777777" w:rsidR="00A9436F" w:rsidRPr="00E92A6D" w:rsidRDefault="00A9436F" w:rsidP="00D44916">
            <w:pPr>
              <w:spacing w:before="60" w:after="60"/>
              <w:jc w:val="both"/>
              <w:rPr>
                <w:sz w:val="22"/>
                <w:szCs w:val="22"/>
              </w:rPr>
            </w:pPr>
            <w:r w:rsidRPr="00BB0134">
              <w:rPr>
                <w:sz w:val="21"/>
                <w:szCs w:val="21"/>
              </w:rPr>
              <w:t>Počet obhájených prací, které vyučující vedl v období 2013 – 2017: 13 BP, 8 DP.</w:t>
            </w:r>
          </w:p>
        </w:tc>
      </w:tr>
      <w:tr w:rsidR="00A9436F" w:rsidRPr="00B901A1" w14:paraId="3A4BF92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cantSplit/>
        </w:trPr>
        <w:tc>
          <w:tcPr>
            <w:tcW w:w="2995" w:type="dxa"/>
            <w:gridSpan w:val="10"/>
            <w:tcBorders>
              <w:top w:val="single" w:sz="12" w:space="0" w:color="00000A"/>
              <w:left w:val="single" w:sz="4" w:space="0" w:color="00000A"/>
              <w:bottom w:val="single" w:sz="4" w:space="0" w:color="00000A"/>
              <w:right w:val="single" w:sz="4" w:space="0" w:color="00000A"/>
            </w:tcBorders>
            <w:shd w:val="clear" w:color="auto" w:fill="F7CAAC"/>
          </w:tcPr>
          <w:p w14:paraId="5EE1AD28" w14:textId="77777777" w:rsidR="00A9436F" w:rsidRPr="00B901A1" w:rsidRDefault="00A9436F" w:rsidP="00D44916">
            <w:pPr>
              <w:jc w:val="both"/>
              <w:rPr>
                <w:b/>
              </w:rPr>
            </w:pPr>
            <w:r w:rsidRPr="00B901A1">
              <w:rPr>
                <w:b/>
              </w:rPr>
              <w:t xml:space="preserve">Obor habilitačního řízení </w:t>
            </w:r>
          </w:p>
        </w:tc>
        <w:tc>
          <w:tcPr>
            <w:tcW w:w="2426" w:type="dxa"/>
            <w:gridSpan w:val="11"/>
            <w:tcBorders>
              <w:top w:val="single" w:sz="12" w:space="0" w:color="00000A"/>
              <w:left w:val="single" w:sz="4" w:space="0" w:color="00000A"/>
              <w:bottom w:val="single" w:sz="4" w:space="0" w:color="00000A"/>
              <w:right w:val="single" w:sz="4" w:space="0" w:color="00000A"/>
            </w:tcBorders>
            <w:shd w:val="clear" w:color="auto" w:fill="F7CAAC"/>
          </w:tcPr>
          <w:p w14:paraId="12BCC29B" w14:textId="77777777" w:rsidR="00A9436F" w:rsidRPr="00B901A1" w:rsidRDefault="00A9436F" w:rsidP="00D44916">
            <w:pPr>
              <w:jc w:val="both"/>
              <w:rPr>
                <w:b/>
              </w:rPr>
            </w:pPr>
            <w:r w:rsidRPr="00B901A1">
              <w:rPr>
                <w:b/>
              </w:rPr>
              <w:t>Rok udělení hodnosti</w:t>
            </w:r>
          </w:p>
        </w:tc>
        <w:tc>
          <w:tcPr>
            <w:tcW w:w="2128" w:type="dxa"/>
            <w:gridSpan w:val="14"/>
            <w:tcBorders>
              <w:top w:val="single" w:sz="12" w:space="0" w:color="00000A"/>
              <w:left w:val="single" w:sz="4" w:space="0" w:color="00000A"/>
              <w:bottom w:val="single" w:sz="4" w:space="0" w:color="00000A"/>
              <w:right w:val="single" w:sz="12" w:space="0" w:color="00000A"/>
            </w:tcBorders>
            <w:shd w:val="clear" w:color="auto" w:fill="F7CAAC"/>
          </w:tcPr>
          <w:p w14:paraId="6E827D70" w14:textId="77777777" w:rsidR="00A9436F" w:rsidRPr="00B901A1" w:rsidRDefault="00A9436F" w:rsidP="00D44916">
            <w:pPr>
              <w:jc w:val="both"/>
              <w:rPr>
                <w:b/>
              </w:rPr>
            </w:pPr>
            <w:r w:rsidRPr="00B901A1">
              <w:rPr>
                <w:b/>
              </w:rPr>
              <w:t>Řízení konáno na VŠ</w:t>
            </w:r>
          </w:p>
        </w:tc>
        <w:tc>
          <w:tcPr>
            <w:tcW w:w="2424" w:type="dxa"/>
            <w:gridSpan w:val="24"/>
            <w:tcBorders>
              <w:top w:val="single" w:sz="12" w:space="0" w:color="00000A"/>
              <w:left w:val="single" w:sz="12" w:space="0" w:color="00000A"/>
              <w:bottom w:val="single" w:sz="4" w:space="0" w:color="00000A"/>
              <w:right w:val="single" w:sz="4" w:space="0" w:color="00000A"/>
            </w:tcBorders>
            <w:shd w:val="clear" w:color="auto" w:fill="F7CAAC"/>
          </w:tcPr>
          <w:p w14:paraId="1F131652" w14:textId="77777777" w:rsidR="00A9436F" w:rsidRPr="00B901A1" w:rsidRDefault="00A9436F" w:rsidP="00D44916">
            <w:pPr>
              <w:jc w:val="both"/>
            </w:pPr>
            <w:r w:rsidRPr="00B901A1">
              <w:rPr>
                <w:b/>
              </w:rPr>
              <w:t>Ohlasy publikací</w:t>
            </w:r>
          </w:p>
        </w:tc>
      </w:tr>
      <w:tr w:rsidR="00A9436F" w:rsidRPr="00B901A1" w14:paraId="65049BE0"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cantSplit/>
        </w:trPr>
        <w:tc>
          <w:tcPr>
            <w:tcW w:w="2995" w:type="dxa"/>
            <w:gridSpan w:val="10"/>
            <w:tcBorders>
              <w:top w:val="single" w:sz="4" w:space="0" w:color="00000A"/>
              <w:left w:val="single" w:sz="4" w:space="0" w:color="00000A"/>
              <w:bottom w:val="single" w:sz="4" w:space="0" w:color="00000A"/>
              <w:right w:val="single" w:sz="4" w:space="0" w:color="00000A"/>
            </w:tcBorders>
            <w:shd w:val="clear" w:color="auto" w:fill="auto"/>
          </w:tcPr>
          <w:p w14:paraId="0FA2B500" w14:textId="77777777" w:rsidR="00A9436F" w:rsidRPr="00C173B5" w:rsidRDefault="00A9436F" w:rsidP="00546C20">
            <w:pPr>
              <w:spacing w:before="40" w:after="40"/>
              <w:rPr>
                <w:sz w:val="21"/>
                <w:szCs w:val="21"/>
              </w:rPr>
            </w:pPr>
            <w:r w:rsidRPr="00C173B5">
              <w:rPr>
                <w:sz w:val="21"/>
                <w:szCs w:val="21"/>
              </w:rPr>
              <w:t>Genetika živočichů</w:t>
            </w:r>
          </w:p>
        </w:tc>
        <w:tc>
          <w:tcPr>
            <w:tcW w:w="2426" w:type="dxa"/>
            <w:gridSpan w:val="11"/>
            <w:tcBorders>
              <w:top w:val="single" w:sz="4" w:space="0" w:color="00000A"/>
              <w:left w:val="single" w:sz="4" w:space="0" w:color="00000A"/>
              <w:bottom w:val="single" w:sz="4" w:space="0" w:color="00000A"/>
              <w:right w:val="single" w:sz="4" w:space="0" w:color="00000A"/>
            </w:tcBorders>
            <w:shd w:val="clear" w:color="auto" w:fill="auto"/>
          </w:tcPr>
          <w:p w14:paraId="70067453" w14:textId="77777777" w:rsidR="00A9436F" w:rsidRPr="00C173B5" w:rsidRDefault="00A9436F" w:rsidP="00546C20">
            <w:pPr>
              <w:spacing w:before="40" w:after="40"/>
              <w:rPr>
                <w:sz w:val="21"/>
                <w:szCs w:val="21"/>
              </w:rPr>
            </w:pPr>
            <w:r w:rsidRPr="00C173B5">
              <w:rPr>
                <w:sz w:val="21"/>
                <w:szCs w:val="21"/>
              </w:rPr>
              <w:t>2013</w:t>
            </w:r>
          </w:p>
        </w:tc>
        <w:tc>
          <w:tcPr>
            <w:tcW w:w="2128" w:type="dxa"/>
            <w:gridSpan w:val="14"/>
            <w:tcBorders>
              <w:top w:val="single" w:sz="4" w:space="0" w:color="00000A"/>
              <w:left w:val="single" w:sz="4" w:space="0" w:color="00000A"/>
              <w:bottom w:val="single" w:sz="4" w:space="0" w:color="00000A"/>
              <w:right w:val="single" w:sz="12" w:space="0" w:color="00000A"/>
            </w:tcBorders>
            <w:shd w:val="clear" w:color="auto" w:fill="auto"/>
          </w:tcPr>
          <w:p w14:paraId="42A97E40" w14:textId="77777777" w:rsidR="00A9436F" w:rsidRPr="00C173B5" w:rsidRDefault="00A9436F" w:rsidP="00546C20">
            <w:pPr>
              <w:spacing w:before="40" w:after="40"/>
              <w:rPr>
                <w:sz w:val="21"/>
                <w:szCs w:val="21"/>
              </w:rPr>
            </w:pPr>
            <w:r w:rsidRPr="00C173B5">
              <w:rPr>
                <w:sz w:val="21"/>
                <w:szCs w:val="21"/>
              </w:rPr>
              <w:t>MENDELU Brno</w:t>
            </w:r>
          </w:p>
        </w:tc>
        <w:tc>
          <w:tcPr>
            <w:tcW w:w="712" w:type="dxa"/>
            <w:gridSpan w:val="10"/>
            <w:tcBorders>
              <w:top w:val="single" w:sz="4" w:space="0" w:color="00000A"/>
              <w:left w:val="single" w:sz="12" w:space="0" w:color="00000A"/>
              <w:bottom w:val="single" w:sz="4" w:space="0" w:color="00000A"/>
              <w:right w:val="single" w:sz="4" w:space="0" w:color="00000A"/>
            </w:tcBorders>
            <w:shd w:val="clear" w:color="auto" w:fill="F7CAAC"/>
          </w:tcPr>
          <w:p w14:paraId="7B5D3EE1" w14:textId="77777777" w:rsidR="00A9436F" w:rsidRPr="00B901A1" w:rsidRDefault="00A9436F" w:rsidP="00D44916">
            <w:pPr>
              <w:jc w:val="both"/>
              <w:rPr>
                <w:b/>
              </w:rPr>
            </w:pPr>
            <w:r w:rsidRPr="00B901A1">
              <w:rPr>
                <w:b/>
              </w:rPr>
              <w:t>WOS</w:t>
            </w:r>
          </w:p>
        </w:tc>
        <w:tc>
          <w:tcPr>
            <w:tcW w:w="851" w:type="dxa"/>
            <w:gridSpan w:val="8"/>
            <w:tcBorders>
              <w:top w:val="single" w:sz="4" w:space="0" w:color="00000A"/>
              <w:left w:val="single" w:sz="4" w:space="0" w:color="00000A"/>
              <w:bottom w:val="single" w:sz="4" w:space="0" w:color="00000A"/>
              <w:right w:val="single" w:sz="4" w:space="0" w:color="00000A"/>
            </w:tcBorders>
            <w:shd w:val="clear" w:color="auto" w:fill="F7CAAC"/>
          </w:tcPr>
          <w:p w14:paraId="43423194" w14:textId="77777777" w:rsidR="00A9436F" w:rsidRPr="00B901A1" w:rsidRDefault="00A9436F" w:rsidP="00D44916">
            <w:pPr>
              <w:jc w:val="both"/>
              <w:rPr>
                <w:b/>
              </w:rPr>
            </w:pPr>
            <w:r w:rsidRPr="00B901A1">
              <w:rPr>
                <w:b/>
              </w:rPr>
              <w:t>Scopus</w:t>
            </w:r>
          </w:p>
        </w:tc>
        <w:tc>
          <w:tcPr>
            <w:tcW w:w="861" w:type="dxa"/>
            <w:gridSpan w:val="6"/>
            <w:tcBorders>
              <w:top w:val="single" w:sz="4" w:space="0" w:color="00000A"/>
              <w:left w:val="single" w:sz="4" w:space="0" w:color="00000A"/>
              <w:bottom w:val="single" w:sz="4" w:space="0" w:color="00000A"/>
              <w:right w:val="single" w:sz="4" w:space="0" w:color="00000A"/>
            </w:tcBorders>
            <w:shd w:val="clear" w:color="auto" w:fill="F7CAAC"/>
          </w:tcPr>
          <w:p w14:paraId="5D74CDB6" w14:textId="77777777" w:rsidR="00A9436F" w:rsidRPr="00B901A1" w:rsidRDefault="00A9436F" w:rsidP="00D44916">
            <w:pPr>
              <w:jc w:val="both"/>
            </w:pPr>
            <w:r w:rsidRPr="00B901A1">
              <w:rPr>
                <w:b/>
              </w:rPr>
              <w:t>ostatní</w:t>
            </w:r>
          </w:p>
        </w:tc>
      </w:tr>
      <w:tr w:rsidR="00A9436F" w:rsidRPr="00491278" w14:paraId="11F48070"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cantSplit/>
          <w:trHeight w:val="70"/>
        </w:trPr>
        <w:tc>
          <w:tcPr>
            <w:tcW w:w="2995"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CDCDBA1" w14:textId="77777777" w:rsidR="00A9436F" w:rsidRPr="00B901A1" w:rsidRDefault="00A9436F" w:rsidP="00D44916">
            <w:pPr>
              <w:jc w:val="both"/>
              <w:rPr>
                <w:b/>
              </w:rPr>
            </w:pPr>
            <w:r w:rsidRPr="00B901A1">
              <w:rPr>
                <w:b/>
              </w:rPr>
              <w:t>Obor jmenovacího řízení</w:t>
            </w:r>
          </w:p>
        </w:tc>
        <w:tc>
          <w:tcPr>
            <w:tcW w:w="2426" w:type="dxa"/>
            <w:gridSpan w:val="11"/>
            <w:tcBorders>
              <w:top w:val="single" w:sz="4" w:space="0" w:color="00000A"/>
              <w:left w:val="single" w:sz="4" w:space="0" w:color="00000A"/>
              <w:bottom w:val="single" w:sz="4" w:space="0" w:color="00000A"/>
              <w:right w:val="single" w:sz="4" w:space="0" w:color="00000A"/>
            </w:tcBorders>
            <w:shd w:val="clear" w:color="auto" w:fill="F7CAAC"/>
          </w:tcPr>
          <w:p w14:paraId="3FE2A7F9" w14:textId="77777777" w:rsidR="00A9436F" w:rsidRPr="00B901A1" w:rsidRDefault="00A9436F" w:rsidP="00D44916">
            <w:pPr>
              <w:jc w:val="both"/>
              <w:rPr>
                <w:b/>
              </w:rPr>
            </w:pPr>
            <w:r w:rsidRPr="00B901A1">
              <w:rPr>
                <w:b/>
              </w:rPr>
              <w:t>Rok udělení hodnosti</w:t>
            </w:r>
          </w:p>
        </w:tc>
        <w:tc>
          <w:tcPr>
            <w:tcW w:w="2128" w:type="dxa"/>
            <w:gridSpan w:val="14"/>
            <w:tcBorders>
              <w:top w:val="single" w:sz="4" w:space="0" w:color="00000A"/>
              <w:left w:val="single" w:sz="4" w:space="0" w:color="00000A"/>
              <w:bottom w:val="single" w:sz="4" w:space="0" w:color="00000A"/>
              <w:right w:val="single" w:sz="12" w:space="0" w:color="00000A"/>
            </w:tcBorders>
            <w:shd w:val="clear" w:color="auto" w:fill="F7CAAC"/>
          </w:tcPr>
          <w:p w14:paraId="7552D84A" w14:textId="77777777" w:rsidR="00A9436F" w:rsidRPr="00B901A1" w:rsidRDefault="00A9436F" w:rsidP="00D44916">
            <w:pPr>
              <w:jc w:val="both"/>
              <w:rPr>
                <w:b/>
              </w:rPr>
            </w:pPr>
            <w:r w:rsidRPr="00B901A1">
              <w:rPr>
                <w:b/>
              </w:rPr>
              <w:t>Řízení konáno na VŠ</w:t>
            </w:r>
          </w:p>
        </w:tc>
        <w:tc>
          <w:tcPr>
            <w:tcW w:w="712" w:type="dxa"/>
            <w:gridSpan w:val="10"/>
            <w:vMerge w:val="restart"/>
            <w:tcBorders>
              <w:top w:val="single" w:sz="4" w:space="0" w:color="00000A"/>
              <w:left w:val="single" w:sz="12" w:space="0" w:color="00000A"/>
              <w:bottom w:val="single" w:sz="4" w:space="0" w:color="00000A"/>
              <w:right w:val="single" w:sz="4" w:space="0" w:color="00000A"/>
            </w:tcBorders>
            <w:shd w:val="clear" w:color="auto" w:fill="auto"/>
          </w:tcPr>
          <w:p w14:paraId="0640911D" w14:textId="77777777" w:rsidR="00A9436F" w:rsidRPr="00491278" w:rsidRDefault="00A9436F" w:rsidP="00D44916">
            <w:pPr>
              <w:pStyle w:val="western"/>
              <w:spacing w:before="0" w:line="240" w:lineRule="auto"/>
              <w:ind w:left="0"/>
              <w:rPr>
                <w:b/>
                <w:sz w:val="20"/>
                <w:szCs w:val="20"/>
              </w:rPr>
            </w:pPr>
            <w:r w:rsidRPr="00491278">
              <w:rPr>
                <w:b/>
                <w:sz w:val="20"/>
                <w:szCs w:val="20"/>
              </w:rPr>
              <w:t>268</w:t>
            </w:r>
          </w:p>
        </w:tc>
        <w:tc>
          <w:tcPr>
            <w:tcW w:w="851"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760BAD52" w14:textId="77777777" w:rsidR="00A9436F" w:rsidRPr="00491278" w:rsidRDefault="00A9436F" w:rsidP="00D44916">
            <w:pPr>
              <w:pStyle w:val="western"/>
              <w:spacing w:before="0" w:line="240" w:lineRule="auto"/>
              <w:ind w:left="0"/>
              <w:rPr>
                <w:b/>
                <w:sz w:val="20"/>
                <w:szCs w:val="20"/>
              </w:rPr>
            </w:pPr>
            <w:r w:rsidRPr="00491278">
              <w:rPr>
                <w:b/>
                <w:sz w:val="20"/>
                <w:szCs w:val="20"/>
              </w:rPr>
              <w:t>300</w:t>
            </w:r>
          </w:p>
        </w:tc>
        <w:tc>
          <w:tcPr>
            <w:tcW w:w="861"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39050DF0" w14:textId="77777777" w:rsidR="00A9436F" w:rsidRPr="00491278" w:rsidRDefault="00A9436F" w:rsidP="00D44916">
            <w:pPr>
              <w:pStyle w:val="western"/>
              <w:spacing w:before="0" w:line="240" w:lineRule="auto"/>
              <w:ind w:left="0"/>
              <w:rPr>
                <w:b/>
                <w:sz w:val="20"/>
                <w:szCs w:val="20"/>
              </w:rPr>
            </w:pPr>
            <w:r w:rsidRPr="00491278">
              <w:rPr>
                <w:b/>
                <w:sz w:val="20"/>
                <w:szCs w:val="20"/>
              </w:rPr>
              <w:t>neevid.</w:t>
            </w:r>
          </w:p>
        </w:tc>
      </w:tr>
      <w:tr w:rsidR="00A9436F" w:rsidRPr="00B901A1" w14:paraId="6E2E5A6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05"/>
        </w:trPr>
        <w:tc>
          <w:tcPr>
            <w:tcW w:w="2995" w:type="dxa"/>
            <w:gridSpan w:val="10"/>
            <w:tcBorders>
              <w:top w:val="single" w:sz="4" w:space="0" w:color="00000A"/>
              <w:left w:val="single" w:sz="4" w:space="0" w:color="00000A"/>
              <w:bottom w:val="single" w:sz="4" w:space="0" w:color="00000A"/>
              <w:right w:val="single" w:sz="4" w:space="0" w:color="00000A"/>
            </w:tcBorders>
            <w:shd w:val="clear" w:color="auto" w:fill="auto"/>
          </w:tcPr>
          <w:p w14:paraId="6BF010C4" w14:textId="77777777" w:rsidR="00A9436F" w:rsidRPr="00B901A1" w:rsidRDefault="00A9436F" w:rsidP="00D44916">
            <w:pPr>
              <w:jc w:val="both"/>
            </w:pPr>
            <w:r>
              <w:t>---</w:t>
            </w:r>
          </w:p>
        </w:tc>
        <w:tc>
          <w:tcPr>
            <w:tcW w:w="2426" w:type="dxa"/>
            <w:gridSpan w:val="11"/>
            <w:tcBorders>
              <w:top w:val="single" w:sz="4" w:space="0" w:color="00000A"/>
              <w:left w:val="single" w:sz="4" w:space="0" w:color="00000A"/>
              <w:bottom w:val="single" w:sz="4" w:space="0" w:color="00000A"/>
              <w:right w:val="single" w:sz="4" w:space="0" w:color="00000A"/>
            </w:tcBorders>
            <w:shd w:val="clear" w:color="auto" w:fill="auto"/>
          </w:tcPr>
          <w:p w14:paraId="73C0255D" w14:textId="77777777" w:rsidR="00A9436F" w:rsidRPr="00B901A1" w:rsidRDefault="00A9436F" w:rsidP="00D44916">
            <w:pPr>
              <w:jc w:val="both"/>
            </w:pPr>
            <w:r>
              <w:t>---</w:t>
            </w:r>
          </w:p>
        </w:tc>
        <w:tc>
          <w:tcPr>
            <w:tcW w:w="2128" w:type="dxa"/>
            <w:gridSpan w:val="14"/>
            <w:tcBorders>
              <w:top w:val="single" w:sz="4" w:space="0" w:color="00000A"/>
              <w:left w:val="single" w:sz="4" w:space="0" w:color="00000A"/>
              <w:bottom w:val="single" w:sz="4" w:space="0" w:color="00000A"/>
              <w:right w:val="single" w:sz="12" w:space="0" w:color="00000A"/>
            </w:tcBorders>
            <w:shd w:val="clear" w:color="auto" w:fill="auto"/>
          </w:tcPr>
          <w:p w14:paraId="2D664BDC" w14:textId="77777777" w:rsidR="00A9436F" w:rsidRPr="00B901A1" w:rsidRDefault="00A9436F" w:rsidP="00D44916">
            <w:pPr>
              <w:jc w:val="both"/>
            </w:pPr>
            <w:r>
              <w:t>---</w:t>
            </w:r>
          </w:p>
        </w:tc>
        <w:tc>
          <w:tcPr>
            <w:tcW w:w="712" w:type="dxa"/>
            <w:gridSpan w:val="10"/>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8790020" w14:textId="77777777" w:rsidR="00A9436F" w:rsidRPr="00B901A1" w:rsidRDefault="00A9436F" w:rsidP="00D44916">
            <w:pPr>
              <w:rPr>
                <w:b/>
              </w:rPr>
            </w:pPr>
          </w:p>
        </w:tc>
        <w:tc>
          <w:tcPr>
            <w:tcW w:w="851"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6506B738" w14:textId="77777777" w:rsidR="00A9436F" w:rsidRPr="00B901A1" w:rsidRDefault="00A9436F" w:rsidP="00D44916">
            <w:pPr>
              <w:rPr>
                <w:b/>
              </w:rPr>
            </w:pPr>
          </w:p>
        </w:tc>
        <w:tc>
          <w:tcPr>
            <w:tcW w:w="861"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4DAFD940" w14:textId="77777777" w:rsidR="00A9436F" w:rsidRPr="00B901A1" w:rsidRDefault="00A9436F" w:rsidP="00D44916">
            <w:pPr>
              <w:rPr>
                <w:b/>
              </w:rPr>
            </w:pPr>
          </w:p>
        </w:tc>
      </w:tr>
      <w:tr w:rsidR="00A9436F" w:rsidRPr="00B901A1" w14:paraId="7C9BA860"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034EAEFC" w14:textId="77777777" w:rsidR="00A9436F" w:rsidRPr="00B901A1" w:rsidRDefault="00A9436F" w:rsidP="00D44916">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A9436F" w:rsidRPr="00BE7719" w14:paraId="2D8871D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560"/>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7A9758DE" w14:textId="77777777" w:rsidR="00A9436F" w:rsidRPr="00BB0134" w:rsidRDefault="00A9436F" w:rsidP="00870D22">
            <w:pPr>
              <w:spacing w:before="60" w:after="120"/>
              <w:jc w:val="both"/>
              <w:rPr>
                <w:color w:val="000000"/>
                <w:sz w:val="21"/>
                <w:szCs w:val="21"/>
              </w:rPr>
            </w:pPr>
            <w:r w:rsidRPr="00BB0134">
              <w:rPr>
                <w:caps/>
                <w:color w:val="222222"/>
                <w:sz w:val="21"/>
                <w:szCs w:val="21"/>
                <w:shd w:val="clear" w:color="auto" w:fill="FFFFFF"/>
              </w:rPr>
              <w:t xml:space="preserve">Swilem, A.E., Lehocký, M., </w:t>
            </w:r>
            <w:r w:rsidRPr="00BB0134">
              <w:rPr>
                <w:b/>
                <w:caps/>
                <w:color w:val="222222"/>
                <w:sz w:val="21"/>
                <w:szCs w:val="21"/>
                <w:shd w:val="clear" w:color="auto" w:fill="FFFFFF"/>
              </w:rPr>
              <w:t>Humpolíček, P. (10%)</w:t>
            </w:r>
            <w:r w:rsidRPr="00BB0134">
              <w:rPr>
                <w:caps/>
                <w:color w:val="222222"/>
                <w:sz w:val="21"/>
                <w:szCs w:val="21"/>
                <w:shd w:val="clear" w:color="auto" w:fill="FFFFFF"/>
              </w:rPr>
              <w:t xml:space="preserve">, Kuceková, Z., Junkar, I., Mozetič, M., </w:t>
            </w:r>
            <w:bookmarkStart w:id="55" w:name="baut0035"/>
            <w:r w:rsidRPr="00BB0134">
              <w:rPr>
                <w:rStyle w:val="textsurname"/>
                <w:caps/>
                <w:sz w:val="21"/>
                <w:szCs w:val="21"/>
              </w:rPr>
              <w:t>Hamed,</w:t>
            </w:r>
            <w:r w:rsidRPr="00BB0134">
              <w:rPr>
                <w:rStyle w:val="textgiven-name"/>
                <w:caps/>
                <w:sz w:val="21"/>
                <w:szCs w:val="21"/>
              </w:rPr>
              <w:t xml:space="preserve"> A.A</w:t>
            </w:r>
            <w:bookmarkStart w:id="56" w:name="baut0040"/>
            <w:bookmarkEnd w:id="55"/>
            <w:r w:rsidRPr="00BB0134">
              <w:rPr>
                <w:rStyle w:val="textgiven-name"/>
                <w:caps/>
                <w:sz w:val="21"/>
                <w:szCs w:val="21"/>
              </w:rPr>
              <w:t>.,</w:t>
            </w:r>
            <w:r w:rsidRPr="00BB0134">
              <w:rPr>
                <w:sz w:val="21"/>
                <w:szCs w:val="21"/>
              </w:rPr>
              <w:t xml:space="preserve"> </w:t>
            </w:r>
            <w:bookmarkEnd w:id="56"/>
            <w:r w:rsidRPr="00BB0134">
              <w:rPr>
                <w:caps/>
                <w:color w:val="222222"/>
                <w:sz w:val="21"/>
                <w:szCs w:val="21"/>
                <w:shd w:val="clear" w:color="auto" w:fill="FFFFFF"/>
              </w:rPr>
              <w:t>Novák, I.:</w:t>
            </w:r>
            <w:r w:rsidRPr="00BB0134">
              <w:rPr>
                <w:color w:val="222222"/>
                <w:sz w:val="21"/>
                <w:szCs w:val="21"/>
                <w:shd w:val="clear" w:color="auto" w:fill="FFFFFF"/>
              </w:rPr>
              <w:t xml:space="preserve"> Developing a biomaterial interface based on poly(lactic acid) via plasma-assisted covalent anchorage of D-glucosamine and its potential for tissue regeneration.</w:t>
            </w:r>
            <w:r w:rsidRPr="00BB0134">
              <w:rPr>
                <w:rStyle w:val="apple-converted-space"/>
                <w:color w:val="222222"/>
                <w:sz w:val="21"/>
                <w:szCs w:val="21"/>
                <w:shd w:val="clear" w:color="auto" w:fill="FFFFFF"/>
              </w:rPr>
              <w:t> </w:t>
            </w:r>
            <w:r w:rsidRPr="00BB0134">
              <w:rPr>
                <w:i/>
                <w:iCs/>
                <w:color w:val="222222"/>
                <w:sz w:val="21"/>
                <w:szCs w:val="21"/>
                <w:shd w:val="clear" w:color="auto" w:fill="FFFFFF"/>
              </w:rPr>
              <w:t>Colloids and Surfaces B: Biointerfaces</w:t>
            </w:r>
            <w:r w:rsidRPr="00BB0134">
              <w:rPr>
                <w:color w:val="222222"/>
                <w:sz w:val="21"/>
                <w:szCs w:val="21"/>
                <w:shd w:val="clear" w:color="auto" w:fill="FFFFFF"/>
              </w:rPr>
              <w:t xml:space="preserve"> </w:t>
            </w:r>
            <w:r w:rsidRPr="00BB0134">
              <w:rPr>
                <w:iCs/>
                <w:color w:val="222222"/>
                <w:sz w:val="21"/>
                <w:szCs w:val="21"/>
                <w:shd w:val="clear" w:color="auto" w:fill="FFFFFF"/>
              </w:rPr>
              <w:t>148</w:t>
            </w:r>
            <w:r w:rsidRPr="00BB0134">
              <w:rPr>
                <w:color w:val="222222"/>
                <w:sz w:val="21"/>
                <w:szCs w:val="21"/>
                <w:shd w:val="clear" w:color="auto" w:fill="FFFFFF"/>
              </w:rPr>
              <w:t xml:space="preserve">, 59-65, </w:t>
            </w:r>
            <w:r w:rsidRPr="00BB0134">
              <w:rPr>
                <w:b/>
                <w:color w:val="222222"/>
                <w:sz w:val="21"/>
                <w:szCs w:val="21"/>
                <w:shd w:val="clear" w:color="auto" w:fill="FFFFFF"/>
              </w:rPr>
              <w:t>2016</w:t>
            </w:r>
            <w:r w:rsidRPr="00BB0134">
              <w:rPr>
                <w:color w:val="222222"/>
                <w:sz w:val="21"/>
                <w:szCs w:val="21"/>
                <w:shd w:val="clear" w:color="auto" w:fill="FFFFFF"/>
              </w:rPr>
              <w:t>.</w:t>
            </w:r>
            <w:r w:rsidRPr="00BB0134">
              <w:rPr>
                <w:color w:val="000000"/>
                <w:sz w:val="21"/>
                <w:szCs w:val="21"/>
              </w:rPr>
              <w:t xml:space="preserve"> </w:t>
            </w:r>
          </w:p>
          <w:p w14:paraId="1B394672" w14:textId="77777777" w:rsidR="00A9436F" w:rsidRPr="00BB0134" w:rsidRDefault="00A9436F" w:rsidP="00D44916">
            <w:pPr>
              <w:spacing w:after="120"/>
              <w:jc w:val="both"/>
              <w:rPr>
                <w:sz w:val="21"/>
                <w:szCs w:val="21"/>
              </w:rPr>
            </w:pPr>
            <w:r w:rsidRPr="00BB0134">
              <w:rPr>
                <w:caps/>
                <w:sz w:val="21"/>
                <w:szCs w:val="21"/>
              </w:rPr>
              <w:t xml:space="preserve">Junkar, I., Kulkarni, M., Drašler, B., Rugelj, N., Mazare, A., Flašker, A., Drobne, D., </w:t>
            </w:r>
            <w:r w:rsidRPr="00BB0134">
              <w:rPr>
                <w:b/>
                <w:bCs/>
                <w:caps/>
                <w:sz w:val="21"/>
                <w:szCs w:val="21"/>
              </w:rPr>
              <w:t>Humpolíček, P.</w:t>
            </w:r>
            <w:r w:rsidRPr="00BB0134">
              <w:rPr>
                <w:caps/>
                <w:sz w:val="21"/>
                <w:szCs w:val="21"/>
              </w:rPr>
              <w:t xml:space="preserve"> </w:t>
            </w:r>
            <w:r w:rsidRPr="00BB0134">
              <w:rPr>
                <w:b/>
                <w:bCs/>
                <w:caps/>
                <w:sz w:val="21"/>
                <w:szCs w:val="21"/>
              </w:rPr>
              <w:t>(15%)</w:t>
            </w:r>
            <w:r w:rsidRPr="00BB0134">
              <w:rPr>
                <w:caps/>
                <w:sz w:val="21"/>
                <w:szCs w:val="21"/>
              </w:rPr>
              <w:t>, Resnik, M., Schmuki, P., Mozetič, M., Iglič, A.:</w:t>
            </w:r>
            <w:r w:rsidRPr="00BB0134">
              <w:rPr>
                <w:sz w:val="21"/>
                <w:szCs w:val="21"/>
              </w:rPr>
              <w:t> Influence of various sterilization procedures on TiO</w:t>
            </w:r>
            <w:r w:rsidRPr="00BB0134">
              <w:rPr>
                <w:sz w:val="21"/>
                <w:szCs w:val="21"/>
                <w:vertAlign w:val="subscript"/>
              </w:rPr>
              <w:t xml:space="preserve">2 </w:t>
            </w:r>
            <w:r w:rsidRPr="00BB0134">
              <w:rPr>
                <w:sz w:val="21"/>
                <w:szCs w:val="21"/>
              </w:rPr>
              <w:t xml:space="preserve">nanotubes used for biomedical devices. </w:t>
            </w:r>
            <w:r w:rsidRPr="00BB0134">
              <w:rPr>
                <w:i/>
                <w:sz w:val="21"/>
                <w:szCs w:val="21"/>
              </w:rPr>
              <w:t>Bioelectrochemisty</w:t>
            </w:r>
            <w:r w:rsidRPr="00BB0134">
              <w:rPr>
                <w:sz w:val="21"/>
                <w:szCs w:val="21"/>
              </w:rPr>
              <w:t xml:space="preserve"> 109, 79-86, </w:t>
            </w:r>
            <w:r w:rsidRPr="00BB0134">
              <w:rPr>
                <w:b/>
                <w:sz w:val="21"/>
                <w:szCs w:val="21"/>
              </w:rPr>
              <w:t>2016</w:t>
            </w:r>
            <w:r w:rsidRPr="00BB0134">
              <w:rPr>
                <w:sz w:val="21"/>
                <w:szCs w:val="21"/>
              </w:rPr>
              <w:t>.</w:t>
            </w:r>
            <w:r w:rsidRPr="00BB0134">
              <w:rPr>
                <w:color w:val="000000"/>
                <w:sz w:val="21"/>
                <w:szCs w:val="21"/>
              </w:rPr>
              <w:t xml:space="preserve"> </w:t>
            </w:r>
          </w:p>
          <w:p w14:paraId="7F503863" w14:textId="77777777" w:rsidR="00A9436F" w:rsidRPr="00BB0134" w:rsidRDefault="00A9436F" w:rsidP="00D44916">
            <w:pPr>
              <w:spacing w:after="120"/>
              <w:jc w:val="both"/>
              <w:rPr>
                <w:sz w:val="21"/>
                <w:szCs w:val="21"/>
              </w:rPr>
            </w:pPr>
            <w:r w:rsidRPr="00BB0134">
              <w:rPr>
                <w:b/>
                <w:bCs/>
                <w:caps/>
                <w:sz w:val="21"/>
                <w:szCs w:val="21"/>
              </w:rPr>
              <w:t>Humpolíček, P. (30%)</w:t>
            </w:r>
            <w:r w:rsidRPr="00BB0134">
              <w:rPr>
                <w:caps/>
                <w:sz w:val="21"/>
                <w:szCs w:val="21"/>
              </w:rPr>
              <w:t>, Kuceková, Z., Kašpárková, V., PELKOVÁ, J., MODIC, M., jUNKAR, I., TRCHOVÁ, M., BOBER, p., STEJSKAL, J., LEHOCKÝ, M.:</w:t>
            </w:r>
            <w:r w:rsidRPr="00BB0134">
              <w:rPr>
                <w:sz w:val="21"/>
                <w:szCs w:val="21"/>
              </w:rPr>
              <w:t xml:space="preserve"> Blood coagulation and platelet adhesion on polyaniline films. </w:t>
            </w:r>
            <w:r w:rsidRPr="00BB0134">
              <w:rPr>
                <w:i/>
                <w:iCs/>
                <w:sz w:val="21"/>
                <w:szCs w:val="21"/>
              </w:rPr>
              <w:t>Colloids and Surfaces B: Biointerfaces</w:t>
            </w:r>
            <w:r w:rsidRPr="00BB0134">
              <w:rPr>
                <w:sz w:val="21"/>
                <w:szCs w:val="21"/>
              </w:rPr>
              <w:t xml:space="preserve"> 133, 278-285, </w:t>
            </w:r>
            <w:r w:rsidRPr="00BB0134">
              <w:rPr>
                <w:b/>
                <w:bCs/>
                <w:sz w:val="21"/>
                <w:szCs w:val="21"/>
              </w:rPr>
              <w:t>2015</w:t>
            </w:r>
            <w:r w:rsidRPr="00BB0134">
              <w:rPr>
                <w:sz w:val="21"/>
                <w:szCs w:val="21"/>
              </w:rPr>
              <w:t xml:space="preserve">. </w:t>
            </w:r>
          </w:p>
          <w:p w14:paraId="439017EA" w14:textId="77777777" w:rsidR="00A9436F" w:rsidRPr="00BB0134" w:rsidRDefault="00A9436F" w:rsidP="00D44916">
            <w:pPr>
              <w:spacing w:after="120"/>
              <w:jc w:val="both"/>
              <w:rPr>
                <w:sz w:val="21"/>
                <w:szCs w:val="21"/>
              </w:rPr>
            </w:pPr>
            <w:r w:rsidRPr="00BB0134">
              <w:rPr>
                <w:caps/>
                <w:sz w:val="21"/>
                <w:szCs w:val="21"/>
              </w:rPr>
              <w:t xml:space="preserve">Kuceková, Z., </w:t>
            </w:r>
            <w:r w:rsidRPr="00BB0134">
              <w:rPr>
                <w:b/>
                <w:bCs/>
                <w:caps/>
                <w:sz w:val="21"/>
                <w:szCs w:val="21"/>
              </w:rPr>
              <w:t>Humpolíček, P. (30%)</w:t>
            </w:r>
            <w:r w:rsidRPr="00BB0134">
              <w:rPr>
                <w:caps/>
                <w:sz w:val="21"/>
                <w:szCs w:val="21"/>
              </w:rPr>
              <w:t>, Kašpárková, V., Perečko, T., Lehocký, M., Hauerlandová, I., Sáha, P., Stejskal, J.:</w:t>
            </w:r>
            <w:r w:rsidRPr="00BB0134">
              <w:rPr>
                <w:sz w:val="21"/>
                <w:szCs w:val="21"/>
              </w:rPr>
              <w:t xml:space="preserve"> Colloidal polyaniline dispersions: Antibacterial activity, cytotoxicity and neutrophil oxidative burst. </w:t>
            </w:r>
            <w:r w:rsidRPr="00BB0134">
              <w:rPr>
                <w:i/>
                <w:iCs/>
                <w:sz w:val="21"/>
                <w:szCs w:val="21"/>
              </w:rPr>
              <w:t>Colloids and Surfaces B: Biointerfaces</w:t>
            </w:r>
            <w:r w:rsidRPr="00BB0134">
              <w:rPr>
                <w:sz w:val="21"/>
                <w:szCs w:val="21"/>
              </w:rPr>
              <w:t xml:space="preserve"> 116, 411-417, </w:t>
            </w:r>
            <w:r w:rsidRPr="00BB0134">
              <w:rPr>
                <w:b/>
                <w:bCs/>
                <w:sz w:val="21"/>
                <w:szCs w:val="21"/>
              </w:rPr>
              <w:t>2014</w:t>
            </w:r>
            <w:r w:rsidRPr="00BB0134">
              <w:rPr>
                <w:sz w:val="21"/>
                <w:szCs w:val="21"/>
              </w:rPr>
              <w:t>.</w:t>
            </w:r>
          </w:p>
          <w:p w14:paraId="09F23FDB" w14:textId="77777777" w:rsidR="00A9436F" w:rsidRPr="00BE7719" w:rsidRDefault="00A9436F" w:rsidP="00870D22">
            <w:pPr>
              <w:spacing w:after="120"/>
              <w:jc w:val="both"/>
            </w:pPr>
            <w:r w:rsidRPr="00BB0134">
              <w:rPr>
                <w:b/>
                <w:bCs/>
                <w:caps/>
                <w:sz w:val="21"/>
                <w:szCs w:val="21"/>
              </w:rPr>
              <w:t>Humpolíček, P. (35%)</w:t>
            </w:r>
            <w:r w:rsidRPr="00BB0134">
              <w:rPr>
                <w:caps/>
                <w:sz w:val="21"/>
                <w:szCs w:val="21"/>
              </w:rPr>
              <w:t>, Kašpárková, V., Sáha, P., Stejskal, J.:</w:t>
            </w:r>
            <w:r w:rsidRPr="00BB0134">
              <w:rPr>
                <w:sz w:val="21"/>
                <w:szCs w:val="21"/>
              </w:rPr>
              <w:t xml:space="preserve"> Biocompatibility of polyaniline. </w:t>
            </w:r>
            <w:r w:rsidRPr="00BB0134">
              <w:rPr>
                <w:i/>
                <w:iCs/>
                <w:sz w:val="21"/>
                <w:szCs w:val="21"/>
              </w:rPr>
              <w:t>Synthetic Metals</w:t>
            </w:r>
            <w:r w:rsidRPr="00BB0134">
              <w:rPr>
                <w:sz w:val="21"/>
                <w:szCs w:val="21"/>
              </w:rPr>
              <w:t xml:space="preserve"> 162, 722-727, </w:t>
            </w:r>
            <w:r w:rsidRPr="00BB0134">
              <w:rPr>
                <w:b/>
                <w:bCs/>
                <w:sz w:val="21"/>
                <w:szCs w:val="21"/>
              </w:rPr>
              <w:t>2012</w:t>
            </w:r>
            <w:r w:rsidRPr="00BB0134">
              <w:rPr>
                <w:sz w:val="21"/>
                <w:szCs w:val="21"/>
              </w:rPr>
              <w:t>.</w:t>
            </w:r>
            <w:r w:rsidRPr="00E92A6D">
              <w:rPr>
                <w:sz w:val="22"/>
                <w:szCs w:val="22"/>
              </w:rPr>
              <w:t xml:space="preserve"> </w:t>
            </w:r>
          </w:p>
        </w:tc>
      </w:tr>
      <w:tr w:rsidR="00A9436F" w:rsidRPr="00B901A1" w14:paraId="047C109F"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18"/>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668481FF" w14:textId="77777777" w:rsidR="00A9436F" w:rsidRPr="00B901A1" w:rsidRDefault="00A9436F" w:rsidP="00D44916">
            <w:r w:rsidRPr="00B901A1">
              <w:rPr>
                <w:b/>
              </w:rPr>
              <w:t>Působení v zahraničí</w:t>
            </w:r>
          </w:p>
        </w:tc>
      </w:tr>
      <w:tr w:rsidR="00A9436F" w:rsidRPr="00B901A1" w14:paraId="508CCB7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28"/>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26965657" w14:textId="77777777" w:rsidR="00A9436F" w:rsidRDefault="00A9436F" w:rsidP="00D44916">
            <w:r w:rsidRPr="004C11ED">
              <w:t>---</w:t>
            </w:r>
          </w:p>
          <w:p w14:paraId="707B1262" w14:textId="77777777" w:rsidR="00A9436F" w:rsidRDefault="00A9436F" w:rsidP="00D44916"/>
          <w:p w14:paraId="3C7D1E15" w14:textId="77777777" w:rsidR="00A9436F" w:rsidRDefault="00A9436F" w:rsidP="00D44916"/>
          <w:p w14:paraId="26F7D56F" w14:textId="77777777" w:rsidR="00A9436F" w:rsidRDefault="00A9436F" w:rsidP="00D44916"/>
          <w:p w14:paraId="0CC3D9F2" w14:textId="77777777" w:rsidR="00A9436F" w:rsidRPr="00B901A1" w:rsidRDefault="00A9436F" w:rsidP="00D44916"/>
        </w:tc>
      </w:tr>
      <w:tr w:rsidR="00A9436F" w:rsidRPr="00B901A1" w14:paraId="40FB7AB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cantSplit/>
          <w:trHeight w:val="470"/>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44676B8D" w14:textId="77777777" w:rsidR="00A9436F" w:rsidRPr="00B901A1" w:rsidRDefault="00A9436F" w:rsidP="00D44916">
            <w:pPr>
              <w:jc w:val="both"/>
            </w:pPr>
            <w:r w:rsidRPr="00B901A1">
              <w:rPr>
                <w:b/>
              </w:rPr>
              <w:t xml:space="preserve">Podpis </w:t>
            </w:r>
          </w:p>
        </w:tc>
        <w:tc>
          <w:tcPr>
            <w:tcW w:w="4620" w:type="dxa"/>
            <w:gridSpan w:val="28"/>
            <w:tcBorders>
              <w:top w:val="single" w:sz="4" w:space="0" w:color="00000A"/>
              <w:left w:val="single" w:sz="4" w:space="0" w:color="00000A"/>
              <w:bottom w:val="single" w:sz="4" w:space="0" w:color="00000A"/>
              <w:right w:val="single" w:sz="4" w:space="0" w:color="00000A"/>
            </w:tcBorders>
            <w:shd w:val="clear" w:color="auto" w:fill="auto"/>
          </w:tcPr>
          <w:p w14:paraId="4E95E4B3" w14:textId="77777777" w:rsidR="00A9436F" w:rsidRPr="00B901A1" w:rsidRDefault="00A9436F" w:rsidP="00D44916">
            <w:pPr>
              <w:jc w:val="both"/>
            </w:pPr>
          </w:p>
        </w:tc>
        <w:tc>
          <w:tcPr>
            <w:tcW w:w="80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773971E" w14:textId="77777777" w:rsidR="00A9436F" w:rsidRPr="00B901A1" w:rsidRDefault="00A9436F" w:rsidP="00D44916">
            <w:pPr>
              <w:jc w:val="both"/>
            </w:pPr>
            <w:r w:rsidRPr="00B901A1">
              <w:rPr>
                <w:b/>
              </w:rPr>
              <w:t>datum</w:t>
            </w:r>
          </w:p>
        </w:tc>
        <w:tc>
          <w:tcPr>
            <w:tcW w:w="1981" w:type="dxa"/>
            <w:gridSpan w:val="16"/>
            <w:tcBorders>
              <w:top w:val="single" w:sz="4" w:space="0" w:color="00000A"/>
              <w:left w:val="single" w:sz="4" w:space="0" w:color="00000A"/>
              <w:bottom w:val="single" w:sz="4" w:space="0" w:color="00000A"/>
              <w:right w:val="single" w:sz="4" w:space="0" w:color="00000A"/>
            </w:tcBorders>
            <w:shd w:val="clear" w:color="auto" w:fill="auto"/>
          </w:tcPr>
          <w:p w14:paraId="58794FE9" w14:textId="77777777" w:rsidR="00A9436F" w:rsidRPr="00B901A1" w:rsidRDefault="00A9436F" w:rsidP="00D44916">
            <w:pPr>
              <w:jc w:val="both"/>
            </w:pPr>
          </w:p>
        </w:tc>
      </w:tr>
      <w:tr w:rsidR="00A9436F" w14:paraId="19D3B289"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double" w:sz="4" w:space="0" w:color="00000A"/>
              <w:right w:val="single" w:sz="4" w:space="0" w:color="00000A"/>
            </w:tcBorders>
            <w:shd w:val="clear" w:color="auto" w:fill="BDD6EE"/>
          </w:tcPr>
          <w:p w14:paraId="0A9F3C29" w14:textId="77777777" w:rsidR="00A9436F" w:rsidRDefault="00A9436F" w:rsidP="00D44916">
            <w:pPr>
              <w:jc w:val="both"/>
              <w:rPr>
                <w:b/>
                <w:sz w:val="28"/>
              </w:rPr>
            </w:pPr>
            <w:r>
              <w:lastRenderedPageBreak/>
              <w:br w:type="page"/>
            </w:r>
            <w:r>
              <w:br w:type="page"/>
            </w:r>
            <w:r>
              <w:br w:type="page"/>
            </w:r>
            <w:r>
              <w:rPr>
                <w:b/>
                <w:sz w:val="28"/>
              </w:rPr>
              <w:t>C-I – Personální zabezpečení</w:t>
            </w:r>
          </w:p>
        </w:tc>
      </w:tr>
      <w:tr w:rsidR="00A9436F" w:rsidRPr="00A405B4" w14:paraId="0D5DDFC8" w14:textId="77777777" w:rsidTr="00A9436F">
        <w:trPr>
          <w:gridAfter w:val="1"/>
          <w:wAfter w:w="162" w:type="dxa"/>
        </w:trPr>
        <w:tc>
          <w:tcPr>
            <w:tcW w:w="2580" w:type="dxa"/>
            <w:gridSpan w:val="6"/>
            <w:tcBorders>
              <w:top w:val="double" w:sz="4" w:space="0" w:color="auto"/>
            </w:tcBorders>
            <w:shd w:val="clear" w:color="auto" w:fill="F7CAAC"/>
          </w:tcPr>
          <w:p w14:paraId="6974E9BD" w14:textId="77777777" w:rsidR="00A9436F" w:rsidRDefault="00A9436F" w:rsidP="00D44916">
            <w:pPr>
              <w:jc w:val="both"/>
              <w:rPr>
                <w:b/>
              </w:rPr>
            </w:pPr>
            <w:r>
              <w:rPr>
                <w:b/>
              </w:rPr>
              <w:t>Vysoká škola</w:t>
            </w:r>
          </w:p>
        </w:tc>
        <w:tc>
          <w:tcPr>
            <w:tcW w:w="7393" w:type="dxa"/>
            <w:gridSpan w:val="53"/>
          </w:tcPr>
          <w:p w14:paraId="4537EBCD" w14:textId="77777777" w:rsidR="00A9436F" w:rsidRPr="00A405B4" w:rsidRDefault="00A9436F" w:rsidP="00D44916">
            <w:pPr>
              <w:jc w:val="both"/>
            </w:pPr>
            <w:r w:rsidRPr="00A405B4">
              <w:t>Univerzita Tomáše Bati ve Zlíně</w:t>
            </w:r>
          </w:p>
        </w:tc>
      </w:tr>
      <w:tr w:rsidR="00A9436F" w:rsidRPr="00A405B4" w14:paraId="1EB822B8" w14:textId="77777777" w:rsidTr="00A9436F">
        <w:trPr>
          <w:gridAfter w:val="1"/>
          <w:wAfter w:w="162" w:type="dxa"/>
        </w:trPr>
        <w:tc>
          <w:tcPr>
            <w:tcW w:w="2580" w:type="dxa"/>
            <w:gridSpan w:val="6"/>
            <w:shd w:val="clear" w:color="auto" w:fill="F7CAAC"/>
          </w:tcPr>
          <w:p w14:paraId="655EB9FF" w14:textId="77777777" w:rsidR="00A9436F" w:rsidRDefault="00A9436F" w:rsidP="00D44916">
            <w:pPr>
              <w:jc w:val="both"/>
              <w:rPr>
                <w:b/>
              </w:rPr>
            </w:pPr>
            <w:r>
              <w:rPr>
                <w:b/>
              </w:rPr>
              <w:t>Součást vysoké školy</w:t>
            </w:r>
          </w:p>
        </w:tc>
        <w:tc>
          <w:tcPr>
            <w:tcW w:w="7393" w:type="dxa"/>
            <w:gridSpan w:val="53"/>
          </w:tcPr>
          <w:p w14:paraId="7E124A45" w14:textId="77777777" w:rsidR="00A9436F" w:rsidRPr="00A405B4" w:rsidRDefault="00A9436F" w:rsidP="00D44916">
            <w:pPr>
              <w:jc w:val="both"/>
            </w:pPr>
            <w:r w:rsidRPr="00A405B4">
              <w:t>Fakulta technologická</w:t>
            </w:r>
          </w:p>
        </w:tc>
      </w:tr>
      <w:tr w:rsidR="00A9436F" w14:paraId="4835C8B2" w14:textId="77777777" w:rsidTr="00A9436F">
        <w:trPr>
          <w:gridAfter w:val="1"/>
          <w:wAfter w:w="162" w:type="dxa"/>
        </w:trPr>
        <w:tc>
          <w:tcPr>
            <w:tcW w:w="2580" w:type="dxa"/>
            <w:gridSpan w:val="6"/>
            <w:shd w:val="clear" w:color="auto" w:fill="F7CAAC"/>
          </w:tcPr>
          <w:p w14:paraId="1918A4D1" w14:textId="77777777" w:rsidR="00A9436F" w:rsidRDefault="00A9436F" w:rsidP="00D44916">
            <w:pPr>
              <w:jc w:val="both"/>
              <w:rPr>
                <w:b/>
              </w:rPr>
            </w:pPr>
            <w:r>
              <w:rPr>
                <w:b/>
              </w:rPr>
              <w:t>Název studijního programu</w:t>
            </w:r>
          </w:p>
        </w:tc>
        <w:tc>
          <w:tcPr>
            <w:tcW w:w="7393" w:type="dxa"/>
            <w:gridSpan w:val="53"/>
          </w:tcPr>
          <w:p w14:paraId="6177B3B3" w14:textId="77777777" w:rsidR="00A9436F" w:rsidRDefault="00A9436F" w:rsidP="00D44916">
            <w:pPr>
              <w:jc w:val="both"/>
            </w:pPr>
            <w:r>
              <w:t>Chemie potravin a bioaktivních látek</w:t>
            </w:r>
          </w:p>
        </w:tc>
      </w:tr>
      <w:tr w:rsidR="00A9436F" w14:paraId="6520E955" w14:textId="77777777" w:rsidTr="00A9436F">
        <w:trPr>
          <w:gridAfter w:val="1"/>
          <w:wAfter w:w="162" w:type="dxa"/>
        </w:trPr>
        <w:tc>
          <w:tcPr>
            <w:tcW w:w="2580" w:type="dxa"/>
            <w:gridSpan w:val="6"/>
            <w:shd w:val="clear" w:color="auto" w:fill="F7CAAC"/>
          </w:tcPr>
          <w:p w14:paraId="5261395E" w14:textId="77777777" w:rsidR="00A9436F" w:rsidRDefault="00A9436F" w:rsidP="00D44916">
            <w:pPr>
              <w:jc w:val="both"/>
              <w:rPr>
                <w:b/>
              </w:rPr>
            </w:pPr>
            <w:r>
              <w:rPr>
                <w:b/>
              </w:rPr>
              <w:t>Jméno a příjmení</w:t>
            </w:r>
          </w:p>
        </w:tc>
        <w:tc>
          <w:tcPr>
            <w:tcW w:w="4450" w:type="dxa"/>
            <w:gridSpan w:val="25"/>
          </w:tcPr>
          <w:p w14:paraId="76E2A9C8" w14:textId="77777777" w:rsidR="00A9436F" w:rsidRPr="00B96B61" w:rsidRDefault="00A9436F" w:rsidP="00D44916">
            <w:pPr>
              <w:jc w:val="both"/>
              <w:rPr>
                <w:b/>
              </w:rPr>
            </w:pPr>
            <w:bookmarkStart w:id="57" w:name="Ingr"/>
            <w:bookmarkEnd w:id="57"/>
            <w:r w:rsidRPr="00B96B61">
              <w:rPr>
                <w:b/>
              </w:rPr>
              <w:t>Marek Ingr</w:t>
            </w:r>
          </w:p>
        </w:tc>
        <w:tc>
          <w:tcPr>
            <w:tcW w:w="718" w:type="dxa"/>
            <w:gridSpan w:val="7"/>
            <w:shd w:val="clear" w:color="auto" w:fill="F7CAAC"/>
          </w:tcPr>
          <w:p w14:paraId="7098474D" w14:textId="77777777" w:rsidR="00A9436F" w:rsidRDefault="00A9436F" w:rsidP="00D44916">
            <w:pPr>
              <w:jc w:val="both"/>
              <w:rPr>
                <w:b/>
              </w:rPr>
            </w:pPr>
            <w:r>
              <w:rPr>
                <w:b/>
              </w:rPr>
              <w:t>Tituly</w:t>
            </w:r>
          </w:p>
        </w:tc>
        <w:tc>
          <w:tcPr>
            <w:tcW w:w="2225" w:type="dxa"/>
            <w:gridSpan w:val="21"/>
          </w:tcPr>
          <w:p w14:paraId="1CF459AC" w14:textId="77777777" w:rsidR="00A9436F" w:rsidRDefault="00A9436F" w:rsidP="00D44916">
            <w:pPr>
              <w:jc w:val="both"/>
            </w:pPr>
            <w:r>
              <w:t>RNDr., Ph.D.</w:t>
            </w:r>
          </w:p>
        </w:tc>
      </w:tr>
      <w:tr w:rsidR="00A9436F" w:rsidRPr="00D4204B" w14:paraId="3B509A23" w14:textId="77777777" w:rsidTr="00A9436F">
        <w:trPr>
          <w:gridAfter w:val="1"/>
          <w:wAfter w:w="162" w:type="dxa"/>
        </w:trPr>
        <w:tc>
          <w:tcPr>
            <w:tcW w:w="2580" w:type="dxa"/>
            <w:gridSpan w:val="6"/>
            <w:shd w:val="clear" w:color="auto" w:fill="F7CAAC"/>
          </w:tcPr>
          <w:p w14:paraId="3AA45784" w14:textId="77777777" w:rsidR="00A9436F" w:rsidRDefault="00A9436F" w:rsidP="00D44916">
            <w:pPr>
              <w:jc w:val="both"/>
              <w:rPr>
                <w:b/>
              </w:rPr>
            </w:pPr>
            <w:r>
              <w:rPr>
                <w:b/>
              </w:rPr>
              <w:t>Rok narození</w:t>
            </w:r>
          </w:p>
        </w:tc>
        <w:tc>
          <w:tcPr>
            <w:tcW w:w="739" w:type="dxa"/>
            <w:gridSpan w:val="7"/>
          </w:tcPr>
          <w:p w14:paraId="4DBE4389" w14:textId="77777777" w:rsidR="00A9436F" w:rsidRDefault="00A9436F" w:rsidP="00D44916">
            <w:pPr>
              <w:jc w:val="both"/>
            </w:pPr>
            <w:r>
              <w:t>1973</w:t>
            </w:r>
          </w:p>
        </w:tc>
        <w:tc>
          <w:tcPr>
            <w:tcW w:w="1719" w:type="dxa"/>
            <w:gridSpan w:val="4"/>
            <w:shd w:val="clear" w:color="auto" w:fill="F7CAAC"/>
          </w:tcPr>
          <w:p w14:paraId="1731BDC8" w14:textId="77777777" w:rsidR="00A9436F" w:rsidRDefault="00A9436F" w:rsidP="00D44916">
            <w:pPr>
              <w:jc w:val="both"/>
              <w:rPr>
                <w:b/>
              </w:rPr>
            </w:pPr>
            <w:r>
              <w:rPr>
                <w:b/>
              </w:rPr>
              <w:t>typ vztahu k VŠ</w:t>
            </w:r>
          </w:p>
        </w:tc>
        <w:tc>
          <w:tcPr>
            <w:tcW w:w="997" w:type="dxa"/>
            <w:gridSpan w:val="9"/>
          </w:tcPr>
          <w:p w14:paraId="6A4A616B" w14:textId="77777777" w:rsidR="00A9436F" w:rsidRPr="00D4204B" w:rsidRDefault="00A9436F" w:rsidP="00D44916">
            <w:pPr>
              <w:jc w:val="both"/>
            </w:pPr>
            <w:r w:rsidRPr="00D4204B">
              <w:t>pp.</w:t>
            </w:r>
          </w:p>
        </w:tc>
        <w:tc>
          <w:tcPr>
            <w:tcW w:w="995" w:type="dxa"/>
            <w:gridSpan w:val="5"/>
            <w:shd w:val="clear" w:color="auto" w:fill="F7CAAC"/>
          </w:tcPr>
          <w:p w14:paraId="428835D0" w14:textId="77777777" w:rsidR="00A9436F" w:rsidRPr="00D4204B" w:rsidRDefault="00A9436F" w:rsidP="00D44916">
            <w:pPr>
              <w:jc w:val="both"/>
              <w:rPr>
                <w:b/>
              </w:rPr>
            </w:pPr>
            <w:r w:rsidRPr="00D4204B">
              <w:rPr>
                <w:b/>
              </w:rPr>
              <w:t>rozsah</w:t>
            </w:r>
          </w:p>
        </w:tc>
        <w:tc>
          <w:tcPr>
            <w:tcW w:w="718" w:type="dxa"/>
            <w:gridSpan w:val="7"/>
          </w:tcPr>
          <w:p w14:paraId="7E8554A2" w14:textId="77777777" w:rsidR="00A9436F" w:rsidRPr="00D4204B" w:rsidRDefault="00A9436F" w:rsidP="00D44916">
            <w:pPr>
              <w:jc w:val="both"/>
            </w:pPr>
            <w:r w:rsidRPr="00D4204B">
              <w:t>40</w:t>
            </w:r>
          </w:p>
        </w:tc>
        <w:tc>
          <w:tcPr>
            <w:tcW w:w="644" w:type="dxa"/>
            <w:gridSpan w:val="10"/>
            <w:shd w:val="clear" w:color="auto" w:fill="F7CAAC"/>
          </w:tcPr>
          <w:p w14:paraId="5C0CD684" w14:textId="77777777" w:rsidR="00A9436F" w:rsidRPr="00D4204B" w:rsidRDefault="00A9436F" w:rsidP="00D44916">
            <w:pPr>
              <w:jc w:val="both"/>
              <w:rPr>
                <w:b/>
              </w:rPr>
            </w:pPr>
            <w:r w:rsidRPr="00D4204B">
              <w:rPr>
                <w:b/>
              </w:rPr>
              <w:t>do kdy</w:t>
            </w:r>
          </w:p>
        </w:tc>
        <w:tc>
          <w:tcPr>
            <w:tcW w:w="1581" w:type="dxa"/>
            <w:gridSpan w:val="11"/>
          </w:tcPr>
          <w:p w14:paraId="738E75F8" w14:textId="77777777" w:rsidR="00A9436F" w:rsidRPr="00D4204B" w:rsidRDefault="00A9436F" w:rsidP="00D44916">
            <w:pPr>
              <w:jc w:val="both"/>
            </w:pPr>
            <w:r w:rsidRPr="00D4204B">
              <w:t>N</w:t>
            </w:r>
          </w:p>
        </w:tc>
      </w:tr>
      <w:tr w:rsidR="00A9436F" w:rsidRPr="00C32277" w14:paraId="3F8E7F8F" w14:textId="77777777" w:rsidTr="00A9436F">
        <w:trPr>
          <w:gridAfter w:val="1"/>
          <w:wAfter w:w="162" w:type="dxa"/>
        </w:trPr>
        <w:tc>
          <w:tcPr>
            <w:tcW w:w="5038" w:type="dxa"/>
            <w:gridSpan w:val="17"/>
            <w:shd w:val="clear" w:color="auto" w:fill="F7CAAC"/>
          </w:tcPr>
          <w:p w14:paraId="1E36120D" w14:textId="77777777" w:rsidR="00A9436F" w:rsidRDefault="00A9436F" w:rsidP="00D44916">
            <w:pPr>
              <w:jc w:val="both"/>
              <w:rPr>
                <w:b/>
              </w:rPr>
            </w:pPr>
            <w:r>
              <w:rPr>
                <w:b/>
              </w:rPr>
              <w:t>Typ vztahu na součásti VŠ, která uskutečňuje st. program</w:t>
            </w:r>
          </w:p>
        </w:tc>
        <w:tc>
          <w:tcPr>
            <w:tcW w:w="997" w:type="dxa"/>
            <w:gridSpan w:val="9"/>
          </w:tcPr>
          <w:p w14:paraId="1B5F2E54" w14:textId="77777777" w:rsidR="00A9436F" w:rsidRDefault="00A9436F" w:rsidP="00D44916">
            <w:pPr>
              <w:jc w:val="both"/>
            </w:pPr>
            <w:r>
              <w:t>---</w:t>
            </w:r>
          </w:p>
        </w:tc>
        <w:tc>
          <w:tcPr>
            <w:tcW w:w="995" w:type="dxa"/>
            <w:gridSpan w:val="5"/>
            <w:shd w:val="clear" w:color="auto" w:fill="F7CAAC"/>
          </w:tcPr>
          <w:p w14:paraId="2D81096F" w14:textId="77777777" w:rsidR="00A9436F" w:rsidRDefault="00A9436F" w:rsidP="00D44916">
            <w:pPr>
              <w:jc w:val="both"/>
              <w:rPr>
                <w:b/>
              </w:rPr>
            </w:pPr>
            <w:r>
              <w:rPr>
                <w:b/>
              </w:rPr>
              <w:t>rozsah</w:t>
            </w:r>
          </w:p>
        </w:tc>
        <w:tc>
          <w:tcPr>
            <w:tcW w:w="718" w:type="dxa"/>
            <w:gridSpan w:val="7"/>
          </w:tcPr>
          <w:p w14:paraId="4A53B4A6" w14:textId="77777777" w:rsidR="00A9436F" w:rsidRDefault="00A9436F" w:rsidP="00D44916">
            <w:pPr>
              <w:jc w:val="both"/>
            </w:pPr>
            <w:r>
              <w:t>---</w:t>
            </w:r>
          </w:p>
        </w:tc>
        <w:tc>
          <w:tcPr>
            <w:tcW w:w="644" w:type="dxa"/>
            <w:gridSpan w:val="10"/>
            <w:shd w:val="clear" w:color="auto" w:fill="F7CAAC"/>
          </w:tcPr>
          <w:p w14:paraId="08462F88" w14:textId="77777777" w:rsidR="00A9436F" w:rsidRDefault="00A9436F" w:rsidP="00D44916">
            <w:pPr>
              <w:jc w:val="both"/>
              <w:rPr>
                <w:b/>
              </w:rPr>
            </w:pPr>
            <w:r>
              <w:rPr>
                <w:b/>
              </w:rPr>
              <w:t>do kdy</w:t>
            </w:r>
          </w:p>
        </w:tc>
        <w:tc>
          <w:tcPr>
            <w:tcW w:w="1581" w:type="dxa"/>
            <w:gridSpan w:val="11"/>
          </w:tcPr>
          <w:p w14:paraId="079A251D" w14:textId="77777777" w:rsidR="00A9436F" w:rsidRPr="00C32277" w:rsidRDefault="00A9436F" w:rsidP="00D44916">
            <w:pPr>
              <w:jc w:val="both"/>
              <w:rPr>
                <w:highlight w:val="green"/>
              </w:rPr>
            </w:pPr>
            <w:r w:rsidRPr="00AD1158">
              <w:t>---</w:t>
            </w:r>
          </w:p>
        </w:tc>
      </w:tr>
      <w:tr w:rsidR="00A9436F" w14:paraId="23312DB2" w14:textId="77777777" w:rsidTr="00A9436F">
        <w:trPr>
          <w:gridAfter w:val="1"/>
          <w:wAfter w:w="162" w:type="dxa"/>
        </w:trPr>
        <w:tc>
          <w:tcPr>
            <w:tcW w:w="6035" w:type="dxa"/>
            <w:gridSpan w:val="26"/>
            <w:shd w:val="clear" w:color="auto" w:fill="F7CAAC"/>
          </w:tcPr>
          <w:p w14:paraId="58C0695D"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6896FB82" w14:textId="77777777" w:rsidR="00A9436F" w:rsidRDefault="00A9436F" w:rsidP="00D44916">
            <w:pPr>
              <w:jc w:val="both"/>
              <w:rPr>
                <w:b/>
              </w:rPr>
            </w:pPr>
            <w:r>
              <w:rPr>
                <w:b/>
              </w:rPr>
              <w:t>typ prac. vztahu</w:t>
            </w:r>
          </w:p>
        </w:tc>
        <w:tc>
          <w:tcPr>
            <w:tcW w:w="2225" w:type="dxa"/>
            <w:gridSpan w:val="21"/>
            <w:shd w:val="clear" w:color="auto" w:fill="F7CAAC"/>
          </w:tcPr>
          <w:p w14:paraId="033BAB8F" w14:textId="77777777" w:rsidR="00A9436F" w:rsidRDefault="00A9436F" w:rsidP="00D44916">
            <w:pPr>
              <w:jc w:val="both"/>
              <w:rPr>
                <w:b/>
              </w:rPr>
            </w:pPr>
            <w:r>
              <w:rPr>
                <w:b/>
              </w:rPr>
              <w:t>rozsah</w:t>
            </w:r>
          </w:p>
        </w:tc>
      </w:tr>
      <w:tr w:rsidR="00A9436F" w14:paraId="6DF46CDE" w14:textId="77777777" w:rsidTr="00A9436F">
        <w:trPr>
          <w:gridAfter w:val="1"/>
          <w:wAfter w:w="162" w:type="dxa"/>
        </w:trPr>
        <w:tc>
          <w:tcPr>
            <w:tcW w:w="6035" w:type="dxa"/>
            <w:gridSpan w:val="26"/>
          </w:tcPr>
          <w:p w14:paraId="30B2C79B" w14:textId="77777777" w:rsidR="00A9436F" w:rsidRDefault="00A9436F" w:rsidP="00D44916">
            <w:pPr>
              <w:jc w:val="both"/>
            </w:pPr>
            <w:r>
              <w:t>UK Praha, PřF, Katedra biochemie</w:t>
            </w:r>
          </w:p>
        </w:tc>
        <w:tc>
          <w:tcPr>
            <w:tcW w:w="1713" w:type="dxa"/>
            <w:gridSpan w:val="12"/>
          </w:tcPr>
          <w:p w14:paraId="55A049CB" w14:textId="77777777" w:rsidR="00A9436F" w:rsidRDefault="00A9436F" w:rsidP="00D44916">
            <w:pPr>
              <w:jc w:val="both"/>
            </w:pPr>
            <w:r>
              <w:t>DPP</w:t>
            </w:r>
          </w:p>
        </w:tc>
        <w:tc>
          <w:tcPr>
            <w:tcW w:w="2225" w:type="dxa"/>
            <w:gridSpan w:val="21"/>
          </w:tcPr>
          <w:p w14:paraId="013BCB57" w14:textId="77777777" w:rsidR="00A9436F" w:rsidRDefault="00A9436F" w:rsidP="00D44916">
            <w:pPr>
              <w:jc w:val="both"/>
            </w:pPr>
            <w:r>
              <w:t>6</w:t>
            </w:r>
          </w:p>
        </w:tc>
      </w:tr>
      <w:tr w:rsidR="00A9436F" w14:paraId="4B1163FD" w14:textId="77777777" w:rsidTr="00A9436F">
        <w:trPr>
          <w:gridAfter w:val="1"/>
          <w:wAfter w:w="162" w:type="dxa"/>
        </w:trPr>
        <w:tc>
          <w:tcPr>
            <w:tcW w:w="6035" w:type="dxa"/>
            <w:gridSpan w:val="26"/>
          </w:tcPr>
          <w:p w14:paraId="55017D8E" w14:textId="77777777" w:rsidR="00A9436F" w:rsidRDefault="00A9436F" w:rsidP="00D44916">
            <w:pPr>
              <w:jc w:val="both"/>
            </w:pPr>
          </w:p>
        </w:tc>
        <w:tc>
          <w:tcPr>
            <w:tcW w:w="1713" w:type="dxa"/>
            <w:gridSpan w:val="12"/>
          </w:tcPr>
          <w:p w14:paraId="353A8E2C" w14:textId="77777777" w:rsidR="00A9436F" w:rsidRDefault="00A9436F" w:rsidP="00D44916">
            <w:pPr>
              <w:jc w:val="both"/>
            </w:pPr>
          </w:p>
        </w:tc>
        <w:tc>
          <w:tcPr>
            <w:tcW w:w="2225" w:type="dxa"/>
            <w:gridSpan w:val="21"/>
          </w:tcPr>
          <w:p w14:paraId="226D02CE" w14:textId="77777777" w:rsidR="00A9436F" w:rsidRDefault="00A9436F" w:rsidP="00D44916">
            <w:pPr>
              <w:jc w:val="both"/>
            </w:pPr>
          </w:p>
        </w:tc>
      </w:tr>
      <w:tr w:rsidR="00A9436F" w14:paraId="3FB4847C" w14:textId="77777777" w:rsidTr="00A9436F">
        <w:trPr>
          <w:gridAfter w:val="1"/>
          <w:wAfter w:w="162" w:type="dxa"/>
        </w:trPr>
        <w:tc>
          <w:tcPr>
            <w:tcW w:w="6035" w:type="dxa"/>
            <w:gridSpan w:val="26"/>
          </w:tcPr>
          <w:p w14:paraId="7535C1DD" w14:textId="77777777" w:rsidR="00A9436F" w:rsidRDefault="00A9436F" w:rsidP="00D44916">
            <w:pPr>
              <w:jc w:val="both"/>
            </w:pPr>
          </w:p>
        </w:tc>
        <w:tc>
          <w:tcPr>
            <w:tcW w:w="1713" w:type="dxa"/>
            <w:gridSpan w:val="12"/>
          </w:tcPr>
          <w:p w14:paraId="2A5B3D23" w14:textId="77777777" w:rsidR="00A9436F" w:rsidRDefault="00A9436F" w:rsidP="00D44916">
            <w:pPr>
              <w:jc w:val="both"/>
            </w:pPr>
          </w:p>
        </w:tc>
        <w:tc>
          <w:tcPr>
            <w:tcW w:w="2225" w:type="dxa"/>
            <w:gridSpan w:val="21"/>
          </w:tcPr>
          <w:p w14:paraId="09453951" w14:textId="77777777" w:rsidR="00A9436F" w:rsidRDefault="00A9436F" w:rsidP="00D44916">
            <w:pPr>
              <w:jc w:val="both"/>
            </w:pPr>
          </w:p>
        </w:tc>
      </w:tr>
      <w:tr w:rsidR="00A9436F" w14:paraId="401D1283" w14:textId="77777777" w:rsidTr="00A9436F">
        <w:trPr>
          <w:gridAfter w:val="1"/>
          <w:wAfter w:w="162" w:type="dxa"/>
        </w:trPr>
        <w:tc>
          <w:tcPr>
            <w:tcW w:w="9973" w:type="dxa"/>
            <w:gridSpan w:val="59"/>
            <w:shd w:val="clear" w:color="auto" w:fill="F7CAAC"/>
          </w:tcPr>
          <w:p w14:paraId="2CB53E20"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503CAB8" w14:textId="77777777" w:rsidTr="00A9436F">
        <w:trPr>
          <w:gridAfter w:val="1"/>
          <w:wAfter w:w="162" w:type="dxa"/>
          <w:trHeight w:val="466"/>
        </w:trPr>
        <w:tc>
          <w:tcPr>
            <w:tcW w:w="9973" w:type="dxa"/>
            <w:gridSpan w:val="59"/>
            <w:tcBorders>
              <w:top w:val="nil"/>
            </w:tcBorders>
          </w:tcPr>
          <w:p w14:paraId="266CB706" w14:textId="77777777" w:rsidR="00B94EFC" w:rsidRPr="00045F47" w:rsidRDefault="00B94EFC" w:rsidP="00D44916">
            <w:pPr>
              <w:pStyle w:val="Zkladntext"/>
              <w:spacing w:before="60" w:after="60"/>
              <w:ind w:right="108"/>
              <w:rPr>
                <w:sz w:val="21"/>
                <w:szCs w:val="21"/>
              </w:rPr>
            </w:pPr>
            <w:r w:rsidRPr="00045F47">
              <w:rPr>
                <w:b/>
                <w:sz w:val="21"/>
                <w:szCs w:val="21"/>
              </w:rPr>
              <w:t>Laboratoř separačních metod</w:t>
            </w:r>
            <w:r w:rsidRPr="00045F47">
              <w:rPr>
                <w:sz w:val="21"/>
                <w:szCs w:val="21"/>
              </w:rPr>
              <w:t xml:space="preserve"> (80% l)</w:t>
            </w:r>
          </w:p>
          <w:p w14:paraId="365C10F8" w14:textId="707626D3" w:rsidR="00F2012F" w:rsidRDefault="00F2012F" w:rsidP="00B94EFC">
            <w:pPr>
              <w:pStyle w:val="Zkladntext"/>
              <w:spacing w:before="60" w:after="60"/>
              <w:ind w:right="108"/>
            </w:pPr>
            <w:r w:rsidRPr="00045F47">
              <w:rPr>
                <w:b/>
                <w:sz w:val="21"/>
                <w:szCs w:val="21"/>
              </w:rPr>
              <w:t>Separační metody</w:t>
            </w:r>
            <w:r w:rsidRPr="00045F47">
              <w:rPr>
                <w:sz w:val="21"/>
                <w:szCs w:val="21"/>
              </w:rPr>
              <w:t xml:space="preserve"> (100% p)</w:t>
            </w:r>
          </w:p>
        </w:tc>
      </w:tr>
      <w:tr w:rsidR="00A9436F" w14:paraId="67C985F9" w14:textId="77777777" w:rsidTr="00A9436F">
        <w:trPr>
          <w:gridAfter w:val="1"/>
          <w:wAfter w:w="162" w:type="dxa"/>
        </w:trPr>
        <w:tc>
          <w:tcPr>
            <w:tcW w:w="9973" w:type="dxa"/>
            <w:gridSpan w:val="59"/>
            <w:shd w:val="clear" w:color="auto" w:fill="F7CAAC"/>
          </w:tcPr>
          <w:p w14:paraId="7D84B966" w14:textId="77777777" w:rsidR="00A9436F" w:rsidRDefault="00A9436F" w:rsidP="00D44916">
            <w:pPr>
              <w:jc w:val="both"/>
            </w:pPr>
            <w:r>
              <w:rPr>
                <w:b/>
              </w:rPr>
              <w:t xml:space="preserve">Údaje o vzdělání na VŠ </w:t>
            </w:r>
          </w:p>
        </w:tc>
      </w:tr>
      <w:tr w:rsidR="00A9436F" w:rsidRPr="00AA2694" w14:paraId="70D7C32C" w14:textId="77777777" w:rsidTr="00A9436F">
        <w:trPr>
          <w:gridAfter w:val="1"/>
          <w:wAfter w:w="162" w:type="dxa"/>
          <w:trHeight w:val="372"/>
        </w:trPr>
        <w:tc>
          <w:tcPr>
            <w:tcW w:w="9973" w:type="dxa"/>
            <w:gridSpan w:val="59"/>
          </w:tcPr>
          <w:p w14:paraId="39258E7A" w14:textId="77777777" w:rsidR="00A9436F" w:rsidRPr="00AA2694" w:rsidRDefault="00A9436F" w:rsidP="00D44916">
            <w:pPr>
              <w:spacing w:before="60" w:after="60"/>
              <w:jc w:val="both"/>
              <w:rPr>
                <w:b/>
                <w:sz w:val="21"/>
                <w:szCs w:val="21"/>
              </w:rPr>
            </w:pPr>
            <w:r w:rsidRPr="00AA2694">
              <w:rPr>
                <w:sz w:val="21"/>
                <w:szCs w:val="21"/>
              </w:rPr>
              <w:t xml:space="preserve">2000: UK Praha, PřF </w:t>
            </w:r>
            <w:r w:rsidRPr="006724B0">
              <w:rPr>
                <w:sz w:val="21"/>
                <w:szCs w:val="21"/>
              </w:rPr>
              <w:t>+</w:t>
            </w:r>
            <w:r w:rsidRPr="00AA2694">
              <w:rPr>
                <w:sz w:val="21"/>
                <w:szCs w:val="21"/>
              </w:rPr>
              <w:t xml:space="preserve"> AVČR Praha, ÚFCH JH, </w:t>
            </w:r>
            <w:r w:rsidRPr="00AA2694">
              <w:rPr>
                <w:rFonts w:eastAsia="Calibri"/>
                <w:sz w:val="21"/>
                <w:szCs w:val="21"/>
              </w:rPr>
              <w:t>SP</w:t>
            </w:r>
            <w:r>
              <w:rPr>
                <w:rFonts w:eastAsia="Calibri"/>
                <w:sz w:val="21"/>
                <w:szCs w:val="21"/>
              </w:rPr>
              <w:t xml:space="preserve"> Chemie</w:t>
            </w:r>
            <w:r w:rsidRPr="00AA2694">
              <w:rPr>
                <w:rFonts w:eastAsia="Calibri"/>
                <w:sz w:val="21"/>
                <w:szCs w:val="21"/>
              </w:rPr>
              <w:t xml:space="preserve">, </w:t>
            </w:r>
            <w:r w:rsidRPr="00AA2694">
              <w:rPr>
                <w:sz w:val="21"/>
                <w:szCs w:val="21"/>
              </w:rPr>
              <w:t>obor Fyzikální chemie, Ph.D.</w:t>
            </w:r>
          </w:p>
        </w:tc>
      </w:tr>
      <w:tr w:rsidR="00A9436F" w14:paraId="38303812" w14:textId="77777777" w:rsidTr="00A9436F">
        <w:trPr>
          <w:gridAfter w:val="1"/>
          <w:wAfter w:w="162" w:type="dxa"/>
        </w:trPr>
        <w:tc>
          <w:tcPr>
            <w:tcW w:w="9973" w:type="dxa"/>
            <w:gridSpan w:val="59"/>
            <w:shd w:val="clear" w:color="auto" w:fill="F7CAAC"/>
          </w:tcPr>
          <w:p w14:paraId="20675B8F" w14:textId="77777777" w:rsidR="00A9436F" w:rsidRDefault="00A9436F" w:rsidP="00D44916">
            <w:pPr>
              <w:jc w:val="both"/>
              <w:rPr>
                <w:b/>
              </w:rPr>
            </w:pPr>
            <w:r>
              <w:rPr>
                <w:b/>
              </w:rPr>
              <w:t>Údaje o odborném působení od absolvování VŠ</w:t>
            </w:r>
          </w:p>
        </w:tc>
      </w:tr>
      <w:tr w:rsidR="00A9436F" w14:paraId="355D7E73" w14:textId="77777777" w:rsidTr="00A9436F">
        <w:trPr>
          <w:gridAfter w:val="1"/>
          <w:wAfter w:w="162" w:type="dxa"/>
          <w:trHeight w:val="1090"/>
        </w:trPr>
        <w:tc>
          <w:tcPr>
            <w:tcW w:w="9973" w:type="dxa"/>
            <w:gridSpan w:val="59"/>
          </w:tcPr>
          <w:p w14:paraId="2CE3CA14" w14:textId="77777777" w:rsidR="00A9436F" w:rsidRPr="009E461F" w:rsidRDefault="00A9436F" w:rsidP="00D44916">
            <w:pPr>
              <w:spacing w:before="60"/>
              <w:jc w:val="both"/>
              <w:rPr>
                <w:sz w:val="21"/>
                <w:szCs w:val="21"/>
              </w:rPr>
            </w:pPr>
            <w:r w:rsidRPr="00AA2694">
              <w:rPr>
                <w:sz w:val="21"/>
                <w:szCs w:val="21"/>
              </w:rPr>
              <w:t xml:space="preserve">1999 – 2000: AVČR Praha, Ústav organické chemie a biochemie, </w:t>
            </w:r>
            <w:r w:rsidRPr="009E461F">
              <w:rPr>
                <w:sz w:val="21"/>
                <w:szCs w:val="21"/>
              </w:rPr>
              <w:t xml:space="preserve">výzkumný pracovník (jpp.) </w:t>
            </w:r>
          </w:p>
          <w:p w14:paraId="39CC3C4E" w14:textId="77777777" w:rsidR="00A9436F" w:rsidRPr="00AA2694" w:rsidRDefault="00A9436F" w:rsidP="00D44916">
            <w:pPr>
              <w:spacing w:before="60" w:after="60"/>
              <w:contextualSpacing/>
              <w:jc w:val="both"/>
              <w:rPr>
                <w:sz w:val="21"/>
                <w:szCs w:val="21"/>
              </w:rPr>
            </w:pPr>
            <w:r w:rsidRPr="009E461F">
              <w:rPr>
                <w:sz w:val="21"/>
                <w:szCs w:val="21"/>
              </w:rPr>
              <w:t>2001 – dosud: UK Praha, PřF, Katedra biochemie, odborný asistent (do r. 2015 jpp., nyní DPP)</w:t>
            </w:r>
          </w:p>
          <w:p w14:paraId="6B324A69" w14:textId="77777777" w:rsidR="00A9436F" w:rsidRPr="00AA2694" w:rsidRDefault="00A9436F" w:rsidP="00D44916">
            <w:pPr>
              <w:spacing w:before="60" w:after="60"/>
              <w:contextualSpacing/>
              <w:jc w:val="both"/>
              <w:rPr>
                <w:sz w:val="21"/>
                <w:szCs w:val="21"/>
              </w:rPr>
            </w:pPr>
            <w:r w:rsidRPr="00AA2694">
              <w:rPr>
                <w:sz w:val="21"/>
                <w:szCs w:val="21"/>
              </w:rPr>
              <w:t>2002 – dosud: Ascoprot Biotech, s.r.o., jednatel a vedoucí výzkumu v oblasti proteinové biochemie</w:t>
            </w:r>
          </w:p>
          <w:p w14:paraId="035D8254" w14:textId="77777777" w:rsidR="00A9436F" w:rsidRDefault="00A9436F" w:rsidP="00D44916">
            <w:pPr>
              <w:spacing w:before="60" w:after="60"/>
              <w:contextualSpacing/>
              <w:jc w:val="both"/>
            </w:pPr>
            <w:r w:rsidRPr="00AA2694">
              <w:rPr>
                <w:sz w:val="21"/>
                <w:szCs w:val="21"/>
              </w:rPr>
              <w:t>2011 – dosud: UTB Zlín, FT, Ústav fyziky a materiálového inženýrství, odborný asistent</w:t>
            </w:r>
          </w:p>
        </w:tc>
      </w:tr>
      <w:tr w:rsidR="00A9436F" w14:paraId="56DB1965" w14:textId="77777777" w:rsidTr="00A9436F">
        <w:trPr>
          <w:gridAfter w:val="1"/>
          <w:wAfter w:w="162" w:type="dxa"/>
          <w:trHeight w:val="250"/>
        </w:trPr>
        <w:tc>
          <w:tcPr>
            <w:tcW w:w="9973" w:type="dxa"/>
            <w:gridSpan w:val="59"/>
            <w:shd w:val="clear" w:color="auto" w:fill="F7CAAC"/>
          </w:tcPr>
          <w:p w14:paraId="5EC8C284" w14:textId="77777777" w:rsidR="00A9436F" w:rsidRDefault="00A9436F" w:rsidP="00D44916">
            <w:pPr>
              <w:jc w:val="both"/>
            </w:pPr>
            <w:r>
              <w:rPr>
                <w:b/>
              </w:rPr>
              <w:t>Zkušenosti s vedením kvalifikačních a rigorózních prací</w:t>
            </w:r>
          </w:p>
        </w:tc>
      </w:tr>
      <w:tr w:rsidR="00A9436F" w:rsidRPr="00AA2694" w14:paraId="360A01C3" w14:textId="77777777" w:rsidTr="00A9436F">
        <w:trPr>
          <w:gridAfter w:val="1"/>
          <w:wAfter w:w="162" w:type="dxa"/>
          <w:trHeight w:val="184"/>
        </w:trPr>
        <w:tc>
          <w:tcPr>
            <w:tcW w:w="9973" w:type="dxa"/>
            <w:gridSpan w:val="59"/>
          </w:tcPr>
          <w:p w14:paraId="2E6A108F" w14:textId="77777777" w:rsidR="00A9436F" w:rsidRPr="00AA2694" w:rsidRDefault="00A9436F" w:rsidP="00D44916">
            <w:pPr>
              <w:spacing w:before="60" w:after="60"/>
              <w:jc w:val="both"/>
              <w:rPr>
                <w:sz w:val="21"/>
                <w:szCs w:val="21"/>
              </w:rPr>
            </w:pPr>
            <w:r w:rsidRPr="00AA2694">
              <w:rPr>
                <w:sz w:val="21"/>
                <w:szCs w:val="21"/>
              </w:rPr>
              <w:t xml:space="preserve">Počet obhájených prací, které vyučující vedl v období 2013 </w:t>
            </w:r>
            <w:r w:rsidRPr="00AA2694">
              <w:rPr>
                <w:rFonts w:eastAsia="Calibri"/>
                <w:sz w:val="21"/>
                <w:szCs w:val="21"/>
              </w:rPr>
              <w:t xml:space="preserve">– </w:t>
            </w:r>
            <w:r w:rsidRPr="00AA2694">
              <w:rPr>
                <w:sz w:val="21"/>
                <w:szCs w:val="21"/>
              </w:rPr>
              <w:t>2017: 4 BP, 3 DP.</w:t>
            </w:r>
          </w:p>
        </w:tc>
      </w:tr>
      <w:tr w:rsidR="00A9436F" w14:paraId="1E077C85" w14:textId="77777777" w:rsidTr="00A9436F">
        <w:trPr>
          <w:gridAfter w:val="1"/>
          <w:wAfter w:w="162" w:type="dxa"/>
          <w:cantSplit/>
        </w:trPr>
        <w:tc>
          <w:tcPr>
            <w:tcW w:w="3319" w:type="dxa"/>
            <w:gridSpan w:val="13"/>
            <w:tcBorders>
              <w:top w:val="single" w:sz="12" w:space="0" w:color="auto"/>
            </w:tcBorders>
            <w:shd w:val="clear" w:color="auto" w:fill="F7CAAC"/>
          </w:tcPr>
          <w:p w14:paraId="38F25814"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4429C09F"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10CF66EF" w14:textId="77777777" w:rsidR="00A9436F" w:rsidRDefault="00A9436F" w:rsidP="00D44916">
            <w:pPr>
              <w:jc w:val="both"/>
            </w:pPr>
            <w:r>
              <w:rPr>
                <w:b/>
              </w:rPr>
              <w:t>Řízení konáno na VŠ</w:t>
            </w:r>
          </w:p>
        </w:tc>
        <w:tc>
          <w:tcPr>
            <w:tcW w:w="2142" w:type="dxa"/>
            <w:gridSpan w:val="20"/>
            <w:tcBorders>
              <w:top w:val="single" w:sz="12" w:space="0" w:color="auto"/>
              <w:left w:val="single" w:sz="12" w:space="0" w:color="auto"/>
            </w:tcBorders>
            <w:shd w:val="clear" w:color="auto" w:fill="F7CAAC"/>
          </w:tcPr>
          <w:p w14:paraId="7FACAA20" w14:textId="77777777" w:rsidR="00A9436F" w:rsidRDefault="00A9436F" w:rsidP="00D44916">
            <w:pPr>
              <w:jc w:val="both"/>
              <w:rPr>
                <w:b/>
              </w:rPr>
            </w:pPr>
            <w:r>
              <w:rPr>
                <w:b/>
              </w:rPr>
              <w:t>Ohlasy publikací</w:t>
            </w:r>
          </w:p>
        </w:tc>
      </w:tr>
      <w:tr w:rsidR="00A9436F" w14:paraId="4B7A82C3" w14:textId="77777777" w:rsidTr="00A9436F">
        <w:trPr>
          <w:gridAfter w:val="1"/>
          <w:wAfter w:w="162" w:type="dxa"/>
          <w:cantSplit/>
        </w:trPr>
        <w:tc>
          <w:tcPr>
            <w:tcW w:w="3319" w:type="dxa"/>
            <w:gridSpan w:val="13"/>
          </w:tcPr>
          <w:p w14:paraId="2040CD90" w14:textId="77777777" w:rsidR="00A9436F" w:rsidRPr="00F55552" w:rsidRDefault="00A9436F" w:rsidP="00D44916">
            <w:pPr>
              <w:jc w:val="both"/>
            </w:pPr>
            <w:r>
              <w:rPr>
                <w:rFonts w:eastAsia="Calibri"/>
                <w:lang w:eastAsia="en-US"/>
              </w:rPr>
              <w:t>---</w:t>
            </w:r>
          </w:p>
        </w:tc>
        <w:tc>
          <w:tcPr>
            <w:tcW w:w="2245" w:type="dxa"/>
            <w:gridSpan w:val="9"/>
          </w:tcPr>
          <w:p w14:paraId="711ADF95" w14:textId="77777777" w:rsidR="00A9436F" w:rsidRPr="00F55552" w:rsidRDefault="00A9436F" w:rsidP="00D44916">
            <w:pPr>
              <w:jc w:val="both"/>
            </w:pPr>
            <w:r>
              <w:t>---</w:t>
            </w:r>
          </w:p>
        </w:tc>
        <w:tc>
          <w:tcPr>
            <w:tcW w:w="2267" w:type="dxa"/>
            <w:gridSpan w:val="17"/>
            <w:tcBorders>
              <w:right w:val="single" w:sz="12" w:space="0" w:color="auto"/>
            </w:tcBorders>
          </w:tcPr>
          <w:p w14:paraId="2F0041E7" w14:textId="77777777" w:rsidR="00A9436F" w:rsidRPr="00F55552" w:rsidRDefault="00A9436F" w:rsidP="00D44916">
            <w:pPr>
              <w:jc w:val="both"/>
            </w:pPr>
            <w:r>
              <w:t>---</w:t>
            </w:r>
          </w:p>
        </w:tc>
        <w:tc>
          <w:tcPr>
            <w:tcW w:w="650" w:type="dxa"/>
            <w:gridSpan w:val="10"/>
            <w:tcBorders>
              <w:left w:val="single" w:sz="12" w:space="0" w:color="auto"/>
            </w:tcBorders>
            <w:shd w:val="clear" w:color="auto" w:fill="F7CAAC"/>
          </w:tcPr>
          <w:p w14:paraId="37ED0E9D" w14:textId="77777777" w:rsidR="00A9436F" w:rsidRDefault="00A9436F" w:rsidP="00D44916">
            <w:pPr>
              <w:jc w:val="both"/>
            </w:pPr>
            <w:r>
              <w:rPr>
                <w:b/>
              </w:rPr>
              <w:t>WOS</w:t>
            </w:r>
          </w:p>
        </w:tc>
        <w:tc>
          <w:tcPr>
            <w:tcW w:w="699" w:type="dxa"/>
            <w:gridSpan w:val="6"/>
            <w:shd w:val="clear" w:color="auto" w:fill="F7CAAC"/>
          </w:tcPr>
          <w:p w14:paraId="1C5672C1" w14:textId="77777777" w:rsidR="00A9436F" w:rsidRDefault="00A9436F" w:rsidP="00D44916">
            <w:pPr>
              <w:jc w:val="both"/>
              <w:rPr>
                <w:sz w:val="18"/>
              </w:rPr>
            </w:pPr>
            <w:r>
              <w:rPr>
                <w:b/>
                <w:sz w:val="18"/>
              </w:rPr>
              <w:t>Scopus</w:t>
            </w:r>
          </w:p>
        </w:tc>
        <w:tc>
          <w:tcPr>
            <w:tcW w:w="793" w:type="dxa"/>
            <w:gridSpan w:val="4"/>
            <w:shd w:val="clear" w:color="auto" w:fill="F7CAAC"/>
          </w:tcPr>
          <w:p w14:paraId="3B7D2829" w14:textId="77777777" w:rsidR="00A9436F" w:rsidRDefault="00A9436F" w:rsidP="00D44916">
            <w:pPr>
              <w:jc w:val="both"/>
            </w:pPr>
            <w:r>
              <w:rPr>
                <w:b/>
                <w:sz w:val="18"/>
              </w:rPr>
              <w:t>ostatní</w:t>
            </w:r>
          </w:p>
        </w:tc>
      </w:tr>
      <w:tr w:rsidR="00A9436F" w:rsidRPr="00AA2694" w14:paraId="4D9ED919" w14:textId="77777777" w:rsidTr="00A9436F">
        <w:trPr>
          <w:gridAfter w:val="1"/>
          <w:wAfter w:w="162" w:type="dxa"/>
          <w:cantSplit/>
          <w:trHeight w:val="70"/>
        </w:trPr>
        <w:tc>
          <w:tcPr>
            <w:tcW w:w="3319" w:type="dxa"/>
            <w:gridSpan w:val="13"/>
            <w:shd w:val="clear" w:color="auto" w:fill="F7CAAC"/>
          </w:tcPr>
          <w:p w14:paraId="35F752D3" w14:textId="77777777" w:rsidR="00A9436F" w:rsidRDefault="00A9436F" w:rsidP="00D44916">
            <w:pPr>
              <w:jc w:val="both"/>
            </w:pPr>
            <w:r>
              <w:rPr>
                <w:b/>
              </w:rPr>
              <w:t>Obor jmenovacího řízení</w:t>
            </w:r>
          </w:p>
        </w:tc>
        <w:tc>
          <w:tcPr>
            <w:tcW w:w="2245" w:type="dxa"/>
            <w:gridSpan w:val="9"/>
            <w:shd w:val="clear" w:color="auto" w:fill="F7CAAC"/>
          </w:tcPr>
          <w:p w14:paraId="6C313647"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36FC2287"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01C55BB4" w14:textId="77777777" w:rsidR="00A9436F" w:rsidRPr="00AA2694" w:rsidRDefault="00A9436F" w:rsidP="00D44916">
            <w:pPr>
              <w:jc w:val="both"/>
              <w:rPr>
                <w:b/>
              </w:rPr>
            </w:pPr>
            <w:r w:rsidRPr="00AA2694">
              <w:rPr>
                <w:b/>
              </w:rPr>
              <w:t>175</w:t>
            </w:r>
          </w:p>
        </w:tc>
        <w:tc>
          <w:tcPr>
            <w:tcW w:w="699" w:type="dxa"/>
            <w:gridSpan w:val="6"/>
            <w:vMerge w:val="restart"/>
          </w:tcPr>
          <w:p w14:paraId="0B5BC6E2" w14:textId="77777777" w:rsidR="00A9436F" w:rsidRPr="00AA2694" w:rsidRDefault="00A9436F" w:rsidP="00D44916">
            <w:pPr>
              <w:jc w:val="both"/>
              <w:rPr>
                <w:b/>
              </w:rPr>
            </w:pPr>
            <w:r w:rsidRPr="00AA2694">
              <w:rPr>
                <w:b/>
              </w:rPr>
              <w:t>186</w:t>
            </w:r>
          </w:p>
        </w:tc>
        <w:tc>
          <w:tcPr>
            <w:tcW w:w="793" w:type="dxa"/>
            <w:gridSpan w:val="4"/>
            <w:vMerge w:val="restart"/>
          </w:tcPr>
          <w:p w14:paraId="5AE9924F" w14:textId="77777777" w:rsidR="00A9436F" w:rsidRPr="00AA2694" w:rsidRDefault="00A9436F" w:rsidP="00D44916">
            <w:pPr>
              <w:jc w:val="both"/>
              <w:rPr>
                <w:b/>
                <w:sz w:val="18"/>
                <w:szCs w:val="18"/>
              </w:rPr>
            </w:pPr>
            <w:r w:rsidRPr="00AA2694">
              <w:rPr>
                <w:b/>
                <w:sz w:val="18"/>
                <w:szCs w:val="18"/>
              </w:rPr>
              <w:t>neevid.</w:t>
            </w:r>
          </w:p>
        </w:tc>
      </w:tr>
      <w:tr w:rsidR="00A9436F" w14:paraId="4BF7EBAE" w14:textId="77777777" w:rsidTr="00A9436F">
        <w:trPr>
          <w:gridAfter w:val="1"/>
          <w:wAfter w:w="162" w:type="dxa"/>
          <w:trHeight w:val="205"/>
        </w:trPr>
        <w:tc>
          <w:tcPr>
            <w:tcW w:w="3319" w:type="dxa"/>
            <w:gridSpan w:val="13"/>
          </w:tcPr>
          <w:p w14:paraId="61FB8107" w14:textId="77777777" w:rsidR="00A9436F" w:rsidRPr="00F55552" w:rsidRDefault="00A9436F" w:rsidP="00D44916">
            <w:pPr>
              <w:jc w:val="both"/>
            </w:pPr>
            <w:r>
              <w:t>---</w:t>
            </w:r>
          </w:p>
        </w:tc>
        <w:tc>
          <w:tcPr>
            <w:tcW w:w="2245" w:type="dxa"/>
            <w:gridSpan w:val="9"/>
          </w:tcPr>
          <w:p w14:paraId="0891C76F" w14:textId="77777777" w:rsidR="00A9436F" w:rsidRDefault="00A9436F" w:rsidP="00D44916">
            <w:pPr>
              <w:jc w:val="both"/>
            </w:pPr>
            <w:r>
              <w:t>---</w:t>
            </w:r>
          </w:p>
        </w:tc>
        <w:tc>
          <w:tcPr>
            <w:tcW w:w="2267" w:type="dxa"/>
            <w:gridSpan w:val="17"/>
            <w:tcBorders>
              <w:right w:val="single" w:sz="12" w:space="0" w:color="auto"/>
            </w:tcBorders>
          </w:tcPr>
          <w:p w14:paraId="5B9C914A" w14:textId="77777777" w:rsidR="00A9436F" w:rsidRDefault="00A9436F" w:rsidP="00D44916">
            <w:pPr>
              <w:jc w:val="both"/>
            </w:pPr>
            <w:r>
              <w:t>---</w:t>
            </w:r>
          </w:p>
        </w:tc>
        <w:tc>
          <w:tcPr>
            <w:tcW w:w="650" w:type="dxa"/>
            <w:gridSpan w:val="10"/>
            <w:vMerge/>
            <w:tcBorders>
              <w:left w:val="single" w:sz="12" w:space="0" w:color="auto"/>
            </w:tcBorders>
            <w:vAlign w:val="center"/>
          </w:tcPr>
          <w:p w14:paraId="207EA4EB" w14:textId="77777777" w:rsidR="00A9436F" w:rsidRDefault="00A9436F" w:rsidP="00D44916">
            <w:pPr>
              <w:rPr>
                <w:b/>
              </w:rPr>
            </w:pPr>
          </w:p>
        </w:tc>
        <w:tc>
          <w:tcPr>
            <w:tcW w:w="699" w:type="dxa"/>
            <w:gridSpan w:val="6"/>
            <w:vMerge/>
            <w:vAlign w:val="center"/>
          </w:tcPr>
          <w:p w14:paraId="35898777" w14:textId="77777777" w:rsidR="00A9436F" w:rsidRDefault="00A9436F" w:rsidP="00D44916">
            <w:pPr>
              <w:rPr>
                <w:b/>
              </w:rPr>
            </w:pPr>
          </w:p>
        </w:tc>
        <w:tc>
          <w:tcPr>
            <w:tcW w:w="793" w:type="dxa"/>
            <w:gridSpan w:val="4"/>
            <w:vMerge/>
            <w:vAlign w:val="center"/>
          </w:tcPr>
          <w:p w14:paraId="781EADA1" w14:textId="77777777" w:rsidR="00A9436F" w:rsidRDefault="00A9436F" w:rsidP="00D44916">
            <w:pPr>
              <w:rPr>
                <w:b/>
              </w:rPr>
            </w:pPr>
          </w:p>
        </w:tc>
      </w:tr>
      <w:tr w:rsidR="00A9436F" w:rsidRPr="00AA2694" w14:paraId="417EEC4B" w14:textId="77777777" w:rsidTr="00A9436F">
        <w:trPr>
          <w:gridAfter w:val="1"/>
          <w:wAfter w:w="162" w:type="dxa"/>
        </w:trPr>
        <w:tc>
          <w:tcPr>
            <w:tcW w:w="9973" w:type="dxa"/>
            <w:gridSpan w:val="59"/>
            <w:shd w:val="clear" w:color="auto" w:fill="F7CAAC"/>
          </w:tcPr>
          <w:p w14:paraId="01194529" w14:textId="77777777" w:rsidR="00A9436F" w:rsidRPr="00AA2694" w:rsidRDefault="00A9436F" w:rsidP="00D44916">
            <w:pPr>
              <w:jc w:val="both"/>
              <w:rPr>
                <w:b/>
              </w:rPr>
            </w:pPr>
            <w:r w:rsidRPr="00AA2694">
              <w:rPr>
                <w:b/>
              </w:rPr>
              <w:t xml:space="preserve">Přehled o nejvýznamnější publikační a další tvůrčí činnosti nebo další profesní činnosti u odborníků z praxe vztahující se k zabezpečovaným předmětům </w:t>
            </w:r>
          </w:p>
        </w:tc>
      </w:tr>
      <w:tr w:rsidR="00A9436F" w:rsidRPr="00AA2694" w14:paraId="577A0001" w14:textId="77777777" w:rsidTr="00A9436F">
        <w:trPr>
          <w:gridAfter w:val="1"/>
          <w:wAfter w:w="162" w:type="dxa"/>
          <w:trHeight w:val="283"/>
        </w:trPr>
        <w:tc>
          <w:tcPr>
            <w:tcW w:w="9973" w:type="dxa"/>
            <w:gridSpan w:val="59"/>
          </w:tcPr>
          <w:p w14:paraId="3D3BCE24" w14:textId="77777777" w:rsidR="00A9436F" w:rsidRPr="00AA2694" w:rsidRDefault="00A9436F" w:rsidP="00D44916">
            <w:pPr>
              <w:spacing w:before="60" w:after="80"/>
              <w:jc w:val="both"/>
              <w:rPr>
                <w:b/>
                <w:sz w:val="21"/>
                <w:szCs w:val="21"/>
              </w:rPr>
            </w:pPr>
            <w:r w:rsidRPr="00AA2694">
              <w:rPr>
                <w:b/>
                <w:caps/>
                <w:sz w:val="21"/>
                <w:szCs w:val="21"/>
              </w:rPr>
              <w:t>Ingr, M. (42%)</w:t>
            </w:r>
            <w:r w:rsidRPr="00AA2694">
              <w:rPr>
                <w:caps/>
                <w:sz w:val="21"/>
                <w:szCs w:val="21"/>
              </w:rPr>
              <w:t>, Kutálková, E., HrnčiŘÍK, j</w:t>
            </w:r>
            <w:r w:rsidRPr="00AA2694">
              <w:rPr>
                <w:sz w:val="21"/>
                <w:szCs w:val="21"/>
              </w:rPr>
              <w:t xml:space="preserve">., </w:t>
            </w:r>
            <w:r w:rsidRPr="00AA2694">
              <w:rPr>
                <w:caps/>
                <w:sz w:val="21"/>
                <w:szCs w:val="21"/>
              </w:rPr>
              <w:t>Lange, R.</w:t>
            </w:r>
            <w:r w:rsidRPr="00AA2694">
              <w:rPr>
                <w:sz w:val="21"/>
                <w:szCs w:val="21"/>
              </w:rPr>
              <w:t xml:space="preserve">: Equilibria of oligomeric proteins under high pressure – A theoretical description. </w:t>
            </w:r>
            <w:r w:rsidRPr="00AA2694">
              <w:rPr>
                <w:i/>
                <w:sz w:val="21"/>
                <w:szCs w:val="21"/>
              </w:rPr>
              <w:t>Journal of Theoretical Biology</w:t>
            </w:r>
            <w:r w:rsidRPr="00AA2694">
              <w:rPr>
                <w:sz w:val="21"/>
                <w:szCs w:val="21"/>
              </w:rPr>
              <w:t xml:space="preserve"> 411, 16-26, </w:t>
            </w:r>
            <w:r w:rsidRPr="00AA2694">
              <w:rPr>
                <w:b/>
                <w:sz w:val="21"/>
                <w:szCs w:val="21"/>
              </w:rPr>
              <w:t>2016</w:t>
            </w:r>
            <w:r w:rsidRPr="00AA2694">
              <w:rPr>
                <w:sz w:val="21"/>
                <w:szCs w:val="21"/>
              </w:rPr>
              <w:t xml:space="preserve">. DOI 10.1016/j.jtbi.2016.10.001. </w:t>
            </w:r>
          </w:p>
          <w:p w14:paraId="3A6018AA" w14:textId="77777777" w:rsidR="00A9436F" w:rsidRPr="00AA2694" w:rsidRDefault="00A9436F" w:rsidP="00D44916">
            <w:pPr>
              <w:spacing w:after="80"/>
              <w:jc w:val="both"/>
              <w:rPr>
                <w:caps/>
                <w:sz w:val="21"/>
                <w:szCs w:val="21"/>
              </w:rPr>
            </w:pPr>
            <w:r w:rsidRPr="00AA2694">
              <w:rPr>
                <w:b/>
                <w:caps/>
                <w:sz w:val="21"/>
                <w:szCs w:val="21"/>
              </w:rPr>
              <w:t>INGR, M. (45%)</w:t>
            </w:r>
            <w:r w:rsidRPr="00AA2694">
              <w:rPr>
                <w:caps/>
                <w:sz w:val="21"/>
                <w:szCs w:val="21"/>
              </w:rPr>
              <w:t xml:space="preserve">, DoSTÁL, J., MAJEROVÁ, T.: </w:t>
            </w:r>
            <w:r w:rsidRPr="00AA2694">
              <w:rPr>
                <w:sz w:val="21"/>
                <w:szCs w:val="21"/>
              </w:rPr>
              <w:t xml:space="preserve">Enzymological description of multitemplate PCR-Shrinking amplification bias by optimizing the polymerase-template ratio. </w:t>
            </w:r>
            <w:r w:rsidRPr="00AA2694">
              <w:rPr>
                <w:i/>
                <w:sz w:val="21"/>
                <w:szCs w:val="21"/>
              </w:rPr>
              <w:t>Journal of Theoretical Biology</w:t>
            </w:r>
            <w:r w:rsidRPr="00AA2694">
              <w:rPr>
                <w:sz w:val="21"/>
                <w:szCs w:val="21"/>
              </w:rPr>
              <w:t xml:space="preserve"> 382, 178-186, </w:t>
            </w:r>
            <w:r w:rsidRPr="00AA2694">
              <w:rPr>
                <w:b/>
                <w:sz w:val="21"/>
                <w:szCs w:val="21"/>
              </w:rPr>
              <w:t>2015</w:t>
            </w:r>
            <w:r w:rsidRPr="00AA2694">
              <w:rPr>
                <w:sz w:val="21"/>
                <w:szCs w:val="21"/>
              </w:rPr>
              <w:t xml:space="preserve">. DOI 10.1016/j.jtbi.2015.06.048. </w:t>
            </w:r>
          </w:p>
          <w:p w14:paraId="139F0694" w14:textId="77777777" w:rsidR="00A9436F" w:rsidRPr="00AA2694" w:rsidRDefault="00874219" w:rsidP="00D44916">
            <w:pPr>
              <w:spacing w:after="80"/>
              <w:jc w:val="both"/>
              <w:rPr>
                <w:sz w:val="21"/>
                <w:szCs w:val="21"/>
              </w:rPr>
            </w:pPr>
            <w:hyperlink r:id="rId85" w:tooltip="Find more records by this author" w:history="1">
              <w:r w:rsidR="00A9436F" w:rsidRPr="00AA2694">
                <w:rPr>
                  <w:rStyle w:val="hithilite"/>
                  <w:b/>
                  <w:caps/>
                  <w:sz w:val="21"/>
                  <w:szCs w:val="21"/>
                </w:rPr>
                <w:t>Ingr, M</w:t>
              </w:r>
            </w:hyperlink>
            <w:r w:rsidR="00A9436F" w:rsidRPr="00AA2694">
              <w:rPr>
                <w:b/>
                <w:caps/>
                <w:sz w:val="21"/>
                <w:szCs w:val="21"/>
              </w:rPr>
              <w:t>. (50%)</w:t>
            </w:r>
            <w:r w:rsidR="00A9436F" w:rsidRPr="00AA2694">
              <w:rPr>
                <w:caps/>
                <w:sz w:val="21"/>
                <w:szCs w:val="21"/>
              </w:rPr>
              <w:t xml:space="preserve">, HalabalovÁ, V., Yehya, A., HrnČiŘÍk, J., Chevalier-Lucia, D., Palmade, L., Blayo, C., Konvalinka, J., Dumay, E.: </w:t>
            </w:r>
            <w:r w:rsidR="00A9436F" w:rsidRPr="00AA2694">
              <w:rPr>
                <w:sz w:val="21"/>
                <w:szCs w:val="21"/>
              </w:rPr>
              <w:t xml:space="preserve">Inhibitor and substrate binding induced stability of HIV-1 protease against sequential dissociation and unfolding revealed by high pressure spectroscopy and kinetics. </w:t>
            </w:r>
            <w:r w:rsidR="00A9436F" w:rsidRPr="00AA2694">
              <w:rPr>
                <w:i/>
                <w:sz w:val="21"/>
                <w:szCs w:val="21"/>
              </w:rPr>
              <w:t>PLOS ONE</w:t>
            </w:r>
            <w:r w:rsidR="00A9436F" w:rsidRPr="00AA2694">
              <w:rPr>
                <w:sz w:val="21"/>
                <w:szCs w:val="21"/>
              </w:rPr>
              <w:t xml:space="preserve"> 10, e0119099, </w:t>
            </w:r>
            <w:r w:rsidR="00A9436F" w:rsidRPr="00AA2694">
              <w:rPr>
                <w:b/>
                <w:sz w:val="21"/>
                <w:szCs w:val="21"/>
              </w:rPr>
              <w:t>2015</w:t>
            </w:r>
            <w:r w:rsidR="00A9436F" w:rsidRPr="00AA2694">
              <w:rPr>
                <w:sz w:val="21"/>
                <w:szCs w:val="21"/>
              </w:rPr>
              <w:t xml:space="preserve">. DOI 10.1371/journal.pone.0119099. </w:t>
            </w:r>
          </w:p>
          <w:p w14:paraId="56CC26EB" w14:textId="77777777" w:rsidR="00A9436F" w:rsidRPr="00AA2694" w:rsidRDefault="00A9436F" w:rsidP="00D44916">
            <w:pPr>
              <w:spacing w:after="80"/>
              <w:jc w:val="both"/>
              <w:rPr>
                <w:sz w:val="21"/>
                <w:szCs w:val="21"/>
              </w:rPr>
            </w:pPr>
            <w:r w:rsidRPr="00AA2694">
              <w:rPr>
                <w:sz w:val="21"/>
                <w:szCs w:val="21"/>
              </w:rPr>
              <w:t xml:space="preserve">KUTÁLKOVÁ, E., HRNČIŘÍK, J., </w:t>
            </w:r>
            <w:r w:rsidRPr="00AA2694">
              <w:rPr>
                <w:b/>
                <w:sz w:val="21"/>
                <w:szCs w:val="21"/>
              </w:rPr>
              <w:t xml:space="preserve">INGR, M. </w:t>
            </w:r>
            <w:r w:rsidRPr="00AA2694">
              <w:rPr>
                <w:b/>
                <w:sz w:val="21"/>
                <w:szCs w:val="21"/>
                <w:lang w:val="en-US"/>
              </w:rPr>
              <w:t>(40%)</w:t>
            </w:r>
            <w:r w:rsidRPr="00AA2694">
              <w:rPr>
                <w:sz w:val="21"/>
                <w:szCs w:val="21"/>
                <w:lang w:val="en-US"/>
              </w:rPr>
              <w:t xml:space="preserve">: </w:t>
            </w:r>
            <w:r w:rsidRPr="00AA2694">
              <w:rPr>
                <w:sz w:val="21"/>
                <w:szCs w:val="21"/>
              </w:rPr>
              <w:t xml:space="preserve">Pressure induced structural changes and dimer destabilization of HIV-1 protease studied by molecular dynamics simulations. </w:t>
            </w:r>
            <w:r w:rsidRPr="00AA2694">
              <w:rPr>
                <w:i/>
                <w:sz w:val="21"/>
                <w:szCs w:val="21"/>
              </w:rPr>
              <w:t>Physical Chemistry Chemical Physics</w:t>
            </w:r>
            <w:r w:rsidRPr="00AA2694">
              <w:rPr>
                <w:sz w:val="21"/>
                <w:szCs w:val="21"/>
              </w:rPr>
              <w:t xml:space="preserve"> 16, 2596-25915, </w:t>
            </w:r>
            <w:r w:rsidRPr="00AA2694">
              <w:rPr>
                <w:b/>
                <w:sz w:val="21"/>
                <w:szCs w:val="21"/>
              </w:rPr>
              <w:t>2014</w:t>
            </w:r>
            <w:r w:rsidRPr="00AA2694">
              <w:rPr>
                <w:sz w:val="21"/>
                <w:szCs w:val="21"/>
              </w:rPr>
              <w:t xml:space="preserve">. DOI 10.1039/c4cp03676j. </w:t>
            </w:r>
          </w:p>
          <w:p w14:paraId="70FDE653" w14:textId="77777777" w:rsidR="00A9436F" w:rsidRPr="00AA2694" w:rsidRDefault="00A9436F" w:rsidP="00D44916">
            <w:pPr>
              <w:spacing w:after="80"/>
              <w:jc w:val="both"/>
              <w:rPr>
                <w:b/>
              </w:rPr>
            </w:pPr>
            <w:r w:rsidRPr="00AA2694">
              <w:rPr>
                <w:caps/>
                <w:sz w:val="21"/>
                <w:szCs w:val="21"/>
              </w:rPr>
              <w:t>Marušincová, H., Husarová, L., Růžička, J</w:t>
            </w:r>
            <w:r w:rsidRPr="00AA2694">
              <w:rPr>
                <w:sz w:val="21"/>
                <w:szCs w:val="21"/>
              </w:rPr>
              <w:t xml:space="preserve">., </w:t>
            </w:r>
            <w:r w:rsidRPr="00AA2694">
              <w:rPr>
                <w:b/>
                <w:bCs/>
                <w:sz w:val="21"/>
                <w:szCs w:val="21"/>
              </w:rPr>
              <w:t>INGR, M.</w:t>
            </w:r>
            <w:r w:rsidRPr="00AA2694">
              <w:rPr>
                <w:sz w:val="21"/>
                <w:szCs w:val="21"/>
              </w:rPr>
              <w:t xml:space="preserve"> </w:t>
            </w:r>
            <w:r w:rsidRPr="00AA2694">
              <w:rPr>
                <w:b/>
                <w:bCs/>
                <w:caps/>
                <w:sz w:val="21"/>
                <w:szCs w:val="21"/>
              </w:rPr>
              <w:t>(15%)</w:t>
            </w:r>
            <w:r w:rsidRPr="00AA2694">
              <w:rPr>
                <w:caps/>
                <w:sz w:val="21"/>
                <w:szCs w:val="21"/>
              </w:rPr>
              <w:t>,</w:t>
            </w:r>
            <w:r w:rsidRPr="00AA2694">
              <w:rPr>
                <w:sz w:val="21"/>
                <w:szCs w:val="21"/>
              </w:rPr>
              <w:t xml:space="preserve"> et al.: Polyvinyl alcohol biodegradation under denitrifying conditions. </w:t>
            </w:r>
            <w:r w:rsidRPr="00AA2694">
              <w:rPr>
                <w:i/>
                <w:sz w:val="21"/>
                <w:szCs w:val="21"/>
              </w:rPr>
              <w:t xml:space="preserve">International Biodeterioration &amp; Biodegradation </w:t>
            </w:r>
            <w:r w:rsidRPr="00AA2694">
              <w:rPr>
                <w:rStyle w:val="databold"/>
                <w:sz w:val="21"/>
                <w:szCs w:val="21"/>
              </w:rPr>
              <w:t xml:space="preserve">84 (Special Issue), 21-28, </w:t>
            </w:r>
            <w:r w:rsidRPr="00AA2694">
              <w:rPr>
                <w:rStyle w:val="databold"/>
                <w:b/>
                <w:sz w:val="21"/>
                <w:szCs w:val="21"/>
              </w:rPr>
              <w:t>2013</w:t>
            </w:r>
            <w:r w:rsidRPr="00AA2694">
              <w:rPr>
                <w:rStyle w:val="databold"/>
                <w:sz w:val="21"/>
                <w:szCs w:val="21"/>
              </w:rPr>
              <w:t xml:space="preserve">. </w:t>
            </w:r>
            <w:r w:rsidRPr="00AA2694">
              <w:rPr>
                <w:rStyle w:val="label"/>
                <w:sz w:val="21"/>
                <w:szCs w:val="21"/>
              </w:rPr>
              <w:t xml:space="preserve">DOI </w:t>
            </w:r>
            <w:r w:rsidRPr="00AA2694">
              <w:rPr>
                <w:rStyle w:val="databold"/>
                <w:sz w:val="21"/>
                <w:szCs w:val="21"/>
              </w:rPr>
              <w:t xml:space="preserve">10.1016/j.ibiod.2013.05.023. </w:t>
            </w:r>
          </w:p>
        </w:tc>
      </w:tr>
      <w:tr w:rsidR="00A9436F" w14:paraId="1C5B6ACA" w14:textId="77777777" w:rsidTr="00A9436F">
        <w:trPr>
          <w:gridAfter w:val="1"/>
          <w:wAfter w:w="162" w:type="dxa"/>
          <w:trHeight w:val="218"/>
        </w:trPr>
        <w:tc>
          <w:tcPr>
            <w:tcW w:w="9973" w:type="dxa"/>
            <w:gridSpan w:val="59"/>
            <w:shd w:val="clear" w:color="auto" w:fill="F7CAAC"/>
          </w:tcPr>
          <w:p w14:paraId="7E5EF7F5" w14:textId="77777777" w:rsidR="00A9436F" w:rsidRDefault="00A9436F" w:rsidP="00D44916">
            <w:pPr>
              <w:rPr>
                <w:b/>
              </w:rPr>
            </w:pPr>
            <w:r>
              <w:rPr>
                <w:b/>
              </w:rPr>
              <w:t>Působení v zahraničí</w:t>
            </w:r>
          </w:p>
        </w:tc>
      </w:tr>
      <w:tr w:rsidR="00A9436F" w:rsidRPr="000422C5" w14:paraId="36426650" w14:textId="77777777" w:rsidTr="00A9436F">
        <w:trPr>
          <w:gridAfter w:val="1"/>
          <w:wAfter w:w="162" w:type="dxa"/>
          <w:trHeight w:val="328"/>
        </w:trPr>
        <w:tc>
          <w:tcPr>
            <w:tcW w:w="9973" w:type="dxa"/>
            <w:gridSpan w:val="59"/>
          </w:tcPr>
          <w:p w14:paraId="7A1C99BA" w14:textId="77777777" w:rsidR="00A9436F" w:rsidRPr="000422C5" w:rsidRDefault="00A9436F" w:rsidP="00D44916">
            <w:pPr>
              <w:jc w:val="both"/>
              <w:rPr>
                <w:sz w:val="22"/>
                <w:szCs w:val="22"/>
              </w:rPr>
            </w:pPr>
            <w:r w:rsidRPr="00A778D2">
              <w:rPr>
                <w:sz w:val="21"/>
                <w:szCs w:val="21"/>
              </w:rPr>
              <w:t>1998 – 1999: Univerzita v Heidelbergu, Ústav fyzikální chemie</w:t>
            </w:r>
            <w:r>
              <w:rPr>
                <w:sz w:val="21"/>
                <w:szCs w:val="21"/>
              </w:rPr>
              <w:t xml:space="preserve">, </w:t>
            </w:r>
            <w:r w:rsidRPr="00A778D2">
              <w:rPr>
                <w:sz w:val="21"/>
                <w:szCs w:val="21"/>
              </w:rPr>
              <w:t>Odd. teoretické chemie, Německo, odborná stáž (10 měsíců)</w:t>
            </w:r>
          </w:p>
        </w:tc>
      </w:tr>
      <w:tr w:rsidR="00A9436F" w14:paraId="0360B61C" w14:textId="77777777" w:rsidTr="00A9436F">
        <w:trPr>
          <w:gridAfter w:val="1"/>
          <w:wAfter w:w="162" w:type="dxa"/>
          <w:cantSplit/>
          <w:trHeight w:val="470"/>
        </w:trPr>
        <w:tc>
          <w:tcPr>
            <w:tcW w:w="2475" w:type="dxa"/>
            <w:gridSpan w:val="3"/>
            <w:shd w:val="clear" w:color="auto" w:fill="F7CAAC"/>
          </w:tcPr>
          <w:p w14:paraId="2C5BDAB6" w14:textId="77777777" w:rsidR="00A9436F" w:rsidRDefault="00A9436F" w:rsidP="00D44916">
            <w:pPr>
              <w:jc w:val="both"/>
              <w:rPr>
                <w:b/>
              </w:rPr>
            </w:pPr>
            <w:r>
              <w:rPr>
                <w:b/>
              </w:rPr>
              <w:t xml:space="preserve">Podpis </w:t>
            </w:r>
          </w:p>
        </w:tc>
        <w:tc>
          <w:tcPr>
            <w:tcW w:w="4555" w:type="dxa"/>
            <w:gridSpan w:val="28"/>
          </w:tcPr>
          <w:p w14:paraId="5AE2552D" w14:textId="77777777" w:rsidR="00A9436F" w:rsidRDefault="00A9436F" w:rsidP="00D44916">
            <w:pPr>
              <w:jc w:val="both"/>
            </w:pPr>
          </w:p>
        </w:tc>
        <w:tc>
          <w:tcPr>
            <w:tcW w:w="801" w:type="dxa"/>
            <w:gridSpan w:val="8"/>
            <w:shd w:val="clear" w:color="auto" w:fill="F7CAAC"/>
          </w:tcPr>
          <w:p w14:paraId="37EA901E" w14:textId="77777777" w:rsidR="00A9436F" w:rsidRDefault="00A9436F" w:rsidP="00D44916">
            <w:pPr>
              <w:jc w:val="both"/>
            </w:pPr>
            <w:r>
              <w:rPr>
                <w:b/>
              </w:rPr>
              <w:t>datum</w:t>
            </w:r>
          </w:p>
        </w:tc>
        <w:tc>
          <w:tcPr>
            <w:tcW w:w="2142" w:type="dxa"/>
            <w:gridSpan w:val="20"/>
          </w:tcPr>
          <w:p w14:paraId="3CA79089" w14:textId="77777777" w:rsidR="00A9436F" w:rsidRDefault="00A9436F" w:rsidP="00D44916">
            <w:pPr>
              <w:jc w:val="both"/>
            </w:pPr>
          </w:p>
        </w:tc>
      </w:tr>
      <w:tr w:rsidR="00A9436F" w14:paraId="47C4FDC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double" w:sz="4" w:space="0" w:color="00000A"/>
              <w:right w:val="single" w:sz="4" w:space="0" w:color="00000A"/>
            </w:tcBorders>
            <w:shd w:val="clear" w:color="auto" w:fill="BDD6EE"/>
          </w:tcPr>
          <w:p w14:paraId="3036F796" w14:textId="77777777" w:rsidR="00A9436F" w:rsidRDefault="00A9436F" w:rsidP="00D44916">
            <w:pPr>
              <w:jc w:val="both"/>
            </w:pPr>
            <w:r>
              <w:rPr>
                <w:b/>
                <w:sz w:val="28"/>
              </w:rPr>
              <w:lastRenderedPageBreak/>
              <w:t>C-I – Personální zabezpečení</w:t>
            </w:r>
          </w:p>
        </w:tc>
      </w:tr>
      <w:tr w:rsidR="00A9436F" w14:paraId="4C4EA0E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double" w:sz="4" w:space="0" w:color="00000A"/>
              <w:left w:val="single" w:sz="4" w:space="0" w:color="00000A"/>
              <w:bottom w:val="single" w:sz="4" w:space="0" w:color="00000A"/>
              <w:right w:val="single" w:sz="4" w:space="0" w:color="00000A"/>
            </w:tcBorders>
            <w:shd w:val="clear" w:color="auto" w:fill="F7CAAC"/>
          </w:tcPr>
          <w:p w14:paraId="6B495FD0" w14:textId="77777777" w:rsidR="00A9436F" w:rsidRDefault="00A9436F" w:rsidP="00D44916">
            <w:pPr>
              <w:jc w:val="both"/>
            </w:pPr>
            <w:r>
              <w:rPr>
                <w:b/>
              </w:rPr>
              <w:t>Vysoká škola</w:t>
            </w:r>
          </w:p>
        </w:tc>
        <w:tc>
          <w:tcPr>
            <w:tcW w:w="7384" w:type="dxa"/>
            <w:gridSpan w:val="52"/>
            <w:tcBorders>
              <w:top w:val="single" w:sz="4" w:space="0" w:color="00000A"/>
              <w:left w:val="single" w:sz="4" w:space="0" w:color="00000A"/>
              <w:bottom w:val="single" w:sz="4" w:space="0" w:color="00000A"/>
              <w:right w:val="single" w:sz="4" w:space="0" w:color="00000A"/>
            </w:tcBorders>
            <w:shd w:val="clear" w:color="auto" w:fill="auto"/>
          </w:tcPr>
          <w:p w14:paraId="78ED8D32" w14:textId="77777777" w:rsidR="00A9436F" w:rsidRDefault="00A9436F" w:rsidP="00D44916">
            <w:pPr>
              <w:jc w:val="both"/>
            </w:pPr>
            <w:r>
              <w:t>Univerzita Tomáše Bati ve Zlíně</w:t>
            </w:r>
          </w:p>
        </w:tc>
      </w:tr>
      <w:tr w:rsidR="00A9436F" w14:paraId="6E4AADA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7F7F09B0" w14:textId="77777777" w:rsidR="00A9436F" w:rsidRDefault="00A9436F" w:rsidP="00D44916">
            <w:pPr>
              <w:jc w:val="both"/>
            </w:pPr>
            <w:r>
              <w:rPr>
                <w:b/>
              </w:rPr>
              <w:t>Součást vysoké školy</w:t>
            </w:r>
          </w:p>
        </w:tc>
        <w:tc>
          <w:tcPr>
            <w:tcW w:w="7384" w:type="dxa"/>
            <w:gridSpan w:val="52"/>
            <w:tcBorders>
              <w:top w:val="single" w:sz="4" w:space="0" w:color="00000A"/>
              <w:left w:val="single" w:sz="4" w:space="0" w:color="00000A"/>
              <w:bottom w:val="single" w:sz="4" w:space="0" w:color="00000A"/>
              <w:right w:val="single" w:sz="4" w:space="0" w:color="00000A"/>
            </w:tcBorders>
            <w:shd w:val="clear" w:color="auto" w:fill="auto"/>
          </w:tcPr>
          <w:p w14:paraId="47A3B45A" w14:textId="77777777" w:rsidR="00A9436F" w:rsidRDefault="00A9436F" w:rsidP="00D44916">
            <w:pPr>
              <w:jc w:val="both"/>
            </w:pPr>
            <w:r>
              <w:t>Fakulta technologická</w:t>
            </w:r>
          </w:p>
        </w:tc>
      </w:tr>
      <w:tr w:rsidR="00A9436F" w14:paraId="5308C52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41F481B0" w14:textId="77777777" w:rsidR="00A9436F" w:rsidRDefault="00A9436F" w:rsidP="00D44916">
            <w:pPr>
              <w:jc w:val="both"/>
            </w:pPr>
            <w:r>
              <w:rPr>
                <w:b/>
              </w:rPr>
              <w:t>Název studijního programu</w:t>
            </w:r>
          </w:p>
        </w:tc>
        <w:tc>
          <w:tcPr>
            <w:tcW w:w="7384" w:type="dxa"/>
            <w:gridSpan w:val="52"/>
            <w:tcBorders>
              <w:top w:val="single" w:sz="4" w:space="0" w:color="00000A"/>
              <w:left w:val="single" w:sz="4" w:space="0" w:color="00000A"/>
              <w:bottom w:val="single" w:sz="4" w:space="0" w:color="00000A"/>
              <w:right w:val="single" w:sz="4" w:space="0" w:color="00000A"/>
            </w:tcBorders>
            <w:shd w:val="clear" w:color="auto" w:fill="auto"/>
          </w:tcPr>
          <w:p w14:paraId="5C200265" w14:textId="77777777" w:rsidR="00A9436F" w:rsidRDefault="00A9436F" w:rsidP="00D44916">
            <w:pPr>
              <w:jc w:val="both"/>
            </w:pPr>
            <w:r>
              <w:t>Chemie potravin a bioaktivních látek</w:t>
            </w:r>
          </w:p>
        </w:tc>
      </w:tr>
      <w:tr w:rsidR="00A9436F" w14:paraId="60CDC7AA"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127FD7DD" w14:textId="77777777" w:rsidR="00A9436F" w:rsidRDefault="00A9436F" w:rsidP="00D44916">
            <w:pPr>
              <w:jc w:val="both"/>
            </w:pPr>
            <w:r>
              <w:rPr>
                <w:b/>
              </w:rPr>
              <w:t>Jméno a příjmení</w:t>
            </w:r>
          </w:p>
        </w:tc>
        <w:tc>
          <w:tcPr>
            <w:tcW w:w="4155" w:type="dxa"/>
            <w:gridSpan w:val="22"/>
            <w:tcBorders>
              <w:top w:val="single" w:sz="4" w:space="0" w:color="00000A"/>
              <w:left w:val="single" w:sz="4" w:space="0" w:color="00000A"/>
              <w:bottom w:val="single" w:sz="4" w:space="0" w:color="00000A"/>
              <w:right w:val="single" w:sz="4" w:space="0" w:color="00000A"/>
            </w:tcBorders>
            <w:shd w:val="clear" w:color="auto" w:fill="auto"/>
          </w:tcPr>
          <w:p w14:paraId="4D88EE55" w14:textId="77777777" w:rsidR="00A9436F" w:rsidRPr="00006A55" w:rsidRDefault="00A9436F" w:rsidP="00D44916">
            <w:pPr>
              <w:jc w:val="both"/>
              <w:rPr>
                <w:b/>
              </w:rPr>
            </w:pPr>
            <w:bookmarkStart w:id="58" w:name="Janalíková"/>
            <w:bookmarkEnd w:id="58"/>
            <w:r w:rsidRPr="00006A55">
              <w:rPr>
                <w:b/>
              </w:rPr>
              <w:t xml:space="preserve">Magda </w:t>
            </w:r>
            <w:r>
              <w:rPr>
                <w:b/>
              </w:rPr>
              <w:t>Janalíková (</w:t>
            </w:r>
            <w:r w:rsidRPr="00006A55">
              <w:rPr>
                <w:b/>
              </w:rPr>
              <w:t>Doležalová</w:t>
            </w:r>
            <w:r>
              <w:rPr>
                <w:b/>
              </w:rPr>
              <w:t>)</w:t>
            </w:r>
          </w:p>
        </w:tc>
        <w:tc>
          <w:tcPr>
            <w:tcW w:w="840" w:type="dxa"/>
            <w:gridSpan w:val="8"/>
            <w:tcBorders>
              <w:top w:val="single" w:sz="4" w:space="0" w:color="00000A"/>
              <w:left w:val="single" w:sz="4" w:space="0" w:color="00000A"/>
              <w:bottom w:val="single" w:sz="4" w:space="0" w:color="00000A"/>
              <w:right w:val="single" w:sz="4" w:space="0" w:color="00000A"/>
            </w:tcBorders>
            <w:shd w:val="clear" w:color="auto" w:fill="F7CAAC"/>
          </w:tcPr>
          <w:p w14:paraId="192C23CC" w14:textId="77777777" w:rsidR="00A9436F" w:rsidRDefault="00A9436F" w:rsidP="00D44916">
            <w:pPr>
              <w:jc w:val="both"/>
            </w:pPr>
            <w:r>
              <w:rPr>
                <w:b/>
              </w:rPr>
              <w:t>Tituly</w:t>
            </w: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auto"/>
          </w:tcPr>
          <w:p w14:paraId="4D6618AF" w14:textId="77777777" w:rsidR="00A9436F" w:rsidRDefault="00A9436F" w:rsidP="00D44916">
            <w:pPr>
              <w:jc w:val="both"/>
            </w:pPr>
            <w:r>
              <w:t xml:space="preserve">Mgr., Ph.D. </w:t>
            </w:r>
          </w:p>
        </w:tc>
      </w:tr>
      <w:tr w:rsidR="00A9436F" w14:paraId="10255EE8"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5171B9A5" w14:textId="77777777" w:rsidR="00A9436F" w:rsidRDefault="00A9436F" w:rsidP="00D44916">
            <w:pPr>
              <w:jc w:val="both"/>
            </w:pPr>
            <w:r>
              <w:rPr>
                <w:b/>
              </w:rPr>
              <w:t>Rok narození</w:t>
            </w:r>
          </w:p>
        </w:tc>
        <w:tc>
          <w:tcPr>
            <w:tcW w:w="574" w:type="dxa"/>
            <w:gridSpan w:val="4"/>
            <w:tcBorders>
              <w:top w:val="single" w:sz="4" w:space="0" w:color="00000A"/>
              <w:left w:val="single" w:sz="4" w:space="0" w:color="00000A"/>
              <w:bottom w:val="single" w:sz="4" w:space="0" w:color="00000A"/>
              <w:right w:val="single" w:sz="4" w:space="0" w:color="00000A"/>
            </w:tcBorders>
            <w:shd w:val="clear" w:color="auto" w:fill="auto"/>
          </w:tcPr>
          <w:p w14:paraId="12EBD692" w14:textId="77777777" w:rsidR="00A9436F" w:rsidRDefault="00A9436F" w:rsidP="00D44916">
            <w:pPr>
              <w:jc w:val="both"/>
              <w:rPr>
                <w:b/>
              </w:rPr>
            </w:pPr>
            <w:r>
              <w:t>1979</w:t>
            </w:r>
          </w:p>
        </w:tc>
        <w:tc>
          <w:tcPr>
            <w:tcW w:w="16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7C935A87" w14:textId="77777777" w:rsidR="00A9436F" w:rsidRDefault="00A9436F" w:rsidP="00D44916">
            <w:pPr>
              <w:jc w:val="both"/>
            </w:pPr>
            <w:r>
              <w:rPr>
                <w:b/>
              </w:rPr>
              <w:t>typ vztahu k VŠ</w:t>
            </w:r>
          </w:p>
        </w:tc>
        <w:tc>
          <w:tcPr>
            <w:tcW w:w="966" w:type="dxa"/>
            <w:gridSpan w:val="9"/>
            <w:tcBorders>
              <w:top w:val="single" w:sz="4" w:space="0" w:color="00000A"/>
              <w:left w:val="single" w:sz="4" w:space="0" w:color="00000A"/>
              <w:bottom w:val="single" w:sz="4" w:space="0" w:color="00000A"/>
              <w:right w:val="single" w:sz="4" w:space="0" w:color="00000A"/>
            </w:tcBorders>
            <w:shd w:val="clear" w:color="auto" w:fill="auto"/>
          </w:tcPr>
          <w:p w14:paraId="3C04F5CA" w14:textId="77777777" w:rsidR="00A9436F" w:rsidRDefault="00A9436F" w:rsidP="00D44916">
            <w:pPr>
              <w:jc w:val="both"/>
              <w:rPr>
                <w:b/>
              </w:rPr>
            </w:pPr>
            <w:r>
              <w:t>pp.</w:t>
            </w:r>
          </w:p>
        </w:tc>
        <w:tc>
          <w:tcPr>
            <w:tcW w:w="962" w:type="dxa"/>
            <w:gridSpan w:val="5"/>
            <w:tcBorders>
              <w:top w:val="single" w:sz="4" w:space="0" w:color="00000A"/>
              <w:left w:val="single" w:sz="4" w:space="0" w:color="00000A"/>
              <w:bottom w:val="single" w:sz="4" w:space="0" w:color="00000A"/>
              <w:right w:val="single" w:sz="4" w:space="0" w:color="00000A"/>
            </w:tcBorders>
            <w:shd w:val="clear" w:color="auto" w:fill="F7CAAC"/>
          </w:tcPr>
          <w:p w14:paraId="25560CE4" w14:textId="77777777" w:rsidR="00A9436F" w:rsidRDefault="00A9436F" w:rsidP="00D44916">
            <w:pPr>
              <w:jc w:val="both"/>
            </w:pPr>
            <w:r>
              <w:rPr>
                <w:b/>
              </w:rPr>
              <w:t>rozsah</w:t>
            </w:r>
          </w:p>
        </w:tc>
        <w:tc>
          <w:tcPr>
            <w:tcW w:w="840" w:type="dxa"/>
            <w:gridSpan w:val="8"/>
            <w:tcBorders>
              <w:top w:val="single" w:sz="4" w:space="0" w:color="00000A"/>
              <w:left w:val="single" w:sz="4" w:space="0" w:color="00000A"/>
              <w:bottom w:val="single" w:sz="4" w:space="0" w:color="00000A"/>
              <w:right w:val="single" w:sz="4" w:space="0" w:color="00000A"/>
            </w:tcBorders>
            <w:shd w:val="clear" w:color="auto" w:fill="auto"/>
          </w:tcPr>
          <w:p w14:paraId="71395DBE" w14:textId="77777777" w:rsidR="00A9436F" w:rsidRDefault="00A9436F" w:rsidP="00D44916">
            <w:pPr>
              <w:jc w:val="both"/>
              <w:rPr>
                <w:b/>
              </w:rPr>
            </w:pPr>
            <w:r>
              <w:t>40</w:t>
            </w:r>
          </w:p>
        </w:tc>
        <w:tc>
          <w:tcPr>
            <w:tcW w:w="708" w:type="dxa"/>
            <w:gridSpan w:val="9"/>
            <w:tcBorders>
              <w:top w:val="single" w:sz="4" w:space="0" w:color="00000A"/>
              <w:left w:val="single" w:sz="4" w:space="0" w:color="00000A"/>
              <w:bottom w:val="single" w:sz="4" w:space="0" w:color="00000A"/>
              <w:right w:val="single" w:sz="4" w:space="0" w:color="00000A"/>
            </w:tcBorders>
            <w:shd w:val="clear" w:color="auto" w:fill="F7CAAC"/>
          </w:tcPr>
          <w:p w14:paraId="40CE36D6" w14:textId="77777777" w:rsidR="00A9436F" w:rsidRDefault="00A9436F" w:rsidP="00D44916">
            <w:pPr>
              <w:jc w:val="both"/>
            </w:pPr>
            <w:r>
              <w:rPr>
                <w:b/>
              </w:rPr>
              <w:t>do kdy</w:t>
            </w:r>
          </w:p>
        </w:tc>
        <w:tc>
          <w:tcPr>
            <w:tcW w:w="1681" w:type="dxa"/>
            <w:gridSpan w:val="13"/>
            <w:tcBorders>
              <w:top w:val="single" w:sz="4" w:space="0" w:color="00000A"/>
              <w:left w:val="single" w:sz="4" w:space="0" w:color="00000A"/>
              <w:bottom w:val="single" w:sz="4" w:space="0" w:color="00000A"/>
              <w:right w:val="single" w:sz="4" w:space="0" w:color="00000A"/>
            </w:tcBorders>
            <w:shd w:val="clear" w:color="auto" w:fill="auto"/>
          </w:tcPr>
          <w:p w14:paraId="421A907A" w14:textId="77777777" w:rsidR="00A9436F" w:rsidRDefault="00A9436F" w:rsidP="00D44916">
            <w:pPr>
              <w:jc w:val="both"/>
            </w:pPr>
            <w:r>
              <w:t>N</w:t>
            </w:r>
          </w:p>
        </w:tc>
      </w:tr>
      <w:tr w:rsidR="00A9436F" w14:paraId="094CE8BD"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4816" w:type="dxa"/>
            <w:gridSpan w:val="15"/>
            <w:tcBorders>
              <w:top w:val="single" w:sz="4" w:space="0" w:color="00000A"/>
              <w:left w:val="single" w:sz="4" w:space="0" w:color="00000A"/>
              <w:bottom w:val="single" w:sz="4" w:space="0" w:color="00000A"/>
              <w:right w:val="single" w:sz="4" w:space="0" w:color="00000A"/>
            </w:tcBorders>
            <w:shd w:val="clear" w:color="auto" w:fill="F7CAAC"/>
          </w:tcPr>
          <w:p w14:paraId="04B6A1CF" w14:textId="77777777" w:rsidR="00A9436F" w:rsidRDefault="00A9436F" w:rsidP="00D44916">
            <w:pPr>
              <w:jc w:val="both"/>
            </w:pPr>
            <w:r>
              <w:rPr>
                <w:b/>
              </w:rPr>
              <w:t>Typ vztahu na součásti VŠ, která uskutečňuje st. program</w:t>
            </w:r>
          </w:p>
        </w:tc>
        <w:tc>
          <w:tcPr>
            <w:tcW w:w="966" w:type="dxa"/>
            <w:gridSpan w:val="9"/>
            <w:tcBorders>
              <w:top w:val="single" w:sz="4" w:space="0" w:color="00000A"/>
              <w:left w:val="single" w:sz="4" w:space="0" w:color="00000A"/>
              <w:bottom w:val="single" w:sz="4" w:space="0" w:color="00000A"/>
              <w:right w:val="single" w:sz="4" w:space="0" w:color="00000A"/>
            </w:tcBorders>
            <w:shd w:val="clear" w:color="auto" w:fill="auto"/>
          </w:tcPr>
          <w:p w14:paraId="6D6A262A" w14:textId="77777777" w:rsidR="00A9436F" w:rsidRDefault="00A9436F" w:rsidP="00D44916">
            <w:pPr>
              <w:jc w:val="both"/>
              <w:rPr>
                <w:b/>
              </w:rPr>
            </w:pPr>
            <w:r>
              <w:t>---</w:t>
            </w:r>
          </w:p>
        </w:tc>
        <w:tc>
          <w:tcPr>
            <w:tcW w:w="962" w:type="dxa"/>
            <w:gridSpan w:val="5"/>
            <w:tcBorders>
              <w:top w:val="single" w:sz="4" w:space="0" w:color="00000A"/>
              <w:left w:val="single" w:sz="4" w:space="0" w:color="00000A"/>
              <w:bottom w:val="single" w:sz="4" w:space="0" w:color="00000A"/>
              <w:right w:val="single" w:sz="4" w:space="0" w:color="00000A"/>
            </w:tcBorders>
            <w:shd w:val="clear" w:color="auto" w:fill="F7CAAC"/>
          </w:tcPr>
          <w:p w14:paraId="1C46FA4B" w14:textId="77777777" w:rsidR="00A9436F" w:rsidRDefault="00A9436F" w:rsidP="00D44916">
            <w:pPr>
              <w:jc w:val="both"/>
            </w:pPr>
            <w:r>
              <w:rPr>
                <w:b/>
              </w:rPr>
              <w:t>rozsah</w:t>
            </w:r>
          </w:p>
        </w:tc>
        <w:tc>
          <w:tcPr>
            <w:tcW w:w="840" w:type="dxa"/>
            <w:gridSpan w:val="8"/>
            <w:tcBorders>
              <w:top w:val="single" w:sz="4" w:space="0" w:color="00000A"/>
              <w:left w:val="single" w:sz="4" w:space="0" w:color="00000A"/>
              <w:bottom w:val="single" w:sz="4" w:space="0" w:color="00000A"/>
              <w:right w:val="single" w:sz="4" w:space="0" w:color="00000A"/>
            </w:tcBorders>
            <w:shd w:val="clear" w:color="auto" w:fill="auto"/>
          </w:tcPr>
          <w:p w14:paraId="69FCCB69" w14:textId="77777777" w:rsidR="00A9436F" w:rsidRDefault="00A9436F" w:rsidP="00D44916">
            <w:pPr>
              <w:jc w:val="both"/>
              <w:rPr>
                <w:b/>
              </w:rPr>
            </w:pPr>
            <w:r>
              <w:t>---</w:t>
            </w:r>
          </w:p>
        </w:tc>
        <w:tc>
          <w:tcPr>
            <w:tcW w:w="708" w:type="dxa"/>
            <w:gridSpan w:val="9"/>
            <w:tcBorders>
              <w:top w:val="single" w:sz="4" w:space="0" w:color="00000A"/>
              <w:left w:val="single" w:sz="4" w:space="0" w:color="00000A"/>
              <w:bottom w:val="single" w:sz="4" w:space="0" w:color="00000A"/>
              <w:right w:val="single" w:sz="4" w:space="0" w:color="00000A"/>
            </w:tcBorders>
            <w:shd w:val="clear" w:color="auto" w:fill="F7CAAC"/>
          </w:tcPr>
          <w:p w14:paraId="221475E1" w14:textId="77777777" w:rsidR="00A9436F" w:rsidRDefault="00A9436F" w:rsidP="00D44916">
            <w:pPr>
              <w:jc w:val="both"/>
            </w:pPr>
            <w:r>
              <w:rPr>
                <w:b/>
              </w:rPr>
              <w:t>do kdy</w:t>
            </w:r>
          </w:p>
        </w:tc>
        <w:tc>
          <w:tcPr>
            <w:tcW w:w="1681" w:type="dxa"/>
            <w:gridSpan w:val="13"/>
            <w:tcBorders>
              <w:top w:val="single" w:sz="4" w:space="0" w:color="00000A"/>
              <w:left w:val="single" w:sz="4" w:space="0" w:color="00000A"/>
              <w:bottom w:val="single" w:sz="4" w:space="0" w:color="00000A"/>
              <w:right w:val="single" w:sz="4" w:space="0" w:color="00000A"/>
            </w:tcBorders>
            <w:shd w:val="clear" w:color="auto" w:fill="auto"/>
          </w:tcPr>
          <w:p w14:paraId="05FB0073" w14:textId="77777777" w:rsidR="00A9436F" w:rsidRDefault="00A9436F" w:rsidP="00D44916">
            <w:pPr>
              <w:jc w:val="both"/>
            </w:pPr>
            <w:r>
              <w:t>---</w:t>
            </w:r>
          </w:p>
        </w:tc>
      </w:tr>
      <w:tr w:rsidR="00A9436F" w14:paraId="0C5D98AA"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782" w:type="dxa"/>
            <w:gridSpan w:val="24"/>
            <w:tcBorders>
              <w:top w:val="single" w:sz="4" w:space="0" w:color="00000A"/>
              <w:left w:val="single" w:sz="4" w:space="0" w:color="00000A"/>
              <w:bottom w:val="single" w:sz="4" w:space="0" w:color="00000A"/>
              <w:right w:val="single" w:sz="4" w:space="0" w:color="00000A"/>
            </w:tcBorders>
            <w:shd w:val="clear" w:color="auto" w:fill="F7CAAC"/>
          </w:tcPr>
          <w:p w14:paraId="66894D89" w14:textId="77777777" w:rsidR="00A9436F" w:rsidRDefault="00A9436F" w:rsidP="00D44916">
            <w:pPr>
              <w:jc w:val="both"/>
              <w:rPr>
                <w:b/>
              </w:rPr>
            </w:pPr>
            <w:r>
              <w:rPr>
                <w:b/>
              </w:rPr>
              <w:t>Další současná působení jako akademický pracovník na jiných VŠ</w:t>
            </w:r>
          </w:p>
        </w:tc>
        <w:tc>
          <w:tcPr>
            <w:tcW w:w="1802" w:type="dxa"/>
            <w:gridSpan w:val="13"/>
            <w:tcBorders>
              <w:top w:val="single" w:sz="4" w:space="0" w:color="00000A"/>
              <w:left w:val="single" w:sz="4" w:space="0" w:color="00000A"/>
              <w:bottom w:val="single" w:sz="4" w:space="0" w:color="00000A"/>
              <w:right w:val="single" w:sz="4" w:space="0" w:color="00000A"/>
            </w:tcBorders>
            <w:shd w:val="clear" w:color="auto" w:fill="F7CAAC"/>
          </w:tcPr>
          <w:p w14:paraId="3C70676C" w14:textId="77777777" w:rsidR="00A9436F" w:rsidRDefault="00A9436F" w:rsidP="00D44916">
            <w:pPr>
              <w:jc w:val="both"/>
              <w:rPr>
                <w:b/>
              </w:rPr>
            </w:pPr>
            <w:r>
              <w:rPr>
                <w:b/>
              </w:rPr>
              <w:t>typ prac. vztahu</w:t>
            </w: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F7CAAC"/>
          </w:tcPr>
          <w:p w14:paraId="3F3C6E3B" w14:textId="77777777" w:rsidR="00A9436F" w:rsidRDefault="00A9436F" w:rsidP="00D44916">
            <w:pPr>
              <w:jc w:val="both"/>
            </w:pPr>
            <w:r>
              <w:rPr>
                <w:b/>
              </w:rPr>
              <w:t>rozsah</w:t>
            </w:r>
          </w:p>
        </w:tc>
      </w:tr>
      <w:tr w:rsidR="00A9436F" w14:paraId="7658BBA1"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782" w:type="dxa"/>
            <w:gridSpan w:val="24"/>
            <w:tcBorders>
              <w:top w:val="single" w:sz="4" w:space="0" w:color="00000A"/>
              <w:left w:val="single" w:sz="4" w:space="0" w:color="00000A"/>
              <w:bottom w:val="single" w:sz="4" w:space="0" w:color="00000A"/>
              <w:right w:val="single" w:sz="4" w:space="0" w:color="00000A"/>
            </w:tcBorders>
            <w:shd w:val="clear" w:color="auto" w:fill="auto"/>
          </w:tcPr>
          <w:p w14:paraId="7DB67351" w14:textId="77777777" w:rsidR="00A9436F" w:rsidRDefault="00A9436F" w:rsidP="00D44916">
            <w:pPr>
              <w:jc w:val="both"/>
            </w:pPr>
            <w:r>
              <w:t>---</w:t>
            </w:r>
          </w:p>
        </w:tc>
        <w:tc>
          <w:tcPr>
            <w:tcW w:w="1802" w:type="dxa"/>
            <w:gridSpan w:val="13"/>
            <w:tcBorders>
              <w:top w:val="single" w:sz="4" w:space="0" w:color="00000A"/>
              <w:left w:val="single" w:sz="4" w:space="0" w:color="00000A"/>
              <w:bottom w:val="single" w:sz="4" w:space="0" w:color="00000A"/>
              <w:right w:val="single" w:sz="4" w:space="0" w:color="00000A"/>
            </w:tcBorders>
            <w:shd w:val="clear" w:color="auto" w:fill="auto"/>
          </w:tcPr>
          <w:p w14:paraId="5B72E827" w14:textId="77777777" w:rsidR="00A9436F" w:rsidRDefault="00A9436F" w:rsidP="00D44916">
            <w:pPr>
              <w:jc w:val="both"/>
            </w:pPr>
            <w:r>
              <w:t>---</w:t>
            </w: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auto"/>
          </w:tcPr>
          <w:p w14:paraId="62411893" w14:textId="77777777" w:rsidR="00A9436F" w:rsidRDefault="00A9436F" w:rsidP="00D44916">
            <w:pPr>
              <w:jc w:val="both"/>
            </w:pPr>
            <w:r>
              <w:t>---</w:t>
            </w:r>
          </w:p>
        </w:tc>
      </w:tr>
      <w:tr w:rsidR="00A9436F" w14:paraId="4BB9EC93"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782" w:type="dxa"/>
            <w:gridSpan w:val="24"/>
            <w:tcBorders>
              <w:top w:val="single" w:sz="4" w:space="0" w:color="00000A"/>
              <w:left w:val="single" w:sz="4" w:space="0" w:color="00000A"/>
              <w:bottom w:val="single" w:sz="4" w:space="0" w:color="00000A"/>
              <w:right w:val="single" w:sz="4" w:space="0" w:color="00000A"/>
            </w:tcBorders>
            <w:shd w:val="clear" w:color="auto" w:fill="auto"/>
          </w:tcPr>
          <w:p w14:paraId="452315D6" w14:textId="77777777" w:rsidR="00A9436F" w:rsidRDefault="00A9436F" w:rsidP="00D44916">
            <w:pPr>
              <w:jc w:val="both"/>
            </w:pPr>
          </w:p>
        </w:tc>
        <w:tc>
          <w:tcPr>
            <w:tcW w:w="1802" w:type="dxa"/>
            <w:gridSpan w:val="13"/>
            <w:tcBorders>
              <w:top w:val="single" w:sz="4" w:space="0" w:color="00000A"/>
              <w:left w:val="single" w:sz="4" w:space="0" w:color="00000A"/>
              <w:bottom w:val="single" w:sz="4" w:space="0" w:color="00000A"/>
              <w:right w:val="single" w:sz="4" w:space="0" w:color="00000A"/>
            </w:tcBorders>
            <w:shd w:val="clear" w:color="auto" w:fill="auto"/>
          </w:tcPr>
          <w:p w14:paraId="6E098071" w14:textId="77777777" w:rsidR="00A9436F" w:rsidRDefault="00A9436F" w:rsidP="00D44916">
            <w:pPr>
              <w:jc w:val="both"/>
            </w:pP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auto"/>
          </w:tcPr>
          <w:p w14:paraId="7D9156C0" w14:textId="77777777" w:rsidR="00A9436F" w:rsidRDefault="00A9436F" w:rsidP="00D44916">
            <w:pPr>
              <w:jc w:val="both"/>
            </w:pPr>
          </w:p>
        </w:tc>
      </w:tr>
      <w:tr w:rsidR="00A9436F" w14:paraId="128E8A0E"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782" w:type="dxa"/>
            <w:gridSpan w:val="24"/>
            <w:tcBorders>
              <w:top w:val="single" w:sz="4" w:space="0" w:color="00000A"/>
              <w:left w:val="single" w:sz="4" w:space="0" w:color="00000A"/>
              <w:bottom w:val="single" w:sz="4" w:space="0" w:color="00000A"/>
              <w:right w:val="single" w:sz="4" w:space="0" w:color="00000A"/>
            </w:tcBorders>
            <w:shd w:val="clear" w:color="auto" w:fill="auto"/>
          </w:tcPr>
          <w:p w14:paraId="36B5A1BD" w14:textId="77777777" w:rsidR="00A9436F" w:rsidRDefault="00A9436F" w:rsidP="00D44916">
            <w:pPr>
              <w:jc w:val="both"/>
            </w:pPr>
          </w:p>
        </w:tc>
        <w:tc>
          <w:tcPr>
            <w:tcW w:w="1802" w:type="dxa"/>
            <w:gridSpan w:val="13"/>
            <w:tcBorders>
              <w:top w:val="single" w:sz="4" w:space="0" w:color="00000A"/>
              <w:left w:val="single" w:sz="4" w:space="0" w:color="00000A"/>
              <w:bottom w:val="single" w:sz="4" w:space="0" w:color="00000A"/>
              <w:right w:val="single" w:sz="4" w:space="0" w:color="00000A"/>
            </w:tcBorders>
            <w:shd w:val="clear" w:color="auto" w:fill="auto"/>
          </w:tcPr>
          <w:p w14:paraId="710A9D6F" w14:textId="77777777" w:rsidR="00A9436F" w:rsidRDefault="00A9436F" w:rsidP="00D44916">
            <w:pPr>
              <w:jc w:val="both"/>
            </w:pP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auto"/>
          </w:tcPr>
          <w:p w14:paraId="3F4699FE" w14:textId="77777777" w:rsidR="00A9436F" w:rsidRDefault="00A9436F" w:rsidP="00D44916">
            <w:pPr>
              <w:jc w:val="both"/>
            </w:pPr>
          </w:p>
        </w:tc>
      </w:tr>
      <w:tr w:rsidR="00A9436F" w14:paraId="675A27A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0152FA54"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DA99FB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38"/>
        </w:trPr>
        <w:tc>
          <w:tcPr>
            <w:tcW w:w="9973" w:type="dxa"/>
            <w:gridSpan w:val="59"/>
            <w:tcBorders>
              <w:left w:val="single" w:sz="4" w:space="0" w:color="00000A"/>
              <w:bottom w:val="single" w:sz="4" w:space="0" w:color="00000A"/>
              <w:right w:val="single" w:sz="4" w:space="0" w:color="00000A"/>
            </w:tcBorders>
            <w:shd w:val="clear" w:color="auto" w:fill="auto"/>
          </w:tcPr>
          <w:p w14:paraId="08B11CC6" w14:textId="236BEF5E" w:rsidR="00A9436F" w:rsidRPr="00045F47" w:rsidRDefault="00C35427" w:rsidP="00D44916">
            <w:pPr>
              <w:pStyle w:val="Zkladntext"/>
              <w:spacing w:before="60" w:after="60"/>
              <w:ind w:right="108"/>
              <w:rPr>
                <w:sz w:val="21"/>
                <w:szCs w:val="21"/>
              </w:rPr>
            </w:pPr>
            <w:r w:rsidRPr="00045F47">
              <w:rPr>
                <w:sz w:val="21"/>
                <w:szCs w:val="21"/>
              </w:rPr>
              <w:t>Molekulární biologie (30% p)</w:t>
            </w:r>
          </w:p>
        </w:tc>
      </w:tr>
      <w:tr w:rsidR="00A9436F" w14:paraId="0300E1E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3F60E368" w14:textId="77777777" w:rsidR="00A9436F" w:rsidRDefault="00A9436F" w:rsidP="00D44916">
            <w:pPr>
              <w:jc w:val="both"/>
            </w:pPr>
            <w:r>
              <w:rPr>
                <w:b/>
              </w:rPr>
              <w:t xml:space="preserve">Údaje o vzdělání na VŠ </w:t>
            </w:r>
          </w:p>
        </w:tc>
      </w:tr>
      <w:tr w:rsidR="00A9436F" w:rsidRPr="0076295E" w14:paraId="6419F39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74"/>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53E71B95" w14:textId="77777777" w:rsidR="00A9436F" w:rsidRPr="004C5E7F" w:rsidRDefault="00A9436F" w:rsidP="00D44916">
            <w:pPr>
              <w:spacing w:before="60" w:after="60"/>
              <w:jc w:val="both"/>
              <w:rPr>
                <w:b/>
                <w:sz w:val="21"/>
                <w:szCs w:val="21"/>
              </w:rPr>
            </w:pPr>
            <w:r w:rsidRPr="004C5E7F">
              <w:rPr>
                <w:rFonts w:eastAsia="Arial Unicode MS"/>
                <w:sz w:val="21"/>
                <w:szCs w:val="21"/>
              </w:rPr>
              <w:t xml:space="preserve">2009: UTB Zlín, FT, SP </w:t>
            </w:r>
            <w:r w:rsidRPr="004C5E7F">
              <w:rPr>
                <w:sz w:val="21"/>
                <w:szCs w:val="21"/>
              </w:rPr>
              <w:t>Chemie a technologie potravin, obor Technologie potravin, Ph.D.</w:t>
            </w:r>
          </w:p>
        </w:tc>
      </w:tr>
      <w:tr w:rsidR="00A9436F" w14:paraId="5E18078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52A34EEF" w14:textId="77777777" w:rsidR="00A9436F" w:rsidRDefault="00A9436F" w:rsidP="00D44916">
            <w:pPr>
              <w:jc w:val="both"/>
            </w:pPr>
            <w:r>
              <w:rPr>
                <w:b/>
              </w:rPr>
              <w:t>Údaje o odborném působení od absolvování VŠ</w:t>
            </w:r>
          </w:p>
        </w:tc>
      </w:tr>
      <w:tr w:rsidR="00A9436F" w:rsidRPr="0076295E" w14:paraId="614EA24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76"/>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5AE6BF88" w14:textId="77777777" w:rsidR="00A9436F" w:rsidRPr="004C5E7F" w:rsidRDefault="00A9436F" w:rsidP="00D44916">
            <w:pPr>
              <w:spacing w:before="60" w:after="60"/>
              <w:jc w:val="both"/>
              <w:rPr>
                <w:sz w:val="21"/>
                <w:szCs w:val="21"/>
              </w:rPr>
            </w:pPr>
            <w:r w:rsidRPr="004C5E7F">
              <w:rPr>
                <w:sz w:val="21"/>
                <w:szCs w:val="21"/>
              </w:rPr>
              <w:t>2005 – dosud: UTB Zlín, FT, odborný asistent</w:t>
            </w:r>
          </w:p>
        </w:tc>
      </w:tr>
      <w:tr w:rsidR="00A9436F" w14:paraId="563EA56F"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50"/>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20B4E194" w14:textId="77777777" w:rsidR="00A9436F" w:rsidRDefault="00A9436F" w:rsidP="00D44916">
            <w:pPr>
              <w:jc w:val="both"/>
            </w:pPr>
            <w:r>
              <w:rPr>
                <w:b/>
              </w:rPr>
              <w:t>Zkušenosti s vedením kvalifikačních a rigorózních prací</w:t>
            </w:r>
          </w:p>
        </w:tc>
      </w:tr>
      <w:tr w:rsidR="00A9436F" w:rsidRPr="0076295E" w14:paraId="687C470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184"/>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3C5D75C8" w14:textId="77777777" w:rsidR="00A9436F" w:rsidRPr="004C5E7F" w:rsidRDefault="00A9436F" w:rsidP="00D44916">
            <w:pPr>
              <w:spacing w:before="60" w:after="60"/>
              <w:jc w:val="both"/>
              <w:rPr>
                <w:sz w:val="21"/>
                <w:szCs w:val="21"/>
              </w:rPr>
            </w:pPr>
            <w:r w:rsidRPr="004C5E7F">
              <w:rPr>
                <w:sz w:val="21"/>
                <w:szCs w:val="21"/>
              </w:rPr>
              <w:t>Počet obhájených prací, které vyučující vedl v období 2013 – 2017: 5 BP, 9 DP.</w:t>
            </w:r>
          </w:p>
        </w:tc>
      </w:tr>
      <w:tr w:rsidR="00A9436F" w14:paraId="763E7B46"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3163" w:type="dxa"/>
            <w:gridSpan w:val="11"/>
            <w:tcBorders>
              <w:top w:val="single" w:sz="12" w:space="0" w:color="00000A"/>
              <w:left w:val="single" w:sz="4" w:space="0" w:color="00000A"/>
              <w:bottom w:val="single" w:sz="4" w:space="0" w:color="00000A"/>
              <w:right w:val="single" w:sz="4" w:space="0" w:color="00000A"/>
            </w:tcBorders>
            <w:shd w:val="clear" w:color="auto" w:fill="F7CAAC"/>
          </w:tcPr>
          <w:p w14:paraId="02BED648" w14:textId="77777777" w:rsidR="00A9436F" w:rsidRDefault="00A9436F" w:rsidP="00D44916">
            <w:pPr>
              <w:jc w:val="both"/>
              <w:rPr>
                <w:b/>
              </w:rPr>
            </w:pPr>
            <w:r>
              <w:rPr>
                <w:b/>
              </w:rPr>
              <w:t xml:space="preserve">Obor habilitačního řízení </w:t>
            </w:r>
          </w:p>
        </w:tc>
        <w:tc>
          <w:tcPr>
            <w:tcW w:w="2164" w:type="dxa"/>
            <w:gridSpan w:val="9"/>
            <w:tcBorders>
              <w:top w:val="single" w:sz="12" w:space="0" w:color="00000A"/>
              <w:left w:val="single" w:sz="4" w:space="0" w:color="00000A"/>
              <w:bottom w:val="single" w:sz="4" w:space="0" w:color="00000A"/>
              <w:right w:val="single" w:sz="4" w:space="0" w:color="00000A"/>
            </w:tcBorders>
            <w:shd w:val="clear" w:color="auto" w:fill="F7CAAC"/>
          </w:tcPr>
          <w:p w14:paraId="6E2F34BC" w14:textId="77777777" w:rsidR="00A9436F" w:rsidRDefault="00A9436F" w:rsidP="00D44916">
            <w:pPr>
              <w:jc w:val="both"/>
              <w:rPr>
                <w:b/>
              </w:rPr>
            </w:pPr>
            <w:r>
              <w:rPr>
                <w:b/>
              </w:rPr>
              <w:t>Rok udělení hodnosti</w:t>
            </w:r>
          </w:p>
        </w:tc>
        <w:tc>
          <w:tcPr>
            <w:tcW w:w="2222" w:type="dxa"/>
            <w:gridSpan w:val="15"/>
            <w:tcBorders>
              <w:top w:val="single" w:sz="12" w:space="0" w:color="00000A"/>
              <w:left w:val="single" w:sz="4" w:space="0" w:color="00000A"/>
              <w:bottom w:val="single" w:sz="4" w:space="0" w:color="00000A"/>
              <w:right w:val="single" w:sz="12" w:space="0" w:color="00000A"/>
            </w:tcBorders>
            <w:shd w:val="clear" w:color="auto" w:fill="F7CAAC"/>
          </w:tcPr>
          <w:p w14:paraId="2407136D" w14:textId="77777777" w:rsidR="00A9436F" w:rsidRDefault="00A9436F" w:rsidP="00D44916">
            <w:pPr>
              <w:jc w:val="both"/>
              <w:rPr>
                <w:b/>
              </w:rPr>
            </w:pPr>
            <w:r>
              <w:rPr>
                <w:b/>
              </w:rPr>
              <w:t>Řízení konáno na VŠ</w:t>
            </w:r>
          </w:p>
        </w:tc>
        <w:tc>
          <w:tcPr>
            <w:tcW w:w="2424" w:type="dxa"/>
            <w:gridSpan w:val="24"/>
            <w:tcBorders>
              <w:top w:val="single" w:sz="12" w:space="0" w:color="00000A"/>
              <w:left w:val="single" w:sz="12" w:space="0" w:color="00000A"/>
              <w:bottom w:val="single" w:sz="4" w:space="0" w:color="00000A"/>
              <w:right w:val="single" w:sz="4" w:space="0" w:color="00000A"/>
            </w:tcBorders>
            <w:shd w:val="clear" w:color="auto" w:fill="F7CAAC"/>
          </w:tcPr>
          <w:p w14:paraId="3E810235" w14:textId="77777777" w:rsidR="00A9436F" w:rsidRDefault="00A9436F" w:rsidP="00D44916">
            <w:pPr>
              <w:jc w:val="both"/>
            </w:pPr>
            <w:r>
              <w:rPr>
                <w:b/>
              </w:rPr>
              <w:t>Ohlasy publikací</w:t>
            </w:r>
          </w:p>
        </w:tc>
      </w:tr>
      <w:tr w:rsidR="00A9436F" w14:paraId="1B84465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3163" w:type="dxa"/>
            <w:gridSpan w:val="11"/>
            <w:tcBorders>
              <w:top w:val="single" w:sz="4" w:space="0" w:color="00000A"/>
              <w:left w:val="single" w:sz="4" w:space="0" w:color="00000A"/>
              <w:bottom w:val="single" w:sz="4" w:space="0" w:color="00000A"/>
              <w:right w:val="single" w:sz="4" w:space="0" w:color="00000A"/>
            </w:tcBorders>
            <w:shd w:val="clear" w:color="auto" w:fill="auto"/>
          </w:tcPr>
          <w:p w14:paraId="560C2C55" w14:textId="77777777" w:rsidR="00A9436F" w:rsidRDefault="00A9436F" w:rsidP="00D44916">
            <w:pPr>
              <w:jc w:val="both"/>
            </w:pPr>
            <w:r>
              <w:t>---</w:t>
            </w:r>
          </w:p>
        </w:tc>
        <w:tc>
          <w:tcPr>
            <w:tcW w:w="2164" w:type="dxa"/>
            <w:gridSpan w:val="9"/>
            <w:tcBorders>
              <w:top w:val="single" w:sz="4" w:space="0" w:color="00000A"/>
              <w:left w:val="single" w:sz="4" w:space="0" w:color="00000A"/>
              <w:bottom w:val="single" w:sz="4" w:space="0" w:color="00000A"/>
              <w:right w:val="single" w:sz="4" w:space="0" w:color="00000A"/>
            </w:tcBorders>
            <w:shd w:val="clear" w:color="auto" w:fill="auto"/>
          </w:tcPr>
          <w:p w14:paraId="2C0D951E" w14:textId="77777777" w:rsidR="00A9436F" w:rsidRDefault="00A9436F" w:rsidP="00D44916">
            <w:pPr>
              <w:jc w:val="both"/>
            </w:pPr>
            <w:r>
              <w:t>---</w:t>
            </w:r>
          </w:p>
        </w:tc>
        <w:tc>
          <w:tcPr>
            <w:tcW w:w="2222" w:type="dxa"/>
            <w:gridSpan w:val="15"/>
            <w:tcBorders>
              <w:top w:val="single" w:sz="4" w:space="0" w:color="00000A"/>
              <w:left w:val="single" w:sz="4" w:space="0" w:color="00000A"/>
              <w:bottom w:val="single" w:sz="4" w:space="0" w:color="00000A"/>
              <w:right w:val="single" w:sz="12" w:space="0" w:color="00000A"/>
            </w:tcBorders>
            <w:shd w:val="clear" w:color="auto" w:fill="auto"/>
          </w:tcPr>
          <w:p w14:paraId="201E6A61" w14:textId="77777777" w:rsidR="00A9436F" w:rsidRDefault="00A9436F" w:rsidP="00D44916">
            <w:pPr>
              <w:jc w:val="both"/>
              <w:rPr>
                <w:b/>
              </w:rPr>
            </w:pPr>
            <w:r>
              <w:t>---</w:t>
            </w:r>
          </w:p>
        </w:tc>
        <w:tc>
          <w:tcPr>
            <w:tcW w:w="643" w:type="dxa"/>
            <w:gridSpan w:val="9"/>
            <w:tcBorders>
              <w:top w:val="single" w:sz="4" w:space="0" w:color="00000A"/>
              <w:left w:val="single" w:sz="12" w:space="0" w:color="00000A"/>
              <w:bottom w:val="single" w:sz="4" w:space="0" w:color="00000A"/>
              <w:right w:val="single" w:sz="4" w:space="0" w:color="00000A"/>
            </w:tcBorders>
            <w:shd w:val="clear" w:color="auto" w:fill="F7CAAC"/>
          </w:tcPr>
          <w:p w14:paraId="49E3D3D8" w14:textId="77777777" w:rsidR="00A9436F" w:rsidRDefault="00A9436F" w:rsidP="00D44916">
            <w:pPr>
              <w:jc w:val="both"/>
              <w:rPr>
                <w:b/>
                <w:sz w:val="18"/>
              </w:rPr>
            </w:pPr>
            <w:r>
              <w:rPr>
                <w:b/>
              </w:rPr>
              <w:t>WOS</w:t>
            </w:r>
          </w:p>
        </w:tc>
        <w:tc>
          <w:tcPr>
            <w:tcW w:w="700" w:type="dxa"/>
            <w:gridSpan w:val="8"/>
            <w:tcBorders>
              <w:top w:val="single" w:sz="4" w:space="0" w:color="00000A"/>
              <w:left w:val="single" w:sz="4" w:space="0" w:color="00000A"/>
              <w:bottom w:val="single" w:sz="4" w:space="0" w:color="00000A"/>
              <w:right w:val="single" w:sz="4" w:space="0" w:color="00000A"/>
            </w:tcBorders>
            <w:shd w:val="clear" w:color="auto" w:fill="F7CAAC"/>
          </w:tcPr>
          <w:p w14:paraId="4442DFAF" w14:textId="77777777" w:rsidR="00A9436F" w:rsidRDefault="00A9436F" w:rsidP="00D44916">
            <w:pPr>
              <w:jc w:val="both"/>
              <w:rPr>
                <w:b/>
                <w:sz w:val="18"/>
              </w:rPr>
            </w:pPr>
            <w:r>
              <w:rPr>
                <w:b/>
                <w:sz w:val="18"/>
              </w:rPr>
              <w:t>Scopus</w:t>
            </w:r>
          </w:p>
        </w:tc>
        <w:tc>
          <w:tcPr>
            <w:tcW w:w="1081" w:type="dxa"/>
            <w:gridSpan w:val="7"/>
            <w:tcBorders>
              <w:top w:val="single" w:sz="4" w:space="0" w:color="00000A"/>
              <w:left w:val="single" w:sz="4" w:space="0" w:color="00000A"/>
              <w:bottom w:val="single" w:sz="4" w:space="0" w:color="00000A"/>
              <w:right w:val="single" w:sz="4" w:space="0" w:color="00000A"/>
            </w:tcBorders>
            <w:shd w:val="clear" w:color="auto" w:fill="F7CAAC"/>
          </w:tcPr>
          <w:p w14:paraId="548C0AB9" w14:textId="77777777" w:rsidR="00A9436F" w:rsidRDefault="00A9436F" w:rsidP="00D44916">
            <w:pPr>
              <w:jc w:val="both"/>
            </w:pPr>
            <w:r>
              <w:rPr>
                <w:b/>
                <w:sz w:val="18"/>
              </w:rPr>
              <w:t>ostatní</w:t>
            </w:r>
          </w:p>
        </w:tc>
      </w:tr>
      <w:tr w:rsidR="00A9436F" w:rsidRPr="00A47093" w14:paraId="71D9186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70"/>
        </w:trPr>
        <w:tc>
          <w:tcPr>
            <w:tcW w:w="3163" w:type="dxa"/>
            <w:gridSpan w:val="11"/>
            <w:tcBorders>
              <w:top w:val="single" w:sz="4" w:space="0" w:color="00000A"/>
              <w:left w:val="single" w:sz="4" w:space="0" w:color="00000A"/>
              <w:bottom w:val="single" w:sz="4" w:space="0" w:color="00000A"/>
              <w:right w:val="single" w:sz="4" w:space="0" w:color="00000A"/>
            </w:tcBorders>
            <w:shd w:val="clear" w:color="auto" w:fill="F7CAAC"/>
          </w:tcPr>
          <w:p w14:paraId="3C8BE128" w14:textId="77777777" w:rsidR="00A9436F" w:rsidRDefault="00A9436F" w:rsidP="00D44916">
            <w:pPr>
              <w:jc w:val="both"/>
              <w:rPr>
                <w:b/>
              </w:rPr>
            </w:pPr>
            <w:r>
              <w:rPr>
                <w:b/>
              </w:rPr>
              <w:t>Obor jmenovacího řízení</w:t>
            </w:r>
          </w:p>
        </w:tc>
        <w:tc>
          <w:tcPr>
            <w:tcW w:w="2164" w:type="dxa"/>
            <w:gridSpan w:val="9"/>
            <w:tcBorders>
              <w:top w:val="single" w:sz="4" w:space="0" w:color="00000A"/>
              <w:left w:val="single" w:sz="4" w:space="0" w:color="00000A"/>
              <w:bottom w:val="single" w:sz="4" w:space="0" w:color="00000A"/>
              <w:right w:val="single" w:sz="4" w:space="0" w:color="00000A"/>
            </w:tcBorders>
            <w:shd w:val="clear" w:color="auto" w:fill="F7CAAC"/>
          </w:tcPr>
          <w:p w14:paraId="5D499C0A" w14:textId="77777777" w:rsidR="00A9436F" w:rsidRDefault="00A9436F" w:rsidP="00D44916">
            <w:pPr>
              <w:jc w:val="both"/>
              <w:rPr>
                <w:b/>
              </w:rPr>
            </w:pPr>
            <w:r>
              <w:rPr>
                <w:b/>
              </w:rPr>
              <w:t>Rok udělení hodnosti</w:t>
            </w:r>
          </w:p>
        </w:tc>
        <w:tc>
          <w:tcPr>
            <w:tcW w:w="2222" w:type="dxa"/>
            <w:gridSpan w:val="15"/>
            <w:tcBorders>
              <w:top w:val="single" w:sz="4" w:space="0" w:color="00000A"/>
              <w:left w:val="single" w:sz="4" w:space="0" w:color="00000A"/>
              <w:bottom w:val="single" w:sz="4" w:space="0" w:color="00000A"/>
              <w:right w:val="single" w:sz="12" w:space="0" w:color="00000A"/>
            </w:tcBorders>
            <w:shd w:val="clear" w:color="auto" w:fill="F7CAAC"/>
          </w:tcPr>
          <w:p w14:paraId="6BF403AC" w14:textId="77777777" w:rsidR="00A9436F" w:rsidRDefault="00A9436F" w:rsidP="00D44916">
            <w:pPr>
              <w:jc w:val="both"/>
              <w:rPr>
                <w:b/>
              </w:rPr>
            </w:pPr>
            <w:r>
              <w:rPr>
                <w:b/>
              </w:rPr>
              <w:t>Řízení konáno na VŠ</w:t>
            </w:r>
          </w:p>
        </w:tc>
        <w:tc>
          <w:tcPr>
            <w:tcW w:w="643" w:type="dxa"/>
            <w:gridSpan w:val="9"/>
            <w:vMerge w:val="restart"/>
            <w:tcBorders>
              <w:top w:val="single" w:sz="4" w:space="0" w:color="00000A"/>
              <w:left w:val="single" w:sz="12" w:space="0" w:color="00000A"/>
              <w:bottom w:val="single" w:sz="4" w:space="0" w:color="00000A"/>
              <w:right w:val="single" w:sz="4" w:space="0" w:color="00000A"/>
            </w:tcBorders>
            <w:shd w:val="clear" w:color="auto" w:fill="auto"/>
          </w:tcPr>
          <w:p w14:paraId="0B3DC7BC" w14:textId="77777777" w:rsidR="00A9436F" w:rsidRPr="00A47093" w:rsidRDefault="00A9436F" w:rsidP="00D44916">
            <w:pPr>
              <w:jc w:val="both"/>
              <w:rPr>
                <w:b/>
                <w:highlight w:val="yellow"/>
              </w:rPr>
            </w:pPr>
            <w:r w:rsidRPr="00A47093">
              <w:rPr>
                <w:b/>
              </w:rPr>
              <w:t>62</w:t>
            </w:r>
          </w:p>
        </w:tc>
        <w:tc>
          <w:tcPr>
            <w:tcW w:w="700"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5C2440A6" w14:textId="77777777" w:rsidR="00A9436F" w:rsidRPr="00A47093" w:rsidRDefault="00A9436F" w:rsidP="00D44916">
            <w:pPr>
              <w:jc w:val="both"/>
              <w:rPr>
                <w:b/>
              </w:rPr>
            </w:pPr>
            <w:r w:rsidRPr="00A47093">
              <w:rPr>
                <w:b/>
              </w:rPr>
              <w:t>65</w:t>
            </w:r>
          </w:p>
        </w:tc>
        <w:tc>
          <w:tcPr>
            <w:tcW w:w="1081" w:type="dxa"/>
            <w:gridSpan w:val="7"/>
            <w:vMerge w:val="restart"/>
            <w:tcBorders>
              <w:top w:val="single" w:sz="4" w:space="0" w:color="00000A"/>
              <w:left w:val="single" w:sz="4" w:space="0" w:color="00000A"/>
              <w:bottom w:val="single" w:sz="4" w:space="0" w:color="00000A"/>
              <w:right w:val="single" w:sz="4" w:space="0" w:color="00000A"/>
            </w:tcBorders>
            <w:shd w:val="clear" w:color="auto" w:fill="auto"/>
          </w:tcPr>
          <w:p w14:paraId="75D119D6" w14:textId="77777777" w:rsidR="00A9436F" w:rsidRPr="00A47093" w:rsidRDefault="00A9436F" w:rsidP="00D44916">
            <w:pPr>
              <w:jc w:val="both"/>
              <w:rPr>
                <w:b/>
              </w:rPr>
            </w:pPr>
            <w:r w:rsidRPr="00A47093">
              <w:rPr>
                <w:b/>
              </w:rPr>
              <w:t>neevid.</w:t>
            </w:r>
          </w:p>
        </w:tc>
      </w:tr>
      <w:tr w:rsidR="00A9436F" w14:paraId="505F053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05"/>
        </w:trPr>
        <w:tc>
          <w:tcPr>
            <w:tcW w:w="3163" w:type="dxa"/>
            <w:gridSpan w:val="11"/>
            <w:tcBorders>
              <w:top w:val="single" w:sz="4" w:space="0" w:color="00000A"/>
              <w:left w:val="single" w:sz="4" w:space="0" w:color="00000A"/>
              <w:bottom w:val="single" w:sz="4" w:space="0" w:color="00000A"/>
              <w:right w:val="single" w:sz="4" w:space="0" w:color="00000A"/>
            </w:tcBorders>
            <w:shd w:val="clear" w:color="auto" w:fill="auto"/>
          </w:tcPr>
          <w:p w14:paraId="308A3CC0" w14:textId="77777777" w:rsidR="00A9436F" w:rsidRDefault="00A9436F" w:rsidP="00D44916">
            <w:pPr>
              <w:jc w:val="both"/>
            </w:pPr>
            <w:r>
              <w:t>---</w:t>
            </w:r>
          </w:p>
        </w:tc>
        <w:tc>
          <w:tcPr>
            <w:tcW w:w="2164" w:type="dxa"/>
            <w:gridSpan w:val="9"/>
            <w:tcBorders>
              <w:top w:val="single" w:sz="4" w:space="0" w:color="00000A"/>
              <w:left w:val="single" w:sz="4" w:space="0" w:color="00000A"/>
              <w:bottom w:val="single" w:sz="4" w:space="0" w:color="00000A"/>
              <w:right w:val="single" w:sz="4" w:space="0" w:color="00000A"/>
            </w:tcBorders>
            <w:shd w:val="clear" w:color="auto" w:fill="auto"/>
          </w:tcPr>
          <w:p w14:paraId="42496C0A" w14:textId="77777777" w:rsidR="00A9436F" w:rsidRDefault="00A9436F" w:rsidP="00D44916">
            <w:pPr>
              <w:jc w:val="both"/>
            </w:pPr>
            <w:r>
              <w:t>---</w:t>
            </w:r>
          </w:p>
        </w:tc>
        <w:tc>
          <w:tcPr>
            <w:tcW w:w="2222" w:type="dxa"/>
            <w:gridSpan w:val="15"/>
            <w:tcBorders>
              <w:top w:val="single" w:sz="4" w:space="0" w:color="00000A"/>
              <w:left w:val="single" w:sz="4" w:space="0" w:color="00000A"/>
              <w:bottom w:val="single" w:sz="4" w:space="0" w:color="00000A"/>
              <w:right w:val="single" w:sz="12" w:space="0" w:color="00000A"/>
            </w:tcBorders>
            <w:shd w:val="clear" w:color="auto" w:fill="auto"/>
          </w:tcPr>
          <w:p w14:paraId="15C290C1" w14:textId="77777777" w:rsidR="00A9436F" w:rsidRDefault="00A9436F" w:rsidP="00D44916">
            <w:pPr>
              <w:jc w:val="both"/>
              <w:rPr>
                <w:b/>
              </w:rPr>
            </w:pPr>
            <w:r>
              <w:t>---</w:t>
            </w:r>
          </w:p>
        </w:tc>
        <w:tc>
          <w:tcPr>
            <w:tcW w:w="643" w:type="dxa"/>
            <w:gridSpan w:val="9"/>
            <w:vMerge/>
            <w:tcBorders>
              <w:top w:val="single" w:sz="4" w:space="0" w:color="00000A"/>
              <w:left w:val="single" w:sz="12" w:space="0" w:color="00000A"/>
              <w:bottom w:val="single" w:sz="4" w:space="0" w:color="00000A"/>
              <w:right w:val="single" w:sz="4" w:space="0" w:color="00000A"/>
            </w:tcBorders>
            <w:shd w:val="clear" w:color="auto" w:fill="auto"/>
            <w:vAlign w:val="center"/>
          </w:tcPr>
          <w:p w14:paraId="6437FCC6" w14:textId="77777777" w:rsidR="00A9436F" w:rsidRDefault="00A9436F" w:rsidP="00D44916">
            <w:pPr>
              <w:rPr>
                <w:b/>
              </w:rPr>
            </w:pPr>
          </w:p>
        </w:tc>
        <w:tc>
          <w:tcPr>
            <w:tcW w:w="700"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52E92EC4" w14:textId="77777777" w:rsidR="00A9436F" w:rsidRDefault="00A9436F" w:rsidP="00D44916">
            <w:pPr>
              <w:rPr>
                <w:b/>
              </w:rPr>
            </w:pPr>
          </w:p>
        </w:tc>
        <w:tc>
          <w:tcPr>
            <w:tcW w:w="1081" w:type="dxa"/>
            <w:gridSpan w:val="7"/>
            <w:vMerge/>
            <w:tcBorders>
              <w:top w:val="single" w:sz="4" w:space="0" w:color="00000A"/>
              <w:left w:val="single" w:sz="4" w:space="0" w:color="00000A"/>
              <w:bottom w:val="single" w:sz="4" w:space="0" w:color="00000A"/>
              <w:right w:val="single" w:sz="4" w:space="0" w:color="00000A"/>
            </w:tcBorders>
            <w:shd w:val="clear" w:color="auto" w:fill="auto"/>
            <w:vAlign w:val="center"/>
          </w:tcPr>
          <w:p w14:paraId="56B3F230" w14:textId="77777777" w:rsidR="00A9436F" w:rsidRDefault="00A9436F" w:rsidP="00D44916">
            <w:pPr>
              <w:rPr>
                <w:b/>
              </w:rPr>
            </w:pPr>
          </w:p>
        </w:tc>
      </w:tr>
      <w:tr w:rsidR="00A9436F" w14:paraId="2F07A75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6858BAEB" w14:textId="77777777" w:rsidR="00A9436F" w:rsidRDefault="00A9436F" w:rsidP="00D44916">
            <w:pPr>
              <w:jc w:val="both"/>
            </w:pPr>
            <w:r>
              <w:rPr>
                <w:b/>
              </w:rPr>
              <w:t xml:space="preserve">Přehled o nejvýznamnější publikační a další tvůrčí činnosti nebo další profesní činnosti u odborníků z praxe vztahující se k zabezpečovaným předmětům </w:t>
            </w:r>
          </w:p>
        </w:tc>
      </w:tr>
      <w:tr w:rsidR="00A9436F" w:rsidRPr="008357D3" w14:paraId="3CB6E0C2"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83"/>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53AB392D" w14:textId="77777777" w:rsidR="00A9436F" w:rsidRPr="004C5E7F" w:rsidRDefault="00A9436F" w:rsidP="00D44916">
            <w:pPr>
              <w:spacing w:before="60" w:after="120"/>
              <w:jc w:val="both"/>
              <w:rPr>
                <w:caps/>
                <w:sz w:val="21"/>
                <w:szCs w:val="21"/>
              </w:rPr>
            </w:pPr>
            <w:r w:rsidRPr="004C5E7F">
              <w:rPr>
                <w:sz w:val="21"/>
                <w:szCs w:val="21"/>
                <w:shd w:val="clear" w:color="auto" w:fill="FFFFFF"/>
              </w:rPr>
              <w:t xml:space="preserve">BOSÁK, J., MICENKOVÁ, L., </w:t>
            </w:r>
            <w:r w:rsidRPr="004C5E7F">
              <w:rPr>
                <w:b/>
                <w:sz w:val="21"/>
                <w:szCs w:val="21"/>
                <w:shd w:val="clear" w:color="auto" w:fill="FFFFFF"/>
              </w:rPr>
              <w:t xml:space="preserve">DOLEŽALOVÁ, M. </w:t>
            </w:r>
            <w:r w:rsidRPr="004C5E7F">
              <w:rPr>
                <w:b/>
                <w:caps/>
                <w:color w:val="000000"/>
                <w:sz w:val="21"/>
                <w:szCs w:val="21"/>
              </w:rPr>
              <w:t>(30%)</w:t>
            </w:r>
            <w:r w:rsidRPr="004C5E7F">
              <w:rPr>
                <w:caps/>
                <w:color w:val="000000"/>
                <w:sz w:val="21"/>
                <w:szCs w:val="21"/>
              </w:rPr>
              <w:t>,</w:t>
            </w:r>
            <w:r w:rsidRPr="004C5E7F">
              <w:rPr>
                <w:sz w:val="21"/>
                <w:szCs w:val="21"/>
                <w:shd w:val="clear" w:color="auto" w:fill="FFFFFF"/>
              </w:rPr>
              <w:t xml:space="preserve"> ŠMAJS, D.: Colicins U and Y inhibit growth of Escherichia coli strains via recognition of conserved OmpA extracellular loop 1. </w:t>
            </w:r>
            <w:r w:rsidRPr="004C5E7F">
              <w:rPr>
                <w:i/>
                <w:iCs/>
                <w:sz w:val="21"/>
                <w:szCs w:val="21"/>
                <w:shd w:val="clear" w:color="auto" w:fill="FFFFFF"/>
              </w:rPr>
              <w:t>International Journal of Medical Microbiology</w:t>
            </w:r>
            <w:r w:rsidRPr="004C5E7F">
              <w:rPr>
                <w:sz w:val="21"/>
                <w:szCs w:val="21"/>
                <w:shd w:val="clear" w:color="auto" w:fill="FFFFFF"/>
              </w:rPr>
              <w:t> [online], </w:t>
            </w:r>
            <w:r w:rsidRPr="004C5E7F">
              <w:rPr>
                <w:bCs/>
                <w:sz w:val="21"/>
                <w:szCs w:val="21"/>
                <w:shd w:val="clear" w:color="auto" w:fill="FFFFFF"/>
              </w:rPr>
              <w:t>306</w:t>
            </w:r>
            <w:r w:rsidRPr="004C5E7F">
              <w:rPr>
                <w:sz w:val="21"/>
                <w:szCs w:val="21"/>
                <w:shd w:val="clear" w:color="auto" w:fill="FFFFFF"/>
              </w:rPr>
              <w:t xml:space="preserve">(7), 486-494, </w:t>
            </w:r>
            <w:r w:rsidRPr="004C5E7F">
              <w:rPr>
                <w:b/>
                <w:sz w:val="21"/>
                <w:szCs w:val="21"/>
                <w:shd w:val="clear" w:color="auto" w:fill="FFFFFF"/>
              </w:rPr>
              <w:t>2016</w:t>
            </w:r>
            <w:r w:rsidRPr="004C5E7F">
              <w:rPr>
                <w:sz w:val="21"/>
                <w:szCs w:val="21"/>
                <w:shd w:val="clear" w:color="auto" w:fill="FFFFFF"/>
              </w:rPr>
              <w:t xml:space="preserve">. ISSN 14384221. </w:t>
            </w:r>
          </w:p>
          <w:p w14:paraId="6ABD5042" w14:textId="77777777" w:rsidR="00A9436F" w:rsidRPr="004C5E7F" w:rsidRDefault="00A9436F" w:rsidP="00D44916">
            <w:pPr>
              <w:spacing w:after="120"/>
              <w:jc w:val="both"/>
              <w:rPr>
                <w:caps/>
                <w:color w:val="000000"/>
                <w:sz w:val="21"/>
                <w:szCs w:val="21"/>
              </w:rPr>
            </w:pPr>
            <w:r w:rsidRPr="004C5E7F">
              <w:rPr>
                <w:sz w:val="21"/>
                <w:szCs w:val="21"/>
                <w:shd w:val="clear" w:color="auto" w:fill="FFFFFF"/>
              </w:rPr>
              <w:t xml:space="preserve">BUŇKOVÁ, L., GÁL, R., LORENCOVÁ, E., JANČOVÁ, P., </w:t>
            </w:r>
            <w:r w:rsidRPr="004C5E7F">
              <w:rPr>
                <w:b/>
                <w:sz w:val="21"/>
                <w:szCs w:val="21"/>
                <w:shd w:val="clear" w:color="auto" w:fill="FFFFFF"/>
              </w:rPr>
              <w:t>DOLEŽALOVÁ, M.</w:t>
            </w:r>
            <w:r w:rsidRPr="004C5E7F">
              <w:rPr>
                <w:sz w:val="21"/>
                <w:szCs w:val="21"/>
                <w:shd w:val="clear" w:color="auto" w:fill="FFFFFF"/>
              </w:rPr>
              <w:t xml:space="preserve"> </w:t>
            </w:r>
            <w:r w:rsidRPr="004C5E7F">
              <w:rPr>
                <w:b/>
                <w:sz w:val="21"/>
                <w:szCs w:val="21"/>
                <w:shd w:val="clear" w:color="auto" w:fill="FFFFFF"/>
              </w:rPr>
              <w:t>(5%)</w:t>
            </w:r>
            <w:r w:rsidRPr="004C5E7F">
              <w:rPr>
                <w:sz w:val="21"/>
                <w:szCs w:val="21"/>
                <w:shd w:val="clear" w:color="auto" w:fill="FFFFFF"/>
              </w:rPr>
              <w:t>, KMEŤ, V., BUŇKA, F.: Microflora of farm and hunted pheasants in relation to biogenic amines production. </w:t>
            </w:r>
            <w:r w:rsidRPr="004C5E7F">
              <w:rPr>
                <w:i/>
                <w:iCs/>
                <w:sz w:val="21"/>
                <w:szCs w:val="21"/>
                <w:shd w:val="clear" w:color="auto" w:fill="FFFFFF"/>
              </w:rPr>
              <w:t>European Journal of Wildlife Research</w:t>
            </w:r>
            <w:r w:rsidRPr="004C5E7F">
              <w:rPr>
                <w:sz w:val="21"/>
                <w:szCs w:val="21"/>
                <w:shd w:val="clear" w:color="auto" w:fill="FFFFFF"/>
              </w:rPr>
              <w:t> [online], </w:t>
            </w:r>
            <w:r w:rsidRPr="004C5E7F">
              <w:rPr>
                <w:bCs/>
                <w:sz w:val="21"/>
                <w:szCs w:val="21"/>
                <w:shd w:val="clear" w:color="auto" w:fill="FFFFFF"/>
              </w:rPr>
              <w:t>62</w:t>
            </w:r>
            <w:r w:rsidRPr="004C5E7F">
              <w:rPr>
                <w:sz w:val="21"/>
                <w:szCs w:val="21"/>
                <w:shd w:val="clear" w:color="auto" w:fill="FFFFFF"/>
              </w:rPr>
              <w:t xml:space="preserve">(3), 341-352, </w:t>
            </w:r>
            <w:r w:rsidRPr="004C5E7F">
              <w:rPr>
                <w:b/>
                <w:sz w:val="21"/>
                <w:szCs w:val="21"/>
                <w:shd w:val="clear" w:color="auto" w:fill="FFFFFF"/>
              </w:rPr>
              <w:t>2016</w:t>
            </w:r>
            <w:r w:rsidRPr="004C5E7F">
              <w:rPr>
                <w:sz w:val="21"/>
                <w:szCs w:val="21"/>
                <w:shd w:val="clear" w:color="auto" w:fill="FFFFFF"/>
              </w:rPr>
              <w:t>. ISSN 1612-4642</w:t>
            </w:r>
            <w:r w:rsidRPr="004C5E7F">
              <w:rPr>
                <w:color w:val="454545"/>
                <w:sz w:val="21"/>
                <w:szCs w:val="21"/>
                <w:shd w:val="clear" w:color="auto" w:fill="FFFFFF"/>
              </w:rPr>
              <w:t>.</w:t>
            </w:r>
            <w:r w:rsidRPr="004C5E7F">
              <w:rPr>
                <w:color w:val="000000"/>
                <w:sz w:val="21"/>
                <w:szCs w:val="21"/>
              </w:rPr>
              <w:t xml:space="preserve"> </w:t>
            </w:r>
          </w:p>
          <w:p w14:paraId="7BBCD6CE" w14:textId="77777777" w:rsidR="00A9436F" w:rsidRPr="004C5E7F" w:rsidRDefault="00A9436F" w:rsidP="00D44916">
            <w:pPr>
              <w:spacing w:after="120"/>
              <w:jc w:val="both"/>
              <w:rPr>
                <w:bCs/>
                <w:caps/>
                <w:color w:val="000000"/>
                <w:sz w:val="21"/>
                <w:szCs w:val="21"/>
              </w:rPr>
            </w:pPr>
            <w:r w:rsidRPr="004C5E7F">
              <w:rPr>
                <w:caps/>
                <w:color w:val="000000"/>
                <w:sz w:val="21"/>
                <w:szCs w:val="21"/>
              </w:rPr>
              <w:t xml:space="preserve">Pavlíčková, S., </w:t>
            </w:r>
            <w:r w:rsidRPr="004C5E7F">
              <w:rPr>
                <w:b/>
                <w:caps/>
                <w:color w:val="000000"/>
                <w:sz w:val="21"/>
                <w:szCs w:val="21"/>
              </w:rPr>
              <w:t>Doležalová, M. (70%)</w:t>
            </w:r>
            <w:r w:rsidRPr="004C5E7F">
              <w:rPr>
                <w:caps/>
                <w:color w:val="000000"/>
                <w:sz w:val="21"/>
                <w:szCs w:val="21"/>
              </w:rPr>
              <w:t>, Holko,</w:t>
            </w:r>
            <w:r w:rsidRPr="004C5E7F">
              <w:rPr>
                <w:color w:val="000000"/>
                <w:sz w:val="21"/>
                <w:szCs w:val="21"/>
              </w:rPr>
              <w:t xml:space="preserve"> I.: Resistance and virulence factors of </w:t>
            </w:r>
            <w:r w:rsidRPr="004C5E7F">
              <w:rPr>
                <w:i/>
                <w:color w:val="000000"/>
                <w:sz w:val="21"/>
                <w:szCs w:val="21"/>
              </w:rPr>
              <w:t>Escherichia coli</w:t>
            </w:r>
            <w:r w:rsidRPr="004C5E7F">
              <w:rPr>
                <w:color w:val="000000"/>
                <w:sz w:val="21"/>
                <w:szCs w:val="21"/>
              </w:rPr>
              <w:t xml:space="preserve"> isolated from chicken. </w:t>
            </w:r>
            <w:r w:rsidRPr="004C5E7F">
              <w:rPr>
                <w:i/>
                <w:iCs/>
                <w:color w:val="000000"/>
                <w:sz w:val="21"/>
                <w:szCs w:val="21"/>
              </w:rPr>
              <w:t>Journal of Environmental Science and Health - Part B Pesticides, Food Contaminants, and Agricultural Wastes</w:t>
            </w:r>
            <w:r w:rsidRPr="004C5E7F">
              <w:rPr>
                <w:color w:val="000000"/>
                <w:sz w:val="21"/>
                <w:szCs w:val="21"/>
              </w:rPr>
              <w:t xml:space="preserve"> 50(6), 417-421, </w:t>
            </w:r>
            <w:r w:rsidRPr="004C5E7F">
              <w:rPr>
                <w:b/>
                <w:color w:val="000000"/>
                <w:sz w:val="21"/>
                <w:szCs w:val="21"/>
              </w:rPr>
              <w:t>2015</w:t>
            </w:r>
            <w:r w:rsidRPr="004C5E7F">
              <w:rPr>
                <w:color w:val="000000"/>
                <w:sz w:val="21"/>
                <w:szCs w:val="21"/>
              </w:rPr>
              <w:t xml:space="preserve">. ISSN 0360-1234. </w:t>
            </w:r>
          </w:p>
          <w:p w14:paraId="16898D15" w14:textId="77777777" w:rsidR="00A9436F" w:rsidRPr="004C5E7F" w:rsidRDefault="00A9436F" w:rsidP="00D44916">
            <w:pPr>
              <w:spacing w:after="120"/>
              <w:jc w:val="both"/>
              <w:rPr>
                <w:caps/>
                <w:color w:val="000000"/>
                <w:sz w:val="21"/>
                <w:szCs w:val="21"/>
              </w:rPr>
            </w:pPr>
            <w:r w:rsidRPr="004C5E7F">
              <w:rPr>
                <w:bCs/>
                <w:caps/>
                <w:color w:val="000000"/>
                <w:sz w:val="21"/>
                <w:szCs w:val="21"/>
              </w:rPr>
              <w:t>Fic</w:t>
            </w:r>
            <w:r w:rsidRPr="004C5E7F">
              <w:rPr>
                <w:caps/>
                <w:color w:val="000000"/>
                <w:sz w:val="21"/>
                <w:szCs w:val="21"/>
              </w:rPr>
              <w:t xml:space="preserve">, </w:t>
            </w:r>
            <w:r w:rsidRPr="004C5E7F">
              <w:rPr>
                <w:bCs/>
                <w:caps/>
                <w:color w:val="000000"/>
                <w:sz w:val="21"/>
                <w:szCs w:val="21"/>
              </w:rPr>
              <w:t>V.,</w:t>
            </w:r>
            <w:r w:rsidRPr="004C5E7F">
              <w:rPr>
                <w:caps/>
                <w:color w:val="000000"/>
                <w:sz w:val="21"/>
                <w:szCs w:val="21"/>
              </w:rPr>
              <w:t xml:space="preserve"> </w:t>
            </w:r>
            <w:r w:rsidRPr="004C5E7F">
              <w:rPr>
                <w:bCs/>
                <w:caps/>
                <w:color w:val="000000"/>
                <w:sz w:val="21"/>
                <w:szCs w:val="21"/>
              </w:rPr>
              <w:t>Buňka</w:t>
            </w:r>
            <w:r w:rsidRPr="004C5E7F">
              <w:rPr>
                <w:caps/>
                <w:color w:val="000000"/>
                <w:sz w:val="21"/>
                <w:szCs w:val="21"/>
              </w:rPr>
              <w:t xml:space="preserve">, </w:t>
            </w:r>
            <w:r w:rsidRPr="004C5E7F">
              <w:rPr>
                <w:bCs/>
                <w:caps/>
                <w:color w:val="000000"/>
                <w:sz w:val="21"/>
                <w:szCs w:val="21"/>
              </w:rPr>
              <w:t>F.,</w:t>
            </w:r>
            <w:r w:rsidRPr="004C5E7F">
              <w:rPr>
                <w:caps/>
                <w:color w:val="000000"/>
                <w:sz w:val="21"/>
                <w:szCs w:val="21"/>
              </w:rPr>
              <w:t xml:space="preserve"> </w:t>
            </w:r>
            <w:r w:rsidRPr="004C5E7F">
              <w:rPr>
                <w:bCs/>
                <w:caps/>
                <w:color w:val="000000"/>
                <w:sz w:val="21"/>
                <w:szCs w:val="21"/>
              </w:rPr>
              <w:t>Buňková</w:t>
            </w:r>
            <w:r w:rsidRPr="004C5E7F">
              <w:rPr>
                <w:caps/>
                <w:color w:val="000000"/>
                <w:sz w:val="21"/>
                <w:szCs w:val="21"/>
              </w:rPr>
              <w:t xml:space="preserve">, </w:t>
            </w:r>
            <w:r w:rsidRPr="004C5E7F">
              <w:rPr>
                <w:bCs/>
                <w:caps/>
                <w:color w:val="000000"/>
                <w:sz w:val="21"/>
                <w:szCs w:val="21"/>
              </w:rPr>
              <w:t>L.,</w:t>
            </w:r>
            <w:r w:rsidRPr="004C5E7F">
              <w:rPr>
                <w:caps/>
                <w:color w:val="000000"/>
                <w:sz w:val="21"/>
                <w:szCs w:val="21"/>
              </w:rPr>
              <w:t xml:space="preserve"> </w:t>
            </w:r>
            <w:r w:rsidRPr="004C5E7F">
              <w:rPr>
                <w:bCs/>
                <w:caps/>
                <w:color w:val="000000"/>
                <w:sz w:val="21"/>
                <w:szCs w:val="21"/>
              </w:rPr>
              <w:t>Budinský</w:t>
            </w:r>
            <w:r w:rsidRPr="004C5E7F">
              <w:rPr>
                <w:caps/>
                <w:color w:val="000000"/>
                <w:sz w:val="21"/>
                <w:szCs w:val="21"/>
              </w:rPr>
              <w:t xml:space="preserve">, </w:t>
            </w:r>
            <w:r w:rsidRPr="004C5E7F">
              <w:rPr>
                <w:bCs/>
                <w:caps/>
                <w:color w:val="000000"/>
                <w:sz w:val="21"/>
                <w:szCs w:val="21"/>
              </w:rPr>
              <w:t>P., Burešová</w:t>
            </w:r>
            <w:r w:rsidRPr="004C5E7F">
              <w:rPr>
                <w:caps/>
                <w:color w:val="000000"/>
                <w:sz w:val="21"/>
                <w:szCs w:val="21"/>
              </w:rPr>
              <w:t xml:space="preserve">, </w:t>
            </w:r>
            <w:r w:rsidRPr="004C5E7F">
              <w:rPr>
                <w:bCs/>
                <w:caps/>
                <w:color w:val="000000"/>
                <w:sz w:val="21"/>
                <w:szCs w:val="21"/>
              </w:rPr>
              <w:t>P.,</w:t>
            </w:r>
            <w:r w:rsidRPr="004C5E7F">
              <w:rPr>
                <w:caps/>
                <w:color w:val="000000"/>
                <w:sz w:val="21"/>
                <w:szCs w:val="21"/>
              </w:rPr>
              <w:t xml:space="preserve"> </w:t>
            </w:r>
            <w:r w:rsidRPr="004C5E7F">
              <w:rPr>
                <w:bCs/>
                <w:caps/>
                <w:color w:val="000000"/>
                <w:sz w:val="21"/>
                <w:szCs w:val="21"/>
              </w:rPr>
              <w:t>Burg</w:t>
            </w:r>
            <w:r w:rsidRPr="004C5E7F">
              <w:rPr>
                <w:caps/>
                <w:color w:val="000000"/>
                <w:sz w:val="21"/>
                <w:szCs w:val="21"/>
              </w:rPr>
              <w:t xml:space="preserve">, </w:t>
            </w:r>
            <w:r w:rsidRPr="004C5E7F">
              <w:rPr>
                <w:bCs/>
                <w:caps/>
                <w:color w:val="000000"/>
                <w:sz w:val="21"/>
                <w:szCs w:val="21"/>
              </w:rPr>
              <w:t>P.,</w:t>
            </w:r>
            <w:r w:rsidRPr="004C5E7F">
              <w:rPr>
                <w:caps/>
                <w:color w:val="000000"/>
                <w:sz w:val="21"/>
                <w:szCs w:val="21"/>
              </w:rPr>
              <w:t xml:space="preserve"> </w:t>
            </w:r>
            <w:r w:rsidRPr="004C5E7F">
              <w:rPr>
                <w:bCs/>
                <w:caps/>
                <w:color w:val="000000"/>
                <w:sz w:val="21"/>
                <w:szCs w:val="21"/>
              </w:rPr>
              <w:t>Černý</w:t>
            </w:r>
            <w:r w:rsidRPr="004C5E7F">
              <w:rPr>
                <w:caps/>
                <w:color w:val="000000"/>
                <w:sz w:val="21"/>
                <w:szCs w:val="21"/>
              </w:rPr>
              <w:t xml:space="preserve">, </w:t>
            </w:r>
            <w:r w:rsidRPr="004C5E7F">
              <w:rPr>
                <w:bCs/>
                <w:caps/>
                <w:color w:val="000000"/>
                <w:sz w:val="21"/>
                <w:szCs w:val="21"/>
              </w:rPr>
              <w:t>B.,</w:t>
            </w:r>
            <w:r w:rsidRPr="004C5E7F">
              <w:rPr>
                <w:caps/>
                <w:color w:val="000000"/>
                <w:sz w:val="21"/>
                <w:szCs w:val="21"/>
              </w:rPr>
              <w:t xml:space="preserve"> </w:t>
            </w:r>
            <w:r w:rsidRPr="004C5E7F">
              <w:rPr>
                <w:b/>
                <w:bCs/>
                <w:caps/>
                <w:color w:val="000000"/>
                <w:sz w:val="21"/>
                <w:szCs w:val="21"/>
              </w:rPr>
              <w:t>Doležalová</w:t>
            </w:r>
            <w:r w:rsidRPr="004C5E7F">
              <w:rPr>
                <w:b/>
                <w:caps/>
                <w:color w:val="000000"/>
                <w:sz w:val="21"/>
                <w:szCs w:val="21"/>
              </w:rPr>
              <w:t xml:space="preserve">, </w:t>
            </w:r>
            <w:r w:rsidRPr="004C5E7F">
              <w:rPr>
                <w:b/>
                <w:bCs/>
                <w:caps/>
                <w:color w:val="000000"/>
                <w:sz w:val="21"/>
                <w:szCs w:val="21"/>
              </w:rPr>
              <w:t>M. (5%)</w:t>
            </w:r>
            <w:r w:rsidRPr="004C5E7F">
              <w:rPr>
                <w:bCs/>
                <w:caps/>
                <w:color w:val="000000"/>
                <w:sz w:val="21"/>
                <w:szCs w:val="21"/>
              </w:rPr>
              <w:t>,</w:t>
            </w:r>
            <w:r w:rsidRPr="004C5E7F">
              <w:rPr>
                <w:caps/>
                <w:color w:val="000000"/>
                <w:sz w:val="21"/>
                <w:szCs w:val="21"/>
              </w:rPr>
              <w:t xml:space="preserve"> </w:t>
            </w:r>
            <w:r w:rsidRPr="004C5E7F">
              <w:rPr>
                <w:bCs/>
                <w:caps/>
                <w:color w:val="000000"/>
                <w:sz w:val="21"/>
                <w:szCs w:val="21"/>
              </w:rPr>
              <w:t>Fic</w:t>
            </w:r>
            <w:r w:rsidRPr="004C5E7F">
              <w:rPr>
                <w:caps/>
                <w:color w:val="000000"/>
                <w:sz w:val="21"/>
                <w:szCs w:val="21"/>
              </w:rPr>
              <w:t xml:space="preserve">, </w:t>
            </w:r>
            <w:r w:rsidRPr="004C5E7F">
              <w:rPr>
                <w:bCs/>
                <w:caps/>
                <w:color w:val="000000"/>
                <w:sz w:val="21"/>
                <w:szCs w:val="21"/>
              </w:rPr>
              <w:t>M.,</w:t>
            </w:r>
            <w:r w:rsidRPr="004C5E7F">
              <w:rPr>
                <w:caps/>
                <w:color w:val="000000"/>
                <w:sz w:val="21"/>
                <w:szCs w:val="21"/>
              </w:rPr>
              <w:t xml:space="preserve"> </w:t>
            </w:r>
            <w:r w:rsidRPr="004C5E7F">
              <w:rPr>
                <w:bCs/>
                <w:caps/>
                <w:color w:val="000000"/>
                <w:sz w:val="21"/>
                <w:szCs w:val="21"/>
              </w:rPr>
              <w:t>Fišera</w:t>
            </w:r>
            <w:r w:rsidRPr="004C5E7F">
              <w:rPr>
                <w:caps/>
                <w:color w:val="000000"/>
                <w:sz w:val="21"/>
                <w:szCs w:val="21"/>
              </w:rPr>
              <w:t xml:space="preserve">, </w:t>
            </w:r>
            <w:r w:rsidRPr="004C5E7F">
              <w:rPr>
                <w:bCs/>
                <w:caps/>
                <w:color w:val="000000"/>
                <w:sz w:val="21"/>
                <w:szCs w:val="21"/>
              </w:rPr>
              <w:t>M.,</w:t>
            </w:r>
            <w:r w:rsidRPr="004C5E7F">
              <w:rPr>
                <w:caps/>
                <w:color w:val="000000"/>
                <w:sz w:val="21"/>
                <w:szCs w:val="21"/>
              </w:rPr>
              <w:t xml:space="preserve"> </w:t>
            </w:r>
            <w:r w:rsidRPr="004C5E7F">
              <w:rPr>
                <w:bCs/>
                <w:caps/>
                <w:color w:val="000000"/>
                <w:sz w:val="21"/>
                <w:szCs w:val="21"/>
              </w:rPr>
              <w:t>Kubáň</w:t>
            </w:r>
            <w:r w:rsidRPr="004C5E7F">
              <w:rPr>
                <w:caps/>
                <w:color w:val="000000"/>
                <w:sz w:val="21"/>
                <w:szCs w:val="21"/>
              </w:rPr>
              <w:t xml:space="preserve">, </w:t>
            </w:r>
            <w:r w:rsidRPr="004C5E7F">
              <w:rPr>
                <w:bCs/>
                <w:caps/>
                <w:color w:val="000000"/>
                <w:sz w:val="21"/>
                <w:szCs w:val="21"/>
              </w:rPr>
              <w:t>V.,</w:t>
            </w:r>
            <w:r w:rsidRPr="004C5E7F">
              <w:rPr>
                <w:caps/>
                <w:color w:val="000000"/>
                <w:sz w:val="21"/>
                <w:szCs w:val="21"/>
              </w:rPr>
              <w:t xml:space="preserve"> </w:t>
            </w:r>
            <w:r w:rsidRPr="004C5E7F">
              <w:rPr>
                <w:bCs/>
                <w:caps/>
                <w:color w:val="000000"/>
                <w:sz w:val="21"/>
                <w:szCs w:val="21"/>
              </w:rPr>
              <w:t>Marcinčák</w:t>
            </w:r>
            <w:r w:rsidRPr="004C5E7F">
              <w:rPr>
                <w:caps/>
                <w:color w:val="000000"/>
                <w:sz w:val="21"/>
                <w:szCs w:val="21"/>
              </w:rPr>
              <w:t xml:space="preserve">, </w:t>
            </w:r>
            <w:r w:rsidRPr="004C5E7F">
              <w:rPr>
                <w:bCs/>
                <w:caps/>
                <w:color w:val="000000"/>
                <w:sz w:val="21"/>
                <w:szCs w:val="21"/>
              </w:rPr>
              <w:t>P.,</w:t>
            </w:r>
            <w:r w:rsidRPr="004C5E7F">
              <w:rPr>
                <w:caps/>
                <w:color w:val="000000"/>
                <w:sz w:val="21"/>
                <w:szCs w:val="21"/>
              </w:rPr>
              <w:t xml:space="preserve"> </w:t>
            </w:r>
            <w:r w:rsidRPr="004C5E7F">
              <w:rPr>
                <w:bCs/>
                <w:caps/>
                <w:color w:val="000000"/>
                <w:sz w:val="21"/>
                <w:szCs w:val="21"/>
              </w:rPr>
              <w:t>Škrovánková</w:t>
            </w:r>
            <w:r w:rsidRPr="004C5E7F">
              <w:rPr>
                <w:caps/>
                <w:color w:val="000000"/>
                <w:sz w:val="21"/>
                <w:szCs w:val="21"/>
              </w:rPr>
              <w:t xml:space="preserve">, </w:t>
            </w:r>
            <w:r w:rsidRPr="004C5E7F">
              <w:rPr>
                <w:bCs/>
                <w:caps/>
                <w:color w:val="000000"/>
                <w:sz w:val="21"/>
                <w:szCs w:val="21"/>
              </w:rPr>
              <w:t>S.,</w:t>
            </w:r>
            <w:r w:rsidRPr="004C5E7F">
              <w:rPr>
                <w:caps/>
                <w:color w:val="000000"/>
                <w:sz w:val="21"/>
                <w:szCs w:val="21"/>
              </w:rPr>
              <w:t xml:space="preserve"> </w:t>
            </w:r>
            <w:r w:rsidRPr="004C5E7F">
              <w:rPr>
                <w:bCs/>
                <w:caps/>
                <w:color w:val="000000"/>
                <w:sz w:val="21"/>
                <w:szCs w:val="21"/>
              </w:rPr>
              <w:t>Valášek</w:t>
            </w:r>
            <w:r w:rsidRPr="004C5E7F">
              <w:rPr>
                <w:caps/>
                <w:color w:val="000000"/>
                <w:sz w:val="21"/>
                <w:szCs w:val="21"/>
              </w:rPr>
              <w:t xml:space="preserve">, </w:t>
            </w:r>
            <w:r w:rsidRPr="004C5E7F">
              <w:rPr>
                <w:bCs/>
                <w:caps/>
                <w:color w:val="000000"/>
                <w:sz w:val="21"/>
                <w:szCs w:val="21"/>
              </w:rPr>
              <w:t>P.,</w:t>
            </w:r>
            <w:r w:rsidRPr="004C5E7F">
              <w:rPr>
                <w:caps/>
                <w:color w:val="000000"/>
                <w:sz w:val="21"/>
                <w:szCs w:val="21"/>
              </w:rPr>
              <w:t xml:space="preserve"> </w:t>
            </w:r>
            <w:r w:rsidRPr="004C5E7F">
              <w:rPr>
                <w:bCs/>
                <w:caps/>
                <w:color w:val="000000"/>
                <w:sz w:val="21"/>
                <w:szCs w:val="21"/>
              </w:rPr>
              <w:t>Zemánek</w:t>
            </w:r>
            <w:r w:rsidRPr="004C5E7F">
              <w:rPr>
                <w:caps/>
                <w:color w:val="000000"/>
                <w:sz w:val="21"/>
                <w:szCs w:val="21"/>
              </w:rPr>
              <w:t xml:space="preserve">, </w:t>
            </w:r>
            <w:r w:rsidRPr="004C5E7F">
              <w:rPr>
                <w:bCs/>
                <w:caps/>
                <w:color w:val="000000"/>
                <w:sz w:val="21"/>
                <w:szCs w:val="21"/>
              </w:rPr>
              <w:t>P.:</w:t>
            </w:r>
            <w:r w:rsidRPr="004C5E7F">
              <w:rPr>
                <w:color w:val="000000"/>
                <w:sz w:val="21"/>
                <w:szCs w:val="21"/>
              </w:rPr>
              <w:t xml:space="preserve"> Víno - analýza, technologie, gastronomie. 299 s. Český Těšín: Ing. Václav Helán - 2 THETA, </w:t>
            </w:r>
            <w:r w:rsidRPr="004C5E7F">
              <w:rPr>
                <w:b/>
                <w:color w:val="000000"/>
                <w:sz w:val="21"/>
                <w:szCs w:val="21"/>
              </w:rPr>
              <w:t>2015</w:t>
            </w:r>
            <w:r w:rsidRPr="004C5E7F">
              <w:rPr>
                <w:color w:val="000000"/>
                <w:sz w:val="21"/>
                <w:szCs w:val="21"/>
              </w:rPr>
              <w:t xml:space="preserve">. ISBN 978-80-86380-77-3. </w:t>
            </w:r>
          </w:p>
          <w:p w14:paraId="35F61600" w14:textId="77777777" w:rsidR="00A9436F" w:rsidRPr="008357D3" w:rsidRDefault="00A9436F" w:rsidP="004C5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
                <w:color w:val="000000"/>
              </w:rPr>
            </w:pPr>
            <w:r w:rsidRPr="004C5E7F">
              <w:rPr>
                <w:caps/>
                <w:color w:val="000000"/>
                <w:sz w:val="21"/>
                <w:szCs w:val="21"/>
              </w:rPr>
              <w:t xml:space="preserve">Pavlíčková, S., </w:t>
            </w:r>
            <w:r w:rsidRPr="004C5E7F">
              <w:rPr>
                <w:b/>
                <w:caps/>
                <w:color w:val="000000"/>
                <w:sz w:val="21"/>
                <w:szCs w:val="21"/>
              </w:rPr>
              <w:t>Doležalová, M. (50%)</w:t>
            </w:r>
            <w:r w:rsidRPr="004C5E7F">
              <w:rPr>
                <w:caps/>
                <w:color w:val="000000"/>
                <w:sz w:val="21"/>
                <w:szCs w:val="21"/>
              </w:rPr>
              <w:t>, Holko, I.:</w:t>
            </w:r>
            <w:r w:rsidRPr="004C5E7F">
              <w:rPr>
                <w:color w:val="000000"/>
                <w:sz w:val="21"/>
                <w:szCs w:val="21"/>
              </w:rPr>
              <w:t xml:space="preserve"> Characterization of </w:t>
            </w:r>
            <w:r w:rsidRPr="004C5E7F">
              <w:rPr>
                <w:i/>
                <w:color w:val="000000"/>
                <w:sz w:val="21"/>
                <w:szCs w:val="21"/>
              </w:rPr>
              <w:t>Escherichia coli</w:t>
            </w:r>
            <w:r w:rsidRPr="004C5E7F">
              <w:rPr>
                <w:color w:val="000000"/>
                <w:sz w:val="21"/>
                <w:szCs w:val="21"/>
              </w:rPr>
              <w:t xml:space="preserve"> strains isolated from food. </w:t>
            </w:r>
            <w:r w:rsidRPr="004C5E7F">
              <w:rPr>
                <w:i/>
                <w:color w:val="000000"/>
                <w:sz w:val="21"/>
                <w:szCs w:val="21"/>
              </w:rPr>
              <w:t>The 4th International Scientific Conference Applied Natural Sciences,</w:t>
            </w:r>
            <w:r w:rsidRPr="004C5E7F">
              <w:rPr>
                <w:color w:val="000000"/>
                <w:sz w:val="21"/>
                <w:szCs w:val="21"/>
              </w:rPr>
              <w:t xml:space="preserve"> </w:t>
            </w:r>
            <w:r w:rsidRPr="004C5E7F">
              <w:rPr>
                <w:b/>
                <w:color w:val="000000"/>
                <w:sz w:val="21"/>
                <w:szCs w:val="21"/>
              </w:rPr>
              <w:t>2013</w:t>
            </w:r>
            <w:r w:rsidRPr="004C5E7F">
              <w:rPr>
                <w:color w:val="000000"/>
                <w:sz w:val="21"/>
                <w:szCs w:val="21"/>
              </w:rPr>
              <w:t>. ISBN 978-80-8105-501-0.</w:t>
            </w:r>
            <w:r w:rsidRPr="00245E21">
              <w:rPr>
                <w:color w:val="000000"/>
              </w:rPr>
              <w:t xml:space="preserve"> </w:t>
            </w:r>
          </w:p>
        </w:tc>
      </w:tr>
      <w:tr w:rsidR="00A9436F" w14:paraId="7DE1F8A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18"/>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4ED93563" w14:textId="77777777" w:rsidR="00A9436F" w:rsidRDefault="00A9436F" w:rsidP="00D44916">
            <w:r>
              <w:rPr>
                <w:b/>
              </w:rPr>
              <w:t>Působení v zahraničí</w:t>
            </w:r>
          </w:p>
        </w:tc>
      </w:tr>
      <w:tr w:rsidR="00A9436F" w14:paraId="4FB493F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28"/>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610DB2ED" w14:textId="77777777" w:rsidR="00A9436F" w:rsidRDefault="00A9436F" w:rsidP="00D44916">
            <w:r>
              <w:t>---</w:t>
            </w:r>
          </w:p>
          <w:p w14:paraId="65962335" w14:textId="77777777" w:rsidR="00A9436F" w:rsidRDefault="00A9436F" w:rsidP="00D44916"/>
          <w:p w14:paraId="0B58421A" w14:textId="77777777" w:rsidR="004C5E7F" w:rsidRDefault="004C5E7F" w:rsidP="00D44916"/>
          <w:p w14:paraId="44AB8883" w14:textId="77777777" w:rsidR="00A9436F" w:rsidRDefault="00A9436F" w:rsidP="00D44916"/>
          <w:p w14:paraId="03A0ED19" w14:textId="77777777" w:rsidR="00A9436F" w:rsidRDefault="00A9436F" w:rsidP="00D44916"/>
        </w:tc>
      </w:tr>
      <w:tr w:rsidR="00A9436F" w14:paraId="14ED71E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470"/>
        </w:trPr>
        <w:tc>
          <w:tcPr>
            <w:tcW w:w="2375" w:type="dxa"/>
            <w:gridSpan w:val="2"/>
            <w:tcBorders>
              <w:top w:val="single" w:sz="4" w:space="0" w:color="00000A"/>
              <w:left w:val="single" w:sz="4" w:space="0" w:color="00000A"/>
              <w:bottom w:val="single" w:sz="4" w:space="0" w:color="00000A"/>
              <w:right w:val="single" w:sz="4" w:space="0" w:color="00000A"/>
            </w:tcBorders>
            <w:shd w:val="clear" w:color="auto" w:fill="F7CAAC"/>
          </w:tcPr>
          <w:p w14:paraId="5D9CB023" w14:textId="77777777" w:rsidR="00A9436F" w:rsidRDefault="00A9436F" w:rsidP="00D44916">
            <w:pPr>
              <w:jc w:val="both"/>
            </w:pPr>
            <w:r>
              <w:rPr>
                <w:b/>
              </w:rPr>
              <w:t xml:space="preserve">Podpis </w:t>
            </w:r>
          </w:p>
        </w:tc>
        <w:tc>
          <w:tcPr>
            <w:tcW w:w="4369" w:type="dxa"/>
            <w:gridSpan w:val="27"/>
            <w:tcBorders>
              <w:top w:val="single" w:sz="4" w:space="0" w:color="00000A"/>
              <w:left w:val="single" w:sz="4" w:space="0" w:color="00000A"/>
              <w:bottom w:val="single" w:sz="4" w:space="0" w:color="00000A"/>
              <w:right w:val="single" w:sz="4" w:space="0" w:color="00000A"/>
            </w:tcBorders>
            <w:shd w:val="clear" w:color="auto" w:fill="auto"/>
          </w:tcPr>
          <w:p w14:paraId="5F1E06E7" w14:textId="77777777" w:rsidR="00A9436F" w:rsidRDefault="00A9436F" w:rsidP="00D44916">
            <w:pPr>
              <w:jc w:val="both"/>
            </w:pPr>
          </w:p>
        </w:tc>
        <w:tc>
          <w:tcPr>
            <w:tcW w:w="805" w:type="dxa"/>
            <w:gridSpan w:val="6"/>
            <w:tcBorders>
              <w:top w:val="single" w:sz="4" w:space="0" w:color="00000A"/>
              <w:left w:val="single" w:sz="4" w:space="0" w:color="00000A"/>
              <w:bottom w:val="single" w:sz="4" w:space="0" w:color="00000A"/>
              <w:right w:val="single" w:sz="4" w:space="0" w:color="00000A"/>
            </w:tcBorders>
            <w:shd w:val="clear" w:color="auto" w:fill="F7CAAC"/>
          </w:tcPr>
          <w:p w14:paraId="1DFBC41B" w14:textId="77777777" w:rsidR="00A9436F" w:rsidRDefault="00A9436F" w:rsidP="00D44916">
            <w:pPr>
              <w:jc w:val="both"/>
            </w:pPr>
            <w:r>
              <w:rPr>
                <w:b/>
              </w:rPr>
              <w:t>datum</w:t>
            </w:r>
          </w:p>
        </w:tc>
        <w:tc>
          <w:tcPr>
            <w:tcW w:w="2424" w:type="dxa"/>
            <w:gridSpan w:val="24"/>
            <w:tcBorders>
              <w:top w:val="single" w:sz="4" w:space="0" w:color="00000A"/>
              <w:left w:val="single" w:sz="4" w:space="0" w:color="00000A"/>
              <w:bottom w:val="single" w:sz="4" w:space="0" w:color="00000A"/>
              <w:right w:val="single" w:sz="4" w:space="0" w:color="00000A"/>
            </w:tcBorders>
            <w:shd w:val="clear" w:color="auto" w:fill="auto"/>
          </w:tcPr>
          <w:p w14:paraId="5E9F00C5" w14:textId="77777777" w:rsidR="00A9436F" w:rsidRDefault="00A9436F" w:rsidP="00D44916">
            <w:pPr>
              <w:jc w:val="both"/>
            </w:pPr>
          </w:p>
        </w:tc>
      </w:tr>
      <w:tr w:rsidR="00A9436F" w14:paraId="202C6887" w14:textId="77777777" w:rsidTr="00A9436F">
        <w:trPr>
          <w:gridBefore w:val="1"/>
          <w:gridAfter w:val="2"/>
          <w:wBefore w:w="64" w:type="dxa"/>
          <w:wAfter w:w="186" w:type="dxa"/>
        </w:trPr>
        <w:tc>
          <w:tcPr>
            <w:tcW w:w="9885" w:type="dxa"/>
            <w:gridSpan w:val="57"/>
            <w:tcBorders>
              <w:bottom w:val="double" w:sz="4" w:space="0" w:color="auto"/>
            </w:tcBorders>
            <w:shd w:val="clear" w:color="auto" w:fill="BDD6EE"/>
          </w:tcPr>
          <w:p w14:paraId="7437EA82" w14:textId="77777777" w:rsidR="00A9436F" w:rsidRDefault="00A9436F" w:rsidP="00D44916">
            <w:pPr>
              <w:jc w:val="both"/>
              <w:rPr>
                <w:b/>
                <w:sz w:val="28"/>
              </w:rPr>
            </w:pPr>
            <w:r>
              <w:lastRenderedPageBreak/>
              <w:br w:type="page"/>
            </w:r>
            <w:r>
              <w:rPr>
                <w:b/>
                <w:sz w:val="28"/>
              </w:rPr>
              <w:t>C-I – Personální zabezpečení</w:t>
            </w:r>
          </w:p>
        </w:tc>
      </w:tr>
      <w:tr w:rsidR="00A9436F" w:rsidRPr="00A405B4" w14:paraId="2A88362E" w14:textId="77777777" w:rsidTr="00A9436F">
        <w:trPr>
          <w:gridBefore w:val="1"/>
          <w:gridAfter w:val="2"/>
          <w:wBefore w:w="64" w:type="dxa"/>
          <w:wAfter w:w="186" w:type="dxa"/>
        </w:trPr>
        <w:tc>
          <w:tcPr>
            <w:tcW w:w="2501" w:type="dxa"/>
            <w:gridSpan w:val="4"/>
            <w:tcBorders>
              <w:top w:val="double" w:sz="4" w:space="0" w:color="auto"/>
            </w:tcBorders>
            <w:shd w:val="clear" w:color="auto" w:fill="F7CAAC"/>
          </w:tcPr>
          <w:p w14:paraId="62B2BAB7" w14:textId="77777777" w:rsidR="00A9436F" w:rsidRDefault="00A9436F" w:rsidP="00D44916">
            <w:pPr>
              <w:jc w:val="both"/>
              <w:rPr>
                <w:b/>
              </w:rPr>
            </w:pPr>
            <w:r>
              <w:rPr>
                <w:b/>
              </w:rPr>
              <w:t>Vysoká škola</w:t>
            </w:r>
          </w:p>
        </w:tc>
        <w:tc>
          <w:tcPr>
            <w:tcW w:w="7384" w:type="dxa"/>
            <w:gridSpan w:val="53"/>
          </w:tcPr>
          <w:p w14:paraId="7DB1D6BE" w14:textId="77777777" w:rsidR="00A9436F" w:rsidRPr="00A405B4" w:rsidRDefault="00A9436F" w:rsidP="00D44916">
            <w:pPr>
              <w:jc w:val="both"/>
            </w:pPr>
            <w:r w:rsidRPr="00A405B4">
              <w:t>Univerzita Tomáše Bati ve Zlíně</w:t>
            </w:r>
          </w:p>
        </w:tc>
      </w:tr>
      <w:tr w:rsidR="00A9436F" w:rsidRPr="00A405B4" w14:paraId="12E3A6CA" w14:textId="77777777" w:rsidTr="00A9436F">
        <w:trPr>
          <w:gridBefore w:val="1"/>
          <w:gridAfter w:val="2"/>
          <w:wBefore w:w="64" w:type="dxa"/>
          <w:wAfter w:w="186" w:type="dxa"/>
        </w:trPr>
        <w:tc>
          <w:tcPr>
            <w:tcW w:w="2501" w:type="dxa"/>
            <w:gridSpan w:val="4"/>
            <w:shd w:val="clear" w:color="auto" w:fill="F7CAAC"/>
          </w:tcPr>
          <w:p w14:paraId="46933FA1" w14:textId="77777777" w:rsidR="00A9436F" w:rsidRDefault="00A9436F" w:rsidP="00D44916">
            <w:pPr>
              <w:jc w:val="both"/>
              <w:rPr>
                <w:b/>
              </w:rPr>
            </w:pPr>
            <w:r>
              <w:rPr>
                <w:b/>
              </w:rPr>
              <w:t>Součást vysoké školy</w:t>
            </w:r>
          </w:p>
        </w:tc>
        <w:tc>
          <w:tcPr>
            <w:tcW w:w="7384" w:type="dxa"/>
            <w:gridSpan w:val="53"/>
          </w:tcPr>
          <w:p w14:paraId="19FCD0D1" w14:textId="77777777" w:rsidR="00A9436F" w:rsidRPr="00A405B4" w:rsidRDefault="00A9436F" w:rsidP="00D44916">
            <w:pPr>
              <w:jc w:val="both"/>
            </w:pPr>
            <w:r w:rsidRPr="00A405B4">
              <w:t>Fakulta technologická</w:t>
            </w:r>
          </w:p>
        </w:tc>
      </w:tr>
      <w:tr w:rsidR="00A9436F" w14:paraId="76654DA7" w14:textId="77777777" w:rsidTr="00A9436F">
        <w:trPr>
          <w:gridBefore w:val="1"/>
          <w:gridAfter w:val="2"/>
          <w:wBefore w:w="64" w:type="dxa"/>
          <w:wAfter w:w="186" w:type="dxa"/>
        </w:trPr>
        <w:tc>
          <w:tcPr>
            <w:tcW w:w="2501" w:type="dxa"/>
            <w:gridSpan w:val="4"/>
            <w:shd w:val="clear" w:color="auto" w:fill="F7CAAC"/>
          </w:tcPr>
          <w:p w14:paraId="42824416" w14:textId="77777777" w:rsidR="00A9436F" w:rsidRDefault="00A9436F" w:rsidP="00D44916">
            <w:pPr>
              <w:jc w:val="both"/>
              <w:rPr>
                <w:b/>
              </w:rPr>
            </w:pPr>
            <w:r>
              <w:rPr>
                <w:b/>
              </w:rPr>
              <w:t>Název studijního programu</w:t>
            </w:r>
          </w:p>
        </w:tc>
        <w:tc>
          <w:tcPr>
            <w:tcW w:w="7384" w:type="dxa"/>
            <w:gridSpan w:val="53"/>
          </w:tcPr>
          <w:p w14:paraId="1A7ADC62" w14:textId="77777777" w:rsidR="00A9436F" w:rsidRDefault="00A9436F" w:rsidP="00D44916">
            <w:pPr>
              <w:jc w:val="both"/>
            </w:pPr>
            <w:r>
              <w:t>Chemie potravin a bioaktivních látek</w:t>
            </w:r>
          </w:p>
        </w:tc>
      </w:tr>
      <w:tr w:rsidR="00A9436F" w14:paraId="56863380" w14:textId="77777777" w:rsidTr="00A9436F">
        <w:trPr>
          <w:gridBefore w:val="1"/>
          <w:gridAfter w:val="2"/>
          <w:wBefore w:w="64" w:type="dxa"/>
          <w:wAfter w:w="186" w:type="dxa"/>
        </w:trPr>
        <w:tc>
          <w:tcPr>
            <w:tcW w:w="2501" w:type="dxa"/>
            <w:gridSpan w:val="4"/>
            <w:shd w:val="clear" w:color="auto" w:fill="F7CAAC"/>
          </w:tcPr>
          <w:p w14:paraId="2760E666" w14:textId="77777777" w:rsidR="00A9436F" w:rsidRDefault="00A9436F" w:rsidP="00D44916">
            <w:pPr>
              <w:jc w:val="both"/>
              <w:rPr>
                <w:b/>
              </w:rPr>
            </w:pPr>
            <w:r>
              <w:rPr>
                <w:b/>
              </w:rPr>
              <w:t>Jméno a příjmení</w:t>
            </w:r>
          </w:p>
        </w:tc>
        <w:tc>
          <w:tcPr>
            <w:tcW w:w="4541" w:type="dxa"/>
            <w:gridSpan w:val="27"/>
          </w:tcPr>
          <w:p w14:paraId="4B738BBB" w14:textId="77777777" w:rsidR="00A9436F" w:rsidRPr="00E25C4A" w:rsidRDefault="00A9436F" w:rsidP="00D44916">
            <w:pPr>
              <w:jc w:val="both"/>
              <w:rPr>
                <w:b/>
              </w:rPr>
            </w:pPr>
            <w:bookmarkStart w:id="59" w:name="Kafka"/>
            <w:bookmarkEnd w:id="59"/>
            <w:r w:rsidRPr="00E25C4A">
              <w:rPr>
                <w:b/>
              </w:rPr>
              <w:t>Stanislav Kafka</w:t>
            </w:r>
          </w:p>
        </w:tc>
        <w:tc>
          <w:tcPr>
            <w:tcW w:w="725" w:type="dxa"/>
            <w:gridSpan w:val="7"/>
            <w:shd w:val="clear" w:color="auto" w:fill="F7CAAC"/>
          </w:tcPr>
          <w:p w14:paraId="2AC45303" w14:textId="77777777" w:rsidR="00A9436F" w:rsidRDefault="00A9436F" w:rsidP="00D44916">
            <w:pPr>
              <w:jc w:val="both"/>
              <w:rPr>
                <w:b/>
              </w:rPr>
            </w:pPr>
            <w:r>
              <w:rPr>
                <w:b/>
              </w:rPr>
              <w:t>Tituly</w:t>
            </w:r>
          </w:p>
        </w:tc>
        <w:tc>
          <w:tcPr>
            <w:tcW w:w="2118" w:type="dxa"/>
            <w:gridSpan w:val="19"/>
          </w:tcPr>
          <w:p w14:paraId="48B157E8" w14:textId="77777777" w:rsidR="00A9436F" w:rsidRDefault="00A9436F" w:rsidP="00D44916">
            <w:pPr>
              <w:jc w:val="both"/>
            </w:pPr>
            <w:r>
              <w:t xml:space="preserve">doc. Ing., CSc. </w:t>
            </w:r>
          </w:p>
        </w:tc>
      </w:tr>
      <w:tr w:rsidR="00A9436F" w:rsidRPr="00B148E2" w14:paraId="577A3868" w14:textId="77777777" w:rsidTr="00A9436F">
        <w:trPr>
          <w:gridBefore w:val="1"/>
          <w:gridAfter w:val="2"/>
          <w:wBefore w:w="64" w:type="dxa"/>
          <w:wAfter w:w="186" w:type="dxa"/>
        </w:trPr>
        <w:tc>
          <w:tcPr>
            <w:tcW w:w="2501" w:type="dxa"/>
            <w:gridSpan w:val="4"/>
            <w:shd w:val="clear" w:color="auto" w:fill="F7CAAC"/>
          </w:tcPr>
          <w:p w14:paraId="757295A1" w14:textId="77777777" w:rsidR="00A9436F" w:rsidRDefault="00A9436F" w:rsidP="00D44916">
            <w:pPr>
              <w:jc w:val="both"/>
              <w:rPr>
                <w:b/>
              </w:rPr>
            </w:pPr>
            <w:r>
              <w:rPr>
                <w:b/>
              </w:rPr>
              <w:t>Rok narození</w:t>
            </w:r>
          </w:p>
        </w:tc>
        <w:tc>
          <w:tcPr>
            <w:tcW w:w="831" w:type="dxa"/>
            <w:gridSpan w:val="9"/>
          </w:tcPr>
          <w:p w14:paraId="47E3436A" w14:textId="77777777" w:rsidR="00A9436F" w:rsidRDefault="00A9436F" w:rsidP="00D44916">
            <w:pPr>
              <w:jc w:val="both"/>
            </w:pPr>
            <w:r>
              <w:t>1954</w:t>
            </w:r>
          </w:p>
        </w:tc>
        <w:tc>
          <w:tcPr>
            <w:tcW w:w="1718" w:type="dxa"/>
            <w:gridSpan w:val="4"/>
            <w:shd w:val="clear" w:color="auto" w:fill="F7CAAC"/>
          </w:tcPr>
          <w:p w14:paraId="749E1225" w14:textId="77777777" w:rsidR="00A9436F" w:rsidRDefault="00A9436F" w:rsidP="00D44916">
            <w:pPr>
              <w:jc w:val="both"/>
              <w:rPr>
                <w:b/>
              </w:rPr>
            </w:pPr>
            <w:r>
              <w:rPr>
                <w:b/>
              </w:rPr>
              <w:t>typ vztahu k VŠ</w:t>
            </w:r>
          </w:p>
        </w:tc>
        <w:tc>
          <w:tcPr>
            <w:tcW w:w="996" w:type="dxa"/>
            <w:gridSpan w:val="9"/>
          </w:tcPr>
          <w:p w14:paraId="6F2B1112" w14:textId="77777777" w:rsidR="00A9436F" w:rsidRPr="00B148E2" w:rsidRDefault="00A9436F" w:rsidP="00D44916">
            <w:pPr>
              <w:jc w:val="both"/>
            </w:pPr>
            <w:r w:rsidRPr="00B148E2">
              <w:t>pp.</w:t>
            </w:r>
          </w:p>
        </w:tc>
        <w:tc>
          <w:tcPr>
            <w:tcW w:w="996" w:type="dxa"/>
            <w:gridSpan w:val="5"/>
            <w:shd w:val="clear" w:color="auto" w:fill="F7CAAC"/>
          </w:tcPr>
          <w:p w14:paraId="623AD4A6" w14:textId="77777777" w:rsidR="00A9436F" w:rsidRPr="00B148E2" w:rsidRDefault="00A9436F" w:rsidP="00D44916">
            <w:pPr>
              <w:jc w:val="both"/>
              <w:rPr>
                <w:b/>
              </w:rPr>
            </w:pPr>
            <w:r w:rsidRPr="00B148E2">
              <w:rPr>
                <w:b/>
              </w:rPr>
              <w:t>rozsah</w:t>
            </w:r>
          </w:p>
        </w:tc>
        <w:tc>
          <w:tcPr>
            <w:tcW w:w="725" w:type="dxa"/>
            <w:gridSpan w:val="7"/>
          </w:tcPr>
          <w:p w14:paraId="05FCE0EA" w14:textId="77777777" w:rsidR="00A9436F" w:rsidRPr="00B148E2" w:rsidRDefault="00A9436F" w:rsidP="00D44916">
            <w:pPr>
              <w:jc w:val="both"/>
            </w:pPr>
            <w:r w:rsidRPr="00B148E2">
              <w:t>40</w:t>
            </w:r>
          </w:p>
        </w:tc>
        <w:tc>
          <w:tcPr>
            <w:tcW w:w="716" w:type="dxa"/>
            <w:gridSpan w:val="11"/>
            <w:shd w:val="clear" w:color="auto" w:fill="F7CAAC"/>
          </w:tcPr>
          <w:p w14:paraId="514D271B" w14:textId="77777777" w:rsidR="00A9436F" w:rsidRPr="00B148E2" w:rsidRDefault="00A9436F" w:rsidP="00D44916">
            <w:pPr>
              <w:jc w:val="both"/>
              <w:rPr>
                <w:b/>
              </w:rPr>
            </w:pPr>
            <w:r w:rsidRPr="00B148E2">
              <w:rPr>
                <w:b/>
              </w:rPr>
              <w:t>do kdy</w:t>
            </w:r>
          </w:p>
        </w:tc>
        <w:tc>
          <w:tcPr>
            <w:tcW w:w="1402" w:type="dxa"/>
            <w:gridSpan w:val="8"/>
          </w:tcPr>
          <w:p w14:paraId="17E21632" w14:textId="77777777" w:rsidR="00A9436F" w:rsidRPr="00B148E2" w:rsidRDefault="00A9436F" w:rsidP="00D44916">
            <w:pPr>
              <w:jc w:val="both"/>
            </w:pPr>
            <w:r w:rsidRPr="00B148E2">
              <w:t>N</w:t>
            </w:r>
          </w:p>
        </w:tc>
      </w:tr>
      <w:tr w:rsidR="00A9436F" w:rsidRPr="00C32277" w14:paraId="1FD3B9DD" w14:textId="77777777" w:rsidTr="00A9436F">
        <w:trPr>
          <w:gridBefore w:val="1"/>
          <w:gridAfter w:val="2"/>
          <w:wBefore w:w="64" w:type="dxa"/>
          <w:wAfter w:w="186" w:type="dxa"/>
        </w:trPr>
        <w:tc>
          <w:tcPr>
            <w:tcW w:w="5050" w:type="dxa"/>
            <w:gridSpan w:val="17"/>
            <w:shd w:val="clear" w:color="auto" w:fill="F7CAAC"/>
          </w:tcPr>
          <w:p w14:paraId="06D2C91F" w14:textId="77777777" w:rsidR="00A9436F" w:rsidRDefault="00A9436F" w:rsidP="00D44916">
            <w:pPr>
              <w:jc w:val="both"/>
              <w:rPr>
                <w:b/>
              </w:rPr>
            </w:pPr>
            <w:r>
              <w:rPr>
                <w:b/>
              </w:rPr>
              <w:t>Typ vztahu na součásti VŠ, která uskutečňuje st. program</w:t>
            </w:r>
          </w:p>
        </w:tc>
        <w:tc>
          <w:tcPr>
            <w:tcW w:w="996" w:type="dxa"/>
            <w:gridSpan w:val="9"/>
          </w:tcPr>
          <w:p w14:paraId="5F7A6DD8" w14:textId="77777777" w:rsidR="00A9436F" w:rsidRDefault="00A9436F" w:rsidP="00D44916">
            <w:pPr>
              <w:jc w:val="both"/>
            </w:pPr>
            <w:r>
              <w:t>---</w:t>
            </w:r>
          </w:p>
        </w:tc>
        <w:tc>
          <w:tcPr>
            <w:tcW w:w="996" w:type="dxa"/>
            <w:gridSpan w:val="5"/>
            <w:shd w:val="clear" w:color="auto" w:fill="F7CAAC"/>
          </w:tcPr>
          <w:p w14:paraId="76D4F186" w14:textId="77777777" w:rsidR="00A9436F" w:rsidRDefault="00A9436F" w:rsidP="00D44916">
            <w:pPr>
              <w:jc w:val="both"/>
              <w:rPr>
                <w:b/>
              </w:rPr>
            </w:pPr>
            <w:r>
              <w:rPr>
                <w:b/>
              </w:rPr>
              <w:t>rozsah</w:t>
            </w:r>
          </w:p>
        </w:tc>
        <w:tc>
          <w:tcPr>
            <w:tcW w:w="725" w:type="dxa"/>
            <w:gridSpan w:val="7"/>
          </w:tcPr>
          <w:p w14:paraId="62429DC2" w14:textId="77777777" w:rsidR="00A9436F" w:rsidRDefault="00A9436F" w:rsidP="00D44916">
            <w:pPr>
              <w:jc w:val="both"/>
            </w:pPr>
            <w:r>
              <w:t>---</w:t>
            </w:r>
          </w:p>
        </w:tc>
        <w:tc>
          <w:tcPr>
            <w:tcW w:w="716" w:type="dxa"/>
            <w:gridSpan w:val="11"/>
            <w:shd w:val="clear" w:color="auto" w:fill="F7CAAC"/>
          </w:tcPr>
          <w:p w14:paraId="30AB13E3" w14:textId="77777777" w:rsidR="00A9436F" w:rsidRDefault="00A9436F" w:rsidP="00D44916">
            <w:pPr>
              <w:jc w:val="both"/>
              <w:rPr>
                <w:b/>
              </w:rPr>
            </w:pPr>
            <w:r>
              <w:rPr>
                <w:b/>
              </w:rPr>
              <w:t>do kdy</w:t>
            </w:r>
          </w:p>
        </w:tc>
        <w:tc>
          <w:tcPr>
            <w:tcW w:w="1402" w:type="dxa"/>
            <w:gridSpan w:val="8"/>
          </w:tcPr>
          <w:p w14:paraId="2E26C156" w14:textId="77777777" w:rsidR="00A9436F" w:rsidRPr="00C32277" w:rsidRDefault="00A9436F" w:rsidP="00D44916">
            <w:pPr>
              <w:jc w:val="both"/>
              <w:rPr>
                <w:highlight w:val="green"/>
              </w:rPr>
            </w:pPr>
            <w:r w:rsidRPr="00E25C4A">
              <w:t>---</w:t>
            </w:r>
          </w:p>
        </w:tc>
      </w:tr>
      <w:tr w:rsidR="00A9436F" w14:paraId="7BFE0C2C" w14:textId="77777777" w:rsidTr="00A9436F">
        <w:trPr>
          <w:gridBefore w:val="1"/>
          <w:gridAfter w:val="2"/>
          <w:wBefore w:w="64" w:type="dxa"/>
          <w:wAfter w:w="186" w:type="dxa"/>
        </w:trPr>
        <w:tc>
          <w:tcPr>
            <w:tcW w:w="6046" w:type="dxa"/>
            <w:gridSpan w:val="26"/>
            <w:shd w:val="clear" w:color="auto" w:fill="F7CAAC"/>
          </w:tcPr>
          <w:p w14:paraId="188E20EA" w14:textId="77777777" w:rsidR="00A9436F" w:rsidRDefault="00A9436F" w:rsidP="00D44916">
            <w:pPr>
              <w:jc w:val="both"/>
            </w:pPr>
            <w:r>
              <w:rPr>
                <w:b/>
              </w:rPr>
              <w:t>Další současná působení jako akademický pracovník na jiných VŠ</w:t>
            </w:r>
          </w:p>
        </w:tc>
        <w:tc>
          <w:tcPr>
            <w:tcW w:w="1721" w:type="dxa"/>
            <w:gridSpan w:val="12"/>
            <w:shd w:val="clear" w:color="auto" w:fill="F7CAAC"/>
          </w:tcPr>
          <w:p w14:paraId="1F916B61" w14:textId="77777777" w:rsidR="00A9436F" w:rsidRDefault="00A9436F" w:rsidP="00D44916">
            <w:pPr>
              <w:jc w:val="both"/>
              <w:rPr>
                <w:b/>
              </w:rPr>
            </w:pPr>
            <w:r>
              <w:rPr>
                <w:b/>
              </w:rPr>
              <w:t>typ prac. vztahu</w:t>
            </w:r>
          </w:p>
        </w:tc>
        <w:tc>
          <w:tcPr>
            <w:tcW w:w="2118" w:type="dxa"/>
            <w:gridSpan w:val="19"/>
            <w:shd w:val="clear" w:color="auto" w:fill="F7CAAC"/>
          </w:tcPr>
          <w:p w14:paraId="28D12ED3" w14:textId="77777777" w:rsidR="00A9436F" w:rsidRDefault="00A9436F" w:rsidP="00D44916">
            <w:pPr>
              <w:jc w:val="both"/>
              <w:rPr>
                <w:b/>
              </w:rPr>
            </w:pPr>
            <w:r>
              <w:rPr>
                <w:b/>
              </w:rPr>
              <w:t>rozsah</w:t>
            </w:r>
          </w:p>
        </w:tc>
      </w:tr>
      <w:tr w:rsidR="00A9436F" w14:paraId="228BA691" w14:textId="77777777" w:rsidTr="00A9436F">
        <w:trPr>
          <w:gridBefore w:val="1"/>
          <w:gridAfter w:val="2"/>
          <w:wBefore w:w="64" w:type="dxa"/>
          <w:wAfter w:w="186" w:type="dxa"/>
        </w:trPr>
        <w:tc>
          <w:tcPr>
            <w:tcW w:w="6046" w:type="dxa"/>
            <w:gridSpan w:val="26"/>
          </w:tcPr>
          <w:p w14:paraId="5C25E4AD" w14:textId="77777777" w:rsidR="00A9436F" w:rsidRDefault="00A9436F" w:rsidP="00D44916">
            <w:pPr>
              <w:jc w:val="both"/>
            </w:pPr>
            <w:r>
              <w:t>---</w:t>
            </w:r>
          </w:p>
        </w:tc>
        <w:tc>
          <w:tcPr>
            <w:tcW w:w="1721" w:type="dxa"/>
            <w:gridSpan w:val="12"/>
          </w:tcPr>
          <w:p w14:paraId="34C2A1E1" w14:textId="77777777" w:rsidR="00A9436F" w:rsidRDefault="00A9436F" w:rsidP="00D44916">
            <w:pPr>
              <w:jc w:val="both"/>
            </w:pPr>
            <w:r>
              <w:t>---</w:t>
            </w:r>
          </w:p>
        </w:tc>
        <w:tc>
          <w:tcPr>
            <w:tcW w:w="2118" w:type="dxa"/>
            <w:gridSpan w:val="19"/>
          </w:tcPr>
          <w:p w14:paraId="29C91732" w14:textId="77777777" w:rsidR="00A9436F" w:rsidRDefault="00A9436F" w:rsidP="00D44916">
            <w:pPr>
              <w:jc w:val="both"/>
            </w:pPr>
            <w:r>
              <w:t>---</w:t>
            </w:r>
          </w:p>
        </w:tc>
      </w:tr>
      <w:tr w:rsidR="00A9436F" w14:paraId="08F8B9B5" w14:textId="77777777" w:rsidTr="00A9436F">
        <w:trPr>
          <w:gridBefore w:val="1"/>
          <w:gridAfter w:val="2"/>
          <w:wBefore w:w="64" w:type="dxa"/>
          <w:wAfter w:w="186" w:type="dxa"/>
        </w:trPr>
        <w:tc>
          <w:tcPr>
            <w:tcW w:w="9885" w:type="dxa"/>
            <w:gridSpan w:val="57"/>
            <w:shd w:val="clear" w:color="auto" w:fill="F7CAAC"/>
          </w:tcPr>
          <w:p w14:paraId="69840676"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150B2D9E" w14:textId="77777777" w:rsidTr="00A9436F">
        <w:trPr>
          <w:gridBefore w:val="1"/>
          <w:gridAfter w:val="2"/>
          <w:wBefore w:w="64" w:type="dxa"/>
          <w:wAfter w:w="186" w:type="dxa"/>
          <w:trHeight w:val="232"/>
        </w:trPr>
        <w:tc>
          <w:tcPr>
            <w:tcW w:w="9885" w:type="dxa"/>
            <w:gridSpan w:val="57"/>
            <w:tcBorders>
              <w:top w:val="nil"/>
            </w:tcBorders>
          </w:tcPr>
          <w:p w14:paraId="00B51472" w14:textId="77777777" w:rsidR="00A9436F" w:rsidRDefault="00A12E18" w:rsidP="00D44916">
            <w:pPr>
              <w:pStyle w:val="Zkladntext"/>
              <w:spacing w:before="20" w:after="0"/>
              <w:ind w:right="108"/>
            </w:pPr>
            <w:r w:rsidRPr="00A12E18">
              <w:rPr>
                <w:b/>
              </w:rPr>
              <w:t>Diplomová práce</w:t>
            </w:r>
            <w:r>
              <w:t xml:space="preserve"> (garant předmětu, jeden z vedoucích DP)</w:t>
            </w:r>
          </w:p>
          <w:p w14:paraId="69EC093A" w14:textId="77777777" w:rsidR="00B94EFC" w:rsidRDefault="00B94EFC" w:rsidP="00D44916">
            <w:pPr>
              <w:pStyle w:val="Zkladntext"/>
              <w:spacing w:before="20" w:after="20"/>
              <w:ind w:right="108"/>
            </w:pPr>
            <w:r w:rsidRPr="00A12E18">
              <w:rPr>
                <w:b/>
              </w:rPr>
              <w:t>Farmakochemie</w:t>
            </w:r>
            <w:r>
              <w:t xml:space="preserve"> (100% p)</w:t>
            </w:r>
          </w:p>
          <w:p w14:paraId="48F90A41" w14:textId="739FF620" w:rsidR="00A12E18" w:rsidRPr="0073210F" w:rsidRDefault="00A12E18" w:rsidP="00B94EFC">
            <w:pPr>
              <w:pStyle w:val="Zkladntext"/>
              <w:spacing w:before="20" w:after="20"/>
              <w:ind w:right="108"/>
            </w:pPr>
            <w:r w:rsidRPr="00A12E18">
              <w:rPr>
                <w:b/>
              </w:rPr>
              <w:t>Metody syntézy organických látek</w:t>
            </w:r>
            <w:r w:rsidR="00B94EFC">
              <w:t xml:space="preserve"> (100% p)</w:t>
            </w:r>
          </w:p>
        </w:tc>
      </w:tr>
      <w:tr w:rsidR="00A9436F" w14:paraId="3725F23A" w14:textId="77777777" w:rsidTr="00A9436F">
        <w:trPr>
          <w:gridBefore w:val="1"/>
          <w:gridAfter w:val="2"/>
          <w:wBefore w:w="64" w:type="dxa"/>
          <w:wAfter w:w="186" w:type="dxa"/>
        </w:trPr>
        <w:tc>
          <w:tcPr>
            <w:tcW w:w="9885" w:type="dxa"/>
            <w:gridSpan w:val="57"/>
            <w:shd w:val="clear" w:color="auto" w:fill="F7CAAC"/>
          </w:tcPr>
          <w:p w14:paraId="68E1BD3E" w14:textId="77777777" w:rsidR="00A9436F" w:rsidRDefault="00A9436F" w:rsidP="00D44916">
            <w:pPr>
              <w:jc w:val="both"/>
            </w:pPr>
            <w:r>
              <w:rPr>
                <w:b/>
              </w:rPr>
              <w:t xml:space="preserve">Údaje o vzdělání na VŠ </w:t>
            </w:r>
          </w:p>
        </w:tc>
      </w:tr>
      <w:tr w:rsidR="00A9436F" w:rsidRPr="00DB5CD3" w14:paraId="03D6F61B" w14:textId="77777777" w:rsidTr="00A9436F">
        <w:trPr>
          <w:gridBefore w:val="1"/>
          <w:gridAfter w:val="2"/>
          <w:wBefore w:w="64" w:type="dxa"/>
          <w:wAfter w:w="186" w:type="dxa"/>
          <w:trHeight w:val="306"/>
        </w:trPr>
        <w:tc>
          <w:tcPr>
            <w:tcW w:w="9885" w:type="dxa"/>
            <w:gridSpan w:val="57"/>
          </w:tcPr>
          <w:p w14:paraId="45CA7AD4" w14:textId="77777777" w:rsidR="00A9436F" w:rsidRPr="0073210F" w:rsidRDefault="00A9436F" w:rsidP="00D44916">
            <w:pPr>
              <w:spacing w:before="40" w:after="40"/>
              <w:jc w:val="both"/>
              <w:rPr>
                <w:i/>
                <w:u w:val="single"/>
              </w:rPr>
            </w:pPr>
            <w:r w:rsidRPr="0073210F">
              <w:rPr>
                <w:rFonts w:eastAsia="Arial Unicode MS"/>
              </w:rPr>
              <w:t>1982: VŠCHT Praha, FCHT, obor Organická chemie, CSc.</w:t>
            </w:r>
          </w:p>
        </w:tc>
      </w:tr>
      <w:tr w:rsidR="00A9436F" w14:paraId="2B0F4C2C" w14:textId="77777777" w:rsidTr="00A9436F">
        <w:trPr>
          <w:gridBefore w:val="1"/>
          <w:gridAfter w:val="2"/>
          <w:wBefore w:w="64" w:type="dxa"/>
          <w:wAfter w:w="186" w:type="dxa"/>
        </w:trPr>
        <w:tc>
          <w:tcPr>
            <w:tcW w:w="9885" w:type="dxa"/>
            <w:gridSpan w:val="57"/>
            <w:shd w:val="clear" w:color="auto" w:fill="F7CAAC"/>
          </w:tcPr>
          <w:p w14:paraId="68AC0A2D" w14:textId="77777777" w:rsidR="00A9436F" w:rsidRDefault="00A9436F" w:rsidP="00D44916">
            <w:pPr>
              <w:jc w:val="both"/>
              <w:rPr>
                <w:b/>
              </w:rPr>
            </w:pPr>
            <w:r>
              <w:rPr>
                <w:b/>
              </w:rPr>
              <w:t>Údaje o odborném působení od absolvování VŠ</w:t>
            </w:r>
          </w:p>
        </w:tc>
      </w:tr>
      <w:tr w:rsidR="00A9436F" w:rsidRPr="00731383" w14:paraId="1A0B1FE0" w14:textId="77777777" w:rsidTr="00A9436F">
        <w:trPr>
          <w:gridBefore w:val="1"/>
          <w:gridAfter w:val="2"/>
          <w:wBefore w:w="64" w:type="dxa"/>
          <w:wAfter w:w="186" w:type="dxa"/>
          <w:trHeight w:val="718"/>
        </w:trPr>
        <w:tc>
          <w:tcPr>
            <w:tcW w:w="9885" w:type="dxa"/>
            <w:gridSpan w:val="57"/>
          </w:tcPr>
          <w:p w14:paraId="04E9F613" w14:textId="77777777" w:rsidR="00A9436F" w:rsidRPr="0073210F" w:rsidRDefault="00A9436F" w:rsidP="00D44916">
            <w:pPr>
              <w:spacing w:before="40"/>
              <w:jc w:val="both"/>
              <w:rPr>
                <w:rFonts w:eastAsia="Arial Unicode MS"/>
              </w:rPr>
            </w:pPr>
            <w:r w:rsidRPr="0073210F">
              <w:rPr>
                <w:rFonts w:eastAsia="Arial Unicode MS"/>
              </w:rPr>
              <w:t>1982 – 1983: VŠCHT Praha, odborný pracovník</w:t>
            </w:r>
          </w:p>
          <w:p w14:paraId="1E91F253" w14:textId="77777777" w:rsidR="00A9436F" w:rsidRPr="0073210F" w:rsidRDefault="00A9436F" w:rsidP="00D44916">
            <w:pPr>
              <w:jc w:val="both"/>
              <w:rPr>
                <w:rFonts w:eastAsia="Arial Unicode MS"/>
              </w:rPr>
            </w:pPr>
            <w:r w:rsidRPr="0073210F">
              <w:rPr>
                <w:rFonts w:eastAsia="Arial Unicode MS"/>
              </w:rPr>
              <w:t>1983 – 1986: VŠCHT Praha, odborný asistent</w:t>
            </w:r>
          </w:p>
          <w:p w14:paraId="600A0F33" w14:textId="77777777" w:rsidR="00A9436F" w:rsidRPr="0073210F" w:rsidRDefault="00A9436F" w:rsidP="00D44916">
            <w:pPr>
              <w:jc w:val="both"/>
              <w:rPr>
                <w:rFonts w:eastAsia="Arial Unicode MS"/>
              </w:rPr>
            </w:pPr>
            <w:r w:rsidRPr="0073210F">
              <w:rPr>
                <w:rFonts w:eastAsia="Arial Unicode MS"/>
              </w:rPr>
              <w:t>1986 – 1997: VUT Brno, FT Zlín, odborný asistent</w:t>
            </w:r>
          </w:p>
          <w:p w14:paraId="7CF60871" w14:textId="77777777" w:rsidR="00A9436F" w:rsidRDefault="00A9436F" w:rsidP="00D44916">
            <w:pPr>
              <w:jc w:val="both"/>
              <w:rPr>
                <w:rFonts w:eastAsia="Arial Unicode MS"/>
              </w:rPr>
            </w:pPr>
            <w:r w:rsidRPr="0073210F">
              <w:rPr>
                <w:rFonts w:eastAsia="Arial Unicode MS"/>
              </w:rPr>
              <w:t>1997 – dosud: VUT Brno/UTB Zlín, FT, akademický pracovník – docent</w:t>
            </w:r>
          </w:p>
          <w:p w14:paraId="05AECCFE" w14:textId="77777777" w:rsidR="00A9436F" w:rsidRPr="0073210F" w:rsidRDefault="00A9436F" w:rsidP="00D44916">
            <w:pPr>
              <w:jc w:val="both"/>
              <w:rPr>
                <w:rFonts w:eastAsia="Arial Unicode MS"/>
                <w:sz w:val="10"/>
                <w:szCs w:val="10"/>
              </w:rPr>
            </w:pPr>
          </w:p>
          <w:p w14:paraId="1DFADC28" w14:textId="77777777" w:rsidR="00A9436F" w:rsidRPr="00DB5CD3" w:rsidRDefault="00A9436F" w:rsidP="00D44916">
            <w:pPr>
              <w:jc w:val="both"/>
              <w:rPr>
                <w:u w:val="single"/>
              </w:rPr>
            </w:pPr>
            <w:r w:rsidRPr="00DB5CD3">
              <w:rPr>
                <w:u w:val="single"/>
              </w:rPr>
              <w:t>Přehled garantovaných SP (SO) za posledních 10 let:</w:t>
            </w:r>
          </w:p>
          <w:p w14:paraId="3BDCA0A1" w14:textId="77777777" w:rsidR="00A9436F" w:rsidRPr="004965B7" w:rsidRDefault="00A9436F" w:rsidP="00D44916">
            <w:pPr>
              <w:spacing w:after="40"/>
              <w:jc w:val="both"/>
              <w:rPr>
                <w:rFonts w:eastAsia="Arial Unicode MS"/>
              </w:rPr>
            </w:pPr>
            <w:r w:rsidRPr="00DB5CD3">
              <w:t>2015 – dosud: UTB Zlín, F</w:t>
            </w:r>
            <w:r w:rsidRPr="00101D0C">
              <w:t xml:space="preserve">T, navazující </w:t>
            </w:r>
            <w:r w:rsidRPr="00241767">
              <w:t>magisterský SP Chemie a technologie potravin, obor Chemie</w:t>
            </w:r>
            <w:r w:rsidRPr="00DB5CD3">
              <w:t xml:space="preserve"> potravin a bioaktivních látek</w:t>
            </w:r>
          </w:p>
        </w:tc>
      </w:tr>
      <w:tr w:rsidR="00A9436F" w14:paraId="2402D8BD" w14:textId="77777777" w:rsidTr="00A9436F">
        <w:trPr>
          <w:gridBefore w:val="1"/>
          <w:gridAfter w:val="2"/>
          <w:wBefore w:w="64" w:type="dxa"/>
          <w:wAfter w:w="186" w:type="dxa"/>
          <w:trHeight w:val="250"/>
        </w:trPr>
        <w:tc>
          <w:tcPr>
            <w:tcW w:w="9885" w:type="dxa"/>
            <w:gridSpan w:val="57"/>
            <w:shd w:val="clear" w:color="auto" w:fill="F7CAAC"/>
          </w:tcPr>
          <w:p w14:paraId="37D2909E" w14:textId="77777777" w:rsidR="00A9436F" w:rsidRDefault="00A9436F" w:rsidP="00D44916">
            <w:pPr>
              <w:jc w:val="both"/>
            </w:pPr>
            <w:r>
              <w:rPr>
                <w:b/>
              </w:rPr>
              <w:t>Zkušenosti s vedením kvalifikačních a rigorózních prací</w:t>
            </w:r>
          </w:p>
        </w:tc>
      </w:tr>
      <w:tr w:rsidR="00A9436F" w14:paraId="19FADA96" w14:textId="77777777" w:rsidTr="00A9436F">
        <w:trPr>
          <w:gridBefore w:val="1"/>
          <w:gridAfter w:val="2"/>
          <w:wBefore w:w="64" w:type="dxa"/>
          <w:wAfter w:w="186" w:type="dxa"/>
          <w:trHeight w:val="184"/>
        </w:trPr>
        <w:tc>
          <w:tcPr>
            <w:tcW w:w="9885" w:type="dxa"/>
            <w:gridSpan w:val="57"/>
          </w:tcPr>
          <w:p w14:paraId="1C418E3F" w14:textId="77777777" w:rsidR="00A9436F" w:rsidRPr="0073210F" w:rsidRDefault="00A9436F" w:rsidP="00D44916">
            <w:pPr>
              <w:spacing w:before="40" w:after="40"/>
              <w:jc w:val="both"/>
            </w:pPr>
            <w:r w:rsidRPr="0073210F">
              <w:t>Počet obhájených prací, které vyučující vedl v období 2013 – 2017: 5 DP.</w:t>
            </w:r>
          </w:p>
        </w:tc>
      </w:tr>
      <w:tr w:rsidR="00A9436F" w14:paraId="6F56EA9C" w14:textId="77777777" w:rsidTr="00A9436F">
        <w:trPr>
          <w:gridBefore w:val="1"/>
          <w:gridAfter w:val="2"/>
          <w:wBefore w:w="64" w:type="dxa"/>
          <w:wAfter w:w="186" w:type="dxa"/>
          <w:cantSplit/>
        </w:trPr>
        <w:tc>
          <w:tcPr>
            <w:tcW w:w="3332" w:type="dxa"/>
            <w:gridSpan w:val="13"/>
            <w:tcBorders>
              <w:top w:val="single" w:sz="12" w:space="0" w:color="auto"/>
            </w:tcBorders>
            <w:shd w:val="clear" w:color="auto" w:fill="F7CAAC"/>
          </w:tcPr>
          <w:p w14:paraId="47A05BD9" w14:textId="77777777" w:rsidR="00A9436F" w:rsidRDefault="00A9436F" w:rsidP="00D44916">
            <w:pPr>
              <w:jc w:val="both"/>
            </w:pPr>
            <w:r>
              <w:rPr>
                <w:b/>
              </w:rPr>
              <w:t xml:space="preserve">Obor habilitačního řízení </w:t>
            </w:r>
          </w:p>
        </w:tc>
        <w:tc>
          <w:tcPr>
            <w:tcW w:w="2244" w:type="dxa"/>
            <w:gridSpan w:val="9"/>
            <w:tcBorders>
              <w:top w:val="single" w:sz="12" w:space="0" w:color="auto"/>
            </w:tcBorders>
            <w:shd w:val="clear" w:color="auto" w:fill="F7CAAC"/>
          </w:tcPr>
          <w:p w14:paraId="6DF065E0" w14:textId="77777777" w:rsidR="00A9436F" w:rsidRDefault="00A9436F" w:rsidP="00D44916">
            <w:pPr>
              <w:jc w:val="both"/>
            </w:pPr>
            <w:r>
              <w:rPr>
                <w:b/>
              </w:rPr>
              <w:t>Rok udělení hodnosti</w:t>
            </w:r>
          </w:p>
        </w:tc>
        <w:tc>
          <w:tcPr>
            <w:tcW w:w="2262" w:type="dxa"/>
            <w:gridSpan w:val="18"/>
            <w:tcBorders>
              <w:top w:val="single" w:sz="12" w:space="0" w:color="auto"/>
              <w:right w:val="single" w:sz="12" w:space="0" w:color="auto"/>
            </w:tcBorders>
            <w:shd w:val="clear" w:color="auto" w:fill="F7CAAC"/>
          </w:tcPr>
          <w:p w14:paraId="3A813E9B" w14:textId="77777777" w:rsidR="00A9436F" w:rsidRDefault="00A9436F" w:rsidP="00D44916">
            <w:pPr>
              <w:jc w:val="both"/>
            </w:pPr>
            <w:r>
              <w:rPr>
                <w:b/>
              </w:rPr>
              <w:t>Řízení konáno na VŠ</w:t>
            </w:r>
          </w:p>
        </w:tc>
        <w:tc>
          <w:tcPr>
            <w:tcW w:w="2047" w:type="dxa"/>
            <w:gridSpan w:val="17"/>
            <w:tcBorders>
              <w:top w:val="single" w:sz="12" w:space="0" w:color="auto"/>
              <w:left w:val="single" w:sz="12" w:space="0" w:color="auto"/>
            </w:tcBorders>
            <w:shd w:val="clear" w:color="auto" w:fill="F7CAAC"/>
          </w:tcPr>
          <w:p w14:paraId="0B4BA072" w14:textId="77777777" w:rsidR="00A9436F" w:rsidRDefault="00A9436F" w:rsidP="00D44916">
            <w:pPr>
              <w:jc w:val="both"/>
              <w:rPr>
                <w:b/>
              </w:rPr>
            </w:pPr>
            <w:r>
              <w:rPr>
                <w:b/>
              </w:rPr>
              <w:t>Ohlasy publikací</w:t>
            </w:r>
          </w:p>
        </w:tc>
      </w:tr>
      <w:tr w:rsidR="00A9436F" w14:paraId="5162277C" w14:textId="77777777" w:rsidTr="00A9436F">
        <w:trPr>
          <w:gridBefore w:val="1"/>
          <w:gridAfter w:val="2"/>
          <w:wBefore w:w="64" w:type="dxa"/>
          <w:wAfter w:w="186" w:type="dxa"/>
          <w:cantSplit/>
        </w:trPr>
        <w:tc>
          <w:tcPr>
            <w:tcW w:w="3332" w:type="dxa"/>
            <w:gridSpan w:val="13"/>
          </w:tcPr>
          <w:p w14:paraId="74736186" w14:textId="77777777" w:rsidR="00A9436F" w:rsidRPr="00BD6692" w:rsidRDefault="00A9436F" w:rsidP="00546C20">
            <w:pPr>
              <w:spacing w:before="20" w:after="20"/>
              <w:jc w:val="both"/>
            </w:pPr>
            <w:r>
              <w:t>Organická chemie</w:t>
            </w:r>
          </w:p>
        </w:tc>
        <w:tc>
          <w:tcPr>
            <w:tcW w:w="2244" w:type="dxa"/>
            <w:gridSpan w:val="9"/>
          </w:tcPr>
          <w:p w14:paraId="09713F74" w14:textId="77777777" w:rsidR="00A9436F" w:rsidRPr="00A004F6" w:rsidRDefault="00A9436F" w:rsidP="00546C20">
            <w:pPr>
              <w:spacing w:before="20" w:after="20"/>
              <w:jc w:val="both"/>
            </w:pPr>
            <w:r>
              <w:t>1997</w:t>
            </w:r>
          </w:p>
        </w:tc>
        <w:tc>
          <w:tcPr>
            <w:tcW w:w="2262" w:type="dxa"/>
            <w:gridSpan w:val="18"/>
            <w:tcBorders>
              <w:right w:val="single" w:sz="12" w:space="0" w:color="auto"/>
            </w:tcBorders>
          </w:tcPr>
          <w:p w14:paraId="589BFCA9" w14:textId="77777777" w:rsidR="00A9436F" w:rsidRPr="00A004F6" w:rsidRDefault="00A9436F" w:rsidP="00546C20">
            <w:pPr>
              <w:spacing w:before="20" w:after="20"/>
              <w:jc w:val="both"/>
            </w:pPr>
            <w:r>
              <w:rPr>
                <w:rFonts w:ascii="TimesNewRomanPSMT" w:eastAsia="Calibri" w:hAnsi="TimesNewRomanPSMT" w:cs="TimesNewRomanPSMT"/>
                <w:lang w:eastAsia="en-US"/>
              </w:rPr>
              <w:t>MU Brno</w:t>
            </w:r>
          </w:p>
        </w:tc>
        <w:tc>
          <w:tcPr>
            <w:tcW w:w="645" w:type="dxa"/>
            <w:gridSpan w:val="9"/>
            <w:tcBorders>
              <w:left w:val="single" w:sz="12" w:space="0" w:color="auto"/>
            </w:tcBorders>
            <w:shd w:val="clear" w:color="auto" w:fill="F7CAAC"/>
          </w:tcPr>
          <w:p w14:paraId="7338D015" w14:textId="77777777" w:rsidR="00A9436F" w:rsidRDefault="00A9436F" w:rsidP="00D44916">
            <w:pPr>
              <w:jc w:val="both"/>
            </w:pPr>
            <w:r>
              <w:rPr>
                <w:b/>
              </w:rPr>
              <w:t>WOS</w:t>
            </w:r>
          </w:p>
        </w:tc>
        <w:tc>
          <w:tcPr>
            <w:tcW w:w="701" w:type="dxa"/>
            <w:gridSpan w:val="6"/>
            <w:shd w:val="clear" w:color="auto" w:fill="F7CAAC"/>
          </w:tcPr>
          <w:p w14:paraId="6593BD06" w14:textId="77777777" w:rsidR="00A9436F" w:rsidRDefault="00A9436F" w:rsidP="00D44916">
            <w:pPr>
              <w:jc w:val="both"/>
              <w:rPr>
                <w:sz w:val="18"/>
              </w:rPr>
            </w:pPr>
            <w:r>
              <w:rPr>
                <w:b/>
                <w:sz w:val="18"/>
              </w:rPr>
              <w:t>Scopus</w:t>
            </w:r>
          </w:p>
        </w:tc>
        <w:tc>
          <w:tcPr>
            <w:tcW w:w="701" w:type="dxa"/>
            <w:gridSpan w:val="2"/>
            <w:shd w:val="clear" w:color="auto" w:fill="F7CAAC"/>
          </w:tcPr>
          <w:p w14:paraId="6FC771B5" w14:textId="77777777" w:rsidR="00A9436F" w:rsidRDefault="00A9436F" w:rsidP="00D44916">
            <w:pPr>
              <w:jc w:val="both"/>
            </w:pPr>
            <w:r>
              <w:rPr>
                <w:b/>
                <w:sz w:val="18"/>
              </w:rPr>
              <w:t>ostatní</w:t>
            </w:r>
          </w:p>
        </w:tc>
      </w:tr>
      <w:tr w:rsidR="00A9436F" w:rsidRPr="00DB5CD3" w14:paraId="190EA994" w14:textId="77777777" w:rsidTr="00A9436F">
        <w:trPr>
          <w:gridBefore w:val="1"/>
          <w:gridAfter w:val="2"/>
          <w:wBefore w:w="64" w:type="dxa"/>
          <w:wAfter w:w="186" w:type="dxa"/>
          <w:cantSplit/>
          <w:trHeight w:val="70"/>
        </w:trPr>
        <w:tc>
          <w:tcPr>
            <w:tcW w:w="3332" w:type="dxa"/>
            <w:gridSpan w:val="13"/>
            <w:shd w:val="clear" w:color="auto" w:fill="F7CAAC"/>
          </w:tcPr>
          <w:p w14:paraId="3D91AE44" w14:textId="77777777" w:rsidR="00A9436F" w:rsidRDefault="00A9436F" w:rsidP="00D44916">
            <w:pPr>
              <w:jc w:val="both"/>
            </w:pPr>
            <w:r>
              <w:rPr>
                <w:b/>
              </w:rPr>
              <w:t>Obor jmenovacího řízení</w:t>
            </w:r>
          </w:p>
        </w:tc>
        <w:tc>
          <w:tcPr>
            <w:tcW w:w="2244" w:type="dxa"/>
            <w:gridSpan w:val="9"/>
            <w:shd w:val="clear" w:color="auto" w:fill="F7CAAC"/>
          </w:tcPr>
          <w:p w14:paraId="18D747F6" w14:textId="77777777" w:rsidR="00A9436F" w:rsidRDefault="00A9436F" w:rsidP="00D44916">
            <w:pPr>
              <w:jc w:val="both"/>
            </w:pPr>
            <w:r>
              <w:rPr>
                <w:b/>
              </w:rPr>
              <w:t>Rok udělení hodnosti</w:t>
            </w:r>
          </w:p>
        </w:tc>
        <w:tc>
          <w:tcPr>
            <w:tcW w:w="2262" w:type="dxa"/>
            <w:gridSpan w:val="18"/>
            <w:tcBorders>
              <w:right w:val="single" w:sz="12" w:space="0" w:color="auto"/>
            </w:tcBorders>
            <w:shd w:val="clear" w:color="auto" w:fill="F7CAAC"/>
          </w:tcPr>
          <w:p w14:paraId="15F0795E" w14:textId="77777777" w:rsidR="00A9436F" w:rsidRDefault="00A9436F" w:rsidP="00D44916">
            <w:pPr>
              <w:jc w:val="both"/>
            </w:pPr>
            <w:r>
              <w:rPr>
                <w:b/>
              </w:rPr>
              <w:t>Řízení konáno na VŠ</w:t>
            </w:r>
          </w:p>
        </w:tc>
        <w:tc>
          <w:tcPr>
            <w:tcW w:w="645" w:type="dxa"/>
            <w:gridSpan w:val="9"/>
            <w:vMerge w:val="restart"/>
            <w:tcBorders>
              <w:left w:val="single" w:sz="12" w:space="0" w:color="auto"/>
            </w:tcBorders>
          </w:tcPr>
          <w:p w14:paraId="456CCC30" w14:textId="77777777" w:rsidR="00A9436F" w:rsidRPr="00DB5CD3" w:rsidRDefault="00A9436F" w:rsidP="00D44916">
            <w:pPr>
              <w:jc w:val="both"/>
              <w:rPr>
                <w:b/>
              </w:rPr>
            </w:pPr>
            <w:r w:rsidRPr="00DB5CD3">
              <w:rPr>
                <w:b/>
              </w:rPr>
              <w:t>182</w:t>
            </w:r>
          </w:p>
        </w:tc>
        <w:tc>
          <w:tcPr>
            <w:tcW w:w="701" w:type="dxa"/>
            <w:gridSpan w:val="6"/>
            <w:vMerge w:val="restart"/>
          </w:tcPr>
          <w:p w14:paraId="79E21A63" w14:textId="77777777" w:rsidR="00A9436F" w:rsidRPr="00DB5CD3" w:rsidRDefault="00A9436F" w:rsidP="00D44916">
            <w:pPr>
              <w:jc w:val="both"/>
              <w:rPr>
                <w:b/>
              </w:rPr>
            </w:pPr>
            <w:r w:rsidRPr="00DB5CD3">
              <w:rPr>
                <w:b/>
              </w:rPr>
              <w:t>156</w:t>
            </w:r>
          </w:p>
        </w:tc>
        <w:tc>
          <w:tcPr>
            <w:tcW w:w="701" w:type="dxa"/>
            <w:gridSpan w:val="2"/>
            <w:vMerge w:val="restart"/>
          </w:tcPr>
          <w:p w14:paraId="721B36B5" w14:textId="77777777" w:rsidR="00A9436F" w:rsidRPr="00DB5CD3" w:rsidRDefault="00A9436F" w:rsidP="00D44916">
            <w:pPr>
              <w:jc w:val="both"/>
              <w:rPr>
                <w:b/>
                <w:sz w:val="18"/>
                <w:szCs w:val="18"/>
              </w:rPr>
            </w:pPr>
            <w:r w:rsidRPr="00DB5CD3">
              <w:rPr>
                <w:b/>
                <w:sz w:val="18"/>
                <w:szCs w:val="18"/>
              </w:rPr>
              <w:t>neevid.</w:t>
            </w:r>
          </w:p>
        </w:tc>
      </w:tr>
      <w:tr w:rsidR="00A9436F" w14:paraId="66B16292" w14:textId="77777777" w:rsidTr="00A9436F">
        <w:trPr>
          <w:gridBefore w:val="1"/>
          <w:gridAfter w:val="2"/>
          <w:wBefore w:w="64" w:type="dxa"/>
          <w:wAfter w:w="186" w:type="dxa"/>
          <w:trHeight w:val="205"/>
        </w:trPr>
        <w:tc>
          <w:tcPr>
            <w:tcW w:w="3332" w:type="dxa"/>
            <w:gridSpan w:val="13"/>
          </w:tcPr>
          <w:p w14:paraId="628C54ED" w14:textId="77777777" w:rsidR="00A9436F" w:rsidRDefault="00A9436F" w:rsidP="00D44916">
            <w:pPr>
              <w:jc w:val="both"/>
            </w:pPr>
            <w:r>
              <w:t>---</w:t>
            </w:r>
          </w:p>
        </w:tc>
        <w:tc>
          <w:tcPr>
            <w:tcW w:w="2244" w:type="dxa"/>
            <w:gridSpan w:val="9"/>
          </w:tcPr>
          <w:p w14:paraId="3CA2F0D9" w14:textId="77777777" w:rsidR="00A9436F" w:rsidRDefault="00A9436F" w:rsidP="00D44916">
            <w:pPr>
              <w:jc w:val="both"/>
            </w:pPr>
            <w:r>
              <w:t>---</w:t>
            </w:r>
          </w:p>
        </w:tc>
        <w:tc>
          <w:tcPr>
            <w:tcW w:w="2262" w:type="dxa"/>
            <w:gridSpan w:val="18"/>
            <w:tcBorders>
              <w:right w:val="single" w:sz="12" w:space="0" w:color="auto"/>
            </w:tcBorders>
          </w:tcPr>
          <w:p w14:paraId="51FE8C1F" w14:textId="77777777" w:rsidR="00A9436F" w:rsidRDefault="00A9436F" w:rsidP="00D44916">
            <w:pPr>
              <w:jc w:val="both"/>
            </w:pPr>
            <w:r>
              <w:t>---</w:t>
            </w:r>
          </w:p>
        </w:tc>
        <w:tc>
          <w:tcPr>
            <w:tcW w:w="645" w:type="dxa"/>
            <w:gridSpan w:val="9"/>
            <w:vMerge/>
            <w:tcBorders>
              <w:left w:val="single" w:sz="12" w:space="0" w:color="auto"/>
            </w:tcBorders>
            <w:vAlign w:val="center"/>
          </w:tcPr>
          <w:p w14:paraId="2D52728E" w14:textId="77777777" w:rsidR="00A9436F" w:rsidRDefault="00A9436F" w:rsidP="00D44916">
            <w:pPr>
              <w:rPr>
                <w:b/>
              </w:rPr>
            </w:pPr>
          </w:p>
        </w:tc>
        <w:tc>
          <w:tcPr>
            <w:tcW w:w="701" w:type="dxa"/>
            <w:gridSpan w:val="6"/>
            <w:vMerge/>
            <w:vAlign w:val="center"/>
          </w:tcPr>
          <w:p w14:paraId="4F017DA3" w14:textId="77777777" w:rsidR="00A9436F" w:rsidRDefault="00A9436F" w:rsidP="00D44916">
            <w:pPr>
              <w:rPr>
                <w:b/>
              </w:rPr>
            </w:pPr>
          </w:p>
        </w:tc>
        <w:tc>
          <w:tcPr>
            <w:tcW w:w="701" w:type="dxa"/>
            <w:gridSpan w:val="2"/>
            <w:vMerge/>
            <w:vAlign w:val="center"/>
          </w:tcPr>
          <w:p w14:paraId="073DBE12" w14:textId="77777777" w:rsidR="00A9436F" w:rsidRDefault="00A9436F" w:rsidP="00D44916">
            <w:pPr>
              <w:rPr>
                <w:b/>
              </w:rPr>
            </w:pPr>
          </w:p>
        </w:tc>
      </w:tr>
      <w:tr w:rsidR="00A9436F" w14:paraId="583531CA" w14:textId="77777777" w:rsidTr="00A9436F">
        <w:trPr>
          <w:gridBefore w:val="1"/>
          <w:gridAfter w:val="2"/>
          <w:wBefore w:w="64" w:type="dxa"/>
          <w:wAfter w:w="186" w:type="dxa"/>
        </w:trPr>
        <w:tc>
          <w:tcPr>
            <w:tcW w:w="9885" w:type="dxa"/>
            <w:gridSpan w:val="57"/>
            <w:shd w:val="clear" w:color="auto" w:fill="F7CAAC"/>
          </w:tcPr>
          <w:p w14:paraId="3E1F776C"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426DF86A" w14:textId="77777777" w:rsidTr="00A9436F">
        <w:trPr>
          <w:gridBefore w:val="1"/>
          <w:gridAfter w:val="2"/>
          <w:wBefore w:w="64" w:type="dxa"/>
          <w:wAfter w:w="186" w:type="dxa"/>
          <w:trHeight w:val="283"/>
        </w:trPr>
        <w:tc>
          <w:tcPr>
            <w:tcW w:w="9885" w:type="dxa"/>
            <w:gridSpan w:val="57"/>
          </w:tcPr>
          <w:p w14:paraId="0BC3FE22" w14:textId="77777777" w:rsidR="00A9436F" w:rsidRPr="0073210F" w:rsidRDefault="00A9436F" w:rsidP="00D44916">
            <w:pPr>
              <w:spacing w:before="40" w:after="80"/>
              <w:jc w:val="both"/>
              <w:rPr>
                <w:bCs/>
              </w:rPr>
            </w:pPr>
            <w:r w:rsidRPr="0073210F">
              <w:rPr>
                <w:bCs/>
                <w:caps/>
              </w:rPr>
              <w:t>de Macedo</w:t>
            </w:r>
            <w:r w:rsidRPr="0073210F">
              <w:rPr>
                <w:bCs/>
              </w:rPr>
              <w:t>, M.B., K</w:t>
            </w:r>
            <w:r w:rsidRPr="0073210F">
              <w:rPr>
                <w:bCs/>
                <w:caps/>
              </w:rPr>
              <w:t>immel,</w:t>
            </w:r>
            <w:r w:rsidRPr="0073210F">
              <w:rPr>
                <w:bCs/>
              </w:rPr>
              <w:t xml:space="preserve"> R., U</w:t>
            </w:r>
            <w:r w:rsidRPr="0073210F">
              <w:rPr>
                <w:bCs/>
                <w:caps/>
              </w:rPr>
              <w:t>rankar</w:t>
            </w:r>
            <w:r w:rsidRPr="0073210F">
              <w:rPr>
                <w:bCs/>
              </w:rPr>
              <w:t>, D., G</w:t>
            </w:r>
            <w:r w:rsidRPr="0073210F">
              <w:rPr>
                <w:bCs/>
                <w:caps/>
              </w:rPr>
              <w:t>azvoda</w:t>
            </w:r>
            <w:r w:rsidRPr="0073210F">
              <w:rPr>
                <w:bCs/>
              </w:rPr>
              <w:t>, M., P</w:t>
            </w:r>
            <w:r w:rsidRPr="0073210F">
              <w:rPr>
                <w:bCs/>
                <w:caps/>
              </w:rPr>
              <w:t>eixoto</w:t>
            </w:r>
            <w:r w:rsidRPr="0073210F">
              <w:rPr>
                <w:bCs/>
              </w:rPr>
              <w:t>, A., C</w:t>
            </w:r>
            <w:r w:rsidRPr="0073210F">
              <w:rPr>
                <w:bCs/>
                <w:caps/>
              </w:rPr>
              <w:t>ools</w:t>
            </w:r>
            <w:r w:rsidRPr="0073210F">
              <w:rPr>
                <w:bCs/>
              </w:rPr>
              <w:t>, F., T</w:t>
            </w:r>
            <w:r w:rsidRPr="0073210F">
              <w:rPr>
                <w:bCs/>
                <w:caps/>
              </w:rPr>
              <w:t>orfs</w:t>
            </w:r>
            <w:r w:rsidRPr="0073210F">
              <w:rPr>
                <w:bCs/>
              </w:rPr>
              <w:t>, E., V</w:t>
            </w:r>
            <w:r w:rsidRPr="0073210F">
              <w:rPr>
                <w:bCs/>
                <w:caps/>
              </w:rPr>
              <w:t>erschaeve</w:t>
            </w:r>
            <w:r w:rsidRPr="0073210F">
              <w:rPr>
                <w:bCs/>
              </w:rPr>
              <w:t>, L., L</w:t>
            </w:r>
            <w:r w:rsidRPr="0073210F">
              <w:rPr>
                <w:bCs/>
                <w:caps/>
              </w:rPr>
              <w:t>ima</w:t>
            </w:r>
            <w:r w:rsidRPr="0073210F">
              <w:rPr>
                <w:bCs/>
              </w:rPr>
              <w:t>, E.S., L</w:t>
            </w:r>
            <w:r w:rsidRPr="0073210F">
              <w:rPr>
                <w:bCs/>
                <w:caps/>
              </w:rPr>
              <w:t>yčka</w:t>
            </w:r>
            <w:r w:rsidRPr="0073210F">
              <w:rPr>
                <w:bCs/>
              </w:rPr>
              <w:t>, A., M</w:t>
            </w:r>
            <w:r w:rsidRPr="0073210F">
              <w:rPr>
                <w:bCs/>
                <w:caps/>
              </w:rPr>
              <w:t>ilićević</w:t>
            </w:r>
            <w:r w:rsidRPr="0073210F">
              <w:rPr>
                <w:bCs/>
              </w:rPr>
              <w:t>, D., K</w:t>
            </w:r>
            <w:r w:rsidRPr="0073210F">
              <w:rPr>
                <w:bCs/>
                <w:caps/>
              </w:rPr>
              <w:t>lásek</w:t>
            </w:r>
            <w:r w:rsidRPr="0073210F">
              <w:rPr>
                <w:bCs/>
              </w:rPr>
              <w:t>, A., C</w:t>
            </w:r>
            <w:r w:rsidRPr="0073210F">
              <w:rPr>
                <w:bCs/>
                <w:caps/>
              </w:rPr>
              <w:t>os</w:t>
            </w:r>
            <w:r w:rsidRPr="0073210F">
              <w:rPr>
                <w:bCs/>
              </w:rPr>
              <w:t xml:space="preserve">, P., </w:t>
            </w:r>
            <w:r w:rsidRPr="0073210F">
              <w:rPr>
                <w:b/>
                <w:bCs/>
              </w:rPr>
              <w:t>K</w:t>
            </w:r>
            <w:r w:rsidRPr="0073210F">
              <w:rPr>
                <w:b/>
                <w:bCs/>
                <w:caps/>
              </w:rPr>
              <w:t>afka</w:t>
            </w:r>
            <w:r w:rsidRPr="0073210F">
              <w:rPr>
                <w:b/>
                <w:bCs/>
              </w:rPr>
              <w:t>, S. (20%)</w:t>
            </w:r>
            <w:r w:rsidRPr="0073210F">
              <w:rPr>
                <w:bCs/>
              </w:rPr>
              <w:t>, K</w:t>
            </w:r>
            <w:r w:rsidRPr="0073210F">
              <w:rPr>
                <w:bCs/>
                <w:caps/>
              </w:rPr>
              <w:t>ošmrlj</w:t>
            </w:r>
            <w:r w:rsidRPr="0073210F">
              <w:rPr>
                <w:bCs/>
              </w:rPr>
              <w:t>, J., C</w:t>
            </w:r>
            <w:r w:rsidRPr="0073210F">
              <w:rPr>
                <w:bCs/>
                <w:caps/>
              </w:rPr>
              <w:t>appoen</w:t>
            </w:r>
            <w:r w:rsidRPr="0073210F">
              <w:rPr>
                <w:bCs/>
              </w:rPr>
              <w:t>, D.: Design, synthesis and antitubercular potency of 4-hydroxyquinolin-2(1</w:t>
            </w:r>
            <w:r w:rsidRPr="0073210F">
              <w:rPr>
                <w:bCs/>
                <w:i/>
              </w:rPr>
              <w:t>H</w:t>
            </w:r>
            <w:r w:rsidRPr="0073210F">
              <w:rPr>
                <w:bCs/>
              </w:rPr>
              <w:t xml:space="preserve">)-ones. </w:t>
            </w:r>
            <w:r w:rsidRPr="0073210F">
              <w:rPr>
                <w:bCs/>
                <w:i/>
              </w:rPr>
              <w:t xml:space="preserve">European Journal of Medicinal Chemistry </w:t>
            </w:r>
            <w:r w:rsidRPr="0073210F">
              <w:rPr>
                <w:bCs/>
              </w:rPr>
              <w:t xml:space="preserve">138, 491-500, </w:t>
            </w:r>
            <w:r w:rsidRPr="0073210F">
              <w:rPr>
                <w:b/>
                <w:bCs/>
              </w:rPr>
              <w:t>2017</w:t>
            </w:r>
            <w:r w:rsidRPr="0073210F">
              <w:rPr>
                <w:bCs/>
              </w:rPr>
              <w:t xml:space="preserve">. ISSN 1768-3254. </w:t>
            </w:r>
          </w:p>
          <w:p w14:paraId="78F91978" w14:textId="77777777" w:rsidR="00A9436F" w:rsidRPr="0073210F" w:rsidRDefault="00A9436F" w:rsidP="00D44916">
            <w:pPr>
              <w:pStyle w:val="Textkomente"/>
              <w:spacing w:after="80"/>
              <w:jc w:val="both"/>
            </w:pPr>
            <w:r w:rsidRPr="0073210F">
              <w:rPr>
                <w:bCs/>
              </w:rPr>
              <w:t>K</w:t>
            </w:r>
            <w:r w:rsidRPr="0073210F">
              <w:rPr>
                <w:bCs/>
                <w:caps/>
              </w:rPr>
              <w:t>řemen</w:t>
            </w:r>
            <w:r w:rsidRPr="0073210F">
              <w:rPr>
                <w:bCs/>
              </w:rPr>
              <w:t>, F., G</w:t>
            </w:r>
            <w:r w:rsidRPr="0073210F">
              <w:rPr>
                <w:bCs/>
                <w:caps/>
              </w:rPr>
              <w:t>azvoda,</w:t>
            </w:r>
            <w:r w:rsidRPr="0073210F">
              <w:rPr>
                <w:bCs/>
              </w:rPr>
              <w:t xml:space="preserve"> M., </w:t>
            </w:r>
            <w:r w:rsidRPr="0073210F">
              <w:rPr>
                <w:b/>
                <w:bCs/>
              </w:rPr>
              <w:t>K</w:t>
            </w:r>
            <w:r w:rsidRPr="0073210F">
              <w:rPr>
                <w:b/>
                <w:bCs/>
                <w:caps/>
              </w:rPr>
              <w:t>afka,</w:t>
            </w:r>
            <w:r w:rsidRPr="0073210F">
              <w:rPr>
                <w:b/>
                <w:bCs/>
              </w:rPr>
              <w:t xml:space="preserve"> S. (30%)</w:t>
            </w:r>
            <w:r w:rsidRPr="0073210F">
              <w:rPr>
                <w:bCs/>
              </w:rPr>
              <w:t>, P</w:t>
            </w:r>
            <w:r w:rsidRPr="0073210F">
              <w:rPr>
                <w:bCs/>
                <w:caps/>
              </w:rPr>
              <w:t>roisl,</w:t>
            </w:r>
            <w:r w:rsidRPr="0073210F">
              <w:rPr>
                <w:bCs/>
              </w:rPr>
              <w:t xml:space="preserve"> K., S</w:t>
            </w:r>
            <w:r w:rsidRPr="0073210F">
              <w:rPr>
                <w:bCs/>
                <w:caps/>
              </w:rPr>
              <w:t>rholcová,</w:t>
            </w:r>
            <w:r w:rsidRPr="0073210F">
              <w:rPr>
                <w:bCs/>
              </w:rPr>
              <w:t xml:space="preserve"> A., K</w:t>
            </w:r>
            <w:r w:rsidRPr="0073210F">
              <w:rPr>
                <w:bCs/>
                <w:caps/>
              </w:rPr>
              <w:t>lásek</w:t>
            </w:r>
            <w:r w:rsidRPr="0073210F">
              <w:rPr>
                <w:bCs/>
              </w:rPr>
              <w:t>, A., U</w:t>
            </w:r>
            <w:r w:rsidRPr="0073210F">
              <w:rPr>
                <w:bCs/>
                <w:caps/>
              </w:rPr>
              <w:t>rankar</w:t>
            </w:r>
            <w:r w:rsidRPr="0073210F">
              <w:rPr>
                <w:bCs/>
              </w:rPr>
              <w:t>, D., K</w:t>
            </w:r>
            <w:r w:rsidRPr="0073210F">
              <w:rPr>
                <w:bCs/>
                <w:caps/>
              </w:rPr>
              <w:t>ošmrlj</w:t>
            </w:r>
            <w:r w:rsidRPr="0073210F">
              <w:rPr>
                <w:bCs/>
              </w:rPr>
              <w:t xml:space="preserve">, J.: Synthesis of 1,4-benzodiazepine-2,5-diones by base promoted ring expansion of 3-aminoquinoline-2,4-diones. </w:t>
            </w:r>
            <w:r w:rsidRPr="0073210F">
              <w:rPr>
                <w:bCs/>
                <w:i/>
              </w:rPr>
              <w:t xml:space="preserve">Journal of Organic Chemistry </w:t>
            </w:r>
            <w:r w:rsidRPr="0073210F">
              <w:rPr>
                <w:bCs/>
              </w:rPr>
              <w:t xml:space="preserve">82, 715-722, </w:t>
            </w:r>
            <w:r w:rsidRPr="0073210F">
              <w:rPr>
                <w:b/>
                <w:bCs/>
              </w:rPr>
              <w:t>2017</w:t>
            </w:r>
            <w:r w:rsidRPr="0073210F">
              <w:rPr>
                <w:bCs/>
              </w:rPr>
              <w:t xml:space="preserve">. ISSN 0022-3263. </w:t>
            </w:r>
          </w:p>
          <w:p w14:paraId="0752F680" w14:textId="77777777" w:rsidR="00A9436F" w:rsidRPr="0073210F" w:rsidRDefault="00A9436F" w:rsidP="00D44916">
            <w:pPr>
              <w:spacing w:before="40" w:after="80"/>
              <w:jc w:val="both"/>
              <w:rPr>
                <w:b/>
                <w:bCs/>
              </w:rPr>
            </w:pPr>
            <w:r w:rsidRPr="0073210F">
              <w:rPr>
                <w:bCs/>
              </w:rPr>
              <w:t>P</w:t>
            </w:r>
            <w:r w:rsidRPr="0073210F">
              <w:rPr>
                <w:bCs/>
                <w:caps/>
              </w:rPr>
              <w:t>roisl</w:t>
            </w:r>
            <w:r w:rsidRPr="0073210F">
              <w:rPr>
                <w:bCs/>
              </w:rPr>
              <w:t xml:space="preserve">, K., </w:t>
            </w:r>
            <w:r w:rsidRPr="0073210F">
              <w:rPr>
                <w:b/>
                <w:bCs/>
              </w:rPr>
              <w:t>K</w:t>
            </w:r>
            <w:r w:rsidRPr="0073210F">
              <w:rPr>
                <w:b/>
                <w:bCs/>
                <w:caps/>
              </w:rPr>
              <w:t>afka</w:t>
            </w:r>
            <w:r w:rsidRPr="0073210F">
              <w:rPr>
                <w:b/>
                <w:bCs/>
              </w:rPr>
              <w:t>, S. (60%)</w:t>
            </w:r>
            <w:r w:rsidRPr="0073210F">
              <w:rPr>
                <w:bCs/>
              </w:rPr>
              <w:t>, U</w:t>
            </w:r>
            <w:r w:rsidRPr="0073210F">
              <w:rPr>
                <w:bCs/>
                <w:caps/>
              </w:rPr>
              <w:t>rankar</w:t>
            </w:r>
            <w:r w:rsidRPr="0073210F">
              <w:rPr>
                <w:bCs/>
              </w:rPr>
              <w:t>, D., G</w:t>
            </w:r>
            <w:r w:rsidRPr="0073210F">
              <w:rPr>
                <w:bCs/>
                <w:caps/>
              </w:rPr>
              <w:t>azvoda</w:t>
            </w:r>
            <w:r w:rsidRPr="0073210F">
              <w:rPr>
                <w:bCs/>
              </w:rPr>
              <w:t>, M., K</w:t>
            </w:r>
            <w:r w:rsidRPr="0073210F">
              <w:rPr>
                <w:bCs/>
                <w:caps/>
              </w:rPr>
              <w:t>immel</w:t>
            </w:r>
            <w:r w:rsidRPr="0073210F">
              <w:rPr>
                <w:bCs/>
              </w:rPr>
              <w:t>, R., K</w:t>
            </w:r>
            <w:r w:rsidRPr="0073210F">
              <w:rPr>
                <w:bCs/>
                <w:caps/>
              </w:rPr>
              <w:t>ošmrlj</w:t>
            </w:r>
            <w:r w:rsidRPr="0073210F">
              <w:rPr>
                <w:bCs/>
              </w:rPr>
              <w:t xml:space="preserve">, J.: Fischer indolization of </w:t>
            </w:r>
            <w:r w:rsidRPr="0073210F">
              <w:rPr>
                <w:bCs/>
                <w:i/>
              </w:rPr>
              <w:t>N</w:t>
            </w:r>
            <w:r w:rsidRPr="0073210F">
              <w:rPr>
                <w:bCs/>
              </w:rPr>
              <w:t xml:space="preserve">-(α-ketoacyl)anthranilic acids into 2-(indol-2-carboxamido)benzoic acids and 2-indolyl-3,1-benzoxazin-4-ones and their NMR study. </w:t>
            </w:r>
            <w:r w:rsidRPr="0073210F">
              <w:rPr>
                <w:bCs/>
                <w:i/>
              </w:rPr>
              <w:t xml:space="preserve">Organic and Biomolecular Chemistry </w:t>
            </w:r>
            <w:r w:rsidRPr="0073210F">
              <w:rPr>
                <w:bCs/>
              </w:rPr>
              <w:t>12,</w:t>
            </w:r>
            <w:r w:rsidRPr="0073210F">
              <w:rPr>
                <w:b/>
                <w:bCs/>
              </w:rPr>
              <w:t xml:space="preserve"> </w:t>
            </w:r>
            <w:r w:rsidRPr="0073210F">
              <w:rPr>
                <w:bCs/>
              </w:rPr>
              <w:t xml:space="preserve">9650-9664, </w:t>
            </w:r>
            <w:r w:rsidRPr="0073210F">
              <w:rPr>
                <w:b/>
                <w:bCs/>
              </w:rPr>
              <w:t>2014</w:t>
            </w:r>
            <w:r w:rsidRPr="0073210F">
              <w:rPr>
                <w:bCs/>
              </w:rPr>
              <w:t xml:space="preserve">. ISSN 1477-0520. </w:t>
            </w:r>
          </w:p>
          <w:p w14:paraId="14C7412D" w14:textId="77777777" w:rsidR="00A9436F" w:rsidRPr="0073210F" w:rsidRDefault="00A9436F" w:rsidP="00D44916">
            <w:pPr>
              <w:spacing w:after="80"/>
              <w:jc w:val="both"/>
            </w:pPr>
            <w:r w:rsidRPr="0073210F">
              <w:rPr>
                <w:b/>
                <w:bCs/>
              </w:rPr>
              <w:t>K</w:t>
            </w:r>
            <w:r w:rsidRPr="0073210F">
              <w:rPr>
                <w:b/>
                <w:bCs/>
                <w:caps/>
              </w:rPr>
              <w:t>afka</w:t>
            </w:r>
            <w:r w:rsidRPr="0073210F">
              <w:rPr>
                <w:b/>
                <w:bCs/>
              </w:rPr>
              <w:t>, S. (60%)</w:t>
            </w:r>
            <w:r w:rsidRPr="0073210F">
              <w:t>, P</w:t>
            </w:r>
            <w:r w:rsidRPr="0073210F">
              <w:rPr>
                <w:caps/>
              </w:rPr>
              <w:t>roisl</w:t>
            </w:r>
            <w:r w:rsidRPr="0073210F">
              <w:t>, K., K</w:t>
            </w:r>
            <w:r w:rsidRPr="0073210F">
              <w:rPr>
                <w:caps/>
              </w:rPr>
              <w:t>ašpárková</w:t>
            </w:r>
            <w:r w:rsidRPr="0073210F">
              <w:t>, V., U</w:t>
            </w:r>
            <w:r w:rsidRPr="0073210F">
              <w:rPr>
                <w:caps/>
              </w:rPr>
              <w:t>rankar</w:t>
            </w:r>
            <w:r w:rsidRPr="0073210F">
              <w:t>, D., K</w:t>
            </w:r>
            <w:r w:rsidRPr="0073210F">
              <w:rPr>
                <w:caps/>
              </w:rPr>
              <w:t>immel</w:t>
            </w:r>
            <w:r w:rsidRPr="0073210F">
              <w:t>, R., K</w:t>
            </w:r>
            <w:r w:rsidRPr="0073210F">
              <w:rPr>
                <w:caps/>
              </w:rPr>
              <w:t>ošmrlj</w:t>
            </w:r>
            <w:r w:rsidRPr="0073210F">
              <w:t>, J.: Oxidative ring opening of 3-hydroxyquinoline-2,4(1</w:t>
            </w:r>
            <w:r w:rsidRPr="0073210F">
              <w:rPr>
                <w:i/>
                <w:iCs/>
              </w:rPr>
              <w:t>H</w:t>
            </w:r>
            <w:r w:rsidRPr="0073210F">
              <w:t>,3</w:t>
            </w:r>
            <w:r w:rsidRPr="0073210F">
              <w:rPr>
                <w:i/>
                <w:iCs/>
              </w:rPr>
              <w:t>H</w:t>
            </w:r>
            <w:r w:rsidRPr="0073210F">
              <w:t xml:space="preserve">)-diones into </w:t>
            </w:r>
            <w:r w:rsidRPr="0073210F">
              <w:rPr>
                <w:i/>
                <w:iCs/>
              </w:rPr>
              <w:t>N</w:t>
            </w:r>
            <w:r w:rsidRPr="0073210F">
              <w:t xml:space="preserve">-(α-ketoacyl)anthranilic acids. </w:t>
            </w:r>
            <w:r w:rsidRPr="0073210F">
              <w:rPr>
                <w:i/>
              </w:rPr>
              <w:t>Tetrahedron</w:t>
            </w:r>
            <w:r w:rsidRPr="0073210F">
              <w:t xml:space="preserve"> 69, 10826-10835, </w:t>
            </w:r>
            <w:r w:rsidRPr="0073210F">
              <w:rPr>
                <w:b/>
                <w:bCs/>
              </w:rPr>
              <w:t>2013</w:t>
            </w:r>
            <w:r w:rsidRPr="0073210F">
              <w:t xml:space="preserve">. ISSN 0040-4020. </w:t>
            </w:r>
          </w:p>
          <w:p w14:paraId="3B1C296C" w14:textId="77777777" w:rsidR="00A9436F" w:rsidRDefault="00A9436F" w:rsidP="00D44916">
            <w:pPr>
              <w:jc w:val="both"/>
              <w:rPr>
                <w:b/>
              </w:rPr>
            </w:pPr>
            <w:r w:rsidRPr="0073210F">
              <w:rPr>
                <w:caps/>
                <w:color w:val="000000"/>
              </w:rPr>
              <w:t xml:space="preserve">Proisl, K., </w:t>
            </w:r>
            <w:r w:rsidRPr="0073210F">
              <w:rPr>
                <w:b/>
                <w:caps/>
                <w:color w:val="000000"/>
              </w:rPr>
              <w:t>Kafka,</w:t>
            </w:r>
            <w:r w:rsidRPr="0073210F">
              <w:rPr>
                <w:b/>
                <w:color w:val="000000"/>
              </w:rPr>
              <w:t xml:space="preserve"> S. (50%)</w:t>
            </w:r>
            <w:r w:rsidRPr="0073210F">
              <w:rPr>
                <w:b/>
                <w:vanish/>
                <w:color w:val="000000"/>
              </w:rPr>
              <w:t xml:space="preserve"> (50%)</w:t>
            </w:r>
            <w:r w:rsidRPr="0073210F">
              <w:rPr>
                <w:color w:val="000000"/>
              </w:rPr>
              <w:t>:</w:t>
            </w:r>
            <w:r w:rsidRPr="0073210F">
              <w:t xml:space="preserve"> Preparation and potential application of 2-(indol-2-yl)-3,1-benzoxazin-4-ones. </w:t>
            </w:r>
            <w:r w:rsidRPr="0073210F">
              <w:rPr>
                <w:i/>
                <w:color w:val="000000"/>
              </w:rPr>
              <w:t>Plasty a Kaucuk</w:t>
            </w:r>
            <w:r w:rsidRPr="0073210F">
              <w:rPr>
                <w:color w:val="000000"/>
              </w:rPr>
              <w:t xml:space="preserve"> </w:t>
            </w:r>
            <w:r w:rsidRPr="0073210F">
              <w:t xml:space="preserve">49, 42-47, </w:t>
            </w:r>
            <w:r w:rsidRPr="0073210F">
              <w:rPr>
                <w:b/>
              </w:rPr>
              <w:t>2012</w:t>
            </w:r>
            <w:r w:rsidRPr="0073210F">
              <w:t>. ISSN 0322-7340.</w:t>
            </w:r>
            <w:r w:rsidRPr="0088751D">
              <w:rPr>
                <w:sz w:val="19"/>
                <w:szCs w:val="19"/>
              </w:rPr>
              <w:t xml:space="preserve"> </w:t>
            </w:r>
          </w:p>
        </w:tc>
      </w:tr>
      <w:tr w:rsidR="00A9436F" w14:paraId="180A95B5" w14:textId="77777777" w:rsidTr="00A9436F">
        <w:trPr>
          <w:gridBefore w:val="1"/>
          <w:gridAfter w:val="2"/>
          <w:wBefore w:w="64" w:type="dxa"/>
          <w:wAfter w:w="186" w:type="dxa"/>
          <w:trHeight w:val="218"/>
        </w:trPr>
        <w:tc>
          <w:tcPr>
            <w:tcW w:w="9885" w:type="dxa"/>
            <w:gridSpan w:val="57"/>
            <w:shd w:val="clear" w:color="auto" w:fill="F7CAAC"/>
          </w:tcPr>
          <w:p w14:paraId="0FDFCEBB" w14:textId="77777777" w:rsidR="00A9436F" w:rsidRDefault="00A9436F" w:rsidP="00D44916">
            <w:pPr>
              <w:rPr>
                <w:b/>
              </w:rPr>
            </w:pPr>
            <w:r>
              <w:rPr>
                <w:b/>
              </w:rPr>
              <w:t>Působení v zahraničí</w:t>
            </w:r>
          </w:p>
        </w:tc>
      </w:tr>
      <w:tr w:rsidR="00A9436F" w14:paraId="270D4D6B" w14:textId="77777777" w:rsidTr="00A9436F">
        <w:trPr>
          <w:gridBefore w:val="1"/>
          <w:gridAfter w:val="2"/>
          <w:wBefore w:w="64" w:type="dxa"/>
          <w:wAfter w:w="186" w:type="dxa"/>
          <w:trHeight w:val="328"/>
        </w:trPr>
        <w:tc>
          <w:tcPr>
            <w:tcW w:w="9885" w:type="dxa"/>
            <w:gridSpan w:val="57"/>
          </w:tcPr>
          <w:p w14:paraId="691DF5F3" w14:textId="77777777" w:rsidR="00A9436F" w:rsidRPr="0073210F" w:rsidRDefault="00A9436F" w:rsidP="00D44916">
            <w:pPr>
              <w:pStyle w:val="Publ1"/>
              <w:spacing w:before="40" w:line="240" w:lineRule="auto"/>
              <w:rPr>
                <w:sz w:val="20"/>
              </w:rPr>
            </w:pPr>
            <w:r w:rsidRPr="0073210F">
              <w:rPr>
                <w:sz w:val="20"/>
              </w:rPr>
              <w:t>10/1985 – 02/1986: SFRJ, Univerzita v Ljubljaně, Slovinsko, post-doc, výzkumný pracovník (4 měsíce)</w:t>
            </w:r>
          </w:p>
          <w:p w14:paraId="3D716A22" w14:textId="77777777" w:rsidR="00A9436F" w:rsidRPr="0073210F" w:rsidRDefault="00A9436F" w:rsidP="00D44916">
            <w:pPr>
              <w:pStyle w:val="Publ1"/>
              <w:spacing w:before="0" w:line="240" w:lineRule="auto"/>
              <w:rPr>
                <w:sz w:val="20"/>
              </w:rPr>
            </w:pPr>
            <w:r w:rsidRPr="0073210F">
              <w:rPr>
                <w:sz w:val="20"/>
              </w:rPr>
              <w:t>10/1991 – 07/1993: Univerzita v Grazu, Rakousko, post-doc, výzkumný pracovník (11 měsíců)</w:t>
            </w:r>
          </w:p>
          <w:p w14:paraId="430161AF" w14:textId="77777777" w:rsidR="00A9436F" w:rsidRDefault="00A9436F" w:rsidP="00D44916">
            <w:pPr>
              <w:tabs>
                <w:tab w:val="left" w:pos="1494"/>
              </w:tabs>
              <w:spacing w:after="40"/>
              <w:rPr>
                <w:b/>
              </w:rPr>
            </w:pPr>
            <w:r w:rsidRPr="0073210F">
              <w:t>09/1996 – 11/1996: Univerzita v Ljubljaně, Slovinsko, výzkumný pracovník (3 měsíce)</w:t>
            </w:r>
            <w:r w:rsidRPr="00455534">
              <w:rPr>
                <w:sz w:val="22"/>
                <w:szCs w:val="22"/>
              </w:rPr>
              <w:t xml:space="preserve"> </w:t>
            </w:r>
          </w:p>
        </w:tc>
      </w:tr>
      <w:tr w:rsidR="00A9436F" w14:paraId="0DCECAE2" w14:textId="77777777" w:rsidTr="00A9436F">
        <w:trPr>
          <w:gridBefore w:val="1"/>
          <w:gridAfter w:val="2"/>
          <w:wBefore w:w="64" w:type="dxa"/>
          <w:wAfter w:w="186" w:type="dxa"/>
          <w:cantSplit/>
          <w:trHeight w:val="470"/>
        </w:trPr>
        <w:tc>
          <w:tcPr>
            <w:tcW w:w="2501" w:type="dxa"/>
            <w:gridSpan w:val="4"/>
            <w:shd w:val="clear" w:color="auto" w:fill="F7CAAC"/>
          </w:tcPr>
          <w:p w14:paraId="445FC95A" w14:textId="77777777" w:rsidR="00A9436F" w:rsidRDefault="00A9436F" w:rsidP="00D44916">
            <w:pPr>
              <w:jc w:val="both"/>
              <w:rPr>
                <w:b/>
              </w:rPr>
            </w:pPr>
            <w:r>
              <w:rPr>
                <w:b/>
              </w:rPr>
              <w:t xml:space="preserve">Podpis </w:t>
            </w:r>
          </w:p>
        </w:tc>
        <w:tc>
          <w:tcPr>
            <w:tcW w:w="4541" w:type="dxa"/>
            <w:gridSpan w:val="27"/>
          </w:tcPr>
          <w:p w14:paraId="29BC667A" w14:textId="77777777" w:rsidR="00A9436F" w:rsidRDefault="00A9436F" w:rsidP="00D44916">
            <w:pPr>
              <w:jc w:val="both"/>
            </w:pPr>
          </w:p>
        </w:tc>
        <w:tc>
          <w:tcPr>
            <w:tcW w:w="796" w:type="dxa"/>
            <w:gridSpan w:val="9"/>
            <w:shd w:val="clear" w:color="auto" w:fill="F7CAAC"/>
          </w:tcPr>
          <w:p w14:paraId="3BB4158F" w14:textId="77777777" w:rsidR="00A9436F" w:rsidRDefault="00A9436F" w:rsidP="00D44916">
            <w:pPr>
              <w:jc w:val="both"/>
            </w:pPr>
            <w:r>
              <w:rPr>
                <w:b/>
              </w:rPr>
              <w:t>datum</w:t>
            </w:r>
          </w:p>
        </w:tc>
        <w:tc>
          <w:tcPr>
            <w:tcW w:w="2047" w:type="dxa"/>
            <w:gridSpan w:val="17"/>
          </w:tcPr>
          <w:p w14:paraId="06ABF47B" w14:textId="77777777" w:rsidR="00A9436F" w:rsidRDefault="00A9436F" w:rsidP="00D44916">
            <w:pPr>
              <w:jc w:val="both"/>
            </w:pPr>
          </w:p>
        </w:tc>
      </w:tr>
      <w:tr w:rsidR="00A9436F" w14:paraId="5A664161" w14:textId="77777777" w:rsidTr="00A9436F">
        <w:trPr>
          <w:gridAfter w:val="3"/>
          <w:wAfter w:w="253" w:type="dxa"/>
        </w:trPr>
        <w:tc>
          <w:tcPr>
            <w:tcW w:w="9882" w:type="dxa"/>
            <w:gridSpan w:val="57"/>
            <w:tcBorders>
              <w:bottom w:val="double" w:sz="4" w:space="0" w:color="auto"/>
            </w:tcBorders>
            <w:shd w:val="clear" w:color="auto" w:fill="BDD6EE"/>
          </w:tcPr>
          <w:p w14:paraId="69CC36FC" w14:textId="77777777" w:rsidR="00A9436F" w:rsidRDefault="00A9436F" w:rsidP="00D44916">
            <w:pPr>
              <w:jc w:val="both"/>
              <w:rPr>
                <w:b/>
                <w:sz w:val="28"/>
              </w:rPr>
            </w:pPr>
            <w:r>
              <w:lastRenderedPageBreak/>
              <w:br w:type="page"/>
            </w:r>
            <w:r>
              <w:br w:type="page"/>
            </w:r>
            <w:r>
              <w:rPr>
                <w:b/>
                <w:sz w:val="28"/>
              </w:rPr>
              <w:t>C-I – Personální zabezpečení</w:t>
            </w:r>
          </w:p>
        </w:tc>
      </w:tr>
      <w:tr w:rsidR="00A9436F" w14:paraId="1703CCC2" w14:textId="77777777" w:rsidTr="00A9436F">
        <w:trPr>
          <w:gridAfter w:val="3"/>
          <w:wAfter w:w="253" w:type="dxa"/>
        </w:trPr>
        <w:tc>
          <w:tcPr>
            <w:tcW w:w="2475" w:type="dxa"/>
            <w:gridSpan w:val="3"/>
            <w:tcBorders>
              <w:top w:val="double" w:sz="4" w:space="0" w:color="auto"/>
            </w:tcBorders>
            <w:shd w:val="clear" w:color="auto" w:fill="F7CAAC"/>
          </w:tcPr>
          <w:p w14:paraId="1FE70C4B" w14:textId="77777777" w:rsidR="00A9436F" w:rsidRDefault="00A9436F" w:rsidP="00D44916">
            <w:pPr>
              <w:jc w:val="both"/>
              <w:rPr>
                <w:b/>
              </w:rPr>
            </w:pPr>
            <w:r>
              <w:rPr>
                <w:b/>
              </w:rPr>
              <w:t>Vysoká škola</w:t>
            </w:r>
          </w:p>
        </w:tc>
        <w:tc>
          <w:tcPr>
            <w:tcW w:w="7407" w:type="dxa"/>
            <w:gridSpan w:val="54"/>
          </w:tcPr>
          <w:p w14:paraId="7DCF5BDB" w14:textId="77777777" w:rsidR="00A9436F" w:rsidRPr="00A405B4" w:rsidRDefault="00A9436F" w:rsidP="00D44916">
            <w:pPr>
              <w:jc w:val="both"/>
            </w:pPr>
            <w:r w:rsidRPr="00A405B4">
              <w:t>Univerzita Tomáše Bati ve Zlíně</w:t>
            </w:r>
          </w:p>
        </w:tc>
      </w:tr>
      <w:tr w:rsidR="00A9436F" w14:paraId="44FA5145" w14:textId="77777777" w:rsidTr="00A9436F">
        <w:trPr>
          <w:gridAfter w:val="3"/>
          <w:wAfter w:w="253" w:type="dxa"/>
        </w:trPr>
        <w:tc>
          <w:tcPr>
            <w:tcW w:w="2475" w:type="dxa"/>
            <w:gridSpan w:val="3"/>
            <w:shd w:val="clear" w:color="auto" w:fill="F7CAAC"/>
          </w:tcPr>
          <w:p w14:paraId="07D2ED0C" w14:textId="77777777" w:rsidR="00A9436F" w:rsidRDefault="00A9436F" w:rsidP="00D44916">
            <w:pPr>
              <w:jc w:val="both"/>
              <w:rPr>
                <w:b/>
              </w:rPr>
            </w:pPr>
            <w:r>
              <w:rPr>
                <w:b/>
              </w:rPr>
              <w:t>Součást vysoké školy</w:t>
            </w:r>
          </w:p>
        </w:tc>
        <w:tc>
          <w:tcPr>
            <w:tcW w:w="7407" w:type="dxa"/>
            <w:gridSpan w:val="54"/>
          </w:tcPr>
          <w:p w14:paraId="41DC8C2C" w14:textId="77777777" w:rsidR="00A9436F" w:rsidRPr="00A405B4" w:rsidRDefault="00A9436F" w:rsidP="00D44916">
            <w:pPr>
              <w:jc w:val="both"/>
            </w:pPr>
            <w:r w:rsidRPr="00A405B4">
              <w:t>Fakulta technologická</w:t>
            </w:r>
          </w:p>
        </w:tc>
      </w:tr>
      <w:tr w:rsidR="00A9436F" w14:paraId="5C7D020C" w14:textId="77777777" w:rsidTr="00A9436F">
        <w:trPr>
          <w:gridAfter w:val="3"/>
          <w:wAfter w:w="253" w:type="dxa"/>
        </w:trPr>
        <w:tc>
          <w:tcPr>
            <w:tcW w:w="2475" w:type="dxa"/>
            <w:gridSpan w:val="3"/>
            <w:shd w:val="clear" w:color="auto" w:fill="F7CAAC"/>
          </w:tcPr>
          <w:p w14:paraId="520CA360" w14:textId="77777777" w:rsidR="00A9436F" w:rsidRPr="00BB6DB0" w:rsidRDefault="00A9436F" w:rsidP="00D44916">
            <w:pPr>
              <w:jc w:val="both"/>
              <w:rPr>
                <w:b/>
                <w:sz w:val="19"/>
                <w:szCs w:val="19"/>
              </w:rPr>
            </w:pPr>
            <w:r w:rsidRPr="00BB6DB0">
              <w:rPr>
                <w:b/>
                <w:sz w:val="19"/>
                <w:szCs w:val="19"/>
              </w:rPr>
              <w:t>Název studijního programu</w:t>
            </w:r>
          </w:p>
        </w:tc>
        <w:tc>
          <w:tcPr>
            <w:tcW w:w="7407" w:type="dxa"/>
            <w:gridSpan w:val="54"/>
          </w:tcPr>
          <w:p w14:paraId="49E47583" w14:textId="77777777" w:rsidR="00A9436F" w:rsidRDefault="00A9436F" w:rsidP="00D44916">
            <w:pPr>
              <w:jc w:val="both"/>
            </w:pPr>
            <w:r>
              <w:t>Chemie potravin a bioaktivních látek</w:t>
            </w:r>
          </w:p>
        </w:tc>
      </w:tr>
      <w:tr w:rsidR="00A9436F" w14:paraId="7D2C08F8" w14:textId="77777777" w:rsidTr="00A9436F">
        <w:trPr>
          <w:gridAfter w:val="3"/>
          <w:wAfter w:w="253" w:type="dxa"/>
        </w:trPr>
        <w:tc>
          <w:tcPr>
            <w:tcW w:w="2475" w:type="dxa"/>
            <w:gridSpan w:val="3"/>
            <w:shd w:val="clear" w:color="auto" w:fill="F7CAAC"/>
          </w:tcPr>
          <w:p w14:paraId="42C46FEF" w14:textId="77777777" w:rsidR="00A9436F" w:rsidRDefault="00A9436F" w:rsidP="00D44916">
            <w:pPr>
              <w:jc w:val="both"/>
              <w:rPr>
                <w:b/>
              </w:rPr>
            </w:pPr>
            <w:r>
              <w:rPr>
                <w:b/>
              </w:rPr>
              <w:t>Jméno a příjmení</w:t>
            </w:r>
          </w:p>
        </w:tc>
        <w:tc>
          <w:tcPr>
            <w:tcW w:w="4555" w:type="dxa"/>
            <w:gridSpan w:val="28"/>
          </w:tcPr>
          <w:p w14:paraId="0506FB0B" w14:textId="77777777" w:rsidR="00A9436F" w:rsidRPr="00293D5D" w:rsidRDefault="00A9436F" w:rsidP="00D44916">
            <w:pPr>
              <w:jc w:val="both"/>
              <w:rPr>
                <w:b/>
              </w:rPr>
            </w:pPr>
            <w:bookmarkStart w:id="60" w:name="Lapčík"/>
            <w:bookmarkEnd w:id="60"/>
            <w:r w:rsidRPr="00293D5D">
              <w:rPr>
                <w:b/>
              </w:rPr>
              <w:t>Lubomír Lapčík</w:t>
            </w:r>
          </w:p>
        </w:tc>
        <w:tc>
          <w:tcPr>
            <w:tcW w:w="718" w:type="dxa"/>
            <w:gridSpan w:val="7"/>
            <w:shd w:val="clear" w:color="auto" w:fill="F7CAAC"/>
          </w:tcPr>
          <w:p w14:paraId="77D998F4" w14:textId="77777777" w:rsidR="00A9436F" w:rsidRDefault="00A9436F" w:rsidP="00D44916">
            <w:pPr>
              <w:jc w:val="both"/>
              <w:rPr>
                <w:b/>
              </w:rPr>
            </w:pPr>
            <w:r>
              <w:rPr>
                <w:b/>
              </w:rPr>
              <w:t>Tituly</w:t>
            </w:r>
          </w:p>
        </w:tc>
        <w:tc>
          <w:tcPr>
            <w:tcW w:w="2134" w:type="dxa"/>
            <w:gridSpan w:val="19"/>
          </w:tcPr>
          <w:p w14:paraId="71CDBF2D" w14:textId="77777777" w:rsidR="00A9436F" w:rsidRDefault="00A9436F" w:rsidP="00D44916">
            <w:pPr>
              <w:jc w:val="both"/>
            </w:pPr>
            <w:r>
              <w:t xml:space="preserve">prof. Ing., </w:t>
            </w:r>
            <w:r w:rsidRPr="009E461F">
              <w:t>CSc.</w:t>
            </w:r>
            <w:r>
              <w:t xml:space="preserve"> </w:t>
            </w:r>
          </w:p>
        </w:tc>
      </w:tr>
      <w:tr w:rsidR="00A9436F" w14:paraId="7234054F" w14:textId="77777777" w:rsidTr="00A9436F">
        <w:trPr>
          <w:gridAfter w:val="3"/>
          <w:wAfter w:w="253" w:type="dxa"/>
        </w:trPr>
        <w:tc>
          <w:tcPr>
            <w:tcW w:w="2475" w:type="dxa"/>
            <w:gridSpan w:val="3"/>
            <w:shd w:val="clear" w:color="auto" w:fill="F7CAAC"/>
          </w:tcPr>
          <w:p w14:paraId="1D611A64" w14:textId="77777777" w:rsidR="00A9436F" w:rsidRDefault="00A9436F" w:rsidP="00D44916">
            <w:pPr>
              <w:jc w:val="both"/>
              <w:rPr>
                <w:b/>
              </w:rPr>
            </w:pPr>
            <w:r>
              <w:rPr>
                <w:b/>
              </w:rPr>
              <w:t>Rok narození</w:t>
            </w:r>
          </w:p>
        </w:tc>
        <w:tc>
          <w:tcPr>
            <w:tcW w:w="844" w:type="dxa"/>
            <w:gridSpan w:val="10"/>
          </w:tcPr>
          <w:p w14:paraId="313E3164" w14:textId="77777777" w:rsidR="00A9436F" w:rsidRDefault="00A9436F" w:rsidP="00D44916">
            <w:pPr>
              <w:jc w:val="both"/>
            </w:pPr>
            <w:r>
              <w:t>1963</w:t>
            </w:r>
          </w:p>
        </w:tc>
        <w:tc>
          <w:tcPr>
            <w:tcW w:w="1719" w:type="dxa"/>
            <w:gridSpan w:val="4"/>
            <w:shd w:val="clear" w:color="auto" w:fill="F7CAAC"/>
          </w:tcPr>
          <w:p w14:paraId="39F9929C" w14:textId="77777777" w:rsidR="00A9436F" w:rsidRDefault="00A9436F" w:rsidP="00D44916">
            <w:pPr>
              <w:jc w:val="both"/>
              <w:rPr>
                <w:b/>
              </w:rPr>
            </w:pPr>
            <w:r>
              <w:rPr>
                <w:b/>
              </w:rPr>
              <w:t>typ vztahu k VŠ</w:t>
            </w:r>
          </w:p>
        </w:tc>
        <w:tc>
          <w:tcPr>
            <w:tcW w:w="997" w:type="dxa"/>
            <w:gridSpan w:val="9"/>
          </w:tcPr>
          <w:p w14:paraId="367A36E0" w14:textId="77777777" w:rsidR="00A9436F" w:rsidRPr="007A2156" w:rsidRDefault="00A9436F" w:rsidP="00D44916">
            <w:pPr>
              <w:jc w:val="both"/>
            </w:pPr>
            <w:r w:rsidRPr="007A2156">
              <w:t>pp.</w:t>
            </w:r>
          </w:p>
        </w:tc>
        <w:tc>
          <w:tcPr>
            <w:tcW w:w="995" w:type="dxa"/>
            <w:gridSpan w:val="5"/>
            <w:shd w:val="clear" w:color="auto" w:fill="F7CAAC"/>
          </w:tcPr>
          <w:p w14:paraId="0997FECD" w14:textId="77777777" w:rsidR="00A9436F" w:rsidRPr="007A2156" w:rsidRDefault="00A9436F" w:rsidP="00D44916">
            <w:pPr>
              <w:jc w:val="both"/>
              <w:rPr>
                <w:b/>
              </w:rPr>
            </w:pPr>
            <w:r w:rsidRPr="007A2156">
              <w:rPr>
                <w:b/>
              </w:rPr>
              <w:t>rozsah</w:t>
            </w:r>
          </w:p>
        </w:tc>
        <w:tc>
          <w:tcPr>
            <w:tcW w:w="718" w:type="dxa"/>
            <w:gridSpan w:val="7"/>
          </w:tcPr>
          <w:p w14:paraId="2716C6A1" w14:textId="77777777" w:rsidR="00A9436F" w:rsidRPr="007A2156" w:rsidRDefault="00A9436F" w:rsidP="00D44916">
            <w:pPr>
              <w:jc w:val="both"/>
            </w:pPr>
            <w:r w:rsidRPr="007A2156">
              <w:t>40</w:t>
            </w:r>
          </w:p>
        </w:tc>
        <w:tc>
          <w:tcPr>
            <w:tcW w:w="644" w:type="dxa"/>
            <w:gridSpan w:val="10"/>
            <w:shd w:val="clear" w:color="auto" w:fill="F7CAAC"/>
          </w:tcPr>
          <w:p w14:paraId="2FCEE542" w14:textId="77777777" w:rsidR="00A9436F" w:rsidRPr="007A2156" w:rsidRDefault="00A9436F" w:rsidP="00D44916">
            <w:pPr>
              <w:jc w:val="both"/>
              <w:rPr>
                <w:b/>
              </w:rPr>
            </w:pPr>
            <w:r w:rsidRPr="007A2156">
              <w:rPr>
                <w:b/>
              </w:rPr>
              <w:t>do kdy</w:t>
            </w:r>
          </w:p>
        </w:tc>
        <w:tc>
          <w:tcPr>
            <w:tcW w:w="1490" w:type="dxa"/>
            <w:gridSpan w:val="9"/>
          </w:tcPr>
          <w:p w14:paraId="2F3DD57E" w14:textId="77777777" w:rsidR="00A9436F" w:rsidRPr="007A2156" w:rsidRDefault="00A9436F" w:rsidP="00D44916">
            <w:pPr>
              <w:jc w:val="both"/>
            </w:pPr>
            <w:r w:rsidRPr="007A2156">
              <w:t>N</w:t>
            </w:r>
          </w:p>
        </w:tc>
      </w:tr>
      <w:tr w:rsidR="00A9436F" w14:paraId="5F7EC983" w14:textId="77777777" w:rsidTr="00A9436F">
        <w:trPr>
          <w:gridAfter w:val="3"/>
          <w:wAfter w:w="253" w:type="dxa"/>
        </w:trPr>
        <w:tc>
          <w:tcPr>
            <w:tcW w:w="5038" w:type="dxa"/>
            <w:gridSpan w:val="17"/>
            <w:shd w:val="clear" w:color="auto" w:fill="F7CAAC"/>
          </w:tcPr>
          <w:p w14:paraId="50BC8CED" w14:textId="77777777" w:rsidR="00A9436F" w:rsidRDefault="00A9436F" w:rsidP="00D44916">
            <w:pPr>
              <w:jc w:val="both"/>
              <w:rPr>
                <w:b/>
              </w:rPr>
            </w:pPr>
            <w:r>
              <w:rPr>
                <w:b/>
              </w:rPr>
              <w:t>Typ vztahu na součásti VŠ, která uskutečňuje st. program</w:t>
            </w:r>
          </w:p>
        </w:tc>
        <w:tc>
          <w:tcPr>
            <w:tcW w:w="997" w:type="dxa"/>
            <w:gridSpan w:val="9"/>
          </w:tcPr>
          <w:p w14:paraId="6C774938" w14:textId="77777777" w:rsidR="00A9436F" w:rsidRDefault="00A9436F" w:rsidP="00D44916">
            <w:pPr>
              <w:jc w:val="both"/>
            </w:pPr>
            <w:r>
              <w:t>---</w:t>
            </w:r>
          </w:p>
        </w:tc>
        <w:tc>
          <w:tcPr>
            <w:tcW w:w="995" w:type="dxa"/>
            <w:gridSpan w:val="5"/>
            <w:shd w:val="clear" w:color="auto" w:fill="F7CAAC"/>
          </w:tcPr>
          <w:p w14:paraId="3740E37A" w14:textId="77777777" w:rsidR="00A9436F" w:rsidRDefault="00A9436F" w:rsidP="00D44916">
            <w:pPr>
              <w:jc w:val="both"/>
              <w:rPr>
                <w:b/>
              </w:rPr>
            </w:pPr>
            <w:r>
              <w:rPr>
                <w:b/>
              </w:rPr>
              <w:t>rozsah</w:t>
            </w:r>
          </w:p>
        </w:tc>
        <w:tc>
          <w:tcPr>
            <w:tcW w:w="718" w:type="dxa"/>
            <w:gridSpan w:val="7"/>
          </w:tcPr>
          <w:p w14:paraId="4F639C28" w14:textId="77777777" w:rsidR="00A9436F" w:rsidRDefault="00A9436F" w:rsidP="00D44916">
            <w:pPr>
              <w:jc w:val="both"/>
            </w:pPr>
            <w:r>
              <w:t>---</w:t>
            </w:r>
          </w:p>
        </w:tc>
        <w:tc>
          <w:tcPr>
            <w:tcW w:w="644" w:type="dxa"/>
            <w:gridSpan w:val="10"/>
            <w:shd w:val="clear" w:color="auto" w:fill="F7CAAC"/>
          </w:tcPr>
          <w:p w14:paraId="3B6A8665" w14:textId="77777777" w:rsidR="00A9436F" w:rsidRDefault="00A9436F" w:rsidP="00D44916">
            <w:pPr>
              <w:jc w:val="both"/>
              <w:rPr>
                <w:b/>
              </w:rPr>
            </w:pPr>
            <w:r>
              <w:rPr>
                <w:b/>
              </w:rPr>
              <w:t>do kdy</w:t>
            </w:r>
          </w:p>
        </w:tc>
        <w:tc>
          <w:tcPr>
            <w:tcW w:w="1490" w:type="dxa"/>
            <w:gridSpan w:val="9"/>
          </w:tcPr>
          <w:p w14:paraId="00B29EB2" w14:textId="77777777" w:rsidR="00A9436F" w:rsidRPr="00C32277" w:rsidRDefault="00A9436F" w:rsidP="00D44916">
            <w:pPr>
              <w:jc w:val="both"/>
              <w:rPr>
                <w:highlight w:val="green"/>
              </w:rPr>
            </w:pPr>
            <w:r w:rsidRPr="00223EB4">
              <w:t>---</w:t>
            </w:r>
          </w:p>
        </w:tc>
      </w:tr>
      <w:tr w:rsidR="00A9436F" w14:paraId="6167B2F7" w14:textId="77777777" w:rsidTr="00A9436F">
        <w:trPr>
          <w:gridAfter w:val="3"/>
          <w:wAfter w:w="253" w:type="dxa"/>
        </w:trPr>
        <w:tc>
          <w:tcPr>
            <w:tcW w:w="6035" w:type="dxa"/>
            <w:gridSpan w:val="26"/>
            <w:shd w:val="clear" w:color="auto" w:fill="F7CAAC"/>
          </w:tcPr>
          <w:p w14:paraId="1E057EEF"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53E35BAF" w14:textId="77777777" w:rsidR="00A9436F" w:rsidRDefault="00A9436F" w:rsidP="00D44916">
            <w:pPr>
              <w:jc w:val="both"/>
              <w:rPr>
                <w:b/>
              </w:rPr>
            </w:pPr>
            <w:r>
              <w:rPr>
                <w:b/>
              </w:rPr>
              <w:t>typ prac. vztahu</w:t>
            </w:r>
          </w:p>
        </w:tc>
        <w:tc>
          <w:tcPr>
            <w:tcW w:w="2134" w:type="dxa"/>
            <w:gridSpan w:val="19"/>
            <w:shd w:val="clear" w:color="auto" w:fill="F7CAAC"/>
          </w:tcPr>
          <w:p w14:paraId="54411FA4" w14:textId="77777777" w:rsidR="00A9436F" w:rsidRDefault="00A9436F" w:rsidP="00D44916">
            <w:pPr>
              <w:jc w:val="both"/>
              <w:rPr>
                <w:b/>
              </w:rPr>
            </w:pPr>
            <w:r>
              <w:rPr>
                <w:b/>
              </w:rPr>
              <w:t>rozsah</w:t>
            </w:r>
          </w:p>
        </w:tc>
      </w:tr>
      <w:tr w:rsidR="00A9436F" w14:paraId="0A32FD9A" w14:textId="77777777" w:rsidTr="00A9436F">
        <w:trPr>
          <w:gridAfter w:val="3"/>
          <w:wAfter w:w="253" w:type="dxa"/>
        </w:trPr>
        <w:tc>
          <w:tcPr>
            <w:tcW w:w="6035" w:type="dxa"/>
            <w:gridSpan w:val="26"/>
          </w:tcPr>
          <w:p w14:paraId="62498625" w14:textId="77777777" w:rsidR="00A9436F" w:rsidRPr="00464F34" w:rsidRDefault="00A9436F" w:rsidP="00D44916">
            <w:pPr>
              <w:jc w:val="both"/>
              <w:rPr>
                <w:sz w:val="21"/>
                <w:szCs w:val="21"/>
              </w:rPr>
            </w:pPr>
            <w:r w:rsidRPr="00464F34">
              <w:rPr>
                <w:sz w:val="21"/>
                <w:szCs w:val="21"/>
              </w:rPr>
              <w:t>UP Olomouc, PřF</w:t>
            </w:r>
          </w:p>
        </w:tc>
        <w:tc>
          <w:tcPr>
            <w:tcW w:w="1713" w:type="dxa"/>
            <w:gridSpan w:val="12"/>
          </w:tcPr>
          <w:p w14:paraId="39AC202B" w14:textId="77777777" w:rsidR="00A9436F" w:rsidRPr="00464F34" w:rsidRDefault="00A9436F" w:rsidP="00D44916">
            <w:pPr>
              <w:jc w:val="both"/>
              <w:rPr>
                <w:sz w:val="21"/>
                <w:szCs w:val="21"/>
              </w:rPr>
            </w:pPr>
            <w:r w:rsidRPr="00464F34">
              <w:rPr>
                <w:sz w:val="21"/>
                <w:szCs w:val="21"/>
              </w:rPr>
              <w:t>pp.</w:t>
            </w:r>
          </w:p>
        </w:tc>
        <w:tc>
          <w:tcPr>
            <w:tcW w:w="2134" w:type="dxa"/>
            <w:gridSpan w:val="19"/>
          </w:tcPr>
          <w:p w14:paraId="1B5AEC96" w14:textId="77777777" w:rsidR="00A9436F" w:rsidRPr="00464F34" w:rsidRDefault="00A9436F" w:rsidP="00D44916">
            <w:pPr>
              <w:jc w:val="both"/>
              <w:rPr>
                <w:sz w:val="21"/>
                <w:szCs w:val="21"/>
              </w:rPr>
            </w:pPr>
            <w:r w:rsidRPr="00464F34">
              <w:rPr>
                <w:sz w:val="21"/>
                <w:szCs w:val="21"/>
              </w:rPr>
              <w:t xml:space="preserve">20 </w:t>
            </w:r>
          </w:p>
        </w:tc>
      </w:tr>
      <w:tr w:rsidR="00A9436F" w14:paraId="33A484D8" w14:textId="77777777" w:rsidTr="00A9436F">
        <w:trPr>
          <w:gridAfter w:val="3"/>
          <w:wAfter w:w="253" w:type="dxa"/>
        </w:trPr>
        <w:tc>
          <w:tcPr>
            <w:tcW w:w="6035" w:type="dxa"/>
            <w:gridSpan w:val="26"/>
          </w:tcPr>
          <w:p w14:paraId="6137BEE1" w14:textId="77777777" w:rsidR="00A9436F" w:rsidRPr="007A2156" w:rsidRDefault="00A9436F" w:rsidP="00D44916">
            <w:pPr>
              <w:jc w:val="both"/>
              <w:rPr>
                <w:sz w:val="22"/>
                <w:szCs w:val="22"/>
                <w:highlight w:val="cyan"/>
              </w:rPr>
            </w:pPr>
          </w:p>
        </w:tc>
        <w:tc>
          <w:tcPr>
            <w:tcW w:w="1713" w:type="dxa"/>
            <w:gridSpan w:val="12"/>
          </w:tcPr>
          <w:p w14:paraId="32A2B7F3" w14:textId="77777777" w:rsidR="00A9436F" w:rsidRPr="007A2156" w:rsidRDefault="00A9436F" w:rsidP="00D44916">
            <w:pPr>
              <w:jc w:val="both"/>
              <w:rPr>
                <w:sz w:val="22"/>
                <w:szCs w:val="22"/>
                <w:highlight w:val="cyan"/>
              </w:rPr>
            </w:pPr>
          </w:p>
        </w:tc>
        <w:tc>
          <w:tcPr>
            <w:tcW w:w="2134" w:type="dxa"/>
            <w:gridSpan w:val="19"/>
          </w:tcPr>
          <w:p w14:paraId="2777A292" w14:textId="77777777" w:rsidR="00A9436F" w:rsidRPr="007A2156" w:rsidRDefault="00A9436F" w:rsidP="00D44916">
            <w:pPr>
              <w:jc w:val="both"/>
              <w:rPr>
                <w:sz w:val="22"/>
                <w:szCs w:val="22"/>
                <w:highlight w:val="cyan"/>
              </w:rPr>
            </w:pPr>
          </w:p>
        </w:tc>
      </w:tr>
      <w:tr w:rsidR="00A9436F" w14:paraId="1BC4586D" w14:textId="77777777" w:rsidTr="00A9436F">
        <w:trPr>
          <w:gridAfter w:val="3"/>
          <w:wAfter w:w="253" w:type="dxa"/>
        </w:trPr>
        <w:tc>
          <w:tcPr>
            <w:tcW w:w="6035" w:type="dxa"/>
            <w:gridSpan w:val="26"/>
          </w:tcPr>
          <w:p w14:paraId="49892916" w14:textId="77777777" w:rsidR="00A9436F" w:rsidRDefault="00A9436F" w:rsidP="00D44916">
            <w:pPr>
              <w:jc w:val="both"/>
            </w:pPr>
          </w:p>
        </w:tc>
        <w:tc>
          <w:tcPr>
            <w:tcW w:w="1713" w:type="dxa"/>
            <w:gridSpan w:val="12"/>
          </w:tcPr>
          <w:p w14:paraId="2DFA09EF" w14:textId="77777777" w:rsidR="00A9436F" w:rsidRDefault="00A9436F" w:rsidP="00D44916">
            <w:pPr>
              <w:jc w:val="both"/>
            </w:pPr>
          </w:p>
        </w:tc>
        <w:tc>
          <w:tcPr>
            <w:tcW w:w="2134" w:type="dxa"/>
            <w:gridSpan w:val="19"/>
          </w:tcPr>
          <w:p w14:paraId="6C5BE09A" w14:textId="77777777" w:rsidR="00A9436F" w:rsidRDefault="00A9436F" w:rsidP="00D44916">
            <w:pPr>
              <w:jc w:val="both"/>
            </w:pPr>
          </w:p>
        </w:tc>
      </w:tr>
      <w:tr w:rsidR="00A9436F" w14:paraId="6D077565" w14:textId="77777777" w:rsidTr="00A9436F">
        <w:trPr>
          <w:gridAfter w:val="3"/>
          <w:wAfter w:w="253" w:type="dxa"/>
        </w:trPr>
        <w:tc>
          <w:tcPr>
            <w:tcW w:w="6035" w:type="dxa"/>
            <w:gridSpan w:val="26"/>
          </w:tcPr>
          <w:p w14:paraId="56811767" w14:textId="77777777" w:rsidR="00A9436F" w:rsidRDefault="00A9436F" w:rsidP="00D44916">
            <w:pPr>
              <w:jc w:val="both"/>
            </w:pPr>
          </w:p>
        </w:tc>
        <w:tc>
          <w:tcPr>
            <w:tcW w:w="1713" w:type="dxa"/>
            <w:gridSpan w:val="12"/>
          </w:tcPr>
          <w:p w14:paraId="316BA109" w14:textId="77777777" w:rsidR="00A9436F" w:rsidRDefault="00A9436F" w:rsidP="00D44916">
            <w:pPr>
              <w:jc w:val="both"/>
            </w:pPr>
          </w:p>
        </w:tc>
        <w:tc>
          <w:tcPr>
            <w:tcW w:w="2134" w:type="dxa"/>
            <w:gridSpan w:val="19"/>
          </w:tcPr>
          <w:p w14:paraId="090DAF37" w14:textId="77777777" w:rsidR="00A9436F" w:rsidRDefault="00A9436F" w:rsidP="00D44916">
            <w:pPr>
              <w:jc w:val="both"/>
            </w:pPr>
          </w:p>
        </w:tc>
      </w:tr>
      <w:tr w:rsidR="00A9436F" w14:paraId="0487C9CB" w14:textId="77777777" w:rsidTr="00A9436F">
        <w:trPr>
          <w:gridAfter w:val="3"/>
          <w:wAfter w:w="253" w:type="dxa"/>
        </w:trPr>
        <w:tc>
          <w:tcPr>
            <w:tcW w:w="9882" w:type="dxa"/>
            <w:gridSpan w:val="57"/>
            <w:shd w:val="clear" w:color="auto" w:fill="F7CAAC"/>
          </w:tcPr>
          <w:p w14:paraId="522F882B"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24DFD5F1" w14:textId="77777777" w:rsidTr="00546C20">
        <w:trPr>
          <w:gridAfter w:val="3"/>
          <w:wAfter w:w="253" w:type="dxa"/>
          <w:trHeight w:val="282"/>
        </w:trPr>
        <w:tc>
          <w:tcPr>
            <w:tcW w:w="9882" w:type="dxa"/>
            <w:gridSpan w:val="57"/>
            <w:tcBorders>
              <w:top w:val="nil"/>
            </w:tcBorders>
          </w:tcPr>
          <w:p w14:paraId="685520FF" w14:textId="0D052792" w:rsidR="00A9436F" w:rsidRPr="00045F47" w:rsidRDefault="00D44916" w:rsidP="00D44916">
            <w:pPr>
              <w:pStyle w:val="Zkladntext"/>
              <w:spacing w:before="60" w:after="60"/>
              <w:ind w:right="108"/>
              <w:rPr>
                <w:sz w:val="21"/>
                <w:szCs w:val="21"/>
              </w:rPr>
            </w:pPr>
            <w:r w:rsidRPr="0036186E">
              <w:rPr>
                <w:sz w:val="21"/>
                <w:szCs w:val="21"/>
              </w:rPr>
              <w:t>Fyzikální vlastnosti potravin</w:t>
            </w:r>
            <w:r w:rsidRPr="00045F47">
              <w:rPr>
                <w:sz w:val="21"/>
                <w:szCs w:val="21"/>
              </w:rPr>
              <w:t xml:space="preserve"> (80% p)</w:t>
            </w:r>
          </w:p>
        </w:tc>
      </w:tr>
      <w:tr w:rsidR="00A9436F" w14:paraId="5D4CFFFE" w14:textId="77777777" w:rsidTr="00A9436F">
        <w:trPr>
          <w:gridAfter w:val="3"/>
          <w:wAfter w:w="253" w:type="dxa"/>
        </w:trPr>
        <w:tc>
          <w:tcPr>
            <w:tcW w:w="9882" w:type="dxa"/>
            <w:gridSpan w:val="57"/>
            <w:shd w:val="clear" w:color="auto" w:fill="F7CAAC"/>
          </w:tcPr>
          <w:p w14:paraId="3A1F4954" w14:textId="77777777" w:rsidR="00A9436F" w:rsidRDefault="00A9436F" w:rsidP="00D44916">
            <w:pPr>
              <w:jc w:val="both"/>
            </w:pPr>
            <w:r>
              <w:rPr>
                <w:b/>
              </w:rPr>
              <w:t xml:space="preserve">Údaje o vzdělání na VŠ </w:t>
            </w:r>
          </w:p>
        </w:tc>
      </w:tr>
      <w:tr w:rsidR="00A9436F" w14:paraId="69591CCC" w14:textId="77777777" w:rsidTr="00A9436F">
        <w:trPr>
          <w:gridAfter w:val="3"/>
          <w:wAfter w:w="253" w:type="dxa"/>
          <w:trHeight w:val="264"/>
        </w:trPr>
        <w:tc>
          <w:tcPr>
            <w:tcW w:w="9882" w:type="dxa"/>
            <w:gridSpan w:val="57"/>
          </w:tcPr>
          <w:p w14:paraId="6E05A35D" w14:textId="77777777" w:rsidR="00A9436F" w:rsidRPr="00DE3AFC" w:rsidRDefault="00A9436F" w:rsidP="00D44916">
            <w:pPr>
              <w:spacing w:before="60" w:after="60"/>
              <w:ind w:left="720" w:hanging="720"/>
              <w:rPr>
                <w:b/>
                <w:sz w:val="21"/>
                <w:szCs w:val="21"/>
              </w:rPr>
            </w:pPr>
            <w:r w:rsidRPr="00DE3AFC">
              <w:rPr>
                <w:sz w:val="21"/>
                <w:szCs w:val="21"/>
              </w:rPr>
              <w:t xml:space="preserve">1991: STU Bratislava, CHTF, </w:t>
            </w:r>
            <w:r w:rsidRPr="00DE3AFC">
              <w:rPr>
                <w:rFonts w:eastAsia="Calibri"/>
                <w:sz w:val="21"/>
                <w:szCs w:val="21"/>
              </w:rPr>
              <w:t xml:space="preserve">SP Chemické vedy, </w:t>
            </w:r>
            <w:r w:rsidRPr="00DE3AFC">
              <w:rPr>
                <w:sz w:val="21"/>
                <w:szCs w:val="21"/>
              </w:rPr>
              <w:t xml:space="preserve">obor Fyzikálna chémia, </w:t>
            </w:r>
            <w:r w:rsidRPr="00464F34">
              <w:rPr>
                <w:sz w:val="21"/>
                <w:szCs w:val="21"/>
              </w:rPr>
              <w:t>CSc.</w:t>
            </w:r>
          </w:p>
        </w:tc>
      </w:tr>
      <w:tr w:rsidR="00A9436F" w14:paraId="50FA9142" w14:textId="77777777" w:rsidTr="00A9436F">
        <w:trPr>
          <w:gridAfter w:val="3"/>
          <w:wAfter w:w="253" w:type="dxa"/>
        </w:trPr>
        <w:tc>
          <w:tcPr>
            <w:tcW w:w="9882" w:type="dxa"/>
            <w:gridSpan w:val="57"/>
            <w:shd w:val="clear" w:color="auto" w:fill="F7CAAC"/>
          </w:tcPr>
          <w:p w14:paraId="1AB29B3F" w14:textId="77777777" w:rsidR="00A9436F" w:rsidRDefault="00A9436F" w:rsidP="00D44916">
            <w:pPr>
              <w:jc w:val="both"/>
              <w:rPr>
                <w:b/>
              </w:rPr>
            </w:pPr>
            <w:r>
              <w:rPr>
                <w:b/>
              </w:rPr>
              <w:t>Údaje o odborném působení od absolvování VŠ</w:t>
            </w:r>
          </w:p>
        </w:tc>
      </w:tr>
      <w:tr w:rsidR="00A9436F" w14:paraId="2ACA2552" w14:textId="77777777" w:rsidTr="00A9436F">
        <w:trPr>
          <w:gridAfter w:val="3"/>
          <w:wAfter w:w="253" w:type="dxa"/>
          <w:trHeight w:val="499"/>
        </w:trPr>
        <w:tc>
          <w:tcPr>
            <w:tcW w:w="9882" w:type="dxa"/>
            <w:gridSpan w:val="57"/>
          </w:tcPr>
          <w:p w14:paraId="37A374DB" w14:textId="77777777" w:rsidR="00A9436F" w:rsidRPr="00DE3AFC" w:rsidRDefault="00A9436F" w:rsidP="00D44916">
            <w:pPr>
              <w:spacing w:before="60"/>
              <w:ind w:left="720" w:hanging="720"/>
              <w:rPr>
                <w:sz w:val="21"/>
                <w:szCs w:val="21"/>
              </w:rPr>
            </w:pPr>
            <w:r w:rsidRPr="00DE3AFC">
              <w:rPr>
                <w:sz w:val="21"/>
                <w:szCs w:val="21"/>
              </w:rPr>
              <w:t>1997 – dosud: UTB Zlín, FT, docent, od r. 2003 profesor</w:t>
            </w:r>
          </w:p>
          <w:p w14:paraId="14C6D445" w14:textId="77777777" w:rsidR="00A9436F" w:rsidRPr="00731383" w:rsidRDefault="00A9436F" w:rsidP="00D44916">
            <w:pPr>
              <w:spacing w:after="60"/>
              <w:jc w:val="both"/>
              <w:rPr>
                <w:sz w:val="22"/>
                <w:szCs w:val="22"/>
              </w:rPr>
            </w:pPr>
            <w:r w:rsidRPr="00DE3AFC">
              <w:rPr>
                <w:sz w:val="21"/>
                <w:szCs w:val="21"/>
              </w:rPr>
              <w:t>2012 – dosud: UP Olomouc, PřF, profesor (jpp.)</w:t>
            </w:r>
          </w:p>
        </w:tc>
      </w:tr>
      <w:tr w:rsidR="00A9436F" w14:paraId="1F8955C6" w14:textId="77777777" w:rsidTr="00A9436F">
        <w:trPr>
          <w:gridAfter w:val="3"/>
          <w:wAfter w:w="253" w:type="dxa"/>
          <w:trHeight w:val="250"/>
        </w:trPr>
        <w:tc>
          <w:tcPr>
            <w:tcW w:w="9882" w:type="dxa"/>
            <w:gridSpan w:val="57"/>
            <w:shd w:val="clear" w:color="auto" w:fill="F7CAAC"/>
          </w:tcPr>
          <w:p w14:paraId="280694DB" w14:textId="77777777" w:rsidR="00A9436F" w:rsidRDefault="00A9436F" w:rsidP="00D44916">
            <w:pPr>
              <w:jc w:val="both"/>
            </w:pPr>
            <w:r>
              <w:rPr>
                <w:b/>
              </w:rPr>
              <w:t>Zkušenosti s vedením kvalifikačních a rigorózních prací</w:t>
            </w:r>
          </w:p>
        </w:tc>
      </w:tr>
      <w:tr w:rsidR="00A9436F" w14:paraId="5903DB5A" w14:textId="77777777" w:rsidTr="00A9436F">
        <w:trPr>
          <w:gridAfter w:val="3"/>
          <w:wAfter w:w="253" w:type="dxa"/>
          <w:trHeight w:val="184"/>
        </w:trPr>
        <w:tc>
          <w:tcPr>
            <w:tcW w:w="9882" w:type="dxa"/>
            <w:gridSpan w:val="57"/>
          </w:tcPr>
          <w:p w14:paraId="72AC59F4" w14:textId="77777777" w:rsidR="00A9436F" w:rsidRPr="00DE3AFC" w:rsidRDefault="00A9436F" w:rsidP="00D44916">
            <w:pPr>
              <w:spacing w:before="60" w:after="60"/>
              <w:jc w:val="both"/>
              <w:rPr>
                <w:sz w:val="21"/>
                <w:szCs w:val="21"/>
              </w:rPr>
            </w:pPr>
            <w:r w:rsidRPr="00DE3AFC">
              <w:rPr>
                <w:sz w:val="21"/>
                <w:szCs w:val="21"/>
              </w:rPr>
              <w:t>Počet obhájených prací, které vyučující vedl v období 2013 – 2017: 3 BP, 1 DP.</w:t>
            </w:r>
          </w:p>
        </w:tc>
      </w:tr>
      <w:tr w:rsidR="00A9436F" w14:paraId="2246ACD4" w14:textId="77777777" w:rsidTr="00A9436F">
        <w:trPr>
          <w:gridAfter w:val="3"/>
          <w:wAfter w:w="253" w:type="dxa"/>
          <w:cantSplit/>
        </w:trPr>
        <w:tc>
          <w:tcPr>
            <w:tcW w:w="3319" w:type="dxa"/>
            <w:gridSpan w:val="13"/>
            <w:tcBorders>
              <w:top w:val="single" w:sz="12" w:space="0" w:color="auto"/>
            </w:tcBorders>
            <w:shd w:val="clear" w:color="auto" w:fill="F7CAAC"/>
          </w:tcPr>
          <w:p w14:paraId="0402F353"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003D72A6"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50640652" w14:textId="77777777" w:rsidR="00A9436F" w:rsidRDefault="00A9436F" w:rsidP="00D44916">
            <w:pPr>
              <w:jc w:val="both"/>
            </w:pPr>
            <w:r>
              <w:rPr>
                <w:b/>
              </w:rPr>
              <w:t>Řízení konáno na VŠ</w:t>
            </w:r>
          </w:p>
        </w:tc>
        <w:tc>
          <w:tcPr>
            <w:tcW w:w="2051" w:type="dxa"/>
            <w:gridSpan w:val="18"/>
            <w:tcBorders>
              <w:top w:val="single" w:sz="12" w:space="0" w:color="auto"/>
              <w:left w:val="single" w:sz="12" w:space="0" w:color="auto"/>
            </w:tcBorders>
            <w:shd w:val="clear" w:color="auto" w:fill="F7CAAC"/>
          </w:tcPr>
          <w:p w14:paraId="28536497" w14:textId="77777777" w:rsidR="00A9436F" w:rsidRDefault="00A9436F" w:rsidP="00D44916">
            <w:pPr>
              <w:jc w:val="both"/>
              <w:rPr>
                <w:b/>
              </w:rPr>
            </w:pPr>
            <w:r>
              <w:rPr>
                <w:b/>
              </w:rPr>
              <w:t>Ohlasy publikací</w:t>
            </w:r>
          </w:p>
        </w:tc>
      </w:tr>
      <w:tr w:rsidR="00A9436F" w14:paraId="154BBB34" w14:textId="77777777" w:rsidTr="00A9436F">
        <w:trPr>
          <w:gridAfter w:val="3"/>
          <w:wAfter w:w="253" w:type="dxa"/>
          <w:cantSplit/>
        </w:trPr>
        <w:tc>
          <w:tcPr>
            <w:tcW w:w="3319" w:type="dxa"/>
            <w:gridSpan w:val="13"/>
          </w:tcPr>
          <w:p w14:paraId="0C610ECB" w14:textId="77777777" w:rsidR="00A9436F" w:rsidRPr="00C173B5" w:rsidRDefault="00A9436F" w:rsidP="00546C20">
            <w:pPr>
              <w:spacing w:before="20" w:after="20"/>
              <w:jc w:val="both"/>
              <w:rPr>
                <w:sz w:val="21"/>
                <w:szCs w:val="21"/>
              </w:rPr>
            </w:pPr>
            <w:r w:rsidRPr="00C173B5">
              <w:rPr>
                <w:sz w:val="21"/>
                <w:szCs w:val="21"/>
              </w:rPr>
              <w:t>Fyzikální chemie</w:t>
            </w:r>
          </w:p>
        </w:tc>
        <w:tc>
          <w:tcPr>
            <w:tcW w:w="2245" w:type="dxa"/>
            <w:gridSpan w:val="9"/>
          </w:tcPr>
          <w:p w14:paraId="02814A0E" w14:textId="77777777" w:rsidR="00A9436F" w:rsidRPr="00C173B5" w:rsidRDefault="00A9436F" w:rsidP="00546C20">
            <w:pPr>
              <w:spacing w:before="20" w:after="20"/>
              <w:jc w:val="both"/>
              <w:rPr>
                <w:sz w:val="21"/>
                <w:szCs w:val="21"/>
              </w:rPr>
            </w:pPr>
            <w:r w:rsidRPr="00C173B5">
              <w:rPr>
                <w:sz w:val="21"/>
                <w:szCs w:val="21"/>
              </w:rPr>
              <w:t>1995</w:t>
            </w:r>
          </w:p>
        </w:tc>
        <w:tc>
          <w:tcPr>
            <w:tcW w:w="2267" w:type="dxa"/>
            <w:gridSpan w:val="17"/>
            <w:tcBorders>
              <w:right w:val="single" w:sz="12" w:space="0" w:color="auto"/>
            </w:tcBorders>
          </w:tcPr>
          <w:p w14:paraId="3502B96D" w14:textId="77777777" w:rsidR="00A9436F" w:rsidRPr="00C173B5" w:rsidRDefault="00A9436F" w:rsidP="00546C20">
            <w:pPr>
              <w:spacing w:before="20" w:after="20"/>
              <w:jc w:val="both"/>
              <w:rPr>
                <w:sz w:val="21"/>
                <w:szCs w:val="21"/>
              </w:rPr>
            </w:pPr>
            <w:r w:rsidRPr="00C173B5">
              <w:rPr>
                <w:rFonts w:ascii="TimesNewRomanPSMT" w:eastAsia="Calibri" w:hAnsi="TimesNewRomanPSMT" w:cs="TimesNewRomanPSMT"/>
                <w:sz w:val="21"/>
                <w:szCs w:val="21"/>
                <w:lang w:eastAsia="en-US"/>
              </w:rPr>
              <w:t>VUT Brno</w:t>
            </w:r>
          </w:p>
        </w:tc>
        <w:tc>
          <w:tcPr>
            <w:tcW w:w="650" w:type="dxa"/>
            <w:gridSpan w:val="10"/>
            <w:tcBorders>
              <w:left w:val="single" w:sz="12" w:space="0" w:color="auto"/>
            </w:tcBorders>
            <w:shd w:val="clear" w:color="auto" w:fill="F7CAAC"/>
          </w:tcPr>
          <w:p w14:paraId="4490693C" w14:textId="77777777" w:rsidR="00A9436F" w:rsidRDefault="00A9436F" w:rsidP="00D44916">
            <w:pPr>
              <w:jc w:val="both"/>
            </w:pPr>
            <w:r>
              <w:rPr>
                <w:b/>
              </w:rPr>
              <w:t>WOS</w:t>
            </w:r>
          </w:p>
        </w:tc>
        <w:tc>
          <w:tcPr>
            <w:tcW w:w="699" w:type="dxa"/>
            <w:gridSpan w:val="6"/>
            <w:shd w:val="clear" w:color="auto" w:fill="F7CAAC"/>
          </w:tcPr>
          <w:p w14:paraId="7321FD15" w14:textId="77777777" w:rsidR="00A9436F" w:rsidRDefault="00A9436F" w:rsidP="00D44916">
            <w:pPr>
              <w:jc w:val="both"/>
              <w:rPr>
                <w:sz w:val="18"/>
              </w:rPr>
            </w:pPr>
            <w:r>
              <w:rPr>
                <w:b/>
                <w:sz w:val="18"/>
              </w:rPr>
              <w:t>Scopus</w:t>
            </w:r>
          </w:p>
        </w:tc>
        <w:tc>
          <w:tcPr>
            <w:tcW w:w="702" w:type="dxa"/>
            <w:gridSpan w:val="2"/>
            <w:shd w:val="clear" w:color="auto" w:fill="F7CAAC"/>
          </w:tcPr>
          <w:p w14:paraId="79F70A1C" w14:textId="77777777" w:rsidR="00A9436F" w:rsidRDefault="00A9436F" w:rsidP="00D44916">
            <w:pPr>
              <w:jc w:val="both"/>
            </w:pPr>
            <w:r>
              <w:rPr>
                <w:b/>
                <w:sz w:val="18"/>
              </w:rPr>
              <w:t>ostatní</w:t>
            </w:r>
          </w:p>
        </w:tc>
      </w:tr>
      <w:tr w:rsidR="00A9436F" w14:paraId="0634036D" w14:textId="77777777" w:rsidTr="00A9436F">
        <w:trPr>
          <w:gridAfter w:val="3"/>
          <w:wAfter w:w="253" w:type="dxa"/>
          <w:cantSplit/>
          <w:trHeight w:val="70"/>
        </w:trPr>
        <w:tc>
          <w:tcPr>
            <w:tcW w:w="3319" w:type="dxa"/>
            <w:gridSpan w:val="13"/>
            <w:shd w:val="clear" w:color="auto" w:fill="F7CAAC"/>
          </w:tcPr>
          <w:p w14:paraId="15596414" w14:textId="77777777" w:rsidR="00A9436F" w:rsidRDefault="00A9436F" w:rsidP="00D44916">
            <w:pPr>
              <w:jc w:val="both"/>
            </w:pPr>
            <w:r>
              <w:rPr>
                <w:b/>
              </w:rPr>
              <w:t>Obor jmenovacího řízení</w:t>
            </w:r>
          </w:p>
        </w:tc>
        <w:tc>
          <w:tcPr>
            <w:tcW w:w="2245" w:type="dxa"/>
            <w:gridSpan w:val="9"/>
            <w:shd w:val="clear" w:color="auto" w:fill="F7CAAC"/>
          </w:tcPr>
          <w:p w14:paraId="216110DC"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23D0873D"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11E0F54C" w14:textId="77777777" w:rsidR="00A9436F" w:rsidRPr="002A657B" w:rsidRDefault="00A9436F" w:rsidP="00D44916">
            <w:pPr>
              <w:jc w:val="both"/>
              <w:rPr>
                <w:b/>
              </w:rPr>
            </w:pPr>
            <w:r w:rsidRPr="002A657B">
              <w:rPr>
                <w:b/>
              </w:rPr>
              <w:t>1002</w:t>
            </w:r>
          </w:p>
        </w:tc>
        <w:tc>
          <w:tcPr>
            <w:tcW w:w="699" w:type="dxa"/>
            <w:gridSpan w:val="6"/>
            <w:vMerge w:val="restart"/>
          </w:tcPr>
          <w:p w14:paraId="7E2F18AE" w14:textId="77777777" w:rsidR="00A9436F" w:rsidRPr="002A657B" w:rsidRDefault="00A9436F" w:rsidP="00D44916">
            <w:pPr>
              <w:jc w:val="both"/>
              <w:rPr>
                <w:b/>
              </w:rPr>
            </w:pPr>
            <w:r w:rsidRPr="002A657B">
              <w:rPr>
                <w:b/>
              </w:rPr>
              <w:t>843</w:t>
            </w:r>
          </w:p>
        </w:tc>
        <w:tc>
          <w:tcPr>
            <w:tcW w:w="702" w:type="dxa"/>
            <w:gridSpan w:val="2"/>
            <w:vMerge w:val="restart"/>
          </w:tcPr>
          <w:p w14:paraId="6FD2D4A0" w14:textId="77777777" w:rsidR="00A9436F" w:rsidRPr="002A657B" w:rsidRDefault="00A9436F" w:rsidP="00D44916">
            <w:pPr>
              <w:jc w:val="both"/>
              <w:rPr>
                <w:b/>
                <w:sz w:val="18"/>
                <w:szCs w:val="18"/>
              </w:rPr>
            </w:pPr>
            <w:r w:rsidRPr="002A657B">
              <w:rPr>
                <w:b/>
                <w:sz w:val="18"/>
                <w:szCs w:val="18"/>
              </w:rPr>
              <w:t>neevid.</w:t>
            </w:r>
          </w:p>
        </w:tc>
      </w:tr>
      <w:tr w:rsidR="00A9436F" w14:paraId="70EEA538" w14:textId="77777777" w:rsidTr="00A9436F">
        <w:trPr>
          <w:gridAfter w:val="3"/>
          <w:wAfter w:w="253" w:type="dxa"/>
          <w:trHeight w:val="205"/>
        </w:trPr>
        <w:tc>
          <w:tcPr>
            <w:tcW w:w="3319" w:type="dxa"/>
            <w:gridSpan w:val="13"/>
          </w:tcPr>
          <w:p w14:paraId="14742579" w14:textId="77777777" w:rsidR="00A9436F" w:rsidRPr="00C173B5" w:rsidRDefault="00A9436F" w:rsidP="00546C20">
            <w:pPr>
              <w:spacing w:before="20" w:after="20"/>
              <w:jc w:val="both"/>
              <w:rPr>
                <w:sz w:val="21"/>
                <w:szCs w:val="21"/>
              </w:rPr>
            </w:pPr>
            <w:r w:rsidRPr="00C173B5">
              <w:rPr>
                <w:sz w:val="21"/>
                <w:szCs w:val="21"/>
              </w:rPr>
              <w:t>Fyzikální chemie</w:t>
            </w:r>
          </w:p>
        </w:tc>
        <w:tc>
          <w:tcPr>
            <w:tcW w:w="2245" w:type="dxa"/>
            <w:gridSpan w:val="9"/>
          </w:tcPr>
          <w:p w14:paraId="46CE4143" w14:textId="77777777" w:rsidR="00A9436F" w:rsidRPr="00C173B5" w:rsidRDefault="00A9436F" w:rsidP="00546C20">
            <w:pPr>
              <w:spacing w:before="20" w:after="20"/>
              <w:jc w:val="both"/>
              <w:rPr>
                <w:sz w:val="21"/>
                <w:szCs w:val="21"/>
              </w:rPr>
            </w:pPr>
            <w:r w:rsidRPr="00C173B5">
              <w:rPr>
                <w:sz w:val="21"/>
                <w:szCs w:val="21"/>
              </w:rPr>
              <w:t>2003</w:t>
            </w:r>
          </w:p>
        </w:tc>
        <w:tc>
          <w:tcPr>
            <w:tcW w:w="2267" w:type="dxa"/>
            <w:gridSpan w:val="17"/>
            <w:tcBorders>
              <w:right w:val="single" w:sz="12" w:space="0" w:color="auto"/>
            </w:tcBorders>
          </w:tcPr>
          <w:p w14:paraId="71AA8AEB" w14:textId="77777777" w:rsidR="00A9436F" w:rsidRPr="00C173B5" w:rsidRDefault="00A9436F" w:rsidP="00546C20">
            <w:pPr>
              <w:spacing w:before="20" w:after="20"/>
              <w:jc w:val="both"/>
              <w:rPr>
                <w:sz w:val="21"/>
                <w:szCs w:val="21"/>
              </w:rPr>
            </w:pPr>
            <w:r w:rsidRPr="00C173B5">
              <w:rPr>
                <w:sz w:val="21"/>
                <w:szCs w:val="21"/>
              </w:rPr>
              <w:t>VUT Brno</w:t>
            </w:r>
          </w:p>
        </w:tc>
        <w:tc>
          <w:tcPr>
            <w:tcW w:w="650" w:type="dxa"/>
            <w:gridSpan w:val="10"/>
            <w:vMerge/>
            <w:tcBorders>
              <w:left w:val="single" w:sz="12" w:space="0" w:color="auto"/>
            </w:tcBorders>
            <w:vAlign w:val="center"/>
          </w:tcPr>
          <w:p w14:paraId="36A04292" w14:textId="77777777" w:rsidR="00A9436F" w:rsidRDefault="00A9436F" w:rsidP="00D44916">
            <w:pPr>
              <w:rPr>
                <w:b/>
              </w:rPr>
            </w:pPr>
          </w:p>
        </w:tc>
        <w:tc>
          <w:tcPr>
            <w:tcW w:w="699" w:type="dxa"/>
            <w:gridSpan w:val="6"/>
            <w:vMerge/>
            <w:vAlign w:val="center"/>
          </w:tcPr>
          <w:p w14:paraId="3D26B5C7" w14:textId="77777777" w:rsidR="00A9436F" w:rsidRDefault="00A9436F" w:rsidP="00D44916">
            <w:pPr>
              <w:rPr>
                <w:b/>
              </w:rPr>
            </w:pPr>
          </w:p>
        </w:tc>
        <w:tc>
          <w:tcPr>
            <w:tcW w:w="702" w:type="dxa"/>
            <w:gridSpan w:val="2"/>
            <w:vMerge/>
            <w:vAlign w:val="center"/>
          </w:tcPr>
          <w:p w14:paraId="11186BDD" w14:textId="77777777" w:rsidR="00A9436F" w:rsidRDefault="00A9436F" w:rsidP="00D44916">
            <w:pPr>
              <w:rPr>
                <w:b/>
              </w:rPr>
            </w:pPr>
          </w:p>
        </w:tc>
      </w:tr>
      <w:tr w:rsidR="00A9436F" w14:paraId="13DE99D2" w14:textId="77777777" w:rsidTr="00A9436F">
        <w:trPr>
          <w:gridAfter w:val="3"/>
          <w:wAfter w:w="253" w:type="dxa"/>
        </w:trPr>
        <w:tc>
          <w:tcPr>
            <w:tcW w:w="9882" w:type="dxa"/>
            <w:gridSpan w:val="57"/>
            <w:shd w:val="clear" w:color="auto" w:fill="F7CAAC"/>
          </w:tcPr>
          <w:p w14:paraId="0E454E6E"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42353A32" w14:textId="77777777" w:rsidTr="00A9436F">
        <w:trPr>
          <w:gridAfter w:val="3"/>
          <w:wAfter w:w="253" w:type="dxa"/>
          <w:trHeight w:val="283"/>
        </w:trPr>
        <w:tc>
          <w:tcPr>
            <w:tcW w:w="9882" w:type="dxa"/>
            <w:gridSpan w:val="57"/>
          </w:tcPr>
          <w:p w14:paraId="5DBFC82E" w14:textId="77777777" w:rsidR="00A9436F" w:rsidRPr="00734DF2" w:rsidRDefault="00A9436F" w:rsidP="00D44916">
            <w:pPr>
              <w:pStyle w:val="Normlnweb"/>
              <w:spacing w:before="80" w:beforeAutospacing="0" w:after="120" w:afterAutospacing="0"/>
              <w:jc w:val="both"/>
              <w:rPr>
                <w:sz w:val="21"/>
                <w:szCs w:val="21"/>
              </w:rPr>
            </w:pPr>
            <w:r w:rsidRPr="00734DF2">
              <w:rPr>
                <w:b/>
                <w:sz w:val="21"/>
                <w:szCs w:val="21"/>
              </w:rPr>
              <w:t>LAPČÍK, L. (50%)</w:t>
            </w:r>
            <w:r w:rsidRPr="00734DF2">
              <w:rPr>
                <w:sz w:val="21"/>
                <w:szCs w:val="21"/>
              </w:rPr>
              <w:t xml:space="preserve">, RUSZALA, M.J.A., VAŠINA, M., LAPČÍKOVÁ, B., VLČEK, J., ROWSON, N.A., GROVER, L.M., GREENWOOD, R.W.: Hollow spheres as nanocomposite fillers for aerospace and automotive composite materials applications. </w:t>
            </w:r>
            <w:r w:rsidRPr="00734DF2">
              <w:rPr>
                <w:i/>
                <w:sz w:val="21"/>
                <w:szCs w:val="21"/>
              </w:rPr>
              <w:t xml:space="preserve">Composites </w:t>
            </w:r>
            <w:r>
              <w:rPr>
                <w:i/>
                <w:sz w:val="21"/>
                <w:szCs w:val="21"/>
              </w:rPr>
              <w:t>P</w:t>
            </w:r>
            <w:r w:rsidRPr="00734DF2">
              <w:rPr>
                <w:i/>
                <w:sz w:val="21"/>
                <w:szCs w:val="21"/>
              </w:rPr>
              <w:t>art B: Engineering</w:t>
            </w:r>
            <w:r>
              <w:rPr>
                <w:sz w:val="21"/>
                <w:szCs w:val="21"/>
              </w:rPr>
              <w:t xml:space="preserve"> 106</w:t>
            </w:r>
            <w:r w:rsidRPr="00734DF2">
              <w:rPr>
                <w:sz w:val="21"/>
                <w:szCs w:val="21"/>
              </w:rPr>
              <w:t>(1 December), 74-80</w:t>
            </w:r>
            <w:r>
              <w:rPr>
                <w:sz w:val="21"/>
                <w:szCs w:val="21"/>
              </w:rPr>
              <w:t xml:space="preserve">, </w:t>
            </w:r>
            <w:r w:rsidRPr="00734DF2">
              <w:rPr>
                <w:b/>
                <w:sz w:val="21"/>
                <w:szCs w:val="21"/>
              </w:rPr>
              <w:t>2016</w:t>
            </w:r>
            <w:r w:rsidRPr="00734DF2">
              <w:rPr>
                <w:sz w:val="21"/>
                <w:szCs w:val="21"/>
              </w:rPr>
              <w:t xml:space="preserve">. </w:t>
            </w:r>
          </w:p>
          <w:p w14:paraId="216F8413" w14:textId="77777777" w:rsidR="00A9436F" w:rsidRDefault="00A9436F" w:rsidP="00D44916">
            <w:pPr>
              <w:pStyle w:val="Normlnweb"/>
              <w:spacing w:before="0" w:beforeAutospacing="0" w:after="120" w:afterAutospacing="0"/>
              <w:jc w:val="both"/>
              <w:rPr>
                <w:sz w:val="21"/>
                <w:szCs w:val="21"/>
              </w:rPr>
            </w:pPr>
            <w:r w:rsidRPr="00734DF2">
              <w:rPr>
                <w:b/>
                <w:sz w:val="21"/>
                <w:szCs w:val="21"/>
              </w:rPr>
              <w:t>LAPČÍK, L. (55</w:t>
            </w:r>
            <w:r w:rsidRPr="00734DF2">
              <w:rPr>
                <w:b/>
                <w:sz w:val="21"/>
                <w:szCs w:val="21"/>
                <w:lang w:val="en-US"/>
              </w:rPr>
              <w:t>%</w:t>
            </w:r>
            <w:r w:rsidRPr="00734DF2">
              <w:rPr>
                <w:b/>
                <w:sz w:val="21"/>
                <w:szCs w:val="21"/>
              </w:rPr>
              <w:t>)</w:t>
            </w:r>
            <w:r w:rsidRPr="00734DF2">
              <w:rPr>
                <w:sz w:val="21"/>
                <w:szCs w:val="21"/>
              </w:rPr>
              <w:t>, OTYEPKA, M., OTYEPKOVÁ, E., LAPČÍKOVÁ, B., GABRIE</w:t>
            </w:r>
            <w:r w:rsidRPr="004C5F6C">
              <w:rPr>
                <w:caps/>
                <w:sz w:val="21"/>
                <w:szCs w:val="21"/>
              </w:rPr>
              <w:t>l</w:t>
            </w:r>
            <w:r w:rsidRPr="00734DF2">
              <w:rPr>
                <w:sz w:val="21"/>
                <w:szCs w:val="21"/>
              </w:rPr>
              <w:t xml:space="preserve">, R., GAVENDA, A., PRUDILOVÁ, B.: Surface heterogenity: Information from inverse gas chromatogramy and application to model pharmaceutical substances. </w:t>
            </w:r>
            <w:r w:rsidRPr="00734DF2">
              <w:rPr>
                <w:i/>
                <w:sz w:val="21"/>
                <w:szCs w:val="21"/>
              </w:rPr>
              <w:t>Current Opinion in Colloid and Interface Science</w:t>
            </w:r>
            <w:r>
              <w:rPr>
                <w:sz w:val="21"/>
                <w:szCs w:val="21"/>
              </w:rPr>
              <w:t xml:space="preserve"> </w:t>
            </w:r>
            <w:r w:rsidRPr="00734DF2">
              <w:rPr>
                <w:sz w:val="21"/>
                <w:szCs w:val="21"/>
              </w:rPr>
              <w:t>24(1 August), 64-71</w:t>
            </w:r>
            <w:r>
              <w:rPr>
                <w:sz w:val="21"/>
                <w:szCs w:val="21"/>
              </w:rPr>
              <w:t xml:space="preserve">, </w:t>
            </w:r>
            <w:r w:rsidRPr="00734DF2">
              <w:rPr>
                <w:b/>
                <w:sz w:val="21"/>
                <w:szCs w:val="21"/>
              </w:rPr>
              <w:t>2016</w:t>
            </w:r>
            <w:r w:rsidRPr="00734DF2">
              <w:rPr>
                <w:sz w:val="21"/>
                <w:szCs w:val="21"/>
              </w:rPr>
              <w:t>.</w:t>
            </w:r>
          </w:p>
          <w:p w14:paraId="4E2A8DF1" w14:textId="77777777" w:rsidR="00A9436F" w:rsidRDefault="00A9436F" w:rsidP="00D44916">
            <w:pPr>
              <w:pStyle w:val="Normlnweb"/>
              <w:spacing w:before="0" w:beforeAutospacing="0" w:after="120" w:afterAutospacing="0"/>
              <w:jc w:val="both"/>
              <w:rPr>
                <w:sz w:val="21"/>
                <w:szCs w:val="21"/>
              </w:rPr>
            </w:pPr>
            <w:r w:rsidRPr="00734DF2">
              <w:rPr>
                <w:b/>
                <w:sz w:val="21"/>
                <w:szCs w:val="21"/>
              </w:rPr>
              <w:t>LAPČÍK, L. (50</w:t>
            </w:r>
            <w:r w:rsidRPr="00734DF2">
              <w:rPr>
                <w:b/>
                <w:sz w:val="21"/>
                <w:szCs w:val="21"/>
                <w:lang w:val="en-US"/>
              </w:rPr>
              <w:t>%</w:t>
            </w:r>
            <w:r w:rsidRPr="00734DF2">
              <w:rPr>
                <w:b/>
                <w:sz w:val="21"/>
                <w:szCs w:val="21"/>
              </w:rPr>
              <w:t>)</w:t>
            </w:r>
            <w:r w:rsidRPr="00734DF2">
              <w:rPr>
                <w:sz w:val="21"/>
                <w:szCs w:val="21"/>
              </w:rPr>
              <w:t xml:space="preserve">, VAŠINA, M., LAPČÍKOVÁ, B., VALENTA, M.: Study of bread staling by means of vibro-acoustic, tensile and thermal analysis techniques. </w:t>
            </w:r>
            <w:r w:rsidRPr="00734DF2">
              <w:rPr>
                <w:i/>
                <w:sz w:val="21"/>
                <w:szCs w:val="21"/>
              </w:rPr>
              <w:t>Journal of Food Engineering</w:t>
            </w:r>
            <w:r>
              <w:rPr>
                <w:sz w:val="21"/>
                <w:szCs w:val="21"/>
              </w:rPr>
              <w:t xml:space="preserve"> </w:t>
            </w:r>
            <w:r w:rsidRPr="00734DF2">
              <w:rPr>
                <w:sz w:val="21"/>
                <w:szCs w:val="21"/>
              </w:rPr>
              <w:t>178(1 June), 31-38</w:t>
            </w:r>
            <w:r>
              <w:rPr>
                <w:sz w:val="21"/>
                <w:szCs w:val="21"/>
              </w:rPr>
              <w:t xml:space="preserve">, </w:t>
            </w:r>
            <w:r>
              <w:rPr>
                <w:b/>
                <w:sz w:val="21"/>
                <w:szCs w:val="21"/>
              </w:rPr>
              <w:t>2016</w:t>
            </w:r>
            <w:r w:rsidRPr="00734DF2">
              <w:rPr>
                <w:sz w:val="21"/>
                <w:szCs w:val="21"/>
              </w:rPr>
              <w:t>.</w:t>
            </w:r>
          </w:p>
          <w:p w14:paraId="51942380" w14:textId="77777777" w:rsidR="00A9436F" w:rsidRPr="00734DF2" w:rsidRDefault="00A9436F" w:rsidP="00D44916">
            <w:pPr>
              <w:pStyle w:val="Normlnweb"/>
              <w:spacing w:before="0" w:beforeAutospacing="0" w:after="120" w:afterAutospacing="0"/>
              <w:jc w:val="both"/>
              <w:rPr>
                <w:caps/>
                <w:sz w:val="21"/>
                <w:szCs w:val="21"/>
              </w:rPr>
            </w:pPr>
            <w:r w:rsidRPr="00734DF2">
              <w:rPr>
                <w:b/>
                <w:caps/>
                <w:sz w:val="21"/>
                <w:szCs w:val="21"/>
              </w:rPr>
              <w:t>LAPČÍK, L. (45</w:t>
            </w:r>
            <w:r w:rsidRPr="00734DF2">
              <w:rPr>
                <w:b/>
                <w:caps/>
                <w:sz w:val="21"/>
                <w:szCs w:val="21"/>
                <w:lang w:val="en-US"/>
              </w:rPr>
              <w:t>%)</w:t>
            </w:r>
            <w:r w:rsidRPr="00734DF2">
              <w:rPr>
                <w:caps/>
                <w:sz w:val="21"/>
                <w:szCs w:val="21"/>
                <w:lang w:val="en-US"/>
              </w:rPr>
              <w:t xml:space="preserve">, Lapčíková, B., Otyepková, E., OTYEPKA, M., VLČEK, J., BUŇKA, F., SALEK, R.: </w:t>
            </w:r>
            <w:r w:rsidRPr="00734DF2">
              <w:rPr>
                <w:sz w:val="21"/>
                <w:szCs w:val="21"/>
                <w:lang w:val="en-US"/>
              </w:rPr>
              <w:t xml:space="preserve">Surface energy analysis (SEA) and rheology of powder milk dairy products. </w:t>
            </w:r>
            <w:r w:rsidRPr="00734DF2">
              <w:rPr>
                <w:i/>
                <w:sz w:val="21"/>
                <w:szCs w:val="21"/>
                <w:lang w:val="en-US"/>
              </w:rPr>
              <w:t>Food Chemistry</w:t>
            </w:r>
            <w:r w:rsidRPr="00734DF2">
              <w:rPr>
                <w:sz w:val="21"/>
                <w:szCs w:val="21"/>
                <w:lang w:val="en-US"/>
              </w:rPr>
              <w:t xml:space="preserve"> 174(1</w:t>
            </w:r>
            <w:r>
              <w:rPr>
                <w:sz w:val="21"/>
                <w:szCs w:val="21"/>
                <w:lang w:val="en-US"/>
              </w:rPr>
              <w:t xml:space="preserve"> May</w:t>
            </w:r>
            <w:r w:rsidRPr="00734DF2">
              <w:rPr>
                <w:sz w:val="21"/>
                <w:szCs w:val="21"/>
                <w:lang w:val="en-US"/>
              </w:rPr>
              <w:t xml:space="preserve">), 25-30, </w:t>
            </w:r>
            <w:r w:rsidRPr="00734DF2">
              <w:rPr>
                <w:b/>
                <w:sz w:val="21"/>
                <w:szCs w:val="21"/>
                <w:lang w:val="en-US"/>
              </w:rPr>
              <w:t>2015</w:t>
            </w:r>
            <w:r w:rsidRPr="00734DF2">
              <w:rPr>
                <w:sz w:val="21"/>
                <w:szCs w:val="21"/>
                <w:lang w:val="en-US"/>
              </w:rPr>
              <w:t xml:space="preserve">. </w:t>
            </w:r>
          </w:p>
          <w:p w14:paraId="3B22D43F" w14:textId="77777777" w:rsidR="00A9436F" w:rsidRDefault="00A9436F" w:rsidP="00D44916">
            <w:pPr>
              <w:pStyle w:val="Normlnweb"/>
              <w:spacing w:before="0" w:beforeAutospacing="0" w:after="0" w:afterAutospacing="0"/>
              <w:jc w:val="both"/>
              <w:rPr>
                <w:b/>
              </w:rPr>
            </w:pPr>
            <w:r w:rsidRPr="00734DF2">
              <w:rPr>
                <w:caps/>
                <w:sz w:val="21"/>
                <w:szCs w:val="21"/>
              </w:rPr>
              <w:t xml:space="preserve">Krásný, I., </w:t>
            </w:r>
            <w:r w:rsidRPr="00734DF2">
              <w:rPr>
                <w:b/>
                <w:caps/>
                <w:sz w:val="21"/>
                <w:szCs w:val="21"/>
              </w:rPr>
              <w:t>Lapčík, L. (50</w:t>
            </w:r>
            <w:r w:rsidRPr="00734DF2">
              <w:rPr>
                <w:b/>
                <w:caps/>
                <w:sz w:val="21"/>
                <w:szCs w:val="21"/>
                <w:lang w:val="en-US"/>
              </w:rPr>
              <w:t>%)</w:t>
            </w:r>
            <w:r w:rsidRPr="00734DF2">
              <w:rPr>
                <w:caps/>
                <w:sz w:val="21"/>
                <w:szCs w:val="21"/>
              </w:rPr>
              <w:t>, Lapčíková, B., Greenwood, R.W., Šafářová, K., Rowson, N.A.</w:t>
            </w:r>
            <w:r w:rsidRPr="00734DF2">
              <w:rPr>
                <w:sz w:val="21"/>
                <w:szCs w:val="21"/>
              </w:rPr>
              <w:t xml:space="preserve">: The effect of low temperature air plasma treatment on physico-chemical properties of kaolinite/polyethylene composites. </w:t>
            </w:r>
            <w:r w:rsidRPr="00734DF2">
              <w:rPr>
                <w:i/>
                <w:sz w:val="21"/>
                <w:szCs w:val="21"/>
              </w:rPr>
              <w:t>Composites Part B: Engineering</w:t>
            </w:r>
            <w:r w:rsidRPr="00734DF2">
              <w:rPr>
                <w:sz w:val="21"/>
                <w:szCs w:val="21"/>
              </w:rPr>
              <w:t xml:space="preserve"> 59(March), 293-299, </w:t>
            </w:r>
            <w:r w:rsidRPr="00734DF2">
              <w:rPr>
                <w:b/>
                <w:sz w:val="21"/>
                <w:szCs w:val="21"/>
              </w:rPr>
              <w:t>2014</w:t>
            </w:r>
            <w:r w:rsidRPr="00734DF2">
              <w:rPr>
                <w:sz w:val="21"/>
                <w:szCs w:val="21"/>
              </w:rPr>
              <w:t xml:space="preserve">. </w:t>
            </w:r>
          </w:p>
        </w:tc>
      </w:tr>
      <w:tr w:rsidR="00A9436F" w14:paraId="043758E0" w14:textId="77777777" w:rsidTr="00A9436F">
        <w:trPr>
          <w:gridAfter w:val="3"/>
          <w:wAfter w:w="253" w:type="dxa"/>
          <w:trHeight w:val="218"/>
        </w:trPr>
        <w:tc>
          <w:tcPr>
            <w:tcW w:w="9882" w:type="dxa"/>
            <w:gridSpan w:val="57"/>
            <w:shd w:val="clear" w:color="auto" w:fill="F7CAAC"/>
          </w:tcPr>
          <w:p w14:paraId="0F066AAE" w14:textId="77777777" w:rsidR="00A9436F" w:rsidRDefault="00A9436F" w:rsidP="00D44916">
            <w:pPr>
              <w:rPr>
                <w:b/>
              </w:rPr>
            </w:pPr>
            <w:r>
              <w:rPr>
                <w:b/>
              </w:rPr>
              <w:t>Působení v zahraničí</w:t>
            </w:r>
          </w:p>
        </w:tc>
      </w:tr>
      <w:tr w:rsidR="00A9436F" w14:paraId="556B2E16" w14:textId="77777777" w:rsidTr="00A9436F">
        <w:trPr>
          <w:gridAfter w:val="3"/>
          <w:wAfter w:w="253" w:type="dxa"/>
          <w:trHeight w:val="328"/>
        </w:trPr>
        <w:tc>
          <w:tcPr>
            <w:tcW w:w="9882" w:type="dxa"/>
            <w:gridSpan w:val="57"/>
          </w:tcPr>
          <w:p w14:paraId="5A593DAC" w14:textId="77777777" w:rsidR="00A9436F" w:rsidRPr="00DE3AFC" w:rsidRDefault="00A9436F" w:rsidP="00D44916">
            <w:pPr>
              <w:spacing w:before="60"/>
              <w:jc w:val="both"/>
              <w:rPr>
                <w:sz w:val="21"/>
                <w:szCs w:val="21"/>
              </w:rPr>
            </w:pPr>
            <w:r w:rsidRPr="00DE3AFC">
              <w:rPr>
                <w:sz w:val="21"/>
                <w:szCs w:val="21"/>
              </w:rPr>
              <w:t>1990: Univerzita v Ulmu, Německo, studijní pobyt (3 měsíce)</w:t>
            </w:r>
          </w:p>
          <w:p w14:paraId="2C9FE772" w14:textId="77777777" w:rsidR="00A9436F" w:rsidRPr="00DE3AFC" w:rsidRDefault="00A9436F" w:rsidP="00D44916">
            <w:pPr>
              <w:jc w:val="both"/>
              <w:rPr>
                <w:sz w:val="21"/>
                <w:szCs w:val="21"/>
              </w:rPr>
            </w:pPr>
            <w:r w:rsidRPr="00DE3AFC">
              <w:rPr>
                <w:sz w:val="21"/>
                <w:szCs w:val="21"/>
              </w:rPr>
              <w:t>1991 – 1992: McGillova Univerzita, Ústav chemie, Montreal, Québec, Kanada, PAPRICAN, Point Claire,  postdoktorální studijní pobyt (12 měsíců)</w:t>
            </w:r>
          </w:p>
          <w:p w14:paraId="0D7ED2D7" w14:textId="77777777" w:rsidR="00A9436F" w:rsidRDefault="00A9436F" w:rsidP="00D44916">
            <w:pPr>
              <w:spacing w:after="60"/>
              <w:rPr>
                <w:b/>
              </w:rPr>
            </w:pPr>
            <w:r w:rsidRPr="00DE3AFC">
              <w:rPr>
                <w:sz w:val="21"/>
                <w:szCs w:val="21"/>
              </w:rPr>
              <w:t>1993: Státní univerzita v Ghentu, Farmaceutická fakulta, Belgie, postdoktorální studijní pobyt (6 měsíců)</w:t>
            </w:r>
          </w:p>
        </w:tc>
      </w:tr>
      <w:tr w:rsidR="00A9436F" w14:paraId="2549D94E" w14:textId="77777777" w:rsidTr="00A9436F">
        <w:trPr>
          <w:gridAfter w:val="3"/>
          <w:wAfter w:w="253" w:type="dxa"/>
          <w:cantSplit/>
          <w:trHeight w:val="470"/>
        </w:trPr>
        <w:tc>
          <w:tcPr>
            <w:tcW w:w="2475" w:type="dxa"/>
            <w:gridSpan w:val="3"/>
            <w:shd w:val="clear" w:color="auto" w:fill="F7CAAC"/>
          </w:tcPr>
          <w:p w14:paraId="0BD3F3BD" w14:textId="77777777" w:rsidR="00A9436F" w:rsidRDefault="00A9436F" w:rsidP="00D44916">
            <w:pPr>
              <w:jc w:val="both"/>
              <w:rPr>
                <w:b/>
              </w:rPr>
            </w:pPr>
            <w:r>
              <w:rPr>
                <w:b/>
              </w:rPr>
              <w:t xml:space="preserve">Podpis </w:t>
            </w:r>
          </w:p>
        </w:tc>
        <w:tc>
          <w:tcPr>
            <w:tcW w:w="4555" w:type="dxa"/>
            <w:gridSpan w:val="28"/>
          </w:tcPr>
          <w:p w14:paraId="5D3A42CB" w14:textId="77777777" w:rsidR="00A9436F" w:rsidRDefault="00A9436F" w:rsidP="00D44916">
            <w:pPr>
              <w:jc w:val="both"/>
            </w:pPr>
          </w:p>
        </w:tc>
        <w:tc>
          <w:tcPr>
            <w:tcW w:w="801" w:type="dxa"/>
            <w:gridSpan w:val="8"/>
            <w:shd w:val="clear" w:color="auto" w:fill="F7CAAC"/>
          </w:tcPr>
          <w:p w14:paraId="1F215B3C" w14:textId="77777777" w:rsidR="00A9436F" w:rsidRDefault="00A9436F" w:rsidP="00D44916">
            <w:pPr>
              <w:jc w:val="both"/>
            </w:pPr>
            <w:r>
              <w:rPr>
                <w:b/>
              </w:rPr>
              <w:t>datum</w:t>
            </w:r>
          </w:p>
        </w:tc>
        <w:tc>
          <w:tcPr>
            <w:tcW w:w="2051" w:type="dxa"/>
            <w:gridSpan w:val="18"/>
          </w:tcPr>
          <w:p w14:paraId="5DB5DF71" w14:textId="77777777" w:rsidR="00A9436F" w:rsidRDefault="00A9436F" w:rsidP="00D44916">
            <w:pPr>
              <w:jc w:val="both"/>
            </w:pPr>
          </w:p>
        </w:tc>
      </w:tr>
    </w:tbl>
    <w:p w14:paraId="75E82818" w14:textId="77777777" w:rsidR="00A9436F" w:rsidRDefault="00A9436F">
      <w:r>
        <w:br w:type="page"/>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7"/>
        <w:gridCol w:w="81"/>
        <w:gridCol w:w="2369"/>
        <w:gridCol w:w="7"/>
        <w:gridCol w:w="24"/>
        <w:gridCol w:w="81"/>
        <w:gridCol w:w="35"/>
        <w:gridCol w:w="6"/>
        <w:gridCol w:w="7"/>
        <w:gridCol w:w="17"/>
        <w:gridCol w:w="18"/>
        <w:gridCol w:w="670"/>
        <w:gridCol w:w="44"/>
        <w:gridCol w:w="31"/>
        <w:gridCol w:w="35"/>
        <w:gridCol w:w="8"/>
        <w:gridCol w:w="35"/>
        <w:gridCol w:w="1561"/>
        <w:gridCol w:w="69"/>
        <w:gridCol w:w="50"/>
        <w:gridCol w:w="10"/>
        <w:gridCol w:w="18"/>
        <w:gridCol w:w="296"/>
        <w:gridCol w:w="82"/>
        <w:gridCol w:w="69"/>
        <w:gridCol w:w="51"/>
        <w:gridCol w:w="10"/>
        <w:gridCol w:w="340"/>
        <w:gridCol w:w="67"/>
        <w:gridCol w:w="53"/>
        <w:gridCol w:w="10"/>
        <w:gridCol w:w="11"/>
        <w:gridCol w:w="856"/>
        <w:gridCol w:w="62"/>
        <w:gridCol w:w="59"/>
        <w:gridCol w:w="13"/>
        <w:gridCol w:w="295"/>
        <w:gridCol w:w="289"/>
        <w:gridCol w:w="96"/>
        <w:gridCol w:w="22"/>
        <w:gridCol w:w="13"/>
        <w:gridCol w:w="12"/>
        <w:gridCol w:w="49"/>
        <w:gridCol w:w="14"/>
        <w:gridCol w:w="218"/>
        <w:gridCol w:w="188"/>
        <w:gridCol w:w="45"/>
        <w:gridCol w:w="90"/>
        <w:gridCol w:w="66"/>
        <w:gridCol w:w="17"/>
        <w:gridCol w:w="14"/>
        <w:gridCol w:w="12"/>
        <w:gridCol w:w="416"/>
        <w:gridCol w:w="173"/>
        <w:gridCol w:w="67"/>
        <w:gridCol w:w="29"/>
        <w:gridCol w:w="603"/>
        <w:gridCol w:w="93"/>
        <w:gridCol w:w="32"/>
      </w:tblGrid>
      <w:tr w:rsidR="00A9436F" w14:paraId="46A50151" w14:textId="77777777" w:rsidTr="00D44916">
        <w:trPr>
          <w:gridBefore w:val="1"/>
          <w:gridAfter w:val="2"/>
          <w:wBefore w:w="57" w:type="dxa"/>
          <w:wAfter w:w="125" w:type="dxa"/>
        </w:trPr>
        <w:tc>
          <w:tcPr>
            <w:tcW w:w="9883" w:type="dxa"/>
            <w:gridSpan w:val="56"/>
            <w:tcBorders>
              <w:bottom w:val="double" w:sz="4" w:space="0" w:color="auto"/>
            </w:tcBorders>
            <w:shd w:val="clear" w:color="auto" w:fill="BDD6EE"/>
          </w:tcPr>
          <w:p w14:paraId="1D22445A" w14:textId="0F34C14C" w:rsidR="00A9436F" w:rsidRDefault="00A9436F" w:rsidP="00D44916">
            <w:pPr>
              <w:jc w:val="both"/>
              <w:rPr>
                <w:b/>
                <w:sz w:val="28"/>
              </w:rPr>
            </w:pPr>
            <w:r>
              <w:rPr>
                <w:b/>
                <w:sz w:val="28"/>
              </w:rPr>
              <w:lastRenderedPageBreak/>
              <w:t>C-I – Personální zabezpečení</w:t>
            </w:r>
          </w:p>
        </w:tc>
      </w:tr>
      <w:tr w:rsidR="00A9436F" w14:paraId="2CE1EF56" w14:textId="77777777" w:rsidTr="00D44916">
        <w:trPr>
          <w:gridBefore w:val="1"/>
          <w:gridAfter w:val="2"/>
          <w:wBefore w:w="57" w:type="dxa"/>
          <w:wAfter w:w="125" w:type="dxa"/>
        </w:trPr>
        <w:tc>
          <w:tcPr>
            <w:tcW w:w="2457" w:type="dxa"/>
            <w:gridSpan w:val="3"/>
            <w:tcBorders>
              <w:top w:val="double" w:sz="4" w:space="0" w:color="auto"/>
            </w:tcBorders>
            <w:shd w:val="clear" w:color="auto" w:fill="F7CAAC"/>
          </w:tcPr>
          <w:p w14:paraId="43306B59" w14:textId="77777777" w:rsidR="00A9436F" w:rsidRDefault="00A9436F" w:rsidP="00D44916">
            <w:pPr>
              <w:jc w:val="both"/>
              <w:rPr>
                <w:b/>
              </w:rPr>
            </w:pPr>
            <w:r>
              <w:rPr>
                <w:b/>
              </w:rPr>
              <w:t>Vysoká škola</w:t>
            </w:r>
          </w:p>
        </w:tc>
        <w:tc>
          <w:tcPr>
            <w:tcW w:w="7426" w:type="dxa"/>
            <w:gridSpan w:val="53"/>
          </w:tcPr>
          <w:p w14:paraId="339316E4" w14:textId="77777777" w:rsidR="00A9436F" w:rsidRPr="00A405B4" w:rsidRDefault="00A9436F" w:rsidP="00D44916">
            <w:pPr>
              <w:jc w:val="both"/>
            </w:pPr>
            <w:r w:rsidRPr="00A405B4">
              <w:t>Univerzita Tomáše Bati ve Zlíně</w:t>
            </w:r>
          </w:p>
        </w:tc>
      </w:tr>
      <w:tr w:rsidR="00A9436F" w14:paraId="2CB50CB4" w14:textId="77777777" w:rsidTr="00D44916">
        <w:trPr>
          <w:gridBefore w:val="1"/>
          <w:gridAfter w:val="2"/>
          <w:wBefore w:w="57" w:type="dxa"/>
          <w:wAfter w:w="125" w:type="dxa"/>
        </w:trPr>
        <w:tc>
          <w:tcPr>
            <w:tcW w:w="2457" w:type="dxa"/>
            <w:gridSpan w:val="3"/>
            <w:shd w:val="clear" w:color="auto" w:fill="F7CAAC"/>
          </w:tcPr>
          <w:p w14:paraId="72A78D28" w14:textId="77777777" w:rsidR="00A9436F" w:rsidRDefault="00A9436F" w:rsidP="00D44916">
            <w:pPr>
              <w:jc w:val="both"/>
              <w:rPr>
                <w:b/>
              </w:rPr>
            </w:pPr>
            <w:r>
              <w:rPr>
                <w:b/>
              </w:rPr>
              <w:t>Součást vysoké školy</w:t>
            </w:r>
          </w:p>
        </w:tc>
        <w:tc>
          <w:tcPr>
            <w:tcW w:w="7426" w:type="dxa"/>
            <w:gridSpan w:val="53"/>
          </w:tcPr>
          <w:p w14:paraId="20DF2C59" w14:textId="77777777" w:rsidR="00A9436F" w:rsidRPr="00A405B4" w:rsidRDefault="00A9436F" w:rsidP="00D44916">
            <w:pPr>
              <w:jc w:val="both"/>
            </w:pPr>
            <w:r w:rsidRPr="00A405B4">
              <w:t>Fakulta technologická</w:t>
            </w:r>
          </w:p>
        </w:tc>
      </w:tr>
      <w:tr w:rsidR="00A9436F" w14:paraId="4F49E34C" w14:textId="77777777" w:rsidTr="00D44916">
        <w:trPr>
          <w:gridBefore w:val="1"/>
          <w:gridAfter w:val="2"/>
          <w:wBefore w:w="57" w:type="dxa"/>
          <w:wAfter w:w="125" w:type="dxa"/>
        </w:trPr>
        <w:tc>
          <w:tcPr>
            <w:tcW w:w="2457" w:type="dxa"/>
            <w:gridSpan w:val="3"/>
            <w:shd w:val="clear" w:color="auto" w:fill="F7CAAC"/>
          </w:tcPr>
          <w:p w14:paraId="38B51BF9" w14:textId="77777777" w:rsidR="00A9436F" w:rsidRPr="00BB6DB0" w:rsidRDefault="00A9436F" w:rsidP="00D44916">
            <w:pPr>
              <w:jc w:val="both"/>
              <w:rPr>
                <w:b/>
                <w:sz w:val="19"/>
                <w:szCs w:val="19"/>
              </w:rPr>
            </w:pPr>
            <w:r w:rsidRPr="00BB6DB0">
              <w:rPr>
                <w:b/>
                <w:sz w:val="19"/>
                <w:szCs w:val="19"/>
              </w:rPr>
              <w:t>Název studijního programu</w:t>
            </w:r>
          </w:p>
        </w:tc>
        <w:tc>
          <w:tcPr>
            <w:tcW w:w="7426" w:type="dxa"/>
            <w:gridSpan w:val="53"/>
          </w:tcPr>
          <w:p w14:paraId="16FEFD58" w14:textId="77777777" w:rsidR="00A9436F" w:rsidRDefault="00A9436F" w:rsidP="00D44916">
            <w:pPr>
              <w:jc w:val="both"/>
            </w:pPr>
            <w:r>
              <w:t>Chemie potravin a bioaktivních látek</w:t>
            </w:r>
          </w:p>
        </w:tc>
      </w:tr>
      <w:tr w:rsidR="004C5E7F" w14:paraId="2023A903" w14:textId="77777777" w:rsidTr="00D44916">
        <w:trPr>
          <w:gridBefore w:val="1"/>
          <w:gridAfter w:val="2"/>
          <w:wBefore w:w="57" w:type="dxa"/>
          <w:wAfter w:w="125" w:type="dxa"/>
        </w:trPr>
        <w:tc>
          <w:tcPr>
            <w:tcW w:w="2457" w:type="dxa"/>
            <w:gridSpan w:val="3"/>
            <w:shd w:val="clear" w:color="auto" w:fill="F7CAAC"/>
          </w:tcPr>
          <w:p w14:paraId="60A1BBA4" w14:textId="77777777" w:rsidR="00A9436F" w:rsidRDefault="00A9436F" w:rsidP="00D44916">
            <w:pPr>
              <w:jc w:val="both"/>
              <w:rPr>
                <w:b/>
              </w:rPr>
            </w:pPr>
            <w:r>
              <w:rPr>
                <w:b/>
              </w:rPr>
              <w:t>Jméno a příjmení</w:t>
            </w:r>
          </w:p>
        </w:tc>
        <w:tc>
          <w:tcPr>
            <w:tcW w:w="4564" w:type="dxa"/>
            <w:gridSpan w:val="29"/>
          </w:tcPr>
          <w:p w14:paraId="37A86509" w14:textId="77777777" w:rsidR="00A9436F" w:rsidRPr="00293D5D" w:rsidRDefault="00A9436F" w:rsidP="00D44916">
            <w:pPr>
              <w:jc w:val="both"/>
              <w:rPr>
                <w:b/>
              </w:rPr>
            </w:pPr>
            <w:bookmarkStart w:id="61" w:name="Lapčíková"/>
            <w:bookmarkEnd w:id="61"/>
            <w:r w:rsidRPr="00293D5D">
              <w:rPr>
                <w:b/>
              </w:rPr>
              <w:t>Barbora Lapčíková</w:t>
            </w:r>
          </w:p>
        </w:tc>
        <w:tc>
          <w:tcPr>
            <w:tcW w:w="718" w:type="dxa"/>
            <w:gridSpan w:val="5"/>
            <w:shd w:val="clear" w:color="auto" w:fill="F7CAAC"/>
          </w:tcPr>
          <w:p w14:paraId="5238D7AB" w14:textId="77777777" w:rsidR="00A9436F" w:rsidRDefault="00A9436F" w:rsidP="00D44916">
            <w:pPr>
              <w:jc w:val="both"/>
              <w:rPr>
                <w:b/>
              </w:rPr>
            </w:pPr>
            <w:r>
              <w:rPr>
                <w:b/>
              </w:rPr>
              <w:t>Tituly</w:t>
            </w:r>
          </w:p>
        </w:tc>
        <w:tc>
          <w:tcPr>
            <w:tcW w:w="2144" w:type="dxa"/>
            <w:gridSpan w:val="19"/>
          </w:tcPr>
          <w:p w14:paraId="69B6AD4F" w14:textId="77777777" w:rsidR="00A9436F" w:rsidRDefault="00A9436F" w:rsidP="00D44916">
            <w:pPr>
              <w:jc w:val="both"/>
            </w:pPr>
            <w:r>
              <w:t xml:space="preserve">doc. Mgr., Ph.D. </w:t>
            </w:r>
          </w:p>
        </w:tc>
      </w:tr>
      <w:tr w:rsidR="00076348" w14:paraId="22190C4E" w14:textId="77777777" w:rsidTr="00D44916">
        <w:trPr>
          <w:gridBefore w:val="1"/>
          <w:gridAfter w:val="2"/>
          <w:wBefore w:w="57" w:type="dxa"/>
          <w:wAfter w:w="125" w:type="dxa"/>
        </w:trPr>
        <w:tc>
          <w:tcPr>
            <w:tcW w:w="2457" w:type="dxa"/>
            <w:gridSpan w:val="3"/>
            <w:shd w:val="clear" w:color="auto" w:fill="F7CAAC"/>
          </w:tcPr>
          <w:p w14:paraId="13178E7E" w14:textId="77777777" w:rsidR="00A9436F" w:rsidRDefault="00A9436F" w:rsidP="00D44916">
            <w:pPr>
              <w:jc w:val="both"/>
              <w:rPr>
                <w:b/>
              </w:rPr>
            </w:pPr>
            <w:r>
              <w:rPr>
                <w:b/>
              </w:rPr>
              <w:t>Rok narození</w:t>
            </w:r>
          </w:p>
        </w:tc>
        <w:tc>
          <w:tcPr>
            <w:tcW w:w="858" w:type="dxa"/>
            <w:gridSpan w:val="8"/>
          </w:tcPr>
          <w:p w14:paraId="09C2264F" w14:textId="77777777" w:rsidR="00A9436F" w:rsidRDefault="00A9436F" w:rsidP="00D44916">
            <w:pPr>
              <w:jc w:val="both"/>
            </w:pPr>
            <w:r>
              <w:t>1968</w:t>
            </w:r>
          </w:p>
        </w:tc>
        <w:tc>
          <w:tcPr>
            <w:tcW w:w="1714" w:type="dxa"/>
            <w:gridSpan w:val="6"/>
            <w:shd w:val="clear" w:color="auto" w:fill="F7CAAC"/>
          </w:tcPr>
          <w:p w14:paraId="78445074" w14:textId="77777777" w:rsidR="00A9436F" w:rsidRDefault="00A9436F" w:rsidP="00D44916">
            <w:pPr>
              <w:jc w:val="both"/>
              <w:rPr>
                <w:b/>
              </w:rPr>
            </w:pPr>
            <w:r>
              <w:rPr>
                <w:b/>
              </w:rPr>
              <w:t>typ vztahu k VŠ</w:t>
            </w:r>
          </w:p>
        </w:tc>
        <w:tc>
          <w:tcPr>
            <w:tcW w:w="995" w:type="dxa"/>
            <w:gridSpan w:val="10"/>
          </w:tcPr>
          <w:p w14:paraId="6FCF7556" w14:textId="77777777" w:rsidR="00A9436F" w:rsidRPr="00A63C5E" w:rsidRDefault="00A9436F" w:rsidP="00D44916">
            <w:pPr>
              <w:jc w:val="both"/>
            </w:pPr>
            <w:r w:rsidRPr="00A63C5E">
              <w:t>pp.</w:t>
            </w:r>
          </w:p>
        </w:tc>
        <w:tc>
          <w:tcPr>
            <w:tcW w:w="997" w:type="dxa"/>
            <w:gridSpan w:val="5"/>
            <w:shd w:val="clear" w:color="auto" w:fill="F7CAAC"/>
          </w:tcPr>
          <w:p w14:paraId="04D5668C" w14:textId="77777777" w:rsidR="00A9436F" w:rsidRPr="00A63C5E" w:rsidRDefault="00A9436F" w:rsidP="00D44916">
            <w:pPr>
              <w:jc w:val="both"/>
              <w:rPr>
                <w:b/>
              </w:rPr>
            </w:pPr>
            <w:r w:rsidRPr="00A63C5E">
              <w:rPr>
                <w:b/>
              </w:rPr>
              <w:t>rozsah</w:t>
            </w:r>
          </w:p>
        </w:tc>
        <w:tc>
          <w:tcPr>
            <w:tcW w:w="718" w:type="dxa"/>
            <w:gridSpan w:val="5"/>
          </w:tcPr>
          <w:p w14:paraId="09CBB78B" w14:textId="77777777" w:rsidR="00A9436F" w:rsidRPr="00A63C5E" w:rsidRDefault="00A9436F" w:rsidP="00D44916">
            <w:pPr>
              <w:jc w:val="both"/>
            </w:pPr>
            <w:r w:rsidRPr="00A63C5E">
              <w:t>40</w:t>
            </w:r>
          </w:p>
        </w:tc>
        <w:tc>
          <w:tcPr>
            <w:tcW w:w="657" w:type="dxa"/>
            <w:gridSpan w:val="9"/>
            <w:shd w:val="clear" w:color="auto" w:fill="F7CAAC"/>
          </w:tcPr>
          <w:p w14:paraId="674D0930" w14:textId="77777777" w:rsidR="00A9436F" w:rsidRPr="00A63C5E" w:rsidRDefault="00A9436F" w:rsidP="00D44916">
            <w:pPr>
              <w:jc w:val="both"/>
              <w:rPr>
                <w:b/>
              </w:rPr>
            </w:pPr>
            <w:r w:rsidRPr="00A63C5E">
              <w:rPr>
                <w:b/>
              </w:rPr>
              <w:t>do kdy</w:t>
            </w:r>
          </w:p>
        </w:tc>
        <w:tc>
          <w:tcPr>
            <w:tcW w:w="1487" w:type="dxa"/>
            <w:gridSpan w:val="10"/>
          </w:tcPr>
          <w:p w14:paraId="11667166" w14:textId="77777777" w:rsidR="00A9436F" w:rsidRPr="00A63C5E" w:rsidRDefault="00A9436F" w:rsidP="00D44916">
            <w:pPr>
              <w:jc w:val="both"/>
            </w:pPr>
            <w:r w:rsidRPr="00A63C5E">
              <w:t>N</w:t>
            </w:r>
          </w:p>
        </w:tc>
      </w:tr>
      <w:tr w:rsidR="00076348" w14:paraId="4532EBB8" w14:textId="77777777" w:rsidTr="00D44916">
        <w:trPr>
          <w:gridBefore w:val="1"/>
          <w:gridAfter w:val="2"/>
          <w:wBefore w:w="57" w:type="dxa"/>
          <w:wAfter w:w="125" w:type="dxa"/>
        </w:trPr>
        <w:tc>
          <w:tcPr>
            <w:tcW w:w="5029" w:type="dxa"/>
            <w:gridSpan w:val="17"/>
            <w:shd w:val="clear" w:color="auto" w:fill="F7CAAC"/>
          </w:tcPr>
          <w:p w14:paraId="35F9D34B" w14:textId="77777777" w:rsidR="00A9436F" w:rsidRDefault="00A9436F" w:rsidP="00D44916">
            <w:pPr>
              <w:jc w:val="both"/>
              <w:rPr>
                <w:b/>
              </w:rPr>
            </w:pPr>
            <w:r>
              <w:rPr>
                <w:b/>
              </w:rPr>
              <w:t>Typ vztahu na součásti VŠ, která uskutečňuje st. program</w:t>
            </w:r>
          </w:p>
        </w:tc>
        <w:tc>
          <w:tcPr>
            <w:tcW w:w="995" w:type="dxa"/>
            <w:gridSpan w:val="10"/>
          </w:tcPr>
          <w:p w14:paraId="4C2BBE9C" w14:textId="77777777" w:rsidR="00A9436F" w:rsidRDefault="00A9436F" w:rsidP="00D44916">
            <w:pPr>
              <w:jc w:val="both"/>
            </w:pPr>
            <w:r>
              <w:t>---</w:t>
            </w:r>
          </w:p>
        </w:tc>
        <w:tc>
          <w:tcPr>
            <w:tcW w:w="997" w:type="dxa"/>
            <w:gridSpan w:val="5"/>
            <w:shd w:val="clear" w:color="auto" w:fill="F7CAAC"/>
          </w:tcPr>
          <w:p w14:paraId="453C42C2" w14:textId="77777777" w:rsidR="00A9436F" w:rsidRDefault="00A9436F" w:rsidP="00D44916">
            <w:pPr>
              <w:jc w:val="both"/>
              <w:rPr>
                <w:b/>
              </w:rPr>
            </w:pPr>
            <w:r>
              <w:rPr>
                <w:b/>
              </w:rPr>
              <w:t>rozsah</w:t>
            </w:r>
          </w:p>
        </w:tc>
        <w:tc>
          <w:tcPr>
            <w:tcW w:w="718" w:type="dxa"/>
            <w:gridSpan w:val="5"/>
          </w:tcPr>
          <w:p w14:paraId="33D9EF62" w14:textId="77777777" w:rsidR="00A9436F" w:rsidRDefault="00A9436F" w:rsidP="00D44916">
            <w:pPr>
              <w:jc w:val="both"/>
            </w:pPr>
            <w:r>
              <w:t>---</w:t>
            </w:r>
          </w:p>
        </w:tc>
        <w:tc>
          <w:tcPr>
            <w:tcW w:w="657" w:type="dxa"/>
            <w:gridSpan w:val="9"/>
            <w:shd w:val="clear" w:color="auto" w:fill="F7CAAC"/>
          </w:tcPr>
          <w:p w14:paraId="4AC15373" w14:textId="77777777" w:rsidR="00A9436F" w:rsidRDefault="00A9436F" w:rsidP="00D44916">
            <w:pPr>
              <w:jc w:val="both"/>
              <w:rPr>
                <w:b/>
              </w:rPr>
            </w:pPr>
            <w:r>
              <w:rPr>
                <w:b/>
              </w:rPr>
              <w:t>do kdy</w:t>
            </w:r>
          </w:p>
        </w:tc>
        <w:tc>
          <w:tcPr>
            <w:tcW w:w="1487" w:type="dxa"/>
            <w:gridSpan w:val="10"/>
          </w:tcPr>
          <w:p w14:paraId="75AB3C3D" w14:textId="77777777" w:rsidR="00A9436F" w:rsidRPr="00C32277" w:rsidRDefault="00A9436F" w:rsidP="00D44916">
            <w:pPr>
              <w:jc w:val="both"/>
              <w:rPr>
                <w:highlight w:val="green"/>
              </w:rPr>
            </w:pPr>
            <w:r w:rsidRPr="00266097">
              <w:t>---</w:t>
            </w:r>
          </w:p>
        </w:tc>
      </w:tr>
      <w:tr w:rsidR="004C5E7F" w14:paraId="78181CF2" w14:textId="77777777" w:rsidTr="00D44916">
        <w:trPr>
          <w:gridBefore w:val="1"/>
          <w:gridAfter w:val="2"/>
          <w:wBefore w:w="57" w:type="dxa"/>
          <w:wAfter w:w="125" w:type="dxa"/>
        </w:trPr>
        <w:tc>
          <w:tcPr>
            <w:tcW w:w="6024" w:type="dxa"/>
            <w:gridSpan w:val="27"/>
            <w:shd w:val="clear" w:color="auto" w:fill="F7CAAC"/>
          </w:tcPr>
          <w:p w14:paraId="4D89B98D" w14:textId="77777777" w:rsidR="00A9436F" w:rsidRDefault="00A9436F" w:rsidP="00D44916">
            <w:pPr>
              <w:jc w:val="both"/>
            </w:pPr>
            <w:r>
              <w:rPr>
                <w:b/>
              </w:rPr>
              <w:t>Další současná působení jako akademický pracovník na jiných VŠ</w:t>
            </w:r>
          </w:p>
        </w:tc>
        <w:tc>
          <w:tcPr>
            <w:tcW w:w="1715" w:type="dxa"/>
            <w:gridSpan w:val="10"/>
            <w:shd w:val="clear" w:color="auto" w:fill="F7CAAC"/>
          </w:tcPr>
          <w:p w14:paraId="37A0298B" w14:textId="77777777" w:rsidR="00A9436F" w:rsidRDefault="00A9436F" w:rsidP="00D44916">
            <w:pPr>
              <w:jc w:val="both"/>
              <w:rPr>
                <w:b/>
              </w:rPr>
            </w:pPr>
            <w:r>
              <w:rPr>
                <w:b/>
              </w:rPr>
              <w:t>typ prac. vztahu</w:t>
            </w:r>
          </w:p>
        </w:tc>
        <w:tc>
          <w:tcPr>
            <w:tcW w:w="2144" w:type="dxa"/>
            <w:gridSpan w:val="19"/>
            <w:shd w:val="clear" w:color="auto" w:fill="F7CAAC"/>
          </w:tcPr>
          <w:p w14:paraId="166692BD" w14:textId="77777777" w:rsidR="00A9436F" w:rsidRDefault="00A9436F" w:rsidP="00D44916">
            <w:pPr>
              <w:jc w:val="both"/>
              <w:rPr>
                <w:b/>
              </w:rPr>
            </w:pPr>
            <w:r>
              <w:rPr>
                <w:b/>
              </w:rPr>
              <w:t>rozsah</w:t>
            </w:r>
          </w:p>
        </w:tc>
      </w:tr>
      <w:tr w:rsidR="00A9436F" w14:paraId="140DD644" w14:textId="77777777" w:rsidTr="00D44916">
        <w:trPr>
          <w:gridBefore w:val="1"/>
          <w:gridAfter w:val="2"/>
          <w:wBefore w:w="57" w:type="dxa"/>
          <w:wAfter w:w="125" w:type="dxa"/>
        </w:trPr>
        <w:tc>
          <w:tcPr>
            <w:tcW w:w="6024" w:type="dxa"/>
            <w:gridSpan w:val="27"/>
          </w:tcPr>
          <w:p w14:paraId="501B6A45" w14:textId="77777777" w:rsidR="00A9436F" w:rsidRPr="00A63C5E" w:rsidRDefault="00A9436F" w:rsidP="00D44916">
            <w:pPr>
              <w:jc w:val="both"/>
              <w:rPr>
                <w:sz w:val="22"/>
                <w:szCs w:val="22"/>
              </w:rPr>
            </w:pPr>
            <w:r>
              <w:rPr>
                <w:sz w:val="22"/>
                <w:szCs w:val="22"/>
              </w:rPr>
              <w:t>UP Olomouc, PřF</w:t>
            </w:r>
          </w:p>
        </w:tc>
        <w:tc>
          <w:tcPr>
            <w:tcW w:w="1715" w:type="dxa"/>
            <w:gridSpan w:val="10"/>
          </w:tcPr>
          <w:p w14:paraId="46C8CABC" w14:textId="77777777" w:rsidR="00A9436F" w:rsidRPr="00A63C5E" w:rsidRDefault="00A9436F" w:rsidP="00D44916">
            <w:pPr>
              <w:jc w:val="both"/>
              <w:rPr>
                <w:sz w:val="22"/>
                <w:szCs w:val="22"/>
              </w:rPr>
            </w:pPr>
            <w:r w:rsidRPr="00A63C5E">
              <w:rPr>
                <w:sz w:val="22"/>
                <w:szCs w:val="22"/>
              </w:rPr>
              <w:t>pp.</w:t>
            </w:r>
          </w:p>
        </w:tc>
        <w:tc>
          <w:tcPr>
            <w:tcW w:w="2144" w:type="dxa"/>
            <w:gridSpan w:val="19"/>
          </w:tcPr>
          <w:p w14:paraId="201656D4" w14:textId="77777777" w:rsidR="00A9436F" w:rsidRPr="00A63C5E" w:rsidRDefault="00A9436F" w:rsidP="00D44916">
            <w:pPr>
              <w:jc w:val="both"/>
              <w:rPr>
                <w:sz w:val="22"/>
                <w:szCs w:val="22"/>
              </w:rPr>
            </w:pPr>
            <w:r w:rsidRPr="00A63C5E">
              <w:rPr>
                <w:sz w:val="22"/>
                <w:szCs w:val="22"/>
              </w:rPr>
              <w:t xml:space="preserve">8 </w:t>
            </w:r>
          </w:p>
        </w:tc>
      </w:tr>
      <w:tr w:rsidR="00A9436F" w14:paraId="5D1A91F7" w14:textId="77777777" w:rsidTr="00D44916">
        <w:trPr>
          <w:gridBefore w:val="1"/>
          <w:gridAfter w:val="2"/>
          <w:wBefore w:w="57" w:type="dxa"/>
          <w:wAfter w:w="125" w:type="dxa"/>
        </w:trPr>
        <w:tc>
          <w:tcPr>
            <w:tcW w:w="6024" w:type="dxa"/>
            <w:gridSpan w:val="27"/>
          </w:tcPr>
          <w:p w14:paraId="71E19A9C" w14:textId="77777777" w:rsidR="00A9436F" w:rsidRPr="00A63C5E" w:rsidRDefault="00A9436F" w:rsidP="00D44916">
            <w:pPr>
              <w:jc w:val="both"/>
              <w:rPr>
                <w:sz w:val="22"/>
                <w:szCs w:val="22"/>
              </w:rPr>
            </w:pPr>
          </w:p>
        </w:tc>
        <w:tc>
          <w:tcPr>
            <w:tcW w:w="1715" w:type="dxa"/>
            <w:gridSpan w:val="10"/>
          </w:tcPr>
          <w:p w14:paraId="76F53D71" w14:textId="77777777" w:rsidR="00A9436F" w:rsidRPr="00A63C5E" w:rsidRDefault="00A9436F" w:rsidP="00D44916">
            <w:pPr>
              <w:jc w:val="both"/>
              <w:rPr>
                <w:sz w:val="22"/>
                <w:szCs w:val="22"/>
              </w:rPr>
            </w:pPr>
          </w:p>
        </w:tc>
        <w:tc>
          <w:tcPr>
            <w:tcW w:w="2144" w:type="dxa"/>
            <w:gridSpan w:val="19"/>
          </w:tcPr>
          <w:p w14:paraId="3943121C" w14:textId="77777777" w:rsidR="00A9436F" w:rsidRPr="00A63C5E" w:rsidRDefault="00A9436F" w:rsidP="00D44916">
            <w:pPr>
              <w:jc w:val="both"/>
              <w:rPr>
                <w:sz w:val="22"/>
                <w:szCs w:val="22"/>
              </w:rPr>
            </w:pPr>
          </w:p>
        </w:tc>
      </w:tr>
      <w:tr w:rsidR="00A9436F" w14:paraId="79568E38" w14:textId="77777777" w:rsidTr="00D44916">
        <w:trPr>
          <w:gridBefore w:val="1"/>
          <w:gridAfter w:val="2"/>
          <w:wBefore w:w="57" w:type="dxa"/>
          <w:wAfter w:w="125" w:type="dxa"/>
        </w:trPr>
        <w:tc>
          <w:tcPr>
            <w:tcW w:w="6024" w:type="dxa"/>
            <w:gridSpan w:val="27"/>
          </w:tcPr>
          <w:p w14:paraId="5F5E89BE" w14:textId="77777777" w:rsidR="00A9436F" w:rsidRDefault="00A9436F" w:rsidP="00D44916">
            <w:pPr>
              <w:jc w:val="both"/>
            </w:pPr>
          </w:p>
        </w:tc>
        <w:tc>
          <w:tcPr>
            <w:tcW w:w="1715" w:type="dxa"/>
            <w:gridSpan w:val="10"/>
          </w:tcPr>
          <w:p w14:paraId="48D73622" w14:textId="77777777" w:rsidR="00A9436F" w:rsidRDefault="00A9436F" w:rsidP="00D44916">
            <w:pPr>
              <w:jc w:val="both"/>
            </w:pPr>
          </w:p>
        </w:tc>
        <w:tc>
          <w:tcPr>
            <w:tcW w:w="2144" w:type="dxa"/>
            <w:gridSpan w:val="19"/>
          </w:tcPr>
          <w:p w14:paraId="034496B7" w14:textId="77777777" w:rsidR="00A9436F" w:rsidRDefault="00A9436F" w:rsidP="00D44916">
            <w:pPr>
              <w:jc w:val="both"/>
            </w:pPr>
          </w:p>
        </w:tc>
      </w:tr>
      <w:tr w:rsidR="00A9436F" w14:paraId="777F918D" w14:textId="77777777" w:rsidTr="00D44916">
        <w:trPr>
          <w:gridBefore w:val="1"/>
          <w:gridAfter w:val="2"/>
          <w:wBefore w:w="57" w:type="dxa"/>
          <w:wAfter w:w="125" w:type="dxa"/>
        </w:trPr>
        <w:tc>
          <w:tcPr>
            <w:tcW w:w="6024" w:type="dxa"/>
            <w:gridSpan w:val="27"/>
          </w:tcPr>
          <w:p w14:paraId="089AECD7" w14:textId="77777777" w:rsidR="00A9436F" w:rsidRDefault="00A9436F" w:rsidP="00D44916">
            <w:pPr>
              <w:jc w:val="both"/>
            </w:pPr>
          </w:p>
        </w:tc>
        <w:tc>
          <w:tcPr>
            <w:tcW w:w="1715" w:type="dxa"/>
            <w:gridSpan w:val="10"/>
          </w:tcPr>
          <w:p w14:paraId="3A7CAD47" w14:textId="77777777" w:rsidR="00A9436F" w:rsidRDefault="00A9436F" w:rsidP="00D44916">
            <w:pPr>
              <w:jc w:val="both"/>
            </w:pPr>
          </w:p>
        </w:tc>
        <w:tc>
          <w:tcPr>
            <w:tcW w:w="2144" w:type="dxa"/>
            <w:gridSpan w:val="19"/>
          </w:tcPr>
          <w:p w14:paraId="5C1046F8" w14:textId="77777777" w:rsidR="00A9436F" w:rsidRDefault="00A9436F" w:rsidP="00D44916">
            <w:pPr>
              <w:jc w:val="both"/>
            </w:pPr>
          </w:p>
        </w:tc>
      </w:tr>
      <w:tr w:rsidR="00A9436F" w14:paraId="34660263" w14:textId="77777777" w:rsidTr="00D44916">
        <w:trPr>
          <w:gridBefore w:val="1"/>
          <w:gridAfter w:val="2"/>
          <w:wBefore w:w="57" w:type="dxa"/>
          <w:wAfter w:w="125" w:type="dxa"/>
        </w:trPr>
        <w:tc>
          <w:tcPr>
            <w:tcW w:w="9883" w:type="dxa"/>
            <w:gridSpan w:val="56"/>
            <w:shd w:val="clear" w:color="auto" w:fill="F7CAAC"/>
          </w:tcPr>
          <w:p w14:paraId="73FFB8EB"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0BD6169" w14:textId="77777777" w:rsidTr="00D44916">
        <w:trPr>
          <w:gridBefore w:val="1"/>
          <w:gridAfter w:val="2"/>
          <w:wBefore w:w="57" w:type="dxa"/>
          <w:wAfter w:w="125" w:type="dxa"/>
          <w:trHeight w:val="282"/>
        </w:trPr>
        <w:tc>
          <w:tcPr>
            <w:tcW w:w="9883" w:type="dxa"/>
            <w:gridSpan w:val="56"/>
            <w:tcBorders>
              <w:top w:val="nil"/>
            </w:tcBorders>
          </w:tcPr>
          <w:p w14:paraId="487662E9" w14:textId="486793BF" w:rsidR="00A9436F" w:rsidRPr="00045F47" w:rsidRDefault="00D44916" w:rsidP="00D44916">
            <w:pPr>
              <w:pStyle w:val="Zkladntext"/>
              <w:spacing w:before="60" w:after="60"/>
              <w:ind w:right="108"/>
              <w:rPr>
                <w:sz w:val="21"/>
                <w:szCs w:val="21"/>
              </w:rPr>
            </w:pPr>
            <w:r w:rsidRPr="00045F47">
              <w:rPr>
                <w:sz w:val="21"/>
                <w:szCs w:val="21"/>
              </w:rPr>
              <w:t>Fyzikální vlastnosti potravin (20% p)</w:t>
            </w:r>
          </w:p>
        </w:tc>
      </w:tr>
      <w:tr w:rsidR="00A9436F" w14:paraId="708369F8" w14:textId="77777777" w:rsidTr="00D44916">
        <w:trPr>
          <w:gridBefore w:val="1"/>
          <w:gridAfter w:val="2"/>
          <w:wBefore w:w="57" w:type="dxa"/>
          <w:wAfter w:w="125" w:type="dxa"/>
        </w:trPr>
        <w:tc>
          <w:tcPr>
            <w:tcW w:w="9883" w:type="dxa"/>
            <w:gridSpan w:val="56"/>
            <w:shd w:val="clear" w:color="auto" w:fill="F7CAAC"/>
          </w:tcPr>
          <w:p w14:paraId="7C4EA7AC" w14:textId="77777777" w:rsidR="00A9436F" w:rsidRDefault="00A9436F" w:rsidP="00D44916">
            <w:pPr>
              <w:jc w:val="both"/>
            </w:pPr>
            <w:r>
              <w:rPr>
                <w:b/>
              </w:rPr>
              <w:t xml:space="preserve">Údaje o vzdělání na VŠ </w:t>
            </w:r>
          </w:p>
        </w:tc>
      </w:tr>
      <w:tr w:rsidR="00A9436F" w14:paraId="1DADD17C" w14:textId="77777777" w:rsidTr="00D44916">
        <w:trPr>
          <w:gridBefore w:val="1"/>
          <w:gridAfter w:val="2"/>
          <w:wBefore w:w="57" w:type="dxa"/>
          <w:wAfter w:w="125" w:type="dxa"/>
          <w:trHeight w:val="264"/>
        </w:trPr>
        <w:tc>
          <w:tcPr>
            <w:tcW w:w="9883" w:type="dxa"/>
            <w:gridSpan w:val="56"/>
          </w:tcPr>
          <w:p w14:paraId="7C853777" w14:textId="77777777" w:rsidR="00A9436F" w:rsidRPr="004C5E7F" w:rsidRDefault="00A9436F" w:rsidP="004C5E7F">
            <w:pPr>
              <w:spacing w:before="60" w:after="60"/>
              <w:ind w:left="720" w:hanging="720"/>
              <w:jc w:val="both"/>
              <w:rPr>
                <w:b/>
                <w:sz w:val="21"/>
                <w:szCs w:val="21"/>
              </w:rPr>
            </w:pPr>
            <w:r w:rsidRPr="004C5E7F">
              <w:rPr>
                <w:sz w:val="21"/>
                <w:szCs w:val="21"/>
              </w:rPr>
              <w:t xml:space="preserve">1998: VUT Brno, FCH, </w:t>
            </w:r>
            <w:r w:rsidRPr="004C5E7F">
              <w:rPr>
                <w:rFonts w:eastAsia="Calibri"/>
                <w:sz w:val="21"/>
                <w:szCs w:val="21"/>
              </w:rPr>
              <w:t xml:space="preserve">SP Makromolekulární chemie, </w:t>
            </w:r>
            <w:r w:rsidRPr="004C5E7F">
              <w:rPr>
                <w:sz w:val="21"/>
                <w:szCs w:val="21"/>
              </w:rPr>
              <w:t xml:space="preserve">obor Makromolekulární chemie, Ph.D. </w:t>
            </w:r>
          </w:p>
        </w:tc>
      </w:tr>
      <w:tr w:rsidR="00A9436F" w14:paraId="2BDCD15E" w14:textId="77777777" w:rsidTr="00D44916">
        <w:trPr>
          <w:gridBefore w:val="1"/>
          <w:gridAfter w:val="2"/>
          <w:wBefore w:w="57" w:type="dxa"/>
          <w:wAfter w:w="125" w:type="dxa"/>
        </w:trPr>
        <w:tc>
          <w:tcPr>
            <w:tcW w:w="9883" w:type="dxa"/>
            <w:gridSpan w:val="56"/>
            <w:shd w:val="clear" w:color="auto" w:fill="F7CAAC"/>
          </w:tcPr>
          <w:p w14:paraId="304A4243" w14:textId="77777777" w:rsidR="00A9436F" w:rsidRDefault="00A9436F" w:rsidP="00D44916">
            <w:pPr>
              <w:jc w:val="both"/>
              <w:rPr>
                <w:b/>
              </w:rPr>
            </w:pPr>
            <w:r>
              <w:rPr>
                <w:b/>
              </w:rPr>
              <w:t>Údaje o odborném působení od absolvování VŠ</w:t>
            </w:r>
          </w:p>
        </w:tc>
      </w:tr>
      <w:tr w:rsidR="00A9436F" w14:paraId="5301EFD3" w14:textId="77777777" w:rsidTr="00D44916">
        <w:trPr>
          <w:gridBefore w:val="1"/>
          <w:gridAfter w:val="2"/>
          <w:wBefore w:w="57" w:type="dxa"/>
          <w:wAfter w:w="125" w:type="dxa"/>
          <w:trHeight w:val="499"/>
        </w:trPr>
        <w:tc>
          <w:tcPr>
            <w:tcW w:w="9883" w:type="dxa"/>
            <w:gridSpan w:val="56"/>
          </w:tcPr>
          <w:p w14:paraId="5158D27F" w14:textId="77777777" w:rsidR="00A9436F" w:rsidRPr="004C5E7F" w:rsidRDefault="00A9436F" w:rsidP="004C5E7F">
            <w:pPr>
              <w:spacing w:before="60"/>
              <w:jc w:val="both"/>
              <w:rPr>
                <w:sz w:val="21"/>
                <w:szCs w:val="21"/>
              </w:rPr>
            </w:pPr>
            <w:r w:rsidRPr="004C5E7F">
              <w:rPr>
                <w:sz w:val="21"/>
                <w:szCs w:val="21"/>
              </w:rPr>
              <w:t>1997 – 2012: UTB Zlín, FT, Ústav fyziky a materiálového inženýrství, odborný asistent, docent</w:t>
            </w:r>
          </w:p>
          <w:p w14:paraId="579039B0" w14:textId="77777777" w:rsidR="00A9436F" w:rsidRPr="00731383" w:rsidRDefault="00A9436F" w:rsidP="004C5E7F">
            <w:pPr>
              <w:spacing w:after="60"/>
              <w:jc w:val="both"/>
              <w:rPr>
                <w:sz w:val="22"/>
                <w:szCs w:val="22"/>
              </w:rPr>
            </w:pPr>
            <w:r w:rsidRPr="004C5E7F">
              <w:rPr>
                <w:sz w:val="21"/>
                <w:szCs w:val="21"/>
              </w:rPr>
              <w:t>2012 – dosud: UTB Zlín, FT, Ústav technologie potravin, docent</w:t>
            </w:r>
          </w:p>
        </w:tc>
      </w:tr>
      <w:tr w:rsidR="00A9436F" w14:paraId="00F4BC98" w14:textId="77777777" w:rsidTr="00D44916">
        <w:trPr>
          <w:gridBefore w:val="1"/>
          <w:gridAfter w:val="2"/>
          <w:wBefore w:w="57" w:type="dxa"/>
          <w:wAfter w:w="125" w:type="dxa"/>
          <w:trHeight w:val="250"/>
        </w:trPr>
        <w:tc>
          <w:tcPr>
            <w:tcW w:w="9883" w:type="dxa"/>
            <w:gridSpan w:val="56"/>
            <w:shd w:val="clear" w:color="auto" w:fill="F7CAAC"/>
          </w:tcPr>
          <w:p w14:paraId="0C5A5828" w14:textId="77777777" w:rsidR="00A9436F" w:rsidRDefault="00A9436F" w:rsidP="00D44916">
            <w:pPr>
              <w:jc w:val="both"/>
            </w:pPr>
            <w:r>
              <w:rPr>
                <w:b/>
              </w:rPr>
              <w:t>Zkušenosti s vedením kvalifikačních a rigorózních prací</w:t>
            </w:r>
          </w:p>
        </w:tc>
      </w:tr>
      <w:tr w:rsidR="00A9436F" w14:paraId="6D261754" w14:textId="77777777" w:rsidTr="00D44916">
        <w:trPr>
          <w:gridBefore w:val="1"/>
          <w:gridAfter w:val="2"/>
          <w:wBefore w:w="57" w:type="dxa"/>
          <w:wAfter w:w="125" w:type="dxa"/>
          <w:trHeight w:val="158"/>
        </w:trPr>
        <w:tc>
          <w:tcPr>
            <w:tcW w:w="9883" w:type="dxa"/>
            <w:gridSpan w:val="56"/>
          </w:tcPr>
          <w:p w14:paraId="47F3C053" w14:textId="77777777" w:rsidR="00A9436F" w:rsidRPr="004C5E7F" w:rsidRDefault="00A9436F" w:rsidP="004C5E7F">
            <w:pPr>
              <w:spacing w:before="60" w:after="60"/>
              <w:jc w:val="both"/>
              <w:rPr>
                <w:sz w:val="21"/>
                <w:szCs w:val="21"/>
              </w:rPr>
            </w:pPr>
            <w:r w:rsidRPr="004C5E7F">
              <w:rPr>
                <w:sz w:val="21"/>
                <w:szCs w:val="21"/>
              </w:rPr>
              <w:t>Počet obhájených prací, které vyučující vedl v období 2013 – 2017: 10 BP, 4 DP.</w:t>
            </w:r>
          </w:p>
        </w:tc>
      </w:tr>
      <w:tr w:rsidR="00076348" w14:paraId="72154A28" w14:textId="77777777" w:rsidTr="00D44916">
        <w:trPr>
          <w:gridBefore w:val="1"/>
          <w:gridAfter w:val="2"/>
          <w:wBefore w:w="57" w:type="dxa"/>
          <w:wAfter w:w="125" w:type="dxa"/>
          <w:cantSplit/>
        </w:trPr>
        <w:tc>
          <w:tcPr>
            <w:tcW w:w="3315" w:type="dxa"/>
            <w:gridSpan w:val="11"/>
            <w:tcBorders>
              <w:top w:val="single" w:sz="12" w:space="0" w:color="auto"/>
            </w:tcBorders>
            <w:shd w:val="clear" w:color="auto" w:fill="F7CAAC"/>
          </w:tcPr>
          <w:p w14:paraId="6959DB63" w14:textId="77777777" w:rsidR="00A9436F" w:rsidRDefault="00A9436F" w:rsidP="00D44916">
            <w:pPr>
              <w:jc w:val="both"/>
            </w:pPr>
            <w:r>
              <w:rPr>
                <w:b/>
              </w:rPr>
              <w:t xml:space="preserve">Obor habilitačního řízení </w:t>
            </w:r>
          </w:p>
        </w:tc>
        <w:tc>
          <w:tcPr>
            <w:tcW w:w="2239" w:type="dxa"/>
            <w:gridSpan w:val="12"/>
            <w:tcBorders>
              <w:top w:val="single" w:sz="12" w:space="0" w:color="auto"/>
            </w:tcBorders>
            <w:shd w:val="clear" w:color="auto" w:fill="F7CAAC"/>
          </w:tcPr>
          <w:p w14:paraId="37425821" w14:textId="77777777" w:rsidR="00A9436F" w:rsidRDefault="00A9436F" w:rsidP="00D44916">
            <w:pPr>
              <w:jc w:val="both"/>
            </w:pPr>
            <w:r>
              <w:rPr>
                <w:b/>
              </w:rPr>
              <w:t>Rok udělení hodnosti</w:t>
            </w:r>
          </w:p>
        </w:tc>
        <w:tc>
          <w:tcPr>
            <w:tcW w:w="2281" w:type="dxa"/>
            <w:gridSpan w:val="15"/>
            <w:tcBorders>
              <w:top w:val="single" w:sz="12" w:space="0" w:color="auto"/>
              <w:right w:val="single" w:sz="12" w:space="0" w:color="auto"/>
            </w:tcBorders>
            <w:shd w:val="clear" w:color="auto" w:fill="F7CAAC"/>
          </w:tcPr>
          <w:p w14:paraId="073BCACD" w14:textId="77777777" w:rsidR="00A9436F" w:rsidRDefault="00A9436F" w:rsidP="00D44916">
            <w:pPr>
              <w:jc w:val="both"/>
            </w:pPr>
            <w:r>
              <w:rPr>
                <w:b/>
              </w:rPr>
              <w:t>Řízení konáno na VŠ</w:t>
            </w:r>
          </w:p>
        </w:tc>
        <w:tc>
          <w:tcPr>
            <w:tcW w:w="2048" w:type="dxa"/>
            <w:gridSpan w:val="18"/>
            <w:tcBorders>
              <w:top w:val="single" w:sz="12" w:space="0" w:color="auto"/>
              <w:left w:val="single" w:sz="12" w:space="0" w:color="auto"/>
            </w:tcBorders>
            <w:shd w:val="clear" w:color="auto" w:fill="F7CAAC"/>
          </w:tcPr>
          <w:p w14:paraId="1BDFC1AA" w14:textId="77777777" w:rsidR="00A9436F" w:rsidRDefault="00A9436F" w:rsidP="00D44916">
            <w:pPr>
              <w:jc w:val="both"/>
              <w:rPr>
                <w:b/>
              </w:rPr>
            </w:pPr>
            <w:r>
              <w:rPr>
                <w:b/>
              </w:rPr>
              <w:t>Ohlasy publikací</w:t>
            </w:r>
          </w:p>
        </w:tc>
      </w:tr>
      <w:tr w:rsidR="00076348" w14:paraId="7EEE5E4F" w14:textId="77777777" w:rsidTr="00D44916">
        <w:trPr>
          <w:gridBefore w:val="1"/>
          <w:gridAfter w:val="2"/>
          <w:wBefore w:w="57" w:type="dxa"/>
          <w:wAfter w:w="125" w:type="dxa"/>
          <w:cantSplit/>
        </w:trPr>
        <w:tc>
          <w:tcPr>
            <w:tcW w:w="3315" w:type="dxa"/>
            <w:gridSpan w:val="11"/>
          </w:tcPr>
          <w:p w14:paraId="35CAD199" w14:textId="77777777" w:rsidR="00A9436F" w:rsidRPr="00C173B5" w:rsidRDefault="00A9436F" w:rsidP="00546C20">
            <w:pPr>
              <w:spacing w:before="40" w:after="40"/>
              <w:jc w:val="both"/>
              <w:rPr>
                <w:sz w:val="21"/>
                <w:szCs w:val="21"/>
              </w:rPr>
            </w:pPr>
            <w:r w:rsidRPr="00C173B5">
              <w:rPr>
                <w:sz w:val="21"/>
                <w:szCs w:val="21"/>
              </w:rPr>
              <w:t>Materiálové vědy a inženýrství</w:t>
            </w:r>
          </w:p>
        </w:tc>
        <w:tc>
          <w:tcPr>
            <w:tcW w:w="2239" w:type="dxa"/>
            <w:gridSpan w:val="12"/>
          </w:tcPr>
          <w:p w14:paraId="40D7B82B" w14:textId="77777777" w:rsidR="00A9436F" w:rsidRPr="00C173B5" w:rsidRDefault="00A9436F" w:rsidP="00546C20">
            <w:pPr>
              <w:spacing w:before="40" w:after="40"/>
              <w:jc w:val="both"/>
              <w:rPr>
                <w:sz w:val="21"/>
                <w:szCs w:val="21"/>
              </w:rPr>
            </w:pPr>
            <w:r w:rsidRPr="00C173B5">
              <w:rPr>
                <w:sz w:val="21"/>
                <w:szCs w:val="21"/>
              </w:rPr>
              <w:t>2007</w:t>
            </w:r>
          </w:p>
        </w:tc>
        <w:tc>
          <w:tcPr>
            <w:tcW w:w="2281" w:type="dxa"/>
            <w:gridSpan w:val="15"/>
            <w:tcBorders>
              <w:right w:val="single" w:sz="12" w:space="0" w:color="auto"/>
            </w:tcBorders>
          </w:tcPr>
          <w:p w14:paraId="2EC11E71" w14:textId="77777777" w:rsidR="00A9436F" w:rsidRPr="00C173B5" w:rsidRDefault="00A9436F" w:rsidP="00546C20">
            <w:pPr>
              <w:spacing w:before="40" w:after="40"/>
              <w:jc w:val="both"/>
              <w:rPr>
                <w:sz w:val="21"/>
                <w:szCs w:val="21"/>
              </w:rPr>
            </w:pPr>
            <w:r w:rsidRPr="00C173B5">
              <w:rPr>
                <w:rFonts w:ascii="TimesNewRomanPSMT" w:eastAsia="Calibri" w:hAnsi="TimesNewRomanPSMT" w:cs="TimesNewRomanPSMT"/>
                <w:sz w:val="21"/>
                <w:szCs w:val="21"/>
                <w:lang w:eastAsia="en-US"/>
              </w:rPr>
              <w:t>VUT Brno</w:t>
            </w:r>
          </w:p>
        </w:tc>
        <w:tc>
          <w:tcPr>
            <w:tcW w:w="651" w:type="dxa"/>
            <w:gridSpan w:val="9"/>
            <w:tcBorders>
              <w:left w:val="single" w:sz="12" w:space="0" w:color="auto"/>
            </w:tcBorders>
            <w:shd w:val="clear" w:color="auto" w:fill="F7CAAC"/>
          </w:tcPr>
          <w:p w14:paraId="41B9A034" w14:textId="77777777" w:rsidR="00A9436F" w:rsidRDefault="00A9436F" w:rsidP="00D44916">
            <w:pPr>
              <w:jc w:val="both"/>
            </w:pPr>
            <w:r>
              <w:rPr>
                <w:b/>
              </w:rPr>
              <w:t>WOS</w:t>
            </w:r>
          </w:p>
        </w:tc>
        <w:tc>
          <w:tcPr>
            <w:tcW w:w="698" w:type="dxa"/>
            <w:gridSpan w:val="6"/>
            <w:shd w:val="clear" w:color="auto" w:fill="F7CAAC"/>
          </w:tcPr>
          <w:p w14:paraId="0943CBDA" w14:textId="77777777" w:rsidR="00A9436F" w:rsidRDefault="00A9436F" w:rsidP="00D44916">
            <w:pPr>
              <w:jc w:val="both"/>
              <w:rPr>
                <w:sz w:val="18"/>
              </w:rPr>
            </w:pPr>
            <w:r>
              <w:rPr>
                <w:b/>
                <w:sz w:val="18"/>
              </w:rPr>
              <w:t>Scopus</w:t>
            </w:r>
          </w:p>
        </w:tc>
        <w:tc>
          <w:tcPr>
            <w:tcW w:w="699" w:type="dxa"/>
            <w:gridSpan w:val="3"/>
            <w:shd w:val="clear" w:color="auto" w:fill="F7CAAC"/>
          </w:tcPr>
          <w:p w14:paraId="08F01F53" w14:textId="77777777" w:rsidR="00A9436F" w:rsidRDefault="00A9436F" w:rsidP="00D44916">
            <w:pPr>
              <w:jc w:val="both"/>
            </w:pPr>
            <w:r>
              <w:rPr>
                <w:b/>
                <w:sz w:val="18"/>
              </w:rPr>
              <w:t>ostatní</w:t>
            </w:r>
          </w:p>
        </w:tc>
      </w:tr>
      <w:tr w:rsidR="00076348" w14:paraId="2B44900E" w14:textId="77777777" w:rsidTr="00D44916">
        <w:trPr>
          <w:gridBefore w:val="1"/>
          <w:gridAfter w:val="2"/>
          <w:wBefore w:w="57" w:type="dxa"/>
          <w:wAfter w:w="125" w:type="dxa"/>
          <w:cantSplit/>
          <w:trHeight w:val="70"/>
        </w:trPr>
        <w:tc>
          <w:tcPr>
            <w:tcW w:w="3315" w:type="dxa"/>
            <w:gridSpan w:val="11"/>
            <w:shd w:val="clear" w:color="auto" w:fill="F7CAAC"/>
          </w:tcPr>
          <w:p w14:paraId="19A4EE85" w14:textId="77777777" w:rsidR="00A9436F" w:rsidRDefault="00A9436F" w:rsidP="00D44916">
            <w:pPr>
              <w:jc w:val="both"/>
            </w:pPr>
            <w:r>
              <w:rPr>
                <w:b/>
              </w:rPr>
              <w:t>Obor jmenovacího řízení</w:t>
            </w:r>
          </w:p>
        </w:tc>
        <w:tc>
          <w:tcPr>
            <w:tcW w:w="2239" w:type="dxa"/>
            <w:gridSpan w:val="12"/>
            <w:shd w:val="clear" w:color="auto" w:fill="F7CAAC"/>
          </w:tcPr>
          <w:p w14:paraId="675F147E" w14:textId="77777777" w:rsidR="00A9436F" w:rsidRDefault="00A9436F" w:rsidP="00D44916">
            <w:pPr>
              <w:jc w:val="both"/>
            </w:pPr>
            <w:r>
              <w:rPr>
                <w:b/>
              </w:rPr>
              <w:t>Rok udělení hodnosti</w:t>
            </w:r>
          </w:p>
        </w:tc>
        <w:tc>
          <w:tcPr>
            <w:tcW w:w="2281" w:type="dxa"/>
            <w:gridSpan w:val="15"/>
            <w:tcBorders>
              <w:right w:val="single" w:sz="12" w:space="0" w:color="auto"/>
            </w:tcBorders>
            <w:shd w:val="clear" w:color="auto" w:fill="F7CAAC"/>
          </w:tcPr>
          <w:p w14:paraId="45A21E1C" w14:textId="77777777" w:rsidR="00A9436F" w:rsidRDefault="00A9436F" w:rsidP="00D44916">
            <w:pPr>
              <w:jc w:val="both"/>
            </w:pPr>
            <w:r>
              <w:rPr>
                <w:b/>
              </w:rPr>
              <w:t>Řízení konáno na VŠ</w:t>
            </w:r>
          </w:p>
        </w:tc>
        <w:tc>
          <w:tcPr>
            <w:tcW w:w="651" w:type="dxa"/>
            <w:gridSpan w:val="9"/>
            <w:vMerge w:val="restart"/>
            <w:tcBorders>
              <w:left w:val="single" w:sz="12" w:space="0" w:color="auto"/>
            </w:tcBorders>
          </w:tcPr>
          <w:p w14:paraId="7769E711" w14:textId="77777777" w:rsidR="00A9436F" w:rsidRPr="00A80A4A" w:rsidRDefault="00A9436F" w:rsidP="00D44916">
            <w:pPr>
              <w:jc w:val="both"/>
              <w:rPr>
                <w:b/>
              </w:rPr>
            </w:pPr>
            <w:r w:rsidRPr="00A80A4A">
              <w:rPr>
                <w:b/>
              </w:rPr>
              <w:t>233</w:t>
            </w:r>
          </w:p>
        </w:tc>
        <w:tc>
          <w:tcPr>
            <w:tcW w:w="698" w:type="dxa"/>
            <w:gridSpan w:val="6"/>
            <w:vMerge w:val="restart"/>
          </w:tcPr>
          <w:p w14:paraId="34D281A5" w14:textId="77777777" w:rsidR="00A9436F" w:rsidRPr="00A80A4A" w:rsidRDefault="00A9436F" w:rsidP="00D44916">
            <w:pPr>
              <w:jc w:val="both"/>
              <w:rPr>
                <w:b/>
              </w:rPr>
            </w:pPr>
            <w:r w:rsidRPr="00A80A4A">
              <w:rPr>
                <w:b/>
              </w:rPr>
              <w:t>237</w:t>
            </w:r>
          </w:p>
        </w:tc>
        <w:tc>
          <w:tcPr>
            <w:tcW w:w="699" w:type="dxa"/>
            <w:gridSpan w:val="3"/>
            <w:vMerge w:val="restart"/>
          </w:tcPr>
          <w:p w14:paraId="0AC46432" w14:textId="77777777" w:rsidR="00A9436F" w:rsidRPr="00A80A4A" w:rsidRDefault="00A9436F" w:rsidP="00D44916">
            <w:pPr>
              <w:jc w:val="both"/>
              <w:rPr>
                <w:b/>
              </w:rPr>
            </w:pPr>
            <w:r w:rsidRPr="00A80A4A">
              <w:rPr>
                <w:b/>
              </w:rPr>
              <w:t>256</w:t>
            </w:r>
          </w:p>
        </w:tc>
      </w:tr>
      <w:tr w:rsidR="00076348" w14:paraId="5C8BCB1A" w14:textId="77777777" w:rsidTr="00D44916">
        <w:trPr>
          <w:gridBefore w:val="1"/>
          <w:gridAfter w:val="2"/>
          <w:wBefore w:w="57" w:type="dxa"/>
          <w:wAfter w:w="125" w:type="dxa"/>
          <w:trHeight w:val="205"/>
        </w:trPr>
        <w:tc>
          <w:tcPr>
            <w:tcW w:w="3315" w:type="dxa"/>
            <w:gridSpan w:val="11"/>
          </w:tcPr>
          <w:p w14:paraId="00574447" w14:textId="77777777" w:rsidR="00A9436F" w:rsidRDefault="00A9436F" w:rsidP="00D44916">
            <w:pPr>
              <w:jc w:val="both"/>
            </w:pPr>
            <w:r>
              <w:t>---</w:t>
            </w:r>
          </w:p>
        </w:tc>
        <w:tc>
          <w:tcPr>
            <w:tcW w:w="2239" w:type="dxa"/>
            <w:gridSpan w:val="12"/>
          </w:tcPr>
          <w:p w14:paraId="2EE30D71" w14:textId="77777777" w:rsidR="00A9436F" w:rsidRDefault="00A9436F" w:rsidP="00D44916">
            <w:pPr>
              <w:jc w:val="both"/>
            </w:pPr>
            <w:r>
              <w:t>---</w:t>
            </w:r>
          </w:p>
        </w:tc>
        <w:tc>
          <w:tcPr>
            <w:tcW w:w="2281" w:type="dxa"/>
            <w:gridSpan w:val="15"/>
            <w:tcBorders>
              <w:right w:val="single" w:sz="12" w:space="0" w:color="auto"/>
            </w:tcBorders>
          </w:tcPr>
          <w:p w14:paraId="578783FD" w14:textId="77777777" w:rsidR="00A9436F" w:rsidRDefault="00A9436F" w:rsidP="00D44916">
            <w:pPr>
              <w:jc w:val="both"/>
            </w:pPr>
            <w:r>
              <w:t>---</w:t>
            </w:r>
          </w:p>
        </w:tc>
        <w:tc>
          <w:tcPr>
            <w:tcW w:w="651" w:type="dxa"/>
            <w:gridSpan w:val="9"/>
            <w:vMerge/>
            <w:tcBorders>
              <w:left w:val="single" w:sz="12" w:space="0" w:color="auto"/>
            </w:tcBorders>
            <w:vAlign w:val="center"/>
          </w:tcPr>
          <w:p w14:paraId="04DF6445" w14:textId="77777777" w:rsidR="00A9436F" w:rsidRDefault="00A9436F" w:rsidP="00D44916">
            <w:pPr>
              <w:rPr>
                <w:b/>
              </w:rPr>
            </w:pPr>
          </w:p>
        </w:tc>
        <w:tc>
          <w:tcPr>
            <w:tcW w:w="698" w:type="dxa"/>
            <w:gridSpan w:val="6"/>
            <w:vMerge/>
            <w:vAlign w:val="center"/>
          </w:tcPr>
          <w:p w14:paraId="09165900" w14:textId="77777777" w:rsidR="00A9436F" w:rsidRDefault="00A9436F" w:rsidP="00D44916">
            <w:pPr>
              <w:rPr>
                <w:b/>
              </w:rPr>
            </w:pPr>
          </w:p>
        </w:tc>
        <w:tc>
          <w:tcPr>
            <w:tcW w:w="699" w:type="dxa"/>
            <w:gridSpan w:val="3"/>
            <w:vMerge/>
            <w:vAlign w:val="center"/>
          </w:tcPr>
          <w:p w14:paraId="396115BD" w14:textId="77777777" w:rsidR="00A9436F" w:rsidRDefault="00A9436F" w:rsidP="00D44916">
            <w:pPr>
              <w:rPr>
                <w:b/>
              </w:rPr>
            </w:pPr>
          </w:p>
        </w:tc>
      </w:tr>
      <w:tr w:rsidR="00A9436F" w14:paraId="400329DF" w14:textId="77777777" w:rsidTr="00D44916">
        <w:trPr>
          <w:gridBefore w:val="1"/>
          <w:gridAfter w:val="2"/>
          <w:wBefore w:w="57" w:type="dxa"/>
          <w:wAfter w:w="125" w:type="dxa"/>
        </w:trPr>
        <w:tc>
          <w:tcPr>
            <w:tcW w:w="9883" w:type="dxa"/>
            <w:gridSpan w:val="56"/>
            <w:shd w:val="clear" w:color="auto" w:fill="F7CAAC"/>
          </w:tcPr>
          <w:p w14:paraId="79FB7D4F"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45A48B4D" w14:textId="77777777" w:rsidTr="00D44916">
        <w:trPr>
          <w:gridBefore w:val="1"/>
          <w:gridAfter w:val="2"/>
          <w:wBefore w:w="57" w:type="dxa"/>
          <w:wAfter w:w="125" w:type="dxa"/>
          <w:trHeight w:val="283"/>
        </w:trPr>
        <w:tc>
          <w:tcPr>
            <w:tcW w:w="9883" w:type="dxa"/>
            <w:gridSpan w:val="56"/>
          </w:tcPr>
          <w:p w14:paraId="546A38B0" w14:textId="77777777" w:rsidR="00A9436F" w:rsidRPr="004C5E7F" w:rsidRDefault="00A9436F" w:rsidP="00D44916">
            <w:pPr>
              <w:shd w:val="clear" w:color="auto" w:fill="FFFFFF"/>
              <w:spacing w:before="60" w:after="120"/>
              <w:jc w:val="both"/>
              <w:rPr>
                <w:sz w:val="21"/>
                <w:szCs w:val="21"/>
              </w:rPr>
            </w:pPr>
            <w:r w:rsidRPr="004C5E7F">
              <w:rPr>
                <w:caps/>
                <w:sz w:val="21"/>
                <w:szCs w:val="21"/>
              </w:rPr>
              <w:t>LAPČÍK, L., OTYEPKA, M., OTYEPKOVÁ, E., </w:t>
            </w:r>
            <w:r w:rsidRPr="004C5E7F">
              <w:rPr>
                <w:b/>
                <w:bCs/>
                <w:caps/>
                <w:sz w:val="21"/>
                <w:szCs w:val="21"/>
              </w:rPr>
              <w:t>LAPČÍKOVÁ, B. (20%)</w:t>
            </w:r>
            <w:r w:rsidRPr="004C5E7F">
              <w:rPr>
                <w:caps/>
                <w:sz w:val="21"/>
                <w:szCs w:val="21"/>
              </w:rPr>
              <w:t>, GABRIEL, R., GAVENDA, A., PRUDILOVÁ, B.</w:t>
            </w:r>
            <w:r w:rsidRPr="004C5E7F">
              <w:rPr>
                <w:sz w:val="21"/>
                <w:szCs w:val="21"/>
              </w:rPr>
              <w:t>: Surface heterogenity: Information from inverse gas chromatography and application to model pharmaceutical substances. </w:t>
            </w:r>
            <w:r w:rsidRPr="004C5E7F">
              <w:rPr>
                <w:i/>
                <w:iCs/>
                <w:sz w:val="21"/>
                <w:szCs w:val="21"/>
              </w:rPr>
              <w:t>Current Opinion in Colloid and Interface Science</w:t>
            </w:r>
            <w:r w:rsidRPr="004C5E7F">
              <w:rPr>
                <w:sz w:val="21"/>
                <w:szCs w:val="21"/>
              </w:rPr>
              <w:t xml:space="preserve"> 24, 64-71, </w:t>
            </w:r>
            <w:r w:rsidRPr="004C5E7F">
              <w:rPr>
                <w:b/>
                <w:bCs/>
                <w:sz w:val="21"/>
                <w:szCs w:val="21"/>
              </w:rPr>
              <w:t>2016</w:t>
            </w:r>
            <w:r w:rsidRPr="004C5E7F">
              <w:rPr>
                <w:sz w:val="21"/>
                <w:szCs w:val="21"/>
              </w:rPr>
              <w:t>.</w:t>
            </w:r>
          </w:p>
          <w:p w14:paraId="0A0D8844" w14:textId="77777777" w:rsidR="00A9436F" w:rsidRPr="004C5E7F" w:rsidRDefault="00A9436F" w:rsidP="00D44916">
            <w:pPr>
              <w:shd w:val="clear" w:color="auto" w:fill="FFFFFF"/>
              <w:spacing w:after="120"/>
              <w:jc w:val="both"/>
              <w:rPr>
                <w:sz w:val="21"/>
                <w:szCs w:val="21"/>
              </w:rPr>
            </w:pPr>
            <w:r w:rsidRPr="004C5E7F">
              <w:rPr>
                <w:caps/>
                <w:sz w:val="21"/>
                <w:szCs w:val="21"/>
              </w:rPr>
              <w:t>LAPČÍK, L., VAŠINA, M., </w:t>
            </w:r>
            <w:r w:rsidRPr="004C5E7F">
              <w:rPr>
                <w:b/>
                <w:bCs/>
                <w:caps/>
                <w:sz w:val="21"/>
                <w:szCs w:val="21"/>
              </w:rPr>
              <w:t>LAPČÍKOVÁ, B. (30%)</w:t>
            </w:r>
            <w:r w:rsidRPr="004C5E7F">
              <w:rPr>
                <w:caps/>
                <w:sz w:val="21"/>
                <w:szCs w:val="21"/>
              </w:rPr>
              <w:t>, VALENTA, T</w:t>
            </w:r>
            <w:r w:rsidRPr="004C5E7F">
              <w:rPr>
                <w:sz w:val="21"/>
                <w:szCs w:val="21"/>
              </w:rPr>
              <w:t>.: Study of bread staling by means of vibro-acustic, tensile and thermal analysis techniques. </w:t>
            </w:r>
            <w:r w:rsidRPr="004C5E7F">
              <w:rPr>
                <w:i/>
                <w:iCs/>
                <w:sz w:val="21"/>
                <w:szCs w:val="21"/>
              </w:rPr>
              <w:t>Journal of Food Engineering</w:t>
            </w:r>
            <w:r w:rsidRPr="004C5E7F">
              <w:rPr>
                <w:sz w:val="21"/>
                <w:szCs w:val="21"/>
              </w:rPr>
              <w:t xml:space="preserve"> 178, 31-38, </w:t>
            </w:r>
            <w:r w:rsidRPr="004C5E7F">
              <w:rPr>
                <w:b/>
                <w:bCs/>
                <w:sz w:val="21"/>
                <w:szCs w:val="21"/>
              </w:rPr>
              <w:t>2016</w:t>
            </w:r>
            <w:r w:rsidRPr="004C5E7F">
              <w:rPr>
                <w:sz w:val="21"/>
                <w:szCs w:val="21"/>
              </w:rPr>
              <w:t>.</w:t>
            </w:r>
          </w:p>
          <w:p w14:paraId="44314164" w14:textId="77777777" w:rsidR="00A9436F" w:rsidRPr="004C5E7F" w:rsidRDefault="00A9436F" w:rsidP="00D44916">
            <w:pPr>
              <w:shd w:val="clear" w:color="auto" w:fill="FFFFFF"/>
              <w:spacing w:after="120"/>
              <w:jc w:val="both"/>
              <w:rPr>
                <w:sz w:val="21"/>
                <w:szCs w:val="21"/>
              </w:rPr>
            </w:pPr>
            <w:r w:rsidRPr="004C5E7F">
              <w:rPr>
                <w:caps/>
                <w:sz w:val="21"/>
                <w:szCs w:val="21"/>
              </w:rPr>
              <w:t>LAPČÍK, L., RUZSALA, M.J.A., VAŠINA, M., </w:t>
            </w:r>
            <w:r w:rsidRPr="004C5E7F">
              <w:rPr>
                <w:b/>
                <w:bCs/>
                <w:caps/>
                <w:sz w:val="21"/>
                <w:szCs w:val="21"/>
              </w:rPr>
              <w:t>LAPČÍKOVÁ, B</w:t>
            </w:r>
            <w:r w:rsidRPr="004C5E7F">
              <w:rPr>
                <w:caps/>
                <w:sz w:val="21"/>
                <w:szCs w:val="21"/>
              </w:rPr>
              <w:t>. </w:t>
            </w:r>
            <w:r w:rsidRPr="004C5E7F">
              <w:rPr>
                <w:b/>
                <w:bCs/>
                <w:caps/>
                <w:sz w:val="21"/>
                <w:szCs w:val="21"/>
              </w:rPr>
              <w:t>(15%)</w:t>
            </w:r>
            <w:r w:rsidRPr="004C5E7F">
              <w:rPr>
                <w:caps/>
                <w:sz w:val="21"/>
                <w:szCs w:val="21"/>
              </w:rPr>
              <w:t>, VLČEK, J., ROWSON, N.A., GROVER, L.M., GREENWOOD, R.W.: </w:t>
            </w:r>
            <w:r w:rsidRPr="004C5E7F">
              <w:rPr>
                <w:sz w:val="21"/>
                <w:szCs w:val="21"/>
              </w:rPr>
              <w:t>Hollow spheres as nanocomposite fillers for aerospace and automotive composite materials applications. </w:t>
            </w:r>
            <w:r w:rsidRPr="004C5E7F">
              <w:rPr>
                <w:i/>
                <w:iCs/>
                <w:sz w:val="21"/>
                <w:szCs w:val="21"/>
              </w:rPr>
              <w:t>Composites Part B: Engineering</w:t>
            </w:r>
            <w:r w:rsidRPr="004C5E7F">
              <w:rPr>
                <w:sz w:val="21"/>
                <w:szCs w:val="21"/>
              </w:rPr>
              <w:t> 106(Dec), 74-80, </w:t>
            </w:r>
            <w:r w:rsidRPr="004C5E7F">
              <w:rPr>
                <w:b/>
                <w:bCs/>
                <w:sz w:val="21"/>
                <w:szCs w:val="21"/>
              </w:rPr>
              <w:t>2016</w:t>
            </w:r>
            <w:r w:rsidRPr="004C5E7F">
              <w:rPr>
                <w:sz w:val="21"/>
                <w:szCs w:val="21"/>
              </w:rPr>
              <w:t>.</w:t>
            </w:r>
          </w:p>
          <w:p w14:paraId="30A66502" w14:textId="77777777" w:rsidR="00A9436F" w:rsidRPr="004C5E7F" w:rsidRDefault="00A9436F" w:rsidP="00D44916">
            <w:pPr>
              <w:shd w:val="clear" w:color="auto" w:fill="FFFFFF"/>
              <w:spacing w:after="120"/>
              <w:jc w:val="both"/>
              <w:rPr>
                <w:sz w:val="21"/>
                <w:szCs w:val="21"/>
              </w:rPr>
            </w:pPr>
            <w:r w:rsidRPr="004C5E7F">
              <w:rPr>
                <w:caps/>
                <w:sz w:val="21"/>
                <w:szCs w:val="21"/>
              </w:rPr>
              <w:t>LAPČÍK</w:t>
            </w:r>
            <w:r w:rsidRPr="004C5E7F">
              <w:rPr>
                <w:sz w:val="21"/>
                <w:szCs w:val="21"/>
              </w:rPr>
              <w:t>, L., </w:t>
            </w:r>
            <w:r w:rsidRPr="004C5E7F">
              <w:rPr>
                <w:caps/>
                <w:sz w:val="21"/>
                <w:szCs w:val="21"/>
              </w:rPr>
              <w:t>VAŠINA,</w:t>
            </w:r>
            <w:r w:rsidRPr="004C5E7F">
              <w:rPr>
                <w:sz w:val="21"/>
                <w:szCs w:val="21"/>
              </w:rPr>
              <w:t> M., </w:t>
            </w:r>
            <w:r w:rsidRPr="004C5E7F">
              <w:rPr>
                <w:b/>
                <w:bCs/>
                <w:caps/>
                <w:sz w:val="21"/>
                <w:szCs w:val="21"/>
              </w:rPr>
              <w:t>LAPČÍKOVÁ,</w:t>
            </w:r>
            <w:r w:rsidRPr="004C5E7F">
              <w:rPr>
                <w:b/>
                <w:bCs/>
                <w:sz w:val="21"/>
                <w:szCs w:val="21"/>
              </w:rPr>
              <w:t> B. (20%)</w:t>
            </w:r>
            <w:r w:rsidRPr="004C5E7F">
              <w:rPr>
                <w:sz w:val="21"/>
                <w:szCs w:val="21"/>
              </w:rPr>
              <w:t>, </w:t>
            </w:r>
            <w:r w:rsidRPr="004C5E7F">
              <w:rPr>
                <w:caps/>
                <w:sz w:val="21"/>
                <w:szCs w:val="21"/>
              </w:rPr>
              <w:t>OTYEPKOVÁ,</w:t>
            </w:r>
            <w:r w:rsidRPr="004C5E7F">
              <w:rPr>
                <w:sz w:val="21"/>
                <w:szCs w:val="21"/>
              </w:rPr>
              <w:t> E., </w:t>
            </w:r>
            <w:r w:rsidRPr="004C5E7F">
              <w:rPr>
                <w:caps/>
                <w:sz w:val="21"/>
                <w:szCs w:val="21"/>
              </w:rPr>
              <w:t>WATERS,</w:t>
            </w:r>
            <w:r w:rsidRPr="004C5E7F">
              <w:rPr>
                <w:sz w:val="21"/>
                <w:szCs w:val="21"/>
              </w:rPr>
              <w:t> K.E.: Investigation of advanced mica powder nanocomposite filler materials: Surface energy analysis, powder rheology and sound absorption performance. </w:t>
            </w:r>
            <w:r w:rsidRPr="004C5E7F">
              <w:rPr>
                <w:i/>
                <w:iCs/>
                <w:sz w:val="21"/>
                <w:szCs w:val="21"/>
              </w:rPr>
              <w:t>Composites Part B: Engineering</w:t>
            </w:r>
            <w:r w:rsidRPr="004C5E7F">
              <w:rPr>
                <w:sz w:val="21"/>
                <w:szCs w:val="21"/>
              </w:rPr>
              <w:t> 77(August), 304-310, </w:t>
            </w:r>
            <w:r w:rsidRPr="004C5E7F">
              <w:rPr>
                <w:b/>
                <w:bCs/>
                <w:sz w:val="21"/>
                <w:szCs w:val="21"/>
              </w:rPr>
              <w:t>2015</w:t>
            </w:r>
            <w:r w:rsidRPr="004C5E7F">
              <w:rPr>
                <w:sz w:val="21"/>
                <w:szCs w:val="21"/>
              </w:rPr>
              <w:t>. </w:t>
            </w:r>
          </w:p>
          <w:p w14:paraId="7A7DC2BB" w14:textId="77777777" w:rsidR="00A9436F" w:rsidRDefault="00A9436F" w:rsidP="004C5E7F">
            <w:pPr>
              <w:shd w:val="clear" w:color="auto" w:fill="FFFFFF"/>
              <w:spacing w:after="120"/>
              <w:jc w:val="both"/>
              <w:rPr>
                <w:b/>
              </w:rPr>
            </w:pPr>
            <w:r w:rsidRPr="004C5E7F">
              <w:rPr>
                <w:caps/>
                <w:sz w:val="21"/>
                <w:szCs w:val="21"/>
              </w:rPr>
              <w:t>LAPČÍK,</w:t>
            </w:r>
            <w:r w:rsidRPr="004C5E7F">
              <w:rPr>
                <w:sz w:val="21"/>
                <w:szCs w:val="21"/>
              </w:rPr>
              <w:t> L., </w:t>
            </w:r>
            <w:r w:rsidRPr="004C5E7F">
              <w:rPr>
                <w:b/>
                <w:bCs/>
                <w:caps/>
                <w:sz w:val="21"/>
                <w:szCs w:val="21"/>
              </w:rPr>
              <w:t>LAPČÍKOVÁ</w:t>
            </w:r>
            <w:r w:rsidRPr="00EE3E0E">
              <w:rPr>
                <w:b/>
                <w:sz w:val="21"/>
                <w:szCs w:val="21"/>
              </w:rPr>
              <w:t>,</w:t>
            </w:r>
            <w:r w:rsidRPr="004C5E7F">
              <w:rPr>
                <w:sz w:val="21"/>
                <w:szCs w:val="21"/>
              </w:rPr>
              <w:t> </w:t>
            </w:r>
            <w:r w:rsidRPr="004C5E7F">
              <w:rPr>
                <w:b/>
                <w:bCs/>
                <w:sz w:val="21"/>
                <w:szCs w:val="21"/>
              </w:rPr>
              <w:t>B. (25%)</w:t>
            </w:r>
            <w:r w:rsidRPr="004C5E7F">
              <w:rPr>
                <w:sz w:val="21"/>
                <w:szCs w:val="21"/>
              </w:rPr>
              <w:t>, </w:t>
            </w:r>
            <w:r w:rsidRPr="004C5E7F">
              <w:rPr>
                <w:caps/>
                <w:sz w:val="21"/>
                <w:szCs w:val="21"/>
              </w:rPr>
              <w:t>OTYEPKOVÁ</w:t>
            </w:r>
            <w:r w:rsidRPr="004C5E7F">
              <w:rPr>
                <w:sz w:val="21"/>
                <w:szCs w:val="21"/>
              </w:rPr>
              <w:t>, E., </w:t>
            </w:r>
            <w:r w:rsidRPr="004C5E7F">
              <w:rPr>
                <w:caps/>
                <w:sz w:val="21"/>
                <w:szCs w:val="21"/>
              </w:rPr>
              <w:t>OTYEPKA</w:t>
            </w:r>
            <w:r w:rsidRPr="004C5E7F">
              <w:rPr>
                <w:sz w:val="21"/>
                <w:szCs w:val="21"/>
              </w:rPr>
              <w:t>, M., VLČEK, J., BUŇKA, F., SALEK, R.N.: Surface energy analysis (SEA) and rheology of powder milk dairy products. </w:t>
            </w:r>
            <w:r w:rsidRPr="004C5E7F">
              <w:rPr>
                <w:i/>
                <w:iCs/>
                <w:sz w:val="21"/>
                <w:szCs w:val="21"/>
              </w:rPr>
              <w:t>Food Chemistry</w:t>
            </w:r>
            <w:r w:rsidRPr="004C5E7F">
              <w:rPr>
                <w:sz w:val="21"/>
                <w:szCs w:val="21"/>
              </w:rPr>
              <w:t xml:space="preserve"> 174(May 1), 25-30, </w:t>
            </w:r>
            <w:r w:rsidRPr="004C5E7F">
              <w:rPr>
                <w:b/>
                <w:bCs/>
                <w:sz w:val="21"/>
                <w:szCs w:val="21"/>
              </w:rPr>
              <w:t>2015</w:t>
            </w:r>
            <w:r w:rsidRPr="004C5E7F">
              <w:rPr>
                <w:sz w:val="21"/>
                <w:szCs w:val="21"/>
              </w:rPr>
              <w:t>.</w:t>
            </w:r>
            <w:r w:rsidRPr="00627AE0">
              <w:rPr>
                <w:sz w:val="22"/>
                <w:szCs w:val="22"/>
              </w:rPr>
              <w:t> </w:t>
            </w:r>
          </w:p>
        </w:tc>
      </w:tr>
      <w:tr w:rsidR="00A9436F" w14:paraId="6EAFA110" w14:textId="77777777" w:rsidTr="00D44916">
        <w:trPr>
          <w:gridBefore w:val="1"/>
          <w:gridAfter w:val="2"/>
          <w:wBefore w:w="57" w:type="dxa"/>
          <w:wAfter w:w="125" w:type="dxa"/>
          <w:trHeight w:val="218"/>
        </w:trPr>
        <w:tc>
          <w:tcPr>
            <w:tcW w:w="9883" w:type="dxa"/>
            <w:gridSpan w:val="56"/>
            <w:shd w:val="clear" w:color="auto" w:fill="F7CAAC"/>
          </w:tcPr>
          <w:p w14:paraId="5480DD1E" w14:textId="77777777" w:rsidR="00A9436F" w:rsidRDefault="00A9436F" w:rsidP="00D44916">
            <w:pPr>
              <w:rPr>
                <w:b/>
              </w:rPr>
            </w:pPr>
            <w:r>
              <w:rPr>
                <w:b/>
              </w:rPr>
              <w:t>Působení v zahraničí</w:t>
            </w:r>
          </w:p>
        </w:tc>
      </w:tr>
      <w:tr w:rsidR="00A9436F" w14:paraId="047A79AF" w14:textId="77777777" w:rsidTr="00D44916">
        <w:trPr>
          <w:gridBefore w:val="1"/>
          <w:gridAfter w:val="2"/>
          <w:wBefore w:w="57" w:type="dxa"/>
          <w:wAfter w:w="125" w:type="dxa"/>
          <w:trHeight w:val="328"/>
        </w:trPr>
        <w:tc>
          <w:tcPr>
            <w:tcW w:w="9883" w:type="dxa"/>
            <w:gridSpan w:val="56"/>
          </w:tcPr>
          <w:p w14:paraId="62C2C27E" w14:textId="77777777" w:rsidR="00A9436F" w:rsidRDefault="00A9436F" w:rsidP="00D44916">
            <w:pPr>
              <w:rPr>
                <w:b/>
              </w:rPr>
            </w:pPr>
            <w:r>
              <w:t>---</w:t>
            </w:r>
          </w:p>
          <w:p w14:paraId="64AC5A53" w14:textId="77777777" w:rsidR="00A9436F" w:rsidRDefault="00A9436F" w:rsidP="00D44916">
            <w:pPr>
              <w:rPr>
                <w:b/>
              </w:rPr>
            </w:pPr>
          </w:p>
          <w:p w14:paraId="28893C92" w14:textId="77777777" w:rsidR="00A9436F" w:rsidRDefault="00A9436F" w:rsidP="00D44916">
            <w:pPr>
              <w:rPr>
                <w:b/>
              </w:rPr>
            </w:pPr>
          </w:p>
          <w:p w14:paraId="33E57306" w14:textId="77777777" w:rsidR="00A9436F" w:rsidRDefault="00A9436F" w:rsidP="00D44916">
            <w:pPr>
              <w:rPr>
                <w:b/>
              </w:rPr>
            </w:pPr>
          </w:p>
        </w:tc>
      </w:tr>
      <w:tr w:rsidR="00076348" w14:paraId="3143DB08" w14:textId="77777777" w:rsidTr="00D44916">
        <w:trPr>
          <w:gridBefore w:val="1"/>
          <w:gridAfter w:val="2"/>
          <w:wBefore w:w="57" w:type="dxa"/>
          <w:wAfter w:w="125" w:type="dxa"/>
          <w:cantSplit/>
          <w:trHeight w:val="470"/>
        </w:trPr>
        <w:tc>
          <w:tcPr>
            <w:tcW w:w="2457" w:type="dxa"/>
            <w:gridSpan w:val="3"/>
            <w:shd w:val="clear" w:color="auto" w:fill="F7CAAC"/>
          </w:tcPr>
          <w:p w14:paraId="699AF382" w14:textId="77777777" w:rsidR="00A9436F" w:rsidRDefault="00A9436F" w:rsidP="00D44916">
            <w:pPr>
              <w:jc w:val="both"/>
              <w:rPr>
                <w:b/>
              </w:rPr>
            </w:pPr>
            <w:r>
              <w:rPr>
                <w:b/>
              </w:rPr>
              <w:t xml:space="preserve">Podpis </w:t>
            </w:r>
          </w:p>
        </w:tc>
        <w:tc>
          <w:tcPr>
            <w:tcW w:w="4564" w:type="dxa"/>
            <w:gridSpan w:val="29"/>
          </w:tcPr>
          <w:p w14:paraId="787CA042" w14:textId="77777777" w:rsidR="00A9436F" w:rsidRDefault="00A9436F" w:rsidP="00D44916">
            <w:pPr>
              <w:jc w:val="both"/>
            </w:pPr>
          </w:p>
        </w:tc>
        <w:tc>
          <w:tcPr>
            <w:tcW w:w="814" w:type="dxa"/>
            <w:gridSpan w:val="6"/>
            <w:shd w:val="clear" w:color="auto" w:fill="F7CAAC"/>
          </w:tcPr>
          <w:p w14:paraId="601D029B" w14:textId="77777777" w:rsidR="00A9436F" w:rsidRDefault="00A9436F" w:rsidP="00D44916">
            <w:pPr>
              <w:jc w:val="both"/>
            </w:pPr>
            <w:r>
              <w:rPr>
                <w:b/>
              </w:rPr>
              <w:t>datum</w:t>
            </w:r>
          </w:p>
        </w:tc>
        <w:tc>
          <w:tcPr>
            <w:tcW w:w="2048" w:type="dxa"/>
            <w:gridSpan w:val="18"/>
          </w:tcPr>
          <w:p w14:paraId="53F9CD3F" w14:textId="77777777" w:rsidR="00A9436F" w:rsidRDefault="00A9436F" w:rsidP="00D44916">
            <w:pPr>
              <w:jc w:val="both"/>
            </w:pPr>
          </w:p>
        </w:tc>
      </w:tr>
      <w:tr w:rsidR="00A9436F" w14:paraId="118C744B" w14:textId="77777777" w:rsidTr="00D44916">
        <w:trPr>
          <w:gridBefore w:val="2"/>
          <w:wBefore w:w="138" w:type="dxa"/>
        </w:trPr>
        <w:tc>
          <w:tcPr>
            <w:tcW w:w="9927" w:type="dxa"/>
            <w:gridSpan w:val="57"/>
            <w:tcBorders>
              <w:top w:val="single" w:sz="4" w:space="0" w:color="auto"/>
              <w:left w:val="single" w:sz="4" w:space="0" w:color="auto"/>
              <w:bottom w:val="double" w:sz="4" w:space="0" w:color="auto"/>
              <w:right w:val="single" w:sz="4" w:space="0" w:color="auto"/>
            </w:tcBorders>
            <w:shd w:val="clear" w:color="auto" w:fill="BDD6EE"/>
          </w:tcPr>
          <w:p w14:paraId="4F3724D2" w14:textId="4A43A39C" w:rsidR="00A9436F" w:rsidRDefault="00A9436F" w:rsidP="00D44916">
            <w:pPr>
              <w:jc w:val="both"/>
              <w:rPr>
                <w:b/>
                <w:sz w:val="28"/>
              </w:rPr>
            </w:pPr>
            <w:r>
              <w:lastRenderedPageBreak/>
              <w:br w:type="page"/>
            </w:r>
            <w:r w:rsidRPr="00A9436F">
              <w:rPr>
                <w:b/>
                <w:sz w:val="28"/>
              </w:rPr>
              <w:br w:type="page"/>
            </w:r>
            <w:r w:rsidRPr="00A9436F">
              <w:rPr>
                <w:b/>
                <w:sz w:val="28"/>
              </w:rPr>
              <w:br w:type="page"/>
            </w:r>
            <w:r>
              <w:rPr>
                <w:b/>
                <w:sz w:val="28"/>
              </w:rPr>
              <w:t>C-I – Personální zabezpečení</w:t>
            </w:r>
          </w:p>
        </w:tc>
      </w:tr>
      <w:tr w:rsidR="00A9436F" w:rsidRPr="00A405B4" w14:paraId="063F3892" w14:textId="77777777" w:rsidTr="00D44916">
        <w:trPr>
          <w:gridBefore w:val="2"/>
          <w:wBefore w:w="138" w:type="dxa"/>
        </w:trPr>
        <w:tc>
          <w:tcPr>
            <w:tcW w:w="2516" w:type="dxa"/>
            <w:gridSpan w:val="5"/>
            <w:tcBorders>
              <w:top w:val="double" w:sz="4" w:space="0" w:color="auto"/>
            </w:tcBorders>
            <w:shd w:val="clear" w:color="auto" w:fill="F7CAAC"/>
          </w:tcPr>
          <w:p w14:paraId="54561937" w14:textId="77777777" w:rsidR="00A9436F" w:rsidRDefault="00A9436F" w:rsidP="00D44916">
            <w:pPr>
              <w:jc w:val="both"/>
              <w:rPr>
                <w:b/>
              </w:rPr>
            </w:pPr>
            <w:r>
              <w:rPr>
                <w:b/>
              </w:rPr>
              <w:t>Vysoká škola</w:t>
            </w:r>
          </w:p>
        </w:tc>
        <w:tc>
          <w:tcPr>
            <w:tcW w:w="7411" w:type="dxa"/>
            <w:gridSpan w:val="52"/>
          </w:tcPr>
          <w:p w14:paraId="06124720" w14:textId="77777777" w:rsidR="00A9436F" w:rsidRPr="00A405B4" w:rsidRDefault="00A9436F" w:rsidP="00D44916">
            <w:pPr>
              <w:jc w:val="both"/>
            </w:pPr>
            <w:r w:rsidRPr="00A405B4">
              <w:t>Univerzita Tomáše Bati ve Zlíně</w:t>
            </w:r>
          </w:p>
        </w:tc>
      </w:tr>
      <w:tr w:rsidR="00A9436F" w:rsidRPr="00A405B4" w14:paraId="2EFAAEA9" w14:textId="77777777" w:rsidTr="00D44916">
        <w:trPr>
          <w:gridBefore w:val="2"/>
          <w:wBefore w:w="138" w:type="dxa"/>
        </w:trPr>
        <w:tc>
          <w:tcPr>
            <w:tcW w:w="2516" w:type="dxa"/>
            <w:gridSpan w:val="5"/>
            <w:shd w:val="clear" w:color="auto" w:fill="F7CAAC"/>
          </w:tcPr>
          <w:p w14:paraId="4269F761" w14:textId="77777777" w:rsidR="00A9436F" w:rsidRDefault="00A9436F" w:rsidP="00D44916">
            <w:pPr>
              <w:jc w:val="both"/>
              <w:rPr>
                <w:b/>
              </w:rPr>
            </w:pPr>
            <w:r>
              <w:rPr>
                <w:b/>
              </w:rPr>
              <w:t>Součást vysoké školy</w:t>
            </w:r>
          </w:p>
        </w:tc>
        <w:tc>
          <w:tcPr>
            <w:tcW w:w="7411" w:type="dxa"/>
            <w:gridSpan w:val="52"/>
          </w:tcPr>
          <w:p w14:paraId="764422DF" w14:textId="77777777" w:rsidR="00A9436F" w:rsidRPr="00A405B4" w:rsidRDefault="00A9436F" w:rsidP="00D44916">
            <w:pPr>
              <w:jc w:val="both"/>
            </w:pPr>
            <w:r w:rsidRPr="00A405B4">
              <w:t>Fakulta technologická</w:t>
            </w:r>
          </w:p>
        </w:tc>
      </w:tr>
      <w:tr w:rsidR="00A9436F" w14:paraId="474D946C" w14:textId="77777777" w:rsidTr="00D44916">
        <w:trPr>
          <w:gridBefore w:val="2"/>
          <w:wBefore w:w="138" w:type="dxa"/>
        </w:trPr>
        <w:tc>
          <w:tcPr>
            <w:tcW w:w="2516" w:type="dxa"/>
            <w:gridSpan w:val="5"/>
            <w:shd w:val="clear" w:color="auto" w:fill="F7CAAC"/>
          </w:tcPr>
          <w:p w14:paraId="620B67BA" w14:textId="77777777" w:rsidR="00A9436F" w:rsidRDefault="00A9436F" w:rsidP="00D44916">
            <w:pPr>
              <w:jc w:val="both"/>
              <w:rPr>
                <w:b/>
              </w:rPr>
            </w:pPr>
            <w:r>
              <w:rPr>
                <w:b/>
              </w:rPr>
              <w:t>Název studijního programu</w:t>
            </w:r>
          </w:p>
        </w:tc>
        <w:tc>
          <w:tcPr>
            <w:tcW w:w="7411" w:type="dxa"/>
            <w:gridSpan w:val="52"/>
          </w:tcPr>
          <w:p w14:paraId="6A973EB5" w14:textId="77777777" w:rsidR="00A9436F" w:rsidRDefault="00A9436F" w:rsidP="00D44916">
            <w:pPr>
              <w:jc w:val="both"/>
            </w:pPr>
            <w:r>
              <w:t>Chemie potravin a bioaktivních látek</w:t>
            </w:r>
          </w:p>
        </w:tc>
      </w:tr>
      <w:tr w:rsidR="00076348" w14:paraId="3A311C75" w14:textId="77777777" w:rsidTr="00D44916">
        <w:trPr>
          <w:gridBefore w:val="2"/>
          <w:wBefore w:w="138" w:type="dxa"/>
        </w:trPr>
        <w:tc>
          <w:tcPr>
            <w:tcW w:w="2516" w:type="dxa"/>
            <w:gridSpan w:val="5"/>
            <w:shd w:val="clear" w:color="auto" w:fill="F7CAAC"/>
          </w:tcPr>
          <w:p w14:paraId="0643D7F1" w14:textId="77777777" w:rsidR="00A9436F" w:rsidRDefault="00A9436F" w:rsidP="00D44916">
            <w:pPr>
              <w:jc w:val="both"/>
              <w:rPr>
                <w:b/>
              </w:rPr>
            </w:pPr>
            <w:r>
              <w:rPr>
                <w:b/>
              </w:rPr>
              <w:t>Jméno a příjmení</w:t>
            </w:r>
          </w:p>
        </w:tc>
        <w:tc>
          <w:tcPr>
            <w:tcW w:w="4424" w:type="dxa"/>
            <w:gridSpan w:val="26"/>
          </w:tcPr>
          <w:p w14:paraId="73BFF0D2" w14:textId="6A57ED9E" w:rsidR="00A9436F" w:rsidRPr="00293D5D" w:rsidRDefault="00A9436F" w:rsidP="00D44916">
            <w:pPr>
              <w:jc w:val="both"/>
              <w:rPr>
                <w:b/>
              </w:rPr>
            </w:pPr>
            <w:bookmarkStart w:id="62" w:name="Lazárková"/>
            <w:bookmarkEnd w:id="62"/>
            <w:r w:rsidRPr="00293D5D">
              <w:rPr>
                <w:b/>
              </w:rPr>
              <w:t xml:space="preserve">Zuzana </w:t>
            </w:r>
            <w:r>
              <w:rPr>
                <w:b/>
              </w:rPr>
              <w:t>Lazárková (Bubelová)</w:t>
            </w:r>
          </w:p>
        </w:tc>
        <w:tc>
          <w:tcPr>
            <w:tcW w:w="718" w:type="dxa"/>
            <w:gridSpan w:val="5"/>
            <w:shd w:val="clear" w:color="auto" w:fill="F7CAAC"/>
          </w:tcPr>
          <w:p w14:paraId="258691F1" w14:textId="77777777" w:rsidR="00A9436F" w:rsidRDefault="00A9436F" w:rsidP="00D44916">
            <w:pPr>
              <w:jc w:val="both"/>
              <w:rPr>
                <w:b/>
              </w:rPr>
            </w:pPr>
            <w:r>
              <w:rPr>
                <w:b/>
              </w:rPr>
              <w:t>Tituly</w:t>
            </w:r>
          </w:p>
        </w:tc>
        <w:tc>
          <w:tcPr>
            <w:tcW w:w="2269" w:type="dxa"/>
            <w:gridSpan w:val="21"/>
          </w:tcPr>
          <w:p w14:paraId="36998286" w14:textId="77777777" w:rsidR="00A9436F" w:rsidRDefault="00A9436F" w:rsidP="00D44916">
            <w:pPr>
              <w:jc w:val="both"/>
            </w:pPr>
            <w:r>
              <w:t xml:space="preserve">Ing., Ph.D. </w:t>
            </w:r>
          </w:p>
        </w:tc>
      </w:tr>
      <w:tr w:rsidR="00076348" w:rsidRPr="00252AB1" w14:paraId="06AE0BB1" w14:textId="77777777" w:rsidTr="00D44916">
        <w:trPr>
          <w:gridBefore w:val="2"/>
          <w:wBefore w:w="138" w:type="dxa"/>
        </w:trPr>
        <w:tc>
          <w:tcPr>
            <w:tcW w:w="2516" w:type="dxa"/>
            <w:gridSpan w:val="5"/>
            <w:shd w:val="clear" w:color="auto" w:fill="F7CAAC"/>
          </w:tcPr>
          <w:p w14:paraId="091D7CD0" w14:textId="77777777" w:rsidR="00A9436F" w:rsidRDefault="00A9436F" w:rsidP="00D44916">
            <w:pPr>
              <w:jc w:val="both"/>
              <w:rPr>
                <w:b/>
              </w:rPr>
            </w:pPr>
            <w:r>
              <w:rPr>
                <w:b/>
              </w:rPr>
              <w:t>Rok narození</w:t>
            </w:r>
          </w:p>
        </w:tc>
        <w:tc>
          <w:tcPr>
            <w:tcW w:w="718" w:type="dxa"/>
            <w:gridSpan w:val="5"/>
          </w:tcPr>
          <w:p w14:paraId="4B49F5E7" w14:textId="77777777" w:rsidR="00A9436F" w:rsidRDefault="00A9436F" w:rsidP="00D44916">
            <w:pPr>
              <w:jc w:val="both"/>
            </w:pPr>
            <w:r>
              <w:t>1982</w:t>
            </w:r>
          </w:p>
        </w:tc>
        <w:tc>
          <w:tcPr>
            <w:tcW w:w="1714" w:type="dxa"/>
            <w:gridSpan w:val="6"/>
            <w:shd w:val="clear" w:color="auto" w:fill="F7CAAC"/>
          </w:tcPr>
          <w:p w14:paraId="6F6B7D8D" w14:textId="77777777" w:rsidR="00A9436F" w:rsidRDefault="00A9436F" w:rsidP="00D44916">
            <w:pPr>
              <w:jc w:val="both"/>
              <w:rPr>
                <w:b/>
              </w:rPr>
            </w:pPr>
            <w:r>
              <w:rPr>
                <w:b/>
              </w:rPr>
              <w:t>typ vztahu k VŠ</w:t>
            </w:r>
          </w:p>
        </w:tc>
        <w:tc>
          <w:tcPr>
            <w:tcW w:w="995" w:type="dxa"/>
            <w:gridSpan w:val="10"/>
          </w:tcPr>
          <w:p w14:paraId="09BC73E0" w14:textId="77777777" w:rsidR="00A9436F" w:rsidRPr="00252AB1" w:rsidRDefault="00A9436F" w:rsidP="00D44916">
            <w:pPr>
              <w:jc w:val="both"/>
            </w:pPr>
            <w:r w:rsidRPr="00252AB1">
              <w:t>pp.</w:t>
            </w:r>
          </w:p>
        </w:tc>
        <w:tc>
          <w:tcPr>
            <w:tcW w:w="997" w:type="dxa"/>
            <w:gridSpan w:val="5"/>
            <w:shd w:val="clear" w:color="auto" w:fill="F7CAAC"/>
          </w:tcPr>
          <w:p w14:paraId="1DB61059" w14:textId="77777777" w:rsidR="00A9436F" w:rsidRPr="00252AB1" w:rsidRDefault="00A9436F" w:rsidP="00D44916">
            <w:pPr>
              <w:jc w:val="both"/>
              <w:rPr>
                <w:b/>
              </w:rPr>
            </w:pPr>
            <w:r w:rsidRPr="00252AB1">
              <w:rPr>
                <w:b/>
              </w:rPr>
              <w:t>rozsah</w:t>
            </w:r>
          </w:p>
        </w:tc>
        <w:tc>
          <w:tcPr>
            <w:tcW w:w="718" w:type="dxa"/>
            <w:gridSpan w:val="5"/>
          </w:tcPr>
          <w:p w14:paraId="6C9DF41B" w14:textId="77777777" w:rsidR="00A9436F" w:rsidRPr="00252AB1" w:rsidRDefault="00A9436F" w:rsidP="00D44916">
            <w:pPr>
              <w:jc w:val="both"/>
            </w:pPr>
            <w:r w:rsidRPr="00252AB1">
              <w:t>40</w:t>
            </w:r>
          </w:p>
        </w:tc>
        <w:tc>
          <w:tcPr>
            <w:tcW w:w="612" w:type="dxa"/>
            <w:gridSpan w:val="8"/>
            <w:shd w:val="clear" w:color="auto" w:fill="F7CAAC"/>
          </w:tcPr>
          <w:p w14:paraId="02AA9E7B" w14:textId="77777777" w:rsidR="00A9436F" w:rsidRPr="00252AB1" w:rsidRDefault="00A9436F" w:rsidP="00D44916">
            <w:pPr>
              <w:jc w:val="both"/>
              <w:rPr>
                <w:b/>
              </w:rPr>
            </w:pPr>
            <w:r w:rsidRPr="00252AB1">
              <w:rPr>
                <w:b/>
              </w:rPr>
              <w:t>do kdy</w:t>
            </w:r>
          </w:p>
        </w:tc>
        <w:tc>
          <w:tcPr>
            <w:tcW w:w="1657" w:type="dxa"/>
            <w:gridSpan w:val="13"/>
          </w:tcPr>
          <w:p w14:paraId="668E9319" w14:textId="77777777" w:rsidR="00A9436F" w:rsidRPr="00252AB1" w:rsidRDefault="00A9436F" w:rsidP="00D44916">
            <w:pPr>
              <w:jc w:val="both"/>
            </w:pPr>
            <w:r w:rsidRPr="00252AB1">
              <w:t>N</w:t>
            </w:r>
          </w:p>
        </w:tc>
      </w:tr>
      <w:tr w:rsidR="00076348" w:rsidRPr="00E51077" w14:paraId="7CAF7C1B" w14:textId="77777777" w:rsidTr="00D44916">
        <w:trPr>
          <w:gridBefore w:val="2"/>
          <w:wBefore w:w="138" w:type="dxa"/>
        </w:trPr>
        <w:tc>
          <w:tcPr>
            <w:tcW w:w="4948" w:type="dxa"/>
            <w:gridSpan w:val="16"/>
            <w:shd w:val="clear" w:color="auto" w:fill="F7CAAC"/>
          </w:tcPr>
          <w:p w14:paraId="5E03351B" w14:textId="77777777" w:rsidR="00A9436F" w:rsidRDefault="00A9436F" w:rsidP="00D44916">
            <w:pPr>
              <w:jc w:val="both"/>
              <w:rPr>
                <w:b/>
              </w:rPr>
            </w:pPr>
            <w:r>
              <w:rPr>
                <w:b/>
              </w:rPr>
              <w:t>Typ vztahu na součásti VŠ, která uskutečňuje st. program</w:t>
            </w:r>
          </w:p>
        </w:tc>
        <w:tc>
          <w:tcPr>
            <w:tcW w:w="995" w:type="dxa"/>
            <w:gridSpan w:val="10"/>
          </w:tcPr>
          <w:p w14:paraId="3C19224D" w14:textId="77777777" w:rsidR="00A9436F" w:rsidRPr="00E51077" w:rsidRDefault="00A9436F" w:rsidP="00D44916">
            <w:pPr>
              <w:jc w:val="both"/>
            </w:pPr>
            <w:r w:rsidRPr="00E51077">
              <w:t>---</w:t>
            </w:r>
          </w:p>
        </w:tc>
        <w:tc>
          <w:tcPr>
            <w:tcW w:w="997" w:type="dxa"/>
            <w:gridSpan w:val="5"/>
            <w:shd w:val="clear" w:color="auto" w:fill="F7CAAC"/>
          </w:tcPr>
          <w:p w14:paraId="2B45C77B" w14:textId="77777777" w:rsidR="00A9436F" w:rsidRPr="00E51077" w:rsidRDefault="00A9436F" w:rsidP="00D44916">
            <w:pPr>
              <w:jc w:val="both"/>
              <w:rPr>
                <w:b/>
              </w:rPr>
            </w:pPr>
            <w:r w:rsidRPr="00E51077">
              <w:rPr>
                <w:b/>
              </w:rPr>
              <w:t>rozsah</w:t>
            </w:r>
          </w:p>
        </w:tc>
        <w:tc>
          <w:tcPr>
            <w:tcW w:w="718" w:type="dxa"/>
            <w:gridSpan w:val="5"/>
          </w:tcPr>
          <w:p w14:paraId="2F02758D" w14:textId="77777777" w:rsidR="00A9436F" w:rsidRPr="00E51077" w:rsidRDefault="00A9436F" w:rsidP="00D44916">
            <w:pPr>
              <w:jc w:val="both"/>
            </w:pPr>
            <w:r w:rsidRPr="00E51077">
              <w:t>---</w:t>
            </w:r>
          </w:p>
        </w:tc>
        <w:tc>
          <w:tcPr>
            <w:tcW w:w="612" w:type="dxa"/>
            <w:gridSpan w:val="8"/>
            <w:shd w:val="clear" w:color="auto" w:fill="F7CAAC"/>
          </w:tcPr>
          <w:p w14:paraId="0C648116" w14:textId="77777777" w:rsidR="00A9436F" w:rsidRPr="00E51077" w:rsidRDefault="00A9436F" w:rsidP="00D44916">
            <w:pPr>
              <w:jc w:val="both"/>
              <w:rPr>
                <w:b/>
              </w:rPr>
            </w:pPr>
            <w:r w:rsidRPr="00E51077">
              <w:rPr>
                <w:b/>
              </w:rPr>
              <w:t>do kdy</w:t>
            </w:r>
          </w:p>
        </w:tc>
        <w:tc>
          <w:tcPr>
            <w:tcW w:w="1657" w:type="dxa"/>
            <w:gridSpan w:val="13"/>
          </w:tcPr>
          <w:p w14:paraId="06B8DAD3" w14:textId="77777777" w:rsidR="00A9436F" w:rsidRPr="00E51077" w:rsidRDefault="00A9436F" w:rsidP="00D44916">
            <w:pPr>
              <w:jc w:val="both"/>
            </w:pPr>
            <w:r w:rsidRPr="00E51077">
              <w:t>---</w:t>
            </w:r>
          </w:p>
        </w:tc>
      </w:tr>
      <w:tr w:rsidR="00D44916" w14:paraId="5F77B9FE" w14:textId="77777777" w:rsidTr="00D44916">
        <w:trPr>
          <w:gridBefore w:val="2"/>
          <w:wBefore w:w="138" w:type="dxa"/>
        </w:trPr>
        <w:tc>
          <w:tcPr>
            <w:tcW w:w="5943" w:type="dxa"/>
            <w:gridSpan w:val="26"/>
            <w:shd w:val="clear" w:color="auto" w:fill="F7CAAC"/>
          </w:tcPr>
          <w:p w14:paraId="7339257F" w14:textId="77777777" w:rsidR="00A9436F" w:rsidRDefault="00A9436F" w:rsidP="00D44916">
            <w:pPr>
              <w:jc w:val="both"/>
            </w:pPr>
            <w:r>
              <w:rPr>
                <w:b/>
              </w:rPr>
              <w:t>Další současná působení jako akademický pracovník na jiných VŠ</w:t>
            </w:r>
          </w:p>
        </w:tc>
        <w:tc>
          <w:tcPr>
            <w:tcW w:w="1715" w:type="dxa"/>
            <w:gridSpan w:val="10"/>
            <w:shd w:val="clear" w:color="auto" w:fill="F7CAAC"/>
          </w:tcPr>
          <w:p w14:paraId="7260658E" w14:textId="77777777" w:rsidR="00A9436F" w:rsidRDefault="00A9436F" w:rsidP="00D44916">
            <w:pPr>
              <w:jc w:val="both"/>
              <w:rPr>
                <w:b/>
              </w:rPr>
            </w:pPr>
            <w:r>
              <w:rPr>
                <w:b/>
              </w:rPr>
              <w:t>typ prac. vztahu</w:t>
            </w:r>
          </w:p>
        </w:tc>
        <w:tc>
          <w:tcPr>
            <w:tcW w:w="2269" w:type="dxa"/>
            <w:gridSpan w:val="21"/>
            <w:shd w:val="clear" w:color="auto" w:fill="F7CAAC"/>
          </w:tcPr>
          <w:p w14:paraId="7724F27E" w14:textId="77777777" w:rsidR="00A9436F" w:rsidRDefault="00A9436F" w:rsidP="00D44916">
            <w:pPr>
              <w:jc w:val="both"/>
              <w:rPr>
                <w:b/>
              </w:rPr>
            </w:pPr>
            <w:r>
              <w:rPr>
                <w:b/>
              </w:rPr>
              <w:t>rozsah</w:t>
            </w:r>
          </w:p>
        </w:tc>
      </w:tr>
      <w:tr w:rsidR="00D44916" w14:paraId="7CF5D384" w14:textId="77777777" w:rsidTr="00D44916">
        <w:trPr>
          <w:gridBefore w:val="2"/>
          <w:wBefore w:w="138" w:type="dxa"/>
        </w:trPr>
        <w:tc>
          <w:tcPr>
            <w:tcW w:w="5943" w:type="dxa"/>
            <w:gridSpan w:val="26"/>
          </w:tcPr>
          <w:p w14:paraId="0F27269C" w14:textId="77777777" w:rsidR="00A9436F" w:rsidRDefault="00A9436F" w:rsidP="00D44916">
            <w:pPr>
              <w:jc w:val="both"/>
            </w:pPr>
            <w:r>
              <w:t>---</w:t>
            </w:r>
          </w:p>
        </w:tc>
        <w:tc>
          <w:tcPr>
            <w:tcW w:w="1715" w:type="dxa"/>
            <w:gridSpan w:val="10"/>
          </w:tcPr>
          <w:p w14:paraId="6C00E046" w14:textId="77777777" w:rsidR="00A9436F" w:rsidRDefault="00A9436F" w:rsidP="00D44916">
            <w:pPr>
              <w:jc w:val="both"/>
            </w:pPr>
            <w:r>
              <w:t>---</w:t>
            </w:r>
          </w:p>
        </w:tc>
        <w:tc>
          <w:tcPr>
            <w:tcW w:w="2269" w:type="dxa"/>
            <w:gridSpan w:val="21"/>
          </w:tcPr>
          <w:p w14:paraId="78A8C0B5" w14:textId="77777777" w:rsidR="00A9436F" w:rsidRDefault="00A9436F" w:rsidP="00D44916">
            <w:pPr>
              <w:jc w:val="both"/>
            </w:pPr>
            <w:r>
              <w:t>---</w:t>
            </w:r>
          </w:p>
        </w:tc>
      </w:tr>
      <w:tr w:rsidR="00D44916" w14:paraId="2895AB6E" w14:textId="77777777" w:rsidTr="00D44916">
        <w:trPr>
          <w:gridBefore w:val="2"/>
          <w:wBefore w:w="138" w:type="dxa"/>
        </w:trPr>
        <w:tc>
          <w:tcPr>
            <w:tcW w:w="5943" w:type="dxa"/>
            <w:gridSpan w:val="26"/>
          </w:tcPr>
          <w:p w14:paraId="7DC06137" w14:textId="77777777" w:rsidR="00A9436F" w:rsidRDefault="00A9436F" w:rsidP="00D44916">
            <w:pPr>
              <w:jc w:val="both"/>
            </w:pPr>
          </w:p>
        </w:tc>
        <w:tc>
          <w:tcPr>
            <w:tcW w:w="1715" w:type="dxa"/>
            <w:gridSpan w:val="10"/>
          </w:tcPr>
          <w:p w14:paraId="585E7B55" w14:textId="77777777" w:rsidR="00A9436F" w:rsidRDefault="00A9436F" w:rsidP="00D44916">
            <w:pPr>
              <w:jc w:val="both"/>
            </w:pPr>
          </w:p>
        </w:tc>
        <w:tc>
          <w:tcPr>
            <w:tcW w:w="2269" w:type="dxa"/>
            <w:gridSpan w:val="21"/>
          </w:tcPr>
          <w:p w14:paraId="3BAE4B90" w14:textId="77777777" w:rsidR="00A9436F" w:rsidRDefault="00A9436F" w:rsidP="00D44916">
            <w:pPr>
              <w:jc w:val="both"/>
            </w:pPr>
          </w:p>
        </w:tc>
      </w:tr>
      <w:tr w:rsidR="00D44916" w14:paraId="431E030D" w14:textId="77777777" w:rsidTr="00D44916">
        <w:trPr>
          <w:gridBefore w:val="2"/>
          <w:wBefore w:w="138" w:type="dxa"/>
        </w:trPr>
        <w:tc>
          <w:tcPr>
            <w:tcW w:w="5943" w:type="dxa"/>
            <w:gridSpan w:val="26"/>
          </w:tcPr>
          <w:p w14:paraId="10DE65D1" w14:textId="77777777" w:rsidR="00A9436F" w:rsidRDefault="00A9436F" w:rsidP="00D44916">
            <w:pPr>
              <w:jc w:val="both"/>
            </w:pPr>
          </w:p>
        </w:tc>
        <w:tc>
          <w:tcPr>
            <w:tcW w:w="1715" w:type="dxa"/>
            <w:gridSpan w:val="10"/>
          </w:tcPr>
          <w:p w14:paraId="3EF4C803" w14:textId="77777777" w:rsidR="00A9436F" w:rsidRDefault="00A9436F" w:rsidP="00D44916">
            <w:pPr>
              <w:jc w:val="both"/>
            </w:pPr>
          </w:p>
        </w:tc>
        <w:tc>
          <w:tcPr>
            <w:tcW w:w="2269" w:type="dxa"/>
            <w:gridSpan w:val="21"/>
          </w:tcPr>
          <w:p w14:paraId="4FA9E0B3" w14:textId="77777777" w:rsidR="00A9436F" w:rsidRDefault="00A9436F" w:rsidP="00D44916">
            <w:pPr>
              <w:jc w:val="both"/>
            </w:pPr>
          </w:p>
        </w:tc>
      </w:tr>
      <w:tr w:rsidR="00D44916" w14:paraId="7981AC57" w14:textId="77777777" w:rsidTr="00D44916">
        <w:trPr>
          <w:gridBefore w:val="2"/>
          <w:wBefore w:w="138" w:type="dxa"/>
        </w:trPr>
        <w:tc>
          <w:tcPr>
            <w:tcW w:w="5943" w:type="dxa"/>
            <w:gridSpan w:val="26"/>
          </w:tcPr>
          <w:p w14:paraId="7167E342" w14:textId="77777777" w:rsidR="00A9436F" w:rsidRDefault="00A9436F" w:rsidP="00D44916">
            <w:pPr>
              <w:jc w:val="both"/>
            </w:pPr>
          </w:p>
        </w:tc>
        <w:tc>
          <w:tcPr>
            <w:tcW w:w="1715" w:type="dxa"/>
            <w:gridSpan w:val="10"/>
          </w:tcPr>
          <w:p w14:paraId="39865D81" w14:textId="77777777" w:rsidR="00A9436F" w:rsidRDefault="00A9436F" w:rsidP="00D44916">
            <w:pPr>
              <w:jc w:val="both"/>
            </w:pPr>
          </w:p>
        </w:tc>
        <w:tc>
          <w:tcPr>
            <w:tcW w:w="2269" w:type="dxa"/>
            <w:gridSpan w:val="21"/>
          </w:tcPr>
          <w:p w14:paraId="72BDE185" w14:textId="77777777" w:rsidR="00A9436F" w:rsidRDefault="00A9436F" w:rsidP="00D44916">
            <w:pPr>
              <w:jc w:val="both"/>
            </w:pPr>
          </w:p>
        </w:tc>
      </w:tr>
      <w:tr w:rsidR="00A9436F" w14:paraId="468CB5EA" w14:textId="77777777" w:rsidTr="00D44916">
        <w:trPr>
          <w:gridBefore w:val="2"/>
          <w:wBefore w:w="138" w:type="dxa"/>
        </w:trPr>
        <w:tc>
          <w:tcPr>
            <w:tcW w:w="9927" w:type="dxa"/>
            <w:gridSpan w:val="57"/>
            <w:shd w:val="clear" w:color="auto" w:fill="F7CAAC"/>
          </w:tcPr>
          <w:p w14:paraId="7EBD7DB6"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681F0481" w14:textId="77777777" w:rsidTr="00D44916">
        <w:trPr>
          <w:gridBefore w:val="2"/>
          <w:wBefore w:w="138" w:type="dxa"/>
          <w:trHeight w:val="324"/>
        </w:trPr>
        <w:tc>
          <w:tcPr>
            <w:tcW w:w="9927" w:type="dxa"/>
            <w:gridSpan w:val="57"/>
            <w:tcBorders>
              <w:top w:val="nil"/>
            </w:tcBorders>
          </w:tcPr>
          <w:p w14:paraId="1F2BA328" w14:textId="50BA8202" w:rsidR="00A9436F" w:rsidRPr="00045F47" w:rsidRDefault="00E814DA" w:rsidP="00D44916">
            <w:pPr>
              <w:pStyle w:val="Zkladntext"/>
              <w:spacing w:before="60" w:after="60"/>
              <w:ind w:right="108"/>
              <w:rPr>
                <w:sz w:val="21"/>
                <w:szCs w:val="21"/>
              </w:rPr>
            </w:pPr>
            <w:r w:rsidRPr="00045F47">
              <w:rPr>
                <w:b/>
                <w:sz w:val="21"/>
                <w:szCs w:val="21"/>
              </w:rPr>
              <w:t>Senzorické hodnocení potravin</w:t>
            </w:r>
            <w:r w:rsidRPr="00045F47">
              <w:rPr>
                <w:sz w:val="21"/>
                <w:szCs w:val="21"/>
              </w:rPr>
              <w:t xml:space="preserve"> (70% p)</w:t>
            </w:r>
          </w:p>
        </w:tc>
      </w:tr>
      <w:tr w:rsidR="00A9436F" w14:paraId="618FC751" w14:textId="77777777" w:rsidTr="00D44916">
        <w:trPr>
          <w:gridBefore w:val="2"/>
          <w:wBefore w:w="138" w:type="dxa"/>
        </w:trPr>
        <w:tc>
          <w:tcPr>
            <w:tcW w:w="9927" w:type="dxa"/>
            <w:gridSpan w:val="57"/>
            <w:shd w:val="clear" w:color="auto" w:fill="F7CAAC"/>
          </w:tcPr>
          <w:p w14:paraId="08FCB3F1" w14:textId="77777777" w:rsidR="00A9436F" w:rsidRDefault="00A9436F" w:rsidP="00D44916">
            <w:pPr>
              <w:jc w:val="both"/>
            </w:pPr>
            <w:r>
              <w:rPr>
                <w:b/>
              </w:rPr>
              <w:t xml:space="preserve">Údaje o vzdělání na VŠ </w:t>
            </w:r>
          </w:p>
        </w:tc>
      </w:tr>
      <w:tr w:rsidR="00A9436F" w14:paraId="632517C0" w14:textId="77777777" w:rsidTr="00D44916">
        <w:trPr>
          <w:gridBefore w:val="2"/>
          <w:wBefore w:w="138" w:type="dxa"/>
          <w:trHeight w:val="372"/>
        </w:trPr>
        <w:tc>
          <w:tcPr>
            <w:tcW w:w="9927" w:type="dxa"/>
            <w:gridSpan w:val="57"/>
          </w:tcPr>
          <w:p w14:paraId="63DE530D" w14:textId="77777777" w:rsidR="00A9436F" w:rsidRPr="004C5E7F" w:rsidRDefault="00A9436F" w:rsidP="00D44916">
            <w:pPr>
              <w:spacing w:before="60" w:after="60"/>
              <w:jc w:val="both"/>
              <w:rPr>
                <w:b/>
                <w:sz w:val="21"/>
                <w:szCs w:val="21"/>
              </w:rPr>
            </w:pPr>
            <w:r w:rsidRPr="004C5E7F">
              <w:rPr>
                <w:bCs/>
                <w:sz w:val="21"/>
                <w:szCs w:val="21"/>
              </w:rPr>
              <w:t xml:space="preserve">2009: UTB Zlín, FT, </w:t>
            </w:r>
            <w:r w:rsidRPr="004C5E7F">
              <w:rPr>
                <w:rFonts w:eastAsia="Calibri"/>
                <w:sz w:val="21"/>
                <w:szCs w:val="21"/>
              </w:rPr>
              <w:t xml:space="preserve">SP Chemie a technologie potravin, </w:t>
            </w:r>
            <w:r w:rsidRPr="004C5E7F">
              <w:rPr>
                <w:bCs/>
                <w:sz w:val="21"/>
                <w:szCs w:val="21"/>
              </w:rPr>
              <w:t>obor Technologie potravin, Ph.D.</w:t>
            </w:r>
          </w:p>
        </w:tc>
      </w:tr>
      <w:tr w:rsidR="00A9436F" w14:paraId="0CF2E221" w14:textId="77777777" w:rsidTr="00D44916">
        <w:trPr>
          <w:gridBefore w:val="2"/>
          <w:wBefore w:w="138" w:type="dxa"/>
        </w:trPr>
        <w:tc>
          <w:tcPr>
            <w:tcW w:w="9927" w:type="dxa"/>
            <w:gridSpan w:val="57"/>
            <w:shd w:val="clear" w:color="auto" w:fill="F7CAAC"/>
          </w:tcPr>
          <w:p w14:paraId="210D0E86" w14:textId="77777777" w:rsidR="00A9436F" w:rsidRDefault="00A9436F" w:rsidP="00D44916">
            <w:pPr>
              <w:jc w:val="both"/>
              <w:rPr>
                <w:b/>
              </w:rPr>
            </w:pPr>
            <w:r>
              <w:rPr>
                <w:b/>
              </w:rPr>
              <w:t>Údaje o odborném působení od absolvování VŠ</w:t>
            </w:r>
          </w:p>
        </w:tc>
      </w:tr>
      <w:tr w:rsidR="00A9436F" w:rsidRPr="00731383" w14:paraId="2AF46E7D" w14:textId="77777777" w:rsidTr="00D44916">
        <w:trPr>
          <w:gridBefore w:val="2"/>
          <w:wBefore w:w="138" w:type="dxa"/>
          <w:trHeight w:val="429"/>
        </w:trPr>
        <w:tc>
          <w:tcPr>
            <w:tcW w:w="9927" w:type="dxa"/>
            <w:gridSpan w:val="57"/>
          </w:tcPr>
          <w:p w14:paraId="5CD9CF59" w14:textId="77777777" w:rsidR="00A9436F" w:rsidRPr="004C5E7F" w:rsidRDefault="00A9436F" w:rsidP="00D44916">
            <w:pPr>
              <w:spacing w:before="60" w:after="60"/>
              <w:jc w:val="both"/>
              <w:rPr>
                <w:sz w:val="21"/>
                <w:szCs w:val="21"/>
              </w:rPr>
            </w:pPr>
            <w:r w:rsidRPr="004C5E7F">
              <w:rPr>
                <w:bCs/>
                <w:sz w:val="21"/>
                <w:szCs w:val="21"/>
              </w:rPr>
              <w:t>2007 – dosud: UTB Zlín, FT, Ústav technologie potravin, odborný asistent</w:t>
            </w:r>
          </w:p>
        </w:tc>
      </w:tr>
      <w:tr w:rsidR="00A9436F" w14:paraId="624A5BE9" w14:textId="77777777" w:rsidTr="00D44916">
        <w:trPr>
          <w:gridBefore w:val="2"/>
          <w:wBefore w:w="138" w:type="dxa"/>
          <w:trHeight w:val="250"/>
        </w:trPr>
        <w:tc>
          <w:tcPr>
            <w:tcW w:w="9927" w:type="dxa"/>
            <w:gridSpan w:val="57"/>
            <w:shd w:val="clear" w:color="auto" w:fill="F7CAAC"/>
          </w:tcPr>
          <w:p w14:paraId="7E3F6D20" w14:textId="77777777" w:rsidR="00A9436F" w:rsidRDefault="00A9436F" w:rsidP="00D44916">
            <w:pPr>
              <w:jc w:val="both"/>
            </w:pPr>
            <w:r>
              <w:rPr>
                <w:b/>
              </w:rPr>
              <w:t>Zkušenosti s vedením kvalifikačních a rigorózních prací</w:t>
            </w:r>
          </w:p>
        </w:tc>
      </w:tr>
      <w:tr w:rsidR="00A9436F" w14:paraId="0A1F0257" w14:textId="77777777" w:rsidTr="00D44916">
        <w:trPr>
          <w:gridBefore w:val="2"/>
          <w:wBefore w:w="138" w:type="dxa"/>
          <w:trHeight w:val="184"/>
        </w:trPr>
        <w:tc>
          <w:tcPr>
            <w:tcW w:w="9927" w:type="dxa"/>
            <w:gridSpan w:val="57"/>
          </w:tcPr>
          <w:p w14:paraId="59B4DA13" w14:textId="77777777" w:rsidR="00A9436F" w:rsidRPr="004C5E7F" w:rsidRDefault="00A9436F" w:rsidP="00D44916">
            <w:pPr>
              <w:spacing w:before="60" w:after="60"/>
              <w:jc w:val="both"/>
              <w:rPr>
                <w:sz w:val="21"/>
                <w:szCs w:val="21"/>
              </w:rPr>
            </w:pPr>
            <w:r w:rsidRPr="004C5E7F">
              <w:rPr>
                <w:sz w:val="21"/>
                <w:szCs w:val="21"/>
              </w:rPr>
              <w:t>Počet obhájených prací, které vyučující vedl v období 2013 – 2017: 4 BP, 15 DP.</w:t>
            </w:r>
          </w:p>
        </w:tc>
      </w:tr>
      <w:tr w:rsidR="00076348" w14:paraId="58DE7CF2" w14:textId="77777777" w:rsidTr="00D44916">
        <w:trPr>
          <w:gridBefore w:val="2"/>
          <w:wBefore w:w="138" w:type="dxa"/>
          <w:cantSplit/>
        </w:trPr>
        <w:tc>
          <w:tcPr>
            <w:tcW w:w="3234" w:type="dxa"/>
            <w:gridSpan w:val="10"/>
            <w:tcBorders>
              <w:top w:val="single" w:sz="12" w:space="0" w:color="auto"/>
            </w:tcBorders>
            <w:shd w:val="clear" w:color="auto" w:fill="F7CAAC"/>
          </w:tcPr>
          <w:p w14:paraId="62A98B9C" w14:textId="77777777" w:rsidR="00A9436F" w:rsidRDefault="00A9436F" w:rsidP="00D44916">
            <w:pPr>
              <w:jc w:val="both"/>
            </w:pPr>
            <w:r>
              <w:rPr>
                <w:b/>
              </w:rPr>
              <w:t xml:space="preserve">Obor habilitačního řízení </w:t>
            </w:r>
          </w:p>
        </w:tc>
        <w:tc>
          <w:tcPr>
            <w:tcW w:w="2239" w:type="dxa"/>
            <w:gridSpan w:val="12"/>
            <w:tcBorders>
              <w:top w:val="single" w:sz="12" w:space="0" w:color="auto"/>
            </w:tcBorders>
            <w:shd w:val="clear" w:color="auto" w:fill="F7CAAC"/>
          </w:tcPr>
          <w:p w14:paraId="1D5DCEDE" w14:textId="77777777" w:rsidR="00A9436F" w:rsidRDefault="00A9436F" w:rsidP="00D44916">
            <w:pPr>
              <w:jc w:val="both"/>
            </w:pPr>
            <w:r>
              <w:rPr>
                <w:b/>
              </w:rPr>
              <w:t>Rok udělení hodnosti</w:t>
            </w:r>
          </w:p>
        </w:tc>
        <w:tc>
          <w:tcPr>
            <w:tcW w:w="2281" w:type="dxa"/>
            <w:gridSpan w:val="15"/>
            <w:tcBorders>
              <w:top w:val="single" w:sz="12" w:space="0" w:color="auto"/>
              <w:right w:val="single" w:sz="12" w:space="0" w:color="auto"/>
            </w:tcBorders>
            <w:shd w:val="clear" w:color="auto" w:fill="F7CAAC"/>
          </w:tcPr>
          <w:p w14:paraId="32D5E368" w14:textId="77777777" w:rsidR="00A9436F" w:rsidRDefault="00A9436F" w:rsidP="00D44916">
            <w:pPr>
              <w:jc w:val="both"/>
            </w:pPr>
            <w:r>
              <w:rPr>
                <w:b/>
              </w:rPr>
              <w:t>Řízení konáno na VŠ</w:t>
            </w:r>
          </w:p>
        </w:tc>
        <w:tc>
          <w:tcPr>
            <w:tcW w:w="2173" w:type="dxa"/>
            <w:gridSpan w:val="20"/>
            <w:tcBorders>
              <w:top w:val="single" w:sz="12" w:space="0" w:color="auto"/>
              <w:left w:val="single" w:sz="12" w:space="0" w:color="auto"/>
            </w:tcBorders>
            <w:shd w:val="clear" w:color="auto" w:fill="F7CAAC"/>
          </w:tcPr>
          <w:p w14:paraId="5281CE91" w14:textId="77777777" w:rsidR="00A9436F" w:rsidRDefault="00A9436F" w:rsidP="00D44916">
            <w:pPr>
              <w:jc w:val="both"/>
              <w:rPr>
                <w:b/>
              </w:rPr>
            </w:pPr>
            <w:r>
              <w:rPr>
                <w:b/>
              </w:rPr>
              <w:t>Ohlasy publikací</w:t>
            </w:r>
          </w:p>
        </w:tc>
      </w:tr>
      <w:tr w:rsidR="00076348" w14:paraId="3C671B27" w14:textId="77777777" w:rsidTr="00D44916">
        <w:trPr>
          <w:gridBefore w:val="2"/>
          <w:wBefore w:w="138" w:type="dxa"/>
          <w:cantSplit/>
        </w:trPr>
        <w:tc>
          <w:tcPr>
            <w:tcW w:w="3234" w:type="dxa"/>
            <w:gridSpan w:val="10"/>
          </w:tcPr>
          <w:p w14:paraId="6A6C3BCF" w14:textId="77777777" w:rsidR="00A9436F" w:rsidRPr="005B5777" w:rsidRDefault="00A9436F" w:rsidP="00D44916">
            <w:pPr>
              <w:jc w:val="both"/>
            </w:pPr>
            <w:r>
              <w:t>---</w:t>
            </w:r>
          </w:p>
        </w:tc>
        <w:tc>
          <w:tcPr>
            <w:tcW w:w="2239" w:type="dxa"/>
            <w:gridSpan w:val="12"/>
          </w:tcPr>
          <w:p w14:paraId="553F639E" w14:textId="77777777" w:rsidR="00A9436F" w:rsidRPr="00A004F6" w:rsidRDefault="00A9436F" w:rsidP="00D44916">
            <w:pPr>
              <w:jc w:val="both"/>
            </w:pPr>
            <w:r>
              <w:t>---</w:t>
            </w:r>
          </w:p>
        </w:tc>
        <w:tc>
          <w:tcPr>
            <w:tcW w:w="2281" w:type="dxa"/>
            <w:gridSpan w:val="15"/>
            <w:tcBorders>
              <w:right w:val="single" w:sz="12" w:space="0" w:color="auto"/>
            </w:tcBorders>
          </w:tcPr>
          <w:p w14:paraId="7BDD820E" w14:textId="77777777" w:rsidR="00A9436F" w:rsidRPr="00A004F6" w:rsidRDefault="00A9436F" w:rsidP="00D44916">
            <w:pPr>
              <w:jc w:val="both"/>
            </w:pPr>
            <w:r>
              <w:t>---</w:t>
            </w:r>
          </w:p>
        </w:tc>
        <w:tc>
          <w:tcPr>
            <w:tcW w:w="651" w:type="dxa"/>
            <w:gridSpan w:val="9"/>
            <w:tcBorders>
              <w:left w:val="single" w:sz="12" w:space="0" w:color="auto"/>
            </w:tcBorders>
            <w:shd w:val="clear" w:color="auto" w:fill="F7CAAC"/>
          </w:tcPr>
          <w:p w14:paraId="7BD3553C" w14:textId="77777777" w:rsidR="00A9436F" w:rsidRDefault="00A9436F" w:rsidP="00D44916">
            <w:pPr>
              <w:jc w:val="both"/>
            </w:pPr>
            <w:r>
              <w:rPr>
                <w:b/>
              </w:rPr>
              <w:t>WOS</w:t>
            </w:r>
          </w:p>
        </w:tc>
        <w:tc>
          <w:tcPr>
            <w:tcW w:w="698" w:type="dxa"/>
            <w:gridSpan w:val="6"/>
            <w:shd w:val="clear" w:color="auto" w:fill="F7CAAC"/>
          </w:tcPr>
          <w:p w14:paraId="7579CC44" w14:textId="77777777" w:rsidR="00A9436F" w:rsidRDefault="00A9436F" w:rsidP="00D44916">
            <w:pPr>
              <w:jc w:val="both"/>
              <w:rPr>
                <w:sz w:val="18"/>
              </w:rPr>
            </w:pPr>
            <w:r>
              <w:rPr>
                <w:b/>
                <w:sz w:val="18"/>
              </w:rPr>
              <w:t>Scopus</w:t>
            </w:r>
          </w:p>
        </w:tc>
        <w:tc>
          <w:tcPr>
            <w:tcW w:w="824" w:type="dxa"/>
            <w:gridSpan w:val="5"/>
            <w:shd w:val="clear" w:color="auto" w:fill="F7CAAC"/>
          </w:tcPr>
          <w:p w14:paraId="5C9E3514" w14:textId="77777777" w:rsidR="00A9436F" w:rsidRDefault="00A9436F" w:rsidP="00D44916">
            <w:pPr>
              <w:jc w:val="both"/>
            </w:pPr>
            <w:r>
              <w:rPr>
                <w:b/>
                <w:sz w:val="18"/>
              </w:rPr>
              <w:t>ostatní</w:t>
            </w:r>
          </w:p>
        </w:tc>
      </w:tr>
      <w:tr w:rsidR="00076348" w:rsidRPr="00252AB1" w14:paraId="1ACF1B8C" w14:textId="77777777" w:rsidTr="00D44916">
        <w:trPr>
          <w:gridBefore w:val="2"/>
          <w:wBefore w:w="138" w:type="dxa"/>
          <w:cantSplit/>
          <w:trHeight w:val="70"/>
        </w:trPr>
        <w:tc>
          <w:tcPr>
            <w:tcW w:w="3234" w:type="dxa"/>
            <w:gridSpan w:val="10"/>
            <w:shd w:val="clear" w:color="auto" w:fill="F7CAAC"/>
          </w:tcPr>
          <w:p w14:paraId="5A898DAB" w14:textId="77777777" w:rsidR="00A9436F" w:rsidRDefault="00A9436F" w:rsidP="00D44916">
            <w:pPr>
              <w:jc w:val="both"/>
            </w:pPr>
            <w:r>
              <w:rPr>
                <w:b/>
              </w:rPr>
              <w:t>Obor jmenovacího řízení</w:t>
            </w:r>
          </w:p>
        </w:tc>
        <w:tc>
          <w:tcPr>
            <w:tcW w:w="2239" w:type="dxa"/>
            <w:gridSpan w:val="12"/>
            <w:shd w:val="clear" w:color="auto" w:fill="F7CAAC"/>
          </w:tcPr>
          <w:p w14:paraId="6A0CC58A" w14:textId="77777777" w:rsidR="00A9436F" w:rsidRDefault="00A9436F" w:rsidP="00D44916">
            <w:pPr>
              <w:jc w:val="both"/>
            </w:pPr>
            <w:r>
              <w:rPr>
                <w:b/>
              </w:rPr>
              <w:t>Rok udělení hodnosti</w:t>
            </w:r>
          </w:p>
        </w:tc>
        <w:tc>
          <w:tcPr>
            <w:tcW w:w="2281" w:type="dxa"/>
            <w:gridSpan w:val="15"/>
            <w:tcBorders>
              <w:right w:val="single" w:sz="12" w:space="0" w:color="auto"/>
            </w:tcBorders>
            <w:shd w:val="clear" w:color="auto" w:fill="F7CAAC"/>
          </w:tcPr>
          <w:p w14:paraId="070338F8" w14:textId="77777777" w:rsidR="00A9436F" w:rsidRDefault="00A9436F" w:rsidP="00D44916">
            <w:pPr>
              <w:jc w:val="both"/>
            </w:pPr>
            <w:r>
              <w:rPr>
                <w:b/>
              </w:rPr>
              <w:t>Řízení konáno na VŠ</w:t>
            </w:r>
          </w:p>
        </w:tc>
        <w:tc>
          <w:tcPr>
            <w:tcW w:w="651" w:type="dxa"/>
            <w:gridSpan w:val="9"/>
            <w:vMerge w:val="restart"/>
            <w:tcBorders>
              <w:left w:val="single" w:sz="12" w:space="0" w:color="auto"/>
            </w:tcBorders>
          </w:tcPr>
          <w:p w14:paraId="21AD42E9" w14:textId="77777777" w:rsidR="00A9436F" w:rsidRPr="00252AB1" w:rsidRDefault="00A9436F" w:rsidP="00D44916">
            <w:pPr>
              <w:jc w:val="both"/>
              <w:rPr>
                <w:b/>
              </w:rPr>
            </w:pPr>
            <w:r w:rsidRPr="00252AB1">
              <w:rPr>
                <w:b/>
              </w:rPr>
              <w:t>28</w:t>
            </w:r>
          </w:p>
        </w:tc>
        <w:tc>
          <w:tcPr>
            <w:tcW w:w="698" w:type="dxa"/>
            <w:gridSpan w:val="6"/>
            <w:vMerge w:val="restart"/>
          </w:tcPr>
          <w:p w14:paraId="0EEC9CB2" w14:textId="77777777" w:rsidR="00A9436F" w:rsidRPr="00252AB1" w:rsidRDefault="00A9436F" w:rsidP="00D44916">
            <w:pPr>
              <w:jc w:val="both"/>
              <w:rPr>
                <w:b/>
              </w:rPr>
            </w:pPr>
            <w:r w:rsidRPr="00252AB1">
              <w:rPr>
                <w:b/>
              </w:rPr>
              <w:t>40</w:t>
            </w:r>
          </w:p>
        </w:tc>
        <w:tc>
          <w:tcPr>
            <w:tcW w:w="824" w:type="dxa"/>
            <w:gridSpan w:val="5"/>
            <w:vMerge w:val="restart"/>
          </w:tcPr>
          <w:p w14:paraId="2644070C" w14:textId="77777777" w:rsidR="00A9436F" w:rsidRPr="00252AB1" w:rsidRDefault="00A9436F" w:rsidP="00D44916">
            <w:pPr>
              <w:jc w:val="both"/>
              <w:rPr>
                <w:b/>
                <w:sz w:val="18"/>
                <w:szCs w:val="18"/>
              </w:rPr>
            </w:pPr>
            <w:r w:rsidRPr="00252AB1">
              <w:rPr>
                <w:b/>
                <w:sz w:val="18"/>
                <w:szCs w:val="18"/>
              </w:rPr>
              <w:t>neevid.</w:t>
            </w:r>
          </w:p>
        </w:tc>
      </w:tr>
      <w:tr w:rsidR="00076348" w14:paraId="617B708A" w14:textId="77777777" w:rsidTr="00D44916">
        <w:trPr>
          <w:gridBefore w:val="2"/>
          <w:wBefore w:w="138" w:type="dxa"/>
          <w:trHeight w:val="205"/>
        </w:trPr>
        <w:tc>
          <w:tcPr>
            <w:tcW w:w="3234" w:type="dxa"/>
            <w:gridSpan w:val="10"/>
          </w:tcPr>
          <w:p w14:paraId="16608894" w14:textId="77777777" w:rsidR="00A9436F" w:rsidRDefault="00A9436F" w:rsidP="00D44916">
            <w:pPr>
              <w:jc w:val="both"/>
            </w:pPr>
            <w:r>
              <w:t>---</w:t>
            </w:r>
          </w:p>
        </w:tc>
        <w:tc>
          <w:tcPr>
            <w:tcW w:w="2239" w:type="dxa"/>
            <w:gridSpan w:val="12"/>
          </w:tcPr>
          <w:p w14:paraId="10644A85" w14:textId="77777777" w:rsidR="00A9436F" w:rsidRDefault="00A9436F" w:rsidP="00D44916">
            <w:pPr>
              <w:jc w:val="both"/>
            </w:pPr>
            <w:r>
              <w:t>---</w:t>
            </w:r>
          </w:p>
        </w:tc>
        <w:tc>
          <w:tcPr>
            <w:tcW w:w="2281" w:type="dxa"/>
            <w:gridSpan w:val="15"/>
            <w:tcBorders>
              <w:right w:val="single" w:sz="12" w:space="0" w:color="auto"/>
            </w:tcBorders>
          </w:tcPr>
          <w:p w14:paraId="728B7EFE" w14:textId="77777777" w:rsidR="00A9436F" w:rsidRDefault="00A9436F" w:rsidP="00D44916">
            <w:pPr>
              <w:jc w:val="both"/>
            </w:pPr>
            <w:r>
              <w:t>---</w:t>
            </w:r>
          </w:p>
        </w:tc>
        <w:tc>
          <w:tcPr>
            <w:tcW w:w="651" w:type="dxa"/>
            <w:gridSpan w:val="9"/>
            <w:vMerge/>
            <w:tcBorders>
              <w:left w:val="single" w:sz="12" w:space="0" w:color="auto"/>
            </w:tcBorders>
            <w:vAlign w:val="center"/>
          </w:tcPr>
          <w:p w14:paraId="6C93DCB1" w14:textId="77777777" w:rsidR="00A9436F" w:rsidRDefault="00A9436F" w:rsidP="00D44916">
            <w:pPr>
              <w:rPr>
                <w:b/>
              </w:rPr>
            </w:pPr>
          </w:p>
        </w:tc>
        <w:tc>
          <w:tcPr>
            <w:tcW w:w="698" w:type="dxa"/>
            <w:gridSpan w:val="6"/>
            <w:vMerge/>
            <w:vAlign w:val="center"/>
          </w:tcPr>
          <w:p w14:paraId="7F866D68" w14:textId="77777777" w:rsidR="00A9436F" w:rsidRDefault="00A9436F" w:rsidP="00D44916">
            <w:pPr>
              <w:rPr>
                <w:b/>
              </w:rPr>
            </w:pPr>
          </w:p>
        </w:tc>
        <w:tc>
          <w:tcPr>
            <w:tcW w:w="824" w:type="dxa"/>
            <w:gridSpan w:val="5"/>
            <w:vMerge/>
            <w:vAlign w:val="center"/>
          </w:tcPr>
          <w:p w14:paraId="63201967" w14:textId="77777777" w:rsidR="00A9436F" w:rsidRDefault="00A9436F" w:rsidP="00D44916">
            <w:pPr>
              <w:rPr>
                <w:b/>
              </w:rPr>
            </w:pPr>
          </w:p>
        </w:tc>
      </w:tr>
      <w:tr w:rsidR="00A9436F" w14:paraId="2CA33604" w14:textId="77777777" w:rsidTr="00D44916">
        <w:trPr>
          <w:gridBefore w:val="2"/>
          <w:wBefore w:w="138" w:type="dxa"/>
        </w:trPr>
        <w:tc>
          <w:tcPr>
            <w:tcW w:w="9927" w:type="dxa"/>
            <w:gridSpan w:val="57"/>
            <w:shd w:val="clear" w:color="auto" w:fill="F7CAAC"/>
          </w:tcPr>
          <w:p w14:paraId="57993C17"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4FA5C29A" w14:textId="77777777" w:rsidTr="00D44916">
        <w:trPr>
          <w:gridBefore w:val="2"/>
          <w:wBefore w:w="138" w:type="dxa"/>
          <w:trHeight w:val="283"/>
        </w:trPr>
        <w:tc>
          <w:tcPr>
            <w:tcW w:w="9927" w:type="dxa"/>
            <w:gridSpan w:val="57"/>
          </w:tcPr>
          <w:p w14:paraId="0C5C145E" w14:textId="77777777" w:rsidR="00A9436F" w:rsidRPr="004C5E7F" w:rsidRDefault="00A9436F" w:rsidP="00D44916">
            <w:pPr>
              <w:spacing w:before="60" w:after="120"/>
              <w:jc w:val="both"/>
              <w:rPr>
                <w:sz w:val="21"/>
                <w:szCs w:val="21"/>
                <w:lang w:val="en-GB"/>
              </w:rPr>
            </w:pPr>
            <w:r w:rsidRPr="004C5E7F">
              <w:rPr>
                <w:b/>
                <w:sz w:val="21"/>
                <w:szCs w:val="21"/>
              </w:rPr>
              <w:t>BUBELOVÁ, Z. (45%)</w:t>
            </w:r>
            <w:r w:rsidRPr="004C5E7F">
              <w:rPr>
                <w:sz w:val="21"/>
                <w:szCs w:val="21"/>
              </w:rPr>
              <w:t xml:space="preserve">, TREMLOVÁ, B., BUŇKOVÁ, L., POSPIECH, M., VÍTOVÁ, E., BUŇKA, F.: </w:t>
            </w:r>
            <w:r w:rsidRPr="004C5E7F">
              <w:rPr>
                <w:sz w:val="21"/>
                <w:szCs w:val="21"/>
                <w:lang w:val="en-GB"/>
              </w:rPr>
              <w:t xml:space="preserve">The effect of long-term storage on the quality of sterilized processed cheese. </w:t>
            </w:r>
            <w:r w:rsidRPr="004C5E7F">
              <w:rPr>
                <w:i/>
                <w:sz w:val="21"/>
                <w:szCs w:val="21"/>
                <w:lang w:val="en-GB"/>
              </w:rPr>
              <w:t>Journal of Food Science and Technology</w:t>
            </w:r>
            <w:r w:rsidRPr="004C5E7F">
              <w:rPr>
                <w:sz w:val="21"/>
                <w:szCs w:val="21"/>
                <w:lang w:val="en-GB"/>
              </w:rPr>
              <w:t xml:space="preserve"> 52(8), 4985-4993, </w:t>
            </w:r>
            <w:r w:rsidRPr="004C5E7F">
              <w:rPr>
                <w:b/>
                <w:sz w:val="21"/>
                <w:szCs w:val="21"/>
                <w:lang w:val="en-GB"/>
              </w:rPr>
              <w:t>2015</w:t>
            </w:r>
            <w:r w:rsidRPr="004C5E7F">
              <w:rPr>
                <w:sz w:val="21"/>
                <w:szCs w:val="21"/>
                <w:lang w:val="en-GB"/>
              </w:rPr>
              <w:t xml:space="preserve">. ISSN 0022-1155. </w:t>
            </w:r>
          </w:p>
          <w:p w14:paraId="4386169E" w14:textId="77777777" w:rsidR="00A9436F" w:rsidRPr="004C5E7F" w:rsidRDefault="00A9436F" w:rsidP="00D44916">
            <w:pPr>
              <w:autoSpaceDE w:val="0"/>
              <w:autoSpaceDN w:val="0"/>
              <w:adjustRightInd w:val="0"/>
              <w:spacing w:after="120"/>
              <w:jc w:val="both"/>
              <w:rPr>
                <w:sz w:val="21"/>
                <w:szCs w:val="21"/>
                <w:lang w:val="en-GB"/>
              </w:rPr>
            </w:pPr>
            <w:r w:rsidRPr="004C5E7F">
              <w:rPr>
                <w:b/>
                <w:sz w:val="21"/>
                <w:szCs w:val="21"/>
              </w:rPr>
              <w:t>BUBELOVÁ, Z. (45%)</w:t>
            </w:r>
            <w:r w:rsidRPr="004C5E7F">
              <w:rPr>
                <w:sz w:val="21"/>
                <w:szCs w:val="21"/>
              </w:rPr>
              <w:t xml:space="preserve">, BUŇKA, F., TAŤÁKOVÁ, M., ŠTAJNOCHOVÁ, K., PUREVDORJ, K., BUŇKOVÁ, L.: </w:t>
            </w:r>
            <w:r w:rsidRPr="004C5E7F">
              <w:rPr>
                <w:sz w:val="21"/>
                <w:szCs w:val="21"/>
                <w:lang w:val="en-GB"/>
              </w:rPr>
              <w:t xml:space="preserve">Effects of temperature, pH and NaCl content on in vitro putrescine and cadaverine production through the growth of </w:t>
            </w:r>
            <w:r w:rsidRPr="004C5E7F">
              <w:rPr>
                <w:i/>
                <w:sz w:val="21"/>
                <w:szCs w:val="21"/>
                <w:lang w:val="en-GB"/>
              </w:rPr>
              <w:t>Serratia marcescens</w:t>
            </w:r>
            <w:r w:rsidRPr="004C5E7F">
              <w:rPr>
                <w:sz w:val="21"/>
                <w:szCs w:val="21"/>
                <w:lang w:val="en-GB"/>
              </w:rPr>
              <w:t xml:space="preserve"> CCM 303. </w:t>
            </w:r>
            <w:r w:rsidRPr="004C5E7F">
              <w:rPr>
                <w:i/>
                <w:sz w:val="21"/>
                <w:szCs w:val="21"/>
                <w:lang w:val="en-GB"/>
              </w:rPr>
              <w:t xml:space="preserve">Journal of Environmental Science and Health, Part B </w:t>
            </w:r>
            <w:r w:rsidRPr="004C5E7F">
              <w:rPr>
                <w:sz w:val="21"/>
                <w:szCs w:val="21"/>
                <w:lang w:val="en-GB"/>
              </w:rPr>
              <w:t xml:space="preserve">50(11), 797-808, </w:t>
            </w:r>
            <w:r w:rsidRPr="004C5E7F">
              <w:rPr>
                <w:b/>
                <w:sz w:val="21"/>
                <w:szCs w:val="21"/>
                <w:lang w:val="en-GB"/>
              </w:rPr>
              <w:t>2015</w:t>
            </w:r>
            <w:r w:rsidRPr="004C5E7F">
              <w:rPr>
                <w:sz w:val="21"/>
                <w:szCs w:val="21"/>
                <w:lang w:val="en-GB"/>
              </w:rPr>
              <w:t xml:space="preserve">. ISSN 1532-4109. </w:t>
            </w:r>
          </w:p>
          <w:p w14:paraId="0A1E7548" w14:textId="77777777" w:rsidR="00A9436F" w:rsidRPr="004C5E7F" w:rsidRDefault="00A9436F" w:rsidP="00D44916">
            <w:pPr>
              <w:tabs>
                <w:tab w:val="left" w:pos="540"/>
              </w:tabs>
              <w:spacing w:after="120"/>
              <w:jc w:val="both"/>
              <w:rPr>
                <w:rFonts w:cs="Arial"/>
                <w:sz w:val="21"/>
                <w:szCs w:val="21"/>
              </w:rPr>
            </w:pPr>
            <w:r w:rsidRPr="004C5E7F">
              <w:rPr>
                <w:rFonts w:cs="Arial"/>
                <w:sz w:val="21"/>
                <w:szCs w:val="21"/>
              </w:rPr>
              <w:t xml:space="preserve">SUMCZYNSKI, D., </w:t>
            </w:r>
            <w:r w:rsidRPr="004C5E7F">
              <w:rPr>
                <w:rFonts w:cs="Arial"/>
                <w:b/>
                <w:sz w:val="21"/>
                <w:szCs w:val="21"/>
              </w:rPr>
              <w:t>BUBELOVÁ, Z.</w:t>
            </w:r>
            <w:r w:rsidRPr="004C5E7F">
              <w:rPr>
                <w:rFonts w:cs="Arial"/>
                <w:sz w:val="21"/>
                <w:szCs w:val="21"/>
              </w:rPr>
              <w:t xml:space="preserve"> </w:t>
            </w:r>
            <w:r w:rsidRPr="004C5E7F">
              <w:rPr>
                <w:rFonts w:cs="Arial"/>
                <w:b/>
                <w:sz w:val="21"/>
                <w:szCs w:val="21"/>
              </w:rPr>
              <w:t>(30%)</w:t>
            </w:r>
            <w:r w:rsidRPr="004C5E7F">
              <w:rPr>
                <w:rFonts w:cs="Arial"/>
                <w:sz w:val="21"/>
                <w:szCs w:val="21"/>
              </w:rPr>
              <w:t xml:space="preserve">, SNEYD, J., ERB-WEBER, S., MLČEK, J.: Total phenolics, flavonoids, antioxidant activity, crude fibre and digestibility in non-traditional wheat flakes and muesli. </w:t>
            </w:r>
            <w:r w:rsidRPr="004C5E7F">
              <w:rPr>
                <w:rFonts w:cs="Arial"/>
                <w:i/>
                <w:sz w:val="21"/>
                <w:szCs w:val="21"/>
              </w:rPr>
              <w:t xml:space="preserve">Food Chemistry </w:t>
            </w:r>
            <w:r w:rsidRPr="004C5E7F">
              <w:rPr>
                <w:rFonts w:cs="Arial"/>
                <w:sz w:val="21"/>
                <w:szCs w:val="21"/>
              </w:rPr>
              <w:t xml:space="preserve">174, 319-325, </w:t>
            </w:r>
            <w:r w:rsidRPr="004C5E7F">
              <w:rPr>
                <w:rFonts w:cs="Arial"/>
                <w:b/>
                <w:sz w:val="21"/>
                <w:szCs w:val="21"/>
              </w:rPr>
              <w:t>2015</w:t>
            </w:r>
            <w:r w:rsidRPr="004C5E7F">
              <w:rPr>
                <w:rFonts w:cs="Arial"/>
                <w:sz w:val="21"/>
                <w:szCs w:val="21"/>
              </w:rPr>
              <w:t xml:space="preserve">. ISSN 0308-8146. </w:t>
            </w:r>
          </w:p>
          <w:p w14:paraId="4D860261" w14:textId="77777777" w:rsidR="00A9436F" w:rsidRPr="004C5E7F" w:rsidRDefault="00A9436F" w:rsidP="00D44916">
            <w:pPr>
              <w:tabs>
                <w:tab w:val="left" w:pos="540"/>
              </w:tabs>
              <w:spacing w:after="120"/>
              <w:jc w:val="both"/>
              <w:rPr>
                <w:rFonts w:cs="Arial"/>
                <w:sz w:val="21"/>
                <w:szCs w:val="21"/>
              </w:rPr>
            </w:pPr>
            <w:r w:rsidRPr="004C5E7F">
              <w:rPr>
                <w:rFonts w:cs="Arial"/>
                <w:sz w:val="21"/>
                <w:szCs w:val="21"/>
              </w:rPr>
              <w:t xml:space="preserve">SUMCZYNSKI, D., </w:t>
            </w:r>
            <w:r w:rsidRPr="004C5E7F">
              <w:rPr>
                <w:rFonts w:cs="Arial"/>
                <w:b/>
                <w:sz w:val="21"/>
                <w:szCs w:val="21"/>
              </w:rPr>
              <w:t>BUBELOVÁ, Z. (30%)</w:t>
            </w:r>
            <w:r w:rsidRPr="004C5E7F">
              <w:rPr>
                <w:rFonts w:cs="Arial"/>
                <w:sz w:val="21"/>
                <w:szCs w:val="21"/>
              </w:rPr>
              <w:t xml:space="preserve">, FIŠERA, M.: Determination of chemical, insoluble dietary fibre, neutral-detergent fibre and in vitro digestibility in rice types commercialized in Czech markets. </w:t>
            </w:r>
            <w:r w:rsidRPr="004C5E7F">
              <w:rPr>
                <w:rFonts w:cs="Arial"/>
                <w:i/>
                <w:sz w:val="21"/>
                <w:szCs w:val="21"/>
              </w:rPr>
              <w:t xml:space="preserve">Journal of Food Composition and Analysis </w:t>
            </w:r>
            <w:r w:rsidRPr="004C5E7F">
              <w:rPr>
                <w:rFonts w:cs="Arial"/>
                <w:sz w:val="21"/>
                <w:szCs w:val="21"/>
              </w:rPr>
              <w:t xml:space="preserve">40, 8-13, </w:t>
            </w:r>
            <w:r w:rsidRPr="004C5E7F">
              <w:rPr>
                <w:rFonts w:cs="Arial"/>
                <w:b/>
                <w:sz w:val="21"/>
                <w:szCs w:val="21"/>
              </w:rPr>
              <w:t>2015</w:t>
            </w:r>
            <w:r w:rsidRPr="004C5E7F">
              <w:rPr>
                <w:rFonts w:cs="Arial"/>
                <w:sz w:val="21"/>
                <w:szCs w:val="21"/>
              </w:rPr>
              <w:t xml:space="preserve">. ISSN 0889-1575. </w:t>
            </w:r>
          </w:p>
          <w:p w14:paraId="2916180F" w14:textId="77777777" w:rsidR="00A9436F" w:rsidRDefault="00A9436F" w:rsidP="00D44916">
            <w:pPr>
              <w:pStyle w:val="Zkladntext"/>
              <w:rPr>
                <w:b/>
              </w:rPr>
            </w:pPr>
            <w:r w:rsidRPr="004C5E7F">
              <w:rPr>
                <w:rFonts w:cs="Arial"/>
                <w:sz w:val="21"/>
                <w:szCs w:val="21"/>
              </w:rPr>
              <w:t xml:space="preserve">SUMCZYNSKI, D., </w:t>
            </w:r>
            <w:r w:rsidRPr="004C5E7F">
              <w:rPr>
                <w:rFonts w:cs="Arial"/>
                <w:b/>
                <w:sz w:val="21"/>
                <w:szCs w:val="21"/>
              </w:rPr>
              <w:t>BUBELOVÁ, Z. (50%)</w:t>
            </w:r>
            <w:r w:rsidRPr="004C5E7F">
              <w:rPr>
                <w:rFonts w:cs="Arial"/>
                <w:sz w:val="21"/>
                <w:szCs w:val="21"/>
              </w:rPr>
              <w:t xml:space="preserve">: Determination of nutritional characteristics, fibre and digestibility of colour rice types. </w:t>
            </w:r>
            <w:r w:rsidRPr="004C5E7F">
              <w:rPr>
                <w:rFonts w:cs="Arial"/>
                <w:i/>
                <w:sz w:val="21"/>
                <w:szCs w:val="21"/>
              </w:rPr>
              <w:t xml:space="preserve">Chemické listy </w:t>
            </w:r>
            <w:r w:rsidRPr="004C5E7F">
              <w:rPr>
                <w:rFonts w:cs="Arial"/>
                <w:sz w:val="21"/>
                <w:szCs w:val="21"/>
              </w:rPr>
              <w:t xml:space="preserve">109(2), 147-150, </w:t>
            </w:r>
            <w:r w:rsidRPr="004C5E7F">
              <w:rPr>
                <w:rFonts w:cs="Arial"/>
                <w:b/>
                <w:sz w:val="21"/>
                <w:szCs w:val="21"/>
              </w:rPr>
              <w:t>2015</w:t>
            </w:r>
            <w:r w:rsidRPr="004C5E7F">
              <w:rPr>
                <w:rFonts w:cs="Arial"/>
                <w:sz w:val="21"/>
                <w:szCs w:val="21"/>
              </w:rPr>
              <w:t>. ISSN 1213-7103.</w:t>
            </w:r>
            <w:r w:rsidRPr="00252AB1">
              <w:rPr>
                <w:rFonts w:cs="Arial"/>
                <w:sz w:val="22"/>
                <w:szCs w:val="22"/>
              </w:rPr>
              <w:t xml:space="preserve"> </w:t>
            </w:r>
          </w:p>
        </w:tc>
      </w:tr>
      <w:tr w:rsidR="00A9436F" w14:paraId="74D66F67" w14:textId="77777777" w:rsidTr="00D44916">
        <w:trPr>
          <w:gridBefore w:val="2"/>
          <w:wBefore w:w="138" w:type="dxa"/>
          <w:trHeight w:val="218"/>
        </w:trPr>
        <w:tc>
          <w:tcPr>
            <w:tcW w:w="9927" w:type="dxa"/>
            <w:gridSpan w:val="57"/>
            <w:shd w:val="clear" w:color="auto" w:fill="F7CAAC"/>
          </w:tcPr>
          <w:p w14:paraId="25276EE8" w14:textId="77777777" w:rsidR="00A9436F" w:rsidRDefault="00A9436F" w:rsidP="00D44916">
            <w:pPr>
              <w:rPr>
                <w:b/>
              </w:rPr>
            </w:pPr>
            <w:r>
              <w:rPr>
                <w:b/>
              </w:rPr>
              <w:t>Působení v zahraničí</w:t>
            </w:r>
          </w:p>
        </w:tc>
      </w:tr>
      <w:tr w:rsidR="00A9436F" w14:paraId="151FC9A0" w14:textId="77777777" w:rsidTr="00D44916">
        <w:trPr>
          <w:gridBefore w:val="2"/>
          <w:wBefore w:w="138" w:type="dxa"/>
          <w:trHeight w:val="328"/>
        </w:trPr>
        <w:tc>
          <w:tcPr>
            <w:tcW w:w="9927" w:type="dxa"/>
            <w:gridSpan w:val="57"/>
          </w:tcPr>
          <w:p w14:paraId="617CBA4D" w14:textId="77777777" w:rsidR="00A9436F" w:rsidRPr="003E4621" w:rsidRDefault="00A9436F" w:rsidP="00D44916">
            <w:r>
              <w:t>---</w:t>
            </w:r>
          </w:p>
          <w:p w14:paraId="09040DCB" w14:textId="77777777" w:rsidR="00A9436F" w:rsidRDefault="00A9436F" w:rsidP="00D44916">
            <w:pPr>
              <w:rPr>
                <w:b/>
              </w:rPr>
            </w:pPr>
          </w:p>
          <w:p w14:paraId="7B91D4D9" w14:textId="77777777" w:rsidR="00A9436F" w:rsidRDefault="00A9436F" w:rsidP="00D44916">
            <w:pPr>
              <w:rPr>
                <w:b/>
              </w:rPr>
            </w:pPr>
          </w:p>
          <w:p w14:paraId="7EAC5495" w14:textId="77777777" w:rsidR="004C5E7F" w:rsidRDefault="004C5E7F" w:rsidP="00D44916">
            <w:pPr>
              <w:rPr>
                <w:b/>
              </w:rPr>
            </w:pPr>
          </w:p>
          <w:p w14:paraId="249F7A33" w14:textId="77777777" w:rsidR="00A9436F" w:rsidRDefault="00A9436F" w:rsidP="00D44916">
            <w:pPr>
              <w:rPr>
                <w:b/>
              </w:rPr>
            </w:pPr>
          </w:p>
        </w:tc>
      </w:tr>
      <w:tr w:rsidR="00076348" w14:paraId="410EA836" w14:textId="77777777" w:rsidTr="00D44916">
        <w:trPr>
          <w:gridBefore w:val="2"/>
          <w:wBefore w:w="138" w:type="dxa"/>
          <w:cantSplit/>
          <w:trHeight w:val="470"/>
        </w:trPr>
        <w:tc>
          <w:tcPr>
            <w:tcW w:w="2400" w:type="dxa"/>
            <w:gridSpan w:val="3"/>
            <w:shd w:val="clear" w:color="auto" w:fill="F7CAAC"/>
          </w:tcPr>
          <w:p w14:paraId="7F86C375" w14:textId="77777777" w:rsidR="00A9436F" w:rsidRDefault="00A9436F" w:rsidP="00D44916">
            <w:pPr>
              <w:jc w:val="both"/>
              <w:rPr>
                <w:b/>
              </w:rPr>
            </w:pPr>
            <w:r>
              <w:rPr>
                <w:b/>
              </w:rPr>
              <w:t xml:space="preserve">Podpis </w:t>
            </w:r>
          </w:p>
        </w:tc>
        <w:tc>
          <w:tcPr>
            <w:tcW w:w="4540" w:type="dxa"/>
            <w:gridSpan w:val="28"/>
          </w:tcPr>
          <w:p w14:paraId="70055284" w14:textId="77777777" w:rsidR="00A9436F" w:rsidRDefault="00A9436F" w:rsidP="00D44916">
            <w:pPr>
              <w:jc w:val="both"/>
            </w:pPr>
          </w:p>
        </w:tc>
        <w:tc>
          <w:tcPr>
            <w:tcW w:w="814" w:type="dxa"/>
            <w:gridSpan w:val="6"/>
            <w:shd w:val="clear" w:color="auto" w:fill="F7CAAC"/>
          </w:tcPr>
          <w:p w14:paraId="173B8B44" w14:textId="77777777" w:rsidR="00A9436F" w:rsidRDefault="00A9436F" w:rsidP="00D44916">
            <w:pPr>
              <w:jc w:val="both"/>
            </w:pPr>
            <w:r>
              <w:rPr>
                <w:b/>
              </w:rPr>
              <w:t>datum</w:t>
            </w:r>
          </w:p>
        </w:tc>
        <w:tc>
          <w:tcPr>
            <w:tcW w:w="2173" w:type="dxa"/>
            <w:gridSpan w:val="20"/>
          </w:tcPr>
          <w:p w14:paraId="625A662D" w14:textId="77777777" w:rsidR="00A9436F" w:rsidRDefault="00A9436F" w:rsidP="00D44916">
            <w:pPr>
              <w:jc w:val="both"/>
            </w:pPr>
          </w:p>
        </w:tc>
      </w:tr>
      <w:tr w:rsidR="00A9436F" w14:paraId="2CDA2FE9" w14:textId="77777777" w:rsidTr="00D44916">
        <w:trPr>
          <w:gridBefore w:val="2"/>
          <w:wBefore w:w="138" w:type="dxa"/>
        </w:trPr>
        <w:tc>
          <w:tcPr>
            <w:tcW w:w="9927" w:type="dxa"/>
            <w:gridSpan w:val="57"/>
            <w:tcBorders>
              <w:bottom w:val="double" w:sz="4" w:space="0" w:color="auto"/>
            </w:tcBorders>
            <w:shd w:val="clear" w:color="auto" w:fill="BDD6EE"/>
          </w:tcPr>
          <w:p w14:paraId="13368006" w14:textId="6657165B" w:rsidR="00A9436F" w:rsidRDefault="00A9436F" w:rsidP="00D44916">
            <w:pPr>
              <w:jc w:val="both"/>
              <w:rPr>
                <w:b/>
                <w:sz w:val="28"/>
              </w:rPr>
            </w:pPr>
            <w:r>
              <w:rPr>
                <w:b/>
                <w:sz w:val="28"/>
              </w:rPr>
              <w:lastRenderedPageBreak/>
              <w:t>C-I – Personální zabezpečení</w:t>
            </w:r>
          </w:p>
        </w:tc>
      </w:tr>
      <w:tr w:rsidR="004C5E7F" w:rsidRPr="00A405B4" w14:paraId="737C081A" w14:textId="77777777" w:rsidTr="00D44916">
        <w:trPr>
          <w:gridBefore w:val="2"/>
          <w:wBefore w:w="138" w:type="dxa"/>
        </w:trPr>
        <w:tc>
          <w:tcPr>
            <w:tcW w:w="2546" w:type="dxa"/>
            <w:gridSpan w:val="8"/>
            <w:tcBorders>
              <w:top w:val="double" w:sz="4" w:space="0" w:color="auto"/>
            </w:tcBorders>
            <w:shd w:val="clear" w:color="auto" w:fill="F7CAAC"/>
          </w:tcPr>
          <w:p w14:paraId="496CCD4B" w14:textId="77777777" w:rsidR="00A9436F" w:rsidRDefault="00A9436F" w:rsidP="00D44916">
            <w:pPr>
              <w:jc w:val="both"/>
              <w:rPr>
                <w:b/>
              </w:rPr>
            </w:pPr>
            <w:r>
              <w:rPr>
                <w:b/>
              </w:rPr>
              <w:t>Vysoká škola</w:t>
            </w:r>
          </w:p>
        </w:tc>
        <w:tc>
          <w:tcPr>
            <w:tcW w:w="7381" w:type="dxa"/>
            <w:gridSpan w:val="49"/>
          </w:tcPr>
          <w:p w14:paraId="6E0C934E" w14:textId="77777777" w:rsidR="00A9436F" w:rsidRPr="00A405B4" w:rsidRDefault="00A9436F" w:rsidP="00D44916">
            <w:pPr>
              <w:jc w:val="both"/>
            </w:pPr>
            <w:r w:rsidRPr="00A405B4">
              <w:t>Univerzita Tomáše Bati ve Zlíně</w:t>
            </w:r>
          </w:p>
        </w:tc>
      </w:tr>
      <w:tr w:rsidR="004C5E7F" w:rsidRPr="00A405B4" w14:paraId="2F9C415D" w14:textId="77777777" w:rsidTr="00D44916">
        <w:trPr>
          <w:gridBefore w:val="2"/>
          <w:wBefore w:w="138" w:type="dxa"/>
        </w:trPr>
        <w:tc>
          <w:tcPr>
            <w:tcW w:w="2546" w:type="dxa"/>
            <w:gridSpan w:val="8"/>
            <w:shd w:val="clear" w:color="auto" w:fill="F7CAAC"/>
          </w:tcPr>
          <w:p w14:paraId="784FB585" w14:textId="77777777" w:rsidR="00A9436F" w:rsidRDefault="00A9436F" w:rsidP="00D44916">
            <w:pPr>
              <w:jc w:val="both"/>
              <w:rPr>
                <w:b/>
              </w:rPr>
            </w:pPr>
            <w:r>
              <w:rPr>
                <w:b/>
              </w:rPr>
              <w:t>Součást vysoké školy</w:t>
            </w:r>
          </w:p>
        </w:tc>
        <w:tc>
          <w:tcPr>
            <w:tcW w:w="7381" w:type="dxa"/>
            <w:gridSpan w:val="49"/>
          </w:tcPr>
          <w:p w14:paraId="24F394B2" w14:textId="77777777" w:rsidR="00A9436F" w:rsidRPr="00A405B4" w:rsidRDefault="00A9436F" w:rsidP="00D44916">
            <w:pPr>
              <w:jc w:val="both"/>
            </w:pPr>
            <w:r w:rsidRPr="00A405B4">
              <w:t>Fakulta technologická</w:t>
            </w:r>
          </w:p>
        </w:tc>
      </w:tr>
      <w:tr w:rsidR="004C5E7F" w14:paraId="40643F62" w14:textId="77777777" w:rsidTr="00D44916">
        <w:trPr>
          <w:gridBefore w:val="2"/>
          <w:wBefore w:w="138" w:type="dxa"/>
        </w:trPr>
        <w:tc>
          <w:tcPr>
            <w:tcW w:w="2546" w:type="dxa"/>
            <w:gridSpan w:val="8"/>
            <w:shd w:val="clear" w:color="auto" w:fill="F7CAAC"/>
          </w:tcPr>
          <w:p w14:paraId="18845851" w14:textId="77777777" w:rsidR="00A9436F" w:rsidRDefault="00A9436F" w:rsidP="00D44916">
            <w:pPr>
              <w:jc w:val="both"/>
              <w:rPr>
                <w:b/>
              </w:rPr>
            </w:pPr>
            <w:r>
              <w:rPr>
                <w:b/>
              </w:rPr>
              <w:t>Název studijního programu</w:t>
            </w:r>
          </w:p>
        </w:tc>
        <w:tc>
          <w:tcPr>
            <w:tcW w:w="7381" w:type="dxa"/>
            <w:gridSpan w:val="49"/>
          </w:tcPr>
          <w:p w14:paraId="283CD280" w14:textId="77777777" w:rsidR="00A9436F" w:rsidRDefault="00A9436F" w:rsidP="00D44916">
            <w:pPr>
              <w:jc w:val="both"/>
            </w:pPr>
            <w:r>
              <w:t>Chemie potravin a bioaktivních látek</w:t>
            </w:r>
          </w:p>
        </w:tc>
      </w:tr>
      <w:tr w:rsidR="00076348" w14:paraId="27C5F438" w14:textId="77777777" w:rsidTr="00D44916">
        <w:trPr>
          <w:gridBefore w:val="2"/>
          <w:wBefore w:w="138" w:type="dxa"/>
        </w:trPr>
        <w:tc>
          <w:tcPr>
            <w:tcW w:w="2546" w:type="dxa"/>
            <w:gridSpan w:val="8"/>
            <w:shd w:val="clear" w:color="auto" w:fill="F7CAAC"/>
          </w:tcPr>
          <w:p w14:paraId="60E065FF" w14:textId="77777777" w:rsidR="00A9436F" w:rsidRDefault="00A9436F" w:rsidP="00D44916">
            <w:pPr>
              <w:jc w:val="both"/>
              <w:rPr>
                <w:b/>
              </w:rPr>
            </w:pPr>
            <w:r>
              <w:rPr>
                <w:b/>
              </w:rPr>
              <w:t>Jméno a příjmení</w:t>
            </w:r>
          </w:p>
        </w:tc>
        <w:tc>
          <w:tcPr>
            <w:tcW w:w="4456" w:type="dxa"/>
            <w:gridSpan w:val="24"/>
          </w:tcPr>
          <w:p w14:paraId="1BB5C7D9" w14:textId="77777777" w:rsidR="00A9436F" w:rsidRPr="00B96B61" w:rsidRDefault="00A9436F" w:rsidP="00D44916">
            <w:pPr>
              <w:jc w:val="both"/>
              <w:rPr>
                <w:b/>
              </w:rPr>
            </w:pPr>
            <w:bookmarkStart w:id="63" w:name="Lehocký"/>
            <w:bookmarkEnd w:id="63"/>
            <w:r w:rsidRPr="00B96B61">
              <w:rPr>
                <w:b/>
              </w:rPr>
              <w:t>Marián Lehocký</w:t>
            </w:r>
          </w:p>
        </w:tc>
        <w:tc>
          <w:tcPr>
            <w:tcW w:w="752" w:type="dxa"/>
            <w:gridSpan w:val="5"/>
            <w:shd w:val="clear" w:color="auto" w:fill="F7CAAC"/>
          </w:tcPr>
          <w:p w14:paraId="27C08C00" w14:textId="77777777" w:rsidR="00A9436F" w:rsidRDefault="00A9436F" w:rsidP="00D44916">
            <w:pPr>
              <w:jc w:val="both"/>
              <w:rPr>
                <w:b/>
              </w:rPr>
            </w:pPr>
            <w:r>
              <w:rPr>
                <w:b/>
              </w:rPr>
              <w:t>Tituly</w:t>
            </w:r>
          </w:p>
        </w:tc>
        <w:tc>
          <w:tcPr>
            <w:tcW w:w="2173" w:type="dxa"/>
            <w:gridSpan w:val="20"/>
          </w:tcPr>
          <w:p w14:paraId="20C7B05F" w14:textId="77777777" w:rsidR="00A9436F" w:rsidRDefault="00A9436F" w:rsidP="00D44916">
            <w:pPr>
              <w:jc w:val="both"/>
            </w:pPr>
            <w:r>
              <w:t>doc. Ing., Ph.D.</w:t>
            </w:r>
          </w:p>
        </w:tc>
      </w:tr>
      <w:tr w:rsidR="00A9436F" w:rsidRPr="003A3B81" w14:paraId="564053BA" w14:textId="77777777" w:rsidTr="00D44916">
        <w:trPr>
          <w:gridBefore w:val="2"/>
          <w:wBefore w:w="138" w:type="dxa"/>
        </w:trPr>
        <w:tc>
          <w:tcPr>
            <w:tcW w:w="2546" w:type="dxa"/>
            <w:gridSpan w:val="8"/>
            <w:shd w:val="clear" w:color="auto" w:fill="F7CAAC"/>
          </w:tcPr>
          <w:p w14:paraId="7036DBA9" w14:textId="77777777" w:rsidR="00A9436F" w:rsidRDefault="00A9436F" w:rsidP="00D44916">
            <w:pPr>
              <w:jc w:val="both"/>
              <w:rPr>
                <w:b/>
              </w:rPr>
            </w:pPr>
            <w:r>
              <w:rPr>
                <w:b/>
              </w:rPr>
              <w:t>Rok narození</w:t>
            </w:r>
          </w:p>
        </w:tc>
        <w:tc>
          <w:tcPr>
            <w:tcW w:w="763" w:type="dxa"/>
            <w:gridSpan w:val="4"/>
          </w:tcPr>
          <w:p w14:paraId="0395E200" w14:textId="77777777" w:rsidR="00A9436F" w:rsidRDefault="00A9436F" w:rsidP="00D44916">
            <w:pPr>
              <w:jc w:val="both"/>
            </w:pPr>
            <w:r>
              <w:t>1977</w:t>
            </w:r>
          </w:p>
        </w:tc>
        <w:tc>
          <w:tcPr>
            <w:tcW w:w="1708" w:type="dxa"/>
            <w:gridSpan w:val="5"/>
            <w:shd w:val="clear" w:color="auto" w:fill="F7CAAC"/>
          </w:tcPr>
          <w:p w14:paraId="280BDA5D" w14:textId="77777777" w:rsidR="00A9436F" w:rsidRDefault="00A9436F" w:rsidP="00D44916">
            <w:pPr>
              <w:jc w:val="both"/>
              <w:rPr>
                <w:b/>
              </w:rPr>
            </w:pPr>
            <w:r>
              <w:rPr>
                <w:b/>
              </w:rPr>
              <w:t>typ vztahu k VŠ</w:t>
            </w:r>
          </w:p>
        </w:tc>
        <w:tc>
          <w:tcPr>
            <w:tcW w:w="993" w:type="dxa"/>
            <w:gridSpan w:val="10"/>
          </w:tcPr>
          <w:p w14:paraId="69C4FCBF" w14:textId="77777777" w:rsidR="00A9436F" w:rsidRPr="003A3B81" w:rsidRDefault="00A9436F" w:rsidP="00D44916">
            <w:pPr>
              <w:jc w:val="both"/>
            </w:pPr>
            <w:r w:rsidRPr="003A3B81">
              <w:t>pp.</w:t>
            </w:r>
          </w:p>
        </w:tc>
        <w:tc>
          <w:tcPr>
            <w:tcW w:w="992" w:type="dxa"/>
            <w:gridSpan w:val="5"/>
            <w:shd w:val="clear" w:color="auto" w:fill="F7CAAC"/>
          </w:tcPr>
          <w:p w14:paraId="452118DB" w14:textId="77777777" w:rsidR="00A9436F" w:rsidRPr="003A3B81" w:rsidRDefault="00A9436F" w:rsidP="00D44916">
            <w:pPr>
              <w:jc w:val="both"/>
              <w:rPr>
                <w:b/>
              </w:rPr>
            </w:pPr>
            <w:r w:rsidRPr="003A3B81">
              <w:rPr>
                <w:b/>
              </w:rPr>
              <w:t>rozsah</w:t>
            </w:r>
          </w:p>
        </w:tc>
        <w:tc>
          <w:tcPr>
            <w:tcW w:w="752" w:type="dxa"/>
            <w:gridSpan w:val="5"/>
          </w:tcPr>
          <w:p w14:paraId="21C371DC" w14:textId="77777777" w:rsidR="00A9436F" w:rsidRPr="003A3B81" w:rsidRDefault="00A9436F" w:rsidP="00D44916">
            <w:pPr>
              <w:jc w:val="both"/>
            </w:pPr>
            <w:r w:rsidRPr="003A3B81">
              <w:t>40</w:t>
            </w:r>
          </w:p>
        </w:tc>
        <w:tc>
          <w:tcPr>
            <w:tcW w:w="717" w:type="dxa"/>
            <w:gridSpan w:val="10"/>
            <w:shd w:val="clear" w:color="auto" w:fill="F7CAAC"/>
          </w:tcPr>
          <w:p w14:paraId="61F3D8C4" w14:textId="77777777" w:rsidR="00A9436F" w:rsidRPr="003A3B81" w:rsidRDefault="00A9436F" w:rsidP="00D44916">
            <w:pPr>
              <w:jc w:val="both"/>
              <w:rPr>
                <w:b/>
              </w:rPr>
            </w:pPr>
            <w:r w:rsidRPr="003A3B81">
              <w:rPr>
                <w:b/>
              </w:rPr>
              <w:t>do kdy</w:t>
            </w:r>
          </w:p>
        </w:tc>
        <w:tc>
          <w:tcPr>
            <w:tcW w:w="1456" w:type="dxa"/>
            <w:gridSpan w:val="10"/>
          </w:tcPr>
          <w:p w14:paraId="62CFBADB" w14:textId="77777777" w:rsidR="00A9436F" w:rsidRPr="003A3B81" w:rsidRDefault="00A9436F" w:rsidP="00D44916">
            <w:pPr>
              <w:jc w:val="both"/>
            </w:pPr>
            <w:r w:rsidRPr="003A3B81">
              <w:t>N</w:t>
            </w:r>
          </w:p>
        </w:tc>
      </w:tr>
      <w:tr w:rsidR="00076348" w:rsidRPr="00C32277" w14:paraId="0C94A703" w14:textId="77777777" w:rsidTr="00D44916">
        <w:trPr>
          <w:gridBefore w:val="2"/>
          <w:wBefore w:w="138" w:type="dxa"/>
        </w:trPr>
        <w:tc>
          <w:tcPr>
            <w:tcW w:w="5017" w:type="dxa"/>
            <w:gridSpan w:val="17"/>
            <w:shd w:val="clear" w:color="auto" w:fill="F7CAAC"/>
          </w:tcPr>
          <w:p w14:paraId="7CD8DD2F" w14:textId="77777777" w:rsidR="00A9436F" w:rsidRDefault="00A9436F" w:rsidP="00D44916">
            <w:pPr>
              <w:jc w:val="both"/>
              <w:rPr>
                <w:b/>
              </w:rPr>
            </w:pPr>
            <w:r>
              <w:rPr>
                <w:b/>
              </w:rPr>
              <w:t>Typ vztahu na součásti VŠ, která uskutečňuje st. program</w:t>
            </w:r>
          </w:p>
        </w:tc>
        <w:tc>
          <w:tcPr>
            <w:tcW w:w="993" w:type="dxa"/>
            <w:gridSpan w:val="10"/>
          </w:tcPr>
          <w:p w14:paraId="26AA5361" w14:textId="77777777" w:rsidR="00A9436F" w:rsidRDefault="00A9436F" w:rsidP="00D44916">
            <w:pPr>
              <w:jc w:val="both"/>
            </w:pPr>
            <w:r>
              <w:t>---</w:t>
            </w:r>
          </w:p>
        </w:tc>
        <w:tc>
          <w:tcPr>
            <w:tcW w:w="992" w:type="dxa"/>
            <w:gridSpan w:val="5"/>
            <w:shd w:val="clear" w:color="auto" w:fill="F7CAAC"/>
          </w:tcPr>
          <w:p w14:paraId="6F4D7B17" w14:textId="77777777" w:rsidR="00A9436F" w:rsidRDefault="00A9436F" w:rsidP="00D44916">
            <w:pPr>
              <w:jc w:val="both"/>
              <w:rPr>
                <w:b/>
              </w:rPr>
            </w:pPr>
            <w:r>
              <w:rPr>
                <w:b/>
              </w:rPr>
              <w:t>rozsah</w:t>
            </w:r>
          </w:p>
        </w:tc>
        <w:tc>
          <w:tcPr>
            <w:tcW w:w="752" w:type="dxa"/>
            <w:gridSpan w:val="5"/>
          </w:tcPr>
          <w:p w14:paraId="0A780CCE" w14:textId="77777777" w:rsidR="00A9436F" w:rsidRDefault="00A9436F" w:rsidP="00D44916">
            <w:pPr>
              <w:jc w:val="both"/>
            </w:pPr>
            <w:r>
              <w:t>---</w:t>
            </w:r>
          </w:p>
        </w:tc>
        <w:tc>
          <w:tcPr>
            <w:tcW w:w="717" w:type="dxa"/>
            <w:gridSpan w:val="10"/>
            <w:shd w:val="clear" w:color="auto" w:fill="F7CAAC"/>
          </w:tcPr>
          <w:p w14:paraId="3A900098" w14:textId="77777777" w:rsidR="00A9436F" w:rsidRDefault="00A9436F" w:rsidP="00D44916">
            <w:pPr>
              <w:jc w:val="both"/>
              <w:rPr>
                <w:b/>
              </w:rPr>
            </w:pPr>
            <w:r>
              <w:rPr>
                <w:b/>
              </w:rPr>
              <w:t>do kdy</w:t>
            </w:r>
          </w:p>
        </w:tc>
        <w:tc>
          <w:tcPr>
            <w:tcW w:w="1456" w:type="dxa"/>
            <w:gridSpan w:val="10"/>
          </w:tcPr>
          <w:p w14:paraId="4173A52E" w14:textId="77777777" w:rsidR="00A9436F" w:rsidRPr="00C32277" w:rsidRDefault="00A9436F" w:rsidP="00D44916">
            <w:pPr>
              <w:jc w:val="both"/>
              <w:rPr>
                <w:highlight w:val="green"/>
              </w:rPr>
            </w:pPr>
            <w:r w:rsidRPr="00AD1158">
              <w:t>---</w:t>
            </w:r>
          </w:p>
        </w:tc>
      </w:tr>
      <w:tr w:rsidR="00076348" w14:paraId="34D973BF" w14:textId="77777777" w:rsidTr="00D44916">
        <w:trPr>
          <w:gridBefore w:val="2"/>
          <w:wBefore w:w="138" w:type="dxa"/>
        </w:trPr>
        <w:tc>
          <w:tcPr>
            <w:tcW w:w="6010" w:type="dxa"/>
            <w:gridSpan w:val="27"/>
            <w:shd w:val="clear" w:color="auto" w:fill="F7CAAC"/>
          </w:tcPr>
          <w:p w14:paraId="3DD7D4A3" w14:textId="77777777" w:rsidR="00A9436F" w:rsidRDefault="00A9436F" w:rsidP="00D44916">
            <w:pPr>
              <w:jc w:val="both"/>
            </w:pPr>
            <w:r>
              <w:rPr>
                <w:b/>
              </w:rPr>
              <w:t>Další současná působení jako akademický pracovník na jiných VŠ</w:t>
            </w:r>
          </w:p>
        </w:tc>
        <w:tc>
          <w:tcPr>
            <w:tcW w:w="1744" w:type="dxa"/>
            <w:gridSpan w:val="10"/>
            <w:shd w:val="clear" w:color="auto" w:fill="F7CAAC"/>
          </w:tcPr>
          <w:p w14:paraId="1C05540C" w14:textId="77777777" w:rsidR="00A9436F" w:rsidRDefault="00A9436F" w:rsidP="00D44916">
            <w:pPr>
              <w:jc w:val="both"/>
              <w:rPr>
                <w:b/>
              </w:rPr>
            </w:pPr>
            <w:r>
              <w:rPr>
                <w:b/>
              </w:rPr>
              <w:t>typ prac. vztahu</w:t>
            </w:r>
          </w:p>
        </w:tc>
        <w:tc>
          <w:tcPr>
            <w:tcW w:w="2173" w:type="dxa"/>
            <w:gridSpan w:val="20"/>
            <w:shd w:val="clear" w:color="auto" w:fill="F7CAAC"/>
          </w:tcPr>
          <w:p w14:paraId="13761A3E" w14:textId="77777777" w:rsidR="00A9436F" w:rsidRDefault="00A9436F" w:rsidP="00D44916">
            <w:pPr>
              <w:jc w:val="both"/>
              <w:rPr>
                <w:b/>
              </w:rPr>
            </w:pPr>
            <w:r>
              <w:rPr>
                <w:b/>
              </w:rPr>
              <w:t>rozsah</w:t>
            </w:r>
          </w:p>
        </w:tc>
      </w:tr>
      <w:tr w:rsidR="00076348" w14:paraId="0D52CF4D" w14:textId="77777777" w:rsidTr="00D44916">
        <w:trPr>
          <w:gridBefore w:val="2"/>
          <w:wBefore w:w="138" w:type="dxa"/>
        </w:trPr>
        <w:tc>
          <w:tcPr>
            <w:tcW w:w="6010" w:type="dxa"/>
            <w:gridSpan w:val="27"/>
          </w:tcPr>
          <w:p w14:paraId="153A3B35" w14:textId="77777777" w:rsidR="00A9436F" w:rsidRDefault="00A9436F" w:rsidP="00D44916">
            <w:pPr>
              <w:jc w:val="both"/>
            </w:pPr>
            <w:r w:rsidRPr="00ED06F7">
              <w:t>---</w:t>
            </w:r>
          </w:p>
        </w:tc>
        <w:tc>
          <w:tcPr>
            <w:tcW w:w="1744" w:type="dxa"/>
            <w:gridSpan w:val="10"/>
          </w:tcPr>
          <w:p w14:paraId="75FE2B67" w14:textId="77777777" w:rsidR="00A9436F" w:rsidRDefault="00A9436F" w:rsidP="00D44916">
            <w:pPr>
              <w:jc w:val="both"/>
            </w:pPr>
            <w:r>
              <w:t>---</w:t>
            </w:r>
          </w:p>
        </w:tc>
        <w:tc>
          <w:tcPr>
            <w:tcW w:w="2173" w:type="dxa"/>
            <w:gridSpan w:val="20"/>
          </w:tcPr>
          <w:p w14:paraId="32D415BD" w14:textId="77777777" w:rsidR="00A9436F" w:rsidRDefault="00A9436F" w:rsidP="00D44916">
            <w:pPr>
              <w:jc w:val="both"/>
            </w:pPr>
            <w:r>
              <w:t>---</w:t>
            </w:r>
          </w:p>
        </w:tc>
      </w:tr>
      <w:tr w:rsidR="00076348" w14:paraId="60B0C50D" w14:textId="77777777" w:rsidTr="00D44916">
        <w:trPr>
          <w:gridBefore w:val="2"/>
          <w:wBefore w:w="138" w:type="dxa"/>
        </w:trPr>
        <w:tc>
          <w:tcPr>
            <w:tcW w:w="6010" w:type="dxa"/>
            <w:gridSpan w:val="27"/>
          </w:tcPr>
          <w:p w14:paraId="3CE77612" w14:textId="77777777" w:rsidR="00A9436F" w:rsidRDefault="00A9436F" w:rsidP="00D44916">
            <w:pPr>
              <w:jc w:val="both"/>
            </w:pPr>
          </w:p>
        </w:tc>
        <w:tc>
          <w:tcPr>
            <w:tcW w:w="1744" w:type="dxa"/>
            <w:gridSpan w:val="10"/>
          </w:tcPr>
          <w:p w14:paraId="16A953C1" w14:textId="77777777" w:rsidR="00A9436F" w:rsidRDefault="00A9436F" w:rsidP="00D44916">
            <w:pPr>
              <w:jc w:val="both"/>
            </w:pPr>
          </w:p>
        </w:tc>
        <w:tc>
          <w:tcPr>
            <w:tcW w:w="2173" w:type="dxa"/>
            <w:gridSpan w:val="20"/>
          </w:tcPr>
          <w:p w14:paraId="78FEC3F7" w14:textId="77777777" w:rsidR="00A9436F" w:rsidRDefault="00A9436F" w:rsidP="00D44916">
            <w:pPr>
              <w:jc w:val="both"/>
            </w:pPr>
          </w:p>
        </w:tc>
      </w:tr>
      <w:tr w:rsidR="00A9436F" w14:paraId="0D55FD54" w14:textId="77777777" w:rsidTr="00D44916">
        <w:trPr>
          <w:gridBefore w:val="2"/>
          <w:wBefore w:w="138" w:type="dxa"/>
        </w:trPr>
        <w:tc>
          <w:tcPr>
            <w:tcW w:w="9927" w:type="dxa"/>
            <w:gridSpan w:val="57"/>
            <w:shd w:val="clear" w:color="auto" w:fill="F7CAAC"/>
          </w:tcPr>
          <w:p w14:paraId="78847A55"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6A099D04" w14:textId="77777777" w:rsidTr="00D44916">
        <w:trPr>
          <w:gridBefore w:val="2"/>
          <w:wBefore w:w="138" w:type="dxa"/>
          <w:trHeight w:val="374"/>
        </w:trPr>
        <w:tc>
          <w:tcPr>
            <w:tcW w:w="9927" w:type="dxa"/>
            <w:gridSpan w:val="57"/>
            <w:tcBorders>
              <w:top w:val="nil"/>
            </w:tcBorders>
          </w:tcPr>
          <w:p w14:paraId="36E4291A" w14:textId="2B9F9C6B" w:rsidR="00A9436F" w:rsidRDefault="00E814DA" w:rsidP="00D44916">
            <w:pPr>
              <w:pStyle w:val="Zkladntext"/>
              <w:spacing w:before="60" w:after="60"/>
              <w:ind w:right="108"/>
            </w:pPr>
            <w:r w:rsidRPr="00CA4247">
              <w:t>Biomateriály I (20% p)</w:t>
            </w:r>
          </w:p>
        </w:tc>
      </w:tr>
      <w:tr w:rsidR="00A9436F" w14:paraId="6C794FCB" w14:textId="77777777" w:rsidTr="00D44916">
        <w:trPr>
          <w:gridBefore w:val="2"/>
          <w:wBefore w:w="138" w:type="dxa"/>
        </w:trPr>
        <w:tc>
          <w:tcPr>
            <w:tcW w:w="9927" w:type="dxa"/>
            <w:gridSpan w:val="57"/>
            <w:shd w:val="clear" w:color="auto" w:fill="F7CAAC"/>
          </w:tcPr>
          <w:p w14:paraId="0DD982BD" w14:textId="77777777" w:rsidR="00A9436F" w:rsidRDefault="00A9436F" w:rsidP="00D44916">
            <w:pPr>
              <w:jc w:val="both"/>
            </w:pPr>
            <w:r>
              <w:rPr>
                <w:b/>
              </w:rPr>
              <w:t xml:space="preserve">Údaje o vzdělání na VŠ </w:t>
            </w:r>
          </w:p>
        </w:tc>
      </w:tr>
      <w:tr w:rsidR="00A9436F" w:rsidRPr="003A3B81" w14:paraId="15FB3295" w14:textId="77777777" w:rsidTr="00D44916">
        <w:trPr>
          <w:gridBefore w:val="2"/>
          <w:wBefore w:w="138" w:type="dxa"/>
          <w:trHeight w:val="183"/>
        </w:trPr>
        <w:tc>
          <w:tcPr>
            <w:tcW w:w="9927" w:type="dxa"/>
            <w:gridSpan w:val="57"/>
          </w:tcPr>
          <w:p w14:paraId="04F7155D" w14:textId="77777777" w:rsidR="00A9436F" w:rsidRPr="003A3B81" w:rsidRDefault="00A9436F" w:rsidP="00D44916">
            <w:pPr>
              <w:spacing w:before="40" w:after="40"/>
              <w:jc w:val="both"/>
              <w:rPr>
                <w:b/>
              </w:rPr>
            </w:pPr>
            <w:r w:rsidRPr="003A3B81">
              <w:rPr>
                <w:rFonts w:eastAsia="Calibri"/>
              </w:rPr>
              <w:t xml:space="preserve">2004: UTB Zlín, </w:t>
            </w:r>
            <w:r w:rsidRPr="00ED06F7">
              <w:rPr>
                <w:rFonts w:eastAsia="Calibri"/>
              </w:rPr>
              <w:t xml:space="preserve">FT, SP </w:t>
            </w:r>
            <w:r w:rsidRPr="00ED06F7">
              <w:t>Chemie a technologie materiálů</w:t>
            </w:r>
            <w:r w:rsidRPr="00ED06F7">
              <w:rPr>
                <w:rFonts w:eastAsia="Calibri"/>
              </w:rPr>
              <w:t xml:space="preserve">, </w:t>
            </w:r>
            <w:r w:rsidRPr="00ED06F7">
              <w:t>obor</w:t>
            </w:r>
            <w:r w:rsidRPr="00ED06F7">
              <w:rPr>
                <w:rFonts w:eastAsia="Calibri"/>
              </w:rPr>
              <w:t xml:space="preserve"> Technologie makromolekulárních látek</w:t>
            </w:r>
            <w:r w:rsidRPr="00ED06F7">
              <w:t>, Ph</w:t>
            </w:r>
            <w:r w:rsidRPr="003A3B81">
              <w:t>.D.</w:t>
            </w:r>
          </w:p>
        </w:tc>
      </w:tr>
      <w:tr w:rsidR="00A9436F" w14:paraId="2D95FE49" w14:textId="77777777" w:rsidTr="00D44916">
        <w:trPr>
          <w:gridBefore w:val="2"/>
          <w:wBefore w:w="138" w:type="dxa"/>
        </w:trPr>
        <w:tc>
          <w:tcPr>
            <w:tcW w:w="9927" w:type="dxa"/>
            <w:gridSpan w:val="57"/>
            <w:shd w:val="clear" w:color="auto" w:fill="F7CAAC"/>
          </w:tcPr>
          <w:p w14:paraId="60D02E88" w14:textId="77777777" w:rsidR="00A9436F" w:rsidRDefault="00A9436F" w:rsidP="00D44916">
            <w:pPr>
              <w:jc w:val="both"/>
              <w:rPr>
                <w:b/>
              </w:rPr>
            </w:pPr>
            <w:r>
              <w:rPr>
                <w:b/>
              </w:rPr>
              <w:t>Údaje o odborném působení od absolvování VŠ</w:t>
            </w:r>
          </w:p>
        </w:tc>
      </w:tr>
      <w:tr w:rsidR="00A9436F" w14:paraId="068D11D7" w14:textId="77777777" w:rsidTr="00D44916">
        <w:trPr>
          <w:gridBefore w:val="2"/>
          <w:wBefore w:w="138" w:type="dxa"/>
          <w:trHeight w:val="1090"/>
        </w:trPr>
        <w:tc>
          <w:tcPr>
            <w:tcW w:w="9927" w:type="dxa"/>
            <w:gridSpan w:val="57"/>
          </w:tcPr>
          <w:p w14:paraId="6E48F90E" w14:textId="77777777" w:rsidR="00A9436F" w:rsidRPr="003A3B81" w:rsidRDefault="00A9436F" w:rsidP="00D44916">
            <w:pPr>
              <w:spacing w:before="40"/>
              <w:jc w:val="both"/>
            </w:pPr>
            <w:r w:rsidRPr="0040162A">
              <w:t>02/2002 – 09</w:t>
            </w:r>
            <w:r w:rsidRPr="003A3B81">
              <w:t>/2002: University of Aveiro, CICECO Department of Chemistry, Portugalsko, EC Marie Curie stipendium, vědeckovýzkumný pracovník</w:t>
            </w:r>
          </w:p>
          <w:p w14:paraId="00877351" w14:textId="77777777" w:rsidR="00A9436F" w:rsidRPr="003A3B81" w:rsidRDefault="00A9436F" w:rsidP="00D44916">
            <w:pPr>
              <w:jc w:val="both"/>
            </w:pPr>
            <w:r>
              <w:t>0</w:t>
            </w:r>
            <w:r w:rsidRPr="003A3B81">
              <w:t xml:space="preserve">9/2004 – </w:t>
            </w:r>
            <w:r>
              <w:t>0</w:t>
            </w:r>
            <w:r w:rsidRPr="003A3B81">
              <w:t>9/2005: University of Aveiro, CICECO Department of Chemistry, Portugalsko, post-doktorský pobyt, vědeckovýzkumný pracovník</w:t>
            </w:r>
          </w:p>
          <w:p w14:paraId="675FAD2F" w14:textId="77777777" w:rsidR="00A9436F" w:rsidRPr="003A3B81" w:rsidRDefault="00A9436F" w:rsidP="00D44916">
            <w:pPr>
              <w:jc w:val="both"/>
            </w:pPr>
            <w:r>
              <w:t>0</w:t>
            </w:r>
            <w:r w:rsidRPr="003A3B81">
              <w:t xml:space="preserve">9/2005 – </w:t>
            </w:r>
            <w:r>
              <w:t>0</w:t>
            </w:r>
            <w:r w:rsidRPr="003A3B81">
              <w:t>8/2007: UTB Zlín, FT, Ústav fyziky a materiálového inženýrství, odborný asistent</w:t>
            </w:r>
          </w:p>
          <w:p w14:paraId="5C83DE35" w14:textId="77777777" w:rsidR="00A9436F" w:rsidRPr="003A3B81" w:rsidRDefault="00A9436F" w:rsidP="00D44916">
            <w:pPr>
              <w:jc w:val="both"/>
            </w:pPr>
            <w:r>
              <w:t>0</w:t>
            </w:r>
            <w:r w:rsidRPr="003A3B81">
              <w:t>9/ 2007 – 10/2008: UTB Zlín, Univerzitní institut, výzkumný pracovník</w:t>
            </w:r>
          </w:p>
          <w:p w14:paraId="49F07F67" w14:textId="77777777" w:rsidR="00A9436F" w:rsidRPr="003A3B81" w:rsidRDefault="00A9436F" w:rsidP="00D44916">
            <w:pPr>
              <w:jc w:val="both"/>
            </w:pPr>
            <w:r w:rsidRPr="003A3B81">
              <w:t xml:space="preserve">11/2008 – dosud: UTB </w:t>
            </w:r>
            <w:r>
              <w:t>Zlín</w:t>
            </w:r>
            <w:r w:rsidRPr="003A3B81">
              <w:t>, vědecko-výzkumný pracovník, docent</w:t>
            </w:r>
          </w:p>
          <w:p w14:paraId="2A547EB1" w14:textId="77777777" w:rsidR="00A9436F" w:rsidRDefault="00A9436F" w:rsidP="00D44916">
            <w:pPr>
              <w:spacing w:after="40"/>
              <w:jc w:val="both"/>
            </w:pPr>
            <w:r>
              <w:t>0</w:t>
            </w:r>
            <w:r w:rsidRPr="003A3B81">
              <w:t xml:space="preserve">9/2016 – dosud: </w:t>
            </w:r>
            <w:r>
              <w:t xml:space="preserve">UTB Zlín, FT, </w:t>
            </w:r>
            <w:r w:rsidRPr="003A3B81">
              <w:t xml:space="preserve">Ústav technologie tuků, tenzidů a kosmetiky, </w:t>
            </w:r>
            <w:r>
              <w:t>ředitel</w:t>
            </w:r>
          </w:p>
        </w:tc>
      </w:tr>
      <w:tr w:rsidR="00A9436F" w14:paraId="1C21FAC6" w14:textId="77777777" w:rsidTr="00D44916">
        <w:trPr>
          <w:gridBefore w:val="2"/>
          <w:wBefore w:w="138" w:type="dxa"/>
          <w:trHeight w:val="250"/>
        </w:trPr>
        <w:tc>
          <w:tcPr>
            <w:tcW w:w="9927" w:type="dxa"/>
            <w:gridSpan w:val="57"/>
            <w:shd w:val="clear" w:color="auto" w:fill="F7CAAC"/>
          </w:tcPr>
          <w:p w14:paraId="6CF207CB" w14:textId="77777777" w:rsidR="00A9436F" w:rsidRDefault="00A9436F" w:rsidP="00D44916">
            <w:pPr>
              <w:jc w:val="both"/>
            </w:pPr>
            <w:r>
              <w:rPr>
                <w:b/>
              </w:rPr>
              <w:t>Zkušenosti s vedením kvalifikačních a rigorózních prací</w:t>
            </w:r>
          </w:p>
        </w:tc>
      </w:tr>
      <w:tr w:rsidR="00A9436F" w:rsidRPr="00AE28D1" w14:paraId="762AB0D4" w14:textId="77777777" w:rsidTr="00D44916">
        <w:trPr>
          <w:gridBefore w:val="2"/>
          <w:wBefore w:w="138" w:type="dxa"/>
          <w:trHeight w:val="184"/>
        </w:trPr>
        <w:tc>
          <w:tcPr>
            <w:tcW w:w="9927" w:type="dxa"/>
            <w:gridSpan w:val="57"/>
          </w:tcPr>
          <w:p w14:paraId="5E9E3380" w14:textId="77777777" w:rsidR="00A9436F" w:rsidRPr="00AE28D1" w:rsidRDefault="00A9436F" w:rsidP="00D44916">
            <w:pPr>
              <w:spacing w:before="40" w:after="40"/>
              <w:jc w:val="both"/>
            </w:pPr>
            <w:r w:rsidRPr="00AE28D1">
              <w:t xml:space="preserve">Počet obhájených prací, které vyučující vedl v období 2013 </w:t>
            </w:r>
            <w:r w:rsidRPr="00AE28D1">
              <w:rPr>
                <w:rFonts w:eastAsia="Calibri"/>
              </w:rPr>
              <w:t xml:space="preserve">– </w:t>
            </w:r>
            <w:r w:rsidRPr="00AE28D1">
              <w:t>2017</w:t>
            </w:r>
            <w:r w:rsidRPr="003A3B81">
              <w:t>: 3 BP, 5 DP, 2 DisP.</w:t>
            </w:r>
          </w:p>
        </w:tc>
      </w:tr>
      <w:tr w:rsidR="00076348" w14:paraId="7603AFED" w14:textId="77777777" w:rsidTr="00D44916">
        <w:trPr>
          <w:gridBefore w:val="2"/>
          <w:wBefore w:w="138" w:type="dxa"/>
          <w:cantSplit/>
        </w:trPr>
        <w:tc>
          <w:tcPr>
            <w:tcW w:w="3309" w:type="dxa"/>
            <w:gridSpan w:val="12"/>
            <w:tcBorders>
              <w:top w:val="single" w:sz="12" w:space="0" w:color="auto"/>
            </w:tcBorders>
            <w:shd w:val="clear" w:color="auto" w:fill="F7CAAC"/>
          </w:tcPr>
          <w:p w14:paraId="5ECEB478" w14:textId="77777777" w:rsidR="00A9436F" w:rsidRDefault="00A9436F" w:rsidP="00D44916">
            <w:pPr>
              <w:jc w:val="both"/>
            </w:pPr>
            <w:r>
              <w:rPr>
                <w:b/>
              </w:rPr>
              <w:t xml:space="preserve">Obor habilitačního řízení </w:t>
            </w:r>
          </w:p>
        </w:tc>
        <w:tc>
          <w:tcPr>
            <w:tcW w:w="2233" w:type="dxa"/>
            <w:gridSpan w:val="11"/>
            <w:tcBorders>
              <w:top w:val="single" w:sz="12" w:space="0" w:color="auto"/>
            </w:tcBorders>
            <w:shd w:val="clear" w:color="auto" w:fill="F7CAAC"/>
          </w:tcPr>
          <w:p w14:paraId="3AEE3862" w14:textId="77777777" w:rsidR="00A9436F" w:rsidRDefault="00A9436F" w:rsidP="00D44916">
            <w:pPr>
              <w:jc w:val="both"/>
            </w:pPr>
            <w:r>
              <w:rPr>
                <w:b/>
              </w:rPr>
              <w:t>Rok udělení hodnosti</w:t>
            </w:r>
          </w:p>
        </w:tc>
        <w:tc>
          <w:tcPr>
            <w:tcW w:w="2259" w:type="dxa"/>
            <w:gridSpan w:val="17"/>
            <w:tcBorders>
              <w:top w:val="single" w:sz="12" w:space="0" w:color="auto"/>
              <w:right w:val="single" w:sz="12" w:space="0" w:color="auto"/>
            </w:tcBorders>
            <w:shd w:val="clear" w:color="auto" w:fill="F7CAAC"/>
          </w:tcPr>
          <w:p w14:paraId="5FF5EACE" w14:textId="77777777" w:rsidR="00A9436F" w:rsidRDefault="00A9436F" w:rsidP="00D44916">
            <w:pPr>
              <w:jc w:val="both"/>
            </w:pPr>
            <w:r>
              <w:rPr>
                <w:b/>
              </w:rPr>
              <w:t>Řízení konáno na VŠ</w:t>
            </w:r>
          </w:p>
        </w:tc>
        <w:tc>
          <w:tcPr>
            <w:tcW w:w="2126" w:type="dxa"/>
            <w:gridSpan w:val="17"/>
            <w:tcBorders>
              <w:top w:val="single" w:sz="12" w:space="0" w:color="auto"/>
              <w:left w:val="single" w:sz="12" w:space="0" w:color="auto"/>
            </w:tcBorders>
            <w:shd w:val="clear" w:color="auto" w:fill="F7CAAC"/>
          </w:tcPr>
          <w:p w14:paraId="783DCD8E" w14:textId="77777777" w:rsidR="00A9436F" w:rsidRDefault="00A9436F" w:rsidP="00D44916">
            <w:pPr>
              <w:jc w:val="both"/>
              <w:rPr>
                <w:b/>
              </w:rPr>
            </w:pPr>
            <w:r>
              <w:rPr>
                <w:b/>
              </w:rPr>
              <w:t>Ohlasy publikací</w:t>
            </w:r>
          </w:p>
        </w:tc>
      </w:tr>
      <w:tr w:rsidR="00A9436F" w14:paraId="35861B7F" w14:textId="77777777" w:rsidTr="00D44916">
        <w:trPr>
          <w:gridBefore w:val="2"/>
          <w:wBefore w:w="138" w:type="dxa"/>
          <w:cantSplit/>
        </w:trPr>
        <w:tc>
          <w:tcPr>
            <w:tcW w:w="3309" w:type="dxa"/>
            <w:gridSpan w:val="12"/>
          </w:tcPr>
          <w:p w14:paraId="0681144F" w14:textId="77777777" w:rsidR="00A9436F" w:rsidRPr="00F55552" w:rsidRDefault="00A9436F" w:rsidP="00546C20">
            <w:pPr>
              <w:spacing w:before="20" w:after="20"/>
              <w:jc w:val="both"/>
            </w:pPr>
            <w:r>
              <w:rPr>
                <w:rFonts w:eastAsia="Calibri"/>
                <w:lang w:eastAsia="en-US"/>
              </w:rPr>
              <w:t>Fyzikální chemie</w:t>
            </w:r>
          </w:p>
        </w:tc>
        <w:tc>
          <w:tcPr>
            <w:tcW w:w="2233" w:type="dxa"/>
            <w:gridSpan w:val="11"/>
          </w:tcPr>
          <w:p w14:paraId="20F4BBE5" w14:textId="77777777" w:rsidR="00A9436F" w:rsidRPr="00F55552" w:rsidRDefault="00A9436F" w:rsidP="00546C20">
            <w:pPr>
              <w:spacing w:before="20" w:after="20"/>
              <w:jc w:val="both"/>
            </w:pPr>
            <w:r w:rsidRPr="00F55552">
              <w:t>20</w:t>
            </w:r>
            <w:r>
              <w:t>08</w:t>
            </w:r>
          </w:p>
        </w:tc>
        <w:tc>
          <w:tcPr>
            <w:tcW w:w="2259" w:type="dxa"/>
            <w:gridSpan w:val="17"/>
            <w:tcBorders>
              <w:right w:val="single" w:sz="12" w:space="0" w:color="auto"/>
            </w:tcBorders>
          </w:tcPr>
          <w:p w14:paraId="67D90593" w14:textId="77777777" w:rsidR="00A9436F" w:rsidRPr="00F55552" w:rsidRDefault="00A9436F" w:rsidP="00546C20">
            <w:pPr>
              <w:spacing w:before="20" w:after="20"/>
              <w:jc w:val="both"/>
            </w:pPr>
            <w:r>
              <w:t>VUT Brno</w:t>
            </w:r>
          </w:p>
        </w:tc>
        <w:tc>
          <w:tcPr>
            <w:tcW w:w="670" w:type="dxa"/>
            <w:gridSpan w:val="7"/>
            <w:tcBorders>
              <w:left w:val="single" w:sz="12" w:space="0" w:color="auto"/>
            </w:tcBorders>
            <w:shd w:val="clear" w:color="auto" w:fill="F7CAAC"/>
          </w:tcPr>
          <w:p w14:paraId="0BB7B9E3" w14:textId="77777777" w:rsidR="00A9436F" w:rsidRDefault="00A9436F" w:rsidP="00D44916">
            <w:pPr>
              <w:jc w:val="both"/>
            </w:pPr>
            <w:r>
              <w:rPr>
                <w:b/>
              </w:rPr>
              <w:t>WOS</w:t>
            </w:r>
          </w:p>
        </w:tc>
        <w:tc>
          <w:tcPr>
            <w:tcW w:w="699" w:type="dxa"/>
            <w:gridSpan w:val="6"/>
            <w:shd w:val="clear" w:color="auto" w:fill="F7CAAC"/>
          </w:tcPr>
          <w:p w14:paraId="2262F902" w14:textId="77777777" w:rsidR="00A9436F" w:rsidRDefault="00A9436F" w:rsidP="00D44916">
            <w:pPr>
              <w:jc w:val="both"/>
              <w:rPr>
                <w:sz w:val="18"/>
              </w:rPr>
            </w:pPr>
            <w:r>
              <w:rPr>
                <w:b/>
                <w:sz w:val="18"/>
              </w:rPr>
              <w:t>Scopus</w:t>
            </w:r>
          </w:p>
        </w:tc>
        <w:tc>
          <w:tcPr>
            <w:tcW w:w="757" w:type="dxa"/>
            <w:gridSpan w:val="4"/>
            <w:shd w:val="clear" w:color="auto" w:fill="F7CAAC"/>
          </w:tcPr>
          <w:p w14:paraId="49F77667" w14:textId="77777777" w:rsidR="00A9436F" w:rsidRDefault="00A9436F" w:rsidP="00D44916">
            <w:pPr>
              <w:jc w:val="both"/>
            </w:pPr>
            <w:r>
              <w:rPr>
                <w:b/>
                <w:sz w:val="18"/>
              </w:rPr>
              <w:t>ostatní</w:t>
            </w:r>
          </w:p>
        </w:tc>
      </w:tr>
      <w:tr w:rsidR="00A9436F" w:rsidRPr="00E720A4" w14:paraId="4E7496D6" w14:textId="77777777" w:rsidTr="00D44916">
        <w:trPr>
          <w:gridBefore w:val="2"/>
          <w:wBefore w:w="138" w:type="dxa"/>
          <w:cantSplit/>
          <w:trHeight w:val="70"/>
        </w:trPr>
        <w:tc>
          <w:tcPr>
            <w:tcW w:w="3309" w:type="dxa"/>
            <w:gridSpan w:val="12"/>
            <w:shd w:val="clear" w:color="auto" w:fill="F7CAAC"/>
          </w:tcPr>
          <w:p w14:paraId="74D994F3" w14:textId="77777777" w:rsidR="00A9436F" w:rsidRDefault="00A9436F" w:rsidP="00D44916">
            <w:pPr>
              <w:jc w:val="both"/>
            </w:pPr>
            <w:r>
              <w:rPr>
                <w:b/>
              </w:rPr>
              <w:t>Obor jmenovacího řízení</w:t>
            </w:r>
          </w:p>
        </w:tc>
        <w:tc>
          <w:tcPr>
            <w:tcW w:w="2233" w:type="dxa"/>
            <w:gridSpan w:val="11"/>
            <w:shd w:val="clear" w:color="auto" w:fill="F7CAAC"/>
          </w:tcPr>
          <w:p w14:paraId="5A3428DC" w14:textId="77777777" w:rsidR="00A9436F" w:rsidRDefault="00A9436F" w:rsidP="00D44916">
            <w:pPr>
              <w:jc w:val="both"/>
            </w:pPr>
            <w:r>
              <w:rPr>
                <w:b/>
              </w:rPr>
              <w:t>Rok udělení hodnosti</w:t>
            </w:r>
          </w:p>
        </w:tc>
        <w:tc>
          <w:tcPr>
            <w:tcW w:w="2259" w:type="dxa"/>
            <w:gridSpan w:val="17"/>
            <w:tcBorders>
              <w:right w:val="single" w:sz="12" w:space="0" w:color="auto"/>
            </w:tcBorders>
            <w:shd w:val="clear" w:color="auto" w:fill="F7CAAC"/>
          </w:tcPr>
          <w:p w14:paraId="1E10600F" w14:textId="77777777" w:rsidR="00A9436F" w:rsidRDefault="00A9436F" w:rsidP="00D44916">
            <w:pPr>
              <w:jc w:val="both"/>
            </w:pPr>
            <w:r>
              <w:rPr>
                <w:b/>
              </w:rPr>
              <w:t>Řízení konáno na VŠ</w:t>
            </w:r>
          </w:p>
        </w:tc>
        <w:tc>
          <w:tcPr>
            <w:tcW w:w="670" w:type="dxa"/>
            <w:gridSpan w:val="7"/>
            <w:vMerge w:val="restart"/>
            <w:tcBorders>
              <w:left w:val="single" w:sz="12" w:space="0" w:color="auto"/>
            </w:tcBorders>
          </w:tcPr>
          <w:p w14:paraId="7541D4A5" w14:textId="77777777" w:rsidR="00A9436F" w:rsidRPr="00E720A4" w:rsidRDefault="00A9436F" w:rsidP="00D44916">
            <w:pPr>
              <w:jc w:val="both"/>
              <w:rPr>
                <w:b/>
              </w:rPr>
            </w:pPr>
            <w:r w:rsidRPr="00E720A4">
              <w:rPr>
                <w:b/>
              </w:rPr>
              <w:t>683</w:t>
            </w:r>
          </w:p>
        </w:tc>
        <w:tc>
          <w:tcPr>
            <w:tcW w:w="699" w:type="dxa"/>
            <w:gridSpan w:val="6"/>
            <w:vMerge w:val="restart"/>
          </w:tcPr>
          <w:p w14:paraId="7987BCCB" w14:textId="77777777" w:rsidR="00A9436F" w:rsidRPr="00E720A4" w:rsidRDefault="00A9436F" w:rsidP="00D44916">
            <w:pPr>
              <w:jc w:val="both"/>
              <w:rPr>
                <w:b/>
              </w:rPr>
            </w:pPr>
            <w:r w:rsidRPr="00E720A4">
              <w:rPr>
                <w:b/>
              </w:rPr>
              <w:t>553</w:t>
            </w:r>
          </w:p>
        </w:tc>
        <w:tc>
          <w:tcPr>
            <w:tcW w:w="757" w:type="dxa"/>
            <w:gridSpan w:val="4"/>
            <w:vMerge w:val="restart"/>
          </w:tcPr>
          <w:p w14:paraId="6762A584" w14:textId="77777777" w:rsidR="00A9436F" w:rsidRPr="00E720A4" w:rsidRDefault="00A9436F" w:rsidP="00D44916">
            <w:pPr>
              <w:jc w:val="both"/>
              <w:rPr>
                <w:b/>
              </w:rPr>
            </w:pPr>
            <w:r w:rsidRPr="00E720A4">
              <w:rPr>
                <w:b/>
              </w:rPr>
              <w:t>5</w:t>
            </w:r>
          </w:p>
        </w:tc>
      </w:tr>
      <w:tr w:rsidR="00076348" w14:paraId="009B56E9" w14:textId="77777777" w:rsidTr="00D44916">
        <w:trPr>
          <w:gridBefore w:val="2"/>
          <w:wBefore w:w="138" w:type="dxa"/>
          <w:trHeight w:val="205"/>
        </w:trPr>
        <w:tc>
          <w:tcPr>
            <w:tcW w:w="3309" w:type="dxa"/>
            <w:gridSpan w:val="12"/>
          </w:tcPr>
          <w:p w14:paraId="69CB806F" w14:textId="77777777" w:rsidR="00A9436F" w:rsidRPr="00F55552" w:rsidRDefault="00A9436F" w:rsidP="00D44916">
            <w:pPr>
              <w:jc w:val="both"/>
            </w:pPr>
            <w:r>
              <w:t>---</w:t>
            </w:r>
          </w:p>
        </w:tc>
        <w:tc>
          <w:tcPr>
            <w:tcW w:w="2233" w:type="dxa"/>
            <w:gridSpan w:val="11"/>
          </w:tcPr>
          <w:p w14:paraId="3F0B035B" w14:textId="77777777" w:rsidR="00A9436F" w:rsidRDefault="00A9436F" w:rsidP="00D44916">
            <w:pPr>
              <w:jc w:val="both"/>
            </w:pPr>
            <w:r>
              <w:t>---</w:t>
            </w:r>
          </w:p>
        </w:tc>
        <w:tc>
          <w:tcPr>
            <w:tcW w:w="2259" w:type="dxa"/>
            <w:gridSpan w:val="17"/>
            <w:tcBorders>
              <w:right w:val="single" w:sz="12" w:space="0" w:color="auto"/>
            </w:tcBorders>
          </w:tcPr>
          <w:p w14:paraId="248C9C84" w14:textId="77777777" w:rsidR="00A9436F" w:rsidRDefault="00A9436F" w:rsidP="00D44916">
            <w:pPr>
              <w:jc w:val="both"/>
            </w:pPr>
            <w:r>
              <w:t>---</w:t>
            </w:r>
          </w:p>
        </w:tc>
        <w:tc>
          <w:tcPr>
            <w:tcW w:w="670" w:type="dxa"/>
            <w:gridSpan w:val="7"/>
            <w:vMerge/>
            <w:tcBorders>
              <w:left w:val="single" w:sz="12" w:space="0" w:color="auto"/>
            </w:tcBorders>
            <w:vAlign w:val="center"/>
          </w:tcPr>
          <w:p w14:paraId="415D415B" w14:textId="77777777" w:rsidR="00A9436F" w:rsidRDefault="00A9436F" w:rsidP="00D44916">
            <w:pPr>
              <w:rPr>
                <w:b/>
              </w:rPr>
            </w:pPr>
          </w:p>
        </w:tc>
        <w:tc>
          <w:tcPr>
            <w:tcW w:w="699" w:type="dxa"/>
            <w:gridSpan w:val="6"/>
            <w:vMerge/>
            <w:vAlign w:val="center"/>
          </w:tcPr>
          <w:p w14:paraId="31A10BE3" w14:textId="77777777" w:rsidR="00A9436F" w:rsidRDefault="00A9436F" w:rsidP="00D44916">
            <w:pPr>
              <w:rPr>
                <w:b/>
              </w:rPr>
            </w:pPr>
          </w:p>
        </w:tc>
        <w:tc>
          <w:tcPr>
            <w:tcW w:w="757" w:type="dxa"/>
            <w:gridSpan w:val="4"/>
            <w:vMerge/>
            <w:vAlign w:val="center"/>
          </w:tcPr>
          <w:p w14:paraId="0A51D66A" w14:textId="77777777" w:rsidR="00A9436F" w:rsidRDefault="00A9436F" w:rsidP="00D44916">
            <w:pPr>
              <w:rPr>
                <w:b/>
              </w:rPr>
            </w:pPr>
          </w:p>
        </w:tc>
      </w:tr>
      <w:tr w:rsidR="00A9436F" w14:paraId="5E88AB78" w14:textId="77777777" w:rsidTr="00D44916">
        <w:trPr>
          <w:gridBefore w:val="2"/>
          <w:wBefore w:w="138" w:type="dxa"/>
        </w:trPr>
        <w:tc>
          <w:tcPr>
            <w:tcW w:w="9927" w:type="dxa"/>
            <w:gridSpan w:val="57"/>
            <w:shd w:val="clear" w:color="auto" w:fill="F7CAAC"/>
          </w:tcPr>
          <w:p w14:paraId="6261D72C"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107B1495" w14:textId="77777777" w:rsidTr="00D44916">
        <w:trPr>
          <w:gridBefore w:val="2"/>
          <w:wBefore w:w="138" w:type="dxa"/>
          <w:trHeight w:val="283"/>
        </w:trPr>
        <w:tc>
          <w:tcPr>
            <w:tcW w:w="9927" w:type="dxa"/>
            <w:gridSpan w:val="57"/>
          </w:tcPr>
          <w:p w14:paraId="3C2702E5" w14:textId="77777777" w:rsidR="00A9436F" w:rsidRPr="00E720A4" w:rsidRDefault="00A9436F" w:rsidP="00D44916">
            <w:pPr>
              <w:spacing w:before="60" w:after="120"/>
              <w:jc w:val="both"/>
              <w:rPr>
                <w:lang w:val="en-GB"/>
              </w:rPr>
            </w:pPr>
            <w:r w:rsidRPr="00E720A4">
              <w:rPr>
                <w:caps/>
                <w:lang w:val="en-US"/>
              </w:rPr>
              <w:t>Swilem</w:t>
            </w:r>
            <w:r>
              <w:rPr>
                <w:caps/>
                <w:lang w:val="en-US"/>
              </w:rPr>
              <w:t>,</w:t>
            </w:r>
            <w:r w:rsidRPr="00E720A4">
              <w:rPr>
                <w:caps/>
                <w:lang w:val="en-US"/>
              </w:rPr>
              <w:t xml:space="preserve"> A.E., </w:t>
            </w:r>
            <w:r w:rsidRPr="00E720A4">
              <w:rPr>
                <w:b/>
                <w:caps/>
                <w:lang w:val="en-US"/>
              </w:rPr>
              <w:t>Lehocký</w:t>
            </w:r>
            <w:r>
              <w:rPr>
                <w:b/>
                <w:caps/>
                <w:lang w:val="en-US"/>
              </w:rPr>
              <w:t>,</w:t>
            </w:r>
            <w:r w:rsidRPr="00E720A4">
              <w:rPr>
                <w:b/>
                <w:caps/>
                <w:lang w:val="en-US"/>
              </w:rPr>
              <w:t xml:space="preserve"> M. (60%)</w:t>
            </w:r>
            <w:r w:rsidRPr="00E720A4">
              <w:rPr>
                <w:caps/>
                <w:lang w:val="en-US"/>
              </w:rPr>
              <w:t>, Humpolíček</w:t>
            </w:r>
            <w:r>
              <w:rPr>
                <w:caps/>
                <w:lang w:val="en-US"/>
              </w:rPr>
              <w:t>,</w:t>
            </w:r>
            <w:r w:rsidRPr="00E720A4">
              <w:rPr>
                <w:caps/>
                <w:lang w:val="en-US"/>
              </w:rPr>
              <w:t xml:space="preserve"> P., Kuceková</w:t>
            </w:r>
            <w:r>
              <w:rPr>
                <w:caps/>
                <w:lang w:val="en-US"/>
              </w:rPr>
              <w:t>,</w:t>
            </w:r>
            <w:r w:rsidRPr="00E720A4">
              <w:rPr>
                <w:caps/>
                <w:lang w:val="en-US"/>
              </w:rPr>
              <w:t xml:space="preserve"> Z., Junkar</w:t>
            </w:r>
            <w:r>
              <w:rPr>
                <w:caps/>
                <w:lang w:val="en-US"/>
              </w:rPr>
              <w:t>,</w:t>
            </w:r>
            <w:r w:rsidRPr="00E720A4">
              <w:rPr>
                <w:caps/>
                <w:lang w:val="en-US"/>
              </w:rPr>
              <w:t xml:space="preserve"> I., Mozetič</w:t>
            </w:r>
            <w:r>
              <w:rPr>
                <w:caps/>
                <w:lang w:val="en-US"/>
              </w:rPr>
              <w:t>,</w:t>
            </w:r>
            <w:r w:rsidRPr="00E720A4">
              <w:rPr>
                <w:caps/>
                <w:lang w:val="en-US"/>
              </w:rPr>
              <w:t xml:space="preserve"> M., Hamed</w:t>
            </w:r>
            <w:r>
              <w:rPr>
                <w:caps/>
                <w:lang w:val="en-US"/>
              </w:rPr>
              <w:t xml:space="preserve">, </w:t>
            </w:r>
            <w:r w:rsidRPr="00E720A4">
              <w:rPr>
                <w:caps/>
                <w:lang w:val="en-US"/>
              </w:rPr>
              <w:t>A.H., Novák</w:t>
            </w:r>
            <w:r>
              <w:rPr>
                <w:caps/>
                <w:lang w:val="en-US"/>
              </w:rPr>
              <w:t>,</w:t>
            </w:r>
            <w:r w:rsidRPr="00E720A4">
              <w:rPr>
                <w:caps/>
                <w:lang w:val="en-US"/>
              </w:rPr>
              <w:t xml:space="preserve"> I.</w:t>
            </w:r>
            <w:r>
              <w:rPr>
                <w:caps/>
                <w:lang w:val="en-US"/>
              </w:rPr>
              <w:t>:</w:t>
            </w:r>
            <w:r w:rsidRPr="00E720A4">
              <w:rPr>
                <w:lang w:val="en-US"/>
              </w:rPr>
              <w:t xml:space="preserve"> Developing a biomaterial interface based on poly(lactic acid) viaplasma-assisted covalent anchorage of d-glucosamine and itspotential for tissue regeneration. </w:t>
            </w:r>
            <w:r w:rsidRPr="00E720A4">
              <w:rPr>
                <w:i/>
                <w:lang w:val="en-US"/>
              </w:rPr>
              <w:t>Colloids and Surfaces B: Biointerfaces</w:t>
            </w:r>
            <w:r>
              <w:rPr>
                <w:lang w:val="en-US"/>
              </w:rPr>
              <w:t xml:space="preserve"> </w:t>
            </w:r>
            <w:r w:rsidRPr="00E720A4">
              <w:rPr>
                <w:lang w:val="en-US"/>
              </w:rPr>
              <w:t>59</w:t>
            </w:r>
            <w:r>
              <w:rPr>
                <w:lang w:val="en-US"/>
              </w:rPr>
              <w:t>-</w:t>
            </w:r>
            <w:r w:rsidRPr="00E720A4">
              <w:rPr>
                <w:lang w:val="en-US"/>
              </w:rPr>
              <w:t>65</w:t>
            </w:r>
            <w:r>
              <w:rPr>
                <w:lang w:val="en-US"/>
              </w:rPr>
              <w:t xml:space="preserve">, </w:t>
            </w:r>
            <w:r w:rsidRPr="00E720A4">
              <w:rPr>
                <w:b/>
                <w:lang w:val="en-US"/>
              </w:rPr>
              <w:t>2016</w:t>
            </w:r>
            <w:r w:rsidRPr="00E720A4">
              <w:rPr>
                <w:lang w:val="en-US"/>
              </w:rPr>
              <w:t xml:space="preserve">. </w:t>
            </w:r>
          </w:p>
          <w:p w14:paraId="3FA6DF09" w14:textId="77777777" w:rsidR="00A9436F" w:rsidRDefault="00A9436F" w:rsidP="00D44916">
            <w:pPr>
              <w:spacing w:after="120"/>
              <w:jc w:val="both"/>
            </w:pPr>
            <w:r w:rsidRPr="00E720A4">
              <w:rPr>
                <w:caps/>
              </w:rPr>
              <w:t>Ozaltin</w:t>
            </w:r>
            <w:r>
              <w:rPr>
                <w:caps/>
              </w:rPr>
              <w:t>,</w:t>
            </w:r>
            <w:r w:rsidRPr="00E720A4">
              <w:rPr>
                <w:caps/>
              </w:rPr>
              <w:t xml:space="preserve"> K., </w:t>
            </w:r>
            <w:r w:rsidRPr="00E720A4">
              <w:rPr>
                <w:b/>
                <w:bCs/>
                <w:caps/>
              </w:rPr>
              <w:t>Lehocký</w:t>
            </w:r>
            <w:r>
              <w:rPr>
                <w:b/>
                <w:bCs/>
                <w:caps/>
              </w:rPr>
              <w:t>,</w:t>
            </w:r>
            <w:r w:rsidRPr="00E720A4">
              <w:rPr>
                <w:b/>
                <w:bCs/>
                <w:caps/>
              </w:rPr>
              <w:t xml:space="preserve"> M. (60%)</w:t>
            </w:r>
            <w:r w:rsidRPr="00E720A4">
              <w:rPr>
                <w:caps/>
              </w:rPr>
              <w:t>, Humpol</w:t>
            </w:r>
            <w:r>
              <w:rPr>
                <w:caps/>
              </w:rPr>
              <w:t>ÍČ</w:t>
            </w:r>
            <w:r w:rsidRPr="00E720A4">
              <w:rPr>
                <w:caps/>
              </w:rPr>
              <w:t>ek</w:t>
            </w:r>
            <w:r>
              <w:rPr>
                <w:caps/>
              </w:rPr>
              <w:t>,</w:t>
            </w:r>
            <w:r w:rsidRPr="00E720A4">
              <w:rPr>
                <w:caps/>
              </w:rPr>
              <w:t xml:space="preserve"> P., Pelkov</w:t>
            </w:r>
            <w:r>
              <w:rPr>
                <w:caps/>
              </w:rPr>
              <w:t xml:space="preserve">Á, J., </w:t>
            </w:r>
            <w:r w:rsidRPr="00E720A4">
              <w:rPr>
                <w:caps/>
              </w:rPr>
              <w:t>Sáha</w:t>
            </w:r>
            <w:r>
              <w:rPr>
                <w:caps/>
              </w:rPr>
              <w:t>,</w:t>
            </w:r>
            <w:r w:rsidRPr="00E720A4">
              <w:rPr>
                <w:caps/>
              </w:rPr>
              <w:t xml:space="preserve"> P.:</w:t>
            </w:r>
            <w:r w:rsidRPr="00E720A4">
              <w:t xml:space="preserve"> A </w:t>
            </w:r>
            <w:r>
              <w:t>n</w:t>
            </w:r>
            <w:r w:rsidRPr="00E720A4">
              <w:t xml:space="preserve">ew </w:t>
            </w:r>
            <w:r>
              <w:t>r</w:t>
            </w:r>
            <w:r w:rsidRPr="00E720A4">
              <w:t xml:space="preserve">oute of </w:t>
            </w:r>
            <w:r>
              <w:t>f</w:t>
            </w:r>
            <w:r w:rsidRPr="00E720A4">
              <w:t xml:space="preserve">ucoidan </w:t>
            </w:r>
            <w:r>
              <w:t>i</w:t>
            </w:r>
            <w:r w:rsidRPr="00E720A4">
              <w:t xml:space="preserve">mmobilization on </w:t>
            </w:r>
            <w:r>
              <w:t>l</w:t>
            </w:r>
            <w:r w:rsidRPr="00E720A4">
              <w:t xml:space="preserve">ow </w:t>
            </w:r>
            <w:r>
              <w:t>d</w:t>
            </w:r>
            <w:r w:rsidRPr="00E720A4">
              <w:t xml:space="preserve">ensity </w:t>
            </w:r>
            <w:r>
              <w:t>p</w:t>
            </w:r>
            <w:r w:rsidRPr="00E720A4">
              <w:t xml:space="preserve">olyethylene and </w:t>
            </w:r>
            <w:r>
              <w:t>i</w:t>
            </w:r>
            <w:r w:rsidRPr="00E720A4">
              <w:t xml:space="preserve">ts </w:t>
            </w:r>
            <w:r>
              <w:t>bl</w:t>
            </w:r>
            <w:r w:rsidRPr="00E720A4">
              <w:t xml:space="preserve">ood </w:t>
            </w:r>
            <w:r>
              <w:t>c</w:t>
            </w:r>
            <w:r w:rsidRPr="00E720A4">
              <w:t xml:space="preserve">ompatibility and </w:t>
            </w:r>
            <w:r>
              <w:t>a</w:t>
            </w:r>
            <w:r w:rsidRPr="00E720A4">
              <w:t xml:space="preserve">nticoagulation </w:t>
            </w:r>
            <w:r>
              <w:t xml:space="preserve">activity. </w:t>
            </w:r>
            <w:r w:rsidRPr="00E720A4">
              <w:rPr>
                <w:bCs/>
                <w:i/>
              </w:rPr>
              <w:t>International Journal of Molecular Sciences</w:t>
            </w:r>
            <w:r>
              <w:t xml:space="preserve"> 17(6), Art. No. 908, </w:t>
            </w:r>
            <w:r w:rsidRPr="00E720A4">
              <w:rPr>
                <w:b/>
              </w:rPr>
              <w:t>2016</w:t>
            </w:r>
            <w:r>
              <w:t xml:space="preserve">. </w:t>
            </w:r>
          </w:p>
          <w:p w14:paraId="7FC73FEC" w14:textId="77777777" w:rsidR="00A9436F" w:rsidRPr="00E720A4" w:rsidRDefault="00A9436F" w:rsidP="00D44916">
            <w:pPr>
              <w:spacing w:after="120"/>
              <w:jc w:val="both"/>
              <w:rPr>
                <w:sz w:val="22"/>
                <w:szCs w:val="22"/>
                <w:lang w:val="en-GB"/>
              </w:rPr>
            </w:pPr>
            <w:r w:rsidRPr="00AE28D1">
              <w:rPr>
                <w:caps/>
                <w:lang w:val="en-GB"/>
              </w:rPr>
              <w:t xml:space="preserve">Lopez-Garcia, J., Primc, G., Junkar, I., </w:t>
            </w:r>
            <w:r w:rsidRPr="00AE28D1">
              <w:rPr>
                <w:b/>
                <w:bCs/>
                <w:caps/>
                <w:lang w:val="en-GB"/>
              </w:rPr>
              <w:t>Lehocký, M. (80%)</w:t>
            </w:r>
            <w:r w:rsidRPr="00AE28D1">
              <w:rPr>
                <w:bCs/>
                <w:caps/>
                <w:lang w:val="en-GB"/>
              </w:rPr>
              <w:t>, MOZETIC, M.</w:t>
            </w:r>
            <w:r w:rsidRPr="00AE28D1">
              <w:rPr>
                <w:lang w:val="en-GB"/>
              </w:rPr>
              <w:t>:</w:t>
            </w:r>
            <w:r w:rsidRPr="00AE28D1">
              <w:t xml:space="preserve"> On the hydrophilicity and water resistance effect of styrene-acrylonitrile copolymer treated by CF</w:t>
            </w:r>
            <w:r w:rsidRPr="00AE28D1">
              <w:rPr>
                <w:vertAlign w:val="subscript"/>
              </w:rPr>
              <w:t>4</w:t>
            </w:r>
            <w:r w:rsidRPr="00AE28D1">
              <w:t xml:space="preserve"> and O</w:t>
            </w:r>
            <w:r w:rsidRPr="00AE28D1">
              <w:rPr>
                <w:vertAlign w:val="subscript"/>
              </w:rPr>
              <w:t>2</w:t>
            </w:r>
            <w:r w:rsidRPr="00AE28D1">
              <w:t xml:space="preserve"> plasmas. </w:t>
            </w:r>
            <w:r w:rsidRPr="00AE28D1">
              <w:rPr>
                <w:bCs/>
                <w:i/>
              </w:rPr>
              <w:t>Plasma Processes and Polymers</w:t>
            </w:r>
            <w:r w:rsidRPr="00AE28D1">
              <w:t xml:space="preserve"> 12, 1075-1084, </w:t>
            </w:r>
            <w:r w:rsidRPr="00AE28D1">
              <w:rPr>
                <w:b/>
              </w:rPr>
              <w:t>2015</w:t>
            </w:r>
            <w:r w:rsidRPr="00AE28D1">
              <w:t xml:space="preserve">. </w:t>
            </w:r>
          </w:p>
          <w:p w14:paraId="19EC30E8" w14:textId="77777777" w:rsidR="00A9436F" w:rsidRPr="00E720A4" w:rsidRDefault="00A9436F" w:rsidP="00D44916">
            <w:pPr>
              <w:spacing w:after="120"/>
              <w:jc w:val="both"/>
            </w:pPr>
            <w:r w:rsidRPr="00E720A4">
              <w:rPr>
                <w:caps/>
              </w:rPr>
              <w:t>Karbassi</w:t>
            </w:r>
            <w:r>
              <w:rPr>
                <w:caps/>
              </w:rPr>
              <w:t>,</w:t>
            </w:r>
            <w:r w:rsidRPr="00E720A4">
              <w:rPr>
                <w:caps/>
              </w:rPr>
              <w:t xml:space="preserve"> E., Asadinezhad</w:t>
            </w:r>
            <w:r>
              <w:rPr>
                <w:caps/>
              </w:rPr>
              <w:t>,</w:t>
            </w:r>
            <w:r w:rsidRPr="00E720A4">
              <w:rPr>
                <w:caps/>
              </w:rPr>
              <w:t xml:space="preserve"> A., </w:t>
            </w:r>
            <w:r w:rsidRPr="00E720A4">
              <w:rPr>
                <w:b/>
                <w:bCs/>
                <w:caps/>
              </w:rPr>
              <w:t>Lehocký</w:t>
            </w:r>
            <w:r>
              <w:rPr>
                <w:b/>
                <w:bCs/>
                <w:caps/>
              </w:rPr>
              <w:t>,</w:t>
            </w:r>
            <w:r w:rsidRPr="00E720A4">
              <w:rPr>
                <w:b/>
                <w:bCs/>
                <w:caps/>
              </w:rPr>
              <w:t xml:space="preserve"> M. (60%)</w:t>
            </w:r>
            <w:r w:rsidRPr="00FF428A">
              <w:rPr>
                <w:caps/>
              </w:rPr>
              <w:t>,</w:t>
            </w:r>
            <w:r w:rsidRPr="00E720A4">
              <w:rPr>
                <w:caps/>
              </w:rPr>
              <w:t xml:space="preserve"> Humpolíček</w:t>
            </w:r>
            <w:r>
              <w:rPr>
                <w:caps/>
              </w:rPr>
              <w:t>,</w:t>
            </w:r>
            <w:r w:rsidRPr="00E720A4">
              <w:rPr>
                <w:caps/>
              </w:rPr>
              <w:t xml:space="preserve"> P.</w:t>
            </w:r>
            <w:r>
              <w:rPr>
                <w:caps/>
              </w:rPr>
              <w:t xml:space="preserve">, </w:t>
            </w:r>
            <w:r w:rsidRPr="00E720A4">
              <w:rPr>
                <w:caps/>
              </w:rPr>
              <w:t>Sáha</w:t>
            </w:r>
            <w:r>
              <w:rPr>
                <w:caps/>
              </w:rPr>
              <w:t>,</w:t>
            </w:r>
            <w:r w:rsidRPr="00E720A4">
              <w:rPr>
                <w:caps/>
              </w:rPr>
              <w:t xml:space="preserve"> P.</w:t>
            </w:r>
            <w:r w:rsidRPr="00E720A4">
              <w:t xml:space="preserve">: Bacteriostatic </w:t>
            </w:r>
            <w:r>
              <w:t>a</w:t>
            </w:r>
            <w:r w:rsidRPr="00E720A4">
              <w:t xml:space="preserve">ctivity of </w:t>
            </w:r>
            <w:r>
              <w:t>f</w:t>
            </w:r>
            <w:r w:rsidRPr="00E720A4">
              <w:t xml:space="preserve">luoroquinolone </w:t>
            </w:r>
            <w:r>
              <w:t>c</w:t>
            </w:r>
            <w:r w:rsidRPr="00E720A4">
              <w:t xml:space="preserve">oatings on </w:t>
            </w:r>
            <w:r>
              <w:t>p</w:t>
            </w:r>
            <w:r w:rsidRPr="00E720A4">
              <w:t xml:space="preserve">olyethylene </w:t>
            </w:r>
            <w:r>
              <w:t>f</w:t>
            </w:r>
            <w:r w:rsidRPr="00E720A4">
              <w:t>ilms</w:t>
            </w:r>
            <w:r>
              <w:t xml:space="preserve">. </w:t>
            </w:r>
            <w:r w:rsidRPr="00E720A4">
              <w:rPr>
                <w:bCs/>
                <w:i/>
              </w:rPr>
              <w:t>Polymer Bulletin</w:t>
            </w:r>
            <w:r>
              <w:t xml:space="preserve"> 72, </w:t>
            </w:r>
            <w:r w:rsidRPr="00E720A4">
              <w:t>2049-2058</w:t>
            </w:r>
            <w:r>
              <w:t xml:space="preserve">, </w:t>
            </w:r>
            <w:r w:rsidRPr="00E720A4">
              <w:rPr>
                <w:b/>
              </w:rPr>
              <w:t>2015</w:t>
            </w:r>
            <w:r w:rsidRPr="00E720A4">
              <w:t xml:space="preserve">. </w:t>
            </w:r>
          </w:p>
          <w:p w14:paraId="151CE49D" w14:textId="77777777" w:rsidR="00A9436F" w:rsidRDefault="00A9436F" w:rsidP="00D4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b/>
              </w:rPr>
            </w:pPr>
            <w:r w:rsidRPr="00E720A4">
              <w:rPr>
                <w:caps/>
              </w:rPr>
              <w:t xml:space="preserve">Bílek, F., Sulovská, K., </w:t>
            </w:r>
            <w:r w:rsidRPr="00E720A4">
              <w:rPr>
                <w:b/>
                <w:bCs/>
                <w:caps/>
              </w:rPr>
              <w:t>Lehocký, M. (15%)</w:t>
            </w:r>
            <w:r w:rsidRPr="00E720A4">
              <w:rPr>
                <w:caps/>
              </w:rPr>
              <w:t>, Sáha, P., Humpolíček, P., Mozetič, M., Junkar, I.:</w:t>
            </w:r>
            <w:r w:rsidRPr="00E720A4">
              <w:t xml:space="preserve"> Preparation of active antibacterial LDPE surface through multistep physicochemical approach: II. Graft type effect on antibacterial properties. </w:t>
            </w:r>
            <w:r w:rsidRPr="00E720A4">
              <w:rPr>
                <w:bCs/>
                <w:i/>
              </w:rPr>
              <w:t xml:space="preserve">Colloids and Surfaces B: Biointerfaces </w:t>
            </w:r>
            <w:r w:rsidRPr="00E720A4">
              <w:t xml:space="preserve">102, 842-848, </w:t>
            </w:r>
            <w:r w:rsidRPr="00E720A4">
              <w:rPr>
                <w:b/>
              </w:rPr>
              <w:t>2013</w:t>
            </w:r>
            <w:r w:rsidRPr="00E720A4">
              <w:t xml:space="preserve">. </w:t>
            </w:r>
          </w:p>
        </w:tc>
      </w:tr>
      <w:tr w:rsidR="00A9436F" w14:paraId="672E29DF" w14:textId="77777777" w:rsidTr="00D44916">
        <w:trPr>
          <w:gridBefore w:val="2"/>
          <w:wBefore w:w="138" w:type="dxa"/>
          <w:trHeight w:val="218"/>
        </w:trPr>
        <w:tc>
          <w:tcPr>
            <w:tcW w:w="9927" w:type="dxa"/>
            <w:gridSpan w:val="57"/>
            <w:shd w:val="clear" w:color="auto" w:fill="F7CAAC"/>
          </w:tcPr>
          <w:p w14:paraId="5CD15EC9" w14:textId="77777777" w:rsidR="00A9436F" w:rsidRDefault="00A9436F" w:rsidP="00D44916">
            <w:pPr>
              <w:rPr>
                <w:b/>
              </w:rPr>
            </w:pPr>
            <w:r>
              <w:rPr>
                <w:b/>
              </w:rPr>
              <w:t>Působení v zahraničí</w:t>
            </w:r>
          </w:p>
        </w:tc>
      </w:tr>
      <w:tr w:rsidR="00A9436F" w:rsidRPr="00FF428A" w14:paraId="0A66018A" w14:textId="77777777" w:rsidTr="00D44916">
        <w:trPr>
          <w:gridBefore w:val="2"/>
          <w:wBefore w:w="138" w:type="dxa"/>
          <w:trHeight w:val="328"/>
        </w:trPr>
        <w:tc>
          <w:tcPr>
            <w:tcW w:w="9927" w:type="dxa"/>
            <w:gridSpan w:val="57"/>
          </w:tcPr>
          <w:p w14:paraId="71093C95" w14:textId="77777777" w:rsidR="00A9436F" w:rsidRPr="00FF428A" w:rsidRDefault="00A9436F" w:rsidP="00D44916">
            <w:pPr>
              <w:spacing w:before="40" w:after="40"/>
              <w:jc w:val="both"/>
            </w:pPr>
            <w:r w:rsidRPr="00FF428A">
              <w:t>2002: University of Aveiro, CICECO Department of Chemistry, Portugalsko, EC Marie Curie stipendium (8 měsíců)</w:t>
            </w:r>
            <w:r w:rsidRPr="00AE28D1">
              <w:t xml:space="preserve"> 2004 –</w:t>
            </w:r>
            <w:r>
              <w:t xml:space="preserve"> </w:t>
            </w:r>
            <w:r w:rsidRPr="00AE28D1">
              <w:t xml:space="preserve">2005: University of Aveiro, CICECO Department of Chemistry, Portugalsko, post-doktorský </w:t>
            </w:r>
            <w:r w:rsidRPr="00FF428A">
              <w:t>pobyt (12 měsíců)</w:t>
            </w:r>
          </w:p>
        </w:tc>
      </w:tr>
      <w:tr w:rsidR="00076348" w14:paraId="503EE526" w14:textId="77777777" w:rsidTr="00D44916">
        <w:trPr>
          <w:gridBefore w:val="2"/>
          <w:wBefore w:w="138" w:type="dxa"/>
          <w:cantSplit/>
          <w:trHeight w:val="470"/>
        </w:trPr>
        <w:tc>
          <w:tcPr>
            <w:tcW w:w="2481" w:type="dxa"/>
            <w:gridSpan w:val="4"/>
            <w:shd w:val="clear" w:color="auto" w:fill="F7CAAC"/>
          </w:tcPr>
          <w:p w14:paraId="0655C3B5" w14:textId="77777777" w:rsidR="00A9436F" w:rsidRDefault="00A9436F" w:rsidP="00D44916">
            <w:pPr>
              <w:jc w:val="both"/>
              <w:rPr>
                <w:b/>
              </w:rPr>
            </w:pPr>
            <w:r>
              <w:rPr>
                <w:b/>
              </w:rPr>
              <w:t xml:space="preserve">Podpis </w:t>
            </w:r>
          </w:p>
        </w:tc>
        <w:tc>
          <w:tcPr>
            <w:tcW w:w="4521" w:type="dxa"/>
            <w:gridSpan w:val="28"/>
          </w:tcPr>
          <w:p w14:paraId="2341AF8D" w14:textId="77777777" w:rsidR="00A9436F" w:rsidRDefault="00A9436F" w:rsidP="00D44916">
            <w:pPr>
              <w:jc w:val="both"/>
            </w:pPr>
          </w:p>
        </w:tc>
        <w:tc>
          <w:tcPr>
            <w:tcW w:w="799" w:type="dxa"/>
            <w:gridSpan w:val="8"/>
            <w:shd w:val="clear" w:color="auto" w:fill="F7CAAC"/>
          </w:tcPr>
          <w:p w14:paraId="29F881ED" w14:textId="77777777" w:rsidR="00A9436F" w:rsidRDefault="00A9436F" w:rsidP="00D44916">
            <w:pPr>
              <w:jc w:val="both"/>
            </w:pPr>
            <w:r>
              <w:rPr>
                <w:b/>
              </w:rPr>
              <w:t>datum</w:t>
            </w:r>
          </w:p>
        </w:tc>
        <w:tc>
          <w:tcPr>
            <w:tcW w:w="2126" w:type="dxa"/>
            <w:gridSpan w:val="17"/>
          </w:tcPr>
          <w:p w14:paraId="3D9D2270" w14:textId="77777777" w:rsidR="00A9436F" w:rsidRDefault="00A9436F" w:rsidP="00D44916">
            <w:pPr>
              <w:jc w:val="both"/>
            </w:pPr>
          </w:p>
        </w:tc>
      </w:tr>
      <w:tr w:rsidR="00A9436F" w14:paraId="7DA06FFB" w14:textId="77777777" w:rsidTr="0002344F">
        <w:tc>
          <w:tcPr>
            <w:tcW w:w="10065" w:type="dxa"/>
            <w:gridSpan w:val="59"/>
            <w:tcBorders>
              <w:bottom w:val="double" w:sz="4" w:space="0" w:color="auto"/>
            </w:tcBorders>
            <w:shd w:val="clear" w:color="auto" w:fill="BDD6EE"/>
          </w:tcPr>
          <w:p w14:paraId="17E9C111" w14:textId="77777777" w:rsidR="00A9436F" w:rsidRDefault="00A9436F" w:rsidP="00D44916">
            <w:pPr>
              <w:jc w:val="both"/>
              <w:rPr>
                <w:b/>
                <w:sz w:val="28"/>
              </w:rPr>
            </w:pPr>
            <w:r>
              <w:rPr>
                <w:b/>
                <w:sz w:val="28"/>
              </w:rPr>
              <w:lastRenderedPageBreak/>
              <w:t>C-I – Personální zabezpečení</w:t>
            </w:r>
          </w:p>
        </w:tc>
      </w:tr>
      <w:tr w:rsidR="004C5E7F" w14:paraId="173F572E" w14:textId="77777777" w:rsidTr="00D44916">
        <w:tc>
          <w:tcPr>
            <w:tcW w:w="2507" w:type="dxa"/>
            <w:gridSpan w:val="3"/>
            <w:tcBorders>
              <w:top w:val="double" w:sz="4" w:space="0" w:color="auto"/>
            </w:tcBorders>
            <w:shd w:val="clear" w:color="auto" w:fill="F7CAAC"/>
          </w:tcPr>
          <w:p w14:paraId="0EF4E2FA" w14:textId="77777777" w:rsidR="00A9436F" w:rsidRDefault="00A9436F" w:rsidP="00D44916">
            <w:pPr>
              <w:jc w:val="both"/>
              <w:rPr>
                <w:b/>
              </w:rPr>
            </w:pPr>
            <w:r>
              <w:rPr>
                <w:b/>
              </w:rPr>
              <w:t>Vysoká škola</w:t>
            </w:r>
          </w:p>
        </w:tc>
        <w:tc>
          <w:tcPr>
            <w:tcW w:w="7558" w:type="dxa"/>
            <w:gridSpan w:val="56"/>
          </w:tcPr>
          <w:p w14:paraId="63B44EC9" w14:textId="77777777" w:rsidR="00A9436F" w:rsidRPr="00A405B4" w:rsidRDefault="00A9436F" w:rsidP="00D44916">
            <w:pPr>
              <w:jc w:val="both"/>
            </w:pPr>
            <w:r w:rsidRPr="00A405B4">
              <w:t>Univerzita Tomáše Bati ve Zlíně</w:t>
            </w:r>
          </w:p>
        </w:tc>
      </w:tr>
      <w:tr w:rsidR="004C5E7F" w14:paraId="7D706C67" w14:textId="77777777" w:rsidTr="00D44916">
        <w:tc>
          <w:tcPr>
            <w:tcW w:w="2507" w:type="dxa"/>
            <w:gridSpan w:val="3"/>
            <w:shd w:val="clear" w:color="auto" w:fill="F7CAAC"/>
          </w:tcPr>
          <w:p w14:paraId="7400313C" w14:textId="77777777" w:rsidR="00A9436F" w:rsidRDefault="00A9436F" w:rsidP="00D44916">
            <w:pPr>
              <w:jc w:val="both"/>
              <w:rPr>
                <w:b/>
              </w:rPr>
            </w:pPr>
            <w:r>
              <w:rPr>
                <w:b/>
              </w:rPr>
              <w:t>Součást vysoké školy</w:t>
            </w:r>
          </w:p>
        </w:tc>
        <w:tc>
          <w:tcPr>
            <w:tcW w:w="7558" w:type="dxa"/>
            <w:gridSpan w:val="56"/>
          </w:tcPr>
          <w:p w14:paraId="466DCD79" w14:textId="77777777" w:rsidR="00A9436F" w:rsidRPr="00A405B4" w:rsidRDefault="00A9436F" w:rsidP="00D44916">
            <w:pPr>
              <w:jc w:val="both"/>
            </w:pPr>
            <w:r w:rsidRPr="00A405B4">
              <w:t>Fakulta technologická</w:t>
            </w:r>
          </w:p>
        </w:tc>
      </w:tr>
      <w:tr w:rsidR="004C5E7F" w14:paraId="07658C9F" w14:textId="77777777" w:rsidTr="00D44916">
        <w:tc>
          <w:tcPr>
            <w:tcW w:w="2507" w:type="dxa"/>
            <w:gridSpan w:val="3"/>
            <w:shd w:val="clear" w:color="auto" w:fill="F7CAAC"/>
          </w:tcPr>
          <w:p w14:paraId="5CFB9644" w14:textId="77777777" w:rsidR="00A9436F" w:rsidRPr="00BB6DB0" w:rsidRDefault="00A9436F" w:rsidP="00D44916">
            <w:pPr>
              <w:jc w:val="both"/>
              <w:rPr>
                <w:b/>
                <w:sz w:val="19"/>
                <w:szCs w:val="19"/>
              </w:rPr>
            </w:pPr>
            <w:r w:rsidRPr="00BB6DB0">
              <w:rPr>
                <w:b/>
                <w:sz w:val="19"/>
                <w:szCs w:val="19"/>
              </w:rPr>
              <w:t>Název studijního programu</w:t>
            </w:r>
          </w:p>
        </w:tc>
        <w:tc>
          <w:tcPr>
            <w:tcW w:w="7558" w:type="dxa"/>
            <w:gridSpan w:val="56"/>
          </w:tcPr>
          <w:p w14:paraId="3AC08971" w14:textId="77777777" w:rsidR="00A9436F" w:rsidRDefault="00A9436F" w:rsidP="00D44916">
            <w:pPr>
              <w:jc w:val="both"/>
            </w:pPr>
            <w:r>
              <w:t>Chemie potravin a bioaktivních látek</w:t>
            </w:r>
          </w:p>
        </w:tc>
      </w:tr>
      <w:tr w:rsidR="00076348" w14:paraId="50C14FAC" w14:textId="77777777" w:rsidTr="00D44916">
        <w:tc>
          <w:tcPr>
            <w:tcW w:w="2507" w:type="dxa"/>
            <w:gridSpan w:val="3"/>
            <w:shd w:val="clear" w:color="auto" w:fill="F7CAAC"/>
          </w:tcPr>
          <w:p w14:paraId="5DD057B2" w14:textId="77777777" w:rsidR="00A9436F" w:rsidRDefault="00A9436F" w:rsidP="00D44916">
            <w:pPr>
              <w:jc w:val="both"/>
              <w:rPr>
                <w:b/>
              </w:rPr>
            </w:pPr>
            <w:r>
              <w:rPr>
                <w:b/>
              </w:rPr>
              <w:t>Jméno a příjmení</w:t>
            </w:r>
          </w:p>
        </w:tc>
        <w:tc>
          <w:tcPr>
            <w:tcW w:w="4571" w:type="dxa"/>
            <w:gridSpan w:val="30"/>
          </w:tcPr>
          <w:p w14:paraId="1CC140C0" w14:textId="77777777" w:rsidR="00A9436F" w:rsidRPr="00293D5D" w:rsidRDefault="00A9436F" w:rsidP="00D44916">
            <w:pPr>
              <w:jc w:val="both"/>
              <w:rPr>
                <w:b/>
              </w:rPr>
            </w:pPr>
            <w:bookmarkStart w:id="64" w:name="Lorencová"/>
            <w:bookmarkEnd w:id="64"/>
            <w:r w:rsidRPr="00293D5D">
              <w:rPr>
                <w:b/>
              </w:rPr>
              <w:t>Eva Lorencová</w:t>
            </w:r>
          </w:p>
        </w:tc>
        <w:tc>
          <w:tcPr>
            <w:tcW w:w="718" w:type="dxa"/>
            <w:gridSpan w:val="5"/>
            <w:shd w:val="clear" w:color="auto" w:fill="F7CAAC"/>
          </w:tcPr>
          <w:p w14:paraId="3CDDCD9B" w14:textId="77777777" w:rsidR="00A9436F" w:rsidRDefault="00A9436F" w:rsidP="00D44916">
            <w:pPr>
              <w:jc w:val="both"/>
              <w:rPr>
                <w:b/>
              </w:rPr>
            </w:pPr>
            <w:r>
              <w:rPr>
                <w:b/>
              </w:rPr>
              <w:t>Tituly</w:t>
            </w:r>
          </w:p>
        </w:tc>
        <w:tc>
          <w:tcPr>
            <w:tcW w:w="2269" w:type="dxa"/>
            <w:gridSpan w:val="21"/>
          </w:tcPr>
          <w:p w14:paraId="24259491" w14:textId="77777777" w:rsidR="00A9436F" w:rsidRDefault="00A9436F" w:rsidP="00D44916">
            <w:pPr>
              <w:jc w:val="both"/>
            </w:pPr>
            <w:r>
              <w:t xml:space="preserve">Ing., Ph.D. </w:t>
            </w:r>
          </w:p>
        </w:tc>
      </w:tr>
      <w:tr w:rsidR="00D44916" w14:paraId="64B71712" w14:textId="77777777" w:rsidTr="00D44916">
        <w:tc>
          <w:tcPr>
            <w:tcW w:w="2507" w:type="dxa"/>
            <w:gridSpan w:val="3"/>
            <w:shd w:val="clear" w:color="auto" w:fill="F7CAAC"/>
          </w:tcPr>
          <w:p w14:paraId="231A60E3" w14:textId="77777777" w:rsidR="00A9436F" w:rsidRDefault="00A9436F" w:rsidP="00D44916">
            <w:pPr>
              <w:jc w:val="both"/>
              <w:rPr>
                <w:b/>
              </w:rPr>
            </w:pPr>
            <w:r>
              <w:rPr>
                <w:b/>
              </w:rPr>
              <w:t>Rok narození</w:t>
            </w:r>
          </w:p>
        </w:tc>
        <w:tc>
          <w:tcPr>
            <w:tcW w:w="865" w:type="dxa"/>
            <w:gridSpan w:val="9"/>
          </w:tcPr>
          <w:p w14:paraId="4603B16B" w14:textId="77777777" w:rsidR="00A9436F" w:rsidRDefault="00A9436F" w:rsidP="00D44916">
            <w:pPr>
              <w:jc w:val="both"/>
            </w:pPr>
            <w:r>
              <w:t>1984</w:t>
            </w:r>
          </w:p>
        </w:tc>
        <w:tc>
          <w:tcPr>
            <w:tcW w:w="1714" w:type="dxa"/>
            <w:gridSpan w:val="6"/>
            <w:shd w:val="clear" w:color="auto" w:fill="F7CAAC"/>
          </w:tcPr>
          <w:p w14:paraId="16BA1E41" w14:textId="77777777" w:rsidR="00A9436F" w:rsidRDefault="00A9436F" w:rsidP="00D44916">
            <w:pPr>
              <w:jc w:val="both"/>
              <w:rPr>
                <w:b/>
              </w:rPr>
            </w:pPr>
            <w:r>
              <w:rPr>
                <w:b/>
              </w:rPr>
              <w:t>typ vztahu k VŠ</w:t>
            </w:r>
          </w:p>
        </w:tc>
        <w:tc>
          <w:tcPr>
            <w:tcW w:w="995" w:type="dxa"/>
            <w:gridSpan w:val="10"/>
          </w:tcPr>
          <w:p w14:paraId="7D2768EB" w14:textId="77777777" w:rsidR="00A9436F" w:rsidRPr="00722ADC" w:rsidRDefault="00A9436F" w:rsidP="00D44916">
            <w:pPr>
              <w:jc w:val="both"/>
            </w:pPr>
            <w:r w:rsidRPr="00722ADC">
              <w:t>pp.</w:t>
            </w:r>
          </w:p>
        </w:tc>
        <w:tc>
          <w:tcPr>
            <w:tcW w:w="997" w:type="dxa"/>
            <w:gridSpan w:val="5"/>
            <w:shd w:val="clear" w:color="auto" w:fill="F7CAAC"/>
          </w:tcPr>
          <w:p w14:paraId="6BF1003F" w14:textId="77777777" w:rsidR="00A9436F" w:rsidRPr="00722ADC" w:rsidRDefault="00A9436F" w:rsidP="00D44916">
            <w:pPr>
              <w:jc w:val="both"/>
              <w:rPr>
                <w:b/>
              </w:rPr>
            </w:pPr>
            <w:r w:rsidRPr="00722ADC">
              <w:rPr>
                <w:b/>
              </w:rPr>
              <w:t>rozsah</w:t>
            </w:r>
          </w:p>
        </w:tc>
        <w:tc>
          <w:tcPr>
            <w:tcW w:w="718" w:type="dxa"/>
            <w:gridSpan w:val="5"/>
          </w:tcPr>
          <w:p w14:paraId="17A35AEA" w14:textId="77777777" w:rsidR="00A9436F" w:rsidRPr="00722ADC" w:rsidRDefault="00A9436F" w:rsidP="00D44916">
            <w:pPr>
              <w:jc w:val="both"/>
            </w:pPr>
            <w:r w:rsidRPr="00722ADC">
              <w:t>40</w:t>
            </w:r>
          </w:p>
        </w:tc>
        <w:tc>
          <w:tcPr>
            <w:tcW w:w="657" w:type="dxa"/>
            <w:gridSpan w:val="9"/>
            <w:shd w:val="clear" w:color="auto" w:fill="F7CAAC"/>
          </w:tcPr>
          <w:p w14:paraId="70E37761" w14:textId="77777777" w:rsidR="00A9436F" w:rsidRPr="00722ADC" w:rsidRDefault="00A9436F" w:rsidP="00D44916">
            <w:pPr>
              <w:jc w:val="both"/>
              <w:rPr>
                <w:b/>
              </w:rPr>
            </w:pPr>
            <w:r w:rsidRPr="00722ADC">
              <w:rPr>
                <w:b/>
              </w:rPr>
              <w:t>do kdy</w:t>
            </w:r>
          </w:p>
        </w:tc>
        <w:tc>
          <w:tcPr>
            <w:tcW w:w="1612" w:type="dxa"/>
            <w:gridSpan w:val="12"/>
          </w:tcPr>
          <w:p w14:paraId="6167C32A" w14:textId="77777777" w:rsidR="00A9436F" w:rsidRPr="00722ADC" w:rsidRDefault="00A9436F" w:rsidP="00D44916">
            <w:pPr>
              <w:jc w:val="both"/>
            </w:pPr>
            <w:r>
              <w:t>N</w:t>
            </w:r>
          </w:p>
        </w:tc>
      </w:tr>
      <w:tr w:rsidR="00A9436F" w14:paraId="3049BEDA" w14:textId="77777777" w:rsidTr="00D44916">
        <w:tc>
          <w:tcPr>
            <w:tcW w:w="5086" w:type="dxa"/>
            <w:gridSpan w:val="18"/>
            <w:shd w:val="clear" w:color="auto" w:fill="F7CAAC"/>
          </w:tcPr>
          <w:p w14:paraId="5EFCEE32" w14:textId="77777777" w:rsidR="00A9436F" w:rsidRDefault="00A9436F" w:rsidP="00D44916">
            <w:pPr>
              <w:jc w:val="both"/>
              <w:rPr>
                <w:b/>
              </w:rPr>
            </w:pPr>
            <w:r>
              <w:rPr>
                <w:b/>
              </w:rPr>
              <w:t>Typ vztahu na součásti VŠ, která uskutečňuje st. program</w:t>
            </w:r>
          </w:p>
        </w:tc>
        <w:tc>
          <w:tcPr>
            <w:tcW w:w="995" w:type="dxa"/>
            <w:gridSpan w:val="10"/>
          </w:tcPr>
          <w:p w14:paraId="284ADA25" w14:textId="77777777" w:rsidR="00A9436F" w:rsidRDefault="00A9436F" w:rsidP="00D44916">
            <w:pPr>
              <w:jc w:val="both"/>
            </w:pPr>
            <w:r>
              <w:t>---</w:t>
            </w:r>
          </w:p>
        </w:tc>
        <w:tc>
          <w:tcPr>
            <w:tcW w:w="997" w:type="dxa"/>
            <w:gridSpan w:val="5"/>
            <w:shd w:val="clear" w:color="auto" w:fill="F7CAAC"/>
          </w:tcPr>
          <w:p w14:paraId="5A9F7915" w14:textId="77777777" w:rsidR="00A9436F" w:rsidRDefault="00A9436F" w:rsidP="00D44916">
            <w:pPr>
              <w:jc w:val="both"/>
              <w:rPr>
                <w:b/>
              </w:rPr>
            </w:pPr>
            <w:r>
              <w:rPr>
                <w:b/>
              </w:rPr>
              <w:t>rozsah</w:t>
            </w:r>
          </w:p>
        </w:tc>
        <w:tc>
          <w:tcPr>
            <w:tcW w:w="718" w:type="dxa"/>
            <w:gridSpan w:val="5"/>
          </w:tcPr>
          <w:p w14:paraId="32F50AF3" w14:textId="77777777" w:rsidR="00A9436F" w:rsidRDefault="00A9436F" w:rsidP="00D44916">
            <w:pPr>
              <w:jc w:val="both"/>
            </w:pPr>
            <w:r>
              <w:t>---</w:t>
            </w:r>
          </w:p>
        </w:tc>
        <w:tc>
          <w:tcPr>
            <w:tcW w:w="657" w:type="dxa"/>
            <w:gridSpan w:val="9"/>
            <w:shd w:val="clear" w:color="auto" w:fill="F7CAAC"/>
          </w:tcPr>
          <w:p w14:paraId="7DB1CA77" w14:textId="77777777" w:rsidR="00A9436F" w:rsidRDefault="00A9436F" w:rsidP="00D44916">
            <w:pPr>
              <w:jc w:val="both"/>
              <w:rPr>
                <w:b/>
              </w:rPr>
            </w:pPr>
            <w:r>
              <w:rPr>
                <w:b/>
              </w:rPr>
              <w:t>do kdy</w:t>
            </w:r>
          </w:p>
        </w:tc>
        <w:tc>
          <w:tcPr>
            <w:tcW w:w="1612" w:type="dxa"/>
            <w:gridSpan w:val="12"/>
          </w:tcPr>
          <w:p w14:paraId="28B12E4B" w14:textId="77777777" w:rsidR="00A9436F" w:rsidRPr="00C32277" w:rsidRDefault="00A9436F" w:rsidP="00D44916">
            <w:pPr>
              <w:jc w:val="both"/>
              <w:rPr>
                <w:highlight w:val="green"/>
              </w:rPr>
            </w:pPr>
            <w:r w:rsidRPr="005D12BE">
              <w:t>---</w:t>
            </w:r>
          </w:p>
        </w:tc>
      </w:tr>
      <w:tr w:rsidR="00076348" w14:paraId="1078BF8E" w14:textId="77777777" w:rsidTr="00D44916">
        <w:tc>
          <w:tcPr>
            <w:tcW w:w="6081" w:type="dxa"/>
            <w:gridSpan w:val="28"/>
            <w:shd w:val="clear" w:color="auto" w:fill="F7CAAC"/>
          </w:tcPr>
          <w:p w14:paraId="182B6F3D" w14:textId="77777777" w:rsidR="00A9436F" w:rsidRDefault="00A9436F" w:rsidP="00D44916">
            <w:pPr>
              <w:jc w:val="both"/>
            </w:pPr>
            <w:r>
              <w:rPr>
                <w:b/>
              </w:rPr>
              <w:t>Další současná působení jako akademický pracovník na jiných VŠ</w:t>
            </w:r>
          </w:p>
        </w:tc>
        <w:tc>
          <w:tcPr>
            <w:tcW w:w="1715" w:type="dxa"/>
            <w:gridSpan w:val="10"/>
            <w:shd w:val="clear" w:color="auto" w:fill="F7CAAC"/>
          </w:tcPr>
          <w:p w14:paraId="555739EC" w14:textId="77777777" w:rsidR="00A9436F" w:rsidRDefault="00A9436F" w:rsidP="00D44916">
            <w:pPr>
              <w:jc w:val="both"/>
              <w:rPr>
                <w:b/>
              </w:rPr>
            </w:pPr>
            <w:r>
              <w:rPr>
                <w:b/>
              </w:rPr>
              <w:t>typ prac. vztahu</w:t>
            </w:r>
          </w:p>
        </w:tc>
        <w:tc>
          <w:tcPr>
            <w:tcW w:w="2269" w:type="dxa"/>
            <w:gridSpan w:val="21"/>
            <w:shd w:val="clear" w:color="auto" w:fill="F7CAAC"/>
          </w:tcPr>
          <w:p w14:paraId="0E55E682" w14:textId="77777777" w:rsidR="00A9436F" w:rsidRDefault="00A9436F" w:rsidP="00D44916">
            <w:pPr>
              <w:jc w:val="both"/>
              <w:rPr>
                <w:b/>
              </w:rPr>
            </w:pPr>
            <w:r>
              <w:rPr>
                <w:b/>
              </w:rPr>
              <w:t>rozsah</w:t>
            </w:r>
          </w:p>
        </w:tc>
      </w:tr>
      <w:tr w:rsidR="00076348" w14:paraId="7332C1AC" w14:textId="77777777" w:rsidTr="00D44916">
        <w:tc>
          <w:tcPr>
            <w:tcW w:w="6081" w:type="dxa"/>
            <w:gridSpan w:val="28"/>
          </w:tcPr>
          <w:p w14:paraId="03595227" w14:textId="77777777" w:rsidR="00A9436F" w:rsidRDefault="00A9436F" w:rsidP="00D44916">
            <w:pPr>
              <w:jc w:val="both"/>
            </w:pPr>
            <w:r w:rsidRPr="00C23C8B">
              <w:t>---</w:t>
            </w:r>
          </w:p>
        </w:tc>
        <w:tc>
          <w:tcPr>
            <w:tcW w:w="1715" w:type="dxa"/>
            <w:gridSpan w:val="10"/>
          </w:tcPr>
          <w:p w14:paraId="14B1520D" w14:textId="77777777" w:rsidR="00A9436F" w:rsidRDefault="00A9436F" w:rsidP="00D44916">
            <w:pPr>
              <w:jc w:val="both"/>
            </w:pPr>
            <w:r>
              <w:t>---</w:t>
            </w:r>
          </w:p>
        </w:tc>
        <w:tc>
          <w:tcPr>
            <w:tcW w:w="2269" w:type="dxa"/>
            <w:gridSpan w:val="21"/>
          </w:tcPr>
          <w:p w14:paraId="71A572D1" w14:textId="77777777" w:rsidR="00A9436F" w:rsidRDefault="00A9436F" w:rsidP="00D44916">
            <w:pPr>
              <w:jc w:val="both"/>
            </w:pPr>
            <w:r>
              <w:t>---</w:t>
            </w:r>
          </w:p>
        </w:tc>
      </w:tr>
      <w:tr w:rsidR="00076348" w14:paraId="1F2507E9" w14:textId="77777777" w:rsidTr="00D44916">
        <w:tc>
          <w:tcPr>
            <w:tcW w:w="6081" w:type="dxa"/>
            <w:gridSpan w:val="28"/>
          </w:tcPr>
          <w:p w14:paraId="7D3CC629" w14:textId="77777777" w:rsidR="00A9436F" w:rsidRDefault="00A9436F" w:rsidP="00D44916">
            <w:pPr>
              <w:jc w:val="both"/>
            </w:pPr>
          </w:p>
        </w:tc>
        <w:tc>
          <w:tcPr>
            <w:tcW w:w="1715" w:type="dxa"/>
            <w:gridSpan w:val="10"/>
          </w:tcPr>
          <w:p w14:paraId="1F8B1BA4" w14:textId="77777777" w:rsidR="00A9436F" w:rsidRDefault="00A9436F" w:rsidP="00D44916">
            <w:pPr>
              <w:jc w:val="both"/>
            </w:pPr>
          </w:p>
        </w:tc>
        <w:tc>
          <w:tcPr>
            <w:tcW w:w="2269" w:type="dxa"/>
            <w:gridSpan w:val="21"/>
          </w:tcPr>
          <w:p w14:paraId="36B02916" w14:textId="77777777" w:rsidR="00A9436F" w:rsidRDefault="00A9436F" w:rsidP="00D44916">
            <w:pPr>
              <w:jc w:val="both"/>
            </w:pPr>
          </w:p>
        </w:tc>
      </w:tr>
      <w:tr w:rsidR="00076348" w14:paraId="2F8D0A34" w14:textId="77777777" w:rsidTr="00D44916">
        <w:tc>
          <w:tcPr>
            <w:tcW w:w="6081" w:type="dxa"/>
            <w:gridSpan w:val="28"/>
          </w:tcPr>
          <w:p w14:paraId="6AAD4418" w14:textId="77777777" w:rsidR="00A9436F" w:rsidRDefault="00A9436F" w:rsidP="00D44916">
            <w:pPr>
              <w:jc w:val="both"/>
            </w:pPr>
          </w:p>
        </w:tc>
        <w:tc>
          <w:tcPr>
            <w:tcW w:w="1715" w:type="dxa"/>
            <w:gridSpan w:val="10"/>
          </w:tcPr>
          <w:p w14:paraId="141A2D61" w14:textId="77777777" w:rsidR="00A9436F" w:rsidRDefault="00A9436F" w:rsidP="00D44916">
            <w:pPr>
              <w:jc w:val="both"/>
            </w:pPr>
          </w:p>
        </w:tc>
        <w:tc>
          <w:tcPr>
            <w:tcW w:w="2269" w:type="dxa"/>
            <w:gridSpan w:val="21"/>
          </w:tcPr>
          <w:p w14:paraId="4B4BA1DA" w14:textId="77777777" w:rsidR="00A9436F" w:rsidRDefault="00A9436F" w:rsidP="00D44916">
            <w:pPr>
              <w:jc w:val="both"/>
            </w:pPr>
          </w:p>
        </w:tc>
      </w:tr>
      <w:tr w:rsidR="00076348" w14:paraId="1E604A58" w14:textId="77777777" w:rsidTr="00D44916">
        <w:tc>
          <w:tcPr>
            <w:tcW w:w="6081" w:type="dxa"/>
            <w:gridSpan w:val="28"/>
          </w:tcPr>
          <w:p w14:paraId="50CD36D8" w14:textId="77777777" w:rsidR="00A9436F" w:rsidRDefault="00A9436F" w:rsidP="00D44916">
            <w:pPr>
              <w:jc w:val="both"/>
            </w:pPr>
          </w:p>
        </w:tc>
        <w:tc>
          <w:tcPr>
            <w:tcW w:w="1715" w:type="dxa"/>
            <w:gridSpan w:val="10"/>
          </w:tcPr>
          <w:p w14:paraId="6BBDE105" w14:textId="77777777" w:rsidR="00A9436F" w:rsidRDefault="00A9436F" w:rsidP="00D44916">
            <w:pPr>
              <w:jc w:val="both"/>
            </w:pPr>
          </w:p>
        </w:tc>
        <w:tc>
          <w:tcPr>
            <w:tcW w:w="2269" w:type="dxa"/>
            <w:gridSpan w:val="21"/>
          </w:tcPr>
          <w:p w14:paraId="6E6E73E0" w14:textId="77777777" w:rsidR="00A9436F" w:rsidRDefault="00A9436F" w:rsidP="00D44916">
            <w:pPr>
              <w:jc w:val="both"/>
            </w:pPr>
          </w:p>
        </w:tc>
      </w:tr>
      <w:tr w:rsidR="00A9436F" w14:paraId="730BA5B8" w14:textId="77777777" w:rsidTr="0002344F">
        <w:tc>
          <w:tcPr>
            <w:tcW w:w="10065" w:type="dxa"/>
            <w:gridSpan w:val="59"/>
            <w:shd w:val="clear" w:color="auto" w:fill="F7CAAC"/>
          </w:tcPr>
          <w:p w14:paraId="6F10D015"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50CA3B3" w14:textId="77777777" w:rsidTr="00D44916">
        <w:trPr>
          <w:trHeight w:val="324"/>
        </w:trPr>
        <w:tc>
          <w:tcPr>
            <w:tcW w:w="10065" w:type="dxa"/>
            <w:gridSpan w:val="59"/>
            <w:tcBorders>
              <w:top w:val="nil"/>
            </w:tcBorders>
          </w:tcPr>
          <w:p w14:paraId="20E179DC" w14:textId="2B876953" w:rsidR="00A9436F" w:rsidRPr="00045F47" w:rsidRDefault="00037C85" w:rsidP="00D44916">
            <w:pPr>
              <w:pStyle w:val="Zkladntext"/>
              <w:spacing w:before="60" w:after="60"/>
              <w:ind w:right="108"/>
              <w:rPr>
                <w:sz w:val="21"/>
                <w:szCs w:val="21"/>
              </w:rPr>
            </w:pPr>
            <w:r>
              <w:rPr>
                <w:sz w:val="21"/>
                <w:szCs w:val="21"/>
              </w:rPr>
              <w:t>Výroba potravin</w:t>
            </w:r>
            <w:r w:rsidR="00D44916" w:rsidRPr="00045F47">
              <w:rPr>
                <w:sz w:val="21"/>
                <w:szCs w:val="21"/>
              </w:rPr>
              <w:t xml:space="preserve"> II (50% p)</w:t>
            </w:r>
          </w:p>
        </w:tc>
      </w:tr>
      <w:tr w:rsidR="00A9436F" w14:paraId="3D5DFE26" w14:textId="77777777" w:rsidTr="0002344F">
        <w:tc>
          <w:tcPr>
            <w:tcW w:w="10065" w:type="dxa"/>
            <w:gridSpan w:val="59"/>
            <w:shd w:val="clear" w:color="auto" w:fill="F7CAAC"/>
          </w:tcPr>
          <w:p w14:paraId="50F0B509" w14:textId="77777777" w:rsidR="00A9436F" w:rsidRDefault="00A9436F" w:rsidP="00D44916">
            <w:pPr>
              <w:jc w:val="both"/>
            </w:pPr>
            <w:r>
              <w:rPr>
                <w:b/>
              </w:rPr>
              <w:t xml:space="preserve">Údaje o vzdělání na VŠ </w:t>
            </w:r>
          </w:p>
        </w:tc>
      </w:tr>
      <w:tr w:rsidR="00A9436F" w14:paraId="47915035" w14:textId="77777777" w:rsidTr="0002344F">
        <w:trPr>
          <w:trHeight w:val="372"/>
        </w:trPr>
        <w:tc>
          <w:tcPr>
            <w:tcW w:w="10065" w:type="dxa"/>
            <w:gridSpan w:val="59"/>
          </w:tcPr>
          <w:p w14:paraId="59EBD683" w14:textId="77777777" w:rsidR="00A9436F" w:rsidRDefault="00A9436F" w:rsidP="00D44916">
            <w:pPr>
              <w:spacing w:before="60" w:after="60"/>
              <w:jc w:val="both"/>
              <w:rPr>
                <w:b/>
              </w:rPr>
            </w:pPr>
            <w:r w:rsidRPr="00045F47">
              <w:rPr>
                <w:sz w:val="21"/>
                <w:szCs w:val="21"/>
              </w:rPr>
              <w:t xml:space="preserve">2015: UTB Zlín, FT, </w:t>
            </w:r>
            <w:r w:rsidRPr="00045F47">
              <w:rPr>
                <w:rFonts w:eastAsia="Calibri"/>
                <w:sz w:val="21"/>
                <w:szCs w:val="21"/>
              </w:rPr>
              <w:t xml:space="preserve">SP Chemie a technologie potravin, </w:t>
            </w:r>
            <w:r w:rsidRPr="00045F47">
              <w:rPr>
                <w:sz w:val="21"/>
                <w:szCs w:val="21"/>
              </w:rPr>
              <w:t>obor Technologie potravin, Ph.D</w:t>
            </w:r>
            <w:r w:rsidRPr="00405D41">
              <w:rPr>
                <w:sz w:val="22"/>
                <w:szCs w:val="22"/>
              </w:rPr>
              <w:t>.</w:t>
            </w:r>
          </w:p>
        </w:tc>
      </w:tr>
      <w:tr w:rsidR="00A9436F" w14:paraId="30F09901" w14:textId="77777777" w:rsidTr="0002344F">
        <w:tc>
          <w:tcPr>
            <w:tcW w:w="10065" w:type="dxa"/>
            <w:gridSpan w:val="59"/>
            <w:shd w:val="clear" w:color="auto" w:fill="F7CAAC"/>
          </w:tcPr>
          <w:p w14:paraId="2CBEDB52" w14:textId="77777777" w:rsidR="00A9436F" w:rsidRDefault="00A9436F" w:rsidP="00D44916">
            <w:pPr>
              <w:jc w:val="both"/>
              <w:rPr>
                <w:b/>
              </w:rPr>
            </w:pPr>
            <w:r>
              <w:rPr>
                <w:b/>
              </w:rPr>
              <w:t>Údaje o odborném působení od absolvování VŠ</w:t>
            </w:r>
          </w:p>
        </w:tc>
      </w:tr>
      <w:tr w:rsidR="00A9436F" w14:paraId="0FBF33AE" w14:textId="77777777" w:rsidTr="0002344F">
        <w:trPr>
          <w:trHeight w:val="429"/>
        </w:trPr>
        <w:tc>
          <w:tcPr>
            <w:tcW w:w="10065" w:type="dxa"/>
            <w:gridSpan w:val="59"/>
          </w:tcPr>
          <w:p w14:paraId="192A8864" w14:textId="77777777" w:rsidR="00A9436F" w:rsidRPr="00045F47" w:rsidRDefault="00A9436F" w:rsidP="00D44916">
            <w:pPr>
              <w:spacing w:before="60" w:after="60"/>
              <w:jc w:val="both"/>
              <w:rPr>
                <w:sz w:val="21"/>
                <w:szCs w:val="21"/>
              </w:rPr>
            </w:pPr>
            <w:r w:rsidRPr="00045F47">
              <w:rPr>
                <w:sz w:val="21"/>
                <w:szCs w:val="21"/>
              </w:rPr>
              <w:t>2013 – dosud: UTB Zlín, FT, asistent, od r. 2015 odborný asistent</w:t>
            </w:r>
          </w:p>
        </w:tc>
      </w:tr>
      <w:tr w:rsidR="00A9436F" w14:paraId="4E7532F1" w14:textId="77777777" w:rsidTr="0002344F">
        <w:trPr>
          <w:trHeight w:val="250"/>
        </w:trPr>
        <w:tc>
          <w:tcPr>
            <w:tcW w:w="10065" w:type="dxa"/>
            <w:gridSpan w:val="59"/>
            <w:shd w:val="clear" w:color="auto" w:fill="F7CAAC"/>
          </w:tcPr>
          <w:p w14:paraId="352E5B66" w14:textId="77777777" w:rsidR="00A9436F" w:rsidRDefault="00A9436F" w:rsidP="00D44916">
            <w:pPr>
              <w:jc w:val="both"/>
            </w:pPr>
            <w:r>
              <w:rPr>
                <w:b/>
              </w:rPr>
              <w:t>Zkušenosti s vedením kvalifikačních a rigorózních prací</w:t>
            </w:r>
          </w:p>
        </w:tc>
      </w:tr>
      <w:tr w:rsidR="00A9436F" w14:paraId="30639525" w14:textId="77777777" w:rsidTr="0002344F">
        <w:trPr>
          <w:trHeight w:val="184"/>
        </w:trPr>
        <w:tc>
          <w:tcPr>
            <w:tcW w:w="10065" w:type="dxa"/>
            <w:gridSpan w:val="59"/>
          </w:tcPr>
          <w:p w14:paraId="01302E0F" w14:textId="77777777" w:rsidR="00A9436F" w:rsidRPr="00045F47" w:rsidRDefault="00A9436F" w:rsidP="00D44916">
            <w:pPr>
              <w:spacing w:before="60" w:after="60"/>
              <w:jc w:val="both"/>
              <w:rPr>
                <w:sz w:val="21"/>
                <w:szCs w:val="21"/>
              </w:rPr>
            </w:pPr>
            <w:r w:rsidRPr="00045F47">
              <w:rPr>
                <w:sz w:val="21"/>
                <w:szCs w:val="21"/>
              </w:rPr>
              <w:t>Počet obhájených prací, které vyučující vedl v období 2013 – 2017: 8 BP, 9 DP.</w:t>
            </w:r>
          </w:p>
        </w:tc>
      </w:tr>
      <w:tr w:rsidR="00A9436F" w14:paraId="0DFA1B14" w14:textId="77777777" w:rsidTr="00D44916">
        <w:trPr>
          <w:cantSplit/>
        </w:trPr>
        <w:tc>
          <w:tcPr>
            <w:tcW w:w="3372" w:type="dxa"/>
            <w:gridSpan w:val="12"/>
            <w:tcBorders>
              <w:top w:val="single" w:sz="12" w:space="0" w:color="auto"/>
            </w:tcBorders>
            <w:shd w:val="clear" w:color="auto" w:fill="F7CAAC"/>
          </w:tcPr>
          <w:p w14:paraId="775D7FE9" w14:textId="77777777" w:rsidR="00A9436F" w:rsidRDefault="00A9436F" w:rsidP="00D44916">
            <w:pPr>
              <w:jc w:val="both"/>
            </w:pPr>
            <w:r>
              <w:rPr>
                <w:b/>
              </w:rPr>
              <w:t xml:space="preserve">Obor habilitačního řízení </w:t>
            </w:r>
          </w:p>
        </w:tc>
        <w:tc>
          <w:tcPr>
            <w:tcW w:w="2239" w:type="dxa"/>
            <w:gridSpan w:val="12"/>
            <w:tcBorders>
              <w:top w:val="single" w:sz="12" w:space="0" w:color="auto"/>
            </w:tcBorders>
            <w:shd w:val="clear" w:color="auto" w:fill="F7CAAC"/>
          </w:tcPr>
          <w:p w14:paraId="59010052" w14:textId="77777777" w:rsidR="00A9436F" w:rsidRDefault="00A9436F" w:rsidP="00D44916">
            <w:pPr>
              <w:jc w:val="both"/>
            </w:pPr>
            <w:r>
              <w:rPr>
                <w:b/>
              </w:rPr>
              <w:t>Rok udělení hodnosti</w:t>
            </w:r>
          </w:p>
        </w:tc>
        <w:tc>
          <w:tcPr>
            <w:tcW w:w="2281" w:type="dxa"/>
            <w:gridSpan w:val="15"/>
            <w:tcBorders>
              <w:top w:val="single" w:sz="12" w:space="0" w:color="auto"/>
              <w:right w:val="single" w:sz="12" w:space="0" w:color="auto"/>
            </w:tcBorders>
            <w:shd w:val="clear" w:color="auto" w:fill="F7CAAC"/>
          </w:tcPr>
          <w:p w14:paraId="167636F6" w14:textId="77777777" w:rsidR="00A9436F" w:rsidRDefault="00A9436F" w:rsidP="00D44916">
            <w:pPr>
              <w:jc w:val="both"/>
            </w:pPr>
            <w:r>
              <w:rPr>
                <w:b/>
              </w:rPr>
              <w:t>Řízení konáno na VŠ</w:t>
            </w:r>
          </w:p>
        </w:tc>
        <w:tc>
          <w:tcPr>
            <w:tcW w:w="2173" w:type="dxa"/>
            <w:gridSpan w:val="20"/>
            <w:tcBorders>
              <w:top w:val="single" w:sz="12" w:space="0" w:color="auto"/>
              <w:left w:val="single" w:sz="12" w:space="0" w:color="auto"/>
            </w:tcBorders>
            <w:shd w:val="clear" w:color="auto" w:fill="F7CAAC"/>
          </w:tcPr>
          <w:p w14:paraId="502747CB" w14:textId="77777777" w:rsidR="00A9436F" w:rsidRDefault="00A9436F" w:rsidP="00D44916">
            <w:pPr>
              <w:jc w:val="both"/>
              <w:rPr>
                <w:b/>
              </w:rPr>
            </w:pPr>
            <w:r>
              <w:rPr>
                <w:b/>
              </w:rPr>
              <w:t>Ohlasy publikací</w:t>
            </w:r>
          </w:p>
        </w:tc>
      </w:tr>
      <w:tr w:rsidR="00A9436F" w14:paraId="766ACED5" w14:textId="77777777" w:rsidTr="00D44916">
        <w:trPr>
          <w:cantSplit/>
        </w:trPr>
        <w:tc>
          <w:tcPr>
            <w:tcW w:w="3372" w:type="dxa"/>
            <w:gridSpan w:val="12"/>
          </w:tcPr>
          <w:p w14:paraId="4EED8A0F" w14:textId="77777777" w:rsidR="00A9436F" w:rsidRPr="005B5777" w:rsidRDefault="00A9436F" w:rsidP="00D44916">
            <w:pPr>
              <w:jc w:val="both"/>
            </w:pPr>
            <w:r>
              <w:t>---</w:t>
            </w:r>
          </w:p>
        </w:tc>
        <w:tc>
          <w:tcPr>
            <w:tcW w:w="2239" w:type="dxa"/>
            <w:gridSpan w:val="12"/>
          </w:tcPr>
          <w:p w14:paraId="09D63958" w14:textId="77777777" w:rsidR="00A9436F" w:rsidRPr="00A004F6" w:rsidRDefault="00A9436F" w:rsidP="00D44916">
            <w:pPr>
              <w:jc w:val="both"/>
            </w:pPr>
            <w:r>
              <w:t>---</w:t>
            </w:r>
          </w:p>
        </w:tc>
        <w:tc>
          <w:tcPr>
            <w:tcW w:w="2281" w:type="dxa"/>
            <w:gridSpan w:val="15"/>
            <w:tcBorders>
              <w:right w:val="single" w:sz="12" w:space="0" w:color="auto"/>
            </w:tcBorders>
          </w:tcPr>
          <w:p w14:paraId="7A629AEA" w14:textId="77777777" w:rsidR="00A9436F" w:rsidRPr="00A004F6" w:rsidRDefault="00A9436F" w:rsidP="00D44916">
            <w:pPr>
              <w:jc w:val="both"/>
            </w:pPr>
            <w:r>
              <w:t>---</w:t>
            </w:r>
          </w:p>
        </w:tc>
        <w:tc>
          <w:tcPr>
            <w:tcW w:w="651" w:type="dxa"/>
            <w:gridSpan w:val="9"/>
            <w:tcBorders>
              <w:left w:val="single" w:sz="12" w:space="0" w:color="auto"/>
            </w:tcBorders>
            <w:shd w:val="clear" w:color="auto" w:fill="F7CAAC"/>
          </w:tcPr>
          <w:p w14:paraId="33DDFAD2" w14:textId="77777777" w:rsidR="00A9436F" w:rsidRDefault="00A9436F" w:rsidP="00D44916">
            <w:pPr>
              <w:jc w:val="both"/>
            </w:pPr>
            <w:r>
              <w:rPr>
                <w:b/>
              </w:rPr>
              <w:t>WOS</w:t>
            </w:r>
          </w:p>
        </w:tc>
        <w:tc>
          <w:tcPr>
            <w:tcW w:w="698" w:type="dxa"/>
            <w:gridSpan w:val="6"/>
            <w:shd w:val="clear" w:color="auto" w:fill="F7CAAC"/>
          </w:tcPr>
          <w:p w14:paraId="65EC0ED9" w14:textId="77777777" w:rsidR="00A9436F" w:rsidRDefault="00A9436F" w:rsidP="00D44916">
            <w:pPr>
              <w:jc w:val="both"/>
              <w:rPr>
                <w:sz w:val="18"/>
              </w:rPr>
            </w:pPr>
            <w:r>
              <w:rPr>
                <w:b/>
                <w:sz w:val="18"/>
              </w:rPr>
              <w:t>Scopus</w:t>
            </w:r>
          </w:p>
        </w:tc>
        <w:tc>
          <w:tcPr>
            <w:tcW w:w="824" w:type="dxa"/>
            <w:gridSpan w:val="5"/>
            <w:shd w:val="clear" w:color="auto" w:fill="F7CAAC"/>
          </w:tcPr>
          <w:p w14:paraId="2C027C64" w14:textId="77777777" w:rsidR="00A9436F" w:rsidRDefault="00A9436F" w:rsidP="00D44916">
            <w:pPr>
              <w:jc w:val="both"/>
            </w:pPr>
            <w:r>
              <w:rPr>
                <w:b/>
                <w:sz w:val="18"/>
              </w:rPr>
              <w:t>ostatní</w:t>
            </w:r>
          </w:p>
        </w:tc>
      </w:tr>
      <w:tr w:rsidR="00A9436F" w14:paraId="65D49124" w14:textId="77777777" w:rsidTr="00D44916">
        <w:trPr>
          <w:cantSplit/>
          <w:trHeight w:val="70"/>
        </w:trPr>
        <w:tc>
          <w:tcPr>
            <w:tcW w:w="3372" w:type="dxa"/>
            <w:gridSpan w:val="12"/>
            <w:shd w:val="clear" w:color="auto" w:fill="F7CAAC"/>
          </w:tcPr>
          <w:p w14:paraId="7A8DBEA8" w14:textId="77777777" w:rsidR="00A9436F" w:rsidRDefault="00A9436F" w:rsidP="00D44916">
            <w:pPr>
              <w:jc w:val="both"/>
            </w:pPr>
            <w:r>
              <w:rPr>
                <w:b/>
              </w:rPr>
              <w:t>Obor jmenovacího řízení</w:t>
            </w:r>
          </w:p>
        </w:tc>
        <w:tc>
          <w:tcPr>
            <w:tcW w:w="2239" w:type="dxa"/>
            <w:gridSpan w:val="12"/>
            <w:shd w:val="clear" w:color="auto" w:fill="F7CAAC"/>
          </w:tcPr>
          <w:p w14:paraId="2AD827D9" w14:textId="77777777" w:rsidR="00A9436F" w:rsidRDefault="00A9436F" w:rsidP="00D44916">
            <w:pPr>
              <w:jc w:val="both"/>
            </w:pPr>
            <w:r>
              <w:rPr>
                <w:b/>
              </w:rPr>
              <w:t>Rok udělení hodnosti</w:t>
            </w:r>
          </w:p>
        </w:tc>
        <w:tc>
          <w:tcPr>
            <w:tcW w:w="2281" w:type="dxa"/>
            <w:gridSpan w:val="15"/>
            <w:tcBorders>
              <w:right w:val="single" w:sz="12" w:space="0" w:color="auto"/>
            </w:tcBorders>
            <w:shd w:val="clear" w:color="auto" w:fill="F7CAAC"/>
          </w:tcPr>
          <w:p w14:paraId="417D6A34" w14:textId="77777777" w:rsidR="00A9436F" w:rsidRDefault="00A9436F" w:rsidP="00D44916">
            <w:pPr>
              <w:jc w:val="both"/>
            </w:pPr>
            <w:r>
              <w:rPr>
                <w:b/>
              </w:rPr>
              <w:t>Řízení konáno na VŠ</w:t>
            </w:r>
          </w:p>
        </w:tc>
        <w:tc>
          <w:tcPr>
            <w:tcW w:w="651" w:type="dxa"/>
            <w:gridSpan w:val="9"/>
            <w:vMerge w:val="restart"/>
            <w:tcBorders>
              <w:left w:val="single" w:sz="12" w:space="0" w:color="auto"/>
            </w:tcBorders>
          </w:tcPr>
          <w:p w14:paraId="0360137A" w14:textId="77777777" w:rsidR="00A9436F" w:rsidRPr="00260C8C" w:rsidRDefault="00A9436F" w:rsidP="00D44916">
            <w:pPr>
              <w:jc w:val="both"/>
              <w:rPr>
                <w:b/>
              </w:rPr>
            </w:pPr>
            <w:r w:rsidRPr="00260C8C">
              <w:rPr>
                <w:b/>
              </w:rPr>
              <w:t>54</w:t>
            </w:r>
          </w:p>
        </w:tc>
        <w:tc>
          <w:tcPr>
            <w:tcW w:w="698" w:type="dxa"/>
            <w:gridSpan w:val="6"/>
            <w:vMerge w:val="restart"/>
          </w:tcPr>
          <w:p w14:paraId="17D7E6D8" w14:textId="77777777" w:rsidR="00A9436F" w:rsidRPr="00260C8C" w:rsidRDefault="00A9436F" w:rsidP="00D44916">
            <w:pPr>
              <w:jc w:val="both"/>
              <w:rPr>
                <w:b/>
              </w:rPr>
            </w:pPr>
            <w:r w:rsidRPr="00260C8C">
              <w:rPr>
                <w:b/>
              </w:rPr>
              <w:t>70</w:t>
            </w:r>
          </w:p>
        </w:tc>
        <w:tc>
          <w:tcPr>
            <w:tcW w:w="824" w:type="dxa"/>
            <w:gridSpan w:val="5"/>
            <w:vMerge w:val="restart"/>
          </w:tcPr>
          <w:p w14:paraId="50BFB6CC" w14:textId="77777777" w:rsidR="00A9436F" w:rsidRPr="00260C8C" w:rsidRDefault="00A9436F" w:rsidP="00D44916">
            <w:pPr>
              <w:jc w:val="both"/>
              <w:rPr>
                <w:b/>
              </w:rPr>
            </w:pPr>
            <w:r w:rsidRPr="00260C8C">
              <w:rPr>
                <w:b/>
              </w:rPr>
              <w:t>28</w:t>
            </w:r>
          </w:p>
        </w:tc>
      </w:tr>
      <w:tr w:rsidR="00076348" w14:paraId="555253F5" w14:textId="77777777" w:rsidTr="00D44916">
        <w:trPr>
          <w:trHeight w:val="205"/>
        </w:trPr>
        <w:tc>
          <w:tcPr>
            <w:tcW w:w="3372" w:type="dxa"/>
            <w:gridSpan w:val="12"/>
          </w:tcPr>
          <w:p w14:paraId="26D0F489" w14:textId="77777777" w:rsidR="00A9436F" w:rsidRDefault="00A9436F" w:rsidP="00D44916">
            <w:pPr>
              <w:jc w:val="both"/>
            </w:pPr>
            <w:r>
              <w:t>---</w:t>
            </w:r>
          </w:p>
        </w:tc>
        <w:tc>
          <w:tcPr>
            <w:tcW w:w="2239" w:type="dxa"/>
            <w:gridSpan w:val="12"/>
          </w:tcPr>
          <w:p w14:paraId="3941F92C" w14:textId="77777777" w:rsidR="00A9436F" w:rsidRDefault="00A9436F" w:rsidP="00D44916">
            <w:pPr>
              <w:jc w:val="both"/>
            </w:pPr>
            <w:r>
              <w:t>---</w:t>
            </w:r>
          </w:p>
        </w:tc>
        <w:tc>
          <w:tcPr>
            <w:tcW w:w="2281" w:type="dxa"/>
            <w:gridSpan w:val="15"/>
            <w:tcBorders>
              <w:right w:val="single" w:sz="12" w:space="0" w:color="auto"/>
            </w:tcBorders>
          </w:tcPr>
          <w:p w14:paraId="3300D8D0" w14:textId="77777777" w:rsidR="00A9436F" w:rsidRDefault="00A9436F" w:rsidP="00D44916">
            <w:pPr>
              <w:jc w:val="both"/>
            </w:pPr>
            <w:r>
              <w:t>---</w:t>
            </w:r>
          </w:p>
        </w:tc>
        <w:tc>
          <w:tcPr>
            <w:tcW w:w="651" w:type="dxa"/>
            <w:gridSpan w:val="9"/>
            <w:vMerge/>
            <w:tcBorders>
              <w:left w:val="single" w:sz="12" w:space="0" w:color="auto"/>
            </w:tcBorders>
            <w:vAlign w:val="center"/>
          </w:tcPr>
          <w:p w14:paraId="428A7682" w14:textId="77777777" w:rsidR="00A9436F" w:rsidRDefault="00A9436F" w:rsidP="00D44916">
            <w:pPr>
              <w:rPr>
                <w:b/>
              </w:rPr>
            </w:pPr>
          </w:p>
        </w:tc>
        <w:tc>
          <w:tcPr>
            <w:tcW w:w="698" w:type="dxa"/>
            <w:gridSpan w:val="6"/>
            <w:vMerge/>
            <w:vAlign w:val="center"/>
          </w:tcPr>
          <w:p w14:paraId="54F135FD" w14:textId="77777777" w:rsidR="00A9436F" w:rsidRDefault="00A9436F" w:rsidP="00D44916">
            <w:pPr>
              <w:rPr>
                <w:b/>
              </w:rPr>
            </w:pPr>
          </w:p>
        </w:tc>
        <w:tc>
          <w:tcPr>
            <w:tcW w:w="824" w:type="dxa"/>
            <w:gridSpan w:val="5"/>
            <w:vMerge/>
            <w:vAlign w:val="center"/>
          </w:tcPr>
          <w:p w14:paraId="44B0FFCE" w14:textId="77777777" w:rsidR="00A9436F" w:rsidRDefault="00A9436F" w:rsidP="00D44916">
            <w:pPr>
              <w:rPr>
                <w:b/>
              </w:rPr>
            </w:pPr>
          </w:p>
        </w:tc>
      </w:tr>
      <w:tr w:rsidR="00A9436F" w14:paraId="09EBA5F9" w14:textId="77777777" w:rsidTr="0002344F">
        <w:tc>
          <w:tcPr>
            <w:tcW w:w="10065" w:type="dxa"/>
            <w:gridSpan w:val="59"/>
            <w:shd w:val="clear" w:color="auto" w:fill="F7CAAC"/>
          </w:tcPr>
          <w:p w14:paraId="526BBAD7"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18FAAECB" w14:textId="77777777" w:rsidTr="0002344F">
        <w:trPr>
          <w:trHeight w:val="283"/>
        </w:trPr>
        <w:tc>
          <w:tcPr>
            <w:tcW w:w="10065" w:type="dxa"/>
            <w:gridSpan w:val="59"/>
          </w:tcPr>
          <w:p w14:paraId="304AE918" w14:textId="77777777" w:rsidR="00A9436F" w:rsidRPr="00045F47" w:rsidRDefault="00A9436F" w:rsidP="00D44916">
            <w:pPr>
              <w:tabs>
                <w:tab w:val="left" w:pos="567"/>
              </w:tabs>
              <w:spacing w:before="60" w:after="100"/>
              <w:jc w:val="both"/>
              <w:rPr>
                <w:sz w:val="21"/>
                <w:szCs w:val="21"/>
              </w:rPr>
            </w:pPr>
            <w:r w:rsidRPr="00045F47">
              <w:rPr>
                <w:b/>
                <w:sz w:val="21"/>
                <w:szCs w:val="21"/>
                <w:lang w:val="en-GB"/>
              </w:rPr>
              <w:t>LORENCOVÁ, E. (40%)</w:t>
            </w:r>
            <w:r w:rsidRPr="00045F47">
              <w:rPr>
                <w:sz w:val="21"/>
                <w:szCs w:val="21"/>
                <w:lang w:val="en-GB"/>
              </w:rPr>
              <w:t xml:space="preserve">, BUŇKOVÁ, L., PLEVA, P., DRÁB, V., KUBÁŇ, V., BUŇKA, F.: Selected factors influencing the ability of bifidobacterium to form biogenic amines. </w:t>
            </w:r>
            <w:r w:rsidRPr="00045F47">
              <w:rPr>
                <w:i/>
                <w:sz w:val="21"/>
                <w:szCs w:val="21"/>
                <w:lang w:val="en-GB"/>
              </w:rPr>
              <w:t xml:space="preserve">International Journal of Food Science and Technology </w:t>
            </w:r>
            <w:r w:rsidRPr="00045F47">
              <w:rPr>
                <w:sz w:val="21"/>
                <w:szCs w:val="21"/>
                <w:lang w:val="en-GB"/>
              </w:rPr>
              <w:t xml:space="preserve">49, 1302-1307, </w:t>
            </w:r>
            <w:r w:rsidRPr="00045F47">
              <w:rPr>
                <w:b/>
                <w:sz w:val="21"/>
                <w:szCs w:val="21"/>
                <w:lang w:val="en-GB"/>
              </w:rPr>
              <w:t>2014</w:t>
            </w:r>
            <w:r w:rsidRPr="00045F47">
              <w:rPr>
                <w:sz w:val="21"/>
                <w:szCs w:val="21"/>
                <w:lang w:val="en-GB"/>
              </w:rPr>
              <w:t>. ISSN 1365-2621.</w:t>
            </w:r>
            <w:r w:rsidRPr="00045F47">
              <w:rPr>
                <w:sz w:val="21"/>
                <w:szCs w:val="21"/>
              </w:rPr>
              <w:t xml:space="preserve"> </w:t>
            </w:r>
          </w:p>
          <w:p w14:paraId="44DD1AEE" w14:textId="77777777" w:rsidR="00A9436F" w:rsidRPr="00045F47" w:rsidRDefault="00A9436F" w:rsidP="00D44916">
            <w:pPr>
              <w:tabs>
                <w:tab w:val="left" w:pos="567"/>
              </w:tabs>
              <w:spacing w:after="100"/>
              <w:jc w:val="both"/>
              <w:rPr>
                <w:sz w:val="21"/>
                <w:szCs w:val="21"/>
              </w:rPr>
            </w:pPr>
            <w:r w:rsidRPr="00045F47">
              <w:rPr>
                <w:sz w:val="21"/>
                <w:szCs w:val="21"/>
              </w:rPr>
              <w:t xml:space="preserve">HAUERLANDOVÁ, I., </w:t>
            </w:r>
            <w:r w:rsidRPr="00045F47">
              <w:rPr>
                <w:b/>
                <w:sz w:val="21"/>
                <w:szCs w:val="21"/>
              </w:rPr>
              <w:t>LORENCOVÁ, E. (30%)</w:t>
            </w:r>
            <w:r w:rsidRPr="00045F47">
              <w:rPr>
                <w:sz w:val="21"/>
                <w:szCs w:val="21"/>
              </w:rPr>
              <w:t xml:space="preserve">, BUŇKA, F., NAVRÁTIL, J., JANEČKOVÁ, K., BUŇKOVÁ, L.: </w:t>
            </w:r>
            <w:r w:rsidRPr="00045F47">
              <w:rPr>
                <w:sz w:val="21"/>
                <w:szCs w:val="21"/>
                <w:lang w:val="en-GB"/>
              </w:rPr>
              <w:t xml:space="preserve">The influence of fat and monoacylglycerols on growth of spore-forming bacteria in processed cheese. </w:t>
            </w:r>
            <w:r w:rsidRPr="00045F47">
              <w:rPr>
                <w:i/>
                <w:sz w:val="21"/>
                <w:szCs w:val="21"/>
                <w:lang w:val="en-GB"/>
              </w:rPr>
              <w:t xml:space="preserve">International Journal of Food Microbiology </w:t>
            </w:r>
            <w:r w:rsidRPr="00045F47">
              <w:rPr>
                <w:sz w:val="21"/>
                <w:szCs w:val="21"/>
                <w:lang w:val="en-GB"/>
              </w:rPr>
              <w:t xml:space="preserve">182-183, 44-50, </w:t>
            </w:r>
            <w:r w:rsidRPr="00045F47">
              <w:rPr>
                <w:b/>
                <w:sz w:val="21"/>
                <w:szCs w:val="21"/>
              </w:rPr>
              <w:t>2014</w:t>
            </w:r>
            <w:r w:rsidRPr="00045F47">
              <w:rPr>
                <w:sz w:val="21"/>
                <w:szCs w:val="21"/>
              </w:rPr>
              <w:t>.</w:t>
            </w:r>
            <w:r w:rsidRPr="00045F47">
              <w:rPr>
                <w:sz w:val="21"/>
                <w:szCs w:val="21"/>
                <w:lang w:val="en-GB"/>
              </w:rPr>
              <w:t xml:space="preserve"> ISSN 0168-1605.</w:t>
            </w:r>
            <w:r w:rsidRPr="00045F47">
              <w:rPr>
                <w:sz w:val="21"/>
                <w:szCs w:val="21"/>
              </w:rPr>
              <w:t xml:space="preserve"> </w:t>
            </w:r>
          </w:p>
          <w:p w14:paraId="715EF4CC" w14:textId="77777777" w:rsidR="00A9436F" w:rsidRPr="00045F47" w:rsidRDefault="00A9436F" w:rsidP="00D44916">
            <w:pPr>
              <w:tabs>
                <w:tab w:val="left" w:pos="567"/>
              </w:tabs>
              <w:spacing w:after="100"/>
              <w:jc w:val="both"/>
              <w:rPr>
                <w:sz w:val="21"/>
                <w:szCs w:val="21"/>
              </w:rPr>
            </w:pPr>
            <w:r w:rsidRPr="00045F47">
              <w:rPr>
                <w:sz w:val="21"/>
                <w:szCs w:val="21"/>
                <w:lang w:val="en-GB"/>
              </w:rPr>
              <w:t xml:space="preserve">BUŇKOVÁ, L., ADAMCOVÁ, G., HUDCOVÁ, K., VELICHOVÁ, H., PACHLOVÁ, V., </w:t>
            </w:r>
            <w:r w:rsidRPr="00045F47">
              <w:rPr>
                <w:b/>
                <w:sz w:val="21"/>
                <w:szCs w:val="21"/>
                <w:lang w:val="en-GB"/>
              </w:rPr>
              <w:t>LORENCOVÁ, E. (20%)</w:t>
            </w:r>
            <w:r w:rsidRPr="00045F47">
              <w:rPr>
                <w:sz w:val="21"/>
                <w:szCs w:val="21"/>
                <w:lang w:val="en-GB"/>
              </w:rPr>
              <w:t xml:space="preserve">, BUŇKA, F.: Monitoring of biogenic amines in cheeses manufactured at small-scale farms and in fermented dairy products in the Czech Republic. </w:t>
            </w:r>
            <w:r w:rsidRPr="00045F47">
              <w:rPr>
                <w:i/>
                <w:sz w:val="21"/>
                <w:szCs w:val="21"/>
                <w:lang w:val="en-GB"/>
              </w:rPr>
              <w:t xml:space="preserve">Food Chemistry </w:t>
            </w:r>
            <w:r w:rsidRPr="00045F47">
              <w:rPr>
                <w:sz w:val="21"/>
                <w:szCs w:val="21"/>
                <w:lang w:val="en-GB"/>
              </w:rPr>
              <w:t xml:space="preserve">141, 548-551, </w:t>
            </w:r>
            <w:r w:rsidRPr="00045F47">
              <w:rPr>
                <w:b/>
                <w:sz w:val="21"/>
                <w:szCs w:val="21"/>
                <w:lang w:val="en-GB"/>
              </w:rPr>
              <w:t>2013</w:t>
            </w:r>
            <w:r w:rsidRPr="00045F47">
              <w:rPr>
                <w:sz w:val="21"/>
                <w:szCs w:val="21"/>
                <w:lang w:val="en-GB"/>
              </w:rPr>
              <w:t>. ISSN 0308-8146.</w:t>
            </w:r>
            <w:r w:rsidRPr="00045F47">
              <w:rPr>
                <w:sz w:val="21"/>
                <w:szCs w:val="21"/>
              </w:rPr>
              <w:t xml:space="preserve"> </w:t>
            </w:r>
          </w:p>
          <w:p w14:paraId="62E23C3B" w14:textId="77777777" w:rsidR="00A9436F" w:rsidRPr="00045F47" w:rsidRDefault="00A9436F" w:rsidP="00D44916">
            <w:pPr>
              <w:tabs>
                <w:tab w:val="left" w:pos="567"/>
              </w:tabs>
              <w:spacing w:after="100"/>
              <w:jc w:val="both"/>
              <w:rPr>
                <w:sz w:val="21"/>
                <w:szCs w:val="21"/>
              </w:rPr>
            </w:pPr>
            <w:r w:rsidRPr="00045F47">
              <w:rPr>
                <w:b/>
                <w:sz w:val="21"/>
                <w:szCs w:val="21"/>
              </w:rPr>
              <w:t>LORENCOVÁ, E. (40%)</w:t>
            </w:r>
            <w:r w:rsidRPr="00045F47">
              <w:rPr>
                <w:sz w:val="21"/>
                <w:szCs w:val="21"/>
              </w:rPr>
              <w:t xml:space="preserve">, BUŇKOVÁ, L., MATOULKOVÁ, D., DRÁB, V., PLEVA, P., KUBÁŇ, V., BUŇKA, F.: </w:t>
            </w:r>
            <w:r w:rsidRPr="00045F47">
              <w:rPr>
                <w:sz w:val="21"/>
                <w:szCs w:val="21"/>
                <w:lang w:val="en-GB"/>
              </w:rPr>
              <w:t xml:space="preserve">Production of biogenic amines by lactic acid bacteria and bifidobacteria isolated from dairy products and beer. </w:t>
            </w:r>
            <w:r w:rsidRPr="00045F47">
              <w:rPr>
                <w:i/>
                <w:sz w:val="21"/>
                <w:szCs w:val="21"/>
                <w:lang w:val="en-GB"/>
              </w:rPr>
              <w:t>International</w:t>
            </w:r>
            <w:r w:rsidRPr="00045F47">
              <w:rPr>
                <w:sz w:val="21"/>
                <w:szCs w:val="21"/>
                <w:lang w:val="en-GB"/>
              </w:rPr>
              <w:t xml:space="preserve"> </w:t>
            </w:r>
            <w:r w:rsidRPr="00045F47">
              <w:rPr>
                <w:i/>
                <w:sz w:val="21"/>
                <w:szCs w:val="21"/>
                <w:lang w:val="en-GB"/>
              </w:rPr>
              <w:t xml:space="preserve">Journal of Food Science and Technology </w:t>
            </w:r>
            <w:r w:rsidRPr="00045F47">
              <w:rPr>
                <w:sz w:val="21"/>
                <w:szCs w:val="21"/>
                <w:lang w:val="en-GB"/>
              </w:rPr>
              <w:t xml:space="preserve">47, 2086-2091, </w:t>
            </w:r>
            <w:r w:rsidRPr="00045F47">
              <w:rPr>
                <w:b/>
                <w:sz w:val="21"/>
                <w:szCs w:val="21"/>
              </w:rPr>
              <w:t>2012</w:t>
            </w:r>
            <w:r w:rsidRPr="00045F47">
              <w:rPr>
                <w:sz w:val="21"/>
                <w:szCs w:val="21"/>
              </w:rPr>
              <w:t xml:space="preserve">. </w:t>
            </w:r>
            <w:r w:rsidRPr="00045F47">
              <w:rPr>
                <w:sz w:val="21"/>
                <w:szCs w:val="21"/>
                <w:lang w:val="en-GB"/>
              </w:rPr>
              <w:t>ISSN 1365-2621.</w:t>
            </w:r>
            <w:r w:rsidRPr="00045F47">
              <w:rPr>
                <w:sz w:val="21"/>
                <w:szCs w:val="21"/>
              </w:rPr>
              <w:t xml:space="preserve"> </w:t>
            </w:r>
          </w:p>
          <w:p w14:paraId="1C2D82AC" w14:textId="77777777" w:rsidR="00A9436F" w:rsidRDefault="00A9436F" w:rsidP="00490C82">
            <w:pPr>
              <w:pStyle w:val="Zkladntext"/>
              <w:spacing w:after="100"/>
              <w:jc w:val="both"/>
              <w:rPr>
                <w:b/>
              </w:rPr>
            </w:pPr>
            <w:r w:rsidRPr="00045F47">
              <w:rPr>
                <w:sz w:val="21"/>
                <w:szCs w:val="21"/>
                <w:lang w:val="en-GB"/>
              </w:rPr>
              <w:t xml:space="preserve">PLEVA, P., BUŇKOVÁ, L., LAUKOVÁ, A., </w:t>
            </w:r>
            <w:r w:rsidRPr="00045F47">
              <w:rPr>
                <w:b/>
                <w:sz w:val="21"/>
                <w:szCs w:val="21"/>
                <w:lang w:val="en-GB"/>
              </w:rPr>
              <w:t>LORENCOVÁ, E. (30%)</w:t>
            </w:r>
            <w:r w:rsidRPr="00045F47">
              <w:rPr>
                <w:sz w:val="21"/>
                <w:szCs w:val="21"/>
                <w:lang w:val="en-GB"/>
              </w:rPr>
              <w:t xml:space="preserve">, KUBÁŇ, V., BUŇKA, F.: Decarboxylation activity of enterococci isolated from rabbit meat and staphylococci isolated from trout intestines. </w:t>
            </w:r>
            <w:r w:rsidRPr="00045F47">
              <w:rPr>
                <w:i/>
                <w:sz w:val="21"/>
                <w:szCs w:val="21"/>
                <w:lang w:val="en-GB"/>
              </w:rPr>
              <w:t xml:space="preserve">Veterinary Microbiology </w:t>
            </w:r>
            <w:r w:rsidRPr="00045F47">
              <w:rPr>
                <w:sz w:val="21"/>
                <w:szCs w:val="21"/>
                <w:lang w:val="en-GB"/>
              </w:rPr>
              <w:t xml:space="preserve">159, 438-442, </w:t>
            </w:r>
            <w:r w:rsidRPr="00045F47">
              <w:rPr>
                <w:b/>
                <w:sz w:val="21"/>
                <w:szCs w:val="21"/>
                <w:lang w:val="en-GB"/>
              </w:rPr>
              <w:t>2012</w:t>
            </w:r>
            <w:r w:rsidRPr="00045F47">
              <w:rPr>
                <w:sz w:val="21"/>
                <w:szCs w:val="21"/>
                <w:lang w:val="en-GB"/>
              </w:rPr>
              <w:t xml:space="preserve">. </w:t>
            </w:r>
            <w:r w:rsidRPr="00045F47">
              <w:rPr>
                <w:rStyle w:val="paddingr15"/>
                <w:bCs/>
                <w:sz w:val="21"/>
                <w:szCs w:val="21"/>
              </w:rPr>
              <w:t>ISSN</w:t>
            </w:r>
            <w:r w:rsidRPr="00045F47">
              <w:rPr>
                <w:rStyle w:val="paddingr15"/>
                <w:b/>
                <w:bCs/>
                <w:sz w:val="21"/>
                <w:szCs w:val="21"/>
              </w:rPr>
              <w:t xml:space="preserve"> </w:t>
            </w:r>
            <w:r w:rsidRPr="00045F47">
              <w:rPr>
                <w:rStyle w:val="paddingr15"/>
                <w:sz w:val="21"/>
                <w:szCs w:val="21"/>
              </w:rPr>
              <w:t>03781135</w:t>
            </w:r>
            <w:r w:rsidRPr="00045F47">
              <w:rPr>
                <w:sz w:val="21"/>
                <w:szCs w:val="21"/>
                <w:lang w:val="en-GB"/>
              </w:rPr>
              <w:t>.</w:t>
            </w:r>
            <w:r w:rsidRPr="00EC26DC">
              <w:rPr>
                <w:sz w:val="22"/>
                <w:szCs w:val="22"/>
                <w:lang w:val="en-GB"/>
              </w:rPr>
              <w:t xml:space="preserve"> </w:t>
            </w:r>
          </w:p>
        </w:tc>
      </w:tr>
      <w:tr w:rsidR="00A9436F" w14:paraId="6317EC91" w14:textId="77777777" w:rsidTr="0002344F">
        <w:trPr>
          <w:trHeight w:val="218"/>
        </w:trPr>
        <w:tc>
          <w:tcPr>
            <w:tcW w:w="10065" w:type="dxa"/>
            <w:gridSpan w:val="59"/>
            <w:shd w:val="clear" w:color="auto" w:fill="F7CAAC"/>
          </w:tcPr>
          <w:p w14:paraId="64105EF6" w14:textId="77777777" w:rsidR="00A9436F" w:rsidRDefault="00A9436F" w:rsidP="00D44916">
            <w:pPr>
              <w:rPr>
                <w:b/>
              </w:rPr>
            </w:pPr>
            <w:r>
              <w:rPr>
                <w:b/>
              </w:rPr>
              <w:t>Působení v zahraničí</w:t>
            </w:r>
          </w:p>
        </w:tc>
      </w:tr>
      <w:tr w:rsidR="00A9436F" w14:paraId="28BCB09D" w14:textId="77777777" w:rsidTr="0002344F">
        <w:trPr>
          <w:trHeight w:val="328"/>
        </w:trPr>
        <w:tc>
          <w:tcPr>
            <w:tcW w:w="10065" w:type="dxa"/>
            <w:gridSpan w:val="59"/>
          </w:tcPr>
          <w:p w14:paraId="27DB516A" w14:textId="77777777" w:rsidR="00A9436F" w:rsidRDefault="00A9436F" w:rsidP="00D44916">
            <w:pPr>
              <w:rPr>
                <w:b/>
              </w:rPr>
            </w:pPr>
            <w:r>
              <w:t>---</w:t>
            </w:r>
          </w:p>
          <w:p w14:paraId="23CF2813" w14:textId="77777777" w:rsidR="00A9436F" w:rsidRDefault="00A9436F" w:rsidP="00D44916">
            <w:pPr>
              <w:rPr>
                <w:b/>
              </w:rPr>
            </w:pPr>
          </w:p>
          <w:p w14:paraId="3A41E8A8" w14:textId="77777777" w:rsidR="00045F47" w:rsidRDefault="00045F47" w:rsidP="00D44916">
            <w:pPr>
              <w:rPr>
                <w:b/>
              </w:rPr>
            </w:pPr>
          </w:p>
          <w:p w14:paraId="0D874967" w14:textId="77777777" w:rsidR="00045F47" w:rsidRDefault="00045F47" w:rsidP="00D44916">
            <w:pPr>
              <w:rPr>
                <w:b/>
              </w:rPr>
            </w:pPr>
          </w:p>
          <w:p w14:paraId="5D412F33" w14:textId="77777777" w:rsidR="00A9436F" w:rsidRDefault="00A9436F" w:rsidP="00D44916">
            <w:pPr>
              <w:rPr>
                <w:b/>
              </w:rPr>
            </w:pPr>
          </w:p>
        </w:tc>
      </w:tr>
      <w:tr w:rsidR="00076348" w14:paraId="29296CE3" w14:textId="77777777" w:rsidTr="00D44916">
        <w:trPr>
          <w:cantSplit/>
          <w:trHeight w:val="470"/>
        </w:trPr>
        <w:tc>
          <w:tcPr>
            <w:tcW w:w="2507" w:type="dxa"/>
            <w:gridSpan w:val="3"/>
            <w:shd w:val="clear" w:color="auto" w:fill="F7CAAC"/>
          </w:tcPr>
          <w:p w14:paraId="69D03EE4" w14:textId="77777777" w:rsidR="00A9436F" w:rsidRDefault="00A9436F" w:rsidP="00D44916">
            <w:pPr>
              <w:jc w:val="both"/>
              <w:rPr>
                <w:b/>
              </w:rPr>
            </w:pPr>
            <w:r>
              <w:rPr>
                <w:b/>
              </w:rPr>
              <w:t xml:space="preserve">Podpis </w:t>
            </w:r>
          </w:p>
        </w:tc>
        <w:tc>
          <w:tcPr>
            <w:tcW w:w="4571" w:type="dxa"/>
            <w:gridSpan w:val="30"/>
          </w:tcPr>
          <w:p w14:paraId="75099215" w14:textId="77777777" w:rsidR="00A9436F" w:rsidRDefault="00A9436F" w:rsidP="00D44916">
            <w:pPr>
              <w:jc w:val="both"/>
            </w:pPr>
          </w:p>
        </w:tc>
        <w:tc>
          <w:tcPr>
            <w:tcW w:w="814" w:type="dxa"/>
            <w:gridSpan w:val="6"/>
            <w:shd w:val="clear" w:color="auto" w:fill="F7CAAC"/>
          </w:tcPr>
          <w:p w14:paraId="0B3626FE" w14:textId="77777777" w:rsidR="00A9436F" w:rsidRDefault="00A9436F" w:rsidP="00D44916">
            <w:pPr>
              <w:jc w:val="both"/>
            </w:pPr>
            <w:r>
              <w:rPr>
                <w:b/>
              </w:rPr>
              <w:t>datum</w:t>
            </w:r>
          </w:p>
        </w:tc>
        <w:tc>
          <w:tcPr>
            <w:tcW w:w="2173" w:type="dxa"/>
            <w:gridSpan w:val="20"/>
          </w:tcPr>
          <w:p w14:paraId="37829F63" w14:textId="77777777" w:rsidR="00A9436F" w:rsidRDefault="00A9436F" w:rsidP="00D44916">
            <w:pPr>
              <w:jc w:val="both"/>
            </w:pPr>
          </w:p>
        </w:tc>
      </w:tr>
      <w:tr w:rsidR="00A9436F" w14:paraId="67191940" w14:textId="77777777" w:rsidTr="0002344F">
        <w:tc>
          <w:tcPr>
            <w:tcW w:w="10065" w:type="dxa"/>
            <w:gridSpan w:val="59"/>
            <w:tcBorders>
              <w:top w:val="single" w:sz="4" w:space="0" w:color="auto"/>
              <w:left w:val="single" w:sz="4" w:space="0" w:color="auto"/>
              <w:bottom w:val="double" w:sz="4" w:space="0" w:color="auto"/>
              <w:right w:val="single" w:sz="4" w:space="0" w:color="auto"/>
            </w:tcBorders>
            <w:shd w:val="clear" w:color="auto" w:fill="BDD6EE"/>
          </w:tcPr>
          <w:p w14:paraId="354304BA" w14:textId="77777777" w:rsidR="00A9436F" w:rsidRDefault="00A9436F" w:rsidP="00D44916">
            <w:pPr>
              <w:jc w:val="both"/>
              <w:rPr>
                <w:b/>
                <w:sz w:val="28"/>
              </w:rPr>
            </w:pPr>
            <w:r>
              <w:lastRenderedPageBreak/>
              <w:br w:type="page"/>
            </w:r>
            <w:r w:rsidRPr="003430F2">
              <w:rPr>
                <w:b/>
                <w:sz w:val="28"/>
              </w:rPr>
              <w:br w:type="page"/>
            </w:r>
            <w:r>
              <w:rPr>
                <w:b/>
                <w:sz w:val="28"/>
              </w:rPr>
              <w:t>C-I – Personální zabezpečení</w:t>
            </w:r>
          </w:p>
        </w:tc>
      </w:tr>
      <w:tr w:rsidR="004C5E7F" w:rsidRPr="00A405B4" w14:paraId="677FE01B" w14:textId="77777777" w:rsidTr="00D44916">
        <w:tc>
          <w:tcPr>
            <w:tcW w:w="2619" w:type="dxa"/>
            <w:gridSpan w:val="6"/>
            <w:tcBorders>
              <w:top w:val="double" w:sz="4" w:space="0" w:color="auto"/>
            </w:tcBorders>
            <w:shd w:val="clear" w:color="auto" w:fill="F7CAAC"/>
          </w:tcPr>
          <w:p w14:paraId="48EAA99B" w14:textId="77777777" w:rsidR="00A9436F" w:rsidRDefault="00A9436F" w:rsidP="00D44916">
            <w:pPr>
              <w:jc w:val="both"/>
              <w:rPr>
                <w:b/>
              </w:rPr>
            </w:pPr>
            <w:r>
              <w:rPr>
                <w:b/>
              </w:rPr>
              <w:t>Vysoká škola</w:t>
            </w:r>
          </w:p>
        </w:tc>
        <w:tc>
          <w:tcPr>
            <w:tcW w:w="7446" w:type="dxa"/>
            <w:gridSpan w:val="53"/>
          </w:tcPr>
          <w:p w14:paraId="6D7974B9" w14:textId="77777777" w:rsidR="00A9436F" w:rsidRPr="00A405B4" w:rsidRDefault="00A9436F" w:rsidP="00D44916">
            <w:pPr>
              <w:jc w:val="both"/>
            </w:pPr>
            <w:r w:rsidRPr="00A405B4">
              <w:t>Univerzita Tomáše Bati ve Zlíně</w:t>
            </w:r>
          </w:p>
        </w:tc>
      </w:tr>
      <w:tr w:rsidR="004C5E7F" w:rsidRPr="00A405B4" w14:paraId="0F3347D8" w14:textId="77777777" w:rsidTr="00D44916">
        <w:tc>
          <w:tcPr>
            <w:tcW w:w="2619" w:type="dxa"/>
            <w:gridSpan w:val="6"/>
            <w:shd w:val="clear" w:color="auto" w:fill="F7CAAC"/>
          </w:tcPr>
          <w:p w14:paraId="2FC5523D" w14:textId="77777777" w:rsidR="00A9436F" w:rsidRDefault="00A9436F" w:rsidP="00D44916">
            <w:pPr>
              <w:jc w:val="both"/>
              <w:rPr>
                <w:b/>
              </w:rPr>
            </w:pPr>
            <w:r>
              <w:rPr>
                <w:b/>
              </w:rPr>
              <w:t>Součást vysoké školy</w:t>
            </w:r>
          </w:p>
        </w:tc>
        <w:tc>
          <w:tcPr>
            <w:tcW w:w="7446" w:type="dxa"/>
            <w:gridSpan w:val="53"/>
          </w:tcPr>
          <w:p w14:paraId="3FF0AD40" w14:textId="77777777" w:rsidR="00A9436F" w:rsidRPr="00A405B4" w:rsidRDefault="00A9436F" w:rsidP="00D44916">
            <w:pPr>
              <w:jc w:val="both"/>
            </w:pPr>
            <w:r w:rsidRPr="00A405B4">
              <w:t>Fakulta technologická</w:t>
            </w:r>
          </w:p>
        </w:tc>
      </w:tr>
      <w:tr w:rsidR="004C5E7F" w14:paraId="76133FF7" w14:textId="77777777" w:rsidTr="00D44916">
        <w:tc>
          <w:tcPr>
            <w:tcW w:w="2619" w:type="dxa"/>
            <w:gridSpan w:val="6"/>
            <w:shd w:val="clear" w:color="auto" w:fill="F7CAAC"/>
          </w:tcPr>
          <w:p w14:paraId="3D57E9E8" w14:textId="77777777" w:rsidR="00A9436F" w:rsidRDefault="00A9436F" w:rsidP="00D44916">
            <w:pPr>
              <w:jc w:val="both"/>
              <w:rPr>
                <w:b/>
              </w:rPr>
            </w:pPr>
            <w:r>
              <w:rPr>
                <w:b/>
              </w:rPr>
              <w:t>Název studijního programu</w:t>
            </w:r>
          </w:p>
        </w:tc>
        <w:tc>
          <w:tcPr>
            <w:tcW w:w="7446" w:type="dxa"/>
            <w:gridSpan w:val="53"/>
          </w:tcPr>
          <w:p w14:paraId="70B54B36" w14:textId="77777777" w:rsidR="00A9436F" w:rsidRDefault="00A9436F" w:rsidP="00D44916">
            <w:pPr>
              <w:jc w:val="both"/>
            </w:pPr>
            <w:r>
              <w:t>Chemie potravin a bioaktivních látek</w:t>
            </w:r>
          </w:p>
        </w:tc>
      </w:tr>
      <w:tr w:rsidR="00076348" w14:paraId="0479D5E6" w14:textId="77777777" w:rsidTr="00D44916">
        <w:tc>
          <w:tcPr>
            <w:tcW w:w="2619" w:type="dxa"/>
            <w:gridSpan w:val="6"/>
            <w:shd w:val="clear" w:color="auto" w:fill="F7CAAC"/>
          </w:tcPr>
          <w:p w14:paraId="5B89CF8E" w14:textId="77777777" w:rsidR="00A9436F" w:rsidRDefault="00A9436F" w:rsidP="00D44916">
            <w:pPr>
              <w:jc w:val="both"/>
              <w:rPr>
                <w:b/>
              </w:rPr>
            </w:pPr>
            <w:r>
              <w:rPr>
                <w:b/>
              </w:rPr>
              <w:t>Jméno a příjmení</w:t>
            </w:r>
          </w:p>
        </w:tc>
        <w:tc>
          <w:tcPr>
            <w:tcW w:w="4521" w:type="dxa"/>
            <w:gridSpan w:val="28"/>
          </w:tcPr>
          <w:p w14:paraId="50EC58EC" w14:textId="77777777" w:rsidR="00A9436F" w:rsidRPr="00B96B61" w:rsidRDefault="00A9436F" w:rsidP="00D44916">
            <w:pPr>
              <w:jc w:val="both"/>
              <w:rPr>
                <w:b/>
              </w:rPr>
            </w:pPr>
            <w:bookmarkStart w:id="65" w:name="Minařík"/>
            <w:bookmarkEnd w:id="65"/>
            <w:r w:rsidRPr="00B96B61">
              <w:rPr>
                <w:b/>
              </w:rPr>
              <w:t>Antonín Minařík</w:t>
            </w:r>
          </w:p>
        </w:tc>
        <w:tc>
          <w:tcPr>
            <w:tcW w:w="752" w:type="dxa"/>
            <w:gridSpan w:val="5"/>
            <w:shd w:val="clear" w:color="auto" w:fill="F7CAAC"/>
          </w:tcPr>
          <w:p w14:paraId="161C2383" w14:textId="77777777" w:rsidR="00A9436F" w:rsidRDefault="00A9436F" w:rsidP="00D44916">
            <w:pPr>
              <w:jc w:val="both"/>
              <w:rPr>
                <w:b/>
              </w:rPr>
            </w:pPr>
            <w:r>
              <w:rPr>
                <w:b/>
              </w:rPr>
              <w:t>Tituly</w:t>
            </w:r>
          </w:p>
        </w:tc>
        <w:tc>
          <w:tcPr>
            <w:tcW w:w="2173" w:type="dxa"/>
            <w:gridSpan w:val="20"/>
          </w:tcPr>
          <w:p w14:paraId="508B20E5" w14:textId="77777777" w:rsidR="00A9436F" w:rsidRDefault="00A9436F" w:rsidP="00D44916">
            <w:pPr>
              <w:jc w:val="both"/>
            </w:pPr>
            <w:r>
              <w:t>Ing., Ph.D.</w:t>
            </w:r>
          </w:p>
        </w:tc>
      </w:tr>
      <w:tr w:rsidR="00A9436F" w:rsidRPr="00D860C6" w14:paraId="2186DC4D" w14:textId="77777777" w:rsidTr="00D44916">
        <w:tc>
          <w:tcPr>
            <w:tcW w:w="2619" w:type="dxa"/>
            <w:gridSpan w:val="6"/>
            <w:shd w:val="clear" w:color="auto" w:fill="F7CAAC"/>
          </w:tcPr>
          <w:p w14:paraId="510F90D3" w14:textId="77777777" w:rsidR="00A9436F" w:rsidRDefault="00A9436F" w:rsidP="00D44916">
            <w:pPr>
              <w:jc w:val="both"/>
              <w:rPr>
                <w:b/>
              </w:rPr>
            </w:pPr>
            <w:r>
              <w:rPr>
                <w:b/>
              </w:rPr>
              <w:t>Rok narození</w:t>
            </w:r>
          </w:p>
        </w:tc>
        <w:tc>
          <w:tcPr>
            <w:tcW w:w="828" w:type="dxa"/>
            <w:gridSpan w:val="8"/>
          </w:tcPr>
          <w:p w14:paraId="5D33D84D" w14:textId="77777777" w:rsidR="00A9436F" w:rsidRDefault="00A9436F" w:rsidP="00D44916">
            <w:pPr>
              <w:jc w:val="both"/>
            </w:pPr>
            <w:r>
              <w:t>1980</w:t>
            </w:r>
          </w:p>
        </w:tc>
        <w:tc>
          <w:tcPr>
            <w:tcW w:w="1708" w:type="dxa"/>
            <w:gridSpan w:val="5"/>
            <w:shd w:val="clear" w:color="auto" w:fill="F7CAAC"/>
          </w:tcPr>
          <w:p w14:paraId="28FDE029" w14:textId="77777777" w:rsidR="00A9436F" w:rsidRDefault="00A9436F" w:rsidP="00D44916">
            <w:pPr>
              <w:jc w:val="both"/>
              <w:rPr>
                <w:b/>
              </w:rPr>
            </w:pPr>
            <w:r>
              <w:rPr>
                <w:b/>
              </w:rPr>
              <w:t>typ vztahu k VŠ</w:t>
            </w:r>
          </w:p>
        </w:tc>
        <w:tc>
          <w:tcPr>
            <w:tcW w:w="993" w:type="dxa"/>
            <w:gridSpan w:val="10"/>
          </w:tcPr>
          <w:p w14:paraId="2E8D44BC" w14:textId="77777777" w:rsidR="00A9436F" w:rsidRPr="00D860C6" w:rsidRDefault="00A9436F" w:rsidP="00D44916">
            <w:pPr>
              <w:jc w:val="both"/>
            </w:pPr>
            <w:r w:rsidRPr="00D860C6">
              <w:t>pp.</w:t>
            </w:r>
          </w:p>
        </w:tc>
        <w:tc>
          <w:tcPr>
            <w:tcW w:w="992" w:type="dxa"/>
            <w:gridSpan w:val="5"/>
            <w:shd w:val="clear" w:color="auto" w:fill="F7CAAC"/>
          </w:tcPr>
          <w:p w14:paraId="7C92B0D7" w14:textId="77777777" w:rsidR="00A9436F" w:rsidRPr="00D860C6" w:rsidRDefault="00A9436F" w:rsidP="00D44916">
            <w:pPr>
              <w:jc w:val="both"/>
              <w:rPr>
                <w:b/>
              </w:rPr>
            </w:pPr>
            <w:r w:rsidRPr="00D860C6">
              <w:rPr>
                <w:b/>
              </w:rPr>
              <w:t>rozsah</w:t>
            </w:r>
          </w:p>
        </w:tc>
        <w:tc>
          <w:tcPr>
            <w:tcW w:w="752" w:type="dxa"/>
            <w:gridSpan w:val="5"/>
          </w:tcPr>
          <w:p w14:paraId="2297326D" w14:textId="77777777" w:rsidR="00A9436F" w:rsidRPr="00D860C6" w:rsidRDefault="00A9436F" w:rsidP="00D44916">
            <w:pPr>
              <w:jc w:val="both"/>
            </w:pPr>
            <w:r w:rsidRPr="00D860C6">
              <w:t>40</w:t>
            </w:r>
          </w:p>
        </w:tc>
        <w:tc>
          <w:tcPr>
            <w:tcW w:w="717" w:type="dxa"/>
            <w:gridSpan w:val="10"/>
            <w:shd w:val="clear" w:color="auto" w:fill="F7CAAC"/>
          </w:tcPr>
          <w:p w14:paraId="1D763F10" w14:textId="77777777" w:rsidR="00A9436F" w:rsidRPr="00D860C6" w:rsidRDefault="00A9436F" w:rsidP="00D44916">
            <w:pPr>
              <w:jc w:val="both"/>
              <w:rPr>
                <w:b/>
              </w:rPr>
            </w:pPr>
            <w:r w:rsidRPr="00D860C6">
              <w:rPr>
                <w:b/>
              </w:rPr>
              <w:t>do kdy</w:t>
            </w:r>
          </w:p>
        </w:tc>
        <w:tc>
          <w:tcPr>
            <w:tcW w:w="1456" w:type="dxa"/>
            <w:gridSpan w:val="10"/>
          </w:tcPr>
          <w:p w14:paraId="5C5E1CE1" w14:textId="77777777" w:rsidR="00A9436F" w:rsidRPr="00D860C6" w:rsidRDefault="00A9436F" w:rsidP="00D44916">
            <w:pPr>
              <w:jc w:val="both"/>
            </w:pPr>
            <w:r w:rsidRPr="00D860C6">
              <w:t>N</w:t>
            </w:r>
          </w:p>
        </w:tc>
      </w:tr>
      <w:tr w:rsidR="00076348" w:rsidRPr="00C32277" w14:paraId="63995904" w14:textId="77777777" w:rsidTr="00D44916">
        <w:tc>
          <w:tcPr>
            <w:tcW w:w="5155" w:type="dxa"/>
            <w:gridSpan w:val="19"/>
            <w:shd w:val="clear" w:color="auto" w:fill="F7CAAC"/>
          </w:tcPr>
          <w:p w14:paraId="4DBE336A" w14:textId="77777777" w:rsidR="00A9436F" w:rsidRDefault="00A9436F" w:rsidP="00D44916">
            <w:pPr>
              <w:jc w:val="both"/>
              <w:rPr>
                <w:b/>
              </w:rPr>
            </w:pPr>
            <w:r>
              <w:rPr>
                <w:b/>
              </w:rPr>
              <w:t>Typ vztahu na součásti VŠ, která uskutečňuje st. program</w:t>
            </w:r>
          </w:p>
        </w:tc>
        <w:tc>
          <w:tcPr>
            <w:tcW w:w="993" w:type="dxa"/>
            <w:gridSpan w:val="10"/>
          </w:tcPr>
          <w:p w14:paraId="14C74140" w14:textId="77777777" w:rsidR="00A9436F" w:rsidRDefault="00A9436F" w:rsidP="00D44916">
            <w:pPr>
              <w:jc w:val="both"/>
            </w:pPr>
            <w:r>
              <w:t>---</w:t>
            </w:r>
          </w:p>
        </w:tc>
        <w:tc>
          <w:tcPr>
            <w:tcW w:w="992" w:type="dxa"/>
            <w:gridSpan w:val="5"/>
            <w:shd w:val="clear" w:color="auto" w:fill="F7CAAC"/>
          </w:tcPr>
          <w:p w14:paraId="3B1F02A0" w14:textId="77777777" w:rsidR="00A9436F" w:rsidRDefault="00A9436F" w:rsidP="00D44916">
            <w:pPr>
              <w:jc w:val="both"/>
              <w:rPr>
                <w:b/>
              </w:rPr>
            </w:pPr>
            <w:r>
              <w:rPr>
                <w:b/>
              </w:rPr>
              <w:t>rozsah</w:t>
            </w:r>
          </w:p>
        </w:tc>
        <w:tc>
          <w:tcPr>
            <w:tcW w:w="752" w:type="dxa"/>
            <w:gridSpan w:val="5"/>
          </w:tcPr>
          <w:p w14:paraId="2FB48DD1" w14:textId="77777777" w:rsidR="00A9436F" w:rsidRDefault="00A9436F" w:rsidP="00D44916">
            <w:pPr>
              <w:jc w:val="both"/>
            </w:pPr>
            <w:r>
              <w:t>---</w:t>
            </w:r>
          </w:p>
        </w:tc>
        <w:tc>
          <w:tcPr>
            <w:tcW w:w="717" w:type="dxa"/>
            <w:gridSpan w:val="10"/>
            <w:shd w:val="clear" w:color="auto" w:fill="F7CAAC"/>
          </w:tcPr>
          <w:p w14:paraId="3CB14EA9" w14:textId="77777777" w:rsidR="00A9436F" w:rsidRDefault="00A9436F" w:rsidP="00D44916">
            <w:pPr>
              <w:jc w:val="both"/>
              <w:rPr>
                <w:b/>
              </w:rPr>
            </w:pPr>
            <w:r>
              <w:rPr>
                <w:b/>
              </w:rPr>
              <w:t>do kdy</w:t>
            </w:r>
          </w:p>
        </w:tc>
        <w:tc>
          <w:tcPr>
            <w:tcW w:w="1456" w:type="dxa"/>
            <w:gridSpan w:val="10"/>
          </w:tcPr>
          <w:p w14:paraId="79238B06" w14:textId="77777777" w:rsidR="00A9436F" w:rsidRPr="00C32277" w:rsidRDefault="00A9436F" w:rsidP="00D44916">
            <w:pPr>
              <w:jc w:val="both"/>
              <w:rPr>
                <w:highlight w:val="green"/>
              </w:rPr>
            </w:pPr>
            <w:r w:rsidRPr="00AD1158">
              <w:t>---</w:t>
            </w:r>
          </w:p>
        </w:tc>
      </w:tr>
      <w:tr w:rsidR="00076348" w14:paraId="76885239" w14:textId="77777777" w:rsidTr="00D44916">
        <w:tc>
          <w:tcPr>
            <w:tcW w:w="6148" w:type="dxa"/>
            <w:gridSpan w:val="29"/>
            <w:shd w:val="clear" w:color="auto" w:fill="F7CAAC"/>
          </w:tcPr>
          <w:p w14:paraId="0CF8E7C4" w14:textId="77777777" w:rsidR="00A9436F" w:rsidRDefault="00A9436F" w:rsidP="00D44916">
            <w:pPr>
              <w:jc w:val="both"/>
            </w:pPr>
            <w:r>
              <w:rPr>
                <w:b/>
              </w:rPr>
              <w:t>Další současná působení jako akademický pracovník na jiných VŠ</w:t>
            </w:r>
          </w:p>
        </w:tc>
        <w:tc>
          <w:tcPr>
            <w:tcW w:w="1744" w:type="dxa"/>
            <w:gridSpan w:val="10"/>
            <w:shd w:val="clear" w:color="auto" w:fill="F7CAAC"/>
          </w:tcPr>
          <w:p w14:paraId="43E0009A" w14:textId="77777777" w:rsidR="00A9436F" w:rsidRDefault="00A9436F" w:rsidP="00D44916">
            <w:pPr>
              <w:jc w:val="both"/>
              <w:rPr>
                <w:b/>
              </w:rPr>
            </w:pPr>
            <w:r>
              <w:rPr>
                <w:b/>
              </w:rPr>
              <w:t>typ prac. vztahu</w:t>
            </w:r>
          </w:p>
        </w:tc>
        <w:tc>
          <w:tcPr>
            <w:tcW w:w="2173" w:type="dxa"/>
            <w:gridSpan w:val="20"/>
            <w:shd w:val="clear" w:color="auto" w:fill="F7CAAC"/>
          </w:tcPr>
          <w:p w14:paraId="0383E8D8" w14:textId="77777777" w:rsidR="00A9436F" w:rsidRDefault="00A9436F" w:rsidP="00D44916">
            <w:pPr>
              <w:jc w:val="both"/>
              <w:rPr>
                <w:b/>
              </w:rPr>
            </w:pPr>
            <w:r>
              <w:rPr>
                <w:b/>
              </w:rPr>
              <w:t>rozsah</w:t>
            </w:r>
          </w:p>
        </w:tc>
      </w:tr>
      <w:tr w:rsidR="004C5E7F" w14:paraId="6CA5DE26" w14:textId="77777777" w:rsidTr="00D44916">
        <w:tc>
          <w:tcPr>
            <w:tcW w:w="6148" w:type="dxa"/>
            <w:gridSpan w:val="29"/>
          </w:tcPr>
          <w:p w14:paraId="66C757E8" w14:textId="77777777" w:rsidR="00A9436F" w:rsidRDefault="00A9436F" w:rsidP="00D44916">
            <w:pPr>
              <w:jc w:val="both"/>
            </w:pPr>
            <w:r>
              <w:t>---</w:t>
            </w:r>
          </w:p>
        </w:tc>
        <w:tc>
          <w:tcPr>
            <w:tcW w:w="1744" w:type="dxa"/>
            <w:gridSpan w:val="10"/>
          </w:tcPr>
          <w:p w14:paraId="08843B39" w14:textId="77777777" w:rsidR="00A9436F" w:rsidRDefault="00A9436F" w:rsidP="00D44916">
            <w:pPr>
              <w:jc w:val="both"/>
            </w:pPr>
            <w:r>
              <w:t>---</w:t>
            </w:r>
          </w:p>
        </w:tc>
        <w:tc>
          <w:tcPr>
            <w:tcW w:w="2173" w:type="dxa"/>
            <w:gridSpan w:val="20"/>
          </w:tcPr>
          <w:p w14:paraId="53E0A850" w14:textId="77777777" w:rsidR="00A9436F" w:rsidRDefault="00A9436F" w:rsidP="00D44916">
            <w:pPr>
              <w:jc w:val="both"/>
            </w:pPr>
            <w:r>
              <w:t>---</w:t>
            </w:r>
          </w:p>
        </w:tc>
      </w:tr>
      <w:tr w:rsidR="004C5E7F" w14:paraId="4685D099" w14:textId="77777777" w:rsidTr="00D44916">
        <w:tc>
          <w:tcPr>
            <w:tcW w:w="6148" w:type="dxa"/>
            <w:gridSpan w:val="29"/>
          </w:tcPr>
          <w:p w14:paraId="324856E2" w14:textId="77777777" w:rsidR="00A9436F" w:rsidRDefault="00A9436F" w:rsidP="00D44916">
            <w:pPr>
              <w:jc w:val="both"/>
            </w:pPr>
          </w:p>
        </w:tc>
        <w:tc>
          <w:tcPr>
            <w:tcW w:w="1744" w:type="dxa"/>
            <w:gridSpan w:val="10"/>
          </w:tcPr>
          <w:p w14:paraId="1C39F857" w14:textId="77777777" w:rsidR="00A9436F" w:rsidRDefault="00A9436F" w:rsidP="00D44916">
            <w:pPr>
              <w:jc w:val="both"/>
            </w:pPr>
          </w:p>
        </w:tc>
        <w:tc>
          <w:tcPr>
            <w:tcW w:w="2173" w:type="dxa"/>
            <w:gridSpan w:val="20"/>
          </w:tcPr>
          <w:p w14:paraId="76F8EC15" w14:textId="77777777" w:rsidR="00A9436F" w:rsidRDefault="00A9436F" w:rsidP="00D44916">
            <w:pPr>
              <w:jc w:val="both"/>
            </w:pPr>
          </w:p>
        </w:tc>
      </w:tr>
      <w:tr w:rsidR="004C5E7F" w14:paraId="3D6931ED" w14:textId="77777777" w:rsidTr="00D44916">
        <w:tc>
          <w:tcPr>
            <w:tcW w:w="6148" w:type="dxa"/>
            <w:gridSpan w:val="29"/>
          </w:tcPr>
          <w:p w14:paraId="16A057E0" w14:textId="77777777" w:rsidR="00A9436F" w:rsidRDefault="00A9436F" w:rsidP="00D44916">
            <w:pPr>
              <w:jc w:val="both"/>
            </w:pPr>
          </w:p>
        </w:tc>
        <w:tc>
          <w:tcPr>
            <w:tcW w:w="1744" w:type="dxa"/>
            <w:gridSpan w:val="10"/>
          </w:tcPr>
          <w:p w14:paraId="2057DB22" w14:textId="77777777" w:rsidR="00A9436F" w:rsidRDefault="00A9436F" w:rsidP="00D44916">
            <w:pPr>
              <w:jc w:val="both"/>
            </w:pPr>
          </w:p>
        </w:tc>
        <w:tc>
          <w:tcPr>
            <w:tcW w:w="2173" w:type="dxa"/>
            <w:gridSpan w:val="20"/>
          </w:tcPr>
          <w:p w14:paraId="657E6803" w14:textId="77777777" w:rsidR="00A9436F" w:rsidRDefault="00A9436F" w:rsidP="00D44916">
            <w:pPr>
              <w:jc w:val="both"/>
            </w:pPr>
          </w:p>
        </w:tc>
      </w:tr>
      <w:tr w:rsidR="004C5E7F" w14:paraId="746FBACD" w14:textId="77777777" w:rsidTr="00D44916">
        <w:tc>
          <w:tcPr>
            <w:tcW w:w="6148" w:type="dxa"/>
            <w:gridSpan w:val="29"/>
          </w:tcPr>
          <w:p w14:paraId="07AD2E16" w14:textId="77777777" w:rsidR="00A9436F" w:rsidRDefault="00A9436F" w:rsidP="00D44916">
            <w:pPr>
              <w:jc w:val="both"/>
            </w:pPr>
          </w:p>
        </w:tc>
        <w:tc>
          <w:tcPr>
            <w:tcW w:w="1744" w:type="dxa"/>
            <w:gridSpan w:val="10"/>
          </w:tcPr>
          <w:p w14:paraId="19CDC56E" w14:textId="77777777" w:rsidR="00A9436F" w:rsidRDefault="00A9436F" w:rsidP="00D44916">
            <w:pPr>
              <w:jc w:val="both"/>
            </w:pPr>
          </w:p>
        </w:tc>
        <w:tc>
          <w:tcPr>
            <w:tcW w:w="2173" w:type="dxa"/>
            <w:gridSpan w:val="20"/>
          </w:tcPr>
          <w:p w14:paraId="061BD2B9" w14:textId="77777777" w:rsidR="00A9436F" w:rsidRDefault="00A9436F" w:rsidP="00D44916">
            <w:pPr>
              <w:jc w:val="both"/>
            </w:pPr>
          </w:p>
        </w:tc>
      </w:tr>
      <w:tr w:rsidR="00A9436F" w14:paraId="241BEF57" w14:textId="77777777" w:rsidTr="0002344F">
        <w:tc>
          <w:tcPr>
            <w:tcW w:w="10065" w:type="dxa"/>
            <w:gridSpan w:val="59"/>
            <w:shd w:val="clear" w:color="auto" w:fill="F7CAAC"/>
          </w:tcPr>
          <w:p w14:paraId="7D5E4221"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12406BA1" w14:textId="77777777" w:rsidTr="00D44916">
        <w:trPr>
          <w:trHeight w:val="324"/>
        </w:trPr>
        <w:tc>
          <w:tcPr>
            <w:tcW w:w="10065" w:type="dxa"/>
            <w:gridSpan w:val="59"/>
            <w:tcBorders>
              <w:top w:val="nil"/>
            </w:tcBorders>
          </w:tcPr>
          <w:p w14:paraId="5EB9A01D" w14:textId="39A2563E" w:rsidR="00A9436F" w:rsidRPr="00045F47" w:rsidRDefault="00E814DA" w:rsidP="00D44916">
            <w:pPr>
              <w:pStyle w:val="Zkladntext"/>
              <w:spacing w:before="60" w:after="60"/>
              <w:ind w:right="108"/>
              <w:rPr>
                <w:sz w:val="21"/>
                <w:szCs w:val="21"/>
              </w:rPr>
            </w:pPr>
            <w:r w:rsidRPr="00CA4247">
              <w:rPr>
                <w:sz w:val="21"/>
                <w:szCs w:val="21"/>
              </w:rPr>
              <w:t>Biomateriály I (20% p)</w:t>
            </w:r>
          </w:p>
        </w:tc>
      </w:tr>
      <w:tr w:rsidR="00A9436F" w14:paraId="27777F67" w14:textId="77777777" w:rsidTr="0002344F">
        <w:tc>
          <w:tcPr>
            <w:tcW w:w="10065" w:type="dxa"/>
            <w:gridSpan w:val="59"/>
            <w:shd w:val="clear" w:color="auto" w:fill="F7CAAC"/>
          </w:tcPr>
          <w:p w14:paraId="4C6DB2F7" w14:textId="77777777" w:rsidR="00A9436F" w:rsidRDefault="00A9436F" w:rsidP="00D44916">
            <w:pPr>
              <w:jc w:val="both"/>
            </w:pPr>
            <w:r>
              <w:rPr>
                <w:b/>
              </w:rPr>
              <w:t xml:space="preserve">Údaje o vzdělání na VŠ </w:t>
            </w:r>
          </w:p>
        </w:tc>
      </w:tr>
      <w:tr w:rsidR="00A9436F" w14:paraId="1DB7B26D" w14:textId="77777777" w:rsidTr="0002344F">
        <w:trPr>
          <w:trHeight w:val="306"/>
        </w:trPr>
        <w:tc>
          <w:tcPr>
            <w:tcW w:w="10065" w:type="dxa"/>
            <w:gridSpan w:val="59"/>
          </w:tcPr>
          <w:p w14:paraId="2E5F6BCF" w14:textId="77777777" w:rsidR="00A9436F" w:rsidRPr="00045F47" w:rsidRDefault="00A9436F" w:rsidP="00D44916">
            <w:pPr>
              <w:spacing w:before="60" w:after="60"/>
              <w:jc w:val="both"/>
              <w:rPr>
                <w:b/>
                <w:sz w:val="21"/>
                <w:szCs w:val="21"/>
              </w:rPr>
            </w:pPr>
            <w:r w:rsidRPr="00045F47">
              <w:rPr>
                <w:sz w:val="21"/>
                <w:szCs w:val="21"/>
              </w:rPr>
              <w:t xml:space="preserve">2008: UTB Zlín, FT, </w:t>
            </w:r>
            <w:r w:rsidRPr="00045F47">
              <w:rPr>
                <w:rFonts w:eastAsia="Calibri"/>
                <w:sz w:val="21"/>
                <w:szCs w:val="21"/>
              </w:rPr>
              <w:t xml:space="preserve">SP </w:t>
            </w:r>
            <w:r w:rsidRPr="00045F47">
              <w:rPr>
                <w:rFonts w:eastAsia="Calibri"/>
                <w:sz w:val="21"/>
                <w:szCs w:val="21"/>
                <w:lang w:eastAsia="en-US"/>
              </w:rPr>
              <w:t>Chemie a technologie materiálů</w:t>
            </w:r>
            <w:r w:rsidRPr="00045F47">
              <w:rPr>
                <w:rFonts w:eastAsia="Calibri"/>
                <w:sz w:val="21"/>
                <w:szCs w:val="21"/>
              </w:rPr>
              <w:t xml:space="preserve">, </w:t>
            </w:r>
            <w:r w:rsidRPr="00045F47">
              <w:rPr>
                <w:sz w:val="21"/>
                <w:szCs w:val="21"/>
              </w:rPr>
              <w:t>obor Chemie materiálů, Ph.D.</w:t>
            </w:r>
          </w:p>
        </w:tc>
      </w:tr>
      <w:tr w:rsidR="00A9436F" w14:paraId="093A07AD" w14:textId="77777777" w:rsidTr="0002344F">
        <w:tc>
          <w:tcPr>
            <w:tcW w:w="10065" w:type="dxa"/>
            <w:gridSpan w:val="59"/>
            <w:shd w:val="clear" w:color="auto" w:fill="F7CAAC"/>
          </w:tcPr>
          <w:p w14:paraId="2B44CB5A" w14:textId="77777777" w:rsidR="00A9436F" w:rsidRDefault="00A9436F" w:rsidP="00D44916">
            <w:pPr>
              <w:jc w:val="both"/>
              <w:rPr>
                <w:b/>
              </w:rPr>
            </w:pPr>
            <w:r>
              <w:rPr>
                <w:b/>
              </w:rPr>
              <w:t>Údaje o odborném působení od absolvování VŠ</w:t>
            </w:r>
          </w:p>
        </w:tc>
      </w:tr>
      <w:tr w:rsidR="00A9436F" w:rsidRPr="00B31DBF" w14:paraId="2EE7B9C4" w14:textId="77777777" w:rsidTr="0002344F">
        <w:trPr>
          <w:trHeight w:val="597"/>
        </w:trPr>
        <w:tc>
          <w:tcPr>
            <w:tcW w:w="10065" w:type="dxa"/>
            <w:gridSpan w:val="59"/>
          </w:tcPr>
          <w:p w14:paraId="1245325F" w14:textId="77777777" w:rsidR="00A9436F" w:rsidRPr="00045F47" w:rsidRDefault="00A9436F" w:rsidP="00D44916">
            <w:pPr>
              <w:spacing w:before="60"/>
              <w:jc w:val="both"/>
              <w:rPr>
                <w:rFonts w:eastAsia="Arial Unicode MS"/>
                <w:sz w:val="21"/>
                <w:szCs w:val="21"/>
                <w:highlight w:val="yellow"/>
              </w:rPr>
            </w:pPr>
            <w:r w:rsidRPr="00045F47">
              <w:rPr>
                <w:sz w:val="21"/>
                <w:szCs w:val="21"/>
              </w:rPr>
              <w:t>2005 – 2007: Universita v Bayreuthu, Německo, odborné stáže (prof. M. Sprinzl</w:t>
            </w:r>
            <w:r w:rsidRPr="00045F47">
              <w:rPr>
                <w:rFonts w:eastAsia="Arial Unicode MS"/>
                <w:sz w:val="21"/>
                <w:szCs w:val="21"/>
              </w:rPr>
              <w:t>)</w:t>
            </w:r>
          </w:p>
          <w:p w14:paraId="03AA14AC" w14:textId="77777777" w:rsidR="00A9436F" w:rsidRPr="00B31DBF" w:rsidRDefault="00A9436F" w:rsidP="00D44916">
            <w:pPr>
              <w:spacing w:after="60"/>
              <w:jc w:val="both"/>
              <w:rPr>
                <w:rFonts w:eastAsia="Arial Unicode MS"/>
                <w:sz w:val="22"/>
                <w:szCs w:val="22"/>
              </w:rPr>
            </w:pPr>
            <w:r w:rsidRPr="00045F47">
              <w:rPr>
                <w:rFonts w:eastAsia="Arial Unicode MS"/>
                <w:sz w:val="21"/>
                <w:szCs w:val="21"/>
              </w:rPr>
              <w:t>2007 – dosud: UTB Zlín, asistent, od r. 2009 odborný asistent</w:t>
            </w:r>
          </w:p>
        </w:tc>
      </w:tr>
      <w:tr w:rsidR="00A9436F" w14:paraId="2A2A2726" w14:textId="77777777" w:rsidTr="0002344F">
        <w:trPr>
          <w:trHeight w:val="250"/>
        </w:trPr>
        <w:tc>
          <w:tcPr>
            <w:tcW w:w="10065" w:type="dxa"/>
            <w:gridSpan w:val="59"/>
            <w:shd w:val="clear" w:color="auto" w:fill="F7CAAC"/>
          </w:tcPr>
          <w:p w14:paraId="0ACE5F49" w14:textId="77777777" w:rsidR="00A9436F" w:rsidRDefault="00A9436F" w:rsidP="00D44916">
            <w:pPr>
              <w:jc w:val="both"/>
            </w:pPr>
            <w:r>
              <w:rPr>
                <w:b/>
              </w:rPr>
              <w:t>Zkušenosti s vedením kvalifikačních a rigorózních prací</w:t>
            </w:r>
          </w:p>
        </w:tc>
      </w:tr>
      <w:tr w:rsidR="00A9436F" w14:paraId="7F8541DE" w14:textId="77777777" w:rsidTr="0002344F">
        <w:trPr>
          <w:trHeight w:val="184"/>
        </w:trPr>
        <w:tc>
          <w:tcPr>
            <w:tcW w:w="10065" w:type="dxa"/>
            <w:gridSpan w:val="59"/>
          </w:tcPr>
          <w:p w14:paraId="2E2C960D" w14:textId="77777777" w:rsidR="00A9436F" w:rsidRPr="00045F47" w:rsidRDefault="00A9436F" w:rsidP="00D44916">
            <w:pPr>
              <w:spacing w:before="60" w:after="60"/>
              <w:jc w:val="both"/>
              <w:rPr>
                <w:sz w:val="21"/>
                <w:szCs w:val="21"/>
              </w:rPr>
            </w:pPr>
            <w:r w:rsidRPr="00045F47">
              <w:rPr>
                <w:sz w:val="21"/>
                <w:szCs w:val="21"/>
              </w:rPr>
              <w:t xml:space="preserve">Počet obhájených prací, které vyučující vedl v období 2013 </w:t>
            </w:r>
            <w:r w:rsidRPr="00045F47">
              <w:rPr>
                <w:rFonts w:eastAsia="Calibri"/>
                <w:sz w:val="21"/>
                <w:szCs w:val="21"/>
              </w:rPr>
              <w:t xml:space="preserve">– </w:t>
            </w:r>
            <w:r w:rsidRPr="00045F47">
              <w:rPr>
                <w:sz w:val="21"/>
                <w:szCs w:val="21"/>
              </w:rPr>
              <w:t>2017: 7 BP, 8 DP, 1 DisP.</w:t>
            </w:r>
          </w:p>
        </w:tc>
      </w:tr>
      <w:tr w:rsidR="00076348" w14:paraId="44A60B93" w14:textId="77777777" w:rsidTr="00D44916">
        <w:trPr>
          <w:cantSplit/>
        </w:trPr>
        <w:tc>
          <w:tcPr>
            <w:tcW w:w="3447" w:type="dxa"/>
            <w:gridSpan w:val="14"/>
            <w:tcBorders>
              <w:top w:val="single" w:sz="12" w:space="0" w:color="auto"/>
            </w:tcBorders>
            <w:shd w:val="clear" w:color="auto" w:fill="F7CAAC"/>
          </w:tcPr>
          <w:p w14:paraId="363CD6FD" w14:textId="77777777" w:rsidR="00A9436F" w:rsidRDefault="00A9436F" w:rsidP="00D44916">
            <w:pPr>
              <w:jc w:val="both"/>
            </w:pPr>
            <w:r>
              <w:rPr>
                <w:b/>
              </w:rPr>
              <w:t xml:space="preserve">Obor habilitačního řízení </w:t>
            </w:r>
          </w:p>
        </w:tc>
        <w:tc>
          <w:tcPr>
            <w:tcW w:w="2233" w:type="dxa"/>
            <w:gridSpan w:val="11"/>
            <w:tcBorders>
              <w:top w:val="single" w:sz="12" w:space="0" w:color="auto"/>
            </w:tcBorders>
            <w:shd w:val="clear" w:color="auto" w:fill="F7CAAC"/>
          </w:tcPr>
          <w:p w14:paraId="57106CC5" w14:textId="77777777" w:rsidR="00A9436F" w:rsidRDefault="00A9436F" w:rsidP="00D44916">
            <w:pPr>
              <w:jc w:val="both"/>
            </w:pPr>
            <w:r>
              <w:rPr>
                <w:b/>
              </w:rPr>
              <w:t>Rok udělení hodnosti</w:t>
            </w:r>
          </w:p>
        </w:tc>
        <w:tc>
          <w:tcPr>
            <w:tcW w:w="2259" w:type="dxa"/>
            <w:gridSpan w:val="17"/>
            <w:tcBorders>
              <w:top w:val="single" w:sz="12" w:space="0" w:color="auto"/>
              <w:right w:val="single" w:sz="12" w:space="0" w:color="auto"/>
            </w:tcBorders>
            <w:shd w:val="clear" w:color="auto" w:fill="F7CAAC"/>
          </w:tcPr>
          <w:p w14:paraId="2C2998A2" w14:textId="77777777" w:rsidR="00A9436F" w:rsidRDefault="00A9436F" w:rsidP="00D44916">
            <w:pPr>
              <w:jc w:val="both"/>
            </w:pPr>
            <w:r>
              <w:rPr>
                <w:b/>
              </w:rPr>
              <w:t>Řízení konáno na VŠ</w:t>
            </w:r>
          </w:p>
        </w:tc>
        <w:tc>
          <w:tcPr>
            <w:tcW w:w="2126" w:type="dxa"/>
            <w:gridSpan w:val="17"/>
            <w:tcBorders>
              <w:top w:val="single" w:sz="12" w:space="0" w:color="auto"/>
              <w:left w:val="single" w:sz="12" w:space="0" w:color="auto"/>
            </w:tcBorders>
            <w:shd w:val="clear" w:color="auto" w:fill="F7CAAC"/>
          </w:tcPr>
          <w:p w14:paraId="52D15B3D" w14:textId="77777777" w:rsidR="00A9436F" w:rsidRDefault="00A9436F" w:rsidP="00D44916">
            <w:pPr>
              <w:jc w:val="both"/>
              <w:rPr>
                <w:b/>
              </w:rPr>
            </w:pPr>
            <w:r>
              <w:rPr>
                <w:b/>
              </w:rPr>
              <w:t>Ohlasy publikací</w:t>
            </w:r>
          </w:p>
        </w:tc>
      </w:tr>
      <w:tr w:rsidR="00A9436F" w14:paraId="276868DE" w14:textId="77777777" w:rsidTr="00D44916">
        <w:trPr>
          <w:cantSplit/>
        </w:trPr>
        <w:tc>
          <w:tcPr>
            <w:tcW w:w="3447" w:type="dxa"/>
            <w:gridSpan w:val="14"/>
          </w:tcPr>
          <w:p w14:paraId="3116ED21" w14:textId="77777777" w:rsidR="00A9436F" w:rsidRPr="00F55552" w:rsidRDefault="00A9436F" w:rsidP="00D44916">
            <w:pPr>
              <w:jc w:val="both"/>
            </w:pPr>
            <w:r>
              <w:rPr>
                <w:rFonts w:eastAsia="Calibri"/>
                <w:lang w:eastAsia="en-US"/>
              </w:rPr>
              <w:t>---</w:t>
            </w:r>
          </w:p>
        </w:tc>
        <w:tc>
          <w:tcPr>
            <w:tcW w:w="2233" w:type="dxa"/>
            <w:gridSpan w:val="11"/>
          </w:tcPr>
          <w:p w14:paraId="5793E5F3" w14:textId="77777777" w:rsidR="00A9436F" w:rsidRPr="00F55552" w:rsidRDefault="00A9436F" w:rsidP="00D44916">
            <w:pPr>
              <w:jc w:val="both"/>
            </w:pPr>
            <w:r>
              <w:t>---</w:t>
            </w:r>
          </w:p>
        </w:tc>
        <w:tc>
          <w:tcPr>
            <w:tcW w:w="2259" w:type="dxa"/>
            <w:gridSpan w:val="17"/>
            <w:tcBorders>
              <w:right w:val="single" w:sz="12" w:space="0" w:color="auto"/>
            </w:tcBorders>
          </w:tcPr>
          <w:p w14:paraId="5FE988BF" w14:textId="77777777" w:rsidR="00A9436F" w:rsidRPr="00F55552" w:rsidRDefault="00A9436F" w:rsidP="00D44916">
            <w:pPr>
              <w:jc w:val="both"/>
            </w:pPr>
            <w:r>
              <w:t>---</w:t>
            </w:r>
          </w:p>
        </w:tc>
        <w:tc>
          <w:tcPr>
            <w:tcW w:w="670" w:type="dxa"/>
            <w:gridSpan w:val="7"/>
            <w:tcBorders>
              <w:left w:val="single" w:sz="12" w:space="0" w:color="auto"/>
            </w:tcBorders>
            <w:shd w:val="clear" w:color="auto" w:fill="F7CAAC"/>
          </w:tcPr>
          <w:p w14:paraId="1D2FEFB0" w14:textId="77777777" w:rsidR="00A9436F" w:rsidRDefault="00A9436F" w:rsidP="00D44916">
            <w:pPr>
              <w:jc w:val="both"/>
            </w:pPr>
            <w:r>
              <w:rPr>
                <w:b/>
              </w:rPr>
              <w:t>WOS</w:t>
            </w:r>
          </w:p>
        </w:tc>
        <w:tc>
          <w:tcPr>
            <w:tcW w:w="699" w:type="dxa"/>
            <w:gridSpan w:val="6"/>
            <w:shd w:val="clear" w:color="auto" w:fill="F7CAAC"/>
          </w:tcPr>
          <w:p w14:paraId="530B06C8" w14:textId="77777777" w:rsidR="00A9436F" w:rsidRDefault="00A9436F" w:rsidP="00D44916">
            <w:pPr>
              <w:jc w:val="both"/>
              <w:rPr>
                <w:sz w:val="18"/>
              </w:rPr>
            </w:pPr>
            <w:r>
              <w:rPr>
                <w:b/>
                <w:sz w:val="18"/>
              </w:rPr>
              <w:t>Scopus</w:t>
            </w:r>
          </w:p>
        </w:tc>
        <w:tc>
          <w:tcPr>
            <w:tcW w:w="757" w:type="dxa"/>
            <w:gridSpan w:val="4"/>
            <w:shd w:val="clear" w:color="auto" w:fill="F7CAAC"/>
          </w:tcPr>
          <w:p w14:paraId="69100A4F" w14:textId="77777777" w:rsidR="00A9436F" w:rsidRDefault="00A9436F" w:rsidP="00D44916">
            <w:pPr>
              <w:jc w:val="both"/>
            </w:pPr>
            <w:r>
              <w:rPr>
                <w:b/>
                <w:sz w:val="18"/>
              </w:rPr>
              <w:t>ostatní</w:t>
            </w:r>
          </w:p>
        </w:tc>
      </w:tr>
      <w:tr w:rsidR="00A9436F" w:rsidRPr="00EF2211" w14:paraId="7E6A7C46" w14:textId="77777777" w:rsidTr="00D44916">
        <w:trPr>
          <w:cantSplit/>
          <w:trHeight w:val="70"/>
        </w:trPr>
        <w:tc>
          <w:tcPr>
            <w:tcW w:w="3447" w:type="dxa"/>
            <w:gridSpan w:val="14"/>
            <w:shd w:val="clear" w:color="auto" w:fill="F7CAAC"/>
          </w:tcPr>
          <w:p w14:paraId="6B8BE343" w14:textId="77777777" w:rsidR="00A9436F" w:rsidRDefault="00A9436F" w:rsidP="00D44916">
            <w:pPr>
              <w:jc w:val="both"/>
            </w:pPr>
            <w:r>
              <w:rPr>
                <w:b/>
              </w:rPr>
              <w:t>Obor jmenovacího řízení</w:t>
            </w:r>
          </w:p>
        </w:tc>
        <w:tc>
          <w:tcPr>
            <w:tcW w:w="2233" w:type="dxa"/>
            <w:gridSpan w:val="11"/>
            <w:shd w:val="clear" w:color="auto" w:fill="F7CAAC"/>
          </w:tcPr>
          <w:p w14:paraId="709A80A4" w14:textId="77777777" w:rsidR="00A9436F" w:rsidRDefault="00A9436F" w:rsidP="00D44916">
            <w:pPr>
              <w:jc w:val="both"/>
            </w:pPr>
            <w:r>
              <w:rPr>
                <w:b/>
              </w:rPr>
              <w:t>Rok udělení hodnosti</w:t>
            </w:r>
          </w:p>
        </w:tc>
        <w:tc>
          <w:tcPr>
            <w:tcW w:w="2259" w:type="dxa"/>
            <w:gridSpan w:val="17"/>
            <w:tcBorders>
              <w:right w:val="single" w:sz="12" w:space="0" w:color="auto"/>
            </w:tcBorders>
            <w:shd w:val="clear" w:color="auto" w:fill="F7CAAC"/>
          </w:tcPr>
          <w:p w14:paraId="724604CB" w14:textId="77777777" w:rsidR="00A9436F" w:rsidRDefault="00A9436F" w:rsidP="00D44916">
            <w:pPr>
              <w:jc w:val="both"/>
            </w:pPr>
            <w:r>
              <w:rPr>
                <w:b/>
              </w:rPr>
              <w:t>Řízení konáno na VŠ</w:t>
            </w:r>
          </w:p>
        </w:tc>
        <w:tc>
          <w:tcPr>
            <w:tcW w:w="670" w:type="dxa"/>
            <w:gridSpan w:val="7"/>
            <w:vMerge w:val="restart"/>
            <w:tcBorders>
              <w:left w:val="single" w:sz="12" w:space="0" w:color="auto"/>
            </w:tcBorders>
          </w:tcPr>
          <w:p w14:paraId="0332CB46" w14:textId="77777777" w:rsidR="00A9436F" w:rsidRPr="00EF2211" w:rsidRDefault="00A9436F" w:rsidP="00D44916">
            <w:pPr>
              <w:jc w:val="both"/>
              <w:rPr>
                <w:b/>
              </w:rPr>
            </w:pPr>
            <w:r w:rsidRPr="00EF2211">
              <w:rPr>
                <w:b/>
              </w:rPr>
              <w:t>41</w:t>
            </w:r>
          </w:p>
        </w:tc>
        <w:tc>
          <w:tcPr>
            <w:tcW w:w="699" w:type="dxa"/>
            <w:gridSpan w:val="6"/>
            <w:vMerge w:val="restart"/>
          </w:tcPr>
          <w:p w14:paraId="4EACE2B8" w14:textId="77777777" w:rsidR="00A9436F" w:rsidRPr="00EF2211" w:rsidRDefault="00A9436F" w:rsidP="00D44916">
            <w:pPr>
              <w:jc w:val="both"/>
              <w:rPr>
                <w:b/>
              </w:rPr>
            </w:pPr>
            <w:r w:rsidRPr="00EF2211">
              <w:rPr>
                <w:b/>
              </w:rPr>
              <w:t>47</w:t>
            </w:r>
          </w:p>
        </w:tc>
        <w:tc>
          <w:tcPr>
            <w:tcW w:w="757" w:type="dxa"/>
            <w:gridSpan w:val="4"/>
            <w:vMerge w:val="restart"/>
          </w:tcPr>
          <w:p w14:paraId="59827FB7" w14:textId="77777777" w:rsidR="00A9436F" w:rsidRPr="00EF2211" w:rsidRDefault="00A9436F" w:rsidP="00D44916">
            <w:pPr>
              <w:jc w:val="both"/>
              <w:rPr>
                <w:b/>
                <w:sz w:val="18"/>
                <w:szCs w:val="18"/>
              </w:rPr>
            </w:pPr>
            <w:r w:rsidRPr="00EF2211">
              <w:rPr>
                <w:b/>
                <w:sz w:val="18"/>
                <w:szCs w:val="18"/>
              </w:rPr>
              <w:t>neevid.</w:t>
            </w:r>
          </w:p>
        </w:tc>
      </w:tr>
      <w:tr w:rsidR="00076348" w14:paraId="510F4796" w14:textId="77777777" w:rsidTr="00D44916">
        <w:trPr>
          <w:trHeight w:val="205"/>
        </w:trPr>
        <w:tc>
          <w:tcPr>
            <w:tcW w:w="3447" w:type="dxa"/>
            <w:gridSpan w:val="14"/>
          </w:tcPr>
          <w:p w14:paraId="562E7FBE" w14:textId="77777777" w:rsidR="00A9436F" w:rsidRPr="00F55552" w:rsidRDefault="00A9436F" w:rsidP="00D44916">
            <w:pPr>
              <w:jc w:val="both"/>
            </w:pPr>
            <w:r>
              <w:t>---</w:t>
            </w:r>
          </w:p>
        </w:tc>
        <w:tc>
          <w:tcPr>
            <w:tcW w:w="2233" w:type="dxa"/>
            <w:gridSpan w:val="11"/>
          </w:tcPr>
          <w:p w14:paraId="50E76EAB" w14:textId="77777777" w:rsidR="00A9436F" w:rsidRDefault="00A9436F" w:rsidP="00D44916">
            <w:pPr>
              <w:jc w:val="both"/>
            </w:pPr>
            <w:r>
              <w:t>---</w:t>
            </w:r>
          </w:p>
        </w:tc>
        <w:tc>
          <w:tcPr>
            <w:tcW w:w="2259" w:type="dxa"/>
            <w:gridSpan w:val="17"/>
            <w:tcBorders>
              <w:right w:val="single" w:sz="12" w:space="0" w:color="auto"/>
            </w:tcBorders>
          </w:tcPr>
          <w:p w14:paraId="598D7D5F" w14:textId="77777777" w:rsidR="00A9436F" w:rsidRDefault="00A9436F" w:rsidP="00D44916">
            <w:pPr>
              <w:jc w:val="both"/>
            </w:pPr>
            <w:r>
              <w:t>---</w:t>
            </w:r>
          </w:p>
        </w:tc>
        <w:tc>
          <w:tcPr>
            <w:tcW w:w="670" w:type="dxa"/>
            <w:gridSpan w:val="7"/>
            <w:vMerge/>
            <w:tcBorders>
              <w:left w:val="single" w:sz="12" w:space="0" w:color="auto"/>
            </w:tcBorders>
            <w:vAlign w:val="center"/>
          </w:tcPr>
          <w:p w14:paraId="240F8AE4" w14:textId="77777777" w:rsidR="00A9436F" w:rsidRDefault="00A9436F" w:rsidP="00D44916">
            <w:pPr>
              <w:rPr>
                <w:b/>
              </w:rPr>
            </w:pPr>
          </w:p>
        </w:tc>
        <w:tc>
          <w:tcPr>
            <w:tcW w:w="699" w:type="dxa"/>
            <w:gridSpan w:val="6"/>
            <w:vMerge/>
            <w:vAlign w:val="center"/>
          </w:tcPr>
          <w:p w14:paraId="03501D74" w14:textId="77777777" w:rsidR="00A9436F" w:rsidRDefault="00A9436F" w:rsidP="00D44916">
            <w:pPr>
              <w:rPr>
                <w:b/>
              </w:rPr>
            </w:pPr>
          </w:p>
        </w:tc>
        <w:tc>
          <w:tcPr>
            <w:tcW w:w="757" w:type="dxa"/>
            <w:gridSpan w:val="4"/>
            <w:vMerge/>
            <w:vAlign w:val="center"/>
          </w:tcPr>
          <w:p w14:paraId="3386AFB3" w14:textId="77777777" w:rsidR="00A9436F" w:rsidRDefault="00A9436F" w:rsidP="00D44916">
            <w:pPr>
              <w:rPr>
                <w:b/>
              </w:rPr>
            </w:pPr>
          </w:p>
        </w:tc>
      </w:tr>
      <w:tr w:rsidR="00A9436F" w14:paraId="1B5DAB37" w14:textId="77777777" w:rsidTr="0002344F">
        <w:tc>
          <w:tcPr>
            <w:tcW w:w="10065" w:type="dxa"/>
            <w:gridSpan w:val="59"/>
            <w:shd w:val="clear" w:color="auto" w:fill="F7CAAC"/>
          </w:tcPr>
          <w:p w14:paraId="523A2300"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rsidRPr="00F10DAC" w14:paraId="312C63D1" w14:textId="77777777" w:rsidTr="0002344F">
        <w:trPr>
          <w:trHeight w:val="283"/>
        </w:trPr>
        <w:tc>
          <w:tcPr>
            <w:tcW w:w="10065" w:type="dxa"/>
            <w:gridSpan w:val="59"/>
          </w:tcPr>
          <w:p w14:paraId="737E2C40" w14:textId="77777777" w:rsidR="00A9436F" w:rsidRPr="00045F47" w:rsidRDefault="00A9436F" w:rsidP="00870D22">
            <w:pPr>
              <w:pStyle w:val="EndNoteBibliography"/>
              <w:spacing w:before="100" w:after="120"/>
              <w:rPr>
                <w:sz w:val="21"/>
                <w:szCs w:val="21"/>
                <w:lang w:val="en-GB"/>
              </w:rPr>
            </w:pPr>
            <w:r w:rsidRPr="006724B0">
              <w:rPr>
                <w:sz w:val="21"/>
                <w:szCs w:val="21"/>
              </w:rPr>
              <w:t xml:space="preserve">HUMPOLÍČEK, P., RADASZKIEWICZ, K.A., KAŠPÁRKOVÁ, V., STEJSKAL, J., TRCHOVÁ, M., KUCEKOVÁ, Z., VIČAROVÁ, H., PACHERNÍK, J., LEHOCKÝ, M., </w:t>
            </w:r>
            <w:r w:rsidRPr="006724B0">
              <w:rPr>
                <w:b/>
                <w:sz w:val="21"/>
                <w:szCs w:val="21"/>
              </w:rPr>
              <w:t>MINAŘÍK, A.</w:t>
            </w:r>
            <w:r w:rsidRPr="006724B0">
              <w:rPr>
                <w:sz w:val="21"/>
                <w:szCs w:val="21"/>
              </w:rPr>
              <w:t xml:space="preserve"> </w:t>
            </w:r>
            <w:r w:rsidRPr="006724B0">
              <w:rPr>
                <w:b/>
                <w:sz w:val="21"/>
                <w:szCs w:val="21"/>
              </w:rPr>
              <w:t>(10%)</w:t>
            </w:r>
            <w:r w:rsidRPr="006724B0">
              <w:rPr>
                <w:sz w:val="21"/>
                <w:szCs w:val="21"/>
              </w:rPr>
              <w:t xml:space="preserve">: Stem cell differentiation on conducting polyaniline. </w:t>
            </w:r>
            <w:r w:rsidRPr="00045F47">
              <w:rPr>
                <w:i/>
                <w:sz w:val="21"/>
                <w:szCs w:val="21"/>
                <w:lang w:val="en-GB"/>
              </w:rPr>
              <w:t>RSC Advances</w:t>
            </w:r>
            <w:r w:rsidRPr="00045F47">
              <w:rPr>
                <w:sz w:val="21"/>
                <w:szCs w:val="21"/>
                <w:lang w:val="en-GB"/>
              </w:rPr>
              <w:t xml:space="preserve"> 5(84), 68796-68805, </w:t>
            </w:r>
            <w:r w:rsidRPr="00045F47">
              <w:rPr>
                <w:b/>
                <w:sz w:val="21"/>
                <w:szCs w:val="21"/>
                <w:lang w:val="en-GB"/>
              </w:rPr>
              <w:t>2015</w:t>
            </w:r>
            <w:r w:rsidRPr="00045F47">
              <w:rPr>
                <w:sz w:val="21"/>
                <w:szCs w:val="21"/>
                <w:lang w:val="en-GB"/>
              </w:rPr>
              <w:t xml:space="preserve">. </w:t>
            </w:r>
          </w:p>
          <w:p w14:paraId="4A749A32" w14:textId="77777777" w:rsidR="00A9436F" w:rsidRPr="00045F47" w:rsidRDefault="00A9436F" w:rsidP="00D44916">
            <w:pPr>
              <w:pStyle w:val="EndNoteBibliography"/>
              <w:spacing w:after="120"/>
              <w:rPr>
                <w:sz w:val="21"/>
                <w:szCs w:val="21"/>
                <w:lang w:val="en-GB"/>
              </w:rPr>
            </w:pPr>
            <w:r w:rsidRPr="00045F47">
              <w:rPr>
                <w:sz w:val="21"/>
                <w:szCs w:val="21"/>
                <w:lang w:val="en-GB"/>
              </w:rPr>
              <w:t xml:space="preserve">MRÁČEK, A., GŘUNDĚLOVÁ, L., </w:t>
            </w:r>
            <w:r w:rsidRPr="00045F47">
              <w:rPr>
                <w:b/>
                <w:sz w:val="21"/>
                <w:szCs w:val="21"/>
                <w:lang w:val="en-GB"/>
              </w:rPr>
              <w:t>MINAŘÍK, A.</w:t>
            </w:r>
            <w:r w:rsidRPr="00045F47">
              <w:rPr>
                <w:sz w:val="21"/>
                <w:szCs w:val="21"/>
                <w:lang w:val="en-GB"/>
              </w:rPr>
              <w:t xml:space="preserve"> </w:t>
            </w:r>
            <w:r w:rsidRPr="00045F47">
              <w:rPr>
                <w:b/>
                <w:sz w:val="21"/>
                <w:szCs w:val="21"/>
                <w:lang w:val="en-GB"/>
              </w:rPr>
              <w:t>(10%)</w:t>
            </w:r>
            <w:r w:rsidRPr="00045F47">
              <w:rPr>
                <w:sz w:val="21"/>
                <w:szCs w:val="21"/>
                <w:lang w:val="en-GB"/>
              </w:rPr>
              <w:t xml:space="preserve">, VERISSIMO, L.M.P., BARROS, M.C.F., RIBEIRO, A.C.F.: Characterization at 25°C of sodium hyaluronate in aqueous solutions obtained by transport techniques. </w:t>
            </w:r>
            <w:r w:rsidRPr="00045F47">
              <w:rPr>
                <w:i/>
                <w:sz w:val="21"/>
                <w:szCs w:val="21"/>
                <w:lang w:val="en-GB"/>
              </w:rPr>
              <w:t xml:space="preserve">Molecules </w:t>
            </w:r>
            <w:r w:rsidRPr="00045F47">
              <w:rPr>
                <w:sz w:val="21"/>
                <w:szCs w:val="21"/>
                <w:lang w:val="en-GB"/>
              </w:rPr>
              <w:t xml:space="preserve">20(4), 5812-5824, </w:t>
            </w:r>
            <w:r w:rsidRPr="00045F47">
              <w:rPr>
                <w:b/>
                <w:sz w:val="21"/>
                <w:szCs w:val="21"/>
                <w:lang w:val="en-GB"/>
              </w:rPr>
              <w:t>2015</w:t>
            </w:r>
            <w:r w:rsidRPr="00045F47">
              <w:rPr>
                <w:sz w:val="21"/>
                <w:szCs w:val="21"/>
                <w:lang w:val="en-GB"/>
              </w:rPr>
              <w:t xml:space="preserve">. </w:t>
            </w:r>
          </w:p>
          <w:p w14:paraId="764C4F3F" w14:textId="77777777" w:rsidR="00A9436F" w:rsidRPr="00045F47" w:rsidRDefault="00A9436F" w:rsidP="00D44916">
            <w:pPr>
              <w:spacing w:after="120"/>
              <w:jc w:val="both"/>
              <w:rPr>
                <w:bCs/>
                <w:sz w:val="21"/>
                <w:szCs w:val="21"/>
              </w:rPr>
            </w:pPr>
            <w:r w:rsidRPr="00045F47">
              <w:rPr>
                <w:bCs/>
                <w:caps/>
                <w:sz w:val="21"/>
                <w:szCs w:val="21"/>
              </w:rPr>
              <w:t>Gřundělová, L., Gregorova, A., Mráček, A., Vícha, R., Smolka, P.,</w:t>
            </w:r>
            <w:r w:rsidRPr="00045F47">
              <w:rPr>
                <w:b/>
                <w:bCs/>
                <w:caps/>
                <w:sz w:val="21"/>
                <w:szCs w:val="21"/>
              </w:rPr>
              <w:t xml:space="preserve"> Minařík, A. (5%)</w:t>
            </w:r>
            <w:r w:rsidRPr="00045F47">
              <w:rPr>
                <w:bCs/>
                <w:caps/>
                <w:sz w:val="21"/>
                <w:szCs w:val="21"/>
              </w:rPr>
              <w:t xml:space="preserve">, </w:t>
            </w:r>
            <w:r w:rsidRPr="00045F47">
              <w:rPr>
                <w:bCs/>
                <w:sz w:val="21"/>
                <w:szCs w:val="21"/>
              </w:rPr>
              <w:t>et al</w:t>
            </w:r>
            <w:r w:rsidRPr="00045F47">
              <w:rPr>
                <w:bCs/>
                <w:caps/>
                <w:sz w:val="21"/>
                <w:szCs w:val="21"/>
              </w:rPr>
              <w:t xml:space="preserve">.: </w:t>
            </w:r>
            <w:r w:rsidRPr="00045F47">
              <w:rPr>
                <w:bCs/>
                <w:sz w:val="21"/>
                <w:szCs w:val="21"/>
              </w:rPr>
              <w:t xml:space="preserve">Viscoelastic and mechanical properties of hyaluronan films and hydrogels modified by carbodiimide. </w:t>
            </w:r>
            <w:r w:rsidRPr="00045F47">
              <w:rPr>
                <w:bCs/>
                <w:i/>
                <w:sz w:val="21"/>
                <w:szCs w:val="21"/>
              </w:rPr>
              <w:t>Carbohydrate Polymers</w:t>
            </w:r>
            <w:r w:rsidRPr="00045F47">
              <w:rPr>
                <w:bCs/>
                <w:sz w:val="21"/>
                <w:szCs w:val="21"/>
              </w:rPr>
              <w:t xml:space="preserve"> 119, 142-148, </w:t>
            </w:r>
            <w:r w:rsidRPr="00045F47">
              <w:rPr>
                <w:b/>
                <w:bCs/>
                <w:sz w:val="21"/>
                <w:szCs w:val="21"/>
              </w:rPr>
              <w:t>2015</w:t>
            </w:r>
            <w:r w:rsidRPr="00045F47">
              <w:rPr>
                <w:bCs/>
                <w:sz w:val="21"/>
                <w:szCs w:val="21"/>
              </w:rPr>
              <w:t xml:space="preserve">. </w:t>
            </w:r>
          </w:p>
          <w:p w14:paraId="688910FB" w14:textId="77777777" w:rsidR="00A9436F" w:rsidRPr="00045F47" w:rsidRDefault="00A9436F" w:rsidP="00D44916">
            <w:pPr>
              <w:spacing w:after="120"/>
              <w:jc w:val="both"/>
              <w:rPr>
                <w:sz w:val="21"/>
                <w:szCs w:val="21"/>
              </w:rPr>
            </w:pPr>
            <w:r w:rsidRPr="00045F47">
              <w:rPr>
                <w:b/>
                <w:caps/>
                <w:sz w:val="21"/>
                <w:szCs w:val="21"/>
              </w:rPr>
              <w:t>Minařík, A</w:t>
            </w:r>
            <w:r w:rsidRPr="00045F47">
              <w:rPr>
                <w:caps/>
                <w:sz w:val="21"/>
                <w:szCs w:val="21"/>
              </w:rPr>
              <w:t xml:space="preserve">. </w:t>
            </w:r>
            <w:r w:rsidRPr="00045F47">
              <w:rPr>
                <w:b/>
                <w:caps/>
                <w:sz w:val="21"/>
                <w:szCs w:val="21"/>
              </w:rPr>
              <w:t>(35%)</w:t>
            </w:r>
            <w:r w:rsidRPr="00045F47">
              <w:rPr>
                <w:caps/>
                <w:sz w:val="21"/>
                <w:szCs w:val="21"/>
              </w:rPr>
              <w:t>, Rafajová, M., Rajnohová, E., Smolka, P., Mráček, A.: S</w:t>
            </w:r>
            <w:r w:rsidRPr="00045F47">
              <w:rPr>
                <w:sz w:val="21"/>
                <w:szCs w:val="21"/>
              </w:rPr>
              <w:t>elf-organised patterns in polymeric films solidified from diluted</w:t>
            </w:r>
            <w:r w:rsidRPr="00045F47">
              <w:rPr>
                <w:caps/>
                <w:sz w:val="21"/>
                <w:szCs w:val="21"/>
              </w:rPr>
              <w:t xml:space="preserve"> </w:t>
            </w:r>
            <w:r w:rsidRPr="00045F47">
              <w:rPr>
                <w:sz w:val="21"/>
                <w:szCs w:val="21"/>
              </w:rPr>
              <w:t xml:space="preserve">solutions – the effect of substrate surface properties. </w:t>
            </w:r>
            <w:r w:rsidRPr="00045F47">
              <w:rPr>
                <w:i/>
                <w:sz w:val="21"/>
                <w:szCs w:val="21"/>
              </w:rPr>
              <w:t xml:space="preserve">International Journal of Heat and Mass Transfer </w:t>
            </w:r>
            <w:r w:rsidRPr="00045F47">
              <w:rPr>
                <w:sz w:val="21"/>
                <w:szCs w:val="21"/>
              </w:rPr>
              <w:t>78, 61</w:t>
            </w:r>
            <w:r w:rsidRPr="00045F47">
              <w:rPr>
                <w:caps/>
                <w:sz w:val="21"/>
                <w:szCs w:val="21"/>
              </w:rPr>
              <w:t xml:space="preserve">5-623, </w:t>
            </w:r>
            <w:r w:rsidRPr="00045F47">
              <w:rPr>
                <w:b/>
                <w:caps/>
                <w:sz w:val="21"/>
                <w:szCs w:val="21"/>
              </w:rPr>
              <w:t>2014</w:t>
            </w:r>
            <w:r w:rsidRPr="00045F47">
              <w:rPr>
                <w:caps/>
                <w:sz w:val="21"/>
                <w:szCs w:val="21"/>
              </w:rPr>
              <w:t xml:space="preserve">. </w:t>
            </w:r>
          </w:p>
          <w:p w14:paraId="6D5D5901" w14:textId="77777777" w:rsidR="00A9436F" w:rsidRPr="00F10DAC" w:rsidRDefault="00A9436F" w:rsidP="00870D22">
            <w:pPr>
              <w:spacing w:after="120"/>
              <w:jc w:val="both"/>
              <w:rPr>
                <w:b/>
              </w:rPr>
            </w:pPr>
            <w:r w:rsidRPr="00045F47">
              <w:rPr>
                <w:caps/>
                <w:sz w:val="21"/>
                <w:szCs w:val="21"/>
              </w:rPr>
              <w:t xml:space="preserve">GŘundĚlovÁ, l., mrÁČek, a., kaŠpÁrkovÁ, v., </w:t>
            </w:r>
            <w:r w:rsidRPr="00045F47">
              <w:rPr>
                <w:b/>
                <w:caps/>
                <w:sz w:val="21"/>
                <w:szCs w:val="21"/>
              </w:rPr>
              <w:t>minaŘÍk, a. (10%)</w:t>
            </w:r>
            <w:r w:rsidRPr="00045F47">
              <w:rPr>
                <w:caps/>
                <w:sz w:val="21"/>
                <w:szCs w:val="21"/>
              </w:rPr>
              <w:t xml:space="preserve">, smolka, p.: </w:t>
            </w:r>
            <w:r w:rsidRPr="00045F47">
              <w:rPr>
                <w:sz w:val="21"/>
                <w:szCs w:val="21"/>
              </w:rPr>
              <w:t xml:space="preserve">The influence of quarternary salt on hyaluronan conformation and particle size in solution. </w:t>
            </w:r>
            <w:r w:rsidRPr="00045F47">
              <w:rPr>
                <w:i/>
                <w:sz w:val="21"/>
                <w:szCs w:val="21"/>
              </w:rPr>
              <w:t xml:space="preserve">Carbohydrate Polymers </w:t>
            </w:r>
            <w:r w:rsidRPr="00045F47">
              <w:rPr>
                <w:sz w:val="21"/>
                <w:szCs w:val="21"/>
              </w:rPr>
              <w:t xml:space="preserve">98, 1, </w:t>
            </w:r>
            <w:r w:rsidRPr="00045F47">
              <w:rPr>
                <w:b/>
                <w:sz w:val="21"/>
                <w:szCs w:val="21"/>
              </w:rPr>
              <w:t>2013</w:t>
            </w:r>
            <w:r w:rsidRPr="00045F47">
              <w:rPr>
                <w:sz w:val="21"/>
                <w:szCs w:val="21"/>
              </w:rPr>
              <w:t>. DOI 10.1016/j.carbpol.2013.06.057.</w:t>
            </w:r>
            <w:r>
              <w:rPr>
                <w:sz w:val="22"/>
                <w:szCs w:val="22"/>
              </w:rPr>
              <w:t xml:space="preserve"> </w:t>
            </w:r>
          </w:p>
        </w:tc>
      </w:tr>
      <w:tr w:rsidR="00A9436F" w14:paraId="41FF3F1F" w14:textId="77777777" w:rsidTr="0002344F">
        <w:trPr>
          <w:trHeight w:val="218"/>
        </w:trPr>
        <w:tc>
          <w:tcPr>
            <w:tcW w:w="10065" w:type="dxa"/>
            <w:gridSpan w:val="59"/>
            <w:shd w:val="clear" w:color="auto" w:fill="F7CAAC"/>
          </w:tcPr>
          <w:p w14:paraId="0EFE047F" w14:textId="77777777" w:rsidR="00A9436F" w:rsidRDefault="00A9436F" w:rsidP="00D44916">
            <w:pPr>
              <w:rPr>
                <w:b/>
              </w:rPr>
            </w:pPr>
            <w:r>
              <w:rPr>
                <w:b/>
              </w:rPr>
              <w:t>Působení v zahraničí</w:t>
            </w:r>
          </w:p>
        </w:tc>
      </w:tr>
      <w:tr w:rsidR="00A9436F" w:rsidRPr="00A71AFA" w14:paraId="04007E42" w14:textId="77777777" w:rsidTr="0002344F">
        <w:trPr>
          <w:trHeight w:val="328"/>
        </w:trPr>
        <w:tc>
          <w:tcPr>
            <w:tcW w:w="10065" w:type="dxa"/>
            <w:gridSpan w:val="59"/>
          </w:tcPr>
          <w:p w14:paraId="782570EF" w14:textId="77777777" w:rsidR="00A9436F" w:rsidRPr="00045F47" w:rsidRDefault="00A9436F" w:rsidP="00D44916">
            <w:pPr>
              <w:spacing w:before="20" w:after="20"/>
              <w:jc w:val="both"/>
              <w:rPr>
                <w:sz w:val="21"/>
                <w:szCs w:val="21"/>
              </w:rPr>
            </w:pPr>
            <w:r w:rsidRPr="00045F47">
              <w:rPr>
                <w:sz w:val="21"/>
                <w:szCs w:val="21"/>
              </w:rPr>
              <w:t xml:space="preserve">2005 </w:t>
            </w:r>
            <w:r w:rsidRPr="00045F47">
              <w:rPr>
                <w:rFonts w:eastAsia="Arial Unicode MS"/>
                <w:sz w:val="21"/>
                <w:szCs w:val="21"/>
              </w:rPr>
              <w:t>–</w:t>
            </w:r>
            <w:r w:rsidRPr="00045F47">
              <w:rPr>
                <w:sz w:val="21"/>
                <w:szCs w:val="21"/>
              </w:rPr>
              <w:t xml:space="preserve"> 2007: Universita v Bayreuthu, Německo, odborné stáže (5 měsíců)</w:t>
            </w:r>
          </w:p>
          <w:p w14:paraId="039411EB" w14:textId="77777777" w:rsidR="00A9436F" w:rsidRDefault="00A9436F" w:rsidP="00D44916">
            <w:pPr>
              <w:spacing w:before="20" w:after="20"/>
              <w:jc w:val="both"/>
              <w:rPr>
                <w:sz w:val="22"/>
                <w:szCs w:val="22"/>
              </w:rPr>
            </w:pPr>
          </w:p>
          <w:p w14:paraId="4277ABA4" w14:textId="77777777" w:rsidR="00045F47" w:rsidRPr="00A71AFA" w:rsidRDefault="00045F47" w:rsidP="00D44916">
            <w:pPr>
              <w:spacing w:before="20" w:after="20"/>
              <w:jc w:val="both"/>
              <w:rPr>
                <w:sz w:val="22"/>
                <w:szCs w:val="22"/>
              </w:rPr>
            </w:pPr>
          </w:p>
        </w:tc>
      </w:tr>
      <w:tr w:rsidR="00076348" w14:paraId="213722C0" w14:textId="77777777" w:rsidTr="00D44916">
        <w:trPr>
          <w:cantSplit/>
          <w:trHeight w:val="470"/>
        </w:trPr>
        <w:tc>
          <w:tcPr>
            <w:tcW w:w="2619" w:type="dxa"/>
            <w:gridSpan w:val="6"/>
            <w:shd w:val="clear" w:color="auto" w:fill="F7CAAC"/>
          </w:tcPr>
          <w:p w14:paraId="21F86EFD" w14:textId="77777777" w:rsidR="00A9436F" w:rsidRDefault="00A9436F" w:rsidP="00D44916">
            <w:pPr>
              <w:jc w:val="both"/>
              <w:rPr>
                <w:b/>
              </w:rPr>
            </w:pPr>
            <w:r>
              <w:rPr>
                <w:b/>
              </w:rPr>
              <w:t xml:space="preserve">Podpis </w:t>
            </w:r>
          </w:p>
        </w:tc>
        <w:tc>
          <w:tcPr>
            <w:tcW w:w="4521" w:type="dxa"/>
            <w:gridSpan w:val="28"/>
          </w:tcPr>
          <w:p w14:paraId="52C69E8D" w14:textId="77777777" w:rsidR="00A9436F" w:rsidRDefault="00A9436F" w:rsidP="00D44916">
            <w:pPr>
              <w:jc w:val="both"/>
            </w:pPr>
          </w:p>
        </w:tc>
        <w:tc>
          <w:tcPr>
            <w:tcW w:w="799" w:type="dxa"/>
            <w:gridSpan w:val="8"/>
            <w:shd w:val="clear" w:color="auto" w:fill="F7CAAC"/>
          </w:tcPr>
          <w:p w14:paraId="28BD5B5E" w14:textId="77777777" w:rsidR="00A9436F" w:rsidRDefault="00A9436F" w:rsidP="00D44916">
            <w:pPr>
              <w:jc w:val="both"/>
            </w:pPr>
            <w:r>
              <w:rPr>
                <w:b/>
              </w:rPr>
              <w:t>datum</w:t>
            </w:r>
          </w:p>
        </w:tc>
        <w:tc>
          <w:tcPr>
            <w:tcW w:w="2126" w:type="dxa"/>
            <w:gridSpan w:val="17"/>
          </w:tcPr>
          <w:p w14:paraId="0366FE51" w14:textId="77777777" w:rsidR="00A9436F" w:rsidRDefault="00A9436F" w:rsidP="00D44916">
            <w:pPr>
              <w:jc w:val="both"/>
            </w:pPr>
          </w:p>
        </w:tc>
      </w:tr>
      <w:tr w:rsidR="00A9436F" w14:paraId="2334D22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8"/>
            <w:tcBorders>
              <w:top w:val="single" w:sz="4" w:space="0" w:color="00000A"/>
              <w:left w:val="single" w:sz="4" w:space="0" w:color="00000A"/>
              <w:bottom w:val="double" w:sz="4" w:space="0" w:color="00000A"/>
              <w:right w:val="single" w:sz="4" w:space="0" w:color="00000A"/>
            </w:tcBorders>
            <w:shd w:val="clear" w:color="auto" w:fill="BDD6EE"/>
          </w:tcPr>
          <w:p w14:paraId="2E80EDF0" w14:textId="77777777" w:rsidR="00A9436F" w:rsidRDefault="00A9436F" w:rsidP="00D44916">
            <w:pPr>
              <w:jc w:val="both"/>
            </w:pPr>
            <w:r>
              <w:lastRenderedPageBreak/>
              <w:br w:type="page"/>
            </w:r>
            <w:r>
              <w:rPr>
                <w:b/>
                <w:sz w:val="28"/>
              </w:rPr>
              <w:t>C-I – Personální zabezpečení</w:t>
            </w:r>
          </w:p>
        </w:tc>
      </w:tr>
      <w:tr w:rsidR="004C5E7F" w:rsidRPr="00B901A1" w14:paraId="78B8550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27" w:type="dxa"/>
            <w:gridSpan w:val="9"/>
            <w:tcBorders>
              <w:top w:val="double" w:sz="4" w:space="0" w:color="00000A"/>
              <w:left w:val="single" w:sz="4" w:space="0" w:color="00000A"/>
              <w:bottom w:val="single" w:sz="4" w:space="0" w:color="00000A"/>
              <w:right w:val="single" w:sz="4" w:space="0" w:color="00000A"/>
            </w:tcBorders>
            <w:shd w:val="clear" w:color="auto" w:fill="F7CAAC"/>
          </w:tcPr>
          <w:p w14:paraId="3C6DE978" w14:textId="77777777" w:rsidR="00A9436F" w:rsidRPr="00B901A1" w:rsidRDefault="00A9436F" w:rsidP="00D44916">
            <w:pPr>
              <w:jc w:val="both"/>
            </w:pPr>
            <w:r w:rsidRPr="00B901A1">
              <w:rPr>
                <w:b/>
              </w:rPr>
              <w:t>Vysoká škola</w:t>
            </w:r>
          </w:p>
        </w:tc>
        <w:tc>
          <w:tcPr>
            <w:tcW w:w="7381" w:type="dxa"/>
            <w:gridSpan w:val="49"/>
            <w:tcBorders>
              <w:top w:val="single" w:sz="4" w:space="0" w:color="00000A"/>
              <w:left w:val="single" w:sz="4" w:space="0" w:color="00000A"/>
              <w:bottom w:val="single" w:sz="4" w:space="0" w:color="00000A"/>
              <w:right w:val="single" w:sz="4" w:space="0" w:color="00000A"/>
            </w:tcBorders>
            <w:shd w:val="clear" w:color="auto" w:fill="auto"/>
            <w:vAlign w:val="center"/>
          </w:tcPr>
          <w:p w14:paraId="5FA2843F" w14:textId="77777777" w:rsidR="00A9436F" w:rsidRPr="00B901A1" w:rsidRDefault="00A9436F" w:rsidP="00D44916">
            <w:pPr>
              <w:pStyle w:val="western"/>
              <w:spacing w:before="0" w:line="240" w:lineRule="auto"/>
              <w:ind w:left="0"/>
              <w:jc w:val="left"/>
              <w:rPr>
                <w:sz w:val="20"/>
                <w:szCs w:val="20"/>
              </w:rPr>
            </w:pPr>
            <w:r w:rsidRPr="00B901A1">
              <w:rPr>
                <w:sz w:val="20"/>
                <w:szCs w:val="20"/>
              </w:rPr>
              <w:t>Univerzita Tomáše Bati ve Zlíně</w:t>
            </w:r>
          </w:p>
        </w:tc>
      </w:tr>
      <w:tr w:rsidR="004C5E7F" w:rsidRPr="00B901A1" w14:paraId="64EB21A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27" w:type="dxa"/>
            <w:gridSpan w:val="9"/>
            <w:tcBorders>
              <w:top w:val="single" w:sz="4" w:space="0" w:color="00000A"/>
              <w:left w:val="single" w:sz="4" w:space="0" w:color="00000A"/>
              <w:bottom w:val="single" w:sz="4" w:space="0" w:color="00000A"/>
              <w:right w:val="single" w:sz="4" w:space="0" w:color="00000A"/>
            </w:tcBorders>
            <w:shd w:val="clear" w:color="auto" w:fill="F7CAAC"/>
          </w:tcPr>
          <w:p w14:paraId="52A3D0B4" w14:textId="77777777" w:rsidR="00A9436F" w:rsidRPr="00B901A1" w:rsidRDefault="00A9436F" w:rsidP="00D44916">
            <w:pPr>
              <w:jc w:val="both"/>
            </w:pPr>
            <w:r w:rsidRPr="00B901A1">
              <w:rPr>
                <w:b/>
              </w:rPr>
              <w:t>Součást vysoké školy</w:t>
            </w:r>
          </w:p>
        </w:tc>
        <w:tc>
          <w:tcPr>
            <w:tcW w:w="7381" w:type="dxa"/>
            <w:gridSpan w:val="49"/>
            <w:tcBorders>
              <w:top w:val="single" w:sz="4" w:space="0" w:color="00000A"/>
              <w:left w:val="single" w:sz="4" w:space="0" w:color="00000A"/>
              <w:bottom w:val="single" w:sz="4" w:space="0" w:color="00000A"/>
              <w:right w:val="single" w:sz="4" w:space="0" w:color="00000A"/>
            </w:tcBorders>
            <w:shd w:val="clear" w:color="auto" w:fill="auto"/>
          </w:tcPr>
          <w:p w14:paraId="718A6254" w14:textId="77777777" w:rsidR="00A9436F" w:rsidRPr="00B901A1" w:rsidRDefault="00A9436F" w:rsidP="00D44916">
            <w:pPr>
              <w:jc w:val="both"/>
            </w:pPr>
            <w:r w:rsidRPr="00B901A1">
              <w:t>Fakulta technologická</w:t>
            </w:r>
          </w:p>
        </w:tc>
      </w:tr>
      <w:tr w:rsidR="004C5E7F" w:rsidRPr="00B901A1" w14:paraId="1A1ECA3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27" w:type="dxa"/>
            <w:gridSpan w:val="9"/>
            <w:tcBorders>
              <w:top w:val="single" w:sz="4" w:space="0" w:color="00000A"/>
              <w:left w:val="single" w:sz="4" w:space="0" w:color="00000A"/>
              <w:bottom w:val="single" w:sz="4" w:space="0" w:color="00000A"/>
              <w:right w:val="single" w:sz="4" w:space="0" w:color="00000A"/>
            </w:tcBorders>
            <w:shd w:val="clear" w:color="auto" w:fill="F7CAAC"/>
          </w:tcPr>
          <w:p w14:paraId="2B770EA9" w14:textId="77777777" w:rsidR="00A9436F" w:rsidRPr="00B901A1" w:rsidRDefault="00A9436F" w:rsidP="00D44916">
            <w:pPr>
              <w:jc w:val="both"/>
            </w:pPr>
            <w:r w:rsidRPr="00B901A1">
              <w:rPr>
                <w:b/>
              </w:rPr>
              <w:t>Název studijního programu</w:t>
            </w:r>
          </w:p>
        </w:tc>
        <w:tc>
          <w:tcPr>
            <w:tcW w:w="7381" w:type="dxa"/>
            <w:gridSpan w:val="49"/>
            <w:tcBorders>
              <w:top w:val="single" w:sz="4" w:space="0" w:color="00000A"/>
              <w:left w:val="single" w:sz="4" w:space="0" w:color="00000A"/>
              <w:bottom w:val="single" w:sz="4" w:space="0" w:color="00000A"/>
              <w:right w:val="single" w:sz="4" w:space="0" w:color="00000A"/>
            </w:tcBorders>
            <w:shd w:val="clear" w:color="auto" w:fill="auto"/>
          </w:tcPr>
          <w:p w14:paraId="117A4110" w14:textId="77777777" w:rsidR="00A9436F" w:rsidRPr="00B901A1" w:rsidRDefault="00A9436F" w:rsidP="00D44916">
            <w:pPr>
              <w:jc w:val="both"/>
            </w:pPr>
            <w:r>
              <w:t>Chemie potravin a bioaktivních látek</w:t>
            </w:r>
          </w:p>
        </w:tc>
      </w:tr>
      <w:tr w:rsidR="00076348" w:rsidRPr="00B901A1" w14:paraId="043694B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27" w:type="dxa"/>
            <w:gridSpan w:val="9"/>
            <w:tcBorders>
              <w:top w:val="single" w:sz="4" w:space="0" w:color="00000A"/>
              <w:left w:val="single" w:sz="4" w:space="0" w:color="00000A"/>
              <w:bottom w:val="single" w:sz="4" w:space="0" w:color="00000A"/>
              <w:right w:val="single" w:sz="4" w:space="0" w:color="00000A"/>
            </w:tcBorders>
            <w:shd w:val="clear" w:color="auto" w:fill="F7CAAC"/>
          </w:tcPr>
          <w:p w14:paraId="2A40A428" w14:textId="77777777" w:rsidR="00A9436F" w:rsidRPr="00B901A1" w:rsidRDefault="00A9436F" w:rsidP="00D44916">
            <w:pPr>
              <w:jc w:val="both"/>
            </w:pPr>
            <w:r w:rsidRPr="00B901A1">
              <w:rPr>
                <w:b/>
              </w:rPr>
              <w:t>Jméno a příjmení</w:t>
            </w:r>
          </w:p>
        </w:tc>
        <w:tc>
          <w:tcPr>
            <w:tcW w:w="4515" w:type="dxa"/>
            <w:gridSpan w:val="25"/>
            <w:tcBorders>
              <w:top w:val="single" w:sz="4" w:space="0" w:color="00000A"/>
              <w:left w:val="single" w:sz="4" w:space="0" w:color="00000A"/>
              <w:bottom w:val="single" w:sz="4" w:space="0" w:color="00000A"/>
              <w:right w:val="single" w:sz="4" w:space="0" w:color="00000A"/>
            </w:tcBorders>
            <w:shd w:val="clear" w:color="auto" w:fill="auto"/>
          </w:tcPr>
          <w:p w14:paraId="0CE655E5" w14:textId="77777777" w:rsidR="00A9436F" w:rsidRPr="00766E2F" w:rsidRDefault="00A9436F" w:rsidP="00D44916">
            <w:pPr>
              <w:pStyle w:val="western"/>
              <w:spacing w:before="0" w:line="240" w:lineRule="auto"/>
              <w:ind w:left="0"/>
              <w:rPr>
                <w:b/>
                <w:sz w:val="20"/>
                <w:szCs w:val="20"/>
              </w:rPr>
            </w:pPr>
            <w:bookmarkStart w:id="66" w:name="Mlček"/>
            <w:bookmarkEnd w:id="66"/>
            <w:r w:rsidRPr="00766E2F">
              <w:rPr>
                <w:b/>
                <w:sz w:val="20"/>
                <w:szCs w:val="20"/>
              </w:rPr>
              <w:t>Jiří Mlček</w:t>
            </w:r>
          </w:p>
        </w:tc>
        <w:tc>
          <w:tcPr>
            <w:tcW w:w="740" w:type="dxa"/>
            <w:gridSpan w:val="7"/>
            <w:tcBorders>
              <w:top w:val="single" w:sz="4" w:space="0" w:color="00000A"/>
              <w:left w:val="single" w:sz="4" w:space="0" w:color="00000A"/>
              <w:bottom w:val="single" w:sz="4" w:space="0" w:color="00000A"/>
              <w:right w:val="single" w:sz="4" w:space="0" w:color="00000A"/>
            </w:tcBorders>
            <w:shd w:val="clear" w:color="auto" w:fill="F7CAAC"/>
          </w:tcPr>
          <w:p w14:paraId="7B79F0FA" w14:textId="77777777" w:rsidR="00A9436F" w:rsidRPr="00B901A1" w:rsidRDefault="00A9436F" w:rsidP="00D44916">
            <w:pPr>
              <w:jc w:val="both"/>
            </w:pPr>
            <w:r w:rsidRPr="00B901A1">
              <w:rPr>
                <w:b/>
              </w:rPr>
              <w:t>Tituly</w:t>
            </w: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auto"/>
          </w:tcPr>
          <w:p w14:paraId="101EAF45" w14:textId="77777777" w:rsidR="00A9436F" w:rsidRPr="00B901A1" w:rsidRDefault="00A9436F" w:rsidP="00D44916">
            <w:pPr>
              <w:jc w:val="both"/>
            </w:pPr>
            <w:r>
              <w:t>doc. Ing., Ph.D.</w:t>
            </w:r>
          </w:p>
        </w:tc>
      </w:tr>
      <w:tr w:rsidR="00A9436F" w:rsidRPr="00B901A1" w14:paraId="0D29B10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45" w:type="dxa"/>
            <w:gridSpan w:val="10"/>
            <w:tcBorders>
              <w:top w:val="single" w:sz="4" w:space="0" w:color="00000A"/>
              <w:left w:val="single" w:sz="4" w:space="0" w:color="00000A"/>
              <w:bottom w:val="single" w:sz="4" w:space="0" w:color="00000A"/>
              <w:right w:val="single" w:sz="4" w:space="0" w:color="00000A"/>
            </w:tcBorders>
            <w:shd w:val="clear" w:color="auto" w:fill="F7CAAC"/>
          </w:tcPr>
          <w:p w14:paraId="3CF37E6E" w14:textId="77777777" w:rsidR="00A9436F" w:rsidRPr="00B901A1" w:rsidRDefault="00A9436F" w:rsidP="00D44916">
            <w:pPr>
              <w:jc w:val="both"/>
            </w:pPr>
            <w:r w:rsidRPr="00B901A1">
              <w:rPr>
                <w:b/>
              </w:rPr>
              <w:t>Rok narození</w:t>
            </w:r>
          </w:p>
        </w:tc>
        <w:tc>
          <w:tcPr>
            <w:tcW w:w="823" w:type="dxa"/>
            <w:gridSpan w:val="6"/>
            <w:tcBorders>
              <w:top w:val="single" w:sz="4" w:space="0" w:color="00000A"/>
              <w:left w:val="single" w:sz="4" w:space="0" w:color="00000A"/>
              <w:bottom w:val="single" w:sz="4" w:space="0" w:color="00000A"/>
              <w:right w:val="single" w:sz="4" w:space="0" w:color="00000A"/>
            </w:tcBorders>
            <w:shd w:val="clear" w:color="auto" w:fill="auto"/>
          </w:tcPr>
          <w:p w14:paraId="64460EE9" w14:textId="77777777" w:rsidR="00A9436F" w:rsidRPr="00B901A1" w:rsidRDefault="00A9436F" w:rsidP="00D44916">
            <w:pPr>
              <w:jc w:val="both"/>
            </w:pPr>
            <w:r>
              <w:t>1981</w:t>
            </w:r>
          </w:p>
        </w:tc>
        <w:tc>
          <w:tcPr>
            <w:tcW w:w="1708" w:type="dxa"/>
            <w:gridSpan w:val="5"/>
            <w:tcBorders>
              <w:top w:val="single" w:sz="4" w:space="0" w:color="00000A"/>
              <w:left w:val="single" w:sz="4" w:space="0" w:color="00000A"/>
              <w:bottom w:val="single" w:sz="4" w:space="0" w:color="00000A"/>
              <w:right w:val="single" w:sz="4" w:space="0" w:color="00000A"/>
            </w:tcBorders>
            <w:shd w:val="clear" w:color="auto" w:fill="F7CAAC"/>
          </w:tcPr>
          <w:p w14:paraId="6EB6EF63" w14:textId="77777777" w:rsidR="00A9436F" w:rsidRPr="00B901A1" w:rsidRDefault="00A9436F" w:rsidP="00D44916">
            <w:pPr>
              <w:jc w:val="both"/>
            </w:pPr>
            <w:r w:rsidRPr="00B901A1">
              <w:rPr>
                <w:b/>
              </w:rPr>
              <w:t>typ vztahu k VŠ</w:t>
            </w:r>
          </w:p>
        </w:tc>
        <w:tc>
          <w:tcPr>
            <w:tcW w:w="989" w:type="dxa"/>
            <w:gridSpan w:val="10"/>
            <w:tcBorders>
              <w:top w:val="single" w:sz="4" w:space="0" w:color="00000A"/>
              <w:left w:val="single" w:sz="4" w:space="0" w:color="00000A"/>
              <w:bottom w:val="single" w:sz="4" w:space="0" w:color="00000A"/>
              <w:right w:val="single" w:sz="4" w:space="0" w:color="00000A"/>
            </w:tcBorders>
            <w:shd w:val="clear" w:color="auto" w:fill="auto"/>
          </w:tcPr>
          <w:p w14:paraId="7B0A94A2" w14:textId="77777777" w:rsidR="00A9436F" w:rsidRPr="00B901A1" w:rsidRDefault="00A9436F" w:rsidP="00D44916">
            <w:pPr>
              <w:jc w:val="both"/>
            </w:pPr>
            <w:r w:rsidRPr="00AF000C">
              <w:t>pp</w:t>
            </w:r>
            <w:r>
              <w:t>.</w:t>
            </w:r>
          </w:p>
        </w:tc>
        <w:tc>
          <w:tcPr>
            <w:tcW w:w="990" w:type="dxa"/>
            <w:gridSpan w:val="4"/>
            <w:tcBorders>
              <w:top w:val="single" w:sz="4" w:space="0" w:color="00000A"/>
              <w:left w:val="single" w:sz="4" w:space="0" w:color="00000A"/>
              <w:bottom w:val="single" w:sz="4" w:space="0" w:color="00000A"/>
              <w:right w:val="single" w:sz="4" w:space="0" w:color="00000A"/>
            </w:tcBorders>
            <w:shd w:val="clear" w:color="auto" w:fill="F7CAAC"/>
          </w:tcPr>
          <w:p w14:paraId="5FF50BCD" w14:textId="77777777" w:rsidR="00A9436F" w:rsidRPr="00B901A1" w:rsidRDefault="00A9436F" w:rsidP="00D44916">
            <w:pPr>
              <w:jc w:val="both"/>
            </w:pPr>
            <w:r w:rsidRPr="00B901A1">
              <w:rPr>
                <w:b/>
              </w:rPr>
              <w:t>rozsah</w:t>
            </w:r>
          </w:p>
        </w:tc>
        <w:tc>
          <w:tcPr>
            <w:tcW w:w="727" w:type="dxa"/>
            <w:gridSpan w:val="6"/>
            <w:tcBorders>
              <w:top w:val="single" w:sz="4" w:space="0" w:color="00000A"/>
              <w:left w:val="single" w:sz="4" w:space="0" w:color="00000A"/>
              <w:bottom w:val="single" w:sz="4" w:space="0" w:color="00000A"/>
              <w:right w:val="single" w:sz="4" w:space="0" w:color="00000A"/>
            </w:tcBorders>
            <w:shd w:val="clear" w:color="auto" w:fill="auto"/>
          </w:tcPr>
          <w:p w14:paraId="56D2A88A" w14:textId="77777777" w:rsidR="00A9436F" w:rsidRPr="00B901A1" w:rsidRDefault="00A9436F" w:rsidP="00D44916">
            <w:pPr>
              <w:jc w:val="both"/>
            </w:pPr>
            <w:r w:rsidRPr="00AF000C">
              <w:t>40</w:t>
            </w:r>
          </w:p>
        </w:tc>
        <w:tc>
          <w:tcPr>
            <w:tcW w:w="7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A9893A4" w14:textId="77777777" w:rsidR="00A9436F" w:rsidRPr="00B901A1" w:rsidRDefault="00A9436F" w:rsidP="00D44916">
            <w:pPr>
              <w:jc w:val="both"/>
            </w:pPr>
            <w:r w:rsidRPr="00B901A1">
              <w:rPr>
                <w:b/>
              </w:rPr>
              <w:t>do kdy</w:t>
            </w:r>
          </w:p>
        </w:tc>
        <w:tc>
          <w:tcPr>
            <w:tcW w:w="1413" w:type="dxa"/>
            <w:gridSpan w:val="7"/>
            <w:tcBorders>
              <w:top w:val="single" w:sz="4" w:space="0" w:color="00000A"/>
              <w:left w:val="single" w:sz="4" w:space="0" w:color="00000A"/>
              <w:bottom w:val="single" w:sz="4" w:space="0" w:color="00000A"/>
              <w:right w:val="single" w:sz="4" w:space="0" w:color="00000A"/>
            </w:tcBorders>
            <w:shd w:val="clear" w:color="auto" w:fill="auto"/>
          </w:tcPr>
          <w:p w14:paraId="7A64EECA" w14:textId="77777777" w:rsidR="00A9436F" w:rsidRPr="00B901A1" w:rsidRDefault="00A9436F" w:rsidP="00D44916">
            <w:pPr>
              <w:jc w:val="both"/>
            </w:pPr>
            <w:r w:rsidRPr="00AF000C">
              <w:t>N</w:t>
            </w:r>
          </w:p>
        </w:tc>
      </w:tr>
      <w:tr w:rsidR="00076348" w:rsidRPr="00B901A1" w14:paraId="3EC71D03"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5176" w:type="dxa"/>
            <w:gridSpan w:val="21"/>
            <w:tcBorders>
              <w:top w:val="single" w:sz="4" w:space="0" w:color="00000A"/>
              <w:left w:val="single" w:sz="4" w:space="0" w:color="00000A"/>
              <w:bottom w:val="single" w:sz="4" w:space="0" w:color="00000A"/>
              <w:right w:val="single" w:sz="4" w:space="0" w:color="00000A"/>
            </w:tcBorders>
            <w:shd w:val="clear" w:color="auto" w:fill="F7CAAC"/>
          </w:tcPr>
          <w:p w14:paraId="1378ED8D" w14:textId="77777777" w:rsidR="00A9436F" w:rsidRPr="00B901A1" w:rsidRDefault="00A9436F" w:rsidP="00D44916">
            <w:pPr>
              <w:jc w:val="both"/>
            </w:pPr>
            <w:r w:rsidRPr="00B901A1">
              <w:rPr>
                <w:b/>
              </w:rPr>
              <w:t>Typ vztahu na součásti VŠ, která uskutečňuje st. program</w:t>
            </w:r>
          </w:p>
        </w:tc>
        <w:tc>
          <w:tcPr>
            <w:tcW w:w="989" w:type="dxa"/>
            <w:gridSpan w:val="10"/>
            <w:tcBorders>
              <w:top w:val="single" w:sz="4" w:space="0" w:color="00000A"/>
              <w:left w:val="single" w:sz="4" w:space="0" w:color="00000A"/>
              <w:bottom w:val="single" w:sz="4" w:space="0" w:color="00000A"/>
              <w:right w:val="single" w:sz="4" w:space="0" w:color="00000A"/>
            </w:tcBorders>
            <w:shd w:val="clear" w:color="auto" w:fill="auto"/>
          </w:tcPr>
          <w:p w14:paraId="213E00CF" w14:textId="77777777" w:rsidR="00A9436F" w:rsidRPr="00B901A1" w:rsidRDefault="00A9436F" w:rsidP="00D44916">
            <w:pPr>
              <w:jc w:val="both"/>
            </w:pPr>
            <w:r>
              <w:t>---</w:t>
            </w:r>
          </w:p>
        </w:tc>
        <w:tc>
          <w:tcPr>
            <w:tcW w:w="99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2B1BCB8" w14:textId="77777777" w:rsidR="00A9436F" w:rsidRPr="00B901A1" w:rsidRDefault="00A9436F" w:rsidP="00D44916">
            <w:pPr>
              <w:jc w:val="both"/>
            </w:pPr>
            <w:r w:rsidRPr="00B901A1">
              <w:rPr>
                <w:b/>
              </w:rPr>
              <w:t>rozsah</w:t>
            </w:r>
          </w:p>
        </w:tc>
        <w:tc>
          <w:tcPr>
            <w:tcW w:w="727" w:type="dxa"/>
            <w:gridSpan w:val="6"/>
            <w:tcBorders>
              <w:top w:val="single" w:sz="4" w:space="0" w:color="00000A"/>
              <w:left w:val="single" w:sz="4" w:space="0" w:color="00000A"/>
              <w:bottom w:val="single" w:sz="4" w:space="0" w:color="00000A"/>
              <w:right w:val="single" w:sz="4" w:space="0" w:color="00000A"/>
            </w:tcBorders>
            <w:shd w:val="clear" w:color="auto" w:fill="auto"/>
          </w:tcPr>
          <w:p w14:paraId="57A1CF89" w14:textId="77777777" w:rsidR="00A9436F" w:rsidRPr="00B901A1" w:rsidRDefault="00A9436F" w:rsidP="00D44916">
            <w:pPr>
              <w:jc w:val="both"/>
            </w:pPr>
            <w:r>
              <w:t>---</w:t>
            </w:r>
          </w:p>
        </w:tc>
        <w:tc>
          <w:tcPr>
            <w:tcW w:w="7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5A39BCC" w14:textId="77777777" w:rsidR="00A9436F" w:rsidRPr="00B901A1" w:rsidRDefault="00A9436F" w:rsidP="00D44916">
            <w:pPr>
              <w:jc w:val="both"/>
            </w:pPr>
            <w:r w:rsidRPr="00B901A1">
              <w:rPr>
                <w:b/>
              </w:rPr>
              <w:t>do kdy</w:t>
            </w:r>
          </w:p>
        </w:tc>
        <w:tc>
          <w:tcPr>
            <w:tcW w:w="1413" w:type="dxa"/>
            <w:gridSpan w:val="7"/>
            <w:tcBorders>
              <w:top w:val="single" w:sz="4" w:space="0" w:color="00000A"/>
              <w:left w:val="single" w:sz="4" w:space="0" w:color="00000A"/>
              <w:bottom w:val="single" w:sz="4" w:space="0" w:color="00000A"/>
              <w:right w:val="single" w:sz="4" w:space="0" w:color="00000A"/>
            </w:tcBorders>
            <w:shd w:val="clear" w:color="auto" w:fill="auto"/>
          </w:tcPr>
          <w:p w14:paraId="209CE9EE" w14:textId="77777777" w:rsidR="00A9436F" w:rsidRPr="00B901A1" w:rsidRDefault="00A9436F" w:rsidP="00D44916">
            <w:pPr>
              <w:jc w:val="both"/>
            </w:pPr>
            <w:r>
              <w:t>---</w:t>
            </w:r>
          </w:p>
        </w:tc>
      </w:tr>
      <w:tr w:rsidR="00076348" w:rsidRPr="00B901A1" w14:paraId="4BA3E8EB"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6165" w:type="dxa"/>
            <w:gridSpan w:val="31"/>
            <w:tcBorders>
              <w:top w:val="single" w:sz="4" w:space="0" w:color="00000A"/>
              <w:left w:val="single" w:sz="4" w:space="0" w:color="00000A"/>
              <w:bottom w:val="single" w:sz="4" w:space="0" w:color="00000A"/>
              <w:right w:val="single" w:sz="4" w:space="0" w:color="00000A"/>
            </w:tcBorders>
            <w:shd w:val="clear" w:color="auto" w:fill="F7CAAC"/>
          </w:tcPr>
          <w:p w14:paraId="77B0D5DA" w14:textId="77777777" w:rsidR="00A9436F" w:rsidRPr="00B901A1" w:rsidRDefault="00A9436F" w:rsidP="00D44916">
            <w:pPr>
              <w:jc w:val="both"/>
              <w:rPr>
                <w:b/>
              </w:rPr>
            </w:pPr>
            <w:r w:rsidRPr="00B901A1">
              <w:rPr>
                <w:b/>
              </w:rPr>
              <w:t>Další současná působení jako akademický pracovník na jiných VŠ</w:t>
            </w:r>
          </w:p>
        </w:tc>
        <w:tc>
          <w:tcPr>
            <w:tcW w:w="171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5608FD43" w14:textId="77777777" w:rsidR="00A9436F" w:rsidRPr="00B901A1" w:rsidRDefault="00A9436F" w:rsidP="00D44916">
            <w:pPr>
              <w:jc w:val="both"/>
              <w:rPr>
                <w:b/>
              </w:rPr>
            </w:pPr>
            <w:r w:rsidRPr="00B901A1">
              <w:rPr>
                <w:b/>
              </w:rPr>
              <w:t>typ prac. vztahu</w:t>
            </w: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1E8D0ED" w14:textId="77777777" w:rsidR="00A9436F" w:rsidRPr="00B901A1" w:rsidRDefault="00A9436F" w:rsidP="00D44916">
            <w:pPr>
              <w:jc w:val="both"/>
            </w:pPr>
            <w:r w:rsidRPr="00B901A1">
              <w:rPr>
                <w:b/>
              </w:rPr>
              <w:t>rozsah</w:t>
            </w:r>
          </w:p>
        </w:tc>
      </w:tr>
      <w:tr w:rsidR="004C5E7F" w:rsidRPr="00B901A1" w14:paraId="4FCCC1E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6165" w:type="dxa"/>
            <w:gridSpan w:val="31"/>
            <w:tcBorders>
              <w:top w:val="single" w:sz="4" w:space="0" w:color="00000A"/>
              <w:left w:val="single" w:sz="4" w:space="0" w:color="00000A"/>
              <w:bottom w:val="single" w:sz="4" w:space="0" w:color="00000A"/>
              <w:right w:val="single" w:sz="4" w:space="0" w:color="00000A"/>
            </w:tcBorders>
            <w:shd w:val="clear" w:color="auto" w:fill="auto"/>
          </w:tcPr>
          <w:p w14:paraId="6A2B4A86" w14:textId="77777777" w:rsidR="00A9436F" w:rsidRPr="00B901A1" w:rsidRDefault="00A9436F" w:rsidP="00D44916">
            <w:pPr>
              <w:jc w:val="both"/>
            </w:pPr>
            <w:r>
              <w:t>---</w:t>
            </w:r>
          </w:p>
        </w:tc>
        <w:tc>
          <w:tcPr>
            <w:tcW w:w="1717" w:type="dxa"/>
            <w:gridSpan w:val="10"/>
            <w:tcBorders>
              <w:top w:val="single" w:sz="4" w:space="0" w:color="00000A"/>
              <w:left w:val="single" w:sz="4" w:space="0" w:color="00000A"/>
              <w:bottom w:val="single" w:sz="4" w:space="0" w:color="00000A"/>
              <w:right w:val="single" w:sz="4" w:space="0" w:color="00000A"/>
            </w:tcBorders>
            <w:shd w:val="clear" w:color="auto" w:fill="auto"/>
          </w:tcPr>
          <w:p w14:paraId="19D6D7A4" w14:textId="77777777" w:rsidR="00A9436F" w:rsidRPr="00B901A1" w:rsidRDefault="00A9436F" w:rsidP="00D44916">
            <w:pPr>
              <w:jc w:val="both"/>
            </w:pPr>
            <w:r>
              <w:t>---</w:t>
            </w: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auto"/>
          </w:tcPr>
          <w:p w14:paraId="621B63B3" w14:textId="77777777" w:rsidR="00A9436F" w:rsidRPr="00B901A1" w:rsidRDefault="00A9436F" w:rsidP="00D44916">
            <w:pPr>
              <w:jc w:val="both"/>
            </w:pPr>
            <w:r>
              <w:t>---</w:t>
            </w:r>
          </w:p>
        </w:tc>
      </w:tr>
      <w:tr w:rsidR="004C5E7F" w:rsidRPr="00B901A1" w14:paraId="390B83A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6165" w:type="dxa"/>
            <w:gridSpan w:val="31"/>
            <w:tcBorders>
              <w:top w:val="single" w:sz="4" w:space="0" w:color="00000A"/>
              <w:left w:val="single" w:sz="4" w:space="0" w:color="00000A"/>
              <w:bottom w:val="single" w:sz="4" w:space="0" w:color="00000A"/>
              <w:right w:val="single" w:sz="4" w:space="0" w:color="00000A"/>
            </w:tcBorders>
            <w:shd w:val="clear" w:color="auto" w:fill="auto"/>
          </w:tcPr>
          <w:p w14:paraId="7D37F975" w14:textId="77777777" w:rsidR="00A9436F" w:rsidRPr="00B901A1" w:rsidRDefault="00A9436F" w:rsidP="00D44916">
            <w:pPr>
              <w:jc w:val="both"/>
            </w:pPr>
          </w:p>
        </w:tc>
        <w:tc>
          <w:tcPr>
            <w:tcW w:w="1717" w:type="dxa"/>
            <w:gridSpan w:val="10"/>
            <w:tcBorders>
              <w:top w:val="single" w:sz="4" w:space="0" w:color="00000A"/>
              <w:left w:val="single" w:sz="4" w:space="0" w:color="00000A"/>
              <w:bottom w:val="single" w:sz="4" w:space="0" w:color="00000A"/>
              <w:right w:val="single" w:sz="4" w:space="0" w:color="00000A"/>
            </w:tcBorders>
            <w:shd w:val="clear" w:color="auto" w:fill="auto"/>
          </w:tcPr>
          <w:p w14:paraId="6769FA55" w14:textId="77777777" w:rsidR="00A9436F" w:rsidRPr="00B901A1" w:rsidRDefault="00A9436F" w:rsidP="00D44916">
            <w:pPr>
              <w:jc w:val="both"/>
            </w:pP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auto"/>
          </w:tcPr>
          <w:p w14:paraId="67B58065" w14:textId="77777777" w:rsidR="00A9436F" w:rsidRPr="00B901A1" w:rsidRDefault="00A9436F" w:rsidP="00D44916">
            <w:pPr>
              <w:jc w:val="both"/>
            </w:pPr>
          </w:p>
        </w:tc>
      </w:tr>
      <w:tr w:rsidR="004C5E7F" w:rsidRPr="00B901A1" w14:paraId="5C7F9DC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6165" w:type="dxa"/>
            <w:gridSpan w:val="31"/>
            <w:tcBorders>
              <w:top w:val="single" w:sz="4" w:space="0" w:color="00000A"/>
              <w:left w:val="single" w:sz="4" w:space="0" w:color="00000A"/>
              <w:bottom w:val="single" w:sz="4" w:space="0" w:color="00000A"/>
              <w:right w:val="single" w:sz="4" w:space="0" w:color="00000A"/>
            </w:tcBorders>
            <w:shd w:val="clear" w:color="auto" w:fill="auto"/>
          </w:tcPr>
          <w:p w14:paraId="09C652CC" w14:textId="77777777" w:rsidR="00A9436F" w:rsidRPr="00B901A1" w:rsidRDefault="00A9436F" w:rsidP="00D44916">
            <w:pPr>
              <w:jc w:val="both"/>
            </w:pPr>
          </w:p>
        </w:tc>
        <w:tc>
          <w:tcPr>
            <w:tcW w:w="1717" w:type="dxa"/>
            <w:gridSpan w:val="10"/>
            <w:tcBorders>
              <w:top w:val="single" w:sz="4" w:space="0" w:color="00000A"/>
              <w:left w:val="single" w:sz="4" w:space="0" w:color="00000A"/>
              <w:bottom w:val="single" w:sz="4" w:space="0" w:color="00000A"/>
              <w:right w:val="single" w:sz="4" w:space="0" w:color="00000A"/>
            </w:tcBorders>
            <w:shd w:val="clear" w:color="auto" w:fill="auto"/>
          </w:tcPr>
          <w:p w14:paraId="18630745" w14:textId="77777777" w:rsidR="00A9436F" w:rsidRPr="00B901A1" w:rsidRDefault="00A9436F" w:rsidP="00D44916">
            <w:pPr>
              <w:jc w:val="both"/>
            </w:pP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auto"/>
          </w:tcPr>
          <w:p w14:paraId="2A1AAD85" w14:textId="77777777" w:rsidR="00A9436F" w:rsidRPr="00B901A1" w:rsidRDefault="00A9436F" w:rsidP="00D44916">
            <w:pPr>
              <w:jc w:val="both"/>
            </w:pPr>
          </w:p>
        </w:tc>
      </w:tr>
      <w:tr w:rsidR="00A9436F" w:rsidRPr="00B901A1" w14:paraId="5E623DF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F7CAAC"/>
          </w:tcPr>
          <w:p w14:paraId="3113C466" w14:textId="77777777" w:rsidR="00A9436F" w:rsidRPr="00B901A1" w:rsidRDefault="00A9436F" w:rsidP="00D44916">
            <w:pPr>
              <w:jc w:val="both"/>
            </w:pPr>
            <w:r w:rsidRPr="00B901A1">
              <w:rPr>
                <w:b/>
              </w:rPr>
              <w:t>Předměty příslušného studijního programu a způsob zapojení do jejich výuky, příp. další zapojení do uskutečňování studijního programu</w:t>
            </w:r>
          </w:p>
        </w:tc>
      </w:tr>
      <w:tr w:rsidR="00A9436F" w:rsidRPr="00B901A1" w14:paraId="67751A1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601"/>
        </w:trPr>
        <w:tc>
          <w:tcPr>
            <w:tcW w:w="10008" w:type="dxa"/>
            <w:gridSpan w:val="58"/>
            <w:tcBorders>
              <w:left w:val="single" w:sz="4" w:space="0" w:color="00000A"/>
              <w:bottom w:val="single" w:sz="4" w:space="0" w:color="00000A"/>
              <w:right w:val="single" w:sz="4" w:space="0" w:color="00000A"/>
            </w:tcBorders>
            <w:shd w:val="clear" w:color="auto" w:fill="auto"/>
          </w:tcPr>
          <w:p w14:paraId="51E48783" w14:textId="08FC70D4" w:rsidR="00A9436F" w:rsidRPr="004473D1" w:rsidRDefault="00C75DE7" w:rsidP="00D44916">
            <w:pPr>
              <w:spacing w:before="60" w:after="40"/>
              <w:jc w:val="both"/>
              <w:rPr>
                <w:sz w:val="21"/>
                <w:szCs w:val="21"/>
              </w:rPr>
            </w:pPr>
            <w:r w:rsidRPr="004473D1">
              <w:rPr>
                <w:b/>
                <w:sz w:val="21"/>
                <w:szCs w:val="21"/>
              </w:rPr>
              <w:t>Chemie potravin II</w:t>
            </w:r>
            <w:r w:rsidRPr="004473D1">
              <w:rPr>
                <w:sz w:val="21"/>
                <w:szCs w:val="21"/>
              </w:rPr>
              <w:t xml:space="preserve"> (50% p)</w:t>
            </w:r>
          </w:p>
          <w:p w14:paraId="0C24E0EB" w14:textId="77777777" w:rsidR="00C75DE7" w:rsidRPr="0036186E" w:rsidRDefault="00D44916" w:rsidP="00D44916">
            <w:pPr>
              <w:jc w:val="both"/>
              <w:rPr>
                <w:sz w:val="21"/>
                <w:szCs w:val="21"/>
              </w:rPr>
            </w:pPr>
            <w:r w:rsidRPr="0036186E">
              <w:rPr>
                <w:sz w:val="21"/>
                <w:szCs w:val="21"/>
              </w:rPr>
              <w:t>Trendy v gastronomii I (100% p)</w:t>
            </w:r>
          </w:p>
          <w:p w14:paraId="79EF2BED" w14:textId="7C6E43F0" w:rsidR="00D44916" w:rsidRPr="00B901A1" w:rsidRDefault="00D44916" w:rsidP="00D44916">
            <w:pPr>
              <w:spacing w:before="40" w:after="60"/>
              <w:jc w:val="both"/>
            </w:pPr>
            <w:r w:rsidRPr="0036186E">
              <w:rPr>
                <w:sz w:val="21"/>
                <w:szCs w:val="21"/>
              </w:rPr>
              <w:t>Trendy v gastronomii II</w:t>
            </w:r>
            <w:r w:rsidRPr="004473D1">
              <w:rPr>
                <w:sz w:val="21"/>
                <w:szCs w:val="21"/>
              </w:rPr>
              <w:t xml:space="preserve"> (100% p)</w:t>
            </w:r>
          </w:p>
        </w:tc>
      </w:tr>
      <w:tr w:rsidR="00A9436F" w:rsidRPr="00B901A1" w14:paraId="677B3CC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F7CAAC"/>
          </w:tcPr>
          <w:p w14:paraId="1276828E" w14:textId="77777777" w:rsidR="00A9436F" w:rsidRPr="00B901A1" w:rsidRDefault="00A9436F" w:rsidP="00D44916">
            <w:pPr>
              <w:jc w:val="both"/>
            </w:pPr>
            <w:r w:rsidRPr="00B901A1">
              <w:rPr>
                <w:b/>
              </w:rPr>
              <w:t xml:space="preserve">Údaje o vzdělání na VŠ </w:t>
            </w:r>
          </w:p>
        </w:tc>
      </w:tr>
      <w:tr w:rsidR="00A9436F" w:rsidRPr="00E92A6D" w14:paraId="5102A12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425"/>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auto"/>
          </w:tcPr>
          <w:p w14:paraId="7DD78B29" w14:textId="77777777" w:rsidR="00A9436F" w:rsidRPr="004473D1" w:rsidRDefault="00A9436F" w:rsidP="00D44916">
            <w:pPr>
              <w:pStyle w:val="western"/>
              <w:spacing w:before="60" w:after="60" w:line="240" w:lineRule="auto"/>
              <w:ind w:left="0"/>
              <w:rPr>
                <w:b/>
                <w:sz w:val="21"/>
                <w:szCs w:val="21"/>
              </w:rPr>
            </w:pPr>
            <w:r w:rsidRPr="004473D1">
              <w:rPr>
                <w:sz w:val="21"/>
                <w:szCs w:val="21"/>
              </w:rPr>
              <w:t>2008: MENDELU Brno, AF, SP Chemie a technologie potravin, obor Vlastnosti a zpracování zemědělských materiálů a produktů, Ph.D.</w:t>
            </w:r>
          </w:p>
        </w:tc>
      </w:tr>
      <w:tr w:rsidR="00A9436F" w:rsidRPr="00B901A1" w14:paraId="02FAB7C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F7CAAC"/>
          </w:tcPr>
          <w:p w14:paraId="6CEE09CC" w14:textId="77777777" w:rsidR="00A9436F" w:rsidRPr="00B901A1" w:rsidRDefault="00A9436F" w:rsidP="00D44916">
            <w:pPr>
              <w:jc w:val="both"/>
            </w:pPr>
            <w:r w:rsidRPr="00B901A1">
              <w:rPr>
                <w:b/>
              </w:rPr>
              <w:t>Údaje o odborném působení od absolvování VŠ</w:t>
            </w:r>
          </w:p>
        </w:tc>
      </w:tr>
      <w:tr w:rsidR="00A9436F" w:rsidRPr="00E92A6D" w14:paraId="38A7467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309"/>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auto"/>
          </w:tcPr>
          <w:p w14:paraId="6768C054" w14:textId="77777777" w:rsidR="00A9436F" w:rsidRPr="004473D1" w:rsidRDefault="00A9436F" w:rsidP="00D44916">
            <w:pPr>
              <w:spacing w:before="60" w:after="60"/>
              <w:jc w:val="both"/>
              <w:rPr>
                <w:sz w:val="21"/>
                <w:szCs w:val="21"/>
              </w:rPr>
            </w:pPr>
            <w:r w:rsidRPr="004473D1">
              <w:rPr>
                <w:sz w:val="21"/>
                <w:szCs w:val="21"/>
              </w:rPr>
              <w:t xml:space="preserve">2008 – dosud: UTB Zlín, FT, odborný asistent, od r. 2016 docent, od r. 2014 ředitel Ústavu analýzy a chemie potravin </w:t>
            </w:r>
          </w:p>
        </w:tc>
      </w:tr>
      <w:tr w:rsidR="00A9436F" w:rsidRPr="00B901A1" w14:paraId="3148315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250"/>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F7CAAC"/>
          </w:tcPr>
          <w:p w14:paraId="0446F596" w14:textId="77777777" w:rsidR="00A9436F" w:rsidRPr="00B901A1" w:rsidRDefault="00A9436F" w:rsidP="00D44916">
            <w:pPr>
              <w:jc w:val="both"/>
            </w:pPr>
            <w:r w:rsidRPr="00B901A1">
              <w:rPr>
                <w:b/>
              </w:rPr>
              <w:t>Zkušenosti s vedením kvalifikačních a rigorózních prací</w:t>
            </w:r>
          </w:p>
        </w:tc>
      </w:tr>
      <w:tr w:rsidR="00A9436F" w:rsidRPr="00E92A6D" w14:paraId="7E03C21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247"/>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auto"/>
          </w:tcPr>
          <w:p w14:paraId="399AADA1" w14:textId="77777777" w:rsidR="00A9436F" w:rsidRPr="004473D1" w:rsidRDefault="00A9436F" w:rsidP="00D44916">
            <w:pPr>
              <w:pStyle w:val="western"/>
              <w:spacing w:before="60" w:after="60" w:line="240" w:lineRule="auto"/>
              <w:ind w:left="0"/>
              <w:rPr>
                <w:sz w:val="21"/>
                <w:szCs w:val="21"/>
              </w:rPr>
            </w:pPr>
            <w:r w:rsidRPr="004473D1">
              <w:rPr>
                <w:sz w:val="21"/>
                <w:szCs w:val="21"/>
              </w:rPr>
              <w:t>Počet obhájených prací, které vyučující vedl v období 2013 – 2017: 11 BP, 11 DP.</w:t>
            </w:r>
          </w:p>
        </w:tc>
      </w:tr>
      <w:tr w:rsidR="00076348" w:rsidRPr="00B901A1" w14:paraId="2F96975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cantSplit/>
          <w:trHeight w:val="225"/>
        </w:trPr>
        <w:tc>
          <w:tcPr>
            <w:tcW w:w="3359" w:type="dxa"/>
            <w:gridSpan w:val="12"/>
            <w:tcBorders>
              <w:top w:val="single" w:sz="12" w:space="0" w:color="00000A"/>
              <w:left w:val="single" w:sz="4" w:space="0" w:color="00000A"/>
              <w:bottom w:val="single" w:sz="4" w:space="0" w:color="00000A"/>
              <w:right w:val="single" w:sz="4" w:space="0" w:color="00000A"/>
            </w:tcBorders>
            <w:shd w:val="clear" w:color="auto" w:fill="F7CAAC"/>
          </w:tcPr>
          <w:p w14:paraId="7139ECEE" w14:textId="77777777" w:rsidR="00A9436F" w:rsidRPr="00B901A1" w:rsidRDefault="00A9436F" w:rsidP="00D44916">
            <w:pPr>
              <w:jc w:val="both"/>
              <w:rPr>
                <w:b/>
              </w:rPr>
            </w:pPr>
            <w:r w:rsidRPr="00B901A1">
              <w:rPr>
                <w:b/>
              </w:rPr>
              <w:t xml:space="preserve">Obor habilitačního řízení </w:t>
            </w:r>
          </w:p>
        </w:tc>
        <w:tc>
          <w:tcPr>
            <w:tcW w:w="2113" w:type="dxa"/>
            <w:gridSpan w:val="10"/>
            <w:tcBorders>
              <w:top w:val="single" w:sz="12" w:space="0" w:color="00000A"/>
              <w:left w:val="single" w:sz="4" w:space="0" w:color="00000A"/>
              <w:bottom w:val="single" w:sz="4" w:space="0" w:color="00000A"/>
              <w:right w:val="single" w:sz="4" w:space="0" w:color="00000A"/>
            </w:tcBorders>
            <w:shd w:val="clear" w:color="auto" w:fill="F7CAAC"/>
          </w:tcPr>
          <w:p w14:paraId="56435AF9" w14:textId="77777777" w:rsidR="00A9436F" w:rsidRPr="00B901A1" w:rsidRDefault="00A9436F" w:rsidP="00D44916">
            <w:pPr>
              <w:jc w:val="both"/>
              <w:rPr>
                <w:b/>
              </w:rPr>
            </w:pPr>
            <w:r w:rsidRPr="00B901A1">
              <w:rPr>
                <w:b/>
              </w:rPr>
              <w:t>Rok udělení hodnosti</w:t>
            </w:r>
          </w:p>
        </w:tc>
        <w:tc>
          <w:tcPr>
            <w:tcW w:w="1978" w:type="dxa"/>
            <w:gridSpan w:val="14"/>
            <w:tcBorders>
              <w:top w:val="single" w:sz="12" w:space="0" w:color="00000A"/>
              <w:left w:val="single" w:sz="4" w:space="0" w:color="00000A"/>
              <w:bottom w:val="single" w:sz="4" w:space="0" w:color="00000A"/>
              <w:right w:val="single" w:sz="12" w:space="0" w:color="00000A"/>
            </w:tcBorders>
            <w:shd w:val="clear" w:color="auto" w:fill="F7CAAC"/>
          </w:tcPr>
          <w:p w14:paraId="7105EDAD" w14:textId="77777777" w:rsidR="00A9436F" w:rsidRPr="00B901A1" w:rsidRDefault="00A9436F" w:rsidP="00D44916">
            <w:pPr>
              <w:jc w:val="both"/>
              <w:rPr>
                <w:b/>
              </w:rPr>
            </w:pPr>
            <w:r w:rsidRPr="00B901A1">
              <w:rPr>
                <w:b/>
              </w:rPr>
              <w:t>Řízení konáno na VŠ</w:t>
            </w:r>
          </w:p>
        </w:tc>
        <w:tc>
          <w:tcPr>
            <w:tcW w:w="2558" w:type="dxa"/>
            <w:gridSpan w:val="22"/>
            <w:tcBorders>
              <w:top w:val="single" w:sz="12" w:space="0" w:color="00000A"/>
              <w:left w:val="single" w:sz="12" w:space="0" w:color="00000A"/>
              <w:bottom w:val="single" w:sz="4" w:space="0" w:color="00000A"/>
              <w:right w:val="single" w:sz="4" w:space="0" w:color="00000A"/>
            </w:tcBorders>
            <w:shd w:val="clear" w:color="auto" w:fill="F7CAAC"/>
          </w:tcPr>
          <w:p w14:paraId="0B7C0348" w14:textId="77777777" w:rsidR="00A9436F" w:rsidRPr="00B901A1" w:rsidRDefault="00A9436F" w:rsidP="00D44916">
            <w:pPr>
              <w:jc w:val="both"/>
            </w:pPr>
            <w:r w:rsidRPr="00B901A1">
              <w:rPr>
                <w:b/>
              </w:rPr>
              <w:t>Ohlasy publikací</w:t>
            </w:r>
          </w:p>
        </w:tc>
      </w:tr>
      <w:tr w:rsidR="00076348" w:rsidRPr="00B901A1" w14:paraId="78A317D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cantSplit/>
        </w:trPr>
        <w:tc>
          <w:tcPr>
            <w:tcW w:w="3359" w:type="dxa"/>
            <w:gridSpan w:val="12"/>
            <w:tcBorders>
              <w:top w:val="single" w:sz="4" w:space="0" w:color="00000A"/>
              <w:left w:val="single" w:sz="4" w:space="0" w:color="00000A"/>
              <w:bottom w:val="single" w:sz="4" w:space="0" w:color="00000A"/>
              <w:right w:val="single" w:sz="4" w:space="0" w:color="00000A"/>
            </w:tcBorders>
            <w:shd w:val="clear" w:color="auto" w:fill="auto"/>
          </w:tcPr>
          <w:p w14:paraId="3F3857DE" w14:textId="77777777" w:rsidR="00A9436F" w:rsidRPr="00C173B5" w:rsidRDefault="00A9436F" w:rsidP="00546C20">
            <w:pPr>
              <w:spacing w:before="40" w:after="40"/>
              <w:rPr>
                <w:sz w:val="21"/>
                <w:szCs w:val="21"/>
              </w:rPr>
            </w:pPr>
            <w:r w:rsidRPr="00C173B5">
              <w:rPr>
                <w:sz w:val="21"/>
                <w:szCs w:val="21"/>
              </w:rPr>
              <w:t>Technologie potravin</w:t>
            </w:r>
          </w:p>
        </w:tc>
        <w:tc>
          <w:tcPr>
            <w:tcW w:w="2113" w:type="dxa"/>
            <w:gridSpan w:val="10"/>
            <w:tcBorders>
              <w:top w:val="single" w:sz="4" w:space="0" w:color="00000A"/>
              <w:left w:val="single" w:sz="4" w:space="0" w:color="00000A"/>
              <w:bottom w:val="single" w:sz="4" w:space="0" w:color="00000A"/>
              <w:right w:val="single" w:sz="4" w:space="0" w:color="00000A"/>
            </w:tcBorders>
            <w:shd w:val="clear" w:color="auto" w:fill="auto"/>
          </w:tcPr>
          <w:p w14:paraId="6F8FBE21" w14:textId="77777777" w:rsidR="00A9436F" w:rsidRPr="00C173B5" w:rsidRDefault="00A9436F" w:rsidP="00546C20">
            <w:pPr>
              <w:spacing w:before="40" w:after="40"/>
              <w:rPr>
                <w:sz w:val="21"/>
                <w:szCs w:val="21"/>
              </w:rPr>
            </w:pPr>
            <w:r w:rsidRPr="00C173B5">
              <w:rPr>
                <w:sz w:val="21"/>
                <w:szCs w:val="21"/>
              </w:rPr>
              <w:t>2016</w:t>
            </w:r>
          </w:p>
        </w:tc>
        <w:tc>
          <w:tcPr>
            <w:tcW w:w="1978" w:type="dxa"/>
            <w:gridSpan w:val="14"/>
            <w:tcBorders>
              <w:top w:val="single" w:sz="4" w:space="0" w:color="00000A"/>
              <w:left w:val="single" w:sz="4" w:space="0" w:color="00000A"/>
              <w:bottom w:val="single" w:sz="4" w:space="0" w:color="00000A"/>
              <w:right w:val="single" w:sz="12" w:space="0" w:color="00000A"/>
            </w:tcBorders>
            <w:shd w:val="clear" w:color="auto" w:fill="auto"/>
          </w:tcPr>
          <w:p w14:paraId="787DFA10" w14:textId="77777777" w:rsidR="00A9436F" w:rsidRPr="00C173B5" w:rsidRDefault="00A9436F" w:rsidP="00546C20">
            <w:pPr>
              <w:spacing w:before="40" w:after="40"/>
              <w:rPr>
                <w:sz w:val="21"/>
                <w:szCs w:val="21"/>
              </w:rPr>
            </w:pPr>
            <w:r w:rsidRPr="00C173B5">
              <w:rPr>
                <w:sz w:val="21"/>
                <w:szCs w:val="21"/>
              </w:rPr>
              <w:t>UTB Zlín</w:t>
            </w:r>
          </w:p>
        </w:tc>
        <w:tc>
          <w:tcPr>
            <w:tcW w:w="713" w:type="dxa"/>
            <w:gridSpan w:val="8"/>
            <w:tcBorders>
              <w:top w:val="single" w:sz="4" w:space="0" w:color="00000A"/>
              <w:left w:val="single" w:sz="12" w:space="0" w:color="00000A"/>
              <w:bottom w:val="single" w:sz="4" w:space="0" w:color="00000A"/>
              <w:right w:val="single" w:sz="4" w:space="0" w:color="00000A"/>
            </w:tcBorders>
            <w:shd w:val="clear" w:color="auto" w:fill="F7CAAC"/>
          </w:tcPr>
          <w:p w14:paraId="13EF1E3E" w14:textId="77777777" w:rsidR="00A9436F" w:rsidRPr="00B901A1" w:rsidRDefault="00A9436F" w:rsidP="00D44916">
            <w:pPr>
              <w:jc w:val="both"/>
              <w:rPr>
                <w:b/>
              </w:rPr>
            </w:pPr>
            <w:r w:rsidRPr="00B901A1">
              <w:rPr>
                <w:b/>
              </w:rPr>
              <w:t>WOS</w:t>
            </w:r>
          </w:p>
        </w:tc>
        <w:tc>
          <w:tcPr>
            <w:tcW w:w="848" w:type="dxa"/>
            <w:gridSpan w:val="8"/>
            <w:tcBorders>
              <w:top w:val="single" w:sz="4" w:space="0" w:color="00000A"/>
              <w:left w:val="single" w:sz="4" w:space="0" w:color="00000A"/>
              <w:bottom w:val="single" w:sz="4" w:space="0" w:color="00000A"/>
              <w:right w:val="single" w:sz="4" w:space="0" w:color="00000A"/>
            </w:tcBorders>
            <w:shd w:val="clear" w:color="auto" w:fill="F7CAAC"/>
          </w:tcPr>
          <w:p w14:paraId="5767EFB0" w14:textId="77777777" w:rsidR="00A9436F" w:rsidRPr="00B901A1" w:rsidRDefault="00A9436F" w:rsidP="00D44916">
            <w:pPr>
              <w:jc w:val="both"/>
              <w:rPr>
                <w:b/>
              </w:rPr>
            </w:pPr>
            <w:r w:rsidRPr="00B901A1">
              <w:rPr>
                <w:b/>
              </w:rPr>
              <w:t>Scopus</w:t>
            </w:r>
          </w:p>
        </w:tc>
        <w:tc>
          <w:tcPr>
            <w:tcW w:w="997" w:type="dxa"/>
            <w:gridSpan w:val="6"/>
            <w:tcBorders>
              <w:top w:val="single" w:sz="4" w:space="0" w:color="00000A"/>
              <w:left w:val="single" w:sz="4" w:space="0" w:color="00000A"/>
              <w:bottom w:val="single" w:sz="4" w:space="0" w:color="00000A"/>
              <w:right w:val="single" w:sz="4" w:space="0" w:color="00000A"/>
            </w:tcBorders>
            <w:shd w:val="clear" w:color="auto" w:fill="F7CAAC"/>
          </w:tcPr>
          <w:p w14:paraId="4963117F" w14:textId="77777777" w:rsidR="00A9436F" w:rsidRPr="00B901A1" w:rsidRDefault="00A9436F" w:rsidP="00D44916">
            <w:pPr>
              <w:jc w:val="both"/>
            </w:pPr>
            <w:r w:rsidRPr="00B901A1">
              <w:rPr>
                <w:b/>
              </w:rPr>
              <w:t>ostatní</w:t>
            </w:r>
          </w:p>
        </w:tc>
      </w:tr>
      <w:tr w:rsidR="00076348" w:rsidRPr="005C7EB9" w14:paraId="312942D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cantSplit/>
          <w:trHeight w:val="70"/>
        </w:trPr>
        <w:tc>
          <w:tcPr>
            <w:tcW w:w="3359" w:type="dxa"/>
            <w:gridSpan w:val="12"/>
            <w:tcBorders>
              <w:top w:val="single" w:sz="4" w:space="0" w:color="00000A"/>
              <w:left w:val="single" w:sz="4" w:space="0" w:color="00000A"/>
              <w:bottom w:val="single" w:sz="4" w:space="0" w:color="00000A"/>
              <w:right w:val="single" w:sz="4" w:space="0" w:color="00000A"/>
            </w:tcBorders>
            <w:shd w:val="clear" w:color="auto" w:fill="F7CAAC"/>
          </w:tcPr>
          <w:p w14:paraId="23D58F3C" w14:textId="77777777" w:rsidR="00A9436F" w:rsidRPr="00B901A1" w:rsidRDefault="00A9436F" w:rsidP="00D44916">
            <w:pPr>
              <w:jc w:val="both"/>
              <w:rPr>
                <w:b/>
              </w:rPr>
            </w:pPr>
            <w:r w:rsidRPr="00B901A1">
              <w:rPr>
                <w:b/>
              </w:rPr>
              <w:t>Obor jmenovacího řízení</w:t>
            </w:r>
          </w:p>
        </w:tc>
        <w:tc>
          <w:tcPr>
            <w:tcW w:w="21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52E4B043" w14:textId="77777777" w:rsidR="00A9436F" w:rsidRPr="00B901A1" w:rsidRDefault="00A9436F" w:rsidP="00D44916">
            <w:pPr>
              <w:jc w:val="both"/>
              <w:rPr>
                <w:b/>
              </w:rPr>
            </w:pPr>
            <w:r w:rsidRPr="00B901A1">
              <w:rPr>
                <w:b/>
              </w:rPr>
              <w:t>Rok udělení hodnosti</w:t>
            </w:r>
          </w:p>
        </w:tc>
        <w:tc>
          <w:tcPr>
            <w:tcW w:w="1978" w:type="dxa"/>
            <w:gridSpan w:val="14"/>
            <w:tcBorders>
              <w:top w:val="single" w:sz="4" w:space="0" w:color="00000A"/>
              <w:left w:val="single" w:sz="4" w:space="0" w:color="00000A"/>
              <w:bottom w:val="single" w:sz="4" w:space="0" w:color="00000A"/>
              <w:right w:val="single" w:sz="12" w:space="0" w:color="00000A"/>
            </w:tcBorders>
            <w:shd w:val="clear" w:color="auto" w:fill="F7CAAC"/>
          </w:tcPr>
          <w:p w14:paraId="2A4ACE69" w14:textId="77777777" w:rsidR="00A9436F" w:rsidRPr="00B901A1" w:rsidRDefault="00A9436F" w:rsidP="00D44916">
            <w:pPr>
              <w:jc w:val="both"/>
              <w:rPr>
                <w:b/>
              </w:rPr>
            </w:pPr>
            <w:r w:rsidRPr="00B901A1">
              <w:rPr>
                <w:b/>
              </w:rPr>
              <w:t>Řízení konáno na VŠ</w:t>
            </w:r>
          </w:p>
        </w:tc>
        <w:tc>
          <w:tcPr>
            <w:tcW w:w="713" w:type="dxa"/>
            <w:gridSpan w:val="8"/>
            <w:vMerge w:val="restart"/>
            <w:tcBorders>
              <w:top w:val="single" w:sz="4" w:space="0" w:color="00000A"/>
              <w:left w:val="single" w:sz="12" w:space="0" w:color="00000A"/>
              <w:bottom w:val="single" w:sz="4" w:space="0" w:color="00000A"/>
              <w:right w:val="single" w:sz="4" w:space="0" w:color="00000A"/>
            </w:tcBorders>
            <w:shd w:val="clear" w:color="auto" w:fill="auto"/>
          </w:tcPr>
          <w:p w14:paraId="12DD6458" w14:textId="77777777" w:rsidR="00A9436F" w:rsidRPr="005C7EB9" w:rsidRDefault="00A9436F" w:rsidP="00D44916">
            <w:pPr>
              <w:pStyle w:val="western"/>
              <w:spacing w:before="0" w:line="240" w:lineRule="auto"/>
              <w:ind w:left="0"/>
              <w:rPr>
                <w:b/>
                <w:sz w:val="20"/>
                <w:szCs w:val="20"/>
              </w:rPr>
            </w:pPr>
            <w:r w:rsidRPr="005C7EB9">
              <w:rPr>
                <w:b/>
                <w:sz w:val="20"/>
                <w:szCs w:val="20"/>
              </w:rPr>
              <w:t>601</w:t>
            </w:r>
          </w:p>
        </w:tc>
        <w:tc>
          <w:tcPr>
            <w:tcW w:w="848"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525F4169" w14:textId="77777777" w:rsidR="00A9436F" w:rsidRPr="005C7EB9" w:rsidRDefault="00A9436F" w:rsidP="00D44916">
            <w:pPr>
              <w:pStyle w:val="western"/>
              <w:spacing w:before="0" w:line="240" w:lineRule="auto"/>
              <w:ind w:left="0"/>
              <w:rPr>
                <w:b/>
                <w:sz w:val="20"/>
                <w:szCs w:val="20"/>
              </w:rPr>
            </w:pPr>
            <w:r w:rsidRPr="005C7EB9">
              <w:rPr>
                <w:b/>
                <w:sz w:val="20"/>
                <w:szCs w:val="20"/>
              </w:rPr>
              <w:t>786</w:t>
            </w:r>
          </w:p>
        </w:tc>
        <w:tc>
          <w:tcPr>
            <w:tcW w:w="997"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2B5D30E3" w14:textId="77777777" w:rsidR="00A9436F" w:rsidRPr="005C7EB9" w:rsidRDefault="00A9436F" w:rsidP="00D44916">
            <w:pPr>
              <w:pStyle w:val="western"/>
              <w:spacing w:before="0" w:line="240" w:lineRule="auto"/>
              <w:ind w:left="0"/>
              <w:rPr>
                <w:b/>
                <w:sz w:val="20"/>
                <w:szCs w:val="20"/>
              </w:rPr>
            </w:pPr>
            <w:r w:rsidRPr="005C7EB9">
              <w:rPr>
                <w:b/>
                <w:sz w:val="20"/>
                <w:szCs w:val="20"/>
              </w:rPr>
              <w:t>neevid.</w:t>
            </w:r>
          </w:p>
        </w:tc>
      </w:tr>
      <w:tr w:rsidR="00076348" w:rsidRPr="00B901A1" w14:paraId="6D6BA2D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205"/>
        </w:trPr>
        <w:tc>
          <w:tcPr>
            <w:tcW w:w="3359" w:type="dxa"/>
            <w:gridSpan w:val="12"/>
            <w:tcBorders>
              <w:top w:val="single" w:sz="4" w:space="0" w:color="00000A"/>
              <w:left w:val="single" w:sz="4" w:space="0" w:color="00000A"/>
              <w:bottom w:val="single" w:sz="4" w:space="0" w:color="00000A"/>
              <w:right w:val="single" w:sz="4" w:space="0" w:color="00000A"/>
            </w:tcBorders>
            <w:shd w:val="clear" w:color="auto" w:fill="auto"/>
          </w:tcPr>
          <w:p w14:paraId="16F60BCC" w14:textId="77777777" w:rsidR="00A9436F" w:rsidRPr="00B901A1" w:rsidRDefault="00A9436F" w:rsidP="00D44916">
            <w:pPr>
              <w:jc w:val="both"/>
            </w:pPr>
            <w:r>
              <w:t>---</w:t>
            </w:r>
          </w:p>
        </w:tc>
        <w:tc>
          <w:tcPr>
            <w:tcW w:w="2113" w:type="dxa"/>
            <w:gridSpan w:val="10"/>
            <w:tcBorders>
              <w:top w:val="single" w:sz="4" w:space="0" w:color="00000A"/>
              <w:left w:val="single" w:sz="4" w:space="0" w:color="00000A"/>
              <w:bottom w:val="single" w:sz="4" w:space="0" w:color="00000A"/>
              <w:right w:val="single" w:sz="4" w:space="0" w:color="00000A"/>
            </w:tcBorders>
            <w:shd w:val="clear" w:color="auto" w:fill="auto"/>
          </w:tcPr>
          <w:p w14:paraId="782F54D7" w14:textId="77777777" w:rsidR="00A9436F" w:rsidRPr="00B901A1" w:rsidRDefault="00A9436F" w:rsidP="00D44916">
            <w:pPr>
              <w:jc w:val="both"/>
            </w:pPr>
            <w:r>
              <w:t>---</w:t>
            </w:r>
          </w:p>
        </w:tc>
        <w:tc>
          <w:tcPr>
            <w:tcW w:w="1978" w:type="dxa"/>
            <w:gridSpan w:val="14"/>
            <w:tcBorders>
              <w:top w:val="single" w:sz="4" w:space="0" w:color="00000A"/>
              <w:left w:val="single" w:sz="4" w:space="0" w:color="00000A"/>
              <w:bottom w:val="single" w:sz="4" w:space="0" w:color="00000A"/>
              <w:right w:val="single" w:sz="12" w:space="0" w:color="00000A"/>
            </w:tcBorders>
            <w:shd w:val="clear" w:color="auto" w:fill="auto"/>
          </w:tcPr>
          <w:p w14:paraId="4AD6C41A" w14:textId="77777777" w:rsidR="00A9436F" w:rsidRPr="00B901A1" w:rsidRDefault="00A9436F" w:rsidP="00D44916">
            <w:pPr>
              <w:jc w:val="both"/>
            </w:pPr>
            <w:r>
              <w:t>---</w:t>
            </w:r>
          </w:p>
        </w:tc>
        <w:tc>
          <w:tcPr>
            <w:tcW w:w="713" w:type="dxa"/>
            <w:gridSpan w:val="8"/>
            <w:vMerge/>
            <w:tcBorders>
              <w:top w:val="single" w:sz="4" w:space="0" w:color="00000A"/>
              <w:left w:val="single" w:sz="12" w:space="0" w:color="00000A"/>
              <w:bottom w:val="single" w:sz="4" w:space="0" w:color="00000A"/>
              <w:right w:val="single" w:sz="4" w:space="0" w:color="00000A"/>
            </w:tcBorders>
            <w:shd w:val="clear" w:color="auto" w:fill="auto"/>
            <w:vAlign w:val="center"/>
          </w:tcPr>
          <w:p w14:paraId="2C2DE6FF" w14:textId="77777777" w:rsidR="00A9436F" w:rsidRPr="00B901A1" w:rsidRDefault="00A9436F" w:rsidP="00D44916">
            <w:pPr>
              <w:rPr>
                <w:b/>
              </w:rPr>
            </w:pPr>
          </w:p>
        </w:tc>
        <w:tc>
          <w:tcPr>
            <w:tcW w:w="848"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78039E66" w14:textId="77777777" w:rsidR="00A9436F" w:rsidRPr="00B901A1" w:rsidRDefault="00A9436F" w:rsidP="00D44916">
            <w:pPr>
              <w:rPr>
                <w:b/>
              </w:rPr>
            </w:pPr>
          </w:p>
        </w:tc>
        <w:tc>
          <w:tcPr>
            <w:tcW w:w="997"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3DE0A01F" w14:textId="77777777" w:rsidR="00A9436F" w:rsidRPr="00B901A1" w:rsidRDefault="00A9436F" w:rsidP="00D44916">
            <w:pPr>
              <w:rPr>
                <w:b/>
              </w:rPr>
            </w:pPr>
          </w:p>
        </w:tc>
      </w:tr>
      <w:tr w:rsidR="00A9436F" w:rsidRPr="00B901A1" w14:paraId="73F158D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F7CAAC"/>
          </w:tcPr>
          <w:p w14:paraId="555333A6" w14:textId="77777777" w:rsidR="00A9436F" w:rsidRPr="00B901A1" w:rsidRDefault="00A9436F" w:rsidP="00D44916">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A9436F" w:rsidRPr="00BE7719" w14:paraId="2EF5283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560"/>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auto"/>
          </w:tcPr>
          <w:p w14:paraId="0CE95140" w14:textId="77777777" w:rsidR="00A9436F" w:rsidRPr="00045F47" w:rsidRDefault="00A9436F" w:rsidP="00D44916">
            <w:pPr>
              <w:spacing w:before="60" w:after="120"/>
              <w:jc w:val="both"/>
              <w:rPr>
                <w:bCs/>
                <w:sz w:val="21"/>
                <w:szCs w:val="21"/>
              </w:rPr>
            </w:pPr>
            <w:r w:rsidRPr="00045F47">
              <w:rPr>
                <w:b/>
                <w:bCs/>
                <w:sz w:val="21"/>
                <w:szCs w:val="21"/>
              </w:rPr>
              <w:t>MLČEK, J. (55%)</w:t>
            </w:r>
            <w:r w:rsidRPr="00045F47">
              <w:rPr>
                <w:bCs/>
                <w:sz w:val="21"/>
                <w:szCs w:val="21"/>
              </w:rPr>
              <w:t xml:space="preserve">, JURÍKOVÁ, T., ŠKROVÁNKOVÁ, S., SOCHOR, J.: Quercetin and its anti-allergic immune response. </w:t>
            </w:r>
            <w:r w:rsidRPr="00045F47">
              <w:rPr>
                <w:bCs/>
                <w:i/>
                <w:iCs/>
                <w:sz w:val="21"/>
                <w:szCs w:val="21"/>
              </w:rPr>
              <w:t>Molecules</w:t>
            </w:r>
            <w:r w:rsidRPr="00045F47">
              <w:rPr>
                <w:bCs/>
                <w:sz w:val="21"/>
                <w:szCs w:val="21"/>
              </w:rPr>
              <w:t xml:space="preserve"> </w:t>
            </w:r>
            <w:r w:rsidRPr="00045F47">
              <w:rPr>
                <w:bCs/>
                <w:iCs/>
                <w:sz w:val="21"/>
                <w:szCs w:val="21"/>
              </w:rPr>
              <w:t>21</w:t>
            </w:r>
            <w:r w:rsidRPr="00045F47">
              <w:rPr>
                <w:bCs/>
                <w:sz w:val="21"/>
                <w:szCs w:val="21"/>
              </w:rPr>
              <w:t xml:space="preserve">(5), 623, </w:t>
            </w:r>
            <w:r w:rsidRPr="00045F47">
              <w:rPr>
                <w:b/>
                <w:bCs/>
                <w:sz w:val="21"/>
                <w:szCs w:val="21"/>
              </w:rPr>
              <w:t>2016</w:t>
            </w:r>
            <w:r w:rsidRPr="00045F47">
              <w:rPr>
                <w:bCs/>
                <w:sz w:val="21"/>
                <w:szCs w:val="21"/>
              </w:rPr>
              <w:t xml:space="preserve">. </w:t>
            </w:r>
          </w:p>
          <w:p w14:paraId="6DDEB986" w14:textId="77777777" w:rsidR="00A9436F" w:rsidRPr="00045F47" w:rsidRDefault="00A9436F" w:rsidP="00D44916">
            <w:pPr>
              <w:spacing w:after="120"/>
              <w:jc w:val="both"/>
              <w:rPr>
                <w:bCs/>
                <w:sz w:val="21"/>
                <w:szCs w:val="21"/>
              </w:rPr>
            </w:pPr>
            <w:r w:rsidRPr="00045F47">
              <w:rPr>
                <w:bCs/>
                <w:sz w:val="21"/>
                <w:szCs w:val="21"/>
              </w:rPr>
              <w:t xml:space="preserve">JURÍKOVÁ, T., </w:t>
            </w:r>
            <w:r w:rsidRPr="00045F47">
              <w:rPr>
                <w:b/>
                <w:bCs/>
                <w:sz w:val="21"/>
                <w:szCs w:val="21"/>
              </w:rPr>
              <w:t>MLČEK, J. (32%)</w:t>
            </w:r>
            <w:r w:rsidRPr="00045F47">
              <w:rPr>
                <w:bCs/>
                <w:sz w:val="21"/>
                <w:szCs w:val="21"/>
              </w:rPr>
              <w:t xml:space="preserve">, ŠKROVÁNKOVÁ, S., BALLA, S., SOCHOR, J., BARON, M., SUMCZYNSKI, D.: Black crowberry (Empetrum nigrum L.) flavonoids and their health promoting activity. </w:t>
            </w:r>
            <w:r w:rsidRPr="00045F47">
              <w:rPr>
                <w:bCs/>
                <w:i/>
                <w:iCs/>
                <w:sz w:val="21"/>
                <w:szCs w:val="21"/>
              </w:rPr>
              <w:t>Molecules</w:t>
            </w:r>
            <w:r w:rsidRPr="00045F47">
              <w:rPr>
                <w:bCs/>
                <w:sz w:val="21"/>
                <w:szCs w:val="21"/>
              </w:rPr>
              <w:t xml:space="preserve"> </w:t>
            </w:r>
            <w:r w:rsidRPr="00045F47">
              <w:rPr>
                <w:bCs/>
                <w:iCs/>
                <w:sz w:val="21"/>
                <w:szCs w:val="21"/>
              </w:rPr>
              <w:t>21</w:t>
            </w:r>
            <w:r w:rsidRPr="00045F47">
              <w:rPr>
                <w:bCs/>
                <w:sz w:val="21"/>
                <w:szCs w:val="21"/>
              </w:rPr>
              <w:t xml:space="preserve">(12), 1685, </w:t>
            </w:r>
            <w:r w:rsidRPr="00045F47">
              <w:rPr>
                <w:b/>
                <w:bCs/>
                <w:sz w:val="21"/>
                <w:szCs w:val="21"/>
              </w:rPr>
              <w:t>2016</w:t>
            </w:r>
            <w:r w:rsidRPr="00045F47">
              <w:rPr>
                <w:bCs/>
                <w:sz w:val="21"/>
                <w:szCs w:val="21"/>
              </w:rPr>
              <w:t xml:space="preserve">. </w:t>
            </w:r>
          </w:p>
          <w:p w14:paraId="14802924" w14:textId="77777777" w:rsidR="00A9436F" w:rsidRPr="00045F47" w:rsidRDefault="00A9436F" w:rsidP="00D44916">
            <w:pPr>
              <w:spacing w:after="120"/>
              <w:jc w:val="both"/>
              <w:rPr>
                <w:color w:val="000000"/>
                <w:sz w:val="21"/>
                <w:szCs w:val="21"/>
              </w:rPr>
            </w:pPr>
            <w:r w:rsidRPr="00045F47">
              <w:rPr>
                <w:b/>
                <w:bCs/>
                <w:color w:val="000000"/>
                <w:sz w:val="21"/>
                <w:szCs w:val="21"/>
              </w:rPr>
              <w:t>MLČEK, J. (35%)</w:t>
            </w:r>
            <w:r w:rsidRPr="00045F47">
              <w:rPr>
                <w:color w:val="000000"/>
                <w:sz w:val="21"/>
                <w:szCs w:val="21"/>
              </w:rPr>
              <w:t xml:space="preserve">, DRUŽBÍKOVÁ, H., VALÁŠEK, P., SOCHOR, J., JURÍKOVÁ, T., BORKOVCOVÁ, M., BARON, M., BALLA, S.: Assessment of total polar materials in frying fats from Czech restaurants. </w:t>
            </w:r>
            <w:r w:rsidRPr="00045F47">
              <w:rPr>
                <w:i/>
                <w:iCs/>
                <w:color w:val="000000"/>
                <w:sz w:val="21"/>
                <w:szCs w:val="21"/>
              </w:rPr>
              <w:t>Italian Journal of Food Science</w:t>
            </w:r>
            <w:r w:rsidRPr="00045F47">
              <w:rPr>
                <w:color w:val="000000"/>
                <w:sz w:val="21"/>
                <w:szCs w:val="21"/>
              </w:rPr>
              <w:t xml:space="preserve"> 27(2), 32-37, </w:t>
            </w:r>
            <w:r w:rsidRPr="00045F47">
              <w:rPr>
                <w:b/>
                <w:bCs/>
                <w:color w:val="000000"/>
                <w:sz w:val="21"/>
                <w:szCs w:val="21"/>
              </w:rPr>
              <w:t>2015</w:t>
            </w:r>
            <w:r w:rsidRPr="00045F47">
              <w:rPr>
                <w:color w:val="000000"/>
                <w:sz w:val="21"/>
                <w:szCs w:val="21"/>
              </w:rPr>
              <w:t xml:space="preserve">. </w:t>
            </w:r>
          </w:p>
          <w:p w14:paraId="13B70D71" w14:textId="77777777" w:rsidR="00A9436F" w:rsidRPr="00045F47" w:rsidRDefault="00A9436F" w:rsidP="00D44916">
            <w:pPr>
              <w:spacing w:after="120"/>
              <w:jc w:val="both"/>
              <w:rPr>
                <w:sz w:val="21"/>
                <w:szCs w:val="21"/>
              </w:rPr>
            </w:pPr>
            <w:r w:rsidRPr="00045F47">
              <w:rPr>
                <w:bCs/>
                <w:sz w:val="21"/>
                <w:szCs w:val="21"/>
              </w:rPr>
              <w:t xml:space="preserve">SUMCZYNSKI, D., BUBELOVÁ, Z., SNEYD, J., ERB-WEBER, S., </w:t>
            </w:r>
            <w:r w:rsidRPr="00045F47">
              <w:rPr>
                <w:b/>
                <w:bCs/>
                <w:sz w:val="21"/>
                <w:szCs w:val="21"/>
              </w:rPr>
              <w:t>MLČEK, J. (10%)</w:t>
            </w:r>
            <w:r w:rsidRPr="00045F47">
              <w:rPr>
                <w:bCs/>
                <w:sz w:val="21"/>
                <w:szCs w:val="21"/>
              </w:rPr>
              <w:t>:</w:t>
            </w:r>
            <w:r w:rsidRPr="00045F47">
              <w:rPr>
                <w:sz w:val="21"/>
                <w:szCs w:val="21"/>
              </w:rPr>
              <w:t xml:space="preserve"> </w:t>
            </w:r>
            <w:r w:rsidRPr="00045F47">
              <w:rPr>
                <w:bCs/>
                <w:sz w:val="21"/>
                <w:szCs w:val="21"/>
              </w:rPr>
              <w:t xml:space="preserve">Total phenolics, flavonoids, antioxidant activity, crude fibre and digestibility in non-traditional wheat flakes and muesli. </w:t>
            </w:r>
            <w:r w:rsidRPr="00045F47">
              <w:rPr>
                <w:bCs/>
                <w:i/>
                <w:sz w:val="21"/>
                <w:szCs w:val="21"/>
              </w:rPr>
              <w:t>Food Chemistry</w:t>
            </w:r>
            <w:r w:rsidRPr="00045F47">
              <w:rPr>
                <w:bCs/>
                <w:sz w:val="21"/>
                <w:szCs w:val="21"/>
              </w:rPr>
              <w:t xml:space="preserve"> </w:t>
            </w:r>
            <w:r w:rsidRPr="00045F47">
              <w:rPr>
                <w:sz w:val="21"/>
                <w:szCs w:val="21"/>
              </w:rPr>
              <w:t xml:space="preserve">174, 319-325, </w:t>
            </w:r>
            <w:r w:rsidRPr="00045F47">
              <w:rPr>
                <w:b/>
                <w:sz w:val="21"/>
                <w:szCs w:val="21"/>
              </w:rPr>
              <w:t>2015</w:t>
            </w:r>
            <w:r w:rsidRPr="00045F47">
              <w:rPr>
                <w:sz w:val="21"/>
                <w:szCs w:val="21"/>
              </w:rPr>
              <w:t xml:space="preserve">. </w:t>
            </w:r>
          </w:p>
          <w:p w14:paraId="708B66D7" w14:textId="77777777" w:rsidR="00A9436F" w:rsidRPr="00BE7719" w:rsidRDefault="00A9436F" w:rsidP="00D44916">
            <w:pPr>
              <w:spacing w:after="120"/>
              <w:jc w:val="both"/>
            </w:pPr>
            <w:r w:rsidRPr="00045F47">
              <w:rPr>
                <w:b/>
                <w:bCs/>
                <w:color w:val="000000"/>
                <w:sz w:val="21"/>
                <w:szCs w:val="21"/>
              </w:rPr>
              <w:t>MLČEK, J. (55%)</w:t>
            </w:r>
            <w:r w:rsidRPr="00045F47">
              <w:rPr>
                <w:color w:val="000000"/>
                <w:sz w:val="21"/>
                <w:szCs w:val="21"/>
              </w:rPr>
              <w:t xml:space="preserve">, ROP, O., JURÍKOVÁ, T., SOCHOR, J., FIŠERA, M., BALLA, S., BARON, M., HRABĚ, J.: Bioactive compounds in sweet rowanberry fruits of interspecific Rowan crosses. </w:t>
            </w:r>
            <w:r w:rsidRPr="00045F47">
              <w:rPr>
                <w:i/>
                <w:iCs/>
                <w:color w:val="000000"/>
                <w:sz w:val="21"/>
                <w:szCs w:val="21"/>
              </w:rPr>
              <w:t>Central European Journal of Biology</w:t>
            </w:r>
            <w:r w:rsidRPr="00045F47">
              <w:rPr>
                <w:color w:val="000000"/>
                <w:sz w:val="21"/>
                <w:szCs w:val="21"/>
              </w:rPr>
              <w:t xml:space="preserve"> 9(11), 1078-1086, </w:t>
            </w:r>
            <w:r w:rsidRPr="00045F47">
              <w:rPr>
                <w:b/>
                <w:bCs/>
                <w:color w:val="000000"/>
                <w:sz w:val="21"/>
                <w:szCs w:val="21"/>
              </w:rPr>
              <w:t>2014</w:t>
            </w:r>
            <w:r w:rsidRPr="00045F47">
              <w:rPr>
                <w:color w:val="000000"/>
                <w:sz w:val="21"/>
                <w:szCs w:val="21"/>
              </w:rPr>
              <w:t>.</w:t>
            </w:r>
            <w:r w:rsidRPr="00E92A6D">
              <w:rPr>
                <w:color w:val="000000"/>
                <w:sz w:val="22"/>
                <w:szCs w:val="22"/>
              </w:rPr>
              <w:t xml:space="preserve"> </w:t>
            </w:r>
          </w:p>
        </w:tc>
      </w:tr>
      <w:tr w:rsidR="00A9436F" w:rsidRPr="00B901A1" w14:paraId="1EB2ABBA"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218"/>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F7CAAC"/>
          </w:tcPr>
          <w:p w14:paraId="0E138A70" w14:textId="77777777" w:rsidR="00A9436F" w:rsidRPr="00B901A1" w:rsidRDefault="00A9436F" w:rsidP="00D44916">
            <w:r w:rsidRPr="00B901A1">
              <w:rPr>
                <w:b/>
              </w:rPr>
              <w:t>Působení v zahraničí</w:t>
            </w:r>
          </w:p>
        </w:tc>
      </w:tr>
      <w:tr w:rsidR="00A9436F" w:rsidRPr="000979F4" w14:paraId="19F69C1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328"/>
        </w:trPr>
        <w:tc>
          <w:tcPr>
            <w:tcW w:w="10008" w:type="dxa"/>
            <w:gridSpan w:val="58"/>
            <w:tcBorders>
              <w:top w:val="single" w:sz="4" w:space="0" w:color="00000A"/>
              <w:left w:val="single" w:sz="4" w:space="0" w:color="00000A"/>
              <w:bottom w:val="single" w:sz="4" w:space="0" w:color="00000A"/>
              <w:right w:val="single" w:sz="4" w:space="0" w:color="00000A"/>
            </w:tcBorders>
            <w:shd w:val="clear" w:color="auto" w:fill="auto"/>
          </w:tcPr>
          <w:p w14:paraId="4772CB86" w14:textId="77777777" w:rsidR="00A9436F" w:rsidRPr="00045F47" w:rsidRDefault="00A9436F" w:rsidP="00D44916">
            <w:pPr>
              <w:spacing w:before="100" w:beforeAutospacing="1"/>
              <w:jc w:val="both"/>
              <w:rPr>
                <w:sz w:val="21"/>
                <w:szCs w:val="21"/>
              </w:rPr>
            </w:pPr>
            <w:r w:rsidRPr="00045F47">
              <w:rPr>
                <w:sz w:val="21"/>
                <w:szCs w:val="21"/>
              </w:rPr>
              <w:t>2007: Ekologická farma Azienda Agricola Vairo, Itálie, pracovně-studijní stáž v rámci programu LEONARDO (3 měsíce)</w:t>
            </w:r>
          </w:p>
        </w:tc>
      </w:tr>
      <w:tr w:rsidR="00076348" w:rsidRPr="00B901A1" w14:paraId="5E7B5FE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cantSplit/>
          <w:trHeight w:val="470"/>
        </w:trPr>
        <w:tc>
          <w:tcPr>
            <w:tcW w:w="2645" w:type="dxa"/>
            <w:gridSpan w:val="10"/>
            <w:tcBorders>
              <w:top w:val="single" w:sz="4" w:space="0" w:color="00000A"/>
              <w:left w:val="single" w:sz="4" w:space="0" w:color="00000A"/>
              <w:bottom w:val="single" w:sz="4" w:space="0" w:color="00000A"/>
              <w:right w:val="single" w:sz="4" w:space="0" w:color="00000A"/>
            </w:tcBorders>
            <w:shd w:val="clear" w:color="auto" w:fill="F7CAAC"/>
          </w:tcPr>
          <w:p w14:paraId="24CDD720" w14:textId="77777777" w:rsidR="00A9436F" w:rsidRPr="00B901A1" w:rsidRDefault="00A9436F" w:rsidP="00D44916">
            <w:pPr>
              <w:jc w:val="both"/>
            </w:pPr>
            <w:r w:rsidRPr="00B901A1">
              <w:rPr>
                <w:b/>
              </w:rPr>
              <w:t xml:space="preserve">Podpis </w:t>
            </w:r>
          </w:p>
        </w:tc>
        <w:tc>
          <w:tcPr>
            <w:tcW w:w="4510" w:type="dxa"/>
            <w:gridSpan w:val="25"/>
            <w:tcBorders>
              <w:top w:val="single" w:sz="4" w:space="0" w:color="00000A"/>
              <w:left w:val="single" w:sz="4" w:space="0" w:color="00000A"/>
              <w:bottom w:val="single" w:sz="4" w:space="0" w:color="00000A"/>
              <w:right w:val="single" w:sz="4" w:space="0" w:color="00000A"/>
            </w:tcBorders>
            <w:shd w:val="clear" w:color="auto" w:fill="auto"/>
          </w:tcPr>
          <w:p w14:paraId="07C29AC7" w14:textId="77777777" w:rsidR="00A9436F" w:rsidRPr="00B901A1" w:rsidRDefault="00A9436F" w:rsidP="00D44916">
            <w:pPr>
              <w:jc w:val="both"/>
            </w:pPr>
          </w:p>
        </w:tc>
        <w:tc>
          <w:tcPr>
            <w:tcW w:w="790" w:type="dxa"/>
            <w:gridSpan w:val="8"/>
            <w:tcBorders>
              <w:top w:val="single" w:sz="4" w:space="0" w:color="00000A"/>
              <w:left w:val="single" w:sz="4" w:space="0" w:color="00000A"/>
              <w:bottom w:val="single" w:sz="4" w:space="0" w:color="00000A"/>
              <w:right w:val="single" w:sz="4" w:space="0" w:color="00000A"/>
            </w:tcBorders>
            <w:shd w:val="clear" w:color="auto" w:fill="F7CAAC"/>
          </w:tcPr>
          <w:p w14:paraId="4FB887F4" w14:textId="77777777" w:rsidR="00A9436F" w:rsidRPr="00B901A1" w:rsidRDefault="00A9436F" w:rsidP="00D44916">
            <w:pPr>
              <w:jc w:val="both"/>
            </w:pPr>
            <w:r w:rsidRPr="00B901A1">
              <w:rPr>
                <w:b/>
              </w:rPr>
              <w:t>datum</w:t>
            </w:r>
          </w:p>
        </w:tc>
        <w:tc>
          <w:tcPr>
            <w:tcW w:w="2063" w:type="dxa"/>
            <w:gridSpan w:val="15"/>
            <w:tcBorders>
              <w:top w:val="single" w:sz="4" w:space="0" w:color="00000A"/>
              <w:left w:val="single" w:sz="4" w:space="0" w:color="00000A"/>
              <w:bottom w:val="single" w:sz="4" w:space="0" w:color="00000A"/>
              <w:right w:val="single" w:sz="4" w:space="0" w:color="00000A"/>
            </w:tcBorders>
            <w:shd w:val="clear" w:color="auto" w:fill="auto"/>
          </w:tcPr>
          <w:p w14:paraId="7544764D" w14:textId="77777777" w:rsidR="00A9436F" w:rsidRPr="00B901A1" w:rsidRDefault="00A9436F" w:rsidP="00D44916">
            <w:pPr>
              <w:jc w:val="both"/>
            </w:pPr>
          </w:p>
        </w:tc>
      </w:tr>
      <w:tr w:rsidR="00A9436F" w14:paraId="3936CDA8" w14:textId="77777777" w:rsidTr="00D44916">
        <w:trPr>
          <w:gridBefore w:val="1"/>
          <w:gridAfter w:val="2"/>
          <w:wBefore w:w="57" w:type="dxa"/>
          <w:wAfter w:w="125" w:type="dxa"/>
        </w:trPr>
        <w:tc>
          <w:tcPr>
            <w:tcW w:w="9883" w:type="dxa"/>
            <w:gridSpan w:val="56"/>
            <w:tcBorders>
              <w:bottom w:val="double" w:sz="4" w:space="0" w:color="auto"/>
            </w:tcBorders>
            <w:shd w:val="clear" w:color="auto" w:fill="BDD6EE"/>
          </w:tcPr>
          <w:p w14:paraId="02C77742" w14:textId="3A8F2CC5" w:rsidR="00A9436F" w:rsidRDefault="00076348" w:rsidP="00D44916">
            <w:pPr>
              <w:jc w:val="both"/>
              <w:rPr>
                <w:b/>
                <w:sz w:val="28"/>
              </w:rPr>
            </w:pPr>
            <w:r>
              <w:lastRenderedPageBreak/>
              <w:br w:type="page"/>
            </w:r>
            <w:r w:rsidR="00A9436F">
              <w:br w:type="page"/>
            </w:r>
            <w:r w:rsidR="00A9436F">
              <w:rPr>
                <w:b/>
                <w:sz w:val="28"/>
              </w:rPr>
              <w:t>C-I – Personální zabezpečení</w:t>
            </w:r>
          </w:p>
        </w:tc>
      </w:tr>
      <w:tr w:rsidR="00D44916" w14:paraId="5EA4632F" w14:textId="77777777" w:rsidTr="00D44916">
        <w:trPr>
          <w:gridBefore w:val="1"/>
          <w:gridAfter w:val="2"/>
          <w:wBefore w:w="57" w:type="dxa"/>
          <w:wAfter w:w="125" w:type="dxa"/>
        </w:trPr>
        <w:tc>
          <w:tcPr>
            <w:tcW w:w="2610" w:type="dxa"/>
            <w:gridSpan w:val="8"/>
            <w:tcBorders>
              <w:top w:val="double" w:sz="4" w:space="0" w:color="auto"/>
            </w:tcBorders>
            <w:shd w:val="clear" w:color="auto" w:fill="F7CAAC"/>
          </w:tcPr>
          <w:p w14:paraId="067C8618" w14:textId="77777777" w:rsidR="00A9436F" w:rsidRDefault="00A9436F" w:rsidP="00D44916">
            <w:pPr>
              <w:jc w:val="both"/>
              <w:rPr>
                <w:b/>
              </w:rPr>
            </w:pPr>
            <w:r>
              <w:rPr>
                <w:b/>
              </w:rPr>
              <w:t>Vysoká škola</w:t>
            </w:r>
          </w:p>
        </w:tc>
        <w:tc>
          <w:tcPr>
            <w:tcW w:w="7273" w:type="dxa"/>
            <w:gridSpan w:val="48"/>
          </w:tcPr>
          <w:p w14:paraId="72310BF3" w14:textId="77777777" w:rsidR="00A9436F" w:rsidRPr="00A405B4" w:rsidRDefault="00A9436F" w:rsidP="00D44916">
            <w:pPr>
              <w:jc w:val="both"/>
            </w:pPr>
            <w:r w:rsidRPr="00A405B4">
              <w:t>Univerzita Tomáše Bati ve Zlíně</w:t>
            </w:r>
          </w:p>
        </w:tc>
      </w:tr>
      <w:tr w:rsidR="00D44916" w14:paraId="2F687BDD" w14:textId="77777777" w:rsidTr="00D44916">
        <w:trPr>
          <w:gridBefore w:val="1"/>
          <w:gridAfter w:val="2"/>
          <w:wBefore w:w="57" w:type="dxa"/>
          <w:wAfter w:w="125" w:type="dxa"/>
        </w:trPr>
        <w:tc>
          <w:tcPr>
            <w:tcW w:w="2610" w:type="dxa"/>
            <w:gridSpan w:val="8"/>
            <w:shd w:val="clear" w:color="auto" w:fill="F7CAAC"/>
          </w:tcPr>
          <w:p w14:paraId="637DF04B" w14:textId="77777777" w:rsidR="00A9436F" w:rsidRDefault="00A9436F" w:rsidP="00D44916">
            <w:pPr>
              <w:jc w:val="both"/>
              <w:rPr>
                <w:b/>
              </w:rPr>
            </w:pPr>
            <w:r>
              <w:rPr>
                <w:b/>
              </w:rPr>
              <w:t>Součást vysoké školy</w:t>
            </w:r>
          </w:p>
        </w:tc>
        <w:tc>
          <w:tcPr>
            <w:tcW w:w="7273" w:type="dxa"/>
            <w:gridSpan w:val="48"/>
          </w:tcPr>
          <w:p w14:paraId="71784E80" w14:textId="77777777" w:rsidR="00A9436F" w:rsidRPr="00A405B4" w:rsidRDefault="00A9436F" w:rsidP="00D44916">
            <w:pPr>
              <w:jc w:val="both"/>
            </w:pPr>
            <w:r w:rsidRPr="00A405B4">
              <w:t>Fakulta technologická</w:t>
            </w:r>
          </w:p>
        </w:tc>
      </w:tr>
      <w:tr w:rsidR="00D44916" w14:paraId="2459E515" w14:textId="77777777" w:rsidTr="00D44916">
        <w:trPr>
          <w:gridBefore w:val="1"/>
          <w:gridAfter w:val="2"/>
          <w:wBefore w:w="57" w:type="dxa"/>
          <w:wAfter w:w="125" w:type="dxa"/>
        </w:trPr>
        <w:tc>
          <w:tcPr>
            <w:tcW w:w="2610" w:type="dxa"/>
            <w:gridSpan w:val="8"/>
            <w:shd w:val="clear" w:color="auto" w:fill="F7CAAC"/>
          </w:tcPr>
          <w:p w14:paraId="56648E66" w14:textId="77777777" w:rsidR="00A9436F" w:rsidRDefault="00A9436F" w:rsidP="00D44916">
            <w:pPr>
              <w:jc w:val="both"/>
              <w:rPr>
                <w:b/>
              </w:rPr>
            </w:pPr>
            <w:r>
              <w:rPr>
                <w:b/>
              </w:rPr>
              <w:t>Název studijního programu</w:t>
            </w:r>
          </w:p>
        </w:tc>
        <w:tc>
          <w:tcPr>
            <w:tcW w:w="7273" w:type="dxa"/>
            <w:gridSpan w:val="48"/>
          </w:tcPr>
          <w:p w14:paraId="6AB7B2F9" w14:textId="77777777" w:rsidR="00A9436F" w:rsidRDefault="00A9436F" w:rsidP="00D44916">
            <w:pPr>
              <w:jc w:val="both"/>
            </w:pPr>
            <w:r>
              <w:t>Chemie potravin a bioaktivních látek</w:t>
            </w:r>
          </w:p>
        </w:tc>
      </w:tr>
      <w:tr w:rsidR="00076348" w14:paraId="6D8FDA67" w14:textId="77777777" w:rsidTr="00D44916">
        <w:trPr>
          <w:gridBefore w:val="1"/>
          <w:gridAfter w:val="2"/>
          <w:wBefore w:w="57" w:type="dxa"/>
          <w:wAfter w:w="125" w:type="dxa"/>
        </w:trPr>
        <w:tc>
          <w:tcPr>
            <w:tcW w:w="2610" w:type="dxa"/>
            <w:gridSpan w:val="8"/>
            <w:shd w:val="clear" w:color="auto" w:fill="F7CAAC"/>
          </w:tcPr>
          <w:p w14:paraId="27B61C50" w14:textId="77777777" w:rsidR="00A9436F" w:rsidRDefault="00A9436F" w:rsidP="00D44916">
            <w:pPr>
              <w:jc w:val="both"/>
              <w:rPr>
                <w:b/>
              </w:rPr>
            </w:pPr>
            <w:r>
              <w:rPr>
                <w:b/>
              </w:rPr>
              <w:t>Jméno a příjmení</w:t>
            </w:r>
          </w:p>
        </w:tc>
        <w:tc>
          <w:tcPr>
            <w:tcW w:w="4411" w:type="dxa"/>
            <w:gridSpan w:val="24"/>
          </w:tcPr>
          <w:p w14:paraId="1069000F" w14:textId="77777777" w:rsidR="00A9436F" w:rsidRPr="00293D5D" w:rsidRDefault="00A9436F" w:rsidP="00D44916">
            <w:pPr>
              <w:jc w:val="both"/>
              <w:rPr>
                <w:b/>
              </w:rPr>
            </w:pPr>
            <w:bookmarkStart w:id="67" w:name="Pachlová"/>
            <w:bookmarkEnd w:id="67"/>
            <w:r w:rsidRPr="00293D5D">
              <w:rPr>
                <w:b/>
              </w:rPr>
              <w:t>Vendula Pachlová</w:t>
            </w:r>
          </w:p>
        </w:tc>
        <w:tc>
          <w:tcPr>
            <w:tcW w:w="718" w:type="dxa"/>
            <w:gridSpan w:val="5"/>
            <w:shd w:val="clear" w:color="auto" w:fill="F7CAAC"/>
          </w:tcPr>
          <w:p w14:paraId="2733EE82" w14:textId="77777777" w:rsidR="00A9436F" w:rsidRDefault="00A9436F" w:rsidP="00D44916">
            <w:pPr>
              <w:jc w:val="both"/>
              <w:rPr>
                <w:b/>
              </w:rPr>
            </w:pPr>
            <w:r>
              <w:rPr>
                <w:b/>
              </w:rPr>
              <w:t>Tituly</w:t>
            </w:r>
          </w:p>
        </w:tc>
        <w:tc>
          <w:tcPr>
            <w:tcW w:w="2144" w:type="dxa"/>
            <w:gridSpan w:val="19"/>
          </w:tcPr>
          <w:p w14:paraId="0E51A767" w14:textId="77777777" w:rsidR="00A9436F" w:rsidRDefault="00A9436F" w:rsidP="00D44916">
            <w:pPr>
              <w:jc w:val="both"/>
            </w:pPr>
            <w:r>
              <w:t xml:space="preserve">doc. Ing., Ph.D. </w:t>
            </w:r>
          </w:p>
        </w:tc>
      </w:tr>
      <w:tr w:rsidR="00A9436F" w14:paraId="009EE5D0" w14:textId="77777777" w:rsidTr="00D44916">
        <w:trPr>
          <w:gridBefore w:val="1"/>
          <w:gridAfter w:val="2"/>
          <w:wBefore w:w="57" w:type="dxa"/>
          <w:wAfter w:w="125" w:type="dxa"/>
        </w:trPr>
        <w:tc>
          <w:tcPr>
            <w:tcW w:w="2610" w:type="dxa"/>
            <w:gridSpan w:val="8"/>
            <w:shd w:val="clear" w:color="auto" w:fill="F7CAAC"/>
          </w:tcPr>
          <w:p w14:paraId="42BAA644" w14:textId="77777777" w:rsidR="00A9436F" w:rsidRDefault="00A9436F" w:rsidP="00D44916">
            <w:pPr>
              <w:jc w:val="both"/>
              <w:rPr>
                <w:b/>
              </w:rPr>
            </w:pPr>
            <w:r>
              <w:rPr>
                <w:b/>
              </w:rPr>
              <w:t>Rok narození</w:t>
            </w:r>
          </w:p>
        </w:tc>
        <w:tc>
          <w:tcPr>
            <w:tcW w:w="705" w:type="dxa"/>
            <w:gridSpan w:val="3"/>
          </w:tcPr>
          <w:p w14:paraId="0D895A7E" w14:textId="77777777" w:rsidR="00A9436F" w:rsidRDefault="00A9436F" w:rsidP="00D44916">
            <w:pPr>
              <w:jc w:val="both"/>
            </w:pPr>
            <w:r>
              <w:t>1984</w:t>
            </w:r>
          </w:p>
        </w:tc>
        <w:tc>
          <w:tcPr>
            <w:tcW w:w="1714" w:type="dxa"/>
            <w:gridSpan w:val="6"/>
            <w:shd w:val="clear" w:color="auto" w:fill="F7CAAC"/>
          </w:tcPr>
          <w:p w14:paraId="69615ACE" w14:textId="77777777" w:rsidR="00A9436F" w:rsidRDefault="00A9436F" w:rsidP="00D44916">
            <w:pPr>
              <w:jc w:val="both"/>
              <w:rPr>
                <w:b/>
              </w:rPr>
            </w:pPr>
            <w:r>
              <w:rPr>
                <w:b/>
              </w:rPr>
              <w:t>typ vztahu k VŠ</w:t>
            </w:r>
          </w:p>
        </w:tc>
        <w:tc>
          <w:tcPr>
            <w:tcW w:w="995" w:type="dxa"/>
            <w:gridSpan w:val="10"/>
          </w:tcPr>
          <w:p w14:paraId="56E5722B" w14:textId="77777777" w:rsidR="00A9436F" w:rsidRPr="00620A04" w:rsidRDefault="00A9436F" w:rsidP="00D44916">
            <w:pPr>
              <w:jc w:val="both"/>
            </w:pPr>
            <w:r w:rsidRPr="00620A04">
              <w:t>pp.</w:t>
            </w:r>
          </w:p>
        </w:tc>
        <w:tc>
          <w:tcPr>
            <w:tcW w:w="997" w:type="dxa"/>
            <w:gridSpan w:val="5"/>
            <w:shd w:val="clear" w:color="auto" w:fill="F7CAAC"/>
          </w:tcPr>
          <w:p w14:paraId="3B59B396" w14:textId="77777777" w:rsidR="00A9436F" w:rsidRPr="00620A04" w:rsidRDefault="00A9436F" w:rsidP="00D44916">
            <w:pPr>
              <w:jc w:val="both"/>
              <w:rPr>
                <w:b/>
              </w:rPr>
            </w:pPr>
            <w:r w:rsidRPr="00620A04">
              <w:rPr>
                <w:b/>
              </w:rPr>
              <w:t>rozsah</w:t>
            </w:r>
          </w:p>
        </w:tc>
        <w:tc>
          <w:tcPr>
            <w:tcW w:w="718" w:type="dxa"/>
            <w:gridSpan w:val="5"/>
          </w:tcPr>
          <w:p w14:paraId="7B4B64C5" w14:textId="77777777" w:rsidR="00A9436F" w:rsidRPr="00620A04" w:rsidRDefault="00A9436F" w:rsidP="00D44916">
            <w:pPr>
              <w:jc w:val="both"/>
            </w:pPr>
            <w:r w:rsidRPr="00620A04">
              <w:t>40</w:t>
            </w:r>
          </w:p>
        </w:tc>
        <w:tc>
          <w:tcPr>
            <w:tcW w:w="657" w:type="dxa"/>
            <w:gridSpan w:val="9"/>
            <w:shd w:val="clear" w:color="auto" w:fill="F7CAAC"/>
          </w:tcPr>
          <w:p w14:paraId="1665CD42" w14:textId="77777777" w:rsidR="00A9436F" w:rsidRPr="00620A04" w:rsidRDefault="00A9436F" w:rsidP="00D44916">
            <w:pPr>
              <w:jc w:val="both"/>
              <w:rPr>
                <w:b/>
              </w:rPr>
            </w:pPr>
            <w:r w:rsidRPr="00620A04">
              <w:rPr>
                <w:b/>
              </w:rPr>
              <w:t>do kdy</w:t>
            </w:r>
          </w:p>
        </w:tc>
        <w:tc>
          <w:tcPr>
            <w:tcW w:w="1487" w:type="dxa"/>
            <w:gridSpan w:val="10"/>
          </w:tcPr>
          <w:p w14:paraId="5A8021D6" w14:textId="77777777" w:rsidR="00A9436F" w:rsidRPr="00620A04" w:rsidRDefault="00A9436F" w:rsidP="00D44916">
            <w:pPr>
              <w:jc w:val="both"/>
            </w:pPr>
            <w:r w:rsidRPr="00620A04">
              <w:t>N</w:t>
            </w:r>
          </w:p>
        </w:tc>
      </w:tr>
      <w:tr w:rsidR="00076348" w14:paraId="3BBFAD3F" w14:textId="77777777" w:rsidTr="00D44916">
        <w:trPr>
          <w:gridBefore w:val="1"/>
          <w:gridAfter w:val="2"/>
          <w:wBefore w:w="57" w:type="dxa"/>
          <w:wAfter w:w="125" w:type="dxa"/>
        </w:trPr>
        <w:tc>
          <w:tcPr>
            <w:tcW w:w="5029" w:type="dxa"/>
            <w:gridSpan w:val="17"/>
            <w:shd w:val="clear" w:color="auto" w:fill="F7CAAC"/>
          </w:tcPr>
          <w:p w14:paraId="6AE31295" w14:textId="77777777" w:rsidR="00A9436F" w:rsidRDefault="00A9436F" w:rsidP="00D44916">
            <w:pPr>
              <w:jc w:val="both"/>
              <w:rPr>
                <w:b/>
              </w:rPr>
            </w:pPr>
            <w:r>
              <w:rPr>
                <w:b/>
              </w:rPr>
              <w:t>Typ vztahu na součásti VŠ, která uskutečňuje st. program</w:t>
            </w:r>
          </w:p>
        </w:tc>
        <w:tc>
          <w:tcPr>
            <w:tcW w:w="995" w:type="dxa"/>
            <w:gridSpan w:val="10"/>
          </w:tcPr>
          <w:p w14:paraId="244CDCE9" w14:textId="77777777" w:rsidR="00A9436F" w:rsidRDefault="00A9436F" w:rsidP="00D44916">
            <w:pPr>
              <w:jc w:val="both"/>
            </w:pPr>
            <w:r>
              <w:t>---</w:t>
            </w:r>
          </w:p>
        </w:tc>
        <w:tc>
          <w:tcPr>
            <w:tcW w:w="997" w:type="dxa"/>
            <w:gridSpan w:val="5"/>
            <w:shd w:val="clear" w:color="auto" w:fill="F7CAAC"/>
          </w:tcPr>
          <w:p w14:paraId="33C3A28C" w14:textId="77777777" w:rsidR="00A9436F" w:rsidRDefault="00A9436F" w:rsidP="00D44916">
            <w:pPr>
              <w:jc w:val="both"/>
              <w:rPr>
                <w:b/>
              </w:rPr>
            </w:pPr>
            <w:r>
              <w:rPr>
                <w:b/>
              </w:rPr>
              <w:t>rozsah</w:t>
            </w:r>
          </w:p>
        </w:tc>
        <w:tc>
          <w:tcPr>
            <w:tcW w:w="718" w:type="dxa"/>
            <w:gridSpan w:val="5"/>
          </w:tcPr>
          <w:p w14:paraId="733FAEC5" w14:textId="77777777" w:rsidR="00A9436F" w:rsidRDefault="00A9436F" w:rsidP="00D44916">
            <w:pPr>
              <w:jc w:val="both"/>
            </w:pPr>
            <w:r>
              <w:t>---</w:t>
            </w:r>
          </w:p>
        </w:tc>
        <w:tc>
          <w:tcPr>
            <w:tcW w:w="657" w:type="dxa"/>
            <w:gridSpan w:val="9"/>
            <w:shd w:val="clear" w:color="auto" w:fill="F7CAAC"/>
          </w:tcPr>
          <w:p w14:paraId="6D20BA91" w14:textId="77777777" w:rsidR="00A9436F" w:rsidRDefault="00A9436F" w:rsidP="00D44916">
            <w:pPr>
              <w:jc w:val="both"/>
              <w:rPr>
                <w:b/>
              </w:rPr>
            </w:pPr>
            <w:r>
              <w:rPr>
                <w:b/>
              </w:rPr>
              <w:t>do kdy</w:t>
            </w:r>
          </w:p>
        </w:tc>
        <w:tc>
          <w:tcPr>
            <w:tcW w:w="1487" w:type="dxa"/>
            <w:gridSpan w:val="10"/>
          </w:tcPr>
          <w:p w14:paraId="1BA24863" w14:textId="77777777" w:rsidR="00A9436F" w:rsidRPr="00C32277" w:rsidRDefault="00A9436F" w:rsidP="00D44916">
            <w:pPr>
              <w:jc w:val="both"/>
              <w:rPr>
                <w:highlight w:val="green"/>
              </w:rPr>
            </w:pPr>
            <w:r w:rsidRPr="00DE0CD2">
              <w:t>---</w:t>
            </w:r>
          </w:p>
        </w:tc>
      </w:tr>
      <w:tr w:rsidR="004C5E7F" w14:paraId="13A9864A" w14:textId="77777777" w:rsidTr="00D44916">
        <w:trPr>
          <w:gridBefore w:val="1"/>
          <w:gridAfter w:val="2"/>
          <w:wBefore w:w="57" w:type="dxa"/>
          <w:wAfter w:w="125" w:type="dxa"/>
        </w:trPr>
        <w:tc>
          <w:tcPr>
            <w:tcW w:w="6024" w:type="dxa"/>
            <w:gridSpan w:val="27"/>
            <w:shd w:val="clear" w:color="auto" w:fill="F7CAAC"/>
          </w:tcPr>
          <w:p w14:paraId="436614F7" w14:textId="77777777" w:rsidR="00A9436F" w:rsidRDefault="00A9436F" w:rsidP="00D44916">
            <w:pPr>
              <w:jc w:val="both"/>
            </w:pPr>
            <w:r>
              <w:rPr>
                <w:b/>
              </w:rPr>
              <w:t>Další současná působení jako akademický pracovník na jiných VŠ</w:t>
            </w:r>
          </w:p>
        </w:tc>
        <w:tc>
          <w:tcPr>
            <w:tcW w:w="1715" w:type="dxa"/>
            <w:gridSpan w:val="10"/>
            <w:shd w:val="clear" w:color="auto" w:fill="F7CAAC"/>
          </w:tcPr>
          <w:p w14:paraId="3E3F21B8" w14:textId="77777777" w:rsidR="00A9436F" w:rsidRDefault="00A9436F" w:rsidP="00D44916">
            <w:pPr>
              <w:jc w:val="both"/>
              <w:rPr>
                <w:b/>
              </w:rPr>
            </w:pPr>
            <w:r>
              <w:rPr>
                <w:b/>
              </w:rPr>
              <w:t>typ prac. vztahu</w:t>
            </w:r>
          </w:p>
        </w:tc>
        <w:tc>
          <w:tcPr>
            <w:tcW w:w="2144" w:type="dxa"/>
            <w:gridSpan w:val="19"/>
            <w:shd w:val="clear" w:color="auto" w:fill="F7CAAC"/>
          </w:tcPr>
          <w:p w14:paraId="16FD6F75" w14:textId="77777777" w:rsidR="00A9436F" w:rsidRDefault="00A9436F" w:rsidP="00D44916">
            <w:pPr>
              <w:jc w:val="both"/>
              <w:rPr>
                <w:b/>
              </w:rPr>
            </w:pPr>
            <w:r>
              <w:rPr>
                <w:b/>
              </w:rPr>
              <w:t>rozsah</w:t>
            </w:r>
          </w:p>
        </w:tc>
      </w:tr>
      <w:tr w:rsidR="00D44916" w14:paraId="4A476FD0" w14:textId="77777777" w:rsidTr="00D44916">
        <w:trPr>
          <w:gridBefore w:val="1"/>
          <w:gridAfter w:val="2"/>
          <w:wBefore w:w="57" w:type="dxa"/>
          <w:wAfter w:w="125" w:type="dxa"/>
        </w:trPr>
        <w:tc>
          <w:tcPr>
            <w:tcW w:w="6024" w:type="dxa"/>
            <w:gridSpan w:val="27"/>
          </w:tcPr>
          <w:p w14:paraId="699193DB" w14:textId="77777777" w:rsidR="00A9436F" w:rsidRDefault="00A9436F" w:rsidP="00D44916">
            <w:pPr>
              <w:jc w:val="both"/>
            </w:pPr>
            <w:r>
              <w:t>---</w:t>
            </w:r>
          </w:p>
        </w:tc>
        <w:tc>
          <w:tcPr>
            <w:tcW w:w="1715" w:type="dxa"/>
            <w:gridSpan w:val="10"/>
          </w:tcPr>
          <w:p w14:paraId="10E223A2" w14:textId="77777777" w:rsidR="00A9436F" w:rsidRDefault="00A9436F" w:rsidP="00D44916">
            <w:pPr>
              <w:jc w:val="both"/>
            </w:pPr>
            <w:r>
              <w:t>---</w:t>
            </w:r>
          </w:p>
        </w:tc>
        <w:tc>
          <w:tcPr>
            <w:tcW w:w="2144" w:type="dxa"/>
            <w:gridSpan w:val="19"/>
          </w:tcPr>
          <w:p w14:paraId="4E7DC6FB" w14:textId="77777777" w:rsidR="00A9436F" w:rsidRDefault="00A9436F" w:rsidP="00D44916">
            <w:pPr>
              <w:jc w:val="both"/>
            </w:pPr>
            <w:r>
              <w:t>---</w:t>
            </w:r>
          </w:p>
        </w:tc>
      </w:tr>
      <w:tr w:rsidR="00D44916" w14:paraId="6C7C57BB" w14:textId="77777777" w:rsidTr="00D44916">
        <w:trPr>
          <w:gridBefore w:val="1"/>
          <w:gridAfter w:val="2"/>
          <w:wBefore w:w="57" w:type="dxa"/>
          <w:wAfter w:w="125" w:type="dxa"/>
        </w:trPr>
        <w:tc>
          <w:tcPr>
            <w:tcW w:w="6024" w:type="dxa"/>
            <w:gridSpan w:val="27"/>
          </w:tcPr>
          <w:p w14:paraId="3199563B" w14:textId="77777777" w:rsidR="00A9436F" w:rsidRDefault="00A9436F" w:rsidP="00D44916">
            <w:pPr>
              <w:jc w:val="both"/>
            </w:pPr>
          </w:p>
        </w:tc>
        <w:tc>
          <w:tcPr>
            <w:tcW w:w="1715" w:type="dxa"/>
            <w:gridSpan w:val="10"/>
          </w:tcPr>
          <w:p w14:paraId="628DDCD7" w14:textId="77777777" w:rsidR="00A9436F" w:rsidRDefault="00A9436F" w:rsidP="00D44916">
            <w:pPr>
              <w:jc w:val="both"/>
            </w:pPr>
          </w:p>
        </w:tc>
        <w:tc>
          <w:tcPr>
            <w:tcW w:w="2144" w:type="dxa"/>
            <w:gridSpan w:val="19"/>
          </w:tcPr>
          <w:p w14:paraId="775E01EA" w14:textId="77777777" w:rsidR="00A9436F" w:rsidRDefault="00A9436F" w:rsidP="00D44916">
            <w:pPr>
              <w:jc w:val="both"/>
            </w:pPr>
          </w:p>
        </w:tc>
      </w:tr>
      <w:tr w:rsidR="00D44916" w14:paraId="611B3A1F" w14:textId="77777777" w:rsidTr="00D44916">
        <w:trPr>
          <w:gridBefore w:val="1"/>
          <w:gridAfter w:val="2"/>
          <w:wBefore w:w="57" w:type="dxa"/>
          <w:wAfter w:w="125" w:type="dxa"/>
        </w:trPr>
        <w:tc>
          <w:tcPr>
            <w:tcW w:w="6024" w:type="dxa"/>
            <w:gridSpan w:val="27"/>
          </w:tcPr>
          <w:p w14:paraId="793E8629" w14:textId="77777777" w:rsidR="00A9436F" w:rsidRDefault="00A9436F" w:rsidP="00D44916">
            <w:pPr>
              <w:jc w:val="both"/>
            </w:pPr>
          </w:p>
        </w:tc>
        <w:tc>
          <w:tcPr>
            <w:tcW w:w="1715" w:type="dxa"/>
            <w:gridSpan w:val="10"/>
          </w:tcPr>
          <w:p w14:paraId="6EADBC04" w14:textId="77777777" w:rsidR="00A9436F" w:rsidRDefault="00A9436F" w:rsidP="00D44916">
            <w:pPr>
              <w:jc w:val="both"/>
            </w:pPr>
          </w:p>
        </w:tc>
        <w:tc>
          <w:tcPr>
            <w:tcW w:w="2144" w:type="dxa"/>
            <w:gridSpan w:val="19"/>
          </w:tcPr>
          <w:p w14:paraId="1A12DFAA" w14:textId="77777777" w:rsidR="00A9436F" w:rsidRDefault="00A9436F" w:rsidP="00D44916">
            <w:pPr>
              <w:jc w:val="both"/>
            </w:pPr>
          </w:p>
        </w:tc>
      </w:tr>
      <w:tr w:rsidR="00D44916" w14:paraId="0860C044" w14:textId="77777777" w:rsidTr="00D44916">
        <w:trPr>
          <w:gridBefore w:val="1"/>
          <w:gridAfter w:val="2"/>
          <w:wBefore w:w="57" w:type="dxa"/>
          <w:wAfter w:w="125" w:type="dxa"/>
        </w:trPr>
        <w:tc>
          <w:tcPr>
            <w:tcW w:w="6024" w:type="dxa"/>
            <w:gridSpan w:val="27"/>
          </w:tcPr>
          <w:p w14:paraId="6C91AE65" w14:textId="77777777" w:rsidR="00A9436F" w:rsidRDefault="00A9436F" w:rsidP="00D44916">
            <w:pPr>
              <w:jc w:val="both"/>
            </w:pPr>
          </w:p>
        </w:tc>
        <w:tc>
          <w:tcPr>
            <w:tcW w:w="1715" w:type="dxa"/>
            <w:gridSpan w:val="10"/>
          </w:tcPr>
          <w:p w14:paraId="2BDC518D" w14:textId="77777777" w:rsidR="00A9436F" w:rsidRDefault="00A9436F" w:rsidP="00D44916">
            <w:pPr>
              <w:jc w:val="both"/>
            </w:pPr>
          </w:p>
        </w:tc>
        <w:tc>
          <w:tcPr>
            <w:tcW w:w="2144" w:type="dxa"/>
            <w:gridSpan w:val="19"/>
          </w:tcPr>
          <w:p w14:paraId="3E31679D" w14:textId="77777777" w:rsidR="00A9436F" w:rsidRDefault="00A9436F" w:rsidP="00D44916">
            <w:pPr>
              <w:jc w:val="both"/>
            </w:pPr>
          </w:p>
        </w:tc>
      </w:tr>
      <w:tr w:rsidR="00A9436F" w14:paraId="17D6E2B3" w14:textId="77777777" w:rsidTr="00D44916">
        <w:trPr>
          <w:gridBefore w:val="1"/>
          <w:gridAfter w:val="2"/>
          <w:wBefore w:w="57" w:type="dxa"/>
          <w:wAfter w:w="125" w:type="dxa"/>
        </w:trPr>
        <w:tc>
          <w:tcPr>
            <w:tcW w:w="9883" w:type="dxa"/>
            <w:gridSpan w:val="56"/>
            <w:shd w:val="clear" w:color="auto" w:fill="F7CAAC"/>
          </w:tcPr>
          <w:p w14:paraId="02BC9619"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51FF9161" w14:textId="77777777" w:rsidTr="00D44916">
        <w:trPr>
          <w:gridBefore w:val="1"/>
          <w:gridAfter w:val="2"/>
          <w:wBefore w:w="57" w:type="dxa"/>
          <w:wAfter w:w="125" w:type="dxa"/>
          <w:trHeight w:val="324"/>
        </w:trPr>
        <w:tc>
          <w:tcPr>
            <w:tcW w:w="9883" w:type="dxa"/>
            <w:gridSpan w:val="56"/>
            <w:tcBorders>
              <w:top w:val="nil"/>
            </w:tcBorders>
          </w:tcPr>
          <w:p w14:paraId="29C3A78D" w14:textId="2EB0533C" w:rsidR="00A9436F" w:rsidRPr="004473D1" w:rsidRDefault="00037C85" w:rsidP="00D44916">
            <w:pPr>
              <w:pStyle w:val="Zkladntext"/>
              <w:spacing w:before="60" w:after="60"/>
              <w:ind w:right="108"/>
              <w:rPr>
                <w:sz w:val="21"/>
                <w:szCs w:val="21"/>
              </w:rPr>
            </w:pPr>
            <w:r>
              <w:rPr>
                <w:sz w:val="21"/>
                <w:szCs w:val="21"/>
              </w:rPr>
              <w:t>Výroba potravin</w:t>
            </w:r>
            <w:r w:rsidR="00982E13" w:rsidRPr="0036186E">
              <w:rPr>
                <w:sz w:val="21"/>
                <w:szCs w:val="21"/>
              </w:rPr>
              <w:t xml:space="preserve"> I</w:t>
            </w:r>
            <w:r w:rsidR="00982E13" w:rsidRPr="004473D1">
              <w:rPr>
                <w:sz w:val="21"/>
                <w:szCs w:val="21"/>
              </w:rPr>
              <w:t xml:space="preserve"> (50% p)</w:t>
            </w:r>
          </w:p>
        </w:tc>
      </w:tr>
      <w:tr w:rsidR="00A9436F" w14:paraId="472D959D" w14:textId="77777777" w:rsidTr="00D44916">
        <w:trPr>
          <w:gridBefore w:val="1"/>
          <w:gridAfter w:val="2"/>
          <w:wBefore w:w="57" w:type="dxa"/>
          <w:wAfter w:w="125" w:type="dxa"/>
        </w:trPr>
        <w:tc>
          <w:tcPr>
            <w:tcW w:w="9883" w:type="dxa"/>
            <w:gridSpan w:val="56"/>
            <w:shd w:val="clear" w:color="auto" w:fill="F7CAAC"/>
          </w:tcPr>
          <w:p w14:paraId="5479292D" w14:textId="77777777" w:rsidR="00A9436F" w:rsidRDefault="00A9436F" w:rsidP="00D44916">
            <w:pPr>
              <w:jc w:val="both"/>
            </w:pPr>
            <w:r>
              <w:rPr>
                <w:b/>
              </w:rPr>
              <w:t xml:space="preserve">Údaje o vzdělání na VŠ </w:t>
            </w:r>
          </w:p>
        </w:tc>
      </w:tr>
      <w:tr w:rsidR="00A9436F" w14:paraId="12731FEC" w14:textId="77777777" w:rsidTr="00D44916">
        <w:trPr>
          <w:gridBefore w:val="1"/>
          <w:gridAfter w:val="2"/>
          <w:wBefore w:w="57" w:type="dxa"/>
          <w:wAfter w:w="125" w:type="dxa"/>
          <w:trHeight w:val="372"/>
        </w:trPr>
        <w:tc>
          <w:tcPr>
            <w:tcW w:w="9883" w:type="dxa"/>
            <w:gridSpan w:val="56"/>
          </w:tcPr>
          <w:p w14:paraId="3AD181F3" w14:textId="77777777" w:rsidR="00A9436F" w:rsidRPr="004473D1" w:rsidRDefault="00A9436F" w:rsidP="00D44916">
            <w:pPr>
              <w:spacing w:before="60" w:after="60"/>
              <w:jc w:val="both"/>
              <w:rPr>
                <w:b/>
                <w:sz w:val="21"/>
                <w:szCs w:val="21"/>
              </w:rPr>
            </w:pPr>
            <w:r w:rsidRPr="004473D1">
              <w:rPr>
                <w:sz w:val="21"/>
                <w:szCs w:val="21"/>
              </w:rPr>
              <w:t xml:space="preserve">2011: UTB Zlín, FT, </w:t>
            </w:r>
            <w:r w:rsidRPr="004473D1">
              <w:rPr>
                <w:rFonts w:eastAsia="Calibri"/>
                <w:sz w:val="21"/>
                <w:szCs w:val="21"/>
              </w:rPr>
              <w:t xml:space="preserve">SP Chemie a technologie potravin, </w:t>
            </w:r>
            <w:r w:rsidRPr="004473D1">
              <w:rPr>
                <w:sz w:val="21"/>
                <w:szCs w:val="21"/>
              </w:rPr>
              <w:t>obor Technologie potravin, Ph.D.</w:t>
            </w:r>
          </w:p>
        </w:tc>
      </w:tr>
      <w:tr w:rsidR="00A9436F" w14:paraId="38A8152E" w14:textId="77777777" w:rsidTr="00D44916">
        <w:trPr>
          <w:gridBefore w:val="1"/>
          <w:gridAfter w:val="2"/>
          <w:wBefore w:w="57" w:type="dxa"/>
          <w:wAfter w:w="125" w:type="dxa"/>
        </w:trPr>
        <w:tc>
          <w:tcPr>
            <w:tcW w:w="9883" w:type="dxa"/>
            <w:gridSpan w:val="56"/>
            <w:shd w:val="clear" w:color="auto" w:fill="F7CAAC"/>
          </w:tcPr>
          <w:p w14:paraId="659C4FA3" w14:textId="77777777" w:rsidR="00A9436F" w:rsidRDefault="00A9436F" w:rsidP="00D44916">
            <w:pPr>
              <w:jc w:val="both"/>
              <w:rPr>
                <w:b/>
              </w:rPr>
            </w:pPr>
            <w:r>
              <w:rPr>
                <w:b/>
              </w:rPr>
              <w:t>Údaje o odborném působení od absolvování VŠ</w:t>
            </w:r>
          </w:p>
        </w:tc>
      </w:tr>
      <w:tr w:rsidR="00A9436F" w14:paraId="1B57F44A" w14:textId="77777777" w:rsidTr="00D44916">
        <w:trPr>
          <w:gridBefore w:val="1"/>
          <w:gridAfter w:val="2"/>
          <w:wBefore w:w="57" w:type="dxa"/>
          <w:wAfter w:w="125" w:type="dxa"/>
          <w:trHeight w:val="176"/>
        </w:trPr>
        <w:tc>
          <w:tcPr>
            <w:tcW w:w="9883" w:type="dxa"/>
            <w:gridSpan w:val="56"/>
          </w:tcPr>
          <w:p w14:paraId="23414DF2" w14:textId="77777777" w:rsidR="00A9436F" w:rsidRPr="004473D1" w:rsidRDefault="00A9436F" w:rsidP="00D44916">
            <w:pPr>
              <w:spacing w:before="60" w:after="60"/>
              <w:jc w:val="both"/>
              <w:rPr>
                <w:sz w:val="21"/>
                <w:szCs w:val="21"/>
              </w:rPr>
            </w:pPr>
            <w:r w:rsidRPr="004473D1">
              <w:rPr>
                <w:sz w:val="21"/>
                <w:szCs w:val="21"/>
              </w:rPr>
              <w:t>2011 – dosud: UTB Zlín, FT, akademický pracovník – odborný asistent, od r. 2015 docent</w:t>
            </w:r>
          </w:p>
        </w:tc>
      </w:tr>
      <w:tr w:rsidR="00A9436F" w14:paraId="6F43A1B4" w14:textId="77777777" w:rsidTr="00D44916">
        <w:trPr>
          <w:gridBefore w:val="1"/>
          <w:gridAfter w:val="2"/>
          <w:wBefore w:w="57" w:type="dxa"/>
          <w:wAfter w:w="125" w:type="dxa"/>
          <w:trHeight w:val="250"/>
        </w:trPr>
        <w:tc>
          <w:tcPr>
            <w:tcW w:w="9883" w:type="dxa"/>
            <w:gridSpan w:val="56"/>
            <w:shd w:val="clear" w:color="auto" w:fill="F7CAAC"/>
          </w:tcPr>
          <w:p w14:paraId="18437747" w14:textId="77777777" w:rsidR="00A9436F" w:rsidRDefault="00A9436F" w:rsidP="00D44916">
            <w:pPr>
              <w:jc w:val="both"/>
            </w:pPr>
            <w:r>
              <w:rPr>
                <w:b/>
              </w:rPr>
              <w:t>Zkušenosti s vedením kvalifikačních a rigorózních prací</w:t>
            </w:r>
          </w:p>
        </w:tc>
      </w:tr>
      <w:tr w:rsidR="00A9436F" w14:paraId="4C038B87" w14:textId="77777777" w:rsidTr="00D44916">
        <w:trPr>
          <w:gridBefore w:val="1"/>
          <w:gridAfter w:val="2"/>
          <w:wBefore w:w="57" w:type="dxa"/>
          <w:wAfter w:w="125" w:type="dxa"/>
          <w:trHeight w:val="184"/>
        </w:trPr>
        <w:tc>
          <w:tcPr>
            <w:tcW w:w="9883" w:type="dxa"/>
            <w:gridSpan w:val="56"/>
          </w:tcPr>
          <w:p w14:paraId="109F581A" w14:textId="77777777" w:rsidR="00A9436F" w:rsidRPr="004473D1" w:rsidRDefault="00A9436F" w:rsidP="00D44916">
            <w:pPr>
              <w:spacing w:before="60" w:after="60"/>
              <w:jc w:val="both"/>
              <w:rPr>
                <w:sz w:val="21"/>
                <w:szCs w:val="21"/>
              </w:rPr>
            </w:pPr>
            <w:r w:rsidRPr="004473D1">
              <w:rPr>
                <w:sz w:val="21"/>
                <w:szCs w:val="21"/>
              </w:rPr>
              <w:t>Počet obhájených prací, které vyučující vedl v období 2013 – 2017: 3 BP, 11 DP.</w:t>
            </w:r>
          </w:p>
        </w:tc>
      </w:tr>
      <w:tr w:rsidR="00076348" w14:paraId="6ABB9E39" w14:textId="77777777" w:rsidTr="00D44916">
        <w:trPr>
          <w:gridBefore w:val="1"/>
          <w:gridAfter w:val="2"/>
          <w:wBefore w:w="57" w:type="dxa"/>
          <w:wAfter w:w="125" w:type="dxa"/>
          <w:cantSplit/>
        </w:trPr>
        <w:tc>
          <w:tcPr>
            <w:tcW w:w="3315" w:type="dxa"/>
            <w:gridSpan w:val="11"/>
            <w:tcBorders>
              <w:top w:val="single" w:sz="12" w:space="0" w:color="auto"/>
            </w:tcBorders>
            <w:shd w:val="clear" w:color="auto" w:fill="F7CAAC"/>
          </w:tcPr>
          <w:p w14:paraId="3F0C88B8" w14:textId="77777777" w:rsidR="00A9436F" w:rsidRDefault="00A9436F" w:rsidP="00D44916">
            <w:pPr>
              <w:jc w:val="both"/>
            </w:pPr>
            <w:r>
              <w:rPr>
                <w:b/>
              </w:rPr>
              <w:t xml:space="preserve">Obor habilitačního řízení </w:t>
            </w:r>
          </w:p>
        </w:tc>
        <w:tc>
          <w:tcPr>
            <w:tcW w:w="2239" w:type="dxa"/>
            <w:gridSpan w:val="12"/>
            <w:tcBorders>
              <w:top w:val="single" w:sz="12" w:space="0" w:color="auto"/>
            </w:tcBorders>
            <w:shd w:val="clear" w:color="auto" w:fill="F7CAAC"/>
          </w:tcPr>
          <w:p w14:paraId="5EE5CA0B" w14:textId="77777777" w:rsidR="00A9436F" w:rsidRDefault="00A9436F" w:rsidP="00D44916">
            <w:pPr>
              <w:jc w:val="both"/>
            </w:pPr>
            <w:r>
              <w:rPr>
                <w:b/>
              </w:rPr>
              <w:t>Rok udělení hodnosti</w:t>
            </w:r>
          </w:p>
        </w:tc>
        <w:tc>
          <w:tcPr>
            <w:tcW w:w="2281" w:type="dxa"/>
            <w:gridSpan w:val="15"/>
            <w:tcBorders>
              <w:top w:val="single" w:sz="12" w:space="0" w:color="auto"/>
              <w:right w:val="single" w:sz="12" w:space="0" w:color="auto"/>
            </w:tcBorders>
            <w:shd w:val="clear" w:color="auto" w:fill="F7CAAC"/>
          </w:tcPr>
          <w:p w14:paraId="3084E19D" w14:textId="77777777" w:rsidR="00A9436F" w:rsidRDefault="00A9436F" w:rsidP="00D44916">
            <w:pPr>
              <w:jc w:val="both"/>
            </w:pPr>
            <w:r>
              <w:rPr>
                <w:b/>
              </w:rPr>
              <w:t>Řízení konáno na VŠ</w:t>
            </w:r>
          </w:p>
        </w:tc>
        <w:tc>
          <w:tcPr>
            <w:tcW w:w="2048" w:type="dxa"/>
            <w:gridSpan w:val="18"/>
            <w:tcBorders>
              <w:top w:val="single" w:sz="12" w:space="0" w:color="auto"/>
              <w:left w:val="single" w:sz="12" w:space="0" w:color="auto"/>
            </w:tcBorders>
            <w:shd w:val="clear" w:color="auto" w:fill="F7CAAC"/>
          </w:tcPr>
          <w:p w14:paraId="74D000CD" w14:textId="77777777" w:rsidR="00A9436F" w:rsidRDefault="00A9436F" w:rsidP="00D44916">
            <w:pPr>
              <w:jc w:val="both"/>
              <w:rPr>
                <w:b/>
              </w:rPr>
            </w:pPr>
            <w:r>
              <w:rPr>
                <w:b/>
              </w:rPr>
              <w:t>Ohlasy publikací</w:t>
            </w:r>
          </w:p>
        </w:tc>
      </w:tr>
      <w:tr w:rsidR="00076348" w14:paraId="0A5FC50E" w14:textId="77777777" w:rsidTr="00D44916">
        <w:trPr>
          <w:gridBefore w:val="1"/>
          <w:gridAfter w:val="2"/>
          <w:wBefore w:w="57" w:type="dxa"/>
          <w:wAfter w:w="125" w:type="dxa"/>
          <w:cantSplit/>
        </w:trPr>
        <w:tc>
          <w:tcPr>
            <w:tcW w:w="3315" w:type="dxa"/>
            <w:gridSpan w:val="11"/>
          </w:tcPr>
          <w:p w14:paraId="3AB1E452" w14:textId="77777777" w:rsidR="00A9436F" w:rsidRPr="00C173B5" w:rsidRDefault="00A9436F" w:rsidP="00546C20">
            <w:pPr>
              <w:spacing w:before="40" w:after="40"/>
              <w:jc w:val="both"/>
              <w:rPr>
                <w:sz w:val="21"/>
                <w:szCs w:val="21"/>
              </w:rPr>
            </w:pPr>
            <w:r w:rsidRPr="00C173B5">
              <w:rPr>
                <w:sz w:val="21"/>
                <w:szCs w:val="21"/>
              </w:rPr>
              <w:t>Technologie potravin</w:t>
            </w:r>
          </w:p>
        </w:tc>
        <w:tc>
          <w:tcPr>
            <w:tcW w:w="2239" w:type="dxa"/>
            <w:gridSpan w:val="12"/>
          </w:tcPr>
          <w:p w14:paraId="5591020B" w14:textId="77777777" w:rsidR="00A9436F" w:rsidRPr="00C173B5" w:rsidRDefault="00A9436F" w:rsidP="00546C20">
            <w:pPr>
              <w:spacing w:before="40" w:after="40"/>
              <w:jc w:val="both"/>
              <w:rPr>
                <w:sz w:val="21"/>
                <w:szCs w:val="21"/>
              </w:rPr>
            </w:pPr>
            <w:r w:rsidRPr="00C173B5">
              <w:rPr>
                <w:sz w:val="21"/>
                <w:szCs w:val="21"/>
              </w:rPr>
              <w:t>2015</w:t>
            </w:r>
          </w:p>
        </w:tc>
        <w:tc>
          <w:tcPr>
            <w:tcW w:w="2281" w:type="dxa"/>
            <w:gridSpan w:val="15"/>
            <w:tcBorders>
              <w:right w:val="single" w:sz="12" w:space="0" w:color="auto"/>
            </w:tcBorders>
          </w:tcPr>
          <w:p w14:paraId="37083B2F" w14:textId="77777777" w:rsidR="00A9436F" w:rsidRPr="00C173B5" w:rsidRDefault="00A9436F" w:rsidP="00546C20">
            <w:pPr>
              <w:spacing w:before="40" w:after="40"/>
              <w:jc w:val="both"/>
              <w:rPr>
                <w:sz w:val="21"/>
                <w:szCs w:val="21"/>
              </w:rPr>
            </w:pPr>
            <w:r w:rsidRPr="00C173B5">
              <w:rPr>
                <w:rFonts w:ascii="TimesNewRomanPSMT" w:eastAsia="Calibri" w:hAnsi="TimesNewRomanPSMT" w:cs="TimesNewRomanPSMT"/>
                <w:sz w:val="21"/>
                <w:szCs w:val="21"/>
                <w:lang w:eastAsia="en-US"/>
              </w:rPr>
              <w:t>UTB Zlín</w:t>
            </w:r>
          </w:p>
        </w:tc>
        <w:tc>
          <w:tcPr>
            <w:tcW w:w="651" w:type="dxa"/>
            <w:gridSpan w:val="9"/>
            <w:tcBorders>
              <w:left w:val="single" w:sz="12" w:space="0" w:color="auto"/>
            </w:tcBorders>
            <w:shd w:val="clear" w:color="auto" w:fill="F7CAAC"/>
          </w:tcPr>
          <w:p w14:paraId="51D35616" w14:textId="77777777" w:rsidR="00A9436F" w:rsidRDefault="00A9436F" w:rsidP="00D44916">
            <w:pPr>
              <w:jc w:val="both"/>
            </w:pPr>
            <w:r>
              <w:rPr>
                <w:b/>
              </w:rPr>
              <w:t>WOS</w:t>
            </w:r>
          </w:p>
        </w:tc>
        <w:tc>
          <w:tcPr>
            <w:tcW w:w="698" w:type="dxa"/>
            <w:gridSpan w:val="6"/>
            <w:shd w:val="clear" w:color="auto" w:fill="F7CAAC"/>
          </w:tcPr>
          <w:p w14:paraId="339A65EE" w14:textId="77777777" w:rsidR="00A9436F" w:rsidRDefault="00A9436F" w:rsidP="00D44916">
            <w:pPr>
              <w:jc w:val="both"/>
              <w:rPr>
                <w:sz w:val="18"/>
              </w:rPr>
            </w:pPr>
            <w:r>
              <w:rPr>
                <w:b/>
                <w:sz w:val="18"/>
              </w:rPr>
              <w:t>Scopus</w:t>
            </w:r>
          </w:p>
        </w:tc>
        <w:tc>
          <w:tcPr>
            <w:tcW w:w="699" w:type="dxa"/>
            <w:gridSpan w:val="3"/>
            <w:shd w:val="clear" w:color="auto" w:fill="F7CAAC"/>
          </w:tcPr>
          <w:p w14:paraId="4545306E" w14:textId="77777777" w:rsidR="00A9436F" w:rsidRDefault="00A9436F" w:rsidP="00D44916">
            <w:pPr>
              <w:jc w:val="both"/>
            </w:pPr>
            <w:r>
              <w:rPr>
                <w:b/>
                <w:sz w:val="18"/>
              </w:rPr>
              <w:t>ostatní</w:t>
            </w:r>
          </w:p>
        </w:tc>
      </w:tr>
      <w:tr w:rsidR="00076348" w14:paraId="15518979" w14:textId="77777777" w:rsidTr="00D44916">
        <w:trPr>
          <w:gridBefore w:val="1"/>
          <w:gridAfter w:val="2"/>
          <w:wBefore w:w="57" w:type="dxa"/>
          <w:wAfter w:w="125" w:type="dxa"/>
          <w:cantSplit/>
          <w:trHeight w:val="70"/>
        </w:trPr>
        <w:tc>
          <w:tcPr>
            <w:tcW w:w="3315" w:type="dxa"/>
            <w:gridSpan w:val="11"/>
            <w:shd w:val="clear" w:color="auto" w:fill="F7CAAC"/>
          </w:tcPr>
          <w:p w14:paraId="17175C71" w14:textId="77777777" w:rsidR="00A9436F" w:rsidRDefault="00A9436F" w:rsidP="00D44916">
            <w:pPr>
              <w:jc w:val="both"/>
            </w:pPr>
            <w:r>
              <w:rPr>
                <w:b/>
              </w:rPr>
              <w:t>Obor jmenovacího řízení</w:t>
            </w:r>
          </w:p>
        </w:tc>
        <w:tc>
          <w:tcPr>
            <w:tcW w:w="2239" w:type="dxa"/>
            <w:gridSpan w:val="12"/>
            <w:shd w:val="clear" w:color="auto" w:fill="F7CAAC"/>
          </w:tcPr>
          <w:p w14:paraId="764210EC" w14:textId="77777777" w:rsidR="00A9436F" w:rsidRDefault="00A9436F" w:rsidP="00D44916">
            <w:pPr>
              <w:jc w:val="both"/>
            </w:pPr>
            <w:r>
              <w:rPr>
                <w:b/>
              </w:rPr>
              <w:t>Rok udělení hodnosti</w:t>
            </w:r>
          </w:p>
        </w:tc>
        <w:tc>
          <w:tcPr>
            <w:tcW w:w="2281" w:type="dxa"/>
            <w:gridSpan w:val="15"/>
            <w:tcBorders>
              <w:right w:val="single" w:sz="12" w:space="0" w:color="auto"/>
            </w:tcBorders>
            <w:shd w:val="clear" w:color="auto" w:fill="F7CAAC"/>
          </w:tcPr>
          <w:p w14:paraId="5F901E93" w14:textId="77777777" w:rsidR="00A9436F" w:rsidRDefault="00A9436F" w:rsidP="00D44916">
            <w:pPr>
              <w:jc w:val="both"/>
            </w:pPr>
            <w:r>
              <w:rPr>
                <w:b/>
              </w:rPr>
              <w:t>Řízení konáno na VŠ</w:t>
            </w:r>
          </w:p>
        </w:tc>
        <w:tc>
          <w:tcPr>
            <w:tcW w:w="651" w:type="dxa"/>
            <w:gridSpan w:val="9"/>
            <w:vMerge w:val="restart"/>
            <w:tcBorders>
              <w:left w:val="single" w:sz="12" w:space="0" w:color="auto"/>
            </w:tcBorders>
          </w:tcPr>
          <w:p w14:paraId="36F1DC86" w14:textId="77777777" w:rsidR="00A9436F" w:rsidRPr="002A49AB" w:rsidRDefault="00A9436F" w:rsidP="00D44916">
            <w:pPr>
              <w:jc w:val="both"/>
              <w:rPr>
                <w:b/>
              </w:rPr>
            </w:pPr>
            <w:r w:rsidRPr="002A49AB">
              <w:rPr>
                <w:b/>
              </w:rPr>
              <w:t>87</w:t>
            </w:r>
          </w:p>
        </w:tc>
        <w:tc>
          <w:tcPr>
            <w:tcW w:w="698" w:type="dxa"/>
            <w:gridSpan w:val="6"/>
            <w:vMerge w:val="restart"/>
          </w:tcPr>
          <w:p w14:paraId="77A5C277" w14:textId="77777777" w:rsidR="00A9436F" w:rsidRPr="002A49AB" w:rsidRDefault="00A9436F" w:rsidP="00D44916">
            <w:pPr>
              <w:jc w:val="both"/>
              <w:rPr>
                <w:b/>
              </w:rPr>
            </w:pPr>
            <w:r w:rsidRPr="002A49AB">
              <w:rPr>
                <w:b/>
              </w:rPr>
              <w:t>131</w:t>
            </w:r>
          </w:p>
        </w:tc>
        <w:tc>
          <w:tcPr>
            <w:tcW w:w="699" w:type="dxa"/>
            <w:gridSpan w:val="3"/>
            <w:vMerge w:val="restart"/>
          </w:tcPr>
          <w:p w14:paraId="2D223B81" w14:textId="77777777" w:rsidR="00A9436F" w:rsidRPr="002A49AB" w:rsidRDefault="00A9436F" w:rsidP="00D44916">
            <w:pPr>
              <w:jc w:val="both"/>
              <w:rPr>
                <w:b/>
                <w:sz w:val="18"/>
                <w:szCs w:val="18"/>
              </w:rPr>
            </w:pPr>
            <w:r w:rsidRPr="002A49AB">
              <w:rPr>
                <w:b/>
                <w:sz w:val="18"/>
                <w:szCs w:val="18"/>
              </w:rPr>
              <w:t>neevid.</w:t>
            </w:r>
          </w:p>
        </w:tc>
      </w:tr>
      <w:tr w:rsidR="00076348" w14:paraId="2FF1F316" w14:textId="77777777" w:rsidTr="00D44916">
        <w:trPr>
          <w:gridBefore w:val="1"/>
          <w:gridAfter w:val="2"/>
          <w:wBefore w:w="57" w:type="dxa"/>
          <w:wAfter w:w="125" w:type="dxa"/>
          <w:trHeight w:val="205"/>
        </w:trPr>
        <w:tc>
          <w:tcPr>
            <w:tcW w:w="3315" w:type="dxa"/>
            <w:gridSpan w:val="11"/>
          </w:tcPr>
          <w:p w14:paraId="7413B6FA" w14:textId="77777777" w:rsidR="00A9436F" w:rsidRDefault="00A9436F" w:rsidP="00D44916">
            <w:pPr>
              <w:jc w:val="both"/>
            </w:pPr>
            <w:r>
              <w:t>---</w:t>
            </w:r>
          </w:p>
        </w:tc>
        <w:tc>
          <w:tcPr>
            <w:tcW w:w="2239" w:type="dxa"/>
            <w:gridSpan w:val="12"/>
          </w:tcPr>
          <w:p w14:paraId="335F94B9" w14:textId="77777777" w:rsidR="00A9436F" w:rsidRDefault="00A9436F" w:rsidP="00D44916">
            <w:pPr>
              <w:jc w:val="both"/>
            </w:pPr>
            <w:r>
              <w:t>---</w:t>
            </w:r>
          </w:p>
        </w:tc>
        <w:tc>
          <w:tcPr>
            <w:tcW w:w="2281" w:type="dxa"/>
            <w:gridSpan w:val="15"/>
            <w:tcBorders>
              <w:right w:val="single" w:sz="12" w:space="0" w:color="auto"/>
            </w:tcBorders>
          </w:tcPr>
          <w:p w14:paraId="74D95971" w14:textId="77777777" w:rsidR="00A9436F" w:rsidRDefault="00A9436F" w:rsidP="00D44916">
            <w:pPr>
              <w:jc w:val="both"/>
            </w:pPr>
            <w:r>
              <w:t>---</w:t>
            </w:r>
          </w:p>
        </w:tc>
        <w:tc>
          <w:tcPr>
            <w:tcW w:w="651" w:type="dxa"/>
            <w:gridSpan w:val="9"/>
            <w:vMerge/>
            <w:tcBorders>
              <w:left w:val="single" w:sz="12" w:space="0" w:color="auto"/>
            </w:tcBorders>
            <w:vAlign w:val="center"/>
          </w:tcPr>
          <w:p w14:paraId="514934E4" w14:textId="77777777" w:rsidR="00A9436F" w:rsidRDefault="00A9436F" w:rsidP="00D44916">
            <w:pPr>
              <w:rPr>
                <w:b/>
              </w:rPr>
            </w:pPr>
          </w:p>
        </w:tc>
        <w:tc>
          <w:tcPr>
            <w:tcW w:w="698" w:type="dxa"/>
            <w:gridSpan w:val="6"/>
            <w:vMerge/>
            <w:vAlign w:val="center"/>
          </w:tcPr>
          <w:p w14:paraId="007EFDF3" w14:textId="77777777" w:rsidR="00A9436F" w:rsidRDefault="00A9436F" w:rsidP="00D44916">
            <w:pPr>
              <w:rPr>
                <w:b/>
              </w:rPr>
            </w:pPr>
          </w:p>
        </w:tc>
        <w:tc>
          <w:tcPr>
            <w:tcW w:w="699" w:type="dxa"/>
            <w:gridSpan w:val="3"/>
            <w:vMerge/>
            <w:vAlign w:val="center"/>
          </w:tcPr>
          <w:p w14:paraId="22E11511" w14:textId="77777777" w:rsidR="00A9436F" w:rsidRDefault="00A9436F" w:rsidP="00D44916">
            <w:pPr>
              <w:rPr>
                <w:b/>
              </w:rPr>
            </w:pPr>
          </w:p>
        </w:tc>
      </w:tr>
      <w:tr w:rsidR="00A9436F" w14:paraId="6695383F" w14:textId="77777777" w:rsidTr="00D44916">
        <w:trPr>
          <w:gridBefore w:val="1"/>
          <w:gridAfter w:val="2"/>
          <w:wBefore w:w="57" w:type="dxa"/>
          <w:wAfter w:w="125" w:type="dxa"/>
        </w:trPr>
        <w:tc>
          <w:tcPr>
            <w:tcW w:w="9883" w:type="dxa"/>
            <w:gridSpan w:val="56"/>
            <w:shd w:val="clear" w:color="auto" w:fill="F7CAAC"/>
          </w:tcPr>
          <w:p w14:paraId="70076406"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15895BC7" w14:textId="77777777" w:rsidTr="00D44916">
        <w:trPr>
          <w:gridBefore w:val="1"/>
          <w:gridAfter w:val="2"/>
          <w:wBefore w:w="57" w:type="dxa"/>
          <w:wAfter w:w="125" w:type="dxa"/>
          <w:trHeight w:val="283"/>
        </w:trPr>
        <w:tc>
          <w:tcPr>
            <w:tcW w:w="9883" w:type="dxa"/>
            <w:gridSpan w:val="56"/>
          </w:tcPr>
          <w:p w14:paraId="059BA713" w14:textId="77777777" w:rsidR="00A9436F" w:rsidRPr="00045F47" w:rsidRDefault="00A9436F" w:rsidP="00D44916">
            <w:pPr>
              <w:spacing w:before="60" w:after="120"/>
              <w:jc w:val="both"/>
              <w:rPr>
                <w:sz w:val="21"/>
                <w:szCs w:val="21"/>
              </w:rPr>
            </w:pPr>
            <w:r w:rsidRPr="00045F47">
              <w:rPr>
                <w:sz w:val="21"/>
                <w:szCs w:val="21"/>
              </w:rPr>
              <w:t xml:space="preserve">FLASAROVÁ, R., </w:t>
            </w:r>
            <w:r w:rsidRPr="00045F47">
              <w:rPr>
                <w:b/>
                <w:sz w:val="21"/>
                <w:szCs w:val="21"/>
              </w:rPr>
              <w:t>PACHLOVÁ, V. (35%)</w:t>
            </w:r>
            <w:r w:rsidRPr="00045F47">
              <w:rPr>
                <w:sz w:val="21"/>
                <w:szCs w:val="21"/>
              </w:rPr>
              <w:t xml:space="preserve">, BUŇKOVÁ, L., MENŠÍKOVÁ, A., GEORGOVÁ, N., DRÁB, V., BUŇKA, F.: Biogenic amine production by </w:t>
            </w:r>
            <w:r w:rsidRPr="00045F47">
              <w:rPr>
                <w:i/>
                <w:sz w:val="21"/>
                <w:szCs w:val="21"/>
              </w:rPr>
              <w:t>Lactococcus lactis</w:t>
            </w:r>
            <w:r w:rsidRPr="00045F47">
              <w:rPr>
                <w:sz w:val="21"/>
                <w:szCs w:val="21"/>
              </w:rPr>
              <w:t xml:space="preserve"> subsp. </w:t>
            </w:r>
            <w:r w:rsidRPr="00045F47">
              <w:rPr>
                <w:i/>
                <w:sz w:val="21"/>
                <w:szCs w:val="21"/>
              </w:rPr>
              <w:t>cremoris strains</w:t>
            </w:r>
            <w:r w:rsidRPr="00045F47">
              <w:rPr>
                <w:sz w:val="21"/>
                <w:szCs w:val="21"/>
              </w:rPr>
              <w:t xml:space="preserve"> in the model system of Dutch-type cheese. </w:t>
            </w:r>
            <w:r w:rsidRPr="00045F47">
              <w:rPr>
                <w:i/>
                <w:iCs/>
                <w:sz w:val="21"/>
                <w:szCs w:val="21"/>
              </w:rPr>
              <w:t>Food Chemistry</w:t>
            </w:r>
            <w:r w:rsidRPr="00045F47">
              <w:rPr>
                <w:sz w:val="21"/>
                <w:szCs w:val="21"/>
              </w:rPr>
              <w:t xml:space="preserve"> </w:t>
            </w:r>
            <w:r w:rsidRPr="00045F47">
              <w:rPr>
                <w:bCs/>
                <w:sz w:val="21"/>
                <w:szCs w:val="21"/>
              </w:rPr>
              <w:t>194</w:t>
            </w:r>
            <w:r w:rsidRPr="00045F47">
              <w:rPr>
                <w:sz w:val="21"/>
                <w:szCs w:val="21"/>
              </w:rPr>
              <w:t xml:space="preserve">, 68-75, </w:t>
            </w:r>
            <w:r w:rsidRPr="00045F47">
              <w:rPr>
                <w:b/>
                <w:sz w:val="21"/>
                <w:szCs w:val="21"/>
              </w:rPr>
              <w:t>2016</w:t>
            </w:r>
            <w:r w:rsidRPr="00045F47">
              <w:rPr>
                <w:sz w:val="21"/>
                <w:szCs w:val="21"/>
              </w:rPr>
              <w:t xml:space="preserve">. </w:t>
            </w:r>
          </w:p>
          <w:p w14:paraId="3F6543BE" w14:textId="77777777" w:rsidR="00A9436F" w:rsidRPr="00045F47" w:rsidRDefault="00A9436F" w:rsidP="00D44916">
            <w:pPr>
              <w:spacing w:after="80"/>
              <w:jc w:val="both"/>
              <w:rPr>
                <w:sz w:val="21"/>
                <w:szCs w:val="21"/>
              </w:rPr>
            </w:pPr>
            <w:r w:rsidRPr="00045F47">
              <w:rPr>
                <w:sz w:val="21"/>
                <w:szCs w:val="21"/>
              </w:rPr>
              <w:t xml:space="preserve">MRÁZEK, J., </w:t>
            </w:r>
            <w:r w:rsidRPr="00045F47">
              <w:rPr>
                <w:b/>
                <w:sz w:val="21"/>
                <w:szCs w:val="21"/>
              </w:rPr>
              <w:t>PACHLOVÁ, V. (30%)</w:t>
            </w:r>
            <w:r w:rsidRPr="00045F47">
              <w:rPr>
                <w:sz w:val="21"/>
                <w:szCs w:val="21"/>
              </w:rPr>
              <w:t xml:space="preserve">, BUŇKA, F., ČERNÍKOVÁ, M., DRÁB, V., BEJBLOVÁ, M., STANĚK, K., BUŇKOVÁ, L.: Effect of different strains </w:t>
            </w:r>
            <w:r w:rsidRPr="00045F47">
              <w:rPr>
                <w:i/>
                <w:sz w:val="21"/>
                <w:szCs w:val="21"/>
              </w:rPr>
              <w:t>Penicillium nalgiovense</w:t>
            </w:r>
            <w:r w:rsidRPr="00045F47">
              <w:rPr>
                <w:sz w:val="21"/>
                <w:szCs w:val="21"/>
              </w:rPr>
              <w:t xml:space="preserve"> in the Nalžovy cheese during ripening. </w:t>
            </w:r>
            <w:r w:rsidRPr="00045F47">
              <w:rPr>
                <w:i/>
                <w:sz w:val="21"/>
                <w:szCs w:val="21"/>
              </w:rPr>
              <w:t xml:space="preserve">Journal of the Science of Food and Agriculture </w:t>
            </w:r>
            <w:r w:rsidRPr="00045F47">
              <w:rPr>
                <w:bCs/>
                <w:sz w:val="21"/>
                <w:szCs w:val="21"/>
              </w:rPr>
              <w:t>96</w:t>
            </w:r>
            <w:r w:rsidRPr="00045F47">
              <w:rPr>
                <w:sz w:val="21"/>
                <w:szCs w:val="21"/>
              </w:rPr>
              <w:t xml:space="preserve">(7), 2547-2554, </w:t>
            </w:r>
            <w:r w:rsidRPr="00045F47">
              <w:rPr>
                <w:b/>
                <w:sz w:val="21"/>
                <w:szCs w:val="21"/>
              </w:rPr>
              <w:t>2015</w:t>
            </w:r>
            <w:r w:rsidRPr="00045F47">
              <w:rPr>
                <w:sz w:val="21"/>
                <w:szCs w:val="21"/>
              </w:rPr>
              <w:t xml:space="preserve">. </w:t>
            </w:r>
          </w:p>
          <w:p w14:paraId="2AE4A093" w14:textId="77777777" w:rsidR="00A9436F" w:rsidRPr="00045F47" w:rsidRDefault="00A9436F" w:rsidP="00D44916">
            <w:pPr>
              <w:spacing w:after="120"/>
              <w:jc w:val="both"/>
              <w:rPr>
                <w:sz w:val="21"/>
                <w:szCs w:val="21"/>
              </w:rPr>
            </w:pPr>
            <w:r w:rsidRPr="00045F47">
              <w:rPr>
                <w:sz w:val="21"/>
                <w:szCs w:val="21"/>
              </w:rPr>
              <w:t xml:space="preserve">BUŇKA, F., </w:t>
            </w:r>
            <w:r w:rsidRPr="00045F47">
              <w:rPr>
                <w:b/>
                <w:sz w:val="21"/>
                <w:szCs w:val="21"/>
              </w:rPr>
              <w:t>PACHLOVÁ, V. (50%)</w:t>
            </w:r>
            <w:r w:rsidRPr="00045F47">
              <w:rPr>
                <w:sz w:val="21"/>
                <w:szCs w:val="21"/>
              </w:rPr>
              <w:t xml:space="preserve">, NENUTILOVÁ, L.: </w:t>
            </w:r>
            <w:r w:rsidRPr="00045F47">
              <w:rPr>
                <w:sz w:val="21"/>
                <w:szCs w:val="21"/>
                <w:lang w:val="en-GB"/>
              </w:rPr>
              <w:t xml:space="preserve">Texture properties of dutch-type cheese as a function of its location and ripening. </w:t>
            </w:r>
            <w:r w:rsidRPr="00045F47">
              <w:rPr>
                <w:i/>
                <w:sz w:val="21"/>
                <w:szCs w:val="21"/>
              </w:rPr>
              <w:t xml:space="preserve">International Journal of Food Properties </w:t>
            </w:r>
            <w:r w:rsidRPr="00045F47">
              <w:rPr>
                <w:sz w:val="21"/>
                <w:szCs w:val="21"/>
              </w:rPr>
              <w:t xml:space="preserve">16(5), 1016-1027, </w:t>
            </w:r>
            <w:r w:rsidRPr="00045F47">
              <w:rPr>
                <w:b/>
                <w:sz w:val="21"/>
                <w:szCs w:val="21"/>
              </w:rPr>
              <w:t>2013</w:t>
            </w:r>
            <w:r w:rsidRPr="00045F47">
              <w:rPr>
                <w:sz w:val="21"/>
                <w:szCs w:val="21"/>
              </w:rPr>
              <w:t xml:space="preserve">. </w:t>
            </w:r>
          </w:p>
          <w:p w14:paraId="1FF0E4FF" w14:textId="77777777" w:rsidR="00A9436F" w:rsidRPr="00045F47" w:rsidRDefault="00A9436F" w:rsidP="00D44916">
            <w:pPr>
              <w:spacing w:after="120"/>
              <w:jc w:val="both"/>
              <w:rPr>
                <w:sz w:val="21"/>
                <w:szCs w:val="21"/>
              </w:rPr>
            </w:pPr>
            <w:r w:rsidRPr="00045F47">
              <w:rPr>
                <w:b/>
                <w:sz w:val="21"/>
                <w:szCs w:val="21"/>
              </w:rPr>
              <w:t>PACHLOVÁ, V. (40%)</w:t>
            </w:r>
            <w:r w:rsidRPr="00045F47">
              <w:rPr>
                <w:sz w:val="21"/>
                <w:szCs w:val="21"/>
              </w:rPr>
              <w:t xml:space="preserve">, BUŇKA, F., CHROMEČKOVÁ, M., BUŇKOVÁ, L., BARTÁK, P., POSPÍŠIL, P.: The development of free amino acids and volatile compounds in cheese “Olomoucké tvarůžky” (PGI) during ripening. </w:t>
            </w:r>
            <w:r w:rsidRPr="00045F47">
              <w:rPr>
                <w:i/>
                <w:sz w:val="21"/>
                <w:szCs w:val="21"/>
              </w:rPr>
              <w:t xml:space="preserve">International Journal of Food Science and Technology </w:t>
            </w:r>
            <w:r w:rsidRPr="00045F47">
              <w:rPr>
                <w:sz w:val="21"/>
                <w:szCs w:val="21"/>
              </w:rPr>
              <w:t xml:space="preserve">48(9), 1868-1876, </w:t>
            </w:r>
            <w:r w:rsidRPr="00045F47">
              <w:rPr>
                <w:b/>
                <w:sz w:val="21"/>
                <w:szCs w:val="21"/>
              </w:rPr>
              <w:t>2013</w:t>
            </w:r>
            <w:r w:rsidRPr="00045F47">
              <w:rPr>
                <w:sz w:val="21"/>
                <w:szCs w:val="21"/>
              </w:rPr>
              <w:t xml:space="preserve">. </w:t>
            </w:r>
          </w:p>
          <w:p w14:paraId="778DC9F3" w14:textId="77777777" w:rsidR="00A9436F" w:rsidRDefault="00A9436F" w:rsidP="00D44916">
            <w:pPr>
              <w:spacing w:after="120"/>
              <w:jc w:val="both"/>
              <w:rPr>
                <w:b/>
              </w:rPr>
            </w:pPr>
            <w:r w:rsidRPr="00045F47">
              <w:rPr>
                <w:b/>
                <w:sz w:val="21"/>
                <w:szCs w:val="21"/>
              </w:rPr>
              <w:t>PACHLOVÁ, V. (35%)</w:t>
            </w:r>
            <w:r w:rsidRPr="00045F47">
              <w:rPr>
                <w:sz w:val="21"/>
                <w:szCs w:val="21"/>
              </w:rPr>
              <w:t xml:space="preserve">, BUŇKA, F., FLASAROVÁ, R., VÁLKOVÁ, P., BUŇKOVÁ, L.: The effect of elevated temperature on ripening of Dutch type cheese. </w:t>
            </w:r>
            <w:r w:rsidRPr="00045F47">
              <w:rPr>
                <w:i/>
                <w:sz w:val="21"/>
                <w:szCs w:val="21"/>
              </w:rPr>
              <w:t>Food Chemistry</w:t>
            </w:r>
            <w:r w:rsidRPr="00045F47">
              <w:rPr>
                <w:sz w:val="21"/>
                <w:szCs w:val="21"/>
              </w:rPr>
              <w:t xml:space="preserve"> 132, 1846-1854, </w:t>
            </w:r>
            <w:r w:rsidRPr="00045F47">
              <w:rPr>
                <w:b/>
                <w:sz w:val="21"/>
                <w:szCs w:val="21"/>
              </w:rPr>
              <w:t>2012</w:t>
            </w:r>
            <w:r w:rsidRPr="00045F47">
              <w:rPr>
                <w:sz w:val="21"/>
                <w:szCs w:val="21"/>
              </w:rPr>
              <w:t xml:space="preserve">. </w:t>
            </w:r>
          </w:p>
        </w:tc>
      </w:tr>
      <w:tr w:rsidR="00A9436F" w14:paraId="7F791A33" w14:textId="77777777" w:rsidTr="00D44916">
        <w:trPr>
          <w:gridBefore w:val="1"/>
          <w:gridAfter w:val="2"/>
          <w:wBefore w:w="57" w:type="dxa"/>
          <w:wAfter w:w="125" w:type="dxa"/>
          <w:trHeight w:val="218"/>
        </w:trPr>
        <w:tc>
          <w:tcPr>
            <w:tcW w:w="9883" w:type="dxa"/>
            <w:gridSpan w:val="56"/>
            <w:shd w:val="clear" w:color="auto" w:fill="F7CAAC"/>
          </w:tcPr>
          <w:p w14:paraId="5192955E" w14:textId="77777777" w:rsidR="00A9436F" w:rsidRDefault="00A9436F" w:rsidP="00D44916">
            <w:pPr>
              <w:rPr>
                <w:b/>
              </w:rPr>
            </w:pPr>
            <w:r>
              <w:rPr>
                <w:b/>
              </w:rPr>
              <w:t>Působení v zahraničí</w:t>
            </w:r>
          </w:p>
        </w:tc>
      </w:tr>
      <w:tr w:rsidR="00A9436F" w14:paraId="078AFD9D" w14:textId="77777777" w:rsidTr="00D44916">
        <w:trPr>
          <w:gridBefore w:val="1"/>
          <w:gridAfter w:val="2"/>
          <w:wBefore w:w="57" w:type="dxa"/>
          <w:wAfter w:w="125" w:type="dxa"/>
          <w:trHeight w:val="328"/>
        </w:trPr>
        <w:tc>
          <w:tcPr>
            <w:tcW w:w="9883" w:type="dxa"/>
            <w:gridSpan w:val="56"/>
          </w:tcPr>
          <w:p w14:paraId="63EF1BAC" w14:textId="77777777" w:rsidR="00A9436F" w:rsidRDefault="00A9436F" w:rsidP="00D44916">
            <w:r>
              <w:t>---</w:t>
            </w:r>
          </w:p>
          <w:p w14:paraId="67058D25" w14:textId="77777777" w:rsidR="00A9436F" w:rsidRDefault="00A9436F" w:rsidP="00D44916"/>
          <w:p w14:paraId="1B785811" w14:textId="77777777" w:rsidR="00045F47" w:rsidRDefault="00045F47" w:rsidP="00D44916"/>
          <w:p w14:paraId="5B04A15A" w14:textId="77777777" w:rsidR="00A9436F" w:rsidRDefault="00A9436F" w:rsidP="00D44916"/>
          <w:p w14:paraId="5BAEDC86" w14:textId="77777777" w:rsidR="00A9436F" w:rsidRDefault="00A9436F" w:rsidP="00D44916"/>
          <w:p w14:paraId="5E4EF0EC" w14:textId="77777777" w:rsidR="00A9436F" w:rsidRDefault="00A9436F" w:rsidP="00D44916"/>
          <w:p w14:paraId="157D6B53" w14:textId="77777777" w:rsidR="00A9436F" w:rsidRPr="00DE0CD2" w:rsidRDefault="00A9436F" w:rsidP="00D44916"/>
        </w:tc>
      </w:tr>
      <w:tr w:rsidR="00076348" w14:paraId="0332F142" w14:textId="77777777" w:rsidTr="00D44916">
        <w:trPr>
          <w:gridBefore w:val="1"/>
          <w:gridAfter w:val="2"/>
          <w:wBefore w:w="57" w:type="dxa"/>
          <w:wAfter w:w="125" w:type="dxa"/>
          <w:cantSplit/>
          <w:trHeight w:val="470"/>
        </w:trPr>
        <w:tc>
          <w:tcPr>
            <w:tcW w:w="2481" w:type="dxa"/>
            <w:gridSpan w:val="4"/>
            <w:shd w:val="clear" w:color="auto" w:fill="F7CAAC"/>
          </w:tcPr>
          <w:p w14:paraId="7A3014D2" w14:textId="77777777" w:rsidR="00A9436F" w:rsidRDefault="00A9436F" w:rsidP="00D44916">
            <w:pPr>
              <w:jc w:val="both"/>
              <w:rPr>
                <w:b/>
              </w:rPr>
            </w:pPr>
            <w:r>
              <w:rPr>
                <w:b/>
              </w:rPr>
              <w:t xml:space="preserve">Podpis </w:t>
            </w:r>
          </w:p>
        </w:tc>
        <w:tc>
          <w:tcPr>
            <w:tcW w:w="4540" w:type="dxa"/>
            <w:gridSpan w:val="28"/>
          </w:tcPr>
          <w:p w14:paraId="219BC39D" w14:textId="77777777" w:rsidR="00A9436F" w:rsidRDefault="00A9436F" w:rsidP="00D44916">
            <w:pPr>
              <w:jc w:val="both"/>
            </w:pPr>
          </w:p>
        </w:tc>
        <w:tc>
          <w:tcPr>
            <w:tcW w:w="814" w:type="dxa"/>
            <w:gridSpan w:val="6"/>
            <w:shd w:val="clear" w:color="auto" w:fill="F7CAAC"/>
          </w:tcPr>
          <w:p w14:paraId="6FAC134E" w14:textId="77777777" w:rsidR="00A9436F" w:rsidRDefault="00A9436F" w:rsidP="00D44916">
            <w:pPr>
              <w:jc w:val="both"/>
            </w:pPr>
            <w:r>
              <w:rPr>
                <w:b/>
              </w:rPr>
              <w:t>datum</w:t>
            </w:r>
          </w:p>
        </w:tc>
        <w:tc>
          <w:tcPr>
            <w:tcW w:w="2048" w:type="dxa"/>
            <w:gridSpan w:val="18"/>
          </w:tcPr>
          <w:p w14:paraId="376D9D29" w14:textId="77777777" w:rsidR="00A9436F" w:rsidRDefault="00A9436F" w:rsidP="00D44916">
            <w:pPr>
              <w:jc w:val="both"/>
            </w:pPr>
          </w:p>
        </w:tc>
      </w:tr>
      <w:tr w:rsidR="00076348" w14:paraId="04AF8E81" w14:textId="77777777" w:rsidTr="00D44916">
        <w:trPr>
          <w:gridBefore w:val="2"/>
          <w:gridAfter w:val="1"/>
          <w:wBefore w:w="138" w:type="dxa"/>
          <w:wAfter w:w="32" w:type="dxa"/>
        </w:trPr>
        <w:tc>
          <w:tcPr>
            <w:tcW w:w="9895" w:type="dxa"/>
            <w:gridSpan w:val="56"/>
            <w:tcBorders>
              <w:bottom w:val="double" w:sz="4" w:space="0" w:color="auto"/>
            </w:tcBorders>
            <w:shd w:val="clear" w:color="auto" w:fill="BDD6EE"/>
          </w:tcPr>
          <w:p w14:paraId="4DB06F6D" w14:textId="77777777" w:rsidR="00076348" w:rsidRDefault="00076348" w:rsidP="00D44916">
            <w:pPr>
              <w:jc w:val="both"/>
              <w:rPr>
                <w:b/>
                <w:sz w:val="28"/>
              </w:rPr>
            </w:pPr>
            <w:r>
              <w:rPr>
                <w:b/>
                <w:sz w:val="28"/>
              </w:rPr>
              <w:lastRenderedPageBreak/>
              <w:t>C-I – Personální zabezpečení</w:t>
            </w:r>
          </w:p>
        </w:tc>
      </w:tr>
      <w:tr w:rsidR="00076348" w:rsidRPr="00A405B4" w14:paraId="60D0B86E" w14:textId="77777777" w:rsidTr="00D44916">
        <w:trPr>
          <w:gridBefore w:val="2"/>
          <w:gridAfter w:val="1"/>
          <w:wBefore w:w="138" w:type="dxa"/>
          <w:wAfter w:w="32" w:type="dxa"/>
        </w:trPr>
        <w:tc>
          <w:tcPr>
            <w:tcW w:w="2522" w:type="dxa"/>
            <w:gridSpan w:val="6"/>
            <w:tcBorders>
              <w:top w:val="double" w:sz="4" w:space="0" w:color="auto"/>
            </w:tcBorders>
            <w:shd w:val="clear" w:color="auto" w:fill="F7CAAC"/>
          </w:tcPr>
          <w:p w14:paraId="5DFA9F89" w14:textId="77777777" w:rsidR="00076348" w:rsidRDefault="00076348" w:rsidP="00D44916">
            <w:pPr>
              <w:jc w:val="both"/>
              <w:rPr>
                <w:b/>
              </w:rPr>
            </w:pPr>
            <w:r>
              <w:rPr>
                <w:b/>
              </w:rPr>
              <w:t>Vysoká škola</w:t>
            </w:r>
          </w:p>
        </w:tc>
        <w:tc>
          <w:tcPr>
            <w:tcW w:w="7373" w:type="dxa"/>
            <w:gridSpan w:val="50"/>
          </w:tcPr>
          <w:p w14:paraId="72C73F35" w14:textId="77777777" w:rsidR="00076348" w:rsidRPr="00A405B4" w:rsidRDefault="00076348" w:rsidP="00D44916">
            <w:pPr>
              <w:jc w:val="both"/>
            </w:pPr>
            <w:r w:rsidRPr="00A405B4">
              <w:t>Univerzita Tomáše Bati ve Zlíně</w:t>
            </w:r>
          </w:p>
        </w:tc>
      </w:tr>
      <w:tr w:rsidR="00076348" w:rsidRPr="00A405B4" w14:paraId="157507F2" w14:textId="77777777" w:rsidTr="00D44916">
        <w:trPr>
          <w:gridBefore w:val="2"/>
          <w:gridAfter w:val="1"/>
          <w:wBefore w:w="138" w:type="dxa"/>
          <w:wAfter w:w="32" w:type="dxa"/>
        </w:trPr>
        <w:tc>
          <w:tcPr>
            <w:tcW w:w="2522" w:type="dxa"/>
            <w:gridSpan w:val="6"/>
            <w:shd w:val="clear" w:color="auto" w:fill="F7CAAC"/>
          </w:tcPr>
          <w:p w14:paraId="42404E9E" w14:textId="77777777" w:rsidR="00076348" w:rsidRDefault="00076348" w:rsidP="00D44916">
            <w:pPr>
              <w:jc w:val="both"/>
              <w:rPr>
                <w:b/>
              </w:rPr>
            </w:pPr>
            <w:r>
              <w:rPr>
                <w:b/>
              </w:rPr>
              <w:t>Součást vysoké školy</w:t>
            </w:r>
          </w:p>
        </w:tc>
        <w:tc>
          <w:tcPr>
            <w:tcW w:w="7373" w:type="dxa"/>
            <w:gridSpan w:val="50"/>
          </w:tcPr>
          <w:p w14:paraId="3814EA80" w14:textId="77777777" w:rsidR="00076348" w:rsidRPr="00A405B4" w:rsidRDefault="00076348" w:rsidP="00D44916">
            <w:pPr>
              <w:jc w:val="both"/>
            </w:pPr>
            <w:r w:rsidRPr="00A405B4">
              <w:t>Fakulta technologická</w:t>
            </w:r>
          </w:p>
        </w:tc>
      </w:tr>
      <w:tr w:rsidR="00076348" w14:paraId="61B560CF" w14:textId="77777777" w:rsidTr="00D44916">
        <w:trPr>
          <w:gridBefore w:val="2"/>
          <w:gridAfter w:val="1"/>
          <w:wBefore w:w="138" w:type="dxa"/>
          <w:wAfter w:w="32" w:type="dxa"/>
        </w:trPr>
        <w:tc>
          <w:tcPr>
            <w:tcW w:w="2522" w:type="dxa"/>
            <w:gridSpan w:val="6"/>
            <w:shd w:val="clear" w:color="auto" w:fill="F7CAAC"/>
          </w:tcPr>
          <w:p w14:paraId="45BE816A" w14:textId="77777777" w:rsidR="00076348" w:rsidRDefault="00076348" w:rsidP="00D44916">
            <w:pPr>
              <w:jc w:val="both"/>
              <w:rPr>
                <w:b/>
              </w:rPr>
            </w:pPr>
            <w:r>
              <w:rPr>
                <w:b/>
              </w:rPr>
              <w:t>Název studijního programu</w:t>
            </w:r>
          </w:p>
        </w:tc>
        <w:tc>
          <w:tcPr>
            <w:tcW w:w="7373" w:type="dxa"/>
            <w:gridSpan w:val="50"/>
          </w:tcPr>
          <w:p w14:paraId="3877A9AF" w14:textId="77777777" w:rsidR="00076348" w:rsidRDefault="00076348" w:rsidP="00D44916">
            <w:pPr>
              <w:jc w:val="both"/>
            </w:pPr>
            <w:r>
              <w:t>Chemie potravin a bioaktivních látek</w:t>
            </w:r>
          </w:p>
        </w:tc>
      </w:tr>
      <w:tr w:rsidR="00076348" w14:paraId="4301F39C" w14:textId="77777777" w:rsidTr="00D44916">
        <w:trPr>
          <w:gridBefore w:val="2"/>
          <w:gridAfter w:val="1"/>
          <w:wBefore w:w="138" w:type="dxa"/>
          <w:wAfter w:w="32" w:type="dxa"/>
        </w:trPr>
        <w:tc>
          <w:tcPr>
            <w:tcW w:w="2522" w:type="dxa"/>
            <w:gridSpan w:val="6"/>
            <w:shd w:val="clear" w:color="auto" w:fill="F7CAAC"/>
          </w:tcPr>
          <w:p w14:paraId="064FD4EC" w14:textId="77777777" w:rsidR="00076348" w:rsidRDefault="00076348" w:rsidP="00D44916">
            <w:pPr>
              <w:jc w:val="both"/>
              <w:rPr>
                <w:b/>
              </w:rPr>
            </w:pPr>
            <w:r>
              <w:rPr>
                <w:b/>
              </w:rPr>
              <w:t>Jméno a příjmení</w:t>
            </w:r>
          </w:p>
        </w:tc>
        <w:tc>
          <w:tcPr>
            <w:tcW w:w="4552" w:type="dxa"/>
            <w:gridSpan w:val="28"/>
          </w:tcPr>
          <w:p w14:paraId="3FA80E8B" w14:textId="77777777" w:rsidR="00076348" w:rsidRPr="00B96B61" w:rsidRDefault="00076348" w:rsidP="00D44916">
            <w:pPr>
              <w:jc w:val="both"/>
              <w:rPr>
                <w:b/>
              </w:rPr>
            </w:pPr>
            <w:bookmarkStart w:id="68" w:name="Ponížil"/>
            <w:bookmarkEnd w:id="68"/>
            <w:r w:rsidRPr="00B96B61">
              <w:rPr>
                <w:b/>
              </w:rPr>
              <w:t>Petr Ponížil</w:t>
            </w:r>
          </w:p>
        </w:tc>
        <w:tc>
          <w:tcPr>
            <w:tcW w:w="715" w:type="dxa"/>
            <w:gridSpan w:val="5"/>
            <w:shd w:val="clear" w:color="auto" w:fill="F7CAAC"/>
          </w:tcPr>
          <w:p w14:paraId="2D42B5CD" w14:textId="77777777" w:rsidR="00076348" w:rsidRDefault="00076348" w:rsidP="00D44916">
            <w:pPr>
              <w:jc w:val="both"/>
              <w:rPr>
                <w:b/>
              </w:rPr>
            </w:pPr>
            <w:r>
              <w:rPr>
                <w:b/>
              </w:rPr>
              <w:t>Tituly</w:t>
            </w:r>
          </w:p>
        </w:tc>
        <w:tc>
          <w:tcPr>
            <w:tcW w:w="2106" w:type="dxa"/>
            <w:gridSpan w:val="17"/>
          </w:tcPr>
          <w:p w14:paraId="73454200" w14:textId="77777777" w:rsidR="00076348" w:rsidRDefault="00076348" w:rsidP="00D44916">
            <w:pPr>
              <w:jc w:val="both"/>
            </w:pPr>
            <w:r>
              <w:t>doc. RNDr., Ph.D.</w:t>
            </w:r>
          </w:p>
        </w:tc>
      </w:tr>
      <w:tr w:rsidR="00076348" w:rsidRPr="00C32277" w14:paraId="52AEFC07" w14:textId="77777777" w:rsidTr="00D44916">
        <w:trPr>
          <w:gridBefore w:val="2"/>
          <w:gridAfter w:val="1"/>
          <w:wBefore w:w="138" w:type="dxa"/>
          <w:wAfter w:w="32" w:type="dxa"/>
        </w:trPr>
        <w:tc>
          <w:tcPr>
            <w:tcW w:w="2522" w:type="dxa"/>
            <w:gridSpan w:val="6"/>
            <w:shd w:val="clear" w:color="auto" w:fill="F7CAAC"/>
          </w:tcPr>
          <w:p w14:paraId="3CEB7A05" w14:textId="77777777" w:rsidR="00076348" w:rsidRDefault="00076348" w:rsidP="00D44916">
            <w:pPr>
              <w:jc w:val="both"/>
              <w:rPr>
                <w:b/>
              </w:rPr>
            </w:pPr>
            <w:r>
              <w:rPr>
                <w:b/>
              </w:rPr>
              <w:t>Rok narození</w:t>
            </w:r>
          </w:p>
        </w:tc>
        <w:tc>
          <w:tcPr>
            <w:tcW w:w="830" w:type="dxa"/>
            <w:gridSpan w:val="8"/>
          </w:tcPr>
          <w:p w14:paraId="30B4DD32" w14:textId="77777777" w:rsidR="00076348" w:rsidRDefault="00076348" w:rsidP="00D44916">
            <w:pPr>
              <w:jc w:val="both"/>
            </w:pPr>
            <w:r>
              <w:t>1965</w:t>
            </w:r>
          </w:p>
        </w:tc>
        <w:tc>
          <w:tcPr>
            <w:tcW w:w="1725" w:type="dxa"/>
            <w:gridSpan w:val="5"/>
            <w:shd w:val="clear" w:color="auto" w:fill="F7CAAC"/>
          </w:tcPr>
          <w:p w14:paraId="259696AA" w14:textId="77777777" w:rsidR="00076348" w:rsidRDefault="00076348" w:rsidP="00D44916">
            <w:pPr>
              <w:jc w:val="both"/>
              <w:rPr>
                <w:b/>
              </w:rPr>
            </w:pPr>
            <w:r>
              <w:rPr>
                <w:b/>
              </w:rPr>
              <w:t>typ vztahu k VŠ</w:t>
            </w:r>
          </w:p>
        </w:tc>
        <w:tc>
          <w:tcPr>
            <w:tcW w:w="996" w:type="dxa"/>
            <w:gridSpan w:val="10"/>
          </w:tcPr>
          <w:p w14:paraId="1D1EC6E2" w14:textId="77777777" w:rsidR="00076348" w:rsidRDefault="00076348" w:rsidP="00D44916">
            <w:pPr>
              <w:jc w:val="both"/>
            </w:pPr>
            <w:r w:rsidRPr="00043C7F">
              <w:t>pp.</w:t>
            </w:r>
          </w:p>
        </w:tc>
        <w:tc>
          <w:tcPr>
            <w:tcW w:w="1001" w:type="dxa"/>
            <w:gridSpan w:val="5"/>
            <w:shd w:val="clear" w:color="auto" w:fill="F7CAAC"/>
          </w:tcPr>
          <w:p w14:paraId="40C09EBF" w14:textId="77777777" w:rsidR="00076348" w:rsidRDefault="00076348" w:rsidP="00D44916">
            <w:pPr>
              <w:jc w:val="both"/>
              <w:rPr>
                <w:b/>
              </w:rPr>
            </w:pPr>
            <w:r>
              <w:rPr>
                <w:b/>
              </w:rPr>
              <w:t>rozsah</w:t>
            </w:r>
          </w:p>
        </w:tc>
        <w:tc>
          <w:tcPr>
            <w:tcW w:w="715" w:type="dxa"/>
            <w:gridSpan w:val="5"/>
          </w:tcPr>
          <w:p w14:paraId="3896ECA4" w14:textId="77777777" w:rsidR="00076348" w:rsidRDefault="00076348" w:rsidP="00D44916">
            <w:pPr>
              <w:jc w:val="both"/>
            </w:pPr>
            <w:r w:rsidRPr="00043C7F">
              <w:t>40</w:t>
            </w:r>
          </w:p>
        </w:tc>
        <w:tc>
          <w:tcPr>
            <w:tcW w:w="713" w:type="dxa"/>
            <w:gridSpan w:val="10"/>
            <w:shd w:val="clear" w:color="auto" w:fill="F7CAAC"/>
          </w:tcPr>
          <w:p w14:paraId="11010E99" w14:textId="77777777" w:rsidR="00076348" w:rsidRDefault="00076348" w:rsidP="00D44916">
            <w:pPr>
              <w:jc w:val="both"/>
              <w:rPr>
                <w:b/>
              </w:rPr>
            </w:pPr>
            <w:r>
              <w:rPr>
                <w:b/>
              </w:rPr>
              <w:t>do kdy</w:t>
            </w:r>
          </w:p>
        </w:tc>
        <w:tc>
          <w:tcPr>
            <w:tcW w:w="1393" w:type="dxa"/>
            <w:gridSpan w:val="7"/>
          </w:tcPr>
          <w:p w14:paraId="7099ADD7" w14:textId="77777777" w:rsidR="00076348" w:rsidRPr="00C32277" w:rsidRDefault="00076348" w:rsidP="00D44916">
            <w:pPr>
              <w:jc w:val="both"/>
              <w:rPr>
                <w:highlight w:val="green"/>
              </w:rPr>
            </w:pPr>
            <w:r w:rsidRPr="00043C7F">
              <w:t>N</w:t>
            </w:r>
          </w:p>
        </w:tc>
      </w:tr>
      <w:tr w:rsidR="00076348" w:rsidRPr="00C32277" w14:paraId="2CD7C3C1" w14:textId="77777777" w:rsidTr="00D44916">
        <w:trPr>
          <w:gridBefore w:val="2"/>
          <w:gridAfter w:val="1"/>
          <w:wBefore w:w="138" w:type="dxa"/>
          <w:wAfter w:w="32" w:type="dxa"/>
        </w:trPr>
        <w:tc>
          <w:tcPr>
            <w:tcW w:w="5077" w:type="dxa"/>
            <w:gridSpan w:val="19"/>
            <w:shd w:val="clear" w:color="auto" w:fill="F7CAAC"/>
          </w:tcPr>
          <w:p w14:paraId="1E077A2D" w14:textId="77777777" w:rsidR="00076348" w:rsidRDefault="00076348" w:rsidP="00D44916">
            <w:pPr>
              <w:jc w:val="both"/>
              <w:rPr>
                <w:b/>
              </w:rPr>
            </w:pPr>
            <w:r>
              <w:rPr>
                <w:b/>
              </w:rPr>
              <w:t>Typ vztahu na součásti VŠ, která uskutečňuje st. program</w:t>
            </w:r>
          </w:p>
        </w:tc>
        <w:tc>
          <w:tcPr>
            <w:tcW w:w="996" w:type="dxa"/>
            <w:gridSpan w:val="10"/>
          </w:tcPr>
          <w:p w14:paraId="1FE6DDD3" w14:textId="77777777" w:rsidR="00076348" w:rsidRDefault="00076348" w:rsidP="00D44916">
            <w:pPr>
              <w:jc w:val="both"/>
            </w:pPr>
            <w:r>
              <w:t>---</w:t>
            </w:r>
          </w:p>
        </w:tc>
        <w:tc>
          <w:tcPr>
            <w:tcW w:w="1001" w:type="dxa"/>
            <w:gridSpan w:val="5"/>
            <w:shd w:val="clear" w:color="auto" w:fill="F7CAAC"/>
          </w:tcPr>
          <w:p w14:paraId="76D8BA72" w14:textId="77777777" w:rsidR="00076348" w:rsidRDefault="00076348" w:rsidP="00D44916">
            <w:pPr>
              <w:jc w:val="both"/>
              <w:rPr>
                <w:b/>
              </w:rPr>
            </w:pPr>
            <w:r>
              <w:rPr>
                <w:b/>
              </w:rPr>
              <w:t>rozsah</w:t>
            </w:r>
          </w:p>
        </w:tc>
        <w:tc>
          <w:tcPr>
            <w:tcW w:w="715" w:type="dxa"/>
            <w:gridSpan w:val="5"/>
          </w:tcPr>
          <w:p w14:paraId="73759C99" w14:textId="77777777" w:rsidR="00076348" w:rsidRDefault="00076348" w:rsidP="00D44916">
            <w:pPr>
              <w:jc w:val="both"/>
            </w:pPr>
            <w:r>
              <w:t>---</w:t>
            </w:r>
          </w:p>
        </w:tc>
        <w:tc>
          <w:tcPr>
            <w:tcW w:w="713" w:type="dxa"/>
            <w:gridSpan w:val="10"/>
            <w:shd w:val="clear" w:color="auto" w:fill="F7CAAC"/>
          </w:tcPr>
          <w:p w14:paraId="02059D16" w14:textId="77777777" w:rsidR="00076348" w:rsidRDefault="00076348" w:rsidP="00D44916">
            <w:pPr>
              <w:jc w:val="both"/>
              <w:rPr>
                <w:b/>
              </w:rPr>
            </w:pPr>
            <w:r>
              <w:rPr>
                <w:b/>
              </w:rPr>
              <w:t>do kdy</w:t>
            </w:r>
          </w:p>
        </w:tc>
        <w:tc>
          <w:tcPr>
            <w:tcW w:w="1393" w:type="dxa"/>
            <w:gridSpan w:val="7"/>
          </w:tcPr>
          <w:p w14:paraId="2C680014" w14:textId="77777777" w:rsidR="00076348" w:rsidRPr="00C32277" w:rsidRDefault="00076348" w:rsidP="00D44916">
            <w:pPr>
              <w:jc w:val="both"/>
              <w:rPr>
                <w:highlight w:val="green"/>
              </w:rPr>
            </w:pPr>
            <w:r w:rsidRPr="00AD1158">
              <w:t>---</w:t>
            </w:r>
          </w:p>
        </w:tc>
      </w:tr>
      <w:tr w:rsidR="00076348" w14:paraId="613DB4B2" w14:textId="77777777" w:rsidTr="00D44916">
        <w:trPr>
          <w:gridBefore w:val="2"/>
          <w:gridAfter w:val="1"/>
          <w:wBefore w:w="138" w:type="dxa"/>
          <w:wAfter w:w="32" w:type="dxa"/>
        </w:trPr>
        <w:tc>
          <w:tcPr>
            <w:tcW w:w="6073" w:type="dxa"/>
            <w:gridSpan w:val="29"/>
            <w:shd w:val="clear" w:color="auto" w:fill="F7CAAC"/>
          </w:tcPr>
          <w:p w14:paraId="6C7D8E57" w14:textId="77777777" w:rsidR="00076348" w:rsidRDefault="00076348" w:rsidP="00D44916">
            <w:pPr>
              <w:jc w:val="both"/>
            </w:pPr>
            <w:r>
              <w:rPr>
                <w:b/>
              </w:rPr>
              <w:t>Další současná působení jako akademický pracovník na jiných VŠ</w:t>
            </w:r>
          </w:p>
        </w:tc>
        <w:tc>
          <w:tcPr>
            <w:tcW w:w="1716" w:type="dxa"/>
            <w:gridSpan w:val="10"/>
            <w:shd w:val="clear" w:color="auto" w:fill="F7CAAC"/>
          </w:tcPr>
          <w:p w14:paraId="27CA8788" w14:textId="77777777" w:rsidR="00076348" w:rsidRDefault="00076348" w:rsidP="00D44916">
            <w:pPr>
              <w:jc w:val="both"/>
              <w:rPr>
                <w:b/>
              </w:rPr>
            </w:pPr>
            <w:r>
              <w:rPr>
                <w:b/>
              </w:rPr>
              <w:t>typ prac. vztahu</w:t>
            </w:r>
          </w:p>
        </w:tc>
        <w:tc>
          <w:tcPr>
            <w:tcW w:w="2106" w:type="dxa"/>
            <w:gridSpan w:val="17"/>
            <w:shd w:val="clear" w:color="auto" w:fill="F7CAAC"/>
          </w:tcPr>
          <w:p w14:paraId="1FBE43DA" w14:textId="77777777" w:rsidR="00076348" w:rsidRDefault="00076348" w:rsidP="00D44916">
            <w:pPr>
              <w:jc w:val="both"/>
              <w:rPr>
                <w:b/>
              </w:rPr>
            </w:pPr>
            <w:r>
              <w:rPr>
                <w:b/>
              </w:rPr>
              <w:t>rozsah</w:t>
            </w:r>
          </w:p>
        </w:tc>
      </w:tr>
      <w:tr w:rsidR="00076348" w14:paraId="2D22E453" w14:textId="77777777" w:rsidTr="00D44916">
        <w:trPr>
          <w:gridBefore w:val="2"/>
          <w:gridAfter w:val="1"/>
          <w:wBefore w:w="138" w:type="dxa"/>
          <w:wAfter w:w="32" w:type="dxa"/>
        </w:trPr>
        <w:tc>
          <w:tcPr>
            <w:tcW w:w="6073" w:type="dxa"/>
            <w:gridSpan w:val="29"/>
          </w:tcPr>
          <w:p w14:paraId="1749FAD7" w14:textId="77777777" w:rsidR="00076348" w:rsidRDefault="00076348" w:rsidP="00D44916">
            <w:pPr>
              <w:jc w:val="both"/>
            </w:pPr>
            <w:r>
              <w:t>---</w:t>
            </w:r>
          </w:p>
        </w:tc>
        <w:tc>
          <w:tcPr>
            <w:tcW w:w="1716" w:type="dxa"/>
            <w:gridSpan w:val="10"/>
          </w:tcPr>
          <w:p w14:paraId="0C28CC58" w14:textId="77777777" w:rsidR="00076348" w:rsidRDefault="00076348" w:rsidP="00D44916">
            <w:pPr>
              <w:jc w:val="both"/>
            </w:pPr>
            <w:r>
              <w:t>---</w:t>
            </w:r>
          </w:p>
        </w:tc>
        <w:tc>
          <w:tcPr>
            <w:tcW w:w="2106" w:type="dxa"/>
            <w:gridSpan w:val="17"/>
          </w:tcPr>
          <w:p w14:paraId="14341554" w14:textId="77777777" w:rsidR="00076348" w:rsidRDefault="00076348" w:rsidP="00D44916">
            <w:pPr>
              <w:jc w:val="both"/>
            </w:pPr>
            <w:r>
              <w:t>---</w:t>
            </w:r>
          </w:p>
        </w:tc>
      </w:tr>
      <w:tr w:rsidR="00076348" w14:paraId="67377A39" w14:textId="77777777" w:rsidTr="00D44916">
        <w:trPr>
          <w:gridBefore w:val="2"/>
          <w:gridAfter w:val="1"/>
          <w:wBefore w:w="138" w:type="dxa"/>
          <w:wAfter w:w="32" w:type="dxa"/>
        </w:trPr>
        <w:tc>
          <w:tcPr>
            <w:tcW w:w="6073" w:type="dxa"/>
            <w:gridSpan w:val="29"/>
          </w:tcPr>
          <w:p w14:paraId="2E9E0F75" w14:textId="77777777" w:rsidR="00076348" w:rsidRDefault="00076348" w:rsidP="00D44916">
            <w:pPr>
              <w:jc w:val="both"/>
            </w:pPr>
          </w:p>
        </w:tc>
        <w:tc>
          <w:tcPr>
            <w:tcW w:w="1716" w:type="dxa"/>
            <w:gridSpan w:val="10"/>
          </w:tcPr>
          <w:p w14:paraId="00C3C40A" w14:textId="77777777" w:rsidR="00076348" w:rsidRDefault="00076348" w:rsidP="00D44916">
            <w:pPr>
              <w:jc w:val="both"/>
            </w:pPr>
          </w:p>
        </w:tc>
        <w:tc>
          <w:tcPr>
            <w:tcW w:w="2106" w:type="dxa"/>
            <w:gridSpan w:val="17"/>
          </w:tcPr>
          <w:p w14:paraId="71446083" w14:textId="77777777" w:rsidR="00076348" w:rsidRDefault="00076348" w:rsidP="00D44916">
            <w:pPr>
              <w:jc w:val="both"/>
            </w:pPr>
          </w:p>
        </w:tc>
      </w:tr>
      <w:tr w:rsidR="00076348" w14:paraId="3F313963" w14:textId="77777777" w:rsidTr="00D44916">
        <w:trPr>
          <w:gridBefore w:val="2"/>
          <w:gridAfter w:val="1"/>
          <w:wBefore w:w="138" w:type="dxa"/>
          <w:wAfter w:w="32" w:type="dxa"/>
        </w:trPr>
        <w:tc>
          <w:tcPr>
            <w:tcW w:w="6073" w:type="dxa"/>
            <w:gridSpan w:val="29"/>
          </w:tcPr>
          <w:p w14:paraId="5658D305" w14:textId="77777777" w:rsidR="00076348" w:rsidRDefault="00076348" w:rsidP="00D44916">
            <w:pPr>
              <w:jc w:val="both"/>
            </w:pPr>
          </w:p>
        </w:tc>
        <w:tc>
          <w:tcPr>
            <w:tcW w:w="1716" w:type="dxa"/>
            <w:gridSpan w:val="10"/>
          </w:tcPr>
          <w:p w14:paraId="28A43964" w14:textId="77777777" w:rsidR="00076348" w:rsidRDefault="00076348" w:rsidP="00D44916">
            <w:pPr>
              <w:jc w:val="both"/>
            </w:pPr>
          </w:p>
        </w:tc>
        <w:tc>
          <w:tcPr>
            <w:tcW w:w="2106" w:type="dxa"/>
            <w:gridSpan w:val="17"/>
          </w:tcPr>
          <w:p w14:paraId="3F3A6B40" w14:textId="77777777" w:rsidR="00076348" w:rsidRDefault="00076348" w:rsidP="00D44916">
            <w:pPr>
              <w:jc w:val="both"/>
            </w:pPr>
          </w:p>
        </w:tc>
      </w:tr>
      <w:tr w:rsidR="00076348" w14:paraId="6CD109AB" w14:textId="77777777" w:rsidTr="00D44916">
        <w:trPr>
          <w:gridBefore w:val="2"/>
          <w:gridAfter w:val="1"/>
          <w:wBefore w:w="138" w:type="dxa"/>
          <w:wAfter w:w="32" w:type="dxa"/>
        </w:trPr>
        <w:tc>
          <w:tcPr>
            <w:tcW w:w="6073" w:type="dxa"/>
            <w:gridSpan w:val="29"/>
          </w:tcPr>
          <w:p w14:paraId="5E735B36" w14:textId="77777777" w:rsidR="00076348" w:rsidRDefault="00076348" w:rsidP="00D44916">
            <w:pPr>
              <w:jc w:val="both"/>
            </w:pPr>
          </w:p>
        </w:tc>
        <w:tc>
          <w:tcPr>
            <w:tcW w:w="1716" w:type="dxa"/>
            <w:gridSpan w:val="10"/>
          </w:tcPr>
          <w:p w14:paraId="0A7F1511" w14:textId="77777777" w:rsidR="00076348" w:rsidRDefault="00076348" w:rsidP="00D44916">
            <w:pPr>
              <w:jc w:val="both"/>
            </w:pPr>
          </w:p>
        </w:tc>
        <w:tc>
          <w:tcPr>
            <w:tcW w:w="2106" w:type="dxa"/>
            <w:gridSpan w:val="17"/>
          </w:tcPr>
          <w:p w14:paraId="4857D69C" w14:textId="77777777" w:rsidR="00076348" w:rsidRDefault="00076348" w:rsidP="00D44916">
            <w:pPr>
              <w:jc w:val="both"/>
            </w:pPr>
          </w:p>
        </w:tc>
      </w:tr>
      <w:tr w:rsidR="00076348" w14:paraId="2B1A1BC5" w14:textId="77777777" w:rsidTr="00D44916">
        <w:trPr>
          <w:gridBefore w:val="2"/>
          <w:gridAfter w:val="1"/>
          <w:wBefore w:w="138" w:type="dxa"/>
          <w:wAfter w:w="32" w:type="dxa"/>
        </w:trPr>
        <w:tc>
          <w:tcPr>
            <w:tcW w:w="9895" w:type="dxa"/>
            <w:gridSpan w:val="56"/>
            <w:shd w:val="clear" w:color="auto" w:fill="F7CAAC"/>
          </w:tcPr>
          <w:p w14:paraId="2A6CCDA6" w14:textId="77777777" w:rsidR="00076348" w:rsidRDefault="00076348" w:rsidP="00D44916">
            <w:pPr>
              <w:jc w:val="both"/>
            </w:pPr>
            <w:r>
              <w:rPr>
                <w:b/>
              </w:rPr>
              <w:t>Předměty příslušného studijního programu a způsob zapojení do jejich výuky, příp. další zapojení do uskutečňování studijního programu</w:t>
            </w:r>
          </w:p>
        </w:tc>
      </w:tr>
      <w:tr w:rsidR="00076348" w14:paraId="00F2F80B" w14:textId="77777777" w:rsidTr="00D44916">
        <w:trPr>
          <w:gridBefore w:val="2"/>
          <w:gridAfter w:val="1"/>
          <w:wBefore w:w="138" w:type="dxa"/>
          <w:wAfter w:w="32" w:type="dxa"/>
          <w:trHeight w:val="324"/>
        </w:trPr>
        <w:tc>
          <w:tcPr>
            <w:tcW w:w="9895" w:type="dxa"/>
            <w:gridSpan w:val="56"/>
            <w:tcBorders>
              <w:top w:val="nil"/>
            </w:tcBorders>
          </w:tcPr>
          <w:p w14:paraId="23A80C77" w14:textId="2D064630" w:rsidR="00076348" w:rsidRPr="00045F47" w:rsidRDefault="00D44916" w:rsidP="00B94EFC">
            <w:pPr>
              <w:pStyle w:val="Zkladntext"/>
              <w:spacing w:before="60" w:after="60"/>
              <w:rPr>
                <w:sz w:val="21"/>
                <w:szCs w:val="21"/>
              </w:rPr>
            </w:pPr>
            <w:r w:rsidRPr="0036186E">
              <w:rPr>
                <w:sz w:val="21"/>
                <w:szCs w:val="21"/>
              </w:rPr>
              <w:t>Zpracování experimentu II</w:t>
            </w:r>
            <w:r w:rsidRPr="00045F47">
              <w:rPr>
                <w:sz w:val="21"/>
                <w:szCs w:val="21"/>
              </w:rPr>
              <w:t xml:space="preserve"> (100% p)</w:t>
            </w:r>
          </w:p>
        </w:tc>
      </w:tr>
      <w:tr w:rsidR="00076348" w14:paraId="366577C8" w14:textId="77777777" w:rsidTr="00D44916">
        <w:trPr>
          <w:gridBefore w:val="2"/>
          <w:gridAfter w:val="1"/>
          <w:wBefore w:w="138" w:type="dxa"/>
          <w:wAfter w:w="32" w:type="dxa"/>
        </w:trPr>
        <w:tc>
          <w:tcPr>
            <w:tcW w:w="9895" w:type="dxa"/>
            <w:gridSpan w:val="56"/>
            <w:shd w:val="clear" w:color="auto" w:fill="F7CAAC"/>
          </w:tcPr>
          <w:p w14:paraId="04226410" w14:textId="77777777" w:rsidR="00076348" w:rsidRDefault="00076348" w:rsidP="00D44916">
            <w:pPr>
              <w:jc w:val="both"/>
            </w:pPr>
            <w:r>
              <w:rPr>
                <w:b/>
              </w:rPr>
              <w:t xml:space="preserve">Údaje o vzdělání na VŠ </w:t>
            </w:r>
          </w:p>
        </w:tc>
      </w:tr>
      <w:tr w:rsidR="00076348" w14:paraId="3997F4D9" w14:textId="77777777" w:rsidTr="00D44916">
        <w:trPr>
          <w:gridBefore w:val="2"/>
          <w:gridAfter w:val="1"/>
          <w:wBefore w:w="138" w:type="dxa"/>
          <w:wAfter w:w="32" w:type="dxa"/>
          <w:trHeight w:val="306"/>
        </w:trPr>
        <w:tc>
          <w:tcPr>
            <w:tcW w:w="9895" w:type="dxa"/>
            <w:gridSpan w:val="56"/>
          </w:tcPr>
          <w:p w14:paraId="6DB0FAF2" w14:textId="77777777" w:rsidR="00076348" w:rsidRPr="008F4976" w:rsidRDefault="00076348" w:rsidP="008F4976">
            <w:pPr>
              <w:spacing w:before="60" w:after="60"/>
              <w:jc w:val="both"/>
              <w:rPr>
                <w:b/>
                <w:sz w:val="21"/>
                <w:szCs w:val="21"/>
              </w:rPr>
            </w:pPr>
            <w:r w:rsidRPr="008F4976">
              <w:rPr>
                <w:rFonts w:eastAsia="Calibri"/>
                <w:sz w:val="21"/>
                <w:szCs w:val="21"/>
              </w:rPr>
              <w:t xml:space="preserve">1999: VUT Brno, FT, SP Chemie a technologie materiálů, </w:t>
            </w:r>
            <w:r w:rsidRPr="008F4976">
              <w:rPr>
                <w:sz w:val="21"/>
                <w:szCs w:val="21"/>
              </w:rPr>
              <w:t>obor Technologie makromolekulárních látek, Ph.D.</w:t>
            </w:r>
          </w:p>
        </w:tc>
      </w:tr>
      <w:tr w:rsidR="00076348" w14:paraId="2AD748D9" w14:textId="77777777" w:rsidTr="00D44916">
        <w:trPr>
          <w:gridBefore w:val="2"/>
          <w:gridAfter w:val="1"/>
          <w:wBefore w:w="138" w:type="dxa"/>
          <w:wAfter w:w="32" w:type="dxa"/>
        </w:trPr>
        <w:tc>
          <w:tcPr>
            <w:tcW w:w="9895" w:type="dxa"/>
            <w:gridSpan w:val="56"/>
            <w:shd w:val="clear" w:color="auto" w:fill="F7CAAC"/>
          </w:tcPr>
          <w:p w14:paraId="15990812" w14:textId="77777777" w:rsidR="00076348" w:rsidRDefault="00076348" w:rsidP="00D44916">
            <w:pPr>
              <w:jc w:val="both"/>
              <w:rPr>
                <w:b/>
              </w:rPr>
            </w:pPr>
            <w:r>
              <w:rPr>
                <w:b/>
              </w:rPr>
              <w:t>Údaje o odborném působení od absolvování VŠ</w:t>
            </w:r>
          </w:p>
        </w:tc>
      </w:tr>
      <w:tr w:rsidR="00076348" w:rsidRPr="000554C1" w14:paraId="7B0F43AF" w14:textId="77777777" w:rsidTr="00D44916">
        <w:trPr>
          <w:gridBefore w:val="2"/>
          <w:gridAfter w:val="1"/>
          <w:wBefore w:w="138" w:type="dxa"/>
          <w:wAfter w:w="32" w:type="dxa"/>
          <w:trHeight w:val="855"/>
        </w:trPr>
        <w:tc>
          <w:tcPr>
            <w:tcW w:w="9895" w:type="dxa"/>
            <w:gridSpan w:val="56"/>
          </w:tcPr>
          <w:p w14:paraId="20126A0D" w14:textId="77777777" w:rsidR="00076348" w:rsidRPr="008F4976" w:rsidRDefault="00076348" w:rsidP="00D44916">
            <w:pPr>
              <w:spacing w:before="40"/>
              <w:jc w:val="both"/>
              <w:rPr>
                <w:sz w:val="21"/>
                <w:szCs w:val="21"/>
              </w:rPr>
            </w:pPr>
            <w:r w:rsidRPr="008F4976">
              <w:rPr>
                <w:sz w:val="21"/>
                <w:szCs w:val="21"/>
              </w:rPr>
              <w:t>1988 – 1990: UJEP Brno (nyní MU Brno), PřF, odborný asistent laboratoře diagnostiky křemíku</w:t>
            </w:r>
          </w:p>
          <w:p w14:paraId="7D7B378E" w14:textId="77777777" w:rsidR="00076348" w:rsidRPr="000554C1" w:rsidRDefault="00076348" w:rsidP="008F4976">
            <w:pPr>
              <w:spacing w:before="60" w:after="60"/>
              <w:jc w:val="both"/>
              <w:rPr>
                <w:sz w:val="22"/>
                <w:szCs w:val="22"/>
              </w:rPr>
            </w:pPr>
            <w:r w:rsidRPr="008F4976">
              <w:rPr>
                <w:sz w:val="21"/>
                <w:szCs w:val="21"/>
              </w:rPr>
              <w:t>1990 – dosud: VUT Brno (nyní UTB Zlín), FT, odborný asistent, od r. 2003 docent, 2011 – 2015 proděkan pro pedagogickou činnost bakalářského studia</w:t>
            </w:r>
          </w:p>
        </w:tc>
      </w:tr>
      <w:tr w:rsidR="00076348" w14:paraId="2B24F61C" w14:textId="77777777" w:rsidTr="00D44916">
        <w:trPr>
          <w:gridBefore w:val="2"/>
          <w:gridAfter w:val="1"/>
          <w:wBefore w:w="138" w:type="dxa"/>
          <w:wAfter w:w="32" w:type="dxa"/>
          <w:trHeight w:val="250"/>
        </w:trPr>
        <w:tc>
          <w:tcPr>
            <w:tcW w:w="9895" w:type="dxa"/>
            <w:gridSpan w:val="56"/>
            <w:shd w:val="clear" w:color="auto" w:fill="F7CAAC"/>
          </w:tcPr>
          <w:p w14:paraId="13A48F95" w14:textId="77777777" w:rsidR="00076348" w:rsidRDefault="00076348" w:rsidP="00D44916">
            <w:pPr>
              <w:jc w:val="both"/>
            </w:pPr>
            <w:r>
              <w:rPr>
                <w:b/>
              </w:rPr>
              <w:t>Zkušenosti s vedením kvalifikačních a rigorózních prací</w:t>
            </w:r>
          </w:p>
        </w:tc>
      </w:tr>
      <w:tr w:rsidR="00076348" w:rsidRPr="00CD75C4" w14:paraId="2B05EE23" w14:textId="77777777" w:rsidTr="00D44916">
        <w:trPr>
          <w:gridBefore w:val="2"/>
          <w:gridAfter w:val="1"/>
          <w:wBefore w:w="138" w:type="dxa"/>
          <w:wAfter w:w="32" w:type="dxa"/>
          <w:trHeight w:val="303"/>
        </w:trPr>
        <w:tc>
          <w:tcPr>
            <w:tcW w:w="9895" w:type="dxa"/>
            <w:gridSpan w:val="56"/>
          </w:tcPr>
          <w:p w14:paraId="440265BD" w14:textId="77777777" w:rsidR="00076348" w:rsidRPr="008F4976" w:rsidRDefault="00076348" w:rsidP="008F4976">
            <w:pPr>
              <w:spacing w:before="60" w:after="60"/>
              <w:jc w:val="both"/>
              <w:rPr>
                <w:sz w:val="21"/>
                <w:szCs w:val="21"/>
              </w:rPr>
            </w:pPr>
            <w:r w:rsidRPr="008F4976">
              <w:rPr>
                <w:sz w:val="21"/>
                <w:szCs w:val="21"/>
              </w:rPr>
              <w:t xml:space="preserve">Počet obhájených prací, které vyučující vedl v období 2013 </w:t>
            </w:r>
            <w:r w:rsidRPr="008F4976">
              <w:rPr>
                <w:rFonts w:eastAsia="Calibri"/>
                <w:sz w:val="21"/>
                <w:szCs w:val="21"/>
              </w:rPr>
              <w:t xml:space="preserve">– </w:t>
            </w:r>
            <w:r w:rsidRPr="008F4976">
              <w:rPr>
                <w:sz w:val="21"/>
                <w:szCs w:val="21"/>
              </w:rPr>
              <w:t>2017: 2 DP, 3 DisP.</w:t>
            </w:r>
          </w:p>
        </w:tc>
      </w:tr>
      <w:tr w:rsidR="00076348" w14:paraId="562209BC" w14:textId="77777777" w:rsidTr="00D44916">
        <w:trPr>
          <w:gridBefore w:val="2"/>
          <w:gridAfter w:val="1"/>
          <w:wBefore w:w="138" w:type="dxa"/>
          <w:wAfter w:w="32" w:type="dxa"/>
          <w:cantSplit/>
        </w:trPr>
        <w:tc>
          <w:tcPr>
            <w:tcW w:w="3352" w:type="dxa"/>
            <w:gridSpan w:val="14"/>
            <w:tcBorders>
              <w:top w:val="single" w:sz="12" w:space="0" w:color="auto"/>
            </w:tcBorders>
            <w:shd w:val="clear" w:color="auto" w:fill="F7CAAC"/>
          </w:tcPr>
          <w:p w14:paraId="1D8D6C77" w14:textId="77777777" w:rsidR="00076348" w:rsidRDefault="00076348" w:rsidP="00D44916">
            <w:pPr>
              <w:jc w:val="both"/>
            </w:pPr>
            <w:r>
              <w:rPr>
                <w:b/>
              </w:rPr>
              <w:t xml:space="preserve">Obor habilitačního řízení </w:t>
            </w:r>
          </w:p>
        </w:tc>
        <w:tc>
          <w:tcPr>
            <w:tcW w:w="2251" w:type="dxa"/>
            <w:gridSpan w:val="11"/>
            <w:tcBorders>
              <w:top w:val="single" w:sz="12" w:space="0" w:color="auto"/>
            </w:tcBorders>
            <w:shd w:val="clear" w:color="auto" w:fill="F7CAAC"/>
          </w:tcPr>
          <w:p w14:paraId="5586CA1A" w14:textId="77777777" w:rsidR="00076348" w:rsidRDefault="00076348" w:rsidP="00D44916">
            <w:pPr>
              <w:jc w:val="both"/>
            </w:pPr>
            <w:r>
              <w:rPr>
                <w:b/>
              </w:rPr>
              <w:t>Rok udělení hodnosti</w:t>
            </w:r>
          </w:p>
        </w:tc>
        <w:tc>
          <w:tcPr>
            <w:tcW w:w="2261" w:type="dxa"/>
            <w:gridSpan w:val="17"/>
            <w:tcBorders>
              <w:top w:val="single" w:sz="12" w:space="0" w:color="auto"/>
              <w:right w:val="single" w:sz="12" w:space="0" w:color="auto"/>
            </w:tcBorders>
            <w:shd w:val="clear" w:color="auto" w:fill="F7CAAC"/>
          </w:tcPr>
          <w:p w14:paraId="2F041C1E" w14:textId="77777777" w:rsidR="00076348" w:rsidRDefault="00076348" w:rsidP="00D44916">
            <w:pPr>
              <w:jc w:val="both"/>
            </w:pPr>
            <w:r>
              <w:rPr>
                <w:b/>
              </w:rPr>
              <w:t>Řízení konáno na VŠ</w:t>
            </w:r>
          </w:p>
        </w:tc>
        <w:tc>
          <w:tcPr>
            <w:tcW w:w="2031" w:type="dxa"/>
            <w:gridSpan w:val="14"/>
            <w:tcBorders>
              <w:top w:val="single" w:sz="12" w:space="0" w:color="auto"/>
              <w:left w:val="single" w:sz="12" w:space="0" w:color="auto"/>
            </w:tcBorders>
            <w:shd w:val="clear" w:color="auto" w:fill="F7CAAC"/>
          </w:tcPr>
          <w:p w14:paraId="4BB7681D" w14:textId="77777777" w:rsidR="00076348" w:rsidRDefault="00076348" w:rsidP="00D44916">
            <w:pPr>
              <w:jc w:val="both"/>
              <w:rPr>
                <w:b/>
              </w:rPr>
            </w:pPr>
            <w:r>
              <w:rPr>
                <w:b/>
              </w:rPr>
              <w:t>Ohlasy publikací</w:t>
            </w:r>
          </w:p>
        </w:tc>
      </w:tr>
      <w:tr w:rsidR="00076348" w14:paraId="1FCC7F42" w14:textId="77777777" w:rsidTr="00D44916">
        <w:trPr>
          <w:gridBefore w:val="2"/>
          <w:gridAfter w:val="1"/>
          <w:wBefore w:w="138" w:type="dxa"/>
          <w:wAfter w:w="32" w:type="dxa"/>
          <w:cantSplit/>
        </w:trPr>
        <w:tc>
          <w:tcPr>
            <w:tcW w:w="3352" w:type="dxa"/>
            <w:gridSpan w:val="14"/>
          </w:tcPr>
          <w:p w14:paraId="72DC4C08" w14:textId="77777777" w:rsidR="00076348" w:rsidRPr="00C173B5" w:rsidRDefault="00076348" w:rsidP="00546C20">
            <w:pPr>
              <w:spacing w:before="40" w:after="40"/>
              <w:jc w:val="both"/>
              <w:rPr>
                <w:sz w:val="21"/>
                <w:szCs w:val="21"/>
              </w:rPr>
            </w:pPr>
            <w:r w:rsidRPr="00C173B5">
              <w:rPr>
                <w:sz w:val="21"/>
                <w:szCs w:val="21"/>
              </w:rPr>
              <w:t>Materiálové vědy a inženýrství</w:t>
            </w:r>
          </w:p>
        </w:tc>
        <w:tc>
          <w:tcPr>
            <w:tcW w:w="2251" w:type="dxa"/>
            <w:gridSpan w:val="11"/>
          </w:tcPr>
          <w:p w14:paraId="085DCDD7" w14:textId="77777777" w:rsidR="00076348" w:rsidRPr="00C173B5" w:rsidRDefault="00076348" w:rsidP="00546C20">
            <w:pPr>
              <w:spacing w:before="40" w:after="40"/>
              <w:jc w:val="both"/>
              <w:rPr>
                <w:sz w:val="21"/>
                <w:szCs w:val="21"/>
              </w:rPr>
            </w:pPr>
            <w:r w:rsidRPr="00C173B5">
              <w:rPr>
                <w:sz w:val="21"/>
                <w:szCs w:val="21"/>
              </w:rPr>
              <w:t>2003</w:t>
            </w:r>
          </w:p>
        </w:tc>
        <w:tc>
          <w:tcPr>
            <w:tcW w:w="2261" w:type="dxa"/>
            <w:gridSpan w:val="17"/>
            <w:tcBorders>
              <w:right w:val="single" w:sz="12" w:space="0" w:color="auto"/>
            </w:tcBorders>
          </w:tcPr>
          <w:p w14:paraId="11AE5932" w14:textId="77777777" w:rsidR="00076348" w:rsidRPr="00C173B5" w:rsidRDefault="00076348" w:rsidP="00546C20">
            <w:pPr>
              <w:spacing w:before="40" w:after="40"/>
              <w:jc w:val="both"/>
              <w:rPr>
                <w:sz w:val="21"/>
                <w:szCs w:val="21"/>
              </w:rPr>
            </w:pPr>
            <w:r w:rsidRPr="00C173B5">
              <w:rPr>
                <w:sz w:val="21"/>
                <w:szCs w:val="21"/>
              </w:rPr>
              <w:t>VUT Brno</w:t>
            </w:r>
          </w:p>
        </w:tc>
        <w:tc>
          <w:tcPr>
            <w:tcW w:w="638" w:type="dxa"/>
            <w:gridSpan w:val="7"/>
            <w:tcBorders>
              <w:left w:val="single" w:sz="12" w:space="0" w:color="auto"/>
            </w:tcBorders>
            <w:shd w:val="clear" w:color="auto" w:fill="F7CAAC"/>
          </w:tcPr>
          <w:p w14:paraId="68A08D75" w14:textId="77777777" w:rsidR="00076348" w:rsidRDefault="00076348" w:rsidP="00D44916">
            <w:pPr>
              <w:jc w:val="both"/>
            </w:pPr>
            <w:r>
              <w:rPr>
                <w:b/>
              </w:rPr>
              <w:t>WOS</w:t>
            </w:r>
          </w:p>
        </w:tc>
        <w:tc>
          <w:tcPr>
            <w:tcW w:w="697" w:type="dxa"/>
            <w:gridSpan w:val="5"/>
            <w:shd w:val="clear" w:color="auto" w:fill="F7CAAC"/>
          </w:tcPr>
          <w:p w14:paraId="725FA77B" w14:textId="77777777" w:rsidR="00076348" w:rsidRDefault="00076348" w:rsidP="00D44916">
            <w:pPr>
              <w:jc w:val="both"/>
              <w:rPr>
                <w:sz w:val="18"/>
              </w:rPr>
            </w:pPr>
            <w:r>
              <w:rPr>
                <w:b/>
                <w:sz w:val="18"/>
              </w:rPr>
              <w:t>Scopus</w:t>
            </w:r>
          </w:p>
        </w:tc>
        <w:tc>
          <w:tcPr>
            <w:tcW w:w="696" w:type="dxa"/>
            <w:gridSpan w:val="2"/>
            <w:shd w:val="clear" w:color="auto" w:fill="F7CAAC"/>
          </w:tcPr>
          <w:p w14:paraId="5AA8FBB0" w14:textId="77777777" w:rsidR="00076348" w:rsidRDefault="00076348" w:rsidP="00D44916">
            <w:pPr>
              <w:jc w:val="both"/>
            </w:pPr>
            <w:r>
              <w:rPr>
                <w:b/>
                <w:sz w:val="18"/>
              </w:rPr>
              <w:t>ostatní</w:t>
            </w:r>
          </w:p>
        </w:tc>
      </w:tr>
      <w:tr w:rsidR="00076348" w:rsidRPr="00043C7F" w14:paraId="1B511AE5" w14:textId="77777777" w:rsidTr="00D44916">
        <w:trPr>
          <w:gridBefore w:val="2"/>
          <w:gridAfter w:val="1"/>
          <w:wBefore w:w="138" w:type="dxa"/>
          <w:wAfter w:w="32" w:type="dxa"/>
          <w:cantSplit/>
          <w:trHeight w:val="70"/>
        </w:trPr>
        <w:tc>
          <w:tcPr>
            <w:tcW w:w="3352" w:type="dxa"/>
            <w:gridSpan w:val="14"/>
            <w:shd w:val="clear" w:color="auto" w:fill="F7CAAC"/>
          </w:tcPr>
          <w:p w14:paraId="033AC52C" w14:textId="77777777" w:rsidR="00076348" w:rsidRDefault="00076348" w:rsidP="00D44916">
            <w:pPr>
              <w:jc w:val="both"/>
            </w:pPr>
            <w:r>
              <w:rPr>
                <w:b/>
              </w:rPr>
              <w:t>Obor jmenovacího řízení</w:t>
            </w:r>
          </w:p>
        </w:tc>
        <w:tc>
          <w:tcPr>
            <w:tcW w:w="2251" w:type="dxa"/>
            <w:gridSpan w:val="11"/>
            <w:shd w:val="clear" w:color="auto" w:fill="F7CAAC"/>
          </w:tcPr>
          <w:p w14:paraId="00AAD353" w14:textId="77777777" w:rsidR="00076348" w:rsidRDefault="00076348" w:rsidP="00D44916">
            <w:pPr>
              <w:jc w:val="both"/>
            </w:pPr>
            <w:r>
              <w:rPr>
                <w:b/>
              </w:rPr>
              <w:t>Rok udělení hodnosti</w:t>
            </w:r>
          </w:p>
        </w:tc>
        <w:tc>
          <w:tcPr>
            <w:tcW w:w="2261" w:type="dxa"/>
            <w:gridSpan w:val="17"/>
            <w:tcBorders>
              <w:right w:val="single" w:sz="12" w:space="0" w:color="auto"/>
            </w:tcBorders>
            <w:shd w:val="clear" w:color="auto" w:fill="F7CAAC"/>
          </w:tcPr>
          <w:p w14:paraId="3479BC52" w14:textId="77777777" w:rsidR="00076348" w:rsidRDefault="00076348" w:rsidP="00D44916">
            <w:pPr>
              <w:jc w:val="both"/>
            </w:pPr>
            <w:r>
              <w:rPr>
                <w:b/>
              </w:rPr>
              <w:t>Řízení konáno na VŠ</w:t>
            </w:r>
          </w:p>
        </w:tc>
        <w:tc>
          <w:tcPr>
            <w:tcW w:w="638" w:type="dxa"/>
            <w:gridSpan w:val="7"/>
            <w:vMerge w:val="restart"/>
            <w:tcBorders>
              <w:left w:val="single" w:sz="12" w:space="0" w:color="auto"/>
            </w:tcBorders>
          </w:tcPr>
          <w:p w14:paraId="3D3A63DC" w14:textId="77777777" w:rsidR="00076348" w:rsidRPr="00043C7F" w:rsidRDefault="00076348" w:rsidP="00D44916">
            <w:pPr>
              <w:jc w:val="both"/>
              <w:rPr>
                <w:b/>
              </w:rPr>
            </w:pPr>
            <w:r>
              <w:rPr>
                <w:b/>
              </w:rPr>
              <w:t>156</w:t>
            </w:r>
          </w:p>
        </w:tc>
        <w:tc>
          <w:tcPr>
            <w:tcW w:w="697" w:type="dxa"/>
            <w:gridSpan w:val="5"/>
            <w:vMerge w:val="restart"/>
          </w:tcPr>
          <w:p w14:paraId="0415BFF6" w14:textId="77777777" w:rsidR="00076348" w:rsidRPr="00043C7F" w:rsidRDefault="00076348" w:rsidP="00D44916">
            <w:pPr>
              <w:jc w:val="both"/>
              <w:rPr>
                <w:b/>
              </w:rPr>
            </w:pPr>
            <w:r>
              <w:rPr>
                <w:b/>
              </w:rPr>
              <w:t>200</w:t>
            </w:r>
          </w:p>
        </w:tc>
        <w:tc>
          <w:tcPr>
            <w:tcW w:w="696" w:type="dxa"/>
            <w:gridSpan w:val="2"/>
            <w:vMerge w:val="restart"/>
          </w:tcPr>
          <w:p w14:paraId="5171F1AB" w14:textId="77777777" w:rsidR="00076348" w:rsidRPr="00043C7F" w:rsidRDefault="00076348" w:rsidP="00D44916">
            <w:pPr>
              <w:jc w:val="both"/>
              <w:rPr>
                <w:b/>
              </w:rPr>
            </w:pPr>
            <w:r w:rsidRPr="00043C7F">
              <w:rPr>
                <w:b/>
              </w:rPr>
              <w:t>20</w:t>
            </w:r>
          </w:p>
        </w:tc>
      </w:tr>
      <w:tr w:rsidR="00076348" w14:paraId="78055721" w14:textId="77777777" w:rsidTr="00D44916">
        <w:trPr>
          <w:gridBefore w:val="2"/>
          <w:gridAfter w:val="1"/>
          <w:wBefore w:w="138" w:type="dxa"/>
          <w:wAfter w:w="32" w:type="dxa"/>
          <w:trHeight w:val="205"/>
        </w:trPr>
        <w:tc>
          <w:tcPr>
            <w:tcW w:w="3352" w:type="dxa"/>
            <w:gridSpan w:val="14"/>
          </w:tcPr>
          <w:p w14:paraId="11817AA4" w14:textId="77777777" w:rsidR="00076348" w:rsidRPr="00F55552" w:rsidRDefault="00076348" w:rsidP="00D44916">
            <w:pPr>
              <w:jc w:val="both"/>
            </w:pPr>
            <w:r>
              <w:t>---</w:t>
            </w:r>
          </w:p>
        </w:tc>
        <w:tc>
          <w:tcPr>
            <w:tcW w:w="2251" w:type="dxa"/>
            <w:gridSpan w:val="11"/>
          </w:tcPr>
          <w:p w14:paraId="2F4AA8F1" w14:textId="77777777" w:rsidR="00076348" w:rsidRDefault="00076348" w:rsidP="00D44916">
            <w:pPr>
              <w:jc w:val="both"/>
            </w:pPr>
            <w:r>
              <w:t>---</w:t>
            </w:r>
          </w:p>
        </w:tc>
        <w:tc>
          <w:tcPr>
            <w:tcW w:w="2261" w:type="dxa"/>
            <w:gridSpan w:val="17"/>
            <w:tcBorders>
              <w:right w:val="single" w:sz="12" w:space="0" w:color="auto"/>
            </w:tcBorders>
          </w:tcPr>
          <w:p w14:paraId="5E3FE457" w14:textId="77777777" w:rsidR="00076348" w:rsidRDefault="00076348" w:rsidP="00D44916">
            <w:pPr>
              <w:jc w:val="both"/>
            </w:pPr>
            <w:r>
              <w:t>---</w:t>
            </w:r>
          </w:p>
        </w:tc>
        <w:tc>
          <w:tcPr>
            <w:tcW w:w="638" w:type="dxa"/>
            <w:gridSpan w:val="7"/>
            <w:vMerge/>
            <w:tcBorders>
              <w:left w:val="single" w:sz="12" w:space="0" w:color="auto"/>
            </w:tcBorders>
            <w:vAlign w:val="center"/>
          </w:tcPr>
          <w:p w14:paraId="5427BFB0" w14:textId="77777777" w:rsidR="00076348" w:rsidRDefault="00076348" w:rsidP="00D44916">
            <w:pPr>
              <w:rPr>
                <w:b/>
              </w:rPr>
            </w:pPr>
          </w:p>
        </w:tc>
        <w:tc>
          <w:tcPr>
            <w:tcW w:w="697" w:type="dxa"/>
            <w:gridSpan w:val="5"/>
            <w:vMerge/>
            <w:vAlign w:val="center"/>
          </w:tcPr>
          <w:p w14:paraId="13F193DD" w14:textId="77777777" w:rsidR="00076348" w:rsidRDefault="00076348" w:rsidP="00D44916">
            <w:pPr>
              <w:rPr>
                <w:b/>
              </w:rPr>
            </w:pPr>
          </w:p>
        </w:tc>
        <w:tc>
          <w:tcPr>
            <w:tcW w:w="696" w:type="dxa"/>
            <w:gridSpan w:val="2"/>
            <w:vMerge/>
            <w:vAlign w:val="center"/>
          </w:tcPr>
          <w:p w14:paraId="35C23F5B" w14:textId="77777777" w:rsidR="00076348" w:rsidRDefault="00076348" w:rsidP="00D44916">
            <w:pPr>
              <w:rPr>
                <w:b/>
              </w:rPr>
            </w:pPr>
          </w:p>
        </w:tc>
      </w:tr>
      <w:tr w:rsidR="00076348" w14:paraId="2E454154" w14:textId="77777777" w:rsidTr="00D44916">
        <w:trPr>
          <w:gridBefore w:val="2"/>
          <w:gridAfter w:val="1"/>
          <w:wBefore w:w="138" w:type="dxa"/>
          <w:wAfter w:w="32" w:type="dxa"/>
        </w:trPr>
        <w:tc>
          <w:tcPr>
            <w:tcW w:w="9895" w:type="dxa"/>
            <w:gridSpan w:val="56"/>
            <w:shd w:val="clear" w:color="auto" w:fill="F7CAAC"/>
          </w:tcPr>
          <w:p w14:paraId="7FEC7B5B" w14:textId="77777777" w:rsidR="00076348" w:rsidRDefault="00076348"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348" w14:paraId="445220CA" w14:textId="77777777" w:rsidTr="00D44916">
        <w:trPr>
          <w:gridBefore w:val="2"/>
          <w:gridAfter w:val="1"/>
          <w:wBefore w:w="138" w:type="dxa"/>
          <w:wAfter w:w="32" w:type="dxa"/>
          <w:trHeight w:val="283"/>
        </w:trPr>
        <w:tc>
          <w:tcPr>
            <w:tcW w:w="9895" w:type="dxa"/>
            <w:gridSpan w:val="56"/>
          </w:tcPr>
          <w:p w14:paraId="31E80351" w14:textId="77777777" w:rsidR="00076348" w:rsidRPr="008F4976" w:rsidRDefault="00076348" w:rsidP="008F4976">
            <w:pPr>
              <w:spacing w:before="100" w:after="120"/>
              <w:jc w:val="both"/>
              <w:rPr>
                <w:sz w:val="21"/>
                <w:szCs w:val="21"/>
              </w:rPr>
            </w:pPr>
            <w:r w:rsidRPr="008F4976">
              <w:rPr>
                <w:sz w:val="21"/>
                <w:szCs w:val="21"/>
              </w:rPr>
              <w:t>MIKUŠOVÁ, N., HUMPOLÍČEK, P., RŮŽIČKA, J., CAPÁKOVÁ, Z., JANŮ, K., KAŠPÁRKOVÁ, V., BOBER, P., STEJSKAL, J., KOUTNÝ, M., FILÁTOVÁ, K., LEHOCKÝ, M.,</w:t>
            </w:r>
            <w:r w:rsidRPr="008F4976">
              <w:rPr>
                <w:b/>
                <w:sz w:val="21"/>
                <w:szCs w:val="21"/>
              </w:rPr>
              <w:t xml:space="preserve"> PONÍŽIL, P. (5%)</w:t>
            </w:r>
            <w:r w:rsidRPr="008F4976">
              <w:rPr>
                <w:sz w:val="21"/>
                <w:szCs w:val="21"/>
              </w:rPr>
              <w:t xml:space="preserve">: Formation of bacterial and fungal biofilm on conducting polyaniline. </w:t>
            </w:r>
            <w:r w:rsidRPr="008F4976">
              <w:rPr>
                <w:i/>
                <w:sz w:val="21"/>
                <w:szCs w:val="21"/>
              </w:rPr>
              <w:t xml:space="preserve">Chemical Papers </w:t>
            </w:r>
            <w:r w:rsidRPr="008F4976">
              <w:rPr>
                <w:sz w:val="21"/>
                <w:szCs w:val="21"/>
              </w:rPr>
              <w:t xml:space="preserve">71(2), 505-512, </w:t>
            </w:r>
            <w:r w:rsidRPr="008F4976">
              <w:rPr>
                <w:b/>
                <w:sz w:val="21"/>
                <w:szCs w:val="21"/>
              </w:rPr>
              <w:t>2017</w:t>
            </w:r>
            <w:r w:rsidRPr="008F4976">
              <w:rPr>
                <w:sz w:val="21"/>
                <w:szCs w:val="21"/>
              </w:rPr>
              <w:t>.</w:t>
            </w:r>
            <w:r w:rsidRPr="008F4976">
              <w:rPr>
                <w:b/>
                <w:sz w:val="21"/>
                <w:szCs w:val="21"/>
              </w:rPr>
              <w:t xml:space="preserve"> </w:t>
            </w:r>
            <w:r w:rsidRPr="008F4976">
              <w:rPr>
                <w:sz w:val="21"/>
                <w:szCs w:val="21"/>
              </w:rPr>
              <w:t xml:space="preserve">DOI 10.1007/s11696-016-0073-8. </w:t>
            </w:r>
          </w:p>
          <w:p w14:paraId="2CD3FF10" w14:textId="77777777" w:rsidR="00076348" w:rsidRPr="008F4976" w:rsidRDefault="00076348" w:rsidP="00D44916">
            <w:pPr>
              <w:spacing w:after="120"/>
              <w:jc w:val="both"/>
              <w:rPr>
                <w:sz w:val="21"/>
                <w:szCs w:val="21"/>
              </w:rPr>
            </w:pPr>
            <w:r w:rsidRPr="008F4976">
              <w:rPr>
                <w:caps/>
                <w:sz w:val="21"/>
                <w:szCs w:val="21"/>
              </w:rPr>
              <w:t xml:space="preserve">HausnerovÁ, B., SanÉTRNÍK, D., </w:t>
            </w:r>
            <w:r w:rsidRPr="008F4976">
              <w:rPr>
                <w:b/>
                <w:bCs/>
                <w:caps/>
                <w:sz w:val="21"/>
                <w:szCs w:val="21"/>
              </w:rPr>
              <w:t>PonÍŽIl, P. (33%)</w:t>
            </w:r>
            <w:r w:rsidRPr="008F4976">
              <w:rPr>
                <w:caps/>
                <w:sz w:val="21"/>
                <w:szCs w:val="21"/>
              </w:rPr>
              <w:t>:</w:t>
            </w:r>
            <w:r w:rsidRPr="008F4976">
              <w:rPr>
                <w:sz w:val="21"/>
                <w:szCs w:val="21"/>
              </w:rPr>
              <w:t xml:space="preserve"> Surface structure analysis of injection molded highly filled polymer melts. </w:t>
            </w:r>
            <w:r w:rsidRPr="008F4976">
              <w:rPr>
                <w:i/>
                <w:sz w:val="21"/>
                <w:szCs w:val="21"/>
              </w:rPr>
              <w:t xml:space="preserve">Polymer Composites </w:t>
            </w:r>
            <w:r w:rsidRPr="008F4976">
              <w:rPr>
                <w:sz w:val="21"/>
                <w:szCs w:val="21"/>
              </w:rPr>
              <w:t xml:space="preserve">34(9), 1553-1558, </w:t>
            </w:r>
            <w:r w:rsidRPr="008F4976">
              <w:rPr>
                <w:b/>
                <w:bCs/>
                <w:sz w:val="21"/>
                <w:szCs w:val="21"/>
              </w:rPr>
              <w:t>2013</w:t>
            </w:r>
            <w:r w:rsidRPr="008F4976">
              <w:rPr>
                <w:sz w:val="21"/>
                <w:szCs w:val="21"/>
              </w:rPr>
              <w:t xml:space="preserve">. DOI 10.1002/pc.22572. </w:t>
            </w:r>
          </w:p>
          <w:p w14:paraId="5BECCAF9" w14:textId="77777777" w:rsidR="00076348" w:rsidRPr="008F4976" w:rsidRDefault="00076348" w:rsidP="00D44916">
            <w:pPr>
              <w:spacing w:after="120"/>
              <w:jc w:val="both"/>
              <w:rPr>
                <w:sz w:val="21"/>
                <w:szCs w:val="21"/>
              </w:rPr>
            </w:pPr>
            <w:r w:rsidRPr="008F4976">
              <w:rPr>
                <w:caps/>
                <w:sz w:val="21"/>
                <w:szCs w:val="21"/>
              </w:rPr>
              <w:t xml:space="preserve">ŠedivÝ, O., BeneŠ, V., </w:t>
            </w:r>
            <w:r w:rsidRPr="008F4976">
              <w:rPr>
                <w:b/>
                <w:bCs/>
                <w:caps/>
                <w:sz w:val="21"/>
                <w:szCs w:val="21"/>
              </w:rPr>
              <w:t>PonÍŽil, P. (20%)</w:t>
            </w:r>
            <w:r w:rsidRPr="008F4976">
              <w:rPr>
                <w:caps/>
                <w:sz w:val="21"/>
                <w:szCs w:val="21"/>
              </w:rPr>
              <w:t>,</w:t>
            </w:r>
            <w:r w:rsidRPr="008F4976">
              <w:rPr>
                <w:sz w:val="21"/>
                <w:szCs w:val="21"/>
              </w:rPr>
              <w:t xml:space="preserve"> et al.: Quantitative characterization of microstructure of pure copper processed by ECAP. </w:t>
            </w:r>
            <w:r w:rsidRPr="008F4976">
              <w:rPr>
                <w:i/>
                <w:sz w:val="21"/>
                <w:szCs w:val="21"/>
              </w:rPr>
              <w:t>Image Analysis &amp; Stereology</w:t>
            </w:r>
            <w:r w:rsidRPr="008F4976">
              <w:rPr>
                <w:sz w:val="21"/>
                <w:szCs w:val="21"/>
              </w:rPr>
              <w:t xml:space="preserve"> 32(2), 65-75, </w:t>
            </w:r>
            <w:r w:rsidRPr="008F4976">
              <w:rPr>
                <w:b/>
                <w:bCs/>
                <w:sz w:val="21"/>
                <w:szCs w:val="21"/>
              </w:rPr>
              <w:t>2013</w:t>
            </w:r>
            <w:r w:rsidRPr="008F4976">
              <w:rPr>
                <w:sz w:val="21"/>
                <w:szCs w:val="21"/>
              </w:rPr>
              <w:t xml:space="preserve">. DOI 10.5566/ias.v32. </w:t>
            </w:r>
          </w:p>
          <w:p w14:paraId="26339B35" w14:textId="77777777" w:rsidR="00076348" w:rsidRPr="008F4976" w:rsidRDefault="00076348" w:rsidP="00D44916">
            <w:pPr>
              <w:spacing w:after="120"/>
              <w:jc w:val="both"/>
              <w:rPr>
                <w:sz w:val="21"/>
                <w:szCs w:val="21"/>
              </w:rPr>
            </w:pPr>
            <w:r w:rsidRPr="008F4976">
              <w:rPr>
                <w:caps/>
                <w:sz w:val="21"/>
                <w:szCs w:val="21"/>
              </w:rPr>
              <w:t xml:space="preserve">StĚniČka, M., PavlÍnek, V., </w:t>
            </w:r>
            <w:r w:rsidRPr="008F4976">
              <w:rPr>
                <w:b/>
                <w:bCs/>
                <w:caps/>
                <w:sz w:val="21"/>
                <w:szCs w:val="21"/>
              </w:rPr>
              <w:t>PonÍŽil, P. (20%)</w:t>
            </w:r>
            <w:r w:rsidRPr="008F4976">
              <w:rPr>
                <w:sz w:val="21"/>
                <w:szCs w:val="21"/>
              </w:rPr>
              <w:t xml:space="preserve">, et al.: A note on secondary electrorheological patterns. </w:t>
            </w:r>
            <w:r w:rsidRPr="008F4976">
              <w:rPr>
                <w:i/>
                <w:sz w:val="21"/>
                <w:szCs w:val="21"/>
              </w:rPr>
              <w:t xml:space="preserve">Journal of Intelligent Material Systems and Structures </w:t>
            </w:r>
            <w:r w:rsidRPr="008F4976">
              <w:rPr>
                <w:sz w:val="21"/>
                <w:szCs w:val="21"/>
              </w:rPr>
              <w:t xml:space="preserve">23(9), SI, 1061-1066, </w:t>
            </w:r>
            <w:r w:rsidRPr="008F4976">
              <w:rPr>
                <w:b/>
                <w:bCs/>
                <w:sz w:val="21"/>
                <w:szCs w:val="21"/>
              </w:rPr>
              <w:t>2012</w:t>
            </w:r>
            <w:r w:rsidRPr="008F4976">
              <w:rPr>
                <w:sz w:val="21"/>
                <w:szCs w:val="21"/>
              </w:rPr>
              <w:t xml:space="preserve">. DOI 10.1177/1045389X12443595. </w:t>
            </w:r>
          </w:p>
          <w:p w14:paraId="24D6178C" w14:textId="77777777" w:rsidR="00076348" w:rsidRDefault="00076348" w:rsidP="00D44916">
            <w:pPr>
              <w:spacing w:after="120"/>
              <w:jc w:val="both"/>
              <w:rPr>
                <w:b/>
              </w:rPr>
            </w:pPr>
            <w:r w:rsidRPr="008F4976">
              <w:rPr>
                <w:caps/>
                <w:sz w:val="21"/>
                <w:szCs w:val="21"/>
              </w:rPr>
              <w:t xml:space="preserve">ChvÁtalovÁ, L., ČermÁk, R., MrÁČek, A., Grulich, O., Vesel, A., </w:t>
            </w:r>
            <w:r w:rsidRPr="008F4976">
              <w:rPr>
                <w:b/>
                <w:bCs/>
                <w:caps/>
                <w:sz w:val="21"/>
                <w:szCs w:val="21"/>
              </w:rPr>
              <w:t>PonÍŽil, P. (15%)</w:t>
            </w:r>
            <w:r w:rsidRPr="008F4976">
              <w:rPr>
                <w:caps/>
                <w:sz w:val="21"/>
                <w:szCs w:val="21"/>
              </w:rPr>
              <w:t>,</w:t>
            </w:r>
            <w:r w:rsidRPr="008F4976">
              <w:rPr>
                <w:sz w:val="21"/>
                <w:szCs w:val="21"/>
              </w:rPr>
              <w:t xml:space="preserve"> et al.: The effect of plasma treatment on structure and properties of poly(1-butene) surface. </w:t>
            </w:r>
            <w:r w:rsidRPr="008F4976">
              <w:rPr>
                <w:i/>
                <w:sz w:val="21"/>
                <w:szCs w:val="21"/>
              </w:rPr>
              <w:t xml:space="preserve">European Polymer Journal </w:t>
            </w:r>
            <w:r w:rsidRPr="008F4976">
              <w:rPr>
                <w:sz w:val="21"/>
                <w:szCs w:val="21"/>
              </w:rPr>
              <w:t xml:space="preserve">(4), 866-874, </w:t>
            </w:r>
            <w:r w:rsidRPr="008F4976">
              <w:rPr>
                <w:b/>
                <w:bCs/>
                <w:sz w:val="21"/>
                <w:szCs w:val="21"/>
              </w:rPr>
              <w:t>2012</w:t>
            </w:r>
            <w:r w:rsidRPr="008F4976">
              <w:rPr>
                <w:sz w:val="21"/>
                <w:szCs w:val="21"/>
              </w:rPr>
              <w:t>. DOI 10.1016/j.eurpolymj.2012.02.007.</w:t>
            </w:r>
            <w:r w:rsidRPr="00EB424D">
              <w:rPr>
                <w:sz w:val="22"/>
                <w:szCs w:val="22"/>
              </w:rPr>
              <w:t xml:space="preserve"> </w:t>
            </w:r>
          </w:p>
        </w:tc>
      </w:tr>
      <w:tr w:rsidR="00076348" w14:paraId="0463D72E" w14:textId="77777777" w:rsidTr="00D44916">
        <w:trPr>
          <w:gridBefore w:val="2"/>
          <w:gridAfter w:val="1"/>
          <w:wBefore w:w="138" w:type="dxa"/>
          <w:wAfter w:w="32" w:type="dxa"/>
          <w:trHeight w:val="218"/>
        </w:trPr>
        <w:tc>
          <w:tcPr>
            <w:tcW w:w="9895" w:type="dxa"/>
            <w:gridSpan w:val="56"/>
            <w:shd w:val="clear" w:color="auto" w:fill="F7CAAC"/>
          </w:tcPr>
          <w:p w14:paraId="1DC0B170" w14:textId="77777777" w:rsidR="00076348" w:rsidRDefault="00076348" w:rsidP="00D44916">
            <w:pPr>
              <w:rPr>
                <w:b/>
              </w:rPr>
            </w:pPr>
            <w:r>
              <w:rPr>
                <w:b/>
              </w:rPr>
              <w:t>Působení v zahraničí</w:t>
            </w:r>
          </w:p>
        </w:tc>
      </w:tr>
      <w:tr w:rsidR="00076348" w:rsidRPr="000422C5" w14:paraId="6976DA67" w14:textId="77777777" w:rsidTr="00D44916">
        <w:trPr>
          <w:gridBefore w:val="2"/>
          <w:gridAfter w:val="1"/>
          <w:wBefore w:w="138" w:type="dxa"/>
          <w:wAfter w:w="32" w:type="dxa"/>
          <w:trHeight w:val="328"/>
        </w:trPr>
        <w:tc>
          <w:tcPr>
            <w:tcW w:w="9895" w:type="dxa"/>
            <w:gridSpan w:val="56"/>
          </w:tcPr>
          <w:p w14:paraId="0ABC90E3" w14:textId="77777777" w:rsidR="00076348" w:rsidRDefault="00076348" w:rsidP="00D44916">
            <w:pPr>
              <w:spacing w:before="60" w:after="60"/>
              <w:jc w:val="both"/>
              <w:rPr>
                <w:sz w:val="21"/>
                <w:szCs w:val="21"/>
              </w:rPr>
            </w:pPr>
            <w:r w:rsidRPr="008F4976">
              <w:rPr>
                <w:sz w:val="21"/>
                <w:szCs w:val="21"/>
              </w:rPr>
              <w:t>2001: Technická univerzita v Drážďanech (Technische Universität Dresden), Německo, studijní pobyt (6 měsíců)</w:t>
            </w:r>
          </w:p>
          <w:p w14:paraId="0542A9C0" w14:textId="77777777" w:rsidR="008F4976" w:rsidRPr="008F4976" w:rsidRDefault="008F4976" w:rsidP="00D44916">
            <w:pPr>
              <w:spacing w:before="60" w:after="60"/>
              <w:jc w:val="both"/>
              <w:rPr>
                <w:sz w:val="21"/>
                <w:szCs w:val="21"/>
              </w:rPr>
            </w:pPr>
          </w:p>
        </w:tc>
      </w:tr>
      <w:tr w:rsidR="00076348" w14:paraId="24A6F479" w14:textId="77777777" w:rsidTr="00D44916">
        <w:trPr>
          <w:gridBefore w:val="2"/>
          <w:gridAfter w:val="1"/>
          <w:wBefore w:w="138" w:type="dxa"/>
          <w:wAfter w:w="32" w:type="dxa"/>
          <w:cantSplit/>
          <w:trHeight w:val="470"/>
        </w:trPr>
        <w:tc>
          <w:tcPr>
            <w:tcW w:w="2522" w:type="dxa"/>
            <w:gridSpan w:val="6"/>
            <w:shd w:val="clear" w:color="auto" w:fill="F7CAAC"/>
          </w:tcPr>
          <w:p w14:paraId="0FA58F57" w14:textId="77777777" w:rsidR="00076348" w:rsidRDefault="00076348" w:rsidP="00D44916">
            <w:pPr>
              <w:jc w:val="both"/>
              <w:rPr>
                <w:b/>
              </w:rPr>
            </w:pPr>
            <w:r>
              <w:rPr>
                <w:b/>
              </w:rPr>
              <w:t xml:space="preserve">Podpis </w:t>
            </w:r>
          </w:p>
        </w:tc>
        <w:tc>
          <w:tcPr>
            <w:tcW w:w="4552" w:type="dxa"/>
            <w:gridSpan w:val="28"/>
          </w:tcPr>
          <w:p w14:paraId="5D78C1FD" w14:textId="77777777" w:rsidR="00076348" w:rsidRDefault="00076348" w:rsidP="00D44916">
            <w:pPr>
              <w:jc w:val="both"/>
            </w:pPr>
          </w:p>
        </w:tc>
        <w:tc>
          <w:tcPr>
            <w:tcW w:w="790" w:type="dxa"/>
            <w:gridSpan w:val="8"/>
            <w:shd w:val="clear" w:color="auto" w:fill="F7CAAC"/>
          </w:tcPr>
          <w:p w14:paraId="7CB6E863" w14:textId="77777777" w:rsidR="00076348" w:rsidRDefault="00076348" w:rsidP="00D44916">
            <w:pPr>
              <w:jc w:val="both"/>
            </w:pPr>
            <w:r>
              <w:rPr>
                <w:b/>
              </w:rPr>
              <w:t>datum</w:t>
            </w:r>
          </w:p>
        </w:tc>
        <w:tc>
          <w:tcPr>
            <w:tcW w:w="2031" w:type="dxa"/>
            <w:gridSpan w:val="14"/>
          </w:tcPr>
          <w:p w14:paraId="0FFE2A3C" w14:textId="77777777" w:rsidR="00076348" w:rsidRDefault="00076348" w:rsidP="00D44916">
            <w:pPr>
              <w:jc w:val="both"/>
            </w:pPr>
          </w:p>
        </w:tc>
      </w:tr>
      <w:tr w:rsidR="00A9436F" w14:paraId="3C461BEB" w14:textId="77777777" w:rsidTr="00D44916">
        <w:trPr>
          <w:gridBefore w:val="2"/>
          <w:gridAfter w:val="1"/>
          <w:wBefore w:w="138" w:type="dxa"/>
          <w:wAfter w:w="32" w:type="dxa"/>
        </w:trPr>
        <w:tc>
          <w:tcPr>
            <w:tcW w:w="9895" w:type="dxa"/>
            <w:gridSpan w:val="56"/>
            <w:tcBorders>
              <w:top w:val="single" w:sz="4" w:space="0" w:color="auto"/>
              <w:left w:val="single" w:sz="4" w:space="0" w:color="auto"/>
              <w:bottom w:val="double" w:sz="4" w:space="0" w:color="auto"/>
              <w:right w:val="single" w:sz="4" w:space="0" w:color="auto"/>
            </w:tcBorders>
            <w:shd w:val="clear" w:color="auto" w:fill="BDD6EE"/>
          </w:tcPr>
          <w:p w14:paraId="64160837" w14:textId="6C5844A2" w:rsidR="00A9436F" w:rsidRDefault="00A9436F" w:rsidP="00D44916">
            <w:pPr>
              <w:jc w:val="both"/>
              <w:rPr>
                <w:b/>
                <w:sz w:val="28"/>
              </w:rPr>
            </w:pPr>
            <w:r>
              <w:lastRenderedPageBreak/>
              <w:br w:type="page"/>
            </w:r>
            <w:r>
              <w:br w:type="page"/>
            </w:r>
            <w:r>
              <w:rPr>
                <w:b/>
                <w:sz w:val="28"/>
              </w:rPr>
              <w:t>C-I – Personální zabezpečení</w:t>
            </w:r>
          </w:p>
        </w:tc>
      </w:tr>
      <w:tr w:rsidR="00A9436F" w:rsidRPr="00A405B4" w14:paraId="3A46C6BD" w14:textId="77777777" w:rsidTr="00D44916">
        <w:trPr>
          <w:gridBefore w:val="2"/>
          <w:gridAfter w:val="1"/>
          <w:wBefore w:w="138" w:type="dxa"/>
          <w:wAfter w:w="32" w:type="dxa"/>
        </w:trPr>
        <w:tc>
          <w:tcPr>
            <w:tcW w:w="2522" w:type="dxa"/>
            <w:gridSpan w:val="6"/>
            <w:tcBorders>
              <w:top w:val="double" w:sz="4" w:space="0" w:color="auto"/>
            </w:tcBorders>
            <w:shd w:val="clear" w:color="auto" w:fill="F7CAAC"/>
          </w:tcPr>
          <w:p w14:paraId="68A9DC76" w14:textId="77777777" w:rsidR="00A9436F" w:rsidRDefault="00A9436F" w:rsidP="00D44916">
            <w:pPr>
              <w:jc w:val="both"/>
              <w:rPr>
                <w:b/>
              </w:rPr>
            </w:pPr>
            <w:r>
              <w:rPr>
                <w:b/>
              </w:rPr>
              <w:t>Vysoká škola</w:t>
            </w:r>
          </w:p>
        </w:tc>
        <w:tc>
          <w:tcPr>
            <w:tcW w:w="7373" w:type="dxa"/>
            <w:gridSpan w:val="50"/>
          </w:tcPr>
          <w:p w14:paraId="577B8FC1" w14:textId="77777777" w:rsidR="00A9436F" w:rsidRPr="00A405B4" w:rsidRDefault="00A9436F" w:rsidP="00D44916">
            <w:pPr>
              <w:jc w:val="both"/>
            </w:pPr>
            <w:r w:rsidRPr="00A405B4">
              <w:t>Univerzita Tomáše Bati ve Zlíně</w:t>
            </w:r>
          </w:p>
        </w:tc>
      </w:tr>
      <w:tr w:rsidR="00A9436F" w:rsidRPr="00A405B4" w14:paraId="7A031DAC" w14:textId="77777777" w:rsidTr="00D44916">
        <w:trPr>
          <w:gridBefore w:val="2"/>
          <w:gridAfter w:val="1"/>
          <w:wBefore w:w="138" w:type="dxa"/>
          <w:wAfter w:w="32" w:type="dxa"/>
        </w:trPr>
        <w:tc>
          <w:tcPr>
            <w:tcW w:w="2522" w:type="dxa"/>
            <w:gridSpan w:val="6"/>
            <w:shd w:val="clear" w:color="auto" w:fill="F7CAAC"/>
          </w:tcPr>
          <w:p w14:paraId="48432284" w14:textId="77777777" w:rsidR="00A9436F" w:rsidRDefault="00A9436F" w:rsidP="00D44916">
            <w:pPr>
              <w:jc w:val="both"/>
              <w:rPr>
                <w:b/>
              </w:rPr>
            </w:pPr>
            <w:r>
              <w:rPr>
                <w:b/>
              </w:rPr>
              <w:t>Součást vysoké školy</w:t>
            </w:r>
          </w:p>
        </w:tc>
        <w:tc>
          <w:tcPr>
            <w:tcW w:w="7373" w:type="dxa"/>
            <w:gridSpan w:val="50"/>
          </w:tcPr>
          <w:p w14:paraId="52900455" w14:textId="77777777" w:rsidR="00A9436F" w:rsidRPr="00A405B4" w:rsidRDefault="00A9436F" w:rsidP="00D44916">
            <w:pPr>
              <w:jc w:val="both"/>
            </w:pPr>
            <w:r w:rsidRPr="00A405B4">
              <w:t>Fakulta technologická</w:t>
            </w:r>
          </w:p>
        </w:tc>
      </w:tr>
      <w:tr w:rsidR="00A9436F" w14:paraId="50B2545D" w14:textId="77777777" w:rsidTr="00D44916">
        <w:trPr>
          <w:gridBefore w:val="2"/>
          <w:gridAfter w:val="1"/>
          <w:wBefore w:w="138" w:type="dxa"/>
          <w:wAfter w:w="32" w:type="dxa"/>
        </w:trPr>
        <w:tc>
          <w:tcPr>
            <w:tcW w:w="2522" w:type="dxa"/>
            <w:gridSpan w:val="6"/>
            <w:shd w:val="clear" w:color="auto" w:fill="F7CAAC"/>
          </w:tcPr>
          <w:p w14:paraId="649645CB" w14:textId="77777777" w:rsidR="00A9436F" w:rsidRDefault="00A9436F" w:rsidP="00D44916">
            <w:pPr>
              <w:jc w:val="both"/>
              <w:rPr>
                <w:b/>
              </w:rPr>
            </w:pPr>
            <w:r>
              <w:rPr>
                <w:b/>
              </w:rPr>
              <w:t>Název studijního programu</w:t>
            </w:r>
          </w:p>
        </w:tc>
        <w:tc>
          <w:tcPr>
            <w:tcW w:w="7373" w:type="dxa"/>
            <w:gridSpan w:val="50"/>
          </w:tcPr>
          <w:p w14:paraId="740075C1" w14:textId="77777777" w:rsidR="00A9436F" w:rsidRDefault="00A9436F" w:rsidP="00D44916">
            <w:pPr>
              <w:jc w:val="both"/>
            </w:pPr>
            <w:r>
              <w:t>Chemie potravin a bioaktivních látek</w:t>
            </w:r>
          </w:p>
        </w:tc>
      </w:tr>
      <w:tr w:rsidR="00A9436F" w14:paraId="591D4BE3" w14:textId="77777777" w:rsidTr="00D44916">
        <w:trPr>
          <w:gridBefore w:val="2"/>
          <w:gridAfter w:val="1"/>
          <w:wBefore w:w="138" w:type="dxa"/>
          <w:wAfter w:w="32" w:type="dxa"/>
        </w:trPr>
        <w:tc>
          <w:tcPr>
            <w:tcW w:w="2522" w:type="dxa"/>
            <w:gridSpan w:val="6"/>
            <w:shd w:val="clear" w:color="auto" w:fill="F7CAAC"/>
          </w:tcPr>
          <w:p w14:paraId="645B5950" w14:textId="77777777" w:rsidR="00A9436F" w:rsidRDefault="00A9436F" w:rsidP="00D44916">
            <w:pPr>
              <w:jc w:val="both"/>
              <w:rPr>
                <w:b/>
              </w:rPr>
            </w:pPr>
            <w:r>
              <w:rPr>
                <w:b/>
              </w:rPr>
              <w:t>Jméno a příjmení</w:t>
            </w:r>
          </w:p>
        </w:tc>
        <w:tc>
          <w:tcPr>
            <w:tcW w:w="4552" w:type="dxa"/>
            <w:gridSpan w:val="28"/>
          </w:tcPr>
          <w:p w14:paraId="1F7E30A0" w14:textId="77777777" w:rsidR="00A9436F" w:rsidRPr="00410EF9" w:rsidRDefault="00A9436F" w:rsidP="00D44916">
            <w:pPr>
              <w:jc w:val="both"/>
              <w:rPr>
                <w:b/>
              </w:rPr>
            </w:pPr>
            <w:bookmarkStart w:id="69" w:name="Prucková"/>
            <w:bookmarkEnd w:id="69"/>
            <w:r w:rsidRPr="00410EF9">
              <w:rPr>
                <w:b/>
              </w:rPr>
              <w:t>Zdeňka Prucková</w:t>
            </w:r>
          </w:p>
        </w:tc>
        <w:tc>
          <w:tcPr>
            <w:tcW w:w="715" w:type="dxa"/>
            <w:gridSpan w:val="5"/>
            <w:shd w:val="clear" w:color="auto" w:fill="F7CAAC"/>
          </w:tcPr>
          <w:p w14:paraId="471C2671" w14:textId="77777777" w:rsidR="00A9436F" w:rsidRDefault="00A9436F" w:rsidP="00D44916">
            <w:pPr>
              <w:jc w:val="both"/>
              <w:rPr>
                <w:b/>
              </w:rPr>
            </w:pPr>
            <w:r>
              <w:rPr>
                <w:b/>
              </w:rPr>
              <w:t>Tituly</w:t>
            </w:r>
          </w:p>
        </w:tc>
        <w:tc>
          <w:tcPr>
            <w:tcW w:w="2106" w:type="dxa"/>
            <w:gridSpan w:val="17"/>
          </w:tcPr>
          <w:p w14:paraId="1DFB9F5C" w14:textId="77777777" w:rsidR="00A9436F" w:rsidRDefault="00A9436F" w:rsidP="00D44916">
            <w:pPr>
              <w:jc w:val="both"/>
            </w:pPr>
            <w:r>
              <w:t xml:space="preserve">Ing., Ph.D. </w:t>
            </w:r>
          </w:p>
        </w:tc>
      </w:tr>
      <w:tr w:rsidR="00A9436F" w:rsidRPr="001F086E" w14:paraId="3D468F32" w14:textId="77777777" w:rsidTr="00D44916">
        <w:trPr>
          <w:gridBefore w:val="2"/>
          <w:gridAfter w:val="1"/>
          <w:wBefore w:w="138" w:type="dxa"/>
          <w:wAfter w:w="32" w:type="dxa"/>
        </w:trPr>
        <w:tc>
          <w:tcPr>
            <w:tcW w:w="2522" w:type="dxa"/>
            <w:gridSpan w:val="6"/>
            <w:shd w:val="clear" w:color="auto" w:fill="F7CAAC"/>
          </w:tcPr>
          <w:p w14:paraId="53F51789" w14:textId="77777777" w:rsidR="00A9436F" w:rsidRDefault="00A9436F" w:rsidP="00D44916">
            <w:pPr>
              <w:jc w:val="both"/>
              <w:rPr>
                <w:b/>
              </w:rPr>
            </w:pPr>
            <w:r>
              <w:rPr>
                <w:b/>
              </w:rPr>
              <w:t>Rok narození</w:t>
            </w:r>
          </w:p>
        </w:tc>
        <w:tc>
          <w:tcPr>
            <w:tcW w:w="830" w:type="dxa"/>
            <w:gridSpan w:val="8"/>
          </w:tcPr>
          <w:p w14:paraId="7C94B4F6" w14:textId="77777777" w:rsidR="00A9436F" w:rsidRDefault="00A9436F" w:rsidP="00D44916">
            <w:pPr>
              <w:jc w:val="both"/>
            </w:pPr>
            <w:r>
              <w:t>1978</w:t>
            </w:r>
          </w:p>
        </w:tc>
        <w:tc>
          <w:tcPr>
            <w:tcW w:w="1725" w:type="dxa"/>
            <w:gridSpan w:val="5"/>
            <w:shd w:val="clear" w:color="auto" w:fill="F7CAAC"/>
          </w:tcPr>
          <w:p w14:paraId="6FEF4B88" w14:textId="77777777" w:rsidR="00A9436F" w:rsidRDefault="00A9436F" w:rsidP="00D44916">
            <w:pPr>
              <w:jc w:val="both"/>
              <w:rPr>
                <w:b/>
              </w:rPr>
            </w:pPr>
            <w:r>
              <w:rPr>
                <w:b/>
              </w:rPr>
              <w:t>typ vztahu k VŠ</w:t>
            </w:r>
          </w:p>
        </w:tc>
        <w:tc>
          <w:tcPr>
            <w:tcW w:w="996" w:type="dxa"/>
            <w:gridSpan w:val="10"/>
          </w:tcPr>
          <w:p w14:paraId="4A319E83" w14:textId="77777777" w:rsidR="00A9436F" w:rsidRPr="001F086E" w:rsidRDefault="00A9436F" w:rsidP="00D44916">
            <w:pPr>
              <w:jc w:val="both"/>
            </w:pPr>
            <w:r w:rsidRPr="001F086E">
              <w:t>pp.</w:t>
            </w:r>
          </w:p>
        </w:tc>
        <w:tc>
          <w:tcPr>
            <w:tcW w:w="1001" w:type="dxa"/>
            <w:gridSpan w:val="5"/>
            <w:shd w:val="clear" w:color="auto" w:fill="F7CAAC"/>
          </w:tcPr>
          <w:p w14:paraId="6C9AD60A" w14:textId="77777777" w:rsidR="00A9436F" w:rsidRPr="001F086E" w:rsidRDefault="00A9436F" w:rsidP="00D44916">
            <w:pPr>
              <w:jc w:val="both"/>
              <w:rPr>
                <w:b/>
              </w:rPr>
            </w:pPr>
            <w:r w:rsidRPr="001F086E">
              <w:rPr>
                <w:b/>
              </w:rPr>
              <w:t>rozsah</w:t>
            </w:r>
          </w:p>
        </w:tc>
        <w:tc>
          <w:tcPr>
            <w:tcW w:w="715" w:type="dxa"/>
            <w:gridSpan w:val="5"/>
          </w:tcPr>
          <w:p w14:paraId="0B121E4B" w14:textId="77777777" w:rsidR="00A9436F" w:rsidRPr="001F086E" w:rsidRDefault="00A9436F" w:rsidP="00D44916">
            <w:pPr>
              <w:jc w:val="both"/>
            </w:pPr>
            <w:r w:rsidRPr="001F086E">
              <w:t>40</w:t>
            </w:r>
          </w:p>
        </w:tc>
        <w:tc>
          <w:tcPr>
            <w:tcW w:w="713" w:type="dxa"/>
            <w:gridSpan w:val="10"/>
            <w:shd w:val="clear" w:color="auto" w:fill="F7CAAC"/>
          </w:tcPr>
          <w:p w14:paraId="5120E302" w14:textId="77777777" w:rsidR="00A9436F" w:rsidRPr="001F086E" w:rsidRDefault="00A9436F" w:rsidP="00D44916">
            <w:pPr>
              <w:jc w:val="both"/>
              <w:rPr>
                <w:b/>
              </w:rPr>
            </w:pPr>
            <w:r w:rsidRPr="001F086E">
              <w:rPr>
                <w:b/>
              </w:rPr>
              <w:t>do kdy</w:t>
            </w:r>
          </w:p>
        </w:tc>
        <w:tc>
          <w:tcPr>
            <w:tcW w:w="1393" w:type="dxa"/>
            <w:gridSpan w:val="7"/>
          </w:tcPr>
          <w:p w14:paraId="75B1B3AB" w14:textId="77777777" w:rsidR="00A9436F" w:rsidRPr="001F086E" w:rsidRDefault="00A9436F" w:rsidP="00D44916">
            <w:pPr>
              <w:jc w:val="both"/>
            </w:pPr>
            <w:r w:rsidRPr="001F086E">
              <w:t>N</w:t>
            </w:r>
          </w:p>
        </w:tc>
      </w:tr>
      <w:tr w:rsidR="00A9436F" w:rsidRPr="00C32277" w14:paraId="343BC321" w14:textId="77777777" w:rsidTr="00D44916">
        <w:trPr>
          <w:gridBefore w:val="2"/>
          <w:gridAfter w:val="1"/>
          <w:wBefore w:w="138" w:type="dxa"/>
          <w:wAfter w:w="32" w:type="dxa"/>
        </w:trPr>
        <w:tc>
          <w:tcPr>
            <w:tcW w:w="5077" w:type="dxa"/>
            <w:gridSpan w:val="19"/>
            <w:shd w:val="clear" w:color="auto" w:fill="F7CAAC"/>
          </w:tcPr>
          <w:p w14:paraId="56F0568A" w14:textId="77777777" w:rsidR="00A9436F" w:rsidRDefault="00A9436F" w:rsidP="00D44916">
            <w:pPr>
              <w:jc w:val="both"/>
              <w:rPr>
                <w:b/>
              </w:rPr>
            </w:pPr>
            <w:r>
              <w:rPr>
                <w:b/>
              </w:rPr>
              <w:t>Typ vztahu na součásti VŠ, která uskutečňuje st. program</w:t>
            </w:r>
          </w:p>
        </w:tc>
        <w:tc>
          <w:tcPr>
            <w:tcW w:w="996" w:type="dxa"/>
            <w:gridSpan w:val="10"/>
          </w:tcPr>
          <w:p w14:paraId="5D34E31E" w14:textId="77777777" w:rsidR="00A9436F" w:rsidRDefault="00A9436F" w:rsidP="00D44916">
            <w:pPr>
              <w:jc w:val="both"/>
            </w:pPr>
            <w:r>
              <w:t>---</w:t>
            </w:r>
          </w:p>
        </w:tc>
        <w:tc>
          <w:tcPr>
            <w:tcW w:w="1001" w:type="dxa"/>
            <w:gridSpan w:val="5"/>
            <w:shd w:val="clear" w:color="auto" w:fill="F7CAAC"/>
          </w:tcPr>
          <w:p w14:paraId="50F9E0D2" w14:textId="77777777" w:rsidR="00A9436F" w:rsidRDefault="00A9436F" w:rsidP="00D44916">
            <w:pPr>
              <w:jc w:val="both"/>
              <w:rPr>
                <w:b/>
              </w:rPr>
            </w:pPr>
            <w:r>
              <w:rPr>
                <w:b/>
              </w:rPr>
              <w:t>rozsah</w:t>
            </w:r>
          </w:p>
        </w:tc>
        <w:tc>
          <w:tcPr>
            <w:tcW w:w="715" w:type="dxa"/>
            <w:gridSpan w:val="5"/>
          </w:tcPr>
          <w:p w14:paraId="1D32B9D9" w14:textId="77777777" w:rsidR="00A9436F" w:rsidRDefault="00A9436F" w:rsidP="00D44916">
            <w:pPr>
              <w:jc w:val="both"/>
            </w:pPr>
            <w:r>
              <w:t>---</w:t>
            </w:r>
          </w:p>
        </w:tc>
        <w:tc>
          <w:tcPr>
            <w:tcW w:w="713" w:type="dxa"/>
            <w:gridSpan w:val="10"/>
            <w:shd w:val="clear" w:color="auto" w:fill="F7CAAC"/>
          </w:tcPr>
          <w:p w14:paraId="3E108057" w14:textId="77777777" w:rsidR="00A9436F" w:rsidRDefault="00A9436F" w:rsidP="00D44916">
            <w:pPr>
              <w:jc w:val="both"/>
              <w:rPr>
                <w:b/>
              </w:rPr>
            </w:pPr>
            <w:r>
              <w:rPr>
                <w:b/>
              </w:rPr>
              <w:t>do kdy</w:t>
            </w:r>
          </w:p>
        </w:tc>
        <w:tc>
          <w:tcPr>
            <w:tcW w:w="1393" w:type="dxa"/>
            <w:gridSpan w:val="7"/>
          </w:tcPr>
          <w:p w14:paraId="1A186086" w14:textId="77777777" w:rsidR="00A9436F" w:rsidRPr="00C32277" w:rsidRDefault="00A9436F" w:rsidP="00D44916">
            <w:pPr>
              <w:jc w:val="both"/>
              <w:rPr>
                <w:highlight w:val="green"/>
              </w:rPr>
            </w:pPr>
            <w:r w:rsidRPr="000758B2">
              <w:t>---</w:t>
            </w:r>
          </w:p>
        </w:tc>
      </w:tr>
      <w:tr w:rsidR="00A9436F" w14:paraId="70E26C0F" w14:textId="77777777" w:rsidTr="00D44916">
        <w:trPr>
          <w:gridBefore w:val="2"/>
          <w:gridAfter w:val="1"/>
          <w:wBefore w:w="138" w:type="dxa"/>
          <w:wAfter w:w="32" w:type="dxa"/>
        </w:trPr>
        <w:tc>
          <w:tcPr>
            <w:tcW w:w="6073" w:type="dxa"/>
            <w:gridSpan w:val="29"/>
            <w:shd w:val="clear" w:color="auto" w:fill="F7CAAC"/>
          </w:tcPr>
          <w:p w14:paraId="73B9A9A5" w14:textId="77777777" w:rsidR="00A9436F" w:rsidRDefault="00A9436F" w:rsidP="00D44916">
            <w:pPr>
              <w:jc w:val="both"/>
            </w:pPr>
            <w:r>
              <w:rPr>
                <w:b/>
              </w:rPr>
              <w:t>Další současná působení jako akademický pracovník na jiných VŠ</w:t>
            </w:r>
          </w:p>
        </w:tc>
        <w:tc>
          <w:tcPr>
            <w:tcW w:w="1716" w:type="dxa"/>
            <w:gridSpan w:val="10"/>
            <w:shd w:val="clear" w:color="auto" w:fill="F7CAAC"/>
          </w:tcPr>
          <w:p w14:paraId="34AE04EB" w14:textId="77777777" w:rsidR="00A9436F" w:rsidRDefault="00A9436F" w:rsidP="00D44916">
            <w:pPr>
              <w:jc w:val="both"/>
              <w:rPr>
                <w:b/>
              </w:rPr>
            </w:pPr>
            <w:r>
              <w:rPr>
                <w:b/>
              </w:rPr>
              <w:t>typ prac. vztahu</w:t>
            </w:r>
          </w:p>
        </w:tc>
        <w:tc>
          <w:tcPr>
            <w:tcW w:w="2106" w:type="dxa"/>
            <w:gridSpan w:val="17"/>
            <w:shd w:val="clear" w:color="auto" w:fill="F7CAAC"/>
          </w:tcPr>
          <w:p w14:paraId="12FF8D75" w14:textId="77777777" w:rsidR="00A9436F" w:rsidRDefault="00A9436F" w:rsidP="00D44916">
            <w:pPr>
              <w:jc w:val="both"/>
              <w:rPr>
                <w:b/>
              </w:rPr>
            </w:pPr>
            <w:r>
              <w:rPr>
                <w:b/>
              </w:rPr>
              <w:t>rozsah</w:t>
            </w:r>
          </w:p>
        </w:tc>
      </w:tr>
      <w:tr w:rsidR="00A9436F" w14:paraId="64A91998" w14:textId="77777777" w:rsidTr="00D44916">
        <w:trPr>
          <w:gridBefore w:val="2"/>
          <w:gridAfter w:val="1"/>
          <w:wBefore w:w="138" w:type="dxa"/>
          <w:wAfter w:w="32" w:type="dxa"/>
        </w:trPr>
        <w:tc>
          <w:tcPr>
            <w:tcW w:w="6073" w:type="dxa"/>
            <w:gridSpan w:val="29"/>
          </w:tcPr>
          <w:p w14:paraId="3958823F" w14:textId="77777777" w:rsidR="00A9436F" w:rsidRDefault="00A9436F" w:rsidP="00D44916">
            <w:pPr>
              <w:jc w:val="both"/>
            </w:pPr>
            <w:r>
              <w:t>---</w:t>
            </w:r>
          </w:p>
        </w:tc>
        <w:tc>
          <w:tcPr>
            <w:tcW w:w="1716" w:type="dxa"/>
            <w:gridSpan w:val="10"/>
          </w:tcPr>
          <w:p w14:paraId="13897C09" w14:textId="77777777" w:rsidR="00A9436F" w:rsidRDefault="00A9436F" w:rsidP="00D44916">
            <w:pPr>
              <w:jc w:val="both"/>
            </w:pPr>
            <w:r>
              <w:t>---</w:t>
            </w:r>
          </w:p>
        </w:tc>
        <w:tc>
          <w:tcPr>
            <w:tcW w:w="2106" w:type="dxa"/>
            <w:gridSpan w:val="17"/>
          </w:tcPr>
          <w:p w14:paraId="1C68343F" w14:textId="77777777" w:rsidR="00A9436F" w:rsidRDefault="00A9436F" w:rsidP="00D44916">
            <w:pPr>
              <w:jc w:val="both"/>
            </w:pPr>
            <w:r>
              <w:t>---</w:t>
            </w:r>
          </w:p>
        </w:tc>
      </w:tr>
      <w:tr w:rsidR="00A9436F" w14:paraId="37530C7E" w14:textId="77777777" w:rsidTr="00D44916">
        <w:trPr>
          <w:gridBefore w:val="2"/>
          <w:gridAfter w:val="1"/>
          <w:wBefore w:w="138" w:type="dxa"/>
          <w:wAfter w:w="32" w:type="dxa"/>
        </w:trPr>
        <w:tc>
          <w:tcPr>
            <w:tcW w:w="6073" w:type="dxa"/>
            <w:gridSpan w:val="29"/>
          </w:tcPr>
          <w:p w14:paraId="4647CBB6" w14:textId="77777777" w:rsidR="00A9436F" w:rsidRDefault="00A9436F" w:rsidP="00D44916">
            <w:pPr>
              <w:jc w:val="both"/>
            </w:pPr>
          </w:p>
        </w:tc>
        <w:tc>
          <w:tcPr>
            <w:tcW w:w="1716" w:type="dxa"/>
            <w:gridSpan w:val="10"/>
          </w:tcPr>
          <w:p w14:paraId="4B5EE9BF" w14:textId="77777777" w:rsidR="00A9436F" w:rsidRDefault="00A9436F" w:rsidP="00D44916">
            <w:pPr>
              <w:jc w:val="both"/>
            </w:pPr>
          </w:p>
        </w:tc>
        <w:tc>
          <w:tcPr>
            <w:tcW w:w="2106" w:type="dxa"/>
            <w:gridSpan w:val="17"/>
          </w:tcPr>
          <w:p w14:paraId="133A1C0E" w14:textId="77777777" w:rsidR="00A9436F" w:rsidRDefault="00A9436F" w:rsidP="00D44916">
            <w:pPr>
              <w:jc w:val="both"/>
            </w:pPr>
          </w:p>
        </w:tc>
      </w:tr>
      <w:tr w:rsidR="00A9436F" w14:paraId="6A32F469" w14:textId="77777777" w:rsidTr="00D44916">
        <w:trPr>
          <w:gridBefore w:val="2"/>
          <w:gridAfter w:val="1"/>
          <w:wBefore w:w="138" w:type="dxa"/>
          <w:wAfter w:w="32" w:type="dxa"/>
        </w:trPr>
        <w:tc>
          <w:tcPr>
            <w:tcW w:w="6073" w:type="dxa"/>
            <w:gridSpan w:val="29"/>
          </w:tcPr>
          <w:p w14:paraId="08131B96" w14:textId="77777777" w:rsidR="00A9436F" w:rsidRDefault="00A9436F" w:rsidP="00D44916">
            <w:pPr>
              <w:jc w:val="both"/>
            </w:pPr>
          </w:p>
        </w:tc>
        <w:tc>
          <w:tcPr>
            <w:tcW w:w="1716" w:type="dxa"/>
            <w:gridSpan w:val="10"/>
          </w:tcPr>
          <w:p w14:paraId="60160CDA" w14:textId="77777777" w:rsidR="00A9436F" w:rsidRDefault="00A9436F" w:rsidP="00D44916">
            <w:pPr>
              <w:jc w:val="both"/>
            </w:pPr>
          </w:p>
        </w:tc>
        <w:tc>
          <w:tcPr>
            <w:tcW w:w="2106" w:type="dxa"/>
            <w:gridSpan w:val="17"/>
          </w:tcPr>
          <w:p w14:paraId="48F7EC59" w14:textId="77777777" w:rsidR="00A9436F" w:rsidRDefault="00A9436F" w:rsidP="00D44916">
            <w:pPr>
              <w:jc w:val="both"/>
            </w:pPr>
          </w:p>
        </w:tc>
      </w:tr>
      <w:tr w:rsidR="00A9436F" w14:paraId="10766989" w14:textId="77777777" w:rsidTr="00D44916">
        <w:trPr>
          <w:gridBefore w:val="2"/>
          <w:gridAfter w:val="1"/>
          <w:wBefore w:w="138" w:type="dxa"/>
          <w:wAfter w:w="32" w:type="dxa"/>
        </w:trPr>
        <w:tc>
          <w:tcPr>
            <w:tcW w:w="9895" w:type="dxa"/>
            <w:gridSpan w:val="56"/>
            <w:shd w:val="clear" w:color="auto" w:fill="F7CAAC"/>
          </w:tcPr>
          <w:p w14:paraId="61C9A972"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168D29DC" w14:textId="77777777" w:rsidTr="00D44916">
        <w:trPr>
          <w:gridBefore w:val="2"/>
          <w:gridAfter w:val="1"/>
          <w:wBefore w:w="138" w:type="dxa"/>
          <w:wAfter w:w="32" w:type="dxa"/>
          <w:trHeight w:val="466"/>
        </w:trPr>
        <w:tc>
          <w:tcPr>
            <w:tcW w:w="9895" w:type="dxa"/>
            <w:gridSpan w:val="56"/>
            <w:tcBorders>
              <w:top w:val="nil"/>
            </w:tcBorders>
          </w:tcPr>
          <w:p w14:paraId="68584C08" w14:textId="77777777" w:rsidR="00B94EFC" w:rsidRPr="00045F47" w:rsidRDefault="00B94EFC" w:rsidP="00D44916">
            <w:pPr>
              <w:pStyle w:val="Zkladntext"/>
              <w:spacing w:before="60" w:after="60"/>
              <w:ind w:right="108"/>
              <w:rPr>
                <w:sz w:val="21"/>
                <w:szCs w:val="21"/>
              </w:rPr>
            </w:pPr>
            <w:r w:rsidRPr="00045F47">
              <w:rPr>
                <w:b/>
                <w:sz w:val="21"/>
                <w:szCs w:val="21"/>
              </w:rPr>
              <w:t>Bioaktivní heterocyklické sloučeniny</w:t>
            </w:r>
            <w:r w:rsidRPr="00045F47">
              <w:rPr>
                <w:sz w:val="21"/>
                <w:szCs w:val="21"/>
              </w:rPr>
              <w:t xml:space="preserve"> (100% p)</w:t>
            </w:r>
          </w:p>
          <w:p w14:paraId="04D9413D" w14:textId="1E69C9A4" w:rsidR="00A9436F" w:rsidRPr="00E76BDA" w:rsidRDefault="00500595" w:rsidP="00D44916">
            <w:pPr>
              <w:pStyle w:val="Zkladntext"/>
              <w:spacing w:before="60" w:after="60"/>
              <w:ind w:right="108"/>
              <w:rPr>
                <w:sz w:val="21"/>
                <w:szCs w:val="21"/>
              </w:rPr>
            </w:pPr>
            <w:r w:rsidRPr="00E76BDA">
              <w:rPr>
                <w:sz w:val="21"/>
                <w:szCs w:val="21"/>
              </w:rPr>
              <w:t>Semestrální projekt I (100% l)</w:t>
            </w:r>
          </w:p>
          <w:p w14:paraId="29BB6E8F" w14:textId="749FA3D6" w:rsidR="00E814DA" w:rsidRDefault="00A12E18" w:rsidP="00D44916">
            <w:pPr>
              <w:pStyle w:val="Zkladntext"/>
              <w:spacing w:before="60" w:after="60"/>
              <w:ind w:right="108"/>
            </w:pPr>
            <w:r w:rsidRPr="00E76BDA">
              <w:rPr>
                <w:sz w:val="21"/>
                <w:szCs w:val="21"/>
              </w:rPr>
              <w:t>Semestrální projekt II</w:t>
            </w:r>
            <w:r w:rsidRPr="00045F47">
              <w:rPr>
                <w:sz w:val="21"/>
                <w:szCs w:val="21"/>
              </w:rPr>
              <w:t xml:space="preserve"> (100% </w:t>
            </w:r>
            <w:r w:rsidRPr="00E76BDA">
              <w:rPr>
                <w:sz w:val="21"/>
                <w:szCs w:val="21"/>
              </w:rPr>
              <w:t>l</w:t>
            </w:r>
            <w:r w:rsidR="00B94EFC" w:rsidRPr="00045F47">
              <w:rPr>
                <w:sz w:val="21"/>
                <w:szCs w:val="21"/>
              </w:rPr>
              <w:t>)</w:t>
            </w:r>
          </w:p>
        </w:tc>
      </w:tr>
      <w:tr w:rsidR="00A9436F" w14:paraId="47E42B8F" w14:textId="77777777" w:rsidTr="00D44916">
        <w:trPr>
          <w:gridBefore w:val="2"/>
          <w:gridAfter w:val="1"/>
          <w:wBefore w:w="138" w:type="dxa"/>
          <w:wAfter w:w="32" w:type="dxa"/>
        </w:trPr>
        <w:tc>
          <w:tcPr>
            <w:tcW w:w="9895" w:type="dxa"/>
            <w:gridSpan w:val="56"/>
            <w:shd w:val="clear" w:color="auto" w:fill="F7CAAC"/>
          </w:tcPr>
          <w:p w14:paraId="408BA275" w14:textId="77777777" w:rsidR="00A9436F" w:rsidRDefault="00A9436F" w:rsidP="00D44916">
            <w:pPr>
              <w:jc w:val="both"/>
            </w:pPr>
            <w:r>
              <w:rPr>
                <w:b/>
              </w:rPr>
              <w:t xml:space="preserve">Údaje o vzdělání na VŠ </w:t>
            </w:r>
          </w:p>
        </w:tc>
      </w:tr>
      <w:tr w:rsidR="00A9436F" w:rsidRPr="006269AA" w14:paraId="08A03E76" w14:textId="77777777" w:rsidTr="00D44916">
        <w:trPr>
          <w:gridBefore w:val="2"/>
          <w:gridAfter w:val="1"/>
          <w:wBefore w:w="138" w:type="dxa"/>
          <w:wAfter w:w="32" w:type="dxa"/>
          <w:trHeight w:val="372"/>
        </w:trPr>
        <w:tc>
          <w:tcPr>
            <w:tcW w:w="9895" w:type="dxa"/>
            <w:gridSpan w:val="56"/>
          </w:tcPr>
          <w:p w14:paraId="1767EA9D" w14:textId="77777777" w:rsidR="00A9436F" w:rsidRPr="006269AA" w:rsidRDefault="00A9436F" w:rsidP="00D44916">
            <w:pPr>
              <w:spacing w:before="60" w:after="60"/>
              <w:jc w:val="both"/>
              <w:rPr>
                <w:sz w:val="21"/>
                <w:szCs w:val="21"/>
              </w:rPr>
            </w:pPr>
            <w:r w:rsidRPr="006269AA">
              <w:rPr>
                <w:sz w:val="21"/>
                <w:szCs w:val="21"/>
              </w:rPr>
              <w:t xml:space="preserve">2005: UTB Zlín, FT, </w:t>
            </w:r>
            <w:r w:rsidRPr="006269AA">
              <w:rPr>
                <w:rFonts w:eastAsia="Calibri"/>
                <w:sz w:val="21"/>
                <w:szCs w:val="21"/>
              </w:rPr>
              <w:t xml:space="preserve">SP Chemie a technologie materiálů, </w:t>
            </w:r>
            <w:r w:rsidRPr="006269AA">
              <w:rPr>
                <w:sz w:val="21"/>
                <w:szCs w:val="21"/>
              </w:rPr>
              <w:t>obor Technologie makromolekulárních látek, Ph.D.</w:t>
            </w:r>
          </w:p>
        </w:tc>
      </w:tr>
      <w:tr w:rsidR="00A9436F" w14:paraId="503487E3" w14:textId="77777777" w:rsidTr="00D44916">
        <w:trPr>
          <w:gridBefore w:val="2"/>
          <w:gridAfter w:val="1"/>
          <w:wBefore w:w="138" w:type="dxa"/>
          <w:wAfter w:w="32" w:type="dxa"/>
        </w:trPr>
        <w:tc>
          <w:tcPr>
            <w:tcW w:w="9895" w:type="dxa"/>
            <w:gridSpan w:val="56"/>
            <w:shd w:val="clear" w:color="auto" w:fill="F7CAAC"/>
          </w:tcPr>
          <w:p w14:paraId="0688FBE7" w14:textId="77777777" w:rsidR="00A9436F" w:rsidRDefault="00A9436F" w:rsidP="00D44916">
            <w:pPr>
              <w:jc w:val="both"/>
              <w:rPr>
                <w:b/>
              </w:rPr>
            </w:pPr>
            <w:r>
              <w:rPr>
                <w:b/>
              </w:rPr>
              <w:t>Údaje o odborném působení od absolvování VŠ</w:t>
            </w:r>
          </w:p>
        </w:tc>
      </w:tr>
      <w:tr w:rsidR="00A9436F" w:rsidRPr="00F30A68" w14:paraId="69B44A3D" w14:textId="77777777" w:rsidTr="00D44916">
        <w:trPr>
          <w:gridBefore w:val="2"/>
          <w:gridAfter w:val="1"/>
          <w:wBefore w:w="138" w:type="dxa"/>
          <w:wAfter w:w="32" w:type="dxa"/>
          <w:trHeight w:val="258"/>
        </w:trPr>
        <w:tc>
          <w:tcPr>
            <w:tcW w:w="9895" w:type="dxa"/>
            <w:gridSpan w:val="56"/>
          </w:tcPr>
          <w:p w14:paraId="0A4DE76F" w14:textId="77777777" w:rsidR="00A9436F" w:rsidRPr="00F30A68" w:rsidRDefault="00A9436F" w:rsidP="00D44916">
            <w:pPr>
              <w:spacing w:before="60" w:after="60"/>
              <w:jc w:val="both"/>
              <w:rPr>
                <w:sz w:val="22"/>
                <w:szCs w:val="22"/>
              </w:rPr>
            </w:pPr>
            <w:r w:rsidRPr="006269AA">
              <w:rPr>
                <w:sz w:val="21"/>
                <w:szCs w:val="21"/>
              </w:rPr>
              <w:t>2006 – dosud (2009 – 2014 MD): UTB Zlín, FT, Ústav chemie, odborný asistent</w:t>
            </w:r>
            <w:r w:rsidRPr="00F30A68">
              <w:rPr>
                <w:sz w:val="22"/>
                <w:szCs w:val="22"/>
              </w:rPr>
              <w:t xml:space="preserve"> </w:t>
            </w:r>
          </w:p>
        </w:tc>
      </w:tr>
      <w:tr w:rsidR="00A9436F" w14:paraId="08CDE50F" w14:textId="77777777" w:rsidTr="00D44916">
        <w:trPr>
          <w:gridBefore w:val="2"/>
          <w:gridAfter w:val="1"/>
          <w:wBefore w:w="138" w:type="dxa"/>
          <w:wAfter w:w="32" w:type="dxa"/>
          <w:trHeight w:val="250"/>
        </w:trPr>
        <w:tc>
          <w:tcPr>
            <w:tcW w:w="9895" w:type="dxa"/>
            <w:gridSpan w:val="56"/>
            <w:shd w:val="clear" w:color="auto" w:fill="F7CAAC"/>
          </w:tcPr>
          <w:p w14:paraId="4490F9D9" w14:textId="77777777" w:rsidR="00A9436F" w:rsidRDefault="00A9436F" w:rsidP="00D44916">
            <w:pPr>
              <w:jc w:val="both"/>
            </w:pPr>
            <w:r>
              <w:rPr>
                <w:b/>
              </w:rPr>
              <w:t>Zkušenosti s vedením kvalifikačních a rigorózních prací</w:t>
            </w:r>
          </w:p>
        </w:tc>
      </w:tr>
      <w:tr w:rsidR="00A9436F" w14:paraId="6DD9B18D" w14:textId="77777777" w:rsidTr="00D44916">
        <w:trPr>
          <w:gridBefore w:val="2"/>
          <w:gridAfter w:val="1"/>
          <w:wBefore w:w="138" w:type="dxa"/>
          <w:wAfter w:w="32" w:type="dxa"/>
          <w:trHeight w:val="184"/>
        </w:trPr>
        <w:tc>
          <w:tcPr>
            <w:tcW w:w="9895" w:type="dxa"/>
            <w:gridSpan w:val="56"/>
          </w:tcPr>
          <w:p w14:paraId="5DD92127" w14:textId="77777777" w:rsidR="00A9436F" w:rsidRDefault="00A9436F" w:rsidP="00D44916">
            <w:pPr>
              <w:spacing w:before="60" w:after="60"/>
              <w:jc w:val="both"/>
            </w:pPr>
            <w:r w:rsidRPr="006269AA">
              <w:rPr>
                <w:sz w:val="21"/>
                <w:szCs w:val="21"/>
              </w:rPr>
              <w:t>Počet obhájených prací, které vyučující vedl v období 2013 – 2017: 1 BP.</w:t>
            </w:r>
          </w:p>
        </w:tc>
      </w:tr>
      <w:tr w:rsidR="00A9436F" w14:paraId="7F5954AC" w14:textId="77777777" w:rsidTr="00D44916">
        <w:trPr>
          <w:gridBefore w:val="2"/>
          <w:gridAfter w:val="1"/>
          <w:wBefore w:w="138" w:type="dxa"/>
          <w:wAfter w:w="32" w:type="dxa"/>
          <w:cantSplit/>
        </w:trPr>
        <w:tc>
          <w:tcPr>
            <w:tcW w:w="3352" w:type="dxa"/>
            <w:gridSpan w:val="14"/>
            <w:tcBorders>
              <w:top w:val="single" w:sz="12" w:space="0" w:color="auto"/>
            </w:tcBorders>
            <w:shd w:val="clear" w:color="auto" w:fill="F7CAAC"/>
          </w:tcPr>
          <w:p w14:paraId="537D6D00" w14:textId="77777777" w:rsidR="00A9436F" w:rsidRDefault="00A9436F" w:rsidP="00D44916">
            <w:pPr>
              <w:jc w:val="both"/>
            </w:pPr>
            <w:r>
              <w:rPr>
                <w:b/>
              </w:rPr>
              <w:t xml:space="preserve">Obor habilitačního řízení </w:t>
            </w:r>
          </w:p>
        </w:tc>
        <w:tc>
          <w:tcPr>
            <w:tcW w:w="2251" w:type="dxa"/>
            <w:gridSpan w:val="11"/>
            <w:tcBorders>
              <w:top w:val="single" w:sz="12" w:space="0" w:color="auto"/>
            </w:tcBorders>
            <w:shd w:val="clear" w:color="auto" w:fill="F7CAAC"/>
          </w:tcPr>
          <w:p w14:paraId="0DCB7FBB" w14:textId="77777777" w:rsidR="00A9436F" w:rsidRDefault="00A9436F" w:rsidP="00D44916">
            <w:pPr>
              <w:jc w:val="both"/>
            </w:pPr>
            <w:r>
              <w:rPr>
                <w:b/>
              </w:rPr>
              <w:t>Rok udělení hodnosti</w:t>
            </w:r>
          </w:p>
        </w:tc>
        <w:tc>
          <w:tcPr>
            <w:tcW w:w="2261" w:type="dxa"/>
            <w:gridSpan w:val="17"/>
            <w:tcBorders>
              <w:top w:val="single" w:sz="12" w:space="0" w:color="auto"/>
              <w:right w:val="single" w:sz="12" w:space="0" w:color="auto"/>
            </w:tcBorders>
            <w:shd w:val="clear" w:color="auto" w:fill="F7CAAC"/>
          </w:tcPr>
          <w:p w14:paraId="52EFDD88" w14:textId="77777777" w:rsidR="00A9436F" w:rsidRDefault="00A9436F" w:rsidP="00D44916">
            <w:pPr>
              <w:jc w:val="both"/>
            </w:pPr>
            <w:r>
              <w:rPr>
                <w:b/>
              </w:rPr>
              <w:t>Řízení konáno na VŠ</w:t>
            </w:r>
          </w:p>
        </w:tc>
        <w:tc>
          <w:tcPr>
            <w:tcW w:w="2031" w:type="dxa"/>
            <w:gridSpan w:val="14"/>
            <w:tcBorders>
              <w:top w:val="single" w:sz="12" w:space="0" w:color="auto"/>
              <w:left w:val="single" w:sz="12" w:space="0" w:color="auto"/>
            </w:tcBorders>
            <w:shd w:val="clear" w:color="auto" w:fill="F7CAAC"/>
          </w:tcPr>
          <w:p w14:paraId="571297E0" w14:textId="77777777" w:rsidR="00A9436F" w:rsidRDefault="00A9436F" w:rsidP="00D44916">
            <w:pPr>
              <w:jc w:val="both"/>
              <w:rPr>
                <w:b/>
              </w:rPr>
            </w:pPr>
            <w:r>
              <w:rPr>
                <w:b/>
              </w:rPr>
              <w:t>Ohlasy publikací</w:t>
            </w:r>
          </w:p>
        </w:tc>
      </w:tr>
      <w:tr w:rsidR="00A9436F" w14:paraId="24603612" w14:textId="77777777" w:rsidTr="00D44916">
        <w:trPr>
          <w:gridBefore w:val="2"/>
          <w:gridAfter w:val="1"/>
          <w:wBefore w:w="138" w:type="dxa"/>
          <w:wAfter w:w="32" w:type="dxa"/>
          <w:cantSplit/>
        </w:trPr>
        <w:tc>
          <w:tcPr>
            <w:tcW w:w="3352" w:type="dxa"/>
            <w:gridSpan w:val="14"/>
          </w:tcPr>
          <w:p w14:paraId="211244B2" w14:textId="77777777" w:rsidR="00A9436F" w:rsidRPr="00BD6692" w:rsidRDefault="00A9436F" w:rsidP="00D44916">
            <w:pPr>
              <w:jc w:val="both"/>
            </w:pPr>
            <w:r>
              <w:t>---</w:t>
            </w:r>
          </w:p>
        </w:tc>
        <w:tc>
          <w:tcPr>
            <w:tcW w:w="2251" w:type="dxa"/>
            <w:gridSpan w:val="11"/>
          </w:tcPr>
          <w:p w14:paraId="54E21E08" w14:textId="77777777" w:rsidR="00A9436F" w:rsidRPr="00A004F6" w:rsidRDefault="00A9436F" w:rsidP="00D44916">
            <w:pPr>
              <w:jc w:val="both"/>
            </w:pPr>
            <w:r>
              <w:t>---</w:t>
            </w:r>
          </w:p>
        </w:tc>
        <w:tc>
          <w:tcPr>
            <w:tcW w:w="2261" w:type="dxa"/>
            <w:gridSpan w:val="17"/>
            <w:tcBorders>
              <w:right w:val="single" w:sz="12" w:space="0" w:color="auto"/>
            </w:tcBorders>
          </w:tcPr>
          <w:p w14:paraId="01A6E9AF" w14:textId="77777777" w:rsidR="00A9436F" w:rsidRPr="00A004F6" w:rsidRDefault="00A9436F" w:rsidP="00D44916">
            <w:pPr>
              <w:jc w:val="both"/>
            </w:pPr>
            <w:r>
              <w:t>---</w:t>
            </w:r>
          </w:p>
        </w:tc>
        <w:tc>
          <w:tcPr>
            <w:tcW w:w="638" w:type="dxa"/>
            <w:gridSpan w:val="7"/>
            <w:tcBorders>
              <w:left w:val="single" w:sz="12" w:space="0" w:color="auto"/>
            </w:tcBorders>
            <w:shd w:val="clear" w:color="auto" w:fill="F7CAAC"/>
          </w:tcPr>
          <w:p w14:paraId="7B5F8AB4" w14:textId="77777777" w:rsidR="00A9436F" w:rsidRDefault="00A9436F" w:rsidP="00D44916">
            <w:pPr>
              <w:jc w:val="both"/>
            </w:pPr>
            <w:r>
              <w:rPr>
                <w:b/>
              </w:rPr>
              <w:t>WOS</w:t>
            </w:r>
          </w:p>
        </w:tc>
        <w:tc>
          <w:tcPr>
            <w:tcW w:w="697" w:type="dxa"/>
            <w:gridSpan w:val="5"/>
            <w:shd w:val="clear" w:color="auto" w:fill="F7CAAC"/>
          </w:tcPr>
          <w:p w14:paraId="1B591B12" w14:textId="77777777" w:rsidR="00A9436F" w:rsidRDefault="00A9436F" w:rsidP="00D44916">
            <w:pPr>
              <w:jc w:val="both"/>
              <w:rPr>
                <w:sz w:val="18"/>
              </w:rPr>
            </w:pPr>
            <w:r>
              <w:rPr>
                <w:b/>
                <w:sz w:val="18"/>
              </w:rPr>
              <w:t>Scopus</w:t>
            </w:r>
          </w:p>
        </w:tc>
        <w:tc>
          <w:tcPr>
            <w:tcW w:w="696" w:type="dxa"/>
            <w:gridSpan w:val="2"/>
            <w:shd w:val="clear" w:color="auto" w:fill="F7CAAC"/>
          </w:tcPr>
          <w:p w14:paraId="44705456" w14:textId="77777777" w:rsidR="00A9436F" w:rsidRDefault="00A9436F" w:rsidP="00D44916">
            <w:pPr>
              <w:jc w:val="both"/>
            </w:pPr>
            <w:r>
              <w:rPr>
                <w:b/>
                <w:sz w:val="18"/>
              </w:rPr>
              <w:t>ostatní</w:t>
            </w:r>
          </w:p>
        </w:tc>
      </w:tr>
      <w:tr w:rsidR="00A9436F" w:rsidRPr="007537CB" w14:paraId="576AB36E" w14:textId="77777777" w:rsidTr="00D44916">
        <w:trPr>
          <w:gridBefore w:val="2"/>
          <w:gridAfter w:val="1"/>
          <w:wBefore w:w="138" w:type="dxa"/>
          <w:wAfter w:w="32" w:type="dxa"/>
          <w:cantSplit/>
          <w:trHeight w:val="70"/>
        </w:trPr>
        <w:tc>
          <w:tcPr>
            <w:tcW w:w="3352" w:type="dxa"/>
            <w:gridSpan w:val="14"/>
            <w:shd w:val="clear" w:color="auto" w:fill="F7CAAC"/>
          </w:tcPr>
          <w:p w14:paraId="1A070750" w14:textId="77777777" w:rsidR="00A9436F" w:rsidRDefault="00A9436F" w:rsidP="00D44916">
            <w:pPr>
              <w:jc w:val="both"/>
            </w:pPr>
            <w:r>
              <w:rPr>
                <w:b/>
              </w:rPr>
              <w:t>Obor jmenovacího řízení</w:t>
            </w:r>
          </w:p>
        </w:tc>
        <w:tc>
          <w:tcPr>
            <w:tcW w:w="2251" w:type="dxa"/>
            <w:gridSpan w:val="11"/>
            <w:shd w:val="clear" w:color="auto" w:fill="F7CAAC"/>
          </w:tcPr>
          <w:p w14:paraId="1AB05970" w14:textId="77777777" w:rsidR="00A9436F" w:rsidRDefault="00A9436F" w:rsidP="00D44916">
            <w:pPr>
              <w:jc w:val="both"/>
            </w:pPr>
            <w:r>
              <w:rPr>
                <w:b/>
              </w:rPr>
              <w:t>Rok udělení hodnosti</w:t>
            </w:r>
          </w:p>
        </w:tc>
        <w:tc>
          <w:tcPr>
            <w:tcW w:w="2261" w:type="dxa"/>
            <w:gridSpan w:val="17"/>
            <w:tcBorders>
              <w:right w:val="single" w:sz="12" w:space="0" w:color="auto"/>
            </w:tcBorders>
            <w:shd w:val="clear" w:color="auto" w:fill="F7CAAC"/>
          </w:tcPr>
          <w:p w14:paraId="7A63DB33" w14:textId="77777777" w:rsidR="00A9436F" w:rsidRDefault="00A9436F" w:rsidP="00D44916">
            <w:pPr>
              <w:jc w:val="both"/>
            </w:pPr>
            <w:r>
              <w:rPr>
                <w:b/>
              </w:rPr>
              <w:t>Řízení konáno na VŠ</w:t>
            </w:r>
          </w:p>
        </w:tc>
        <w:tc>
          <w:tcPr>
            <w:tcW w:w="638" w:type="dxa"/>
            <w:gridSpan w:val="7"/>
            <w:vMerge w:val="restart"/>
            <w:tcBorders>
              <w:left w:val="single" w:sz="12" w:space="0" w:color="auto"/>
            </w:tcBorders>
          </w:tcPr>
          <w:p w14:paraId="63DD3899" w14:textId="77777777" w:rsidR="00A9436F" w:rsidRPr="007537CB" w:rsidRDefault="00A9436F" w:rsidP="00D44916">
            <w:pPr>
              <w:jc w:val="both"/>
              <w:rPr>
                <w:b/>
              </w:rPr>
            </w:pPr>
            <w:r>
              <w:rPr>
                <w:b/>
              </w:rPr>
              <w:t>13</w:t>
            </w:r>
          </w:p>
        </w:tc>
        <w:tc>
          <w:tcPr>
            <w:tcW w:w="697" w:type="dxa"/>
            <w:gridSpan w:val="5"/>
            <w:vMerge w:val="restart"/>
          </w:tcPr>
          <w:p w14:paraId="38D13633" w14:textId="77777777" w:rsidR="00A9436F" w:rsidRPr="007537CB" w:rsidRDefault="00A9436F" w:rsidP="00D44916">
            <w:pPr>
              <w:jc w:val="both"/>
              <w:rPr>
                <w:b/>
              </w:rPr>
            </w:pPr>
            <w:r>
              <w:rPr>
                <w:b/>
              </w:rPr>
              <w:t>13</w:t>
            </w:r>
          </w:p>
        </w:tc>
        <w:tc>
          <w:tcPr>
            <w:tcW w:w="696" w:type="dxa"/>
            <w:gridSpan w:val="2"/>
            <w:vMerge w:val="restart"/>
          </w:tcPr>
          <w:p w14:paraId="4D191C97" w14:textId="77777777" w:rsidR="00A9436F" w:rsidRPr="007537CB" w:rsidRDefault="00A9436F" w:rsidP="00D44916">
            <w:pPr>
              <w:jc w:val="both"/>
              <w:rPr>
                <w:b/>
                <w:sz w:val="18"/>
                <w:szCs w:val="18"/>
              </w:rPr>
            </w:pPr>
            <w:r w:rsidRPr="007537CB">
              <w:rPr>
                <w:b/>
                <w:sz w:val="18"/>
                <w:szCs w:val="18"/>
              </w:rPr>
              <w:t>neevid.</w:t>
            </w:r>
          </w:p>
        </w:tc>
      </w:tr>
      <w:tr w:rsidR="00A9436F" w14:paraId="22899CF0" w14:textId="77777777" w:rsidTr="00D44916">
        <w:trPr>
          <w:gridBefore w:val="2"/>
          <w:gridAfter w:val="1"/>
          <w:wBefore w:w="138" w:type="dxa"/>
          <w:wAfter w:w="32" w:type="dxa"/>
          <w:trHeight w:val="205"/>
        </w:trPr>
        <w:tc>
          <w:tcPr>
            <w:tcW w:w="3352" w:type="dxa"/>
            <w:gridSpan w:val="14"/>
          </w:tcPr>
          <w:p w14:paraId="3372765A" w14:textId="77777777" w:rsidR="00A9436F" w:rsidRDefault="00A9436F" w:rsidP="00D44916">
            <w:pPr>
              <w:jc w:val="both"/>
            </w:pPr>
            <w:r>
              <w:t>---</w:t>
            </w:r>
          </w:p>
        </w:tc>
        <w:tc>
          <w:tcPr>
            <w:tcW w:w="2251" w:type="dxa"/>
            <w:gridSpan w:val="11"/>
          </w:tcPr>
          <w:p w14:paraId="49332A0B" w14:textId="77777777" w:rsidR="00A9436F" w:rsidRDefault="00A9436F" w:rsidP="00D44916">
            <w:pPr>
              <w:jc w:val="both"/>
            </w:pPr>
            <w:r>
              <w:t>---</w:t>
            </w:r>
          </w:p>
        </w:tc>
        <w:tc>
          <w:tcPr>
            <w:tcW w:w="2261" w:type="dxa"/>
            <w:gridSpan w:val="17"/>
            <w:tcBorders>
              <w:right w:val="single" w:sz="12" w:space="0" w:color="auto"/>
            </w:tcBorders>
          </w:tcPr>
          <w:p w14:paraId="4AE0CF8C" w14:textId="77777777" w:rsidR="00A9436F" w:rsidRDefault="00A9436F" w:rsidP="00D44916">
            <w:pPr>
              <w:jc w:val="both"/>
            </w:pPr>
            <w:r>
              <w:t>---</w:t>
            </w:r>
          </w:p>
        </w:tc>
        <w:tc>
          <w:tcPr>
            <w:tcW w:w="638" w:type="dxa"/>
            <w:gridSpan w:val="7"/>
            <w:vMerge/>
            <w:tcBorders>
              <w:left w:val="single" w:sz="12" w:space="0" w:color="auto"/>
            </w:tcBorders>
            <w:vAlign w:val="center"/>
          </w:tcPr>
          <w:p w14:paraId="2D8708C0" w14:textId="77777777" w:rsidR="00A9436F" w:rsidRDefault="00A9436F" w:rsidP="00D44916">
            <w:pPr>
              <w:rPr>
                <w:b/>
              </w:rPr>
            </w:pPr>
          </w:p>
        </w:tc>
        <w:tc>
          <w:tcPr>
            <w:tcW w:w="697" w:type="dxa"/>
            <w:gridSpan w:val="5"/>
            <w:vMerge/>
            <w:vAlign w:val="center"/>
          </w:tcPr>
          <w:p w14:paraId="30676DE4" w14:textId="77777777" w:rsidR="00A9436F" w:rsidRDefault="00A9436F" w:rsidP="00D44916">
            <w:pPr>
              <w:rPr>
                <w:b/>
              </w:rPr>
            </w:pPr>
          </w:p>
        </w:tc>
        <w:tc>
          <w:tcPr>
            <w:tcW w:w="696" w:type="dxa"/>
            <w:gridSpan w:val="2"/>
            <w:vMerge/>
            <w:vAlign w:val="center"/>
          </w:tcPr>
          <w:p w14:paraId="0AEF89E4" w14:textId="77777777" w:rsidR="00A9436F" w:rsidRDefault="00A9436F" w:rsidP="00D44916">
            <w:pPr>
              <w:rPr>
                <w:b/>
              </w:rPr>
            </w:pPr>
          </w:p>
        </w:tc>
      </w:tr>
      <w:tr w:rsidR="00A9436F" w:rsidRPr="007537CB" w14:paraId="51473269" w14:textId="77777777" w:rsidTr="00D44916">
        <w:trPr>
          <w:gridBefore w:val="2"/>
          <w:gridAfter w:val="1"/>
          <w:wBefore w:w="138" w:type="dxa"/>
          <w:wAfter w:w="32" w:type="dxa"/>
        </w:trPr>
        <w:tc>
          <w:tcPr>
            <w:tcW w:w="9895" w:type="dxa"/>
            <w:gridSpan w:val="56"/>
            <w:shd w:val="clear" w:color="auto" w:fill="F7CAAC"/>
          </w:tcPr>
          <w:p w14:paraId="14566401" w14:textId="77777777" w:rsidR="00A9436F" w:rsidRPr="007537CB" w:rsidRDefault="00A9436F" w:rsidP="00D44916">
            <w:pPr>
              <w:jc w:val="both"/>
              <w:rPr>
                <w:b/>
              </w:rPr>
            </w:pPr>
            <w:r w:rsidRPr="007537CB">
              <w:rPr>
                <w:b/>
              </w:rPr>
              <w:t xml:space="preserve">Přehled o nejvýznamnější publikační a další tvůrčí činnosti nebo další profesní činnosti u odborníků z praxe vztahující se k zabezpečovaným předmětům </w:t>
            </w:r>
          </w:p>
        </w:tc>
      </w:tr>
      <w:tr w:rsidR="00A9436F" w:rsidRPr="007537CB" w14:paraId="69A9FBAA" w14:textId="77777777" w:rsidTr="00D44916">
        <w:trPr>
          <w:gridBefore w:val="2"/>
          <w:gridAfter w:val="1"/>
          <w:wBefore w:w="138" w:type="dxa"/>
          <w:wAfter w:w="32" w:type="dxa"/>
          <w:trHeight w:val="283"/>
        </w:trPr>
        <w:tc>
          <w:tcPr>
            <w:tcW w:w="9895" w:type="dxa"/>
            <w:gridSpan w:val="56"/>
          </w:tcPr>
          <w:p w14:paraId="3365BAE4" w14:textId="77777777" w:rsidR="00A9436F" w:rsidRPr="006269AA" w:rsidRDefault="00A9436F" w:rsidP="00D44916">
            <w:pPr>
              <w:spacing w:before="60" w:after="120"/>
              <w:jc w:val="both"/>
              <w:rPr>
                <w:b/>
                <w:sz w:val="21"/>
                <w:szCs w:val="21"/>
              </w:rPr>
            </w:pPr>
            <w:r w:rsidRPr="006269AA">
              <w:rPr>
                <w:caps/>
                <w:sz w:val="21"/>
                <w:szCs w:val="21"/>
              </w:rPr>
              <w:t xml:space="preserve">Čablová, A., Rouchal, M., Hanulíková, B., Vícha, J., Dastychová, L., </w:t>
            </w:r>
            <w:r w:rsidRPr="006269AA">
              <w:rPr>
                <w:b/>
                <w:caps/>
                <w:sz w:val="21"/>
                <w:szCs w:val="21"/>
              </w:rPr>
              <w:t>Prucková, Z.</w:t>
            </w:r>
            <w:r w:rsidRPr="006269AA">
              <w:rPr>
                <w:caps/>
                <w:sz w:val="21"/>
                <w:szCs w:val="21"/>
              </w:rPr>
              <w:t xml:space="preserve"> </w:t>
            </w:r>
            <w:r w:rsidRPr="006269AA">
              <w:rPr>
                <w:b/>
                <w:caps/>
                <w:sz w:val="21"/>
                <w:szCs w:val="21"/>
              </w:rPr>
              <w:t>(12%)</w:t>
            </w:r>
            <w:r w:rsidRPr="006269AA">
              <w:rPr>
                <w:caps/>
                <w:sz w:val="21"/>
                <w:szCs w:val="21"/>
              </w:rPr>
              <w:t>, Vícha, R.</w:t>
            </w:r>
            <w:r w:rsidRPr="006269AA">
              <w:rPr>
                <w:sz w:val="21"/>
                <w:szCs w:val="21"/>
              </w:rPr>
              <w:t xml:space="preserve">: Gas-phase fragmentation of 1-adamantylbisimidazolium salts and their complexes with cucurbit[7]uril studied using selectively </w:t>
            </w:r>
            <w:r w:rsidRPr="006269AA">
              <w:rPr>
                <w:sz w:val="21"/>
                <w:szCs w:val="21"/>
                <w:vertAlign w:val="superscript"/>
              </w:rPr>
              <w:t>2</w:t>
            </w:r>
            <w:r w:rsidRPr="006269AA">
              <w:rPr>
                <w:sz w:val="21"/>
                <w:szCs w:val="21"/>
              </w:rPr>
              <w:t xml:space="preserve">H-labeled guest molecules. </w:t>
            </w:r>
            <w:r w:rsidRPr="006269AA">
              <w:rPr>
                <w:i/>
                <w:sz w:val="21"/>
                <w:szCs w:val="21"/>
              </w:rPr>
              <w:t>Rapid Communications in Mass Spectrometry</w:t>
            </w:r>
            <w:r w:rsidRPr="006269AA">
              <w:rPr>
                <w:sz w:val="21"/>
                <w:szCs w:val="21"/>
              </w:rPr>
              <w:t xml:space="preserve"> 31, 1510-1518, </w:t>
            </w:r>
            <w:r w:rsidRPr="006269AA">
              <w:rPr>
                <w:b/>
                <w:sz w:val="21"/>
                <w:szCs w:val="21"/>
              </w:rPr>
              <w:t>2017</w:t>
            </w:r>
            <w:r w:rsidRPr="006269AA">
              <w:rPr>
                <w:sz w:val="21"/>
                <w:szCs w:val="21"/>
              </w:rPr>
              <w:t xml:space="preserve">. ISSN 1097-0231. </w:t>
            </w:r>
          </w:p>
          <w:p w14:paraId="60BF8103" w14:textId="77777777" w:rsidR="00A9436F" w:rsidRPr="006269AA" w:rsidRDefault="00A9436F" w:rsidP="00D44916">
            <w:pPr>
              <w:spacing w:after="120"/>
              <w:jc w:val="both"/>
              <w:rPr>
                <w:sz w:val="21"/>
                <w:szCs w:val="21"/>
              </w:rPr>
            </w:pPr>
            <w:r w:rsidRPr="006269AA">
              <w:rPr>
                <w:caps/>
                <w:sz w:val="21"/>
                <w:szCs w:val="21"/>
              </w:rPr>
              <w:t xml:space="preserve">Jelínková, K., Surmová, H., Matelová, A., </w:t>
            </w:r>
            <w:r w:rsidRPr="006269AA">
              <w:rPr>
                <w:b/>
                <w:caps/>
                <w:sz w:val="21"/>
                <w:szCs w:val="21"/>
              </w:rPr>
              <w:t>Prucková, Z. (22%)</w:t>
            </w:r>
            <w:r w:rsidRPr="006269AA">
              <w:rPr>
                <w:caps/>
                <w:sz w:val="21"/>
                <w:szCs w:val="21"/>
              </w:rPr>
              <w:t>, Rouchal, M., Dastychová, L., Nečas, M., Vícha, R.</w:t>
            </w:r>
            <w:r w:rsidRPr="006269AA">
              <w:rPr>
                <w:sz w:val="21"/>
                <w:szCs w:val="21"/>
              </w:rPr>
              <w:t xml:space="preserve">: Cubane arives on the cucurbituril scene. </w:t>
            </w:r>
            <w:r w:rsidRPr="006269AA">
              <w:rPr>
                <w:i/>
                <w:sz w:val="21"/>
                <w:szCs w:val="21"/>
              </w:rPr>
              <w:t>Organic Letters</w:t>
            </w:r>
            <w:r w:rsidRPr="006269AA">
              <w:rPr>
                <w:sz w:val="21"/>
                <w:szCs w:val="21"/>
              </w:rPr>
              <w:t xml:space="preserve"> 19, 2698-2701, </w:t>
            </w:r>
            <w:r w:rsidRPr="006269AA">
              <w:rPr>
                <w:b/>
                <w:sz w:val="21"/>
                <w:szCs w:val="21"/>
              </w:rPr>
              <w:t>2017</w:t>
            </w:r>
            <w:r w:rsidRPr="006269AA">
              <w:rPr>
                <w:sz w:val="21"/>
                <w:szCs w:val="21"/>
              </w:rPr>
              <w:t xml:space="preserve">. ISSN 1523-7060. </w:t>
            </w:r>
          </w:p>
          <w:p w14:paraId="2DC5352B" w14:textId="77777777" w:rsidR="00A9436F" w:rsidRPr="006269AA" w:rsidRDefault="00A9436F" w:rsidP="00D44916">
            <w:pPr>
              <w:spacing w:after="120"/>
              <w:jc w:val="both"/>
              <w:rPr>
                <w:b/>
                <w:sz w:val="21"/>
                <w:szCs w:val="21"/>
              </w:rPr>
            </w:pPr>
            <w:r w:rsidRPr="006269AA">
              <w:rPr>
                <w:caps/>
                <w:sz w:val="21"/>
                <w:szCs w:val="21"/>
              </w:rPr>
              <w:t xml:space="preserve">Babjaková, E., Branná, P., Kuczyńska, M., Rouchal, M., </w:t>
            </w:r>
            <w:r w:rsidRPr="006269AA">
              <w:rPr>
                <w:b/>
                <w:caps/>
                <w:sz w:val="21"/>
                <w:szCs w:val="21"/>
              </w:rPr>
              <w:t>Prucková, Z. (15%)</w:t>
            </w:r>
            <w:r w:rsidRPr="006269AA">
              <w:rPr>
                <w:caps/>
                <w:sz w:val="21"/>
                <w:szCs w:val="21"/>
              </w:rPr>
              <w:t>, Dastychová, L., Vícha, J., Vícha, R.:</w:t>
            </w:r>
            <w:r w:rsidRPr="006269AA">
              <w:rPr>
                <w:sz w:val="21"/>
                <w:szCs w:val="21"/>
              </w:rPr>
              <w:t xml:space="preserve"> An adamantane-based disubstituted binding motif with picomolar dissociation constants for cucurbit[n]urils in water and related ternary aggregates. </w:t>
            </w:r>
            <w:r w:rsidRPr="006269AA">
              <w:rPr>
                <w:sz w:val="21"/>
                <w:szCs w:val="21"/>
              </w:rPr>
              <w:br/>
            </w:r>
            <w:r w:rsidRPr="006269AA">
              <w:rPr>
                <w:i/>
                <w:sz w:val="21"/>
                <w:szCs w:val="21"/>
              </w:rPr>
              <w:t xml:space="preserve">RSC Advances </w:t>
            </w:r>
            <w:r w:rsidRPr="006269AA">
              <w:rPr>
                <w:sz w:val="21"/>
                <w:szCs w:val="21"/>
              </w:rPr>
              <w:t xml:space="preserve">6, 105146-105153, </w:t>
            </w:r>
            <w:r w:rsidRPr="006269AA">
              <w:rPr>
                <w:b/>
                <w:sz w:val="21"/>
                <w:szCs w:val="21"/>
              </w:rPr>
              <w:t>2016</w:t>
            </w:r>
            <w:r w:rsidRPr="006269AA">
              <w:rPr>
                <w:sz w:val="21"/>
                <w:szCs w:val="21"/>
              </w:rPr>
              <w:t xml:space="preserve">. ISSN 2046-2069. </w:t>
            </w:r>
          </w:p>
          <w:p w14:paraId="01958DBD" w14:textId="77777777" w:rsidR="00A9436F" w:rsidRPr="006269AA" w:rsidRDefault="00A9436F" w:rsidP="00D44916">
            <w:pPr>
              <w:spacing w:after="120"/>
              <w:jc w:val="both"/>
              <w:rPr>
                <w:sz w:val="21"/>
                <w:szCs w:val="21"/>
              </w:rPr>
            </w:pPr>
            <w:r w:rsidRPr="006269AA">
              <w:rPr>
                <w:caps/>
                <w:sz w:val="21"/>
                <w:szCs w:val="21"/>
              </w:rPr>
              <w:t xml:space="preserve">Kulkarni, S.G., </w:t>
            </w:r>
            <w:r w:rsidRPr="006269AA">
              <w:rPr>
                <w:b/>
                <w:caps/>
                <w:sz w:val="21"/>
                <w:szCs w:val="21"/>
              </w:rPr>
              <w:t>Prucková, Z. (23%)</w:t>
            </w:r>
            <w:r w:rsidRPr="006269AA">
              <w:rPr>
                <w:caps/>
                <w:sz w:val="21"/>
                <w:szCs w:val="21"/>
              </w:rPr>
              <w:t>, Rouchal, M., Dastychová, L., Vícha, R.:</w:t>
            </w:r>
            <w:r w:rsidRPr="006269AA">
              <w:rPr>
                <w:sz w:val="21"/>
                <w:szCs w:val="21"/>
              </w:rPr>
              <w:t xml:space="preserve"> Adamantylated trisimidazolium based tripods and their binding properties towards cucurbit[7]uril and b-cyclodextrin. </w:t>
            </w:r>
            <w:r w:rsidRPr="006269AA">
              <w:rPr>
                <w:i/>
                <w:sz w:val="21"/>
                <w:szCs w:val="21"/>
              </w:rPr>
              <w:t>Journal of Inclusion Phenomena and Macrocyclic Chemistry</w:t>
            </w:r>
            <w:r w:rsidRPr="006269AA">
              <w:rPr>
                <w:sz w:val="21"/>
                <w:szCs w:val="21"/>
              </w:rPr>
              <w:t xml:space="preserve"> 84, 11-20, </w:t>
            </w:r>
            <w:r w:rsidRPr="006269AA">
              <w:rPr>
                <w:b/>
                <w:sz w:val="21"/>
                <w:szCs w:val="21"/>
              </w:rPr>
              <w:t>2016</w:t>
            </w:r>
            <w:r w:rsidRPr="006269AA">
              <w:rPr>
                <w:sz w:val="21"/>
                <w:szCs w:val="21"/>
              </w:rPr>
              <w:t xml:space="preserve">. ISSN 1388-3127. </w:t>
            </w:r>
          </w:p>
          <w:p w14:paraId="616B3A57" w14:textId="77777777" w:rsidR="00A9436F" w:rsidRPr="007537CB" w:rsidRDefault="00A9436F" w:rsidP="00D44916">
            <w:pPr>
              <w:spacing w:after="60"/>
              <w:jc w:val="both"/>
              <w:rPr>
                <w:b/>
              </w:rPr>
            </w:pPr>
            <w:r w:rsidRPr="006269AA">
              <w:rPr>
                <w:caps/>
                <w:sz w:val="21"/>
                <w:szCs w:val="21"/>
              </w:rPr>
              <w:t xml:space="preserve">Branná, P., Rouchal, M., </w:t>
            </w:r>
            <w:r w:rsidRPr="006269AA">
              <w:rPr>
                <w:b/>
                <w:caps/>
                <w:sz w:val="21"/>
                <w:szCs w:val="21"/>
              </w:rPr>
              <w:t>Prucková, Z. (18%)</w:t>
            </w:r>
            <w:r w:rsidRPr="006269AA">
              <w:rPr>
                <w:caps/>
                <w:sz w:val="21"/>
                <w:szCs w:val="21"/>
              </w:rPr>
              <w:t>, Dastychová, L., Lenobel, R., Pospíšil, T., Maláč, K., Vícha, R</w:t>
            </w:r>
            <w:r w:rsidRPr="006269AA">
              <w:rPr>
                <w:sz w:val="21"/>
                <w:szCs w:val="21"/>
              </w:rPr>
              <w:t xml:space="preserve">.: Rotaxanes capped with host molecules: Supramolecular behavior of adamantylated bisimidazolium salts containing a biphenyl centerpiece. </w:t>
            </w:r>
            <w:r w:rsidRPr="006269AA">
              <w:rPr>
                <w:i/>
                <w:sz w:val="21"/>
                <w:szCs w:val="21"/>
              </w:rPr>
              <w:t xml:space="preserve">Chemistry - A European Journal </w:t>
            </w:r>
            <w:r w:rsidRPr="006269AA">
              <w:rPr>
                <w:sz w:val="21"/>
                <w:szCs w:val="21"/>
              </w:rPr>
              <w:t xml:space="preserve">21, 11712-11718, </w:t>
            </w:r>
            <w:r w:rsidRPr="006269AA">
              <w:rPr>
                <w:b/>
                <w:sz w:val="21"/>
                <w:szCs w:val="21"/>
              </w:rPr>
              <w:t>2015</w:t>
            </w:r>
            <w:r w:rsidRPr="006269AA">
              <w:rPr>
                <w:sz w:val="21"/>
                <w:szCs w:val="21"/>
              </w:rPr>
              <w:t xml:space="preserve">. ISSN 0947-6539. </w:t>
            </w:r>
          </w:p>
        </w:tc>
      </w:tr>
      <w:tr w:rsidR="00A9436F" w14:paraId="63158E85" w14:textId="77777777" w:rsidTr="00D44916">
        <w:trPr>
          <w:gridBefore w:val="2"/>
          <w:gridAfter w:val="1"/>
          <w:wBefore w:w="138" w:type="dxa"/>
          <w:wAfter w:w="32" w:type="dxa"/>
          <w:trHeight w:val="218"/>
        </w:trPr>
        <w:tc>
          <w:tcPr>
            <w:tcW w:w="9895" w:type="dxa"/>
            <w:gridSpan w:val="56"/>
            <w:shd w:val="clear" w:color="auto" w:fill="F7CAAC"/>
          </w:tcPr>
          <w:p w14:paraId="392888D1" w14:textId="77777777" w:rsidR="00A9436F" w:rsidRDefault="00A9436F" w:rsidP="00D44916">
            <w:pPr>
              <w:rPr>
                <w:b/>
              </w:rPr>
            </w:pPr>
            <w:r>
              <w:rPr>
                <w:b/>
              </w:rPr>
              <w:t>Působení v zahraničí</w:t>
            </w:r>
          </w:p>
        </w:tc>
      </w:tr>
      <w:tr w:rsidR="00A9436F" w:rsidRPr="006269AA" w14:paraId="7BD8516A" w14:textId="77777777" w:rsidTr="00D44916">
        <w:trPr>
          <w:gridBefore w:val="2"/>
          <w:gridAfter w:val="1"/>
          <w:wBefore w:w="138" w:type="dxa"/>
          <w:wAfter w:w="32" w:type="dxa"/>
          <w:trHeight w:val="328"/>
        </w:trPr>
        <w:tc>
          <w:tcPr>
            <w:tcW w:w="9895" w:type="dxa"/>
            <w:gridSpan w:val="56"/>
          </w:tcPr>
          <w:p w14:paraId="4D0960ED" w14:textId="77777777" w:rsidR="00A9436F" w:rsidRPr="006269AA" w:rsidRDefault="00A9436F" w:rsidP="00D44916">
            <w:pPr>
              <w:tabs>
                <w:tab w:val="left" w:pos="1494"/>
              </w:tabs>
              <w:rPr>
                <w:b/>
              </w:rPr>
            </w:pPr>
            <w:r w:rsidRPr="006269AA">
              <w:t xml:space="preserve">--- </w:t>
            </w:r>
          </w:p>
        </w:tc>
      </w:tr>
      <w:tr w:rsidR="00A9436F" w14:paraId="699E2045" w14:textId="77777777" w:rsidTr="00D44916">
        <w:trPr>
          <w:gridBefore w:val="2"/>
          <w:gridAfter w:val="1"/>
          <w:wBefore w:w="138" w:type="dxa"/>
          <w:wAfter w:w="32" w:type="dxa"/>
          <w:cantSplit/>
          <w:trHeight w:val="470"/>
        </w:trPr>
        <w:tc>
          <w:tcPr>
            <w:tcW w:w="2522" w:type="dxa"/>
            <w:gridSpan w:val="6"/>
            <w:shd w:val="clear" w:color="auto" w:fill="F7CAAC"/>
          </w:tcPr>
          <w:p w14:paraId="34B8503C" w14:textId="77777777" w:rsidR="00A9436F" w:rsidRDefault="00A9436F" w:rsidP="00D44916">
            <w:pPr>
              <w:jc w:val="both"/>
              <w:rPr>
                <w:b/>
              </w:rPr>
            </w:pPr>
            <w:r>
              <w:rPr>
                <w:b/>
              </w:rPr>
              <w:t xml:space="preserve">Podpis </w:t>
            </w:r>
          </w:p>
        </w:tc>
        <w:tc>
          <w:tcPr>
            <w:tcW w:w="4552" w:type="dxa"/>
            <w:gridSpan w:val="28"/>
          </w:tcPr>
          <w:p w14:paraId="1DEAEA09" w14:textId="77777777" w:rsidR="00A9436F" w:rsidRDefault="00A9436F" w:rsidP="00D44916">
            <w:pPr>
              <w:jc w:val="both"/>
            </w:pPr>
          </w:p>
        </w:tc>
        <w:tc>
          <w:tcPr>
            <w:tcW w:w="790" w:type="dxa"/>
            <w:gridSpan w:val="8"/>
            <w:shd w:val="clear" w:color="auto" w:fill="F7CAAC"/>
          </w:tcPr>
          <w:p w14:paraId="582125BF" w14:textId="77777777" w:rsidR="00A9436F" w:rsidRDefault="00A9436F" w:rsidP="00D44916">
            <w:pPr>
              <w:jc w:val="both"/>
            </w:pPr>
            <w:r>
              <w:rPr>
                <w:b/>
              </w:rPr>
              <w:t>datum</w:t>
            </w:r>
          </w:p>
        </w:tc>
        <w:tc>
          <w:tcPr>
            <w:tcW w:w="2031" w:type="dxa"/>
            <w:gridSpan w:val="14"/>
          </w:tcPr>
          <w:p w14:paraId="0AB1FF5C" w14:textId="77777777" w:rsidR="00A9436F" w:rsidRDefault="00A9436F" w:rsidP="00D44916">
            <w:pPr>
              <w:jc w:val="both"/>
            </w:pPr>
          </w:p>
        </w:tc>
      </w:tr>
      <w:tr w:rsidR="00A9436F" w14:paraId="728277E9" w14:textId="77777777" w:rsidTr="00D44916">
        <w:trPr>
          <w:gridBefore w:val="2"/>
          <w:gridAfter w:val="1"/>
          <w:wBefore w:w="138" w:type="dxa"/>
          <w:wAfter w:w="32" w:type="dxa"/>
        </w:trPr>
        <w:tc>
          <w:tcPr>
            <w:tcW w:w="9895" w:type="dxa"/>
            <w:gridSpan w:val="56"/>
            <w:tcBorders>
              <w:bottom w:val="double" w:sz="4" w:space="0" w:color="auto"/>
            </w:tcBorders>
            <w:shd w:val="clear" w:color="auto" w:fill="BDD6EE"/>
          </w:tcPr>
          <w:p w14:paraId="7248EB94" w14:textId="77777777" w:rsidR="00A9436F" w:rsidRDefault="00A9436F" w:rsidP="00D44916">
            <w:pPr>
              <w:jc w:val="both"/>
              <w:rPr>
                <w:b/>
                <w:sz w:val="28"/>
              </w:rPr>
            </w:pPr>
            <w:r>
              <w:rPr>
                <w:b/>
                <w:sz w:val="28"/>
              </w:rPr>
              <w:lastRenderedPageBreak/>
              <w:t>C-I – Personální zabezpečení</w:t>
            </w:r>
          </w:p>
        </w:tc>
      </w:tr>
      <w:tr w:rsidR="00A9436F" w:rsidRPr="00A405B4" w14:paraId="1F0F671F" w14:textId="77777777" w:rsidTr="00D44916">
        <w:trPr>
          <w:gridBefore w:val="2"/>
          <w:gridAfter w:val="1"/>
          <w:wBefore w:w="138" w:type="dxa"/>
          <w:wAfter w:w="32" w:type="dxa"/>
        </w:trPr>
        <w:tc>
          <w:tcPr>
            <w:tcW w:w="2522" w:type="dxa"/>
            <w:gridSpan w:val="6"/>
            <w:tcBorders>
              <w:top w:val="double" w:sz="4" w:space="0" w:color="auto"/>
            </w:tcBorders>
            <w:shd w:val="clear" w:color="auto" w:fill="F7CAAC"/>
          </w:tcPr>
          <w:p w14:paraId="123F1C42" w14:textId="77777777" w:rsidR="00A9436F" w:rsidRDefault="00A9436F" w:rsidP="00D44916">
            <w:pPr>
              <w:jc w:val="both"/>
              <w:rPr>
                <w:b/>
              </w:rPr>
            </w:pPr>
            <w:r>
              <w:rPr>
                <w:b/>
              </w:rPr>
              <w:t>Vysoká škola</w:t>
            </w:r>
          </w:p>
        </w:tc>
        <w:tc>
          <w:tcPr>
            <w:tcW w:w="7373" w:type="dxa"/>
            <w:gridSpan w:val="50"/>
          </w:tcPr>
          <w:p w14:paraId="1A2BD823" w14:textId="77777777" w:rsidR="00A9436F" w:rsidRPr="00A405B4" w:rsidRDefault="00A9436F" w:rsidP="00D44916">
            <w:pPr>
              <w:jc w:val="both"/>
            </w:pPr>
            <w:r w:rsidRPr="00A405B4">
              <w:t>Univerzita Tomáše Bati ve Zlíně</w:t>
            </w:r>
          </w:p>
        </w:tc>
      </w:tr>
      <w:tr w:rsidR="00A9436F" w:rsidRPr="00A405B4" w14:paraId="479ABE3E" w14:textId="77777777" w:rsidTr="00D44916">
        <w:trPr>
          <w:gridBefore w:val="2"/>
          <w:gridAfter w:val="1"/>
          <w:wBefore w:w="138" w:type="dxa"/>
          <w:wAfter w:w="32" w:type="dxa"/>
        </w:trPr>
        <w:tc>
          <w:tcPr>
            <w:tcW w:w="2522" w:type="dxa"/>
            <w:gridSpan w:val="6"/>
            <w:shd w:val="clear" w:color="auto" w:fill="F7CAAC"/>
          </w:tcPr>
          <w:p w14:paraId="2CF3D0C7" w14:textId="77777777" w:rsidR="00A9436F" w:rsidRDefault="00A9436F" w:rsidP="00D44916">
            <w:pPr>
              <w:jc w:val="both"/>
              <w:rPr>
                <w:b/>
              </w:rPr>
            </w:pPr>
            <w:r>
              <w:rPr>
                <w:b/>
              </w:rPr>
              <w:t>Součást vysoké školy</w:t>
            </w:r>
          </w:p>
        </w:tc>
        <w:tc>
          <w:tcPr>
            <w:tcW w:w="7373" w:type="dxa"/>
            <w:gridSpan w:val="50"/>
          </w:tcPr>
          <w:p w14:paraId="209D24D5" w14:textId="77777777" w:rsidR="00A9436F" w:rsidRPr="00A405B4" w:rsidRDefault="00A9436F" w:rsidP="00D44916">
            <w:pPr>
              <w:jc w:val="both"/>
            </w:pPr>
            <w:r w:rsidRPr="00A405B4">
              <w:t>Fakulta technologická</w:t>
            </w:r>
          </w:p>
        </w:tc>
      </w:tr>
      <w:tr w:rsidR="00A9436F" w14:paraId="3BBE70B3" w14:textId="77777777" w:rsidTr="00D44916">
        <w:trPr>
          <w:gridBefore w:val="2"/>
          <w:gridAfter w:val="1"/>
          <w:wBefore w:w="138" w:type="dxa"/>
          <w:wAfter w:w="32" w:type="dxa"/>
        </w:trPr>
        <w:tc>
          <w:tcPr>
            <w:tcW w:w="2522" w:type="dxa"/>
            <w:gridSpan w:val="6"/>
            <w:shd w:val="clear" w:color="auto" w:fill="F7CAAC"/>
          </w:tcPr>
          <w:p w14:paraId="16813993" w14:textId="77777777" w:rsidR="00A9436F" w:rsidRDefault="00A9436F" w:rsidP="00D44916">
            <w:pPr>
              <w:jc w:val="both"/>
              <w:rPr>
                <w:b/>
              </w:rPr>
            </w:pPr>
            <w:r>
              <w:rPr>
                <w:b/>
              </w:rPr>
              <w:t>Název studijního programu</w:t>
            </w:r>
          </w:p>
        </w:tc>
        <w:tc>
          <w:tcPr>
            <w:tcW w:w="7373" w:type="dxa"/>
            <w:gridSpan w:val="50"/>
          </w:tcPr>
          <w:p w14:paraId="768A8933" w14:textId="77777777" w:rsidR="00A9436F" w:rsidRDefault="00A9436F" w:rsidP="00D44916">
            <w:pPr>
              <w:jc w:val="both"/>
            </w:pPr>
            <w:r>
              <w:t>Chemie potravin a bioaktivních látek</w:t>
            </w:r>
          </w:p>
        </w:tc>
      </w:tr>
      <w:tr w:rsidR="00A9436F" w14:paraId="278C594C" w14:textId="77777777" w:rsidTr="00D44916">
        <w:trPr>
          <w:gridBefore w:val="2"/>
          <w:gridAfter w:val="1"/>
          <w:wBefore w:w="138" w:type="dxa"/>
          <w:wAfter w:w="32" w:type="dxa"/>
        </w:trPr>
        <w:tc>
          <w:tcPr>
            <w:tcW w:w="2522" w:type="dxa"/>
            <w:gridSpan w:val="6"/>
            <w:shd w:val="clear" w:color="auto" w:fill="F7CAAC"/>
          </w:tcPr>
          <w:p w14:paraId="13F65095" w14:textId="77777777" w:rsidR="00A9436F" w:rsidRDefault="00A9436F" w:rsidP="00D44916">
            <w:pPr>
              <w:jc w:val="both"/>
              <w:rPr>
                <w:b/>
              </w:rPr>
            </w:pPr>
            <w:r>
              <w:rPr>
                <w:b/>
              </w:rPr>
              <w:t>Jméno a příjmení</w:t>
            </w:r>
          </w:p>
        </w:tc>
        <w:tc>
          <w:tcPr>
            <w:tcW w:w="4552" w:type="dxa"/>
            <w:gridSpan w:val="28"/>
          </w:tcPr>
          <w:p w14:paraId="6B7E1787" w14:textId="77777777" w:rsidR="00A9436F" w:rsidRPr="00DE7A11" w:rsidRDefault="00A9436F" w:rsidP="00D44916">
            <w:pPr>
              <w:jc w:val="both"/>
              <w:rPr>
                <w:b/>
              </w:rPr>
            </w:pPr>
            <w:bookmarkStart w:id="70" w:name="Rouchal"/>
            <w:bookmarkEnd w:id="70"/>
            <w:r>
              <w:rPr>
                <w:b/>
              </w:rPr>
              <w:t>Michal Rouchal</w:t>
            </w:r>
          </w:p>
        </w:tc>
        <w:tc>
          <w:tcPr>
            <w:tcW w:w="715" w:type="dxa"/>
            <w:gridSpan w:val="5"/>
            <w:shd w:val="clear" w:color="auto" w:fill="F7CAAC"/>
          </w:tcPr>
          <w:p w14:paraId="5F59871C" w14:textId="77777777" w:rsidR="00A9436F" w:rsidRDefault="00A9436F" w:rsidP="00D44916">
            <w:pPr>
              <w:jc w:val="both"/>
              <w:rPr>
                <w:b/>
              </w:rPr>
            </w:pPr>
            <w:r>
              <w:rPr>
                <w:b/>
              </w:rPr>
              <w:t>Tituly</w:t>
            </w:r>
          </w:p>
        </w:tc>
        <w:tc>
          <w:tcPr>
            <w:tcW w:w="2106" w:type="dxa"/>
            <w:gridSpan w:val="17"/>
          </w:tcPr>
          <w:p w14:paraId="08A11AC3" w14:textId="77777777" w:rsidR="00A9436F" w:rsidRDefault="00A9436F" w:rsidP="00D44916">
            <w:pPr>
              <w:jc w:val="both"/>
            </w:pPr>
            <w:r>
              <w:t>Ing., Ph.D.</w:t>
            </w:r>
          </w:p>
        </w:tc>
      </w:tr>
      <w:tr w:rsidR="00A9436F" w:rsidRPr="00C32277" w14:paraId="465FD63F" w14:textId="77777777" w:rsidTr="00D44916">
        <w:trPr>
          <w:gridBefore w:val="2"/>
          <w:gridAfter w:val="1"/>
          <w:wBefore w:w="138" w:type="dxa"/>
          <w:wAfter w:w="32" w:type="dxa"/>
        </w:trPr>
        <w:tc>
          <w:tcPr>
            <w:tcW w:w="2522" w:type="dxa"/>
            <w:gridSpan w:val="6"/>
            <w:shd w:val="clear" w:color="auto" w:fill="F7CAAC"/>
          </w:tcPr>
          <w:p w14:paraId="4E4A83C3" w14:textId="77777777" w:rsidR="00A9436F" w:rsidRDefault="00A9436F" w:rsidP="00D44916">
            <w:pPr>
              <w:jc w:val="both"/>
              <w:rPr>
                <w:b/>
              </w:rPr>
            </w:pPr>
            <w:r>
              <w:rPr>
                <w:b/>
              </w:rPr>
              <w:t>Rok narození</w:t>
            </w:r>
          </w:p>
        </w:tc>
        <w:tc>
          <w:tcPr>
            <w:tcW w:w="830" w:type="dxa"/>
            <w:gridSpan w:val="8"/>
          </w:tcPr>
          <w:p w14:paraId="1BADB0CD" w14:textId="77777777" w:rsidR="00A9436F" w:rsidRDefault="00A9436F" w:rsidP="00D44916">
            <w:pPr>
              <w:jc w:val="both"/>
            </w:pPr>
            <w:r>
              <w:t>1982</w:t>
            </w:r>
          </w:p>
        </w:tc>
        <w:tc>
          <w:tcPr>
            <w:tcW w:w="1725" w:type="dxa"/>
            <w:gridSpan w:val="5"/>
            <w:shd w:val="clear" w:color="auto" w:fill="F7CAAC"/>
          </w:tcPr>
          <w:p w14:paraId="71645D98" w14:textId="77777777" w:rsidR="00A9436F" w:rsidRDefault="00A9436F" w:rsidP="00D44916">
            <w:pPr>
              <w:jc w:val="both"/>
              <w:rPr>
                <w:b/>
              </w:rPr>
            </w:pPr>
            <w:r>
              <w:rPr>
                <w:b/>
              </w:rPr>
              <w:t>typ vztahu k VŠ</w:t>
            </w:r>
          </w:p>
        </w:tc>
        <w:tc>
          <w:tcPr>
            <w:tcW w:w="996" w:type="dxa"/>
            <w:gridSpan w:val="10"/>
          </w:tcPr>
          <w:p w14:paraId="3267881B" w14:textId="77777777" w:rsidR="00A9436F" w:rsidRDefault="00A9436F" w:rsidP="00D44916">
            <w:pPr>
              <w:jc w:val="both"/>
            </w:pPr>
            <w:r>
              <w:t>pp.</w:t>
            </w:r>
          </w:p>
        </w:tc>
        <w:tc>
          <w:tcPr>
            <w:tcW w:w="1001" w:type="dxa"/>
            <w:gridSpan w:val="5"/>
            <w:shd w:val="clear" w:color="auto" w:fill="F7CAAC"/>
          </w:tcPr>
          <w:p w14:paraId="48DD3F43" w14:textId="77777777" w:rsidR="00A9436F" w:rsidRDefault="00A9436F" w:rsidP="00D44916">
            <w:pPr>
              <w:jc w:val="both"/>
              <w:rPr>
                <w:b/>
              </w:rPr>
            </w:pPr>
            <w:r>
              <w:rPr>
                <w:b/>
              </w:rPr>
              <w:t>rozsah</w:t>
            </w:r>
          </w:p>
        </w:tc>
        <w:tc>
          <w:tcPr>
            <w:tcW w:w="715" w:type="dxa"/>
            <w:gridSpan w:val="5"/>
          </w:tcPr>
          <w:p w14:paraId="6AD0C3CE" w14:textId="77777777" w:rsidR="00A9436F" w:rsidRDefault="00A9436F" w:rsidP="00D44916">
            <w:pPr>
              <w:jc w:val="both"/>
            </w:pPr>
            <w:r>
              <w:t>40</w:t>
            </w:r>
          </w:p>
        </w:tc>
        <w:tc>
          <w:tcPr>
            <w:tcW w:w="713" w:type="dxa"/>
            <w:gridSpan w:val="10"/>
            <w:shd w:val="clear" w:color="auto" w:fill="F7CAAC"/>
          </w:tcPr>
          <w:p w14:paraId="65F4A733" w14:textId="77777777" w:rsidR="00A9436F" w:rsidRDefault="00A9436F" w:rsidP="00D44916">
            <w:pPr>
              <w:jc w:val="both"/>
              <w:rPr>
                <w:b/>
              </w:rPr>
            </w:pPr>
            <w:r>
              <w:rPr>
                <w:b/>
              </w:rPr>
              <w:t>do kdy</w:t>
            </w:r>
          </w:p>
        </w:tc>
        <w:tc>
          <w:tcPr>
            <w:tcW w:w="1393" w:type="dxa"/>
            <w:gridSpan w:val="7"/>
          </w:tcPr>
          <w:p w14:paraId="75BF48FC" w14:textId="77777777" w:rsidR="00A9436F" w:rsidRPr="00C32277" w:rsidRDefault="00A9436F" w:rsidP="00D44916">
            <w:pPr>
              <w:jc w:val="both"/>
              <w:rPr>
                <w:highlight w:val="green"/>
              </w:rPr>
            </w:pPr>
            <w:r w:rsidRPr="00DB6BAE">
              <w:t>N</w:t>
            </w:r>
          </w:p>
        </w:tc>
      </w:tr>
      <w:tr w:rsidR="00A9436F" w:rsidRPr="00C32277" w14:paraId="3648376E" w14:textId="77777777" w:rsidTr="00D44916">
        <w:trPr>
          <w:gridBefore w:val="2"/>
          <w:gridAfter w:val="1"/>
          <w:wBefore w:w="138" w:type="dxa"/>
          <w:wAfter w:w="32" w:type="dxa"/>
        </w:trPr>
        <w:tc>
          <w:tcPr>
            <w:tcW w:w="5077" w:type="dxa"/>
            <w:gridSpan w:val="19"/>
            <w:shd w:val="clear" w:color="auto" w:fill="F7CAAC"/>
          </w:tcPr>
          <w:p w14:paraId="65AAFB89" w14:textId="77777777" w:rsidR="00A9436F" w:rsidRDefault="00A9436F" w:rsidP="00D44916">
            <w:pPr>
              <w:jc w:val="both"/>
              <w:rPr>
                <w:b/>
              </w:rPr>
            </w:pPr>
            <w:r>
              <w:rPr>
                <w:b/>
              </w:rPr>
              <w:t>Typ vztahu na součásti VŠ, která uskutečňuje st. program</w:t>
            </w:r>
          </w:p>
        </w:tc>
        <w:tc>
          <w:tcPr>
            <w:tcW w:w="996" w:type="dxa"/>
            <w:gridSpan w:val="10"/>
          </w:tcPr>
          <w:p w14:paraId="6B80B000" w14:textId="77777777" w:rsidR="00A9436F" w:rsidRDefault="00A9436F" w:rsidP="00D44916">
            <w:pPr>
              <w:jc w:val="both"/>
            </w:pPr>
            <w:r>
              <w:t>---</w:t>
            </w:r>
          </w:p>
        </w:tc>
        <w:tc>
          <w:tcPr>
            <w:tcW w:w="1001" w:type="dxa"/>
            <w:gridSpan w:val="5"/>
            <w:shd w:val="clear" w:color="auto" w:fill="F7CAAC"/>
          </w:tcPr>
          <w:p w14:paraId="42ECEC28" w14:textId="77777777" w:rsidR="00A9436F" w:rsidRDefault="00A9436F" w:rsidP="00D44916">
            <w:pPr>
              <w:jc w:val="both"/>
              <w:rPr>
                <w:b/>
              </w:rPr>
            </w:pPr>
            <w:r>
              <w:rPr>
                <w:b/>
              </w:rPr>
              <w:t>rozsah</w:t>
            </w:r>
          </w:p>
        </w:tc>
        <w:tc>
          <w:tcPr>
            <w:tcW w:w="715" w:type="dxa"/>
            <w:gridSpan w:val="5"/>
          </w:tcPr>
          <w:p w14:paraId="162C93A0" w14:textId="77777777" w:rsidR="00A9436F" w:rsidRDefault="00A9436F" w:rsidP="00D44916">
            <w:pPr>
              <w:jc w:val="both"/>
            </w:pPr>
            <w:r>
              <w:t>---</w:t>
            </w:r>
          </w:p>
        </w:tc>
        <w:tc>
          <w:tcPr>
            <w:tcW w:w="713" w:type="dxa"/>
            <w:gridSpan w:val="10"/>
            <w:shd w:val="clear" w:color="auto" w:fill="F7CAAC"/>
          </w:tcPr>
          <w:p w14:paraId="4728137A" w14:textId="77777777" w:rsidR="00A9436F" w:rsidRDefault="00A9436F" w:rsidP="00D44916">
            <w:pPr>
              <w:jc w:val="both"/>
              <w:rPr>
                <w:b/>
              </w:rPr>
            </w:pPr>
            <w:r>
              <w:rPr>
                <w:b/>
              </w:rPr>
              <w:t>do kdy</w:t>
            </w:r>
          </w:p>
        </w:tc>
        <w:tc>
          <w:tcPr>
            <w:tcW w:w="1393" w:type="dxa"/>
            <w:gridSpan w:val="7"/>
          </w:tcPr>
          <w:p w14:paraId="67800B8E" w14:textId="77777777" w:rsidR="00A9436F" w:rsidRPr="00C32277" w:rsidRDefault="00A9436F" w:rsidP="00D44916">
            <w:pPr>
              <w:jc w:val="both"/>
              <w:rPr>
                <w:highlight w:val="green"/>
              </w:rPr>
            </w:pPr>
            <w:r w:rsidRPr="000939E0">
              <w:t>---</w:t>
            </w:r>
          </w:p>
        </w:tc>
      </w:tr>
      <w:tr w:rsidR="00A9436F" w14:paraId="6544E8F7" w14:textId="77777777" w:rsidTr="00D44916">
        <w:trPr>
          <w:gridBefore w:val="2"/>
          <w:gridAfter w:val="1"/>
          <w:wBefore w:w="138" w:type="dxa"/>
          <w:wAfter w:w="32" w:type="dxa"/>
        </w:trPr>
        <w:tc>
          <w:tcPr>
            <w:tcW w:w="6073" w:type="dxa"/>
            <w:gridSpan w:val="29"/>
            <w:shd w:val="clear" w:color="auto" w:fill="F7CAAC"/>
          </w:tcPr>
          <w:p w14:paraId="0B833F92" w14:textId="77777777" w:rsidR="00A9436F" w:rsidRDefault="00A9436F" w:rsidP="00D44916">
            <w:pPr>
              <w:jc w:val="both"/>
            </w:pPr>
            <w:r>
              <w:rPr>
                <w:b/>
              </w:rPr>
              <w:t>Další současná působení jako akademický pracovník na jiných VŠ</w:t>
            </w:r>
          </w:p>
        </w:tc>
        <w:tc>
          <w:tcPr>
            <w:tcW w:w="1716" w:type="dxa"/>
            <w:gridSpan w:val="10"/>
            <w:shd w:val="clear" w:color="auto" w:fill="F7CAAC"/>
          </w:tcPr>
          <w:p w14:paraId="452A77E4" w14:textId="77777777" w:rsidR="00A9436F" w:rsidRDefault="00A9436F" w:rsidP="00D44916">
            <w:pPr>
              <w:jc w:val="both"/>
              <w:rPr>
                <w:b/>
              </w:rPr>
            </w:pPr>
            <w:r>
              <w:rPr>
                <w:b/>
              </w:rPr>
              <w:t>typ prac. vztahu</w:t>
            </w:r>
          </w:p>
        </w:tc>
        <w:tc>
          <w:tcPr>
            <w:tcW w:w="2106" w:type="dxa"/>
            <w:gridSpan w:val="17"/>
            <w:shd w:val="clear" w:color="auto" w:fill="F7CAAC"/>
          </w:tcPr>
          <w:p w14:paraId="094633FB" w14:textId="77777777" w:rsidR="00A9436F" w:rsidRDefault="00A9436F" w:rsidP="00D44916">
            <w:pPr>
              <w:jc w:val="both"/>
              <w:rPr>
                <w:b/>
              </w:rPr>
            </w:pPr>
            <w:r>
              <w:rPr>
                <w:b/>
              </w:rPr>
              <w:t>rozsah</w:t>
            </w:r>
          </w:p>
        </w:tc>
      </w:tr>
      <w:tr w:rsidR="00A9436F" w14:paraId="1D0FB4E9" w14:textId="77777777" w:rsidTr="00D44916">
        <w:trPr>
          <w:gridBefore w:val="2"/>
          <w:gridAfter w:val="1"/>
          <w:wBefore w:w="138" w:type="dxa"/>
          <w:wAfter w:w="32" w:type="dxa"/>
        </w:trPr>
        <w:tc>
          <w:tcPr>
            <w:tcW w:w="6073" w:type="dxa"/>
            <w:gridSpan w:val="29"/>
          </w:tcPr>
          <w:p w14:paraId="1FAA4232" w14:textId="77777777" w:rsidR="00A9436F" w:rsidRDefault="00A9436F" w:rsidP="00D44916">
            <w:pPr>
              <w:jc w:val="both"/>
            </w:pPr>
            <w:r>
              <w:t>---</w:t>
            </w:r>
          </w:p>
        </w:tc>
        <w:tc>
          <w:tcPr>
            <w:tcW w:w="1716" w:type="dxa"/>
            <w:gridSpan w:val="10"/>
          </w:tcPr>
          <w:p w14:paraId="61BA324F" w14:textId="77777777" w:rsidR="00A9436F" w:rsidRDefault="00A9436F" w:rsidP="00D44916">
            <w:pPr>
              <w:jc w:val="both"/>
            </w:pPr>
            <w:r>
              <w:t>---</w:t>
            </w:r>
          </w:p>
        </w:tc>
        <w:tc>
          <w:tcPr>
            <w:tcW w:w="2106" w:type="dxa"/>
            <w:gridSpan w:val="17"/>
          </w:tcPr>
          <w:p w14:paraId="3F28D8BE" w14:textId="77777777" w:rsidR="00A9436F" w:rsidRDefault="00A9436F" w:rsidP="00D44916">
            <w:pPr>
              <w:jc w:val="both"/>
            </w:pPr>
            <w:r>
              <w:t>---</w:t>
            </w:r>
          </w:p>
        </w:tc>
      </w:tr>
      <w:tr w:rsidR="00A9436F" w14:paraId="20E15903" w14:textId="77777777" w:rsidTr="00D44916">
        <w:trPr>
          <w:gridBefore w:val="2"/>
          <w:gridAfter w:val="1"/>
          <w:wBefore w:w="138" w:type="dxa"/>
          <w:wAfter w:w="32" w:type="dxa"/>
        </w:trPr>
        <w:tc>
          <w:tcPr>
            <w:tcW w:w="6073" w:type="dxa"/>
            <w:gridSpan w:val="29"/>
          </w:tcPr>
          <w:p w14:paraId="7E9C17D9" w14:textId="77777777" w:rsidR="00A9436F" w:rsidRDefault="00A9436F" w:rsidP="00D44916">
            <w:pPr>
              <w:jc w:val="both"/>
            </w:pPr>
          </w:p>
        </w:tc>
        <w:tc>
          <w:tcPr>
            <w:tcW w:w="1716" w:type="dxa"/>
            <w:gridSpan w:val="10"/>
          </w:tcPr>
          <w:p w14:paraId="454BCB6E" w14:textId="77777777" w:rsidR="00A9436F" w:rsidRDefault="00A9436F" w:rsidP="00D44916">
            <w:pPr>
              <w:jc w:val="both"/>
            </w:pPr>
          </w:p>
        </w:tc>
        <w:tc>
          <w:tcPr>
            <w:tcW w:w="2106" w:type="dxa"/>
            <w:gridSpan w:val="17"/>
          </w:tcPr>
          <w:p w14:paraId="07C80E82" w14:textId="77777777" w:rsidR="00A9436F" w:rsidRDefault="00A9436F" w:rsidP="00D44916">
            <w:pPr>
              <w:jc w:val="both"/>
            </w:pPr>
          </w:p>
        </w:tc>
      </w:tr>
      <w:tr w:rsidR="00A9436F" w14:paraId="6FA5DD1B" w14:textId="77777777" w:rsidTr="00D44916">
        <w:trPr>
          <w:gridBefore w:val="2"/>
          <w:gridAfter w:val="1"/>
          <w:wBefore w:w="138" w:type="dxa"/>
          <w:wAfter w:w="32" w:type="dxa"/>
        </w:trPr>
        <w:tc>
          <w:tcPr>
            <w:tcW w:w="6073" w:type="dxa"/>
            <w:gridSpan w:val="29"/>
          </w:tcPr>
          <w:p w14:paraId="00207C05" w14:textId="77777777" w:rsidR="00A9436F" w:rsidRDefault="00A9436F" w:rsidP="00D44916">
            <w:pPr>
              <w:jc w:val="both"/>
            </w:pPr>
          </w:p>
        </w:tc>
        <w:tc>
          <w:tcPr>
            <w:tcW w:w="1716" w:type="dxa"/>
            <w:gridSpan w:val="10"/>
          </w:tcPr>
          <w:p w14:paraId="79427A92" w14:textId="77777777" w:rsidR="00A9436F" w:rsidRDefault="00A9436F" w:rsidP="00D44916">
            <w:pPr>
              <w:jc w:val="both"/>
            </w:pPr>
          </w:p>
        </w:tc>
        <w:tc>
          <w:tcPr>
            <w:tcW w:w="2106" w:type="dxa"/>
            <w:gridSpan w:val="17"/>
          </w:tcPr>
          <w:p w14:paraId="06651A12" w14:textId="77777777" w:rsidR="00A9436F" w:rsidRDefault="00A9436F" w:rsidP="00D44916">
            <w:pPr>
              <w:jc w:val="both"/>
            </w:pPr>
          </w:p>
        </w:tc>
      </w:tr>
      <w:tr w:rsidR="00A9436F" w14:paraId="02694EFE" w14:textId="77777777" w:rsidTr="00D44916">
        <w:trPr>
          <w:gridBefore w:val="2"/>
          <w:gridAfter w:val="1"/>
          <w:wBefore w:w="138" w:type="dxa"/>
          <w:wAfter w:w="32" w:type="dxa"/>
        </w:trPr>
        <w:tc>
          <w:tcPr>
            <w:tcW w:w="6073" w:type="dxa"/>
            <w:gridSpan w:val="29"/>
          </w:tcPr>
          <w:p w14:paraId="49205A55" w14:textId="77777777" w:rsidR="00A9436F" w:rsidRDefault="00A9436F" w:rsidP="00D44916">
            <w:pPr>
              <w:jc w:val="both"/>
            </w:pPr>
          </w:p>
        </w:tc>
        <w:tc>
          <w:tcPr>
            <w:tcW w:w="1716" w:type="dxa"/>
            <w:gridSpan w:val="10"/>
          </w:tcPr>
          <w:p w14:paraId="79363CBA" w14:textId="77777777" w:rsidR="00A9436F" w:rsidRDefault="00A9436F" w:rsidP="00D44916">
            <w:pPr>
              <w:jc w:val="both"/>
            </w:pPr>
          </w:p>
        </w:tc>
        <w:tc>
          <w:tcPr>
            <w:tcW w:w="2106" w:type="dxa"/>
            <w:gridSpan w:val="17"/>
          </w:tcPr>
          <w:p w14:paraId="30C4A136" w14:textId="77777777" w:rsidR="00A9436F" w:rsidRDefault="00A9436F" w:rsidP="00D44916">
            <w:pPr>
              <w:jc w:val="both"/>
            </w:pPr>
          </w:p>
        </w:tc>
      </w:tr>
      <w:tr w:rsidR="00A9436F" w14:paraId="57EDEDA9" w14:textId="77777777" w:rsidTr="00D44916">
        <w:trPr>
          <w:gridBefore w:val="2"/>
          <w:gridAfter w:val="1"/>
          <w:wBefore w:w="138" w:type="dxa"/>
          <w:wAfter w:w="32" w:type="dxa"/>
        </w:trPr>
        <w:tc>
          <w:tcPr>
            <w:tcW w:w="9895" w:type="dxa"/>
            <w:gridSpan w:val="56"/>
            <w:shd w:val="clear" w:color="auto" w:fill="F7CAAC"/>
          </w:tcPr>
          <w:p w14:paraId="1D08067F"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2889B08A" w14:textId="77777777" w:rsidTr="00D44916">
        <w:trPr>
          <w:gridBefore w:val="2"/>
          <w:gridAfter w:val="1"/>
          <w:wBefore w:w="138" w:type="dxa"/>
          <w:wAfter w:w="32" w:type="dxa"/>
          <w:trHeight w:val="466"/>
        </w:trPr>
        <w:tc>
          <w:tcPr>
            <w:tcW w:w="9895" w:type="dxa"/>
            <w:gridSpan w:val="56"/>
            <w:tcBorders>
              <w:top w:val="nil"/>
            </w:tcBorders>
          </w:tcPr>
          <w:p w14:paraId="16B594E9" w14:textId="31A0E7C3" w:rsidR="00A9436F" w:rsidRDefault="00500595" w:rsidP="00D44916">
            <w:pPr>
              <w:pStyle w:val="Zkladntext"/>
              <w:spacing w:before="60" w:after="60"/>
              <w:ind w:right="108"/>
            </w:pPr>
            <w:r w:rsidRPr="00BA255B">
              <w:t>Exkurze</w:t>
            </w:r>
            <w:r>
              <w:t xml:space="preserve"> (100%</w:t>
            </w:r>
            <w:r w:rsidR="00CC5926">
              <w:t xml:space="preserve"> </w:t>
            </w:r>
            <w:r>
              <w:t>l)</w:t>
            </w:r>
          </w:p>
          <w:p w14:paraId="5DC34DBA" w14:textId="0D6A1598" w:rsidR="00A12E18" w:rsidRDefault="00A12E18" w:rsidP="00D44916">
            <w:pPr>
              <w:pStyle w:val="Zkladntext"/>
              <w:spacing w:before="60" w:after="60"/>
              <w:ind w:right="108"/>
            </w:pPr>
            <w:r w:rsidRPr="00A12E18">
              <w:rPr>
                <w:b/>
              </w:rPr>
              <w:t>Interpretace chromatografických a spektrálních dat</w:t>
            </w:r>
            <w:r>
              <w:t xml:space="preserve"> (100% s)</w:t>
            </w:r>
          </w:p>
        </w:tc>
      </w:tr>
      <w:tr w:rsidR="00A9436F" w14:paraId="371FCF0D" w14:textId="77777777" w:rsidTr="00D44916">
        <w:trPr>
          <w:gridBefore w:val="2"/>
          <w:gridAfter w:val="1"/>
          <w:wBefore w:w="138" w:type="dxa"/>
          <w:wAfter w:w="32" w:type="dxa"/>
        </w:trPr>
        <w:tc>
          <w:tcPr>
            <w:tcW w:w="9895" w:type="dxa"/>
            <w:gridSpan w:val="56"/>
            <w:shd w:val="clear" w:color="auto" w:fill="F7CAAC"/>
          </w:tcPr>
          <w:p w14:paraId="45465B0D" w14:textId="77777777" w:rsidR="00A9436F" w:rsidRDefault="00A9436F" w:rsidP="00D44916">
            <w:pPr>
              <w:jc w:val="both"/>
            </w:pPr>
            <w:r>
              <w:rPr>
                <w:b/>
              </w:rPr>
              <w:t xml:space="preserve">Údaje o vzdělání na VŠ </w:t>
            </w:r>
          </w:p>
        </w:tc>
      </w:tr>
      <w:tr w:rsidR="00A9436F" w:rsidRPr="00DB6BAE" w14:paraId="53722D32" w14:textId="77777777" w:rsidTr="00D44916">
        <w:trPr>
          <w:gridBefore w:val="2"/>
          <w:gridAfter w:val="1"/>
          <w:wBefore w:w="138" w:type="dxa"/>
          <w:wAfter w:w="32" w:type="dxa"/>
          <w:trHeight w:val="372"/>
        </w:trPr>
        <w:tc>
          <w:tcPr>
            <w:tcW w:w="9895" w:type="dxa"/>
            <w:gridSpan w:val="56"/>
          </w:tcPr>
          <w:p w14:paraId="5A56EA95" w14:textId="77777777" w:rsidR="00A9436F" w:rsidRPr="00DB6BAE" w:rsidRDefault="00A9436F" w:rsidP="00D44916">
            <w:pPr>
              <w:spacing w:before="60" w:after="60"/>
              <w:jc w:val="both"/>
              <w:rPr>
                <w:b/>
                <w:sz w:val="22"/>
                <w:szCs w:val="22"/>
              </w:rPr>
            </w:pPr>
            <w:r w:rsidRPr="00BF4A8E">
              <w:t>2011: UTB Zlín, FT, SP Chemie a technologie potravin, obor Technologie potravin, Ph.D.</w:t>
            </w:r>
          </w:p>
        </w:tc>
      </w:tr>
      <w:tr w:rsidR="00A9436F" w14:paraId="59C100A3" w14:textId="77777777" w:rsidTr="00D44916">
        <w:trPr>
          <w:gridBefore w:val="2"/>
          <w:gridAfter w:val="1"/>
          <w:wBefore w:w="138" w:type="dxa"/>
          <w:wAfter w:w="32" w:type="dxa"/>
        </w:trPr>
        <w:tc>
          <w:tcPr>
            <w:tcW w:w="9895" w:type="dxa"/>
            <w:gridSpan w:val="56"/>
            <w:shd w:val="clear" w:color="auto" w:fill="F7CAAC"/>
          </w:tcPr>
          <w:p w14:paraId="5E3CB38D" w14:textId="77777777" w:rsidR="00A9436F" w:rsidRDefault="00A9436F" w:rsidP="00D44916">
            <w:pPr>
              <w:jc w:val="both"/>
              <w:rPr>
                <w:b/>
              </w:rPr>
            </w:pPr>
            <w:r>
              <w:rPr>
                <w:b/>
              </w:rPr>
              <w:t>Údaje o odborném působení od absolvování VŠ</w:t>
            </w:r>
          </w:p>
        </w:tc>
      </w:tr>
      <w:tr w:rsidR="00A9436F" w14:paraId="5ACB71D3" w14:textId="77777777" w:rsidTr="00D44916">
        <w:trPr>
          <w:gridBefore w:val="2"/>
          <w:gridAfter w:val="1"/>
          <w:wBefore w:w="138" w:type="dxa"/>
          <w:wAfter w:w="32" w:type="dxa"/>
          <w:trHeight w:val="686"/>
        </w:trPr>
        <w:tc>
          <w:tcPr>
            <w:tcW w:w="9895" w:type="dxa"/>
            <w:gridSpan w:val="56"/>
          </w:tcPr>
          <w:p w14:paraId="5C4253F1" w14:textId="77777777" w:rsidR="00A9436F" w:rsidRPr="00BF4A8E" w:rsidRDefault="00A9436F" w:rsidP="00D44916">
            <w:pPr>
              <w:autoSpaceDE w:val="0"/>
              <w:autoSpaceDN w:val="0"/>
              <w:adjustRightInd w:val="0"/>
              <w:spacing w:before="60"/>
              <w:jc w:val="both"/>
              <w:rPr>
                <w:rFonts w:eastAsia="Calibri"/>
              </w:rPr>
            </w:pPr>
            <w:r w:rsidRPr="00BF4A8E">
              <w:t>2010</w:t>
            </w:r>
            <w:r w:rsidRPr="00BF4A8E">
              <w:rPr>
                <w:rFonts w:eastAsia="Calibri"/>
              </w:rPr>
              <w:t xml:space="preserve"> – </w:t>
            </w:r>
            <w:r w:rsidRPr="00BF4A8E">
              <w:t>2011</w:t>
            </w:r>
            <w:r w:rsidRPr="00BF4A8E">
              <w:rPr>
                <w:rFonts w:eastAsia="Calibri"/>
              </w:rPr>
              <w:t xml:space="preserve">: </w:t>
            </w:r>
            <w:r w:rsidRPr="00BF4A8E">
              <w:t>UTB Zlín, FT, Ústav chemie</w:t>
            </w:r>
            <w:r w:rsidRPr="00BF4A8E">
              <w:rPr>
                <w:rFonts w:eastAsia="Calibri"/>
              </w:rPr>
              <w:t>, asistent</w:t>
            </w:r>
          </w:p>
          <w:p w14:paraId="779B1F83" w14:textId="77777777" w:rsidR="00A9436F" w:rsidRPr="00BF4A8E" w:rsidRDefault="00A9436F" w:rsidP="006B529B">
            <w:pPr>
              <w:autoSpaceDE w:val="0"/>
              <w:autoSpaceDN w:val="0"/>
              <w:adjustRightInd w:val="0"/>
              <w:spacing w:before="20" w:after="20"/>
              <w:jc w:val="both"/>
              <w:rPr>
                <w:rFonts w:eastAsia="Calibri"/>
              </w:rPr>
            </w:pPr>
            <w:r w:rsidRPr="00BF4A8E">
              <w:rPr>
                <w:rFonts w:eastAsia="Calibri"/>
              </w:rPr>
              <w:t xml:space="preserve">2011 – dosud: </w:t>
            </w:r>
            <w:r w:rsidRPr="00BF4A8E">
              <w:t>UTB Zlín, FT, Ústav chemie</w:t>
            </w:r>
            <w:r w:rsidRPr="00BF4A8E">
              <w:rPr>
                <w:rFonts w:eastAsia="Calibri"/>
              </w:rPr>
              <w:t>, odborný asistent</w:t>
            </w:r>
          </w:p>
          <w:p w14:paraId="1514D210" w14:textId="77777777" w:rsidR="00A9436F" w:rsidRDefault="00A9436F" w:rsidP="00D44916">
            <w:pPr>
              <w:autoSpaceDE w:val="0"/>
              <w:autoSpaceDN w:val="0"/>
              <w:adjustRightInd w:val="0"/>
              <w:spacing w:after="60"/>
              <w:jc w:val="both"/>
            </w:pPr>
            <w:r w:rsidRPr="00BF4A8E">
              <w:rPr>
                <w:rFonts w:eastAsia="Calibri"/>
              </w:rPr>
              <w:t xml:space="preserve">2016 – dosud: </w:t>
            </w:r>
            <w:r w:rsidRPr="00BF4A8E">
              <w:t>UTB Zlín, FT, Ústav chemie</w:t>
            </w:r>
            <w:r w:rsidRPr="00BF4A8E">
              <w:rPr>
                <w:rFonts w:eastAsia="Calibri"/>
              </w:rPr>
              <w:t>, ředitel</w:t>
            </w:r>
          </w:p>
        </w:tc>
      </w:tr>
      <w:tr w:rsidR="00A9436F" w14:paraId="5F6562C3" w14:textId="77777777" w:rsidTr="00D44916">
        <w:trPr>
          <w:gridBefore w:val="2"/>
          <w:gridAfter w:val="1"/>
          <w:wBefore w:w="138" w:type="dxa"/>
          <w:wAfter w:w="32" w:type="dxa"/>
          <w:trHeight w:val="250"/>
        </w:trPr>
        <w:tc>
          <w:tcPr>
            <w:tcW w:w="9895" w:type="dxa"/>
            <w:gridSpan w:val="56"/>
            <w:shd w:val="clear" w:color="auto" w:fill="F7CAAC"/>
          </w:tcPr>
          <w:p w14:paraId="49DA8677" w14:textId="77777777" w:rsidR="00A9436F" w:rsidRDefault="00A9436F" w:rsidP="00D44916">
            <w:pPr>
              <w:jc w:val="both"/>
            </w:pPr>
            <w:r>
              <w:rPr>
                <w:b/>
              </w:rPr>
              <w:t>Zkušenosti s vedením kvalifikačních a rigorózních prací</w:t>
            </w:r>
          </w:p>
        </w:tc>
      </w:tr>
      <w:tr w:rsidR="00A9436F" w14:paraId="197659B3" w14:textId="77777777" w:rsidTr="00D44916">
        <w:trPr>
          <w:gridBefore w:val="2"/>
          <w:gridAfter w:val="1"/>
          <w:wBefore w:w="138" w:type="dxa"/>
          <w:wAfter w:w="32" w:type="dxa"/>
          <w:trHeight w:val="184"/>
        </w:trPr>
        <w:tc>
          <w:tcPr>
            <w:tcW w:w="9895" w:type="dxa"/>
            <w:gridSpan w:val="56"/>
          </w:tcPr>
          <w:p w14:paraId="4F8AC362" w14:textId="77777777" w:rsidR="00A9436F" w:rsidRDefault="00A9436F" w:rsidP="00D44916">
            <w:pPr>
              <w:spacing w:before="60" w:after="60"/>
              <w:jc w:val="both"/>
            </w:pPr>
            <w:r w:rsidRPr="00BF4A8E">
              <w:t xml:space="preserve">Počet obhájených prací, které vyučující vedl v období 2013 </w:t>
            </w:r>
            <w:r w:rsidRPr="00BF4A8E">
              <w:rPr>
                <w:rFonts w:eastAsia="Calibri"/>
              </w:rPr>
              <w:t>–</w:t>
            </w:r>
            <w:r w:rsidRPr="00BF4A8E">
              <w:t xml:space="preserve"> 2017: 5 BP, 6 DP.</w:t>
            </w:r>
          </w:p>
        </w:tc>
      </w:tr>
      <w:tr w:rsidR="00A9436F" w14:paraId="16E71E15" w14:textId="77777777" w:rsidTr="00D44916">
        <w:trPr>
          <w:gridBefore w:val="2"/>
          <w:gridAfter w:val="1"/>
          <w:wBefore w:w="138" w:type="dxa"/>
          <w:wAfter w:w="32" w:type="dxa"/>
          <w:cantSplit/>
        </w:trPr>
        <w:tc>
          <w:tcPr>
            <w:tcW w:w="3352" w:type="dxa"/>
            <w:gridSpan w:val="14"/>
            <w:tcBorders>
              <w:top w:val="single" w:sz="12" w:space="0" w:color="auto"/>
            </w:tcBorders>
            <w:shd w:val="clear" w:color="auto" w:fill="F7CAAC"/>
          </w:tcPr>
          <w:p w14:paraId="6C5BEC5C" w14:textId="77777777" w:rsidR="00A9436F" w:rsidRDefault="00A9436F" w:rsidP="00D44916">
            <w:pPr>
              <w:jc w:val="both"/>
            </w:pPr>
            <w:r>
              <w:rPr>
                <w:b/>
              </w:rPr>
              <w:t xml:space="preserve">Obor habilitačního řízení </w:t>
            </w:r>
          </w:p>
        </w:tc>
        <w:tc>
          <w:tcPr>
            <w:tcW w:w="2251" w:type="dxa"/>
            <w:gridSpan w:val="11"/>
            <w:tcBorders>
              <w:top w:val="single" w:sz="12" w:space="0" w:color="auto"/>
            </w:tcBorders>
            <w:shd w:val="clear" w:color="auto" w:fill="F7CAAC"/>
          </w:tcPr>
          <w:p w14:paraId="1D877870" w14:textId="77777777" w:rsidR="00A9436F" w:rsidRDefault="00A9436F" w:rsidP="00D44916">
            <w:pPr>
              <w:jc w:val="both"/>
            </w:pPr>
            <w:r>
              <w:rPr>
                <w:b/>
              </w:rPr>
              <w:t>Rok udělení hodnosti</w:t>
            </w:r>
          </w:p>
        </w:tc>
        <w:tc>
          <w:tcPr>
            <w:tcW w:w="2261" w:type="dxa"/>
            <w:gridSpan w:val="17"/>
            <w:tcBorders>
              <w:top w:val="single" w:sz="12" w:space="0" w:color="auto"/>
              <w:right w:val="single" w:sz="12" w:space="0" w:color="auto"/>
            </w:tcBorders>
            <w:shd w:val="clear" w:color="auto" w:fill="F7CAAC"/>
          </w:tcPr>
          <w:p w14:paraId="712433A1" w14:textId="77777777" w:rsidR="00A9436F" w:rsidRDefault="00A9436F" w:rsidP="00D44916">
            <w:pPr>
              <w:jc w:val="both"/>
            </w:pPr>
            <w:r>
              <w:rPr>
                <w:b/>
              </w:rPr>
              <w:t>Řízení konáno na VŠ</w:t>
            </w:r>
          </w:p>
        </w:tc>
        <w:tc>
          <w:tcPr>
            <w:tcW w:w="2031" w:type="dxa"/>
            <w:gridSpan w:val="14"/>
            <w:tcBorders>
              <w:top w:val="single" w:sz="12" w:space="0" w:color="auto"/>
              <w:left w:val="single" w:sz="12" w:space="0" w:color="auto"/>
            </w:tcBorders>
            <w:shd w:val="clear" w:color="auto" w:fill="F7CAAC"/>
          </w:tcPr>
          <w:p w14:paraId="14DDAA9E" w14:textId="77777777" w:rsidR="00A9436F" w:rsidRDefault="00A9436F" w:rsidP="00D44916">
            <w:pPr>
              <w:jc w:val="both"/>
              <w:rPr>
                <w:b/>
              </w:rPr>
            </w:pPr>
            <w:r>
              <w:rPr>
                <w:b/>
              </w:rPr>
              <w:t>Ohlasy publikací</w:t>
            </w:r>
          </w:p>
        </w:tc>
      </w:tr>
      <w:tr w:rsidR="00A9436F" w14:paraId="1AC3AE72" w14:textId="77777777" w:rsidTr="00D44916">
        <w:trPr>
          <w:gridBefore w:val="2"/>
          <w:gridAfter w:val="1"/>
          <w:wBefore w:w="138" w:type="dxa"/>
          <w:wAfter w:w="32" w:type="dxa"/>
          <w:cantSplit/>
        </w:trPr>
        <w:tc>
          <w:tcPr>
            <w:tcW w:w="3352" w:type="dxa"/>
            <w:gridSpan w:val="14"/>
          </w:tcPr>
          <w:p w14:paraId="3B79C553" w14:textId="77777777" w:rsidR="00A9436F" w:rsidRPr="00F55552" w:rsidRDefault="00A9436F" w:rsidP="00D44916">
            <w:pPr>
              <w:jc w:val="both"/>
            </w:pPr>
            <w:r>
              <w:t>---</w:t>
            </w:r>
          </w:p>
        </w:tc>
        <w:tc>
          <w:tcPr>
            <w:tcW w:w="2251" w:type="dxa"/>
            <w:gridSpan w:val="11"/>
          </w:tcPr>
          <w:p w14:paraId="4993D5BF" w14:textId="77777777" w:rsidR="00A9436F" w:rsidRPr="00F55552" w:rsidRDefault="00A9436F" w:rsidP="00D44916">
            <w:pPr>
              <w:jc w:val="both"/>
            </w:pPr>
            <w:r>
              <w:t>---</w:t>
            </w:r>
          </w:p>
        </w:tc>
        <w:tc>
          <w:tcPr>
            <w:tcW w:w="2261" w:type="dxa"/>
            <w:gridSpan w:val="17"/>
            <w:tcBorders>
              <w:right w:val="single" w:sz="12" w:space="0" w:color="auto"/>
            </w:tcBorders>
          </w:tcPr>
          <w:p w14:paraId="477BDCFF" w14:textId="77777777" w:rsidR="00A9436F" w:rsidRPr="00F55552" w:rsidRDefault="00A9436F" w:rsidP="00D44916">
            <w:pPr>
              <w:jc w:val="both"/>
            </w:pPr>
            <w:r>
              <w:t>---</w:t>
            </w:r>
          </w:p>
        </w:tc>
        <w:tc>
          <w:tcPr>
            <w:tcW w:w="638" w:type="dxa"/>
            <w:gridSpan w:val="7"/>
            <w:tcBorders>
              <w:left w:val="single" w:sz="12" w:space="0" w:color="auto"/>
            </w:tcBorders>
            <w:shd w:val="clear" w:color="auto" w:fill="F7CAAC"/>
          </w:tcPr>
          <w:p w14:paraId="75DA0FF4" w14:textId="77777777" w:rsidR="00A9436F" w:rsidRDefault="00A9436F" w:rsidP="00D44916">
            <w:pPr>
              <w:jc w:val="both"/>
            </w:pPr>
            <w:r>
              <w:rPr>
                <w:b/>
              </w:rPr>
              <w:t>WOS</w:t>
            </w:r>
          </w:p>
        </w:tc>
        <w:tc>
          <w:tcPr>
            <w:tcW w:w="697" w:type="dxa"/>
            <w:gridSpan w:val="5"/>
            <w:shd w:val="clear" w:color="auto" w:fill="F7CAAC"/>
          </w:tcPr>
          <w:p w14:paraId="49A3045E" w14:textId="77777777" w:rsidR="00A9436F" w:rsidRDefault="00A9436F" w:rsidP="00D44916">
            <w:pPr>
              <w:jc w:val="both"/>
              <w:rPr>
                <w:sz w:val="18"/>
              </w:rPr>
            </w:pPr>
            <w:r>
              <w:rPr>
                <w:b/>
                <w:sz w:val="18"/>
              </w:rPr>
              <w:t>Scopus</w:t>
            </w:r>
          </w:p>
        </w:tc>
        <w:tc>
          <w:tcPr>
            <w:tcW w:w="696" w:type="dxa"/>
            <w:gridSpan w:val="2"/>
            <w:shd w:val="clear" w:color="auto" w:fill="F7CAAC"/>
          </w:tcPr>
          <w:p w14:paraId="0DEB6663" w14:textId="77777777" w:rsidR="00A9436F" w:rsidRDefault="00A9436F" w:rsidP="00D44916">
            <w:pPr>
              <w:jc w:val="both"/>
            </w:pPr>
            <w:r>
              <w:rPr>
                <w:b/>
                <w:sz w:val="18"/>
              </w:rPr>
              <w:t>ostatní</w:t>
            </w:r>
          </w:p>
        </w:tc>
      </w:tr>
      <w:tr w:rsidR="00A9436F" w:rsidRPr="001036C9" w14:paraId="3D03D812" w14:textId="77777777" w:rsidTr="00D44916">
        <w:trPr>
          <w:gridBefore w:val="2"/>
          <w:gridAfter w:val="1"/>
          <w:wBefore w:w="138" w:type="dxa"/>
          <w:wAfter w:w="32" w:type="dxa"/>
          <w:cantSplit/>
          <w:trHeight w:val="70"/>
        </w:trPr>
        <w:tc>
          <w:tcPr>
            <w:tcW w:w="3352" w:type="dxa"/>
            <w:gridSpan w:val="14"/>
            <w:shd w:val="clear" w:color="auto" w:fill="F7CAAC"/>
          </w:tcPr>
          <w:p w14:paraId="60081405" w14:textId="77777777" w:rsidR="00A9436F" w:rsidRDefault="00A9436F" w:rsidP="00D44916">
            <w:pPr>
              <w:jc w:val="both"/>
            </w:pPr>
            <w:r>
              <w:rPr>
                <w:b/>
              </w:rPr>
              <w:t>Obor jmenovacího řízení</w:t>
            </w:r>
          </w:p>
        </w:tc>
        <w:tc>
          <w:tcPr>
            <w:tcW w:w="2251" w:type="dxa"/>
            <w:gridSpan w:val="11"/>
            <w:shd w:val="clear" w:color="auto" w:fill="F7CAAC"/>
          </w:tcPr>
          <w:p w14:paraId="30F4DE08" w14:textId="77777777" w:rsidR="00A9436F" w:rsidRDefault="00A9436F" w:rsidP="00D44916">
            <w:pPr>
              <w:jc w:val="both"/>
            </w:pPr>
            <w:r>
              <w:rPr>
                <w:b/>
              </w:rPr>
              <w:t>Rok udělení hodnosti</w:t>
            </w:r>
          </w:p>
        </w:tc>
        <w:tc>
          <w:tcPr>
            <w:tcW w:w="2261" w:type="dxa"/>
            <w:gridSpan w:val="17"/>
            <w:tcBorders>
              <w:right w:val="single" w:sz="12" w:space="0" w:color="auto"/>
            </w:tcBorders>
            <w:shd w:val="clear" w:color="auto" w:fill="F7CAAC"/>
          </w:tcPr>
          <w:p w14:paraId="3CF6A70F" w14:textId="77777777" w:rsidR="00A9436F" w:rsidRDefault="00A9436F" w:rsidP="00D44916">
            <w:pPr>
              <w:jc w:val="both"/>
            </w:pPr>
            <w:r>
              <w:rPr>
                <w:b/>
              </w:rPr>
              <w:t>Řízení konáno na VŠ</w:t>
            </w:r>
          </w:p>
        </w:tc>
        <w:tc>
          <w:tcPr>
            <w:tcW w:w="638" w:type="dxa"/>
            <w:gridSpan w:val="7"/>
            <w:vMerge w:val="restart"/>
            <w:tcBorders>
              <w:left w:val="single" w:sz="12" w:space="0" w:color="auto"/>
            </w:tcBorders>
          </w:tcPr>
          <w:p w14:paraId="5D73AF3B" w14:textId="2D74E896" w:rsidR="00A9436F" w:rsidRPr="001036C9" w:rsidRDefault="00A9436F" w:rsidP="00D44916">
            <w:pPr>
              <w:jc w:val="both"/>
              <w:rPr>
                <w:b/>
              </w:rPr>
            </w:pPr>
            <w:del w:id="71" w:author="Michal Rouchal" w:date="2018-03-28T11:27:00Z">
              <w:r w:rsidRPr="001036C9" w:rsidDel="009B22A2">
                <w:rPr>
                  <w:b/>
                </w:rPr>
                <w:delText>26</w:delText>
              </w:r>
            </w:del>
            <w:ins w:id="72" w:author="Michal Rouchal" w:date="2018-03-28T11:27:00Z">
              <w:r w:rsidR="009B22A2">
                <w:rPr>
                  <w:b/>
                </w:rPr>
                <w:t>48</w:t>
              </w:r>
            </w:ins>
          </w:p>
        </w:tc>
        <w:tc>
          <w:tcPr>
            <w:tcW w:w="697" w:type="dxa"/>
            <w:gridSpan w:val="5"/>
            <w:vMerge w:val="restart"/>
          </w:tcPr>
          <w:p w14:paraId="3A1660E5" w14:textId="5EF35407" w:rsidR="00A9436F" w:rsidRPr="001036C9" w:rsidRDefault="00A9436F" w:rsidP="00D44916">
            <w:pPr>
              <w:jc w:val="both"/>
              <w:rPr>
                <w:b/>
              </w:rPr>
            </w:pPr>
            <w:del w:id="73" w:author="Michal Rouchal" w:date="2018-03-28T11:27:00Z">
              <w:r w:rsidRPr="001036C9" w:rsidDel="009B22A2">
                <w:rPr>
                  <w:b/>
                </w:rPr>
                <w:delText>28</w:delText>
              </w:r>
            </w:del>
            <w:ins w:id="74" w:author="Michal Rouchal" w:date="2018-03-28T11:27:00Z">
              <w:r w:rsidR="00E82470">
                <w:rPr>
                  <w:b/>
                </w:rPr>
                <w:t>4</w:t>
              </w:r>
            </w:ins>
            <w:ins w:id="75" w:author="Michal Rouchal" w:date="2018-04-03T16:24:00Z">
              <w:r w:rsidR="00E82470">
                <w:rPr>
                  <w:b/>
                </w:rPr>
                <w:t>4</w:t>
              </w:r>
            </w:ins>
            <w:bookmarkStart w:id="76" w:name="_GoBack"/>
            <w:bookmarkEnd w:id="76"/>
          </w:p>
        </w:tc>
        <w:tc>
          <w:tcPr>
            <w:tcW w:w="696" w:type="dxa"/>
            <w:gridSpan w:val="2"/>
            <w:vMerge w:val="restart"/>
          </w:tcPr>
          <w:p w14:paraId="079011B4" w14:textId="77777777" w:rsidR="00A9436F" w:rsidRPr="001036C9" w:rsidRDefault="00A9436F" w:rsidP="00D44916">
            <w:pPr>
              <w:jc w:val="both"/>
              <w:rPr>
                <w:b/>
                <w:sz w:val="18"/>
                <w:szCs w:val="18"/>
              </w:rPr>
            </w:pPr>
            <w:r w:rsidRPr="001036C9">
              <w:rPr>
                <w:b/>
                <w:sz w:val="18"/>
                <w:szCs w:val="18"/>
              </w:rPr>
              <w:t>neevid.</w:t>
            </w:r>
          </w:p>
        </w:tc>
      </w:tr>
      <w:tr w:rsidR="00A9436F" w14:paraId="7F045875" w14:textId="77777777" w:rsidTr="00D44916">
        <w:trPr>
          <w:gridBefore w:val="2"/>
          <w:gridAfter w:val="1"/>
          <w:wBefore w:w="138" w:type="dxa"/>
          <w:wAfter w:w="32" w:type="dxa"/>
          <w:trHeight w:val="205"/>
        </w:trPr>
        <w:tc>
          <w:tcPr>
            <w:tcW w:w="3352" w:type="dxa"/>
            <w:gridSpan w:val="14"/>
          </w:tcPr>
          <w:p w14:paraId="5784EE6C" w14:textId="77777777" w:rsidR="00A9436F" w:rsidRPr="00F55552" w:rsidRDefault="00A9436F" w:rsidP="00D44916">
            <w:pPr>
              <w:jc w:val="both"/>
            </w:pPr>
            <w:r>
              <w:t>---</w:t>
            </w:r>
          </w:p>
        </w:tc>
        <w:tc>
          <w:tcPr>
            <w:tcW w:w="2251" w:type="dxa"/>
            <w:gridSpan w:val="11"/>
          </w:tcPr>
          <w:p w14:paraId="21BB94CE" w14:textId="77777777" w:rsidR="00A9436F" w:rsidRDefault="00A9436F" w:rsidP="00D44916">
            <w:pPr>
              <w:jc w:val="both"/>
            </w:pPr>
            <w:r>
              <w:t>---</w:t>
            </w:r>
          </w:p>
        </w:tc>
        <w:tc>
          <w:tcPr>
            <w:tcW w:w="2261" w:type="dxa"/>
            <w:gridSpan w:val="17"/>
            <w:tcBorders>
              <w:right w:val="single" w:sz="12" w:space="0" w:color="auto"/>
            </w:tcBorders>
          </w:tcPr>
          <w:p w14:paraId="34486812" w14:textId="77777777" w:rsidR="00A9436F" w:rsidRDefault="00A9436F" w:rsidP="00D44916">
            <w:pPr>
              <w:jc w:val="both"/>
            </w:pPr>
            <w:r>
              <w:t>---</w:t>
            </w:r>
          </w:p>
        </w:tc>
        <w:tc>
          <w:tcPr>
            <w:tcW w:w="638" w:type="dxa"/>
            <w:gridSpan w:val="7"/>
            <w:vMerge/>
            <w:tcBorders>
              <w:left w:val="single" w:sz="12" w:space="0" w:color="auto"/>
            </w:tcBorders>
            <w:vAlign w:val="center"/>
          </w:tcPr>
          <w:p w14:paraId="58CD4E15" w14:textId="77777777" w:rsidR="00A9436F" w:rsidRDefault="00A9436F" w:rsidP="00D44916">
            <w:pPr>
              <w:rPr>
                <w:b/>
              </w:rPr>
            </w:pPr>
          </w:p>
        </w:tc>
        <w:tc>
          <w:tcPr>
            <w:tcW w:w="697" w:type="dxa"/>
            <w:gridSpan w:val="5"/>
            <w:vMerge/>
            <w:vAlign w:val="center"/>
          </w:tcPr>
          <w:p w14:paraId="573969C6" w14:textId="77777777" w:rsidR="00A9436F" w:rsidRDefault="00A9436F" w:rsidP="00D44916">
            <w:pPr>
              <w:rPr>
                <w:b/>
              </w:rPr>
            </w:pPr>
          </w:p>
        </w:tc>
        <w:tc>
          <w:tcPr>
            <w:tcW w:w="696" w:type="dxa"/>
            <w:gridSpan w:val="2"/>
            <w:vMerge/>
            <w:vAlign w:val="center"/>
          </w:tcPr>
          <w:p w14:paraId="509BAB38" w14:textId="77777777" w:rsidR="00A9436F" w:rsidRDefault="00A9436F" w:rsidP="00D44916">
            <w:pPr>
              <w:rPr>
                <w:b/>
              </w:rPr>
            </w:pPr>
          </w:p>
        </w:tc>
      </w:tr>
      <w:tr w:rsidR="00A9436F" w14:paraId="16CA5ABE" w14:textId="77777777" w:rsidTr="00D44916">
        <w:trPr>
          <w:gridBefore w:val="2"/>
          <w:gridAfter w:val="1"/>
          <w:wBefore w:w="138" w:type="dxa"/>
          <w:wAfter w:w="32" w:type="dxa"/>
        </w:trPr>
        <w:tc>
          <w:tcPr>
            <w:tcW w:w="9895" w:type="dxa"/>
            <w:gridSpan w:val="56"/>
            <w:shd w:val="clear" w:color="auto" w:fill="F7CAAC"/>
          </w:tcPr>
          <w:p w14:paraId="64C28DE4"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14448A14" w14:textId="77777777" w:rsidTr="00D44916">
        <w:trPr>
          <w:gridBefore w:val="2"/>
          <w:gridAfter w:val="1"/>
          <w:wBefore w:w="138" w:type="dxa"/>
          <w:wAfter w:w="32" w:type="dxa"/>
          <w:trHeight w:val="283"/>
        </w:trPr>
        <w:tc>
          <w:tcPr>
            <w:tcW w:w="9895" w:type="dxa"/>
            <w:gridSpan w:val="56"/>
          </w:tcPr>
          <w:p w14:paraId="518954C0" w14:textId="1C8521A5" w:rsidR="009B22A2" w:rsidRDefault="009B22A2" w:rsidP="00194954">
            <w:pPr>
              <w:spacing w:after="120"/>
              <w:jc w:val="both"/>
              <w:rPr>
                <w:ins w:id="77" w:author="Michal Rouchal" w:date="2018-03-28T11:28:00Z"/>
              </w:rPr>
            </w:pPr>
            <w:ins w:id="78" w:author="Michal Rouchal" w:date="2018-03-28T11:28:00Z">
              <w:r>
                <w:t>ĆABLOVÁ,</w:t>
              </w:r>
              <w:r w:rsidRPr="0007684D">
                <w:t xml:space="preserve"> </w:t>
              </w:r>
              <w:r>
                <w:t>A</w:t>
              </w:r>
              <w:r w:rsidRPr="0007684D">
                <w:t xml:space="preserve">., </w:t>
              </w:r>
              <w:r w:rsidRPr="0007684D">
                <w:rPr>
                  <w:b/>
                </w:rPr>
                <w:t>ROUCHAL</w:t>
              </w:r>
              <w:r>
                <w:rPr>
                  <w:b/>
                </w:rPr>
                <w:t>,</w:t>
              </w:r>
              <w:r w:rsidRPr="0007684D">
                <w:rPr>
                  <w:b/>
                </w:rPr>
                <w:t xml:space="preserve"> M. (</w:t>
              </w:r>
              <w:r>
                <w:rPr>
                  <w:b/>
                </w:rPr>
                <w:t>30</w:t>
              </w:r>
              <w:r w:rsidRPr="0007684D">
                <w:rPr>
                  <w:b/>
                </w:rPr>
                <w:t>%)</w:t>
              </w:r>
              <w:r w:rsidRPr="0007684D">
                <w:t xml:space="preserve">, </w:t>
              </w:r>
              <w:r>
                <w:t xml:space="preserve">HANULÍKOVÁ, B., VÍCHA, J., </w:t>
              </w:r>
              <w:r w:rsidRPr="0007684D">
                <w:t>PRUCKOVÁ</w:t>
              </w:r>
              <w:r>
                <w:t>,</w:t>
              </w:r>
              <w:r w:rsidRPr="0007684D">
                <w:t xml:space="preserve"> Z., DASTYCHOVÁ</w:t>
              </w:r>
              <w:r>
                <w:t>, L.</w:t>
              </w:r>
              <w:r w:rsidRPr="0007684D">
                <w:t>, VÍCHA</w:t>
              </w:r>
              <w:r>
                <w:t>,</w:t>
              </w:r>
              <w:r w:rsidRPr="0007684D">
                <w:t xml:space="preserve"> R.: </w:t>
              </w:r>
              <w:r>
                <w:rPr>
                  <w:lang w:val="en-GB"/>
                </w:rPr>
                <w:t>Gas-phase fragmentation of 1-adamantylbisimidazolium salts and their complexes with cucurbit</w:t>
              </w:r>
              <w:r>
                <w:rPr>
                  <w:lang w:val="en-US"/>
                </w:rPr>
                <w:t xml:space="preserve">[7]uril studied using selectively </w:t>
              </w:r>
              <w:r w:rsidRPr="00A2408B">
                <w:rPr>
                  <w:vertAlign w:val="superscript"/>
                  <w:lang w:val="en-US"/>
                </w:rPr>
                <w:t>2</w:t>
              </w:r>
              <w:r>
                <w:rPr>
                  <w:lang w:val="en-US"/>
                </w:rPr>
                <w:t>H-labeled guest molecules</w:t>
              </w:r>
              <w:r w:rsidRPr="0007684D">
                <w:rPr>
                  <w:lang w:val="en-GB"/>
                </w:rPr>
                <w:t xml:space="preserve">. </w:t>
              </w:r>
              <w:r>
                <w:rPr>
                  <w:i/>
                </w:rPr>
                <w:t>Rapid Communications in Mass Spectrometry</w:t>
              </w:r>
              <w:r w:rsidRPr="0007684D">
                <w:rPr>
                  <w:b/>
                </w:rPr>
                <w:t xml:space="preserve"> </w:t>
              </w:r>
              <w:r w:rsidRPr="00A2408B">
                <w:rPr>
                  <w:rStyle w:val="Siln"/>
                  <w:lang w:val="en"/>
                </w:rPr>
                <w:t>31, 1</w:t>
              </w:r>
              <w:r>
                <w:rPr>
                  <w:rStyle w:val="Siln"/>
                  <w:lang w:val="en"/>
                </w:rPr>
                <w:t>510</w:t>
              </w:r>
              <w:r w:rsidRPr="00A2408B">
                <w:rPr>
                  <w:rStyle w:val="Siln"/>
                  <w:lang w:val="en"/>
                </w:rPr>
                <w:t>-1</w:t>
              </w:r>
              <w:r>
                <w:rPr>
                  <w:rStyle w:val="Siln"/>
                  <w:lang w:val="en"/>
                </w:rPr>
                <w:t>518</w:t>
              </w:r>
              <w:r w:rsidRPr="00A2408B">
                <w:rPr>
                  <w:rStyle w:val="Siln"/>
                  <w:lang w:val="en"/>
                </w:rPr>
                <w:t>,</w:t>
              </w:r>
              <w:r w:rsidRPr="0007684D">
                <w:rPr>
                  <w:rStyle w:val="Siln"/>
                  <w:lang w:val="en"/>
                </w:rPr>
                <w:t xml:space="preserve"> </w:t>
              </w:r>
              <w:r w:rsidRPr="0007684D">
                <w:rPr>
                  <w:b/>
                </w:rPr>
                <w:t>201</w:t>
              </w:r>
              <w:r>
                <w:rPr>
                  <w:b/>
                </w:rPr>
                <w:t>7</w:t>
              </w:r>
              <w:r>
                <w:t xml:space="preserve">. ISSN </w:t>
              </w:r>
              <w:r>
                <w:rPr>
                  <w:rStyle w:val="detail-sub-title"/>
                  <w:lang w:val="en"/>
                </w:rPr>
                <w:t>1097</w:t>
              </w:r>
              <w:r w:rsidRPr="0007684D">
                <w:rPr>
                  <w:rStyle w:val="detail-sub-title"/>
                  <w:lang w:val="en"/>
                </w:rPr>
                <w:t>-</w:t>
              </w:r>
              <w:r>
                <w:rPr>
                  <w:rStyle w:val="detail-sub-title"/>
                  <w:lang w:val="en"/>
                </w:rPr>
                <w:t>0231</w:t>
              </w:r>
              <w:r w:rsidRPr="0007684D">
                <w:rPr>
                  <w:rStyle w:val="detail-sub-title"/>
                  <w:lang w:val="en"/>
                </w:rPr>
                <w:t>.</w:t>
              </w:r>
            </w:ins>
          </w:p>
          <w:p w14:paraId="270E5A17" w14:textId="04E8E9EE" w:rsidR="00194954" w:rsidDel="009B22A2" w:rsidRDefault="00194954" w:rsidP="00194954">
            <w:pPr>
              <w:spacing w:after="120"/>
              <w:jc w:val="both"/>
              <w:rPr>
                <w:del w:id="79" w:author="Michal Rouchal" w:date="2018-03-28T11:28:00Z"/>
                <w:rStyle w:val="detail-sub-title"/>
                <w:lang w:val="en"/>
              </w:rPr>
            </w:pPr>
            <w:del w:id="80" w:author="Michal Rouchal" w:date="2018-03-28T11:28:00Z">
              <w:r w:rsidRPr="0007684D" w:rsidDel="009B22A2">
                <w:delText>BABJAKOVÁ</w:delText>
              </w:r>
              <w:r w:rsidDel="009B22A2">
                <w:delText>,</w:delText>
              </w:r>
              <w:r w:rsidRPr="0007684D" w:rsidDel="009B22A2">
                <w:delText xml:space="preserve"> E., BRANNÁ</w:delText>
              </w:r>
              <w:r w:rsidDel="009B22A2">
                <w:delText>,</w:delText>
              </w:r>
              <w:r w:rsidRPr="0007684D" w:rsidDel="009B22A2">
                <w:delText xml:space="preserve"> P., KUCZYŃSKA</w:delText>
              </w:r>
              <w:r w:rsidDel="009B22A2">
                <w:delText>,</w:delText>
              </w:r>
              <w:r w:rsidRPr="0007684D" w:rsidDel="009B22A2">
                <w:delText xml:space="preserve"> M., </w:delText>
              </w:r>
              <w:r w:rsidRPr="0007684D" w:rsidDel="009B22A2">
                <w:rPr>
                  <w:b/>
                </w:rPr>
                <w:delText>ROUCHAL</w:delText>
              </w:r>
              <w:r w:rsidDel="009B22A2">
                <w:rPr>
                  <w:b/>
                </w:rPr>
                <w:delText>,</w:delText>
              </w:r>
              <w:r w:rsidRPr="0007684D" w:rsidDel="009B22A2">
                <w:rPr>
                  <w:b/>
                </w:rPr>
                <w:delText xml:space="preserve"> M. (</w:delText>
              </w:r>
              <w:r w:rsidDel="009B22A2">
                <w:rPr>
                  <w:b/>
                </w:rPr>
                <w:delText>15</w:delText>
              </w:r>
              <w:r w:rsidRPr="0007684D" w:rsidDel="009B22A2">
                <w:rPr>
                  <w:b/>
                </w:rPr>
                <w:delText>%)</w:delText>
              </w:r>
              <w:r w:rsidRPr="0007684D" w:rsidDel="009B22A2">
                <w:delText>, PRUCKOVÁ</w:delText>
              </w:r>
              <w:r w:rsidDel="009B22A2">
                <w:delText>,</w:delText>
              </w:r>
              <w:r w:rsidRPr="0007684D" w:rsidDel="009B22A2">
                <w:delText xml:space="preserve"> Z., DASTYCHOVÁ</w:delText>
              </w:r>
              <w:r w:rsidDel="009B22A2">
                <w:delText>,</w:delText>
              </w:r>
              <w:r w:rsidRPr="0007684D" w:rsidDel="009B22A2">
                <w:delText xml:space="preserve"> L., VÍCHA</w:delText>
              </w:r>
              <w:r w:rsidDel="009B22A2">
                <w:delText>,</w:delText>
              </w:r>
              <w:r w:rsidRPr="0007684D" w:rsidDel="009B22A2">
                <w:delText xml:space="preserve"> J., VÍCHA</w:delText>
              </w:r>
              <w:r w:rsidDel="009B22A2">
                <w:delText>,</w:delText>
              </w:r>
              <w:r w:rsidRPr="0007684D" w:rsidDel="009B22A2">
                <w:delText xml:space="preserve"> R.: </w:delText>
              </w:r>
              <w:r w:rsidRPr="0007684D" w:rsidDel="009B22A2">
                <w:rPr>
                  <w:lang w:val="en-GB"/>
                </w:rPr>
                <w:delText xml:space="preserve">An </w:delText>
              </w:r>
              <w:r w:rsidDel="009B22A2">
                <w:rPr>
                  <w:lang w:val="en-GB"/>
                </w:rPr>
                <w:delText>a</w:delText>
              </w:r>
              <w:r w:rsidRPr="0007684D" w:rsidDel="009B22A2">
                <w:rPr>
                  <w:lang w:val="en-GB"/>
                </w:rPr>
                <w:delText>damantane-</w:delText>
              </w:r>
              <w:r w:rsidDel="009B22A2">
                <w:rPr>
                  <w:lang w:val="en-GB"/>
                </w:rPr>
                <w:delText>b</w:delText>
              </w:r>
              <w:r w:rsidRPr="0007684D" w:rsidDel="009B22A2">
                <w:rPr>
                  <w:lang w:val="en-GB"/>
                </w:rPr>
                <w:delText xml:space="preserve">ased </w:delText>
              </w:r>
              <w:r w:rsidDel="009B22A2">
                <w:rPr>
                  <w:lang w:val="en-GB"/>
                </w:rPr>
                <w:delText>d</w:delText>
              </w:r>
              <w:r w:rsidRPr="0007684D" w:rsidDel="009B22A2">
                <w:rPr>
                  <w:lang w:val="en-GB"/>
                </w:rPr>
                <w:delText xml:space="preserve">isubstituted </w:delText>
              </w:r>
              <w:r w:rsidDel="009B22A2">
                <w:rPr>
                  <w:lang w:val="en-GB"/>
                </w:rPr>
                <w:delText>b</w:delText>
              </w:r>
              <w:r w:rsidRPr="0007684D" w:rsidDel="009B22A2">
                <w:rPr>
                  <w:lang w:val="en-GB"/>
                </w:rPr>
                <w:delText xml:space="preserve">inding </w:delText>
              </w:r>
              <w:r w:rsidDel="009B22A2">
                <w:rPr>
                  <w:lang w:val="en-GB"/>
                </w:rPr>
                <w:delText>m</w:delText>
              </w:r>
              <w:r w:rsidRPr="0007684D" w:rsidDel="009B22A2">
                <w:rPr>
                  <w:lang w:val="en-GB"/>
                </w:rPr>
                <w:delText xml:space="preserve">otif with </w:delText>
              </w:r>
              <w:r w:rsidDel="009B22A2">
                <w:rPr>
                  <w:lang w:val="en-GB"/>
                </w:rPr>
                <w:delText>p</w:delText>
              </w:r>
              <w:r w:rsidRPr="0007684D" w:rsidDel="009B22A2">
                <w:rPr>
                  <w:lang w:val="en-GB"/>
                </w:rPr>
                <w:delText xml:space="preserve">icomolar </w:delText>
              </w:r>
              <w:r w:rsidDel="009B22A2">
                <w:rPr>
                  <w:lang w:val="en-GB"/>
                </w:rPr>
                <w:delText>d</w:delText>
              </w:r>
              <w:r w:rsidRPr="0007684D" w:rsidDel="009B22A2">
                <w:rPr>
                  <w:lang w:val="en-GB"/>
                </w:rPr>
                <w:delText xml:space="preserve">issociation </w:delText>
              </w:r>
              <w:r w:rsidDel="009B22A2">
                <w:rPr>
                  <w:lang w:val="en-GB"/>
                </w:rPr>
                <w:delText>c</w:delText>
              </w:r>
              <w:r w:rsidRPr="0007684D" w:rsidDel="009B22A2">
                <w:rPr>
                  <w:lang w:val="en-GB"/>
                </w:rPr>
                <w:delText xml:space="preserve">onstants for </w:delText>
              </w:r>
              <w:r w:rsidDel="009B22A2">
                <w:rPr>
                  <w:lang w:val="en-GB"/>
                </w:rPr>
                <w:delText>c</w:delText>
              </w:r>
              <w:r w:rsidRPr="0007684D" w:rsidDel="009B22A2">
                <w:rPr>
                  <w:lang w:val="en-GB"/>
                </w:rPr>
                <w:delText xml:space="preserve">ucurbit[n]urils in </w:delText>
              </w:r>
              <w:r w:rsidDel="009B22A2">
                <w:rPr>
                  <w:lang w:val="en-GB"/>
                </w:rPr>
                <w:delText>w</w:delText>
              </w:r>
              <w:r w:rsidRPr="0007684D" w:rsidDel="009B22A2">
                <w:rPr>
                  <w:lang w:val="en-GB"/>
                </w:rPr>
                <w:delText xml:space="preserve">ater and </w:delText>
              </w:r>
              <w:r w:rsidDel="009B22A2">
                <w:rPr>
                  <w:lang w:val="en-GB"/>
                </w:rPr>
                <w:delText>r</w:delText>
              </w:r>
              <w:r w:rsidRPr="0007684D" w:rsidDel="009B22A2">
                <w:rPr>
                  <w:lang w:val="en-GB"/>
                </w:rPr>
                <w:delText xml:space="preserve">elated </w:delText>
              </w:r>
              <w:r w:rsidDel="009B22A2">
                <w:rPr>
                  <w:lang w:val="en-GB"/>
                </w:rPr>
                <w:delText>q</w:delText>
              </w:r>
              <w:r w:rsidRPr="0007684D" w:rsidDel="009B22A2">
                <w:rPr>
                  <w:lang w:val="en-GB"/>
                </w:rPr>
                <w:delText xml:space="preserve">uaternary </w:delText>
              </w:r>
              <w:r w:rsidDel="009B22A2">
                <w:rPr>
                  <w:lang w:val="en-GB"/>
                </w:rPr>
                <w:delText>a</w:delText>
              </w:r>
              <w:r w:rsidRPr="0007684D" w:rsidDel="009B22A2">
                <w:rPr>
                  <w:lang w:val="en-GB"/>
                </w:rPr>
                <w:delText xml:space="preserve">ssemblies. </w:delText>
              </w:r>
              <w:r w:rsidRPr="0007684D" w:rsidDel="009B22A2">
                <w:rPr>
                  <w:i/>
                </w:rPr>
                <w:delText>RSC Advances</w:delText>
              </w:r>
              <w:r w:rsidRPr="0007684D" w:rsidDel="009B22A2">
                <w:rPr>
                  <w:b/>
                </w:rPr>
                <w:delText xml:space="preserve"> </w:delText>
              </w:r>
              <w:r w:rsidRPr="000A3042" w:rsidDel="009B22A2">
                <w:rPr>
                  <w:rStyle w:val="Siln"/>
                  <w:b w:val="0"/>
                  <w:lang w:val="en"/>
                </w:rPr>
                <w:delText>6, 105146-105153,</w:delText>
              </w:r>
              <w:r w:rsidRPr="0007684D" w:rsidDel="009B22A2">
                <w:rPr>
                  <w:rStyle w:val="Siln"/>
                  <w:lang w:val="en"/>
                </w:rPr>
                <w:delText xml:space="preserve"> </w:delText>
              </w:r>
              <w:r w:rsidRPr="0007684D" w:rsidDel="009B22A2">
                <w:rPr>
                  <w:b/>
                </w:rPr>
                <w:delText>2016</w:delText>
              </w:r>
              <w:r w:rsidDel="009B22A2">
                <w:delText xml:space="preserve">. ISSN </w:delText>
              </w:r>
              <w:r w:rsidRPr="0007684D" w:rsidDel="009B22A2">
                <w:rPr>
                  <w:rStyle w:val="detail-sub-title"/>
                  <w:lang w:val="en"/>
                </w:rPr>
                <w:delText xml:space="preserve">2046-2069. </w:delText>
              </w:r>
            </w:del>
          </w:p>
          <w:p w14:paraId="6C07E89D" w14:textId="77777777" w:rsidR="00A9436F" w:rsidRPr="0007684D" w:rsidRDefault="00A9436F" w:rsidP="00D44916">
            <w:pPr>
              <w:spacing w:before="60" w:after="120"/>
              <w:jc w:val="both"/>
              <w:rPr>
                <w:i/>
              </w:rPr>
            </w:pPr>
            <w:r w:rsidRPr="0007684D">
              <w:t>BRANNÁ</w:t>
            </w:r>
            <w:r>
              <w:t xml:space="preserve">, P., ČERNOCHOVÁ, </w:t>
            </w:r>
            <w:r w:rsidRPr="0007684D">
              <w:t xml:space="preserve">J., </w:t>
            </w:r>
            <w:r w:rsidRPr="0007684D">
              <w:rPr>
                <w:b/>
              </w:rPr>
              <w:t>ROUCHAL</w:t>
            </w:r>
            <w:r>
              <w:rPr>
                <w:b/>
              </w:rPr>
              <w:t>,</w:t>
            </w:r>
            <w:r w:rsidRPr="0007684D">
              <w:rPr>
                <w:b/>
              </w:rPr>
              <w:t xml:space="preserve"> M. (</w:t>
            </w:r>
            <w:r>
              <w:rPr>
                <w:b/>
              </w:rPr>
              <w:t>20</w:t>
            </w:r>
            <w:r w:rsidRPr="0007684D">
              <w:rPr>
                <w:b/>
              </w:rPr>
              <w:t>%)</w:t>
            </w:r>
            <w:r w:rsidRPr="0007684D">
              <w:t>, KULHÁNEK</w:t>
            </w:r>
            <w:r>
              <w:t>,</w:t>
            </w:r>
            <w:r w:rsidRPr="0007684D">
              <w:t xml:space="preserve"> P., BABINSKÝ</w:t>
            </w:r>
            <w:r>
              <w:t>,</w:t>
            </w:r>
            <w:r w:rsidRPr="0007684D">
              <w:t xml:space="preserve"> M., MAREK</w:t>
            </w:r>
            <w:r>
              <w:t>,</w:t>
            </w:r>
            <w:r w:rsidRPr="0007684D">
              <w:t xml:space="preserve"> R., NEČAS</w:t>
            </w:r>
            <w:r>
              <w:t xml:space="preserve">, </w:t>
            </w:r>
            <w:r w:rsidRPr="0007684D">
              <w:t>M., KUŘITKA</w:t>
            </w:r>
            <w:r>
              <w:t>,</w:t>
            </w:r>
            <w:r w:rsidRPr="0007684D">
              <w:t xml:space="preserve"> I., VÍCHA</w:t>
            </w:r>
            <w:r>
              <w:t>,</w:t>
            </w:r>
            <w:r w:rsidRPr="0007684D">
              <w:t xml:space="preserve"> R.: Cooperative </w:t>
            </w:r>
            <w:r>
              <w:t>b</w:t>
            </w:r>
            <w:r w:rsidRPr="0007684D">
              <w:t xml:space="preserve">inding of </w:t>
            </w:r>
            <w:r>
              <w:t>c</w:t>
            </w:r>
            <w:r w:rsidRPr="0007684D">
              <w:t>ucurbit</w:t>
            </w:r>
            <w:r w:rsidRPr="006724B0">
              <w:t xml:space="preserve">[n]urils and </w:t>
            </w:r>
            <w:r w:rsidRPr="006724B0">
              <w:rPr>
                <w:rFonts w:ascii="Symbol" w:hAnsi="Symbol"/>
              </w:rPr>
              <w:t></w:t>
            </w:r>
            <w:r w:rsidRPr="006724B0">
              <w:t xml:space="preserve">-cyclodextrin to heteroditopic imidazolium-based guests. </w:t>
            </w:r>
            <w:r w:rsidRPr="0007684D">
              <w:rPr>
                <w:i/>
                <w:lang w:val="en-US"/>
              </w:rPr>
              <w:t>Journal of Organic Chemistry</w:t>
            </w:r>
            <w:r w:rsidRPr="0007684D">
              <w:rPr>
                <w:lang w:val="en-US"/>
              </w:rPr>
              <w:t xml:space="preserve"> 81, 9595</w:t>
            </w:r>
            <w:r>
              <w:rPr>
                <w:lang w:val="en-US"/>
              </w:rPr>
              <w:t>-</w:t>
            </w:r>
            <w:r w:rsidRPr="0007684D">
              <w:rPr>
                <w:lang w:val="en-US"/>
              </w:rPr>
              <w:t xml:space="preserve">9604, </w:t>
            </w:r>
            <w:r w:rsidRPr="0007684D">
              <w:rPr>
                <w:b/>
                <w:lang w:val="en-US"/>
              </w:rPr>
              <w:t>2016</w:t>
            </w:r>
            <w:r>
              <w:rPr>
                <w:lang w:val="en-US"/>
              </w:rPr>
              <w:t>. ISSN</w:t>
            </w:r>
            <w:r w:rsidRPr="0007684D">
              <w:rPr>
                <w:lang w:val="en-US"/>
              </w:rPr>
              <w:t xml:space="preserve"> </w:t>
            </w:r>
            <w:r w:rsidRPr="0007684D">
              <w:rPr>
                <w:rStyle w:val="detail-sub-title"/>
                <w:lang w:val="en"/>
              </w:rPr>
              <w:t xml:space="preserve">0022-3263. </w:t>
            </w:r>
          </w:p>
          <w:p w14:paraId="103EA62D" w14:textId="77777777" w:rsidR="00194954" w:rsidRDefault="00A9436F" w:rsidP="00194954">
            <w:pPr>
              <w:spacing w:after="120"/>
              <w:jc w:val="both"/>
              <w:rPr>
                <w:rStyle w:val="detail-sub-title"/>
                <w:lang w:val="en"/>
              </w:rPr>
            </w:pPr>
            <w:r w:rsidRPr="0007684D">
              <w:t>BRANNÁ</w:t>
            </w:r>
            <w:r>
              <w:t>,</w:t>
            </w:r>
            <w:r w:rsidRPr="0007684D">
              <w:t xml:space="preserve"> P., </w:t>
            </w:r>
            <w:r w:rsidRPr="0007684D">
              <w:rPr>
                <w:b/>
              </w:rPr>
              <w:t>ROUCHAL</w:t>
            </w:r>
            <w:r>
              <w:rPr>
                <w:b/>
              </w:rPr>
              <w:t>,</w:t>
            </w:r>
            <w:r w:rsidRPr="0007684D">
              <w:rPr>
                <w:b/>
              </w:rPr>
              <w:t xml:space="preserve"> M. (</w:t>
            </w:r>
            <w:r>
              <w:rPr>
                <w:b/>
              </w:rPr>
              <w:t>18</w:t>
            </w:r>
            <w:r w:rsidRPr="0007684D">
              <w:rPr>
                <w:b/>
              </w:rPr>
              <w:t>%)</w:t>
            </w:r>
            <w:r w:rsidRPr="0007684D">
              <w:t>, PRUCKOVÁ</w:t>
            </w:r>
            <w:r>
              <w:t>,</w:t>
            </w:r>
            <w:r w:rsidRPr="0007684D">
              <w:t xml:space="preserve"> Z., DASTYCHOVÁ</w:t>
            </w:r>
            <w:r>
              <w:t>,</w:t>
            </w:r>
            <w:r w:rsidRPr="0007684D">
              <w:t xml:space="preserve"> L., LENOBEL</w:t>
            </w:r>
            <w:r>
              <w:t>,</w:t>
            </w:r>
            <w:r w:rsidRPr="0007684D">
              <w:t xml:space="preserve"> R., POSPÍŠIL</w:t>
            </w:r>
            <w:r>
              <w:t>,</w:t>
            </w:r>
            <w:r w:rsidRPr="0007684D">
              <w:t xml:space="preserve"> T., MALÁČ</w:t>
            </w:r>
            <w:r>
              <w:t xml:space="preserve">, </w:t>
            </w:r>
            <w:r w:rsidRPr="0007684D">
              <w:t>K., VÍCHA</w:t>
            </w:r>
            <w:r>
              <w:t>,</w:t>
            </w:r>
            <w:r w:rsidRPr="0007684D">
              <w:t xml:space="preserve"> R.: Rotaxanes </w:t>
            </w:r>
            <w:r>
              <w:t>c</w:t>
            </w:r>
            <w:r w:rsidRPr="0007684D">
              <w:t xml:space="preserve">apped with </w:t>
            </w:r>
            <w:r>
              <w:t>h</w:t>
            </w:r>
            <w:r w:rsidRPr="0007684D">
              <w:t xml:space="preserve">osts: Supramolecular </w:t>
            </w:r>
            <w:r>
              <w:t>b</w:t>
            </w:r>
            <w:r w:rsidRPr="0007684D">
              <w:t xml:space="preserve">ehavior of </w:t>
            </w:r>
            <w:r>
              <w:t>a</w:t>
            </w:r>
            <w:r w:rsidRPr="0007684D">
              <w:t xml:space="preserve">damantylated </w:t>
            </w:r>
            <w:r>
              <w:t>b</w:t>
            </w:r>
            <w:r w:rsidRPr="0007684D">
              <w:t xml:space="preserve">isimidazolium </w:t>
            </w:r>
            <w:r>
              <w:t>s</w:t>
            </w:r>
            <w:r w:rsidRPr="0007684D">
              <w:t xml:space="preserve">alts </w:t>
            </w:r>
            <w:r>
              <w:t>c</w:t>
            </w:r>
            <w:r w:rsidRPr="0007684D">
              <w:t xml:space="preserve">ontaining a </w:t>
            </w:r>
            <w:r>
              <w:t>b</w:t>
            </w:r>
            <w:r w:rsidRPr="0007684D">
              <w:t xml:space="preserve">iphenyl </w:t>
            </w:r>
            <w:r>
              <w:t>c</w:t>
            </w:r>
            <w:r w:rsidRPr="0007684D">
              <w:t>enterpiece.</w:t>
            </w:r>
            <w:r w:rsidRPr="0007684D">
              <w:rPr>
                <w:i/>
              </w:rPr>
              <w:t xml:space="preserve"> Chemistry – A European Journal</w:t>
            </w:r>
            <w:r>
              <w:t xml:space="preserve"> </w:t>
            </w:r>
            <w:r w:rsidRPr="0007684D">
              <w:t>21, 11712</w:t>
            </w:r>
            <w:r>
              <w:t>-</w:t>
            </w:r>
            <w:r w:rsidRPr="0007684D">
              <w:t xml:space="preserve">11718, </w:t>
            </w:r>
            <w:r w:rsidRPr="0007684D">
              <w:rPr>
                <w:b/>
              </w:rPr>
              <w:t>2015</w:t>
            </w:r>
            <w:r w:rsidRPr="0007684D">
              <w:t>.</w:t>
            </w:r>
            <w:r>
              <w:rPr>
                <w:lang w:val="en-US"/>
              </w:rPr>
              <w:t xml:space="preserve"> ISSN</w:t>
            </w:r>
            <w:r w:rsidRPr="0007684D">
              <w:rPr>
                <w:lang w:val="en-US"/>
              </w:rPr>
              <w:t xml:space="preserve"> </w:t>
            </w:r>
            <w:r w:rsidRPr="0007684D">
              <w:rPr>
                <w:rStyle w:val="detail-sub-title"/>
                <w:lang w:val="en"/>
              </w:rPr>
              <w:t>0947-6539.</w:t>
            </w:r>
          </w:p>
          <w:p w14:paraId="1FE896B1" w14:textId="2F4DD880" w:rsidR="00A9436F" w:rsidRPr="00194954" w:rsidRDefault="00A9436F" w:rsidP="00D44916">
            <w:pPr>
              <w:spacing w:after="120"/>
              <w:jc w:val="both"/>
              <w:rPr>
                <w:rStyle w:val="detail-sub-title"/>
              </w:rPr>
            </w:pPr>
            <w:r w:rsidRPr="0007684D">
              <w:rPr>
                <w:rStyle w:val="detail-sub-title"/>
                <w:lang w:val="en"/>
              </w:rPr>
              <w:t xml:space="preserve"> </w:t>
            </w:r>
            <w:r w:rsidR="00194954" w:rsidRPr="0007684D">
              <w:rPr>
                <w:b/>
              </w:rPr>
              <w:t>ROUCHAL</w:t>
            </w:r>
            <w:r w:rsidR="00194954">
              <w:rPr>
                <w:b/>
              </w:rPr>
              <w:t>,</w:t>
            </w:r>
            <w:r w:rsidR="00194954" w:rsidRPr="0007684D">
              <w:rPr>
                <w:b/>
              </w:rPr>
              <w:t xml:space="preserve"> M. (</w:t>
            </w:r>
            <w:r w:rsidR="00194954">
              <w:rPr>
                <w:b/>
              </w:rPr>
              <w:t>30</w:t>
            </w:r>
            <w:r w:rsidR="00194954" w:rsidRPr="0007684D">
              <w:rPr>
                <w:b/>
              </w:rPr>
              <w:t>%)</w:t>
            </w:r>
            <w:r w:rsidR="00194954" w:rsidRPr="0007684D">
              <w:t>, MATELOVÁ</w:t>
            </w:r>
            <w:r w:rsidR="00194954">
              <w:t>,</w:t>
            </w:r>
            <w:r w:rsidR="00194954" w:rsidRPr="0007684D">
              <w:t xml:space="preserve"> A., PIRES DE CARVALHO</w:t>
            </w:r>
            <w:r w:rsidR="00194954">
              <w:t>,</w:t>
            </w:r>
            <w:r w:rsidR="00194954" w:rsidRPr="0007684D">
              <w:t xml:space="preserve"> F., BERNAT</w:t>
            </w:r>
            <w:r w:rsidR="00194954">
              <w:t>,</w:t>
            </w:r>
            <w:r w:rsidR="00194954" w:rsidRPr="0007684D">
              <w:t xml:space="preserve"> R., GRBIĆ</w:t>
            </w:r>
            <w:r w:rsidR="00194954">
              <w:t>,</w:t>
            </w:r>
            <w:r w:rsidR="00194954" w:rsidRPr="0007684D">
              <w:t xml:space="preserve"> D., KUŘITKA</w:t>
            </w:r>
            <w:r w:rsidR="00194954">
              <w:t>,</w:t>
            </w:r>
            <w:r w:rsidR="00194954" w:rsidRPr="0007684D">
              <w:t xml:space="preserve"> I., BABINSKÝ</w:t>
            </w:r>
            <w:r w:rsidR="00194954">
              <w:t>,</w:t>
            </w:r>
            <w:r w:rsidR="00194954" w:rsidRPr="0007684D">
              <w:t xml:space="preserve"> M., MAREK</w:t>
            </w:r>
            <w:r w:rsidR="00194954">
              <w:t>,</w:t>
            </w:r>
            <w:r w:rsidR="00194954" w:rsidRPr="0007684D">
              <w:t xml:space="preserve"> R., ČMELÍK</w:t>
            </w:r>
            <w:r w:rsidR="00194954">
              <w:t>,</w:t>
            </w:r>
            <w:r w:rsidR="00194954" w:rsidRPr="0007684D">
              <w:t xml:space="preserve"> R., VÍCHA</w:t>
            </w:r>
            <w:r w:rsidR="00194954">
              <w:t>,</w:t>
            </w:r>
            <w:r w:rsidR="00194954" w:rsidRPr="0007684D">
              <w:t xml:space="preserve"> R.: Adamatnane-bearing </w:t>
            </w:r>
            <w:r w:rsidR="00194954">
              <w:t>b</w:t>
            </w:r>
            <w:r w:rsidR="00194954" w:rsidRPr="0007684D">
              <w:t xml:space="preserve">enzylamides: Novel </w:t>
            </w:r>
            <w:r w:rsidR="00194954">
              <w:t>b</w:t>
            </w:r>
            <w:r w:rsidR="00194954" w:rsidRPr="0007684D">
              <w:t xml:space="preserve">uilding </w:t>
            </w:r>
            <w:r w:rsidR="00194954">
              <w:t>b</w:t>
            </w:r>
            <w:r w:rsidR="00194954" w:rsidRPr="0007684D">
              <w:t xml:space="preserve">locks for </w:t>
            </w:r>
            <w:r w:rsidR="00194954">
              <w:t>s</w:t>
            </w:r>
            <w:r w:rsidR="00194954" w:rsidRPr="0007684D">
              <w:t xml:space="preserve">upramolecular </w:t>
            </w:r>
            <w:r w:rsidR="00194954">
              <w:t>s</w:t>
            </w:r>
            <w:r w:rsidR="00194954" w:rsidRPr="0007684D">
              <w:t xml:space="preserve">ystems with </w:t>
            </w:r>
            <w:r w:rsidR="00194954">
              <w:t>f</w:t>
            </w:r>
            <w:r w:rsidR="00194954" w:rsidRPr="0007684D">
              <w:t xml:space="preserve">inely </w:t>
            </w:r>
            <w:r w:rsidR="00194954">
              <w:t>t</w:t>
            </w:r>
            <w:r w:rsidR="00194954" w:rsidRPr="0007684D">
              <w:t xml:space="preserve">uned </w:t>
            </w:r>
            <w:r w:rsidR="00194954">
              <w:t>b</w:t>
            </w:r>
            <w:r w:rsidR="00194954" w:rsidRPr="0007684D">
              <w:t xml:space="preserve">inding </w:t>
            </w:r>
            <w:r w:rsidR="00194954">
              <w:t>p</w:t>
            </w:r>
            <w:r w:rsidR="00194954" w:rsidRPr="0007684D">
              <w:t xml:space="preserve">roperties toward </w:t>
            </w:r>
            <w:r w:rsidR="00194954" w:rsidRPr="0007684D">
              <w:rPr>
                <w:rFonts w:ascii="Symbol" w:hAnsi="Symbol"/>
                <w:lang w:val="en-US"/>
              </w:rPr>
              <w:t></w:t>
            </w:r>
            <w:r w:rsidR="00194954" w:rsidRPr="0007684D">
              <w:noBreakHyphen/>
            </w:r>
            <w:r w:rsidR="00194954">
              <w:t>c</w:t>
            </w:r>
            <w:r w:rsidR="00194954" w:rsidRPr="0007684D">
              <w:t>yclodextrin.</w:t>
            </w:r>
            <w:r w:rsidR="00194954" w:rsidRPr="0007684D">
              <w:rPr>
                <w:i/>
              </w:rPr>
              <w:t xml:space="preserve"> Supramolecular Chemistry</w:t>
            </w:r>
            <w:r w:rsidR="00194954">
              <w:t xml:space="preserve"> </w:t>
            </w:r>
            <w:r w:rsidR="00194954" w:rsidRPr="0007684D">
              <w:t>25, 349</w:t>
            </w:r>
            <w:r w:rsidR="00194954">
              <w:t>-</w:t>
            </w:r>
            <w:r w:rsidR="00194954" w:rsidRPr="0007684D">
              <w:t xml:space="preserve">361, </w:t>
            </w:r>
            <w:r w:rsidR="00194954" w:rsidRPr="0007684D">
              <w:rPr>
                <w:b/>
              </w:rPr>
              <w:t>2013</w:t>
            </w:r>
            <w:r w:rsidR="00194954" w:rsidRPr="0007684D">
              <w:t xml:space="preserve">. </w:t>
            </w:r>
            <w:r w:rsidR="00194954">
              <w:rPr>
                <w:lang w:val="en-US"/>
              </w:rPr>
              <w:t>ISSN</w:t>
            </w:r>
            <w:r w:rsidR="00194954" w:rsidRPr="0007684D">
              <w:rPr>
                <w:lang w:val="en-US"/>
              </w:rPr>
              <w:t xml:space="preserve"> </w:t>
            </w:r>
            <w:r w:rsidR="00194954" w:rsidRPr="0007684D">
              <w:rPr>
                <w:rStyle w:val="detail-sub-title"/>
                <w:lang w:val="en"/>
              </w:rPr>
              <w:t xml:space="preserve">1061-0278. </w:t>
            </w:r>
          </w:p>
          <w:p w14:paraId="7A5E71E6" w14:textId="77777777" w:rsidR="00A9436F" w:rsidRDefault="00A9436F" w:rsidP="00D44916">
            <w:pPr>
              <w:jc w:val="both"/>
              <w:rPr>
                <w:b/>
              </w:rPr>
            </w:pPr>
            <w:r w:rsidRPr="0007684D">
              <w:t>ČERNOCHOVÁ</w:t>
            </w:r>
            <w:r>
              <w:t xml:space="preserve">, </w:t>
            </w:r>
            <w:r w:rsidRPr="0007684D">
              <w:t>J., BRANNÁ</w:t>
            </w:r>
            <w:r>
              <w:t>,</w:t>
            </w:r>
            <w:r w:rsidRPr="0007684D">
              <w:t xml:space="preserve"> P., </w:t>
            </w:r>
            <w:r w:rsidRPr="0007684D">
              <w:rPr>
                <w:b/>
              </w:rPr>
              <w:t>ROUCHAL</w:t>
            </w:r>
            <w:r>
              <w:rPr>
                <w:b/>
              </w:rPr>
              <w:t>,</w:t>
            </w:r>
            <w:r w:rsidRPr="0007684D">
              <w:rPr>
                <w:b/>
              </w:rPr>
              <w:t xml:space="preserve"> M. (</w:t>
            </w:r>
            <w:r>
              <w:rPr>
                <w:b/>
              </w:rPr>
              <w:t>35</w:t>
            </w:r>
            <w:r w:rsidRPr="0007684D">
              <w:rPr>
                <w:b/>
              </w:rPr>
              <w:t>%)</w:t>
            </w:r>
            <w:r w:rsidRPr="0007684D">
              <w:t>, KULHÁNEK</w:t>
            </w:r>
            <w:r>
              <w:t>,</w:t>
            </w:r>
            <w:r w:rsidRPr="0007684D">
              <w:t xml:space="preserve"> P., KUŘITKA</w:t>
            </w:r>
            <w:r>
              <w:t>,</w:t>
            </w:r>
            <w:r w:rsidRPr="0007684D">
              <w:t xml:space="preserve"> I., VÍCHA</w:t>
            </w:r>
            <w:r>
              <w:t xml:space="preserve">, </w:t>
            </w:r>
            <w:r w:rsidRPr="0007684D">
              <w:t xml:space="preserve">R.: Determination of </w:t>
            </w:r>
            <w:r>
              <w:t>i</w:t>
            </w:r>
            <w:r w:rsidRPr="0007684D">
              <w:t xml:space="preserve">ntrinsic </w:t>
            </w:r>
            <w:r>
              <w:t>b</w:t>
            </w:r>
            <w:r w:rsidRPr="0007684D">
              <w:t xml:space="preserve">inding </w:t>
            </w:r>
            <w:r>
              <w:t>m</w:t>
            </w:r>
            <w:r w:rsidRPr="0007684D">
              <w:t xml:space="preserve">odes by </w:t>
            </w:r>
            <w:r>
              <w:t>m</w:t>
            </w:r>
            <w:r w:rsidRPr="0007684D">
              <w:t xml:space="preserve">ass </w:t>
            </w:r>
            <w:r>
              <w:t>s</w:t>
            </w:r>
            <w:r w:rsidRPr="0007684D">
              <w:t>pectrometry: Gas-</w:t>
            </w:r>
            <w:r>
              <w:t>p</w:t>
            </w:r>
            <w:r w:rsidRPr="0007684D">
              <w:t xml:space="preserve">hase </w:t>
            </w:r>
            <w:r>
              <w:t>b</w:t>
            </w:r>
            <w:r w:rsidRPr="0007684D">
              <w:t xml:space="preserve">ehavior of </w:t>
            </w:r>
            <w:r>
              <w:t>a</w:t>
            </w:r>
            <w:r w:rsidRPr="0007684D">
              <w:t xml:space="preserve">damantylated </w:t>
            </w:r>
            <w:r>
              <w:t>b</w:t>
            </w:r>
            <w:r w:rsidRPr="0007684D">
              <w:t xml:space="preserve">isimidazolium </w:t>
            </w:r>
            <w:r>
              <w:t>g</w:t>
            </w:r>
            <w:r w:rsidRPr="0007684D">
              <w:t xml:space="preserve">uests </w:t>
            </w:r>
            <w:r>
              <w:t>c</w:t>
            </w:r>
            <w:r w:rsidRPr="0007684D">
              <w:t xml:space="preserve">omplexed to </w:t>
            </w:r>
            <w:r>
              <w:t>c</w:t>
            </w:r>
            <w:r w:rsidRPr="0007684D">
              <w:t xml:space="preserve">ucurbiturils. </w:t>
            </w:r>
            <w:r w:rsidRPr="0007684D">
              <w:rPr>
                <w:i/>
              </w:rPr>
              <w:t>Chemistry – A European Journal</w:t>
            </w:r>
            <w:r>
              <w:t xml:space="preserve"> </w:t>
            </w:r>
            <w:r w:rsidRPr="0007684D">
              <w:t>18, 13633</w:t>
            </w:r>
            <w:r>
              <w:t>-</w:t>
            </w:r>
            <w:r w:rsidRPr="0007684D">
              <w:t xml:space="preserve">13637, </w:t>
            </w:r>
            <w:r w:rsidRPr="0007684D">
              <w:rPr>
                <w:b/>
              </w:rPr>
              <w:t>2012</w:t>
            </w:r>
            <w:r w:rsidRPr="0007684D">
              <w:t>.</w:t>
            </w:r>
            <w:r>
              <w:rPr>
                <w:lang w:val="en-US"/>
              </w:rPr>
              <w:t xml:space="preserve"> ISSN</w:t>
            </w:r>
            <w:r w:rsidRPr="0007684D">
              <w:rPr>
                <w:lang w:val="en-US"/>
              </w:rPr>
              <w:t xml:space="preserve"> </w:t>
            </w:r>
            <w:r w:rsidRPr="0007684D">
              <w:rPr>
                <w:rStyle w:val="detail-sub-title"/>
                <w:lang w:val="en"/>
              </w:rPr>
              <w:t xml:space="preserve">0947-6539. </w:t>
            </w:r>
          </w:p>
        </w:tc>
      </w:tr>
      <w:tr w:rsidR="00A9436F" w14:paraId="41EF212C" w14:textId="77777777" w:rsidTr="00D44916">
        <w:trPr>
          <w:gridBefore w:val="2"/>
          <w:gridAfter w:val="1"/>
          <w:wBefore w:w="138" w:type="dxa"/>
          <w:wAfter w:w="32" w:type="dxa"/>
          <w:trHeight w:val="218"/>
        </w:trPr>
        <w:tc>
          <w:tcPr>
            <w:tcW w:w="9895" w:type="dxa"/>
            <w:gridSpan w:val="56"/>
            <w:shd w:val="clear" w:color="auto" w:fill="F7CAAC"/>
          </w:tcPr>
          <w:p w14:paraId="2471EF1E" w14:textId="77777777" w:rsidR="00A9436F" w:rsidRDefault="00A9436F" w:rsidP="00D44916">
            <w:pPr>
              <w:rPr>
                <w:b/>
              </w:rPr>
            </w:pPr>
            <w:r>
              <w:rPr>
                <w:b/>
              </w:rPr>
              <w:t>Působení v zahraničí</w:t>
            </w:r>
          </w:p>
        </w:tc>
      </w:tr>
      <w:tr w:rsidR="00A9436F" w:rsidRPr="00BF4A8E" w14:paraId="16B96FF9" w14:textId="77777777" w:rsidTr="00D44916">
        <w:trPr>
          <w:gridBefore w:val="2"/>
          <w:gridAfter w:val="1"/>
          <w:wBefore w:w="138" w:type="dxa"/>
          <w:wAfter w:w="32" w:type="dxa"/>
          <w:trHeight w:val="328"/>
        </w:trPr>
        <w:tc>
          <w:tcPr>
            <w:tcW w:w="9895" w:type="dxa"/>
            <w:gridSpan w:val="56"/>
          </w:tcPr>
          <w:p w14:paraId="0DD87592" w14:textId="77777777" w:rsidR="00A9436F" w:rsidDel="009B22A2" w:rsidRDefault="00A9436F" w:rsidP="00D44916">
            <w:pPr>
              <w:rPr>
                <w:del w:id="81" w:author="Michal Rouchal" w:date="2018-03-28T11:29:00Z"/>
                <w:b/>
              </w:rPr>
            </w:pPr>
            <w:r w:rsidRPr="00BF4A8E">
              <w:rPr>
                <w:rFonts w:ascii="TimesNewRomanPSMT" w:eastAsia="Calibri" w:hAnsi="TimesNewRomanPSMT" w:cs="TimesNewRomanPSMT"/>
                <w:b/>
                <w:sz w:val="22"/>
                <w:szCs w:val="22"/>
              </w:rPr>
              <w:t>---</w:t>
            </w:r>
          </w:p>
          <w:p w14:paraId="11C391B4" w14:textId="77777777" w:rsidR="00A9436F" w:rsidRPr="00BF4A8E" w:rsidRDefault="00A9436F" w:rsidP="00D44916">
            <w:pPr>
              <w:rPr>
                <w:b/>
              </w:rPr>
            </w:pPr>
          </w:p>
        </w:tc>
      </w:tr>
      <w:tr w:rsidR="00A9436F" w14:paraId="65B128CC" w14:textId="77777777" w:rsidTr="00D44916">
        <w:trPr>
          <w:gridBefore w:val="2"/>
          <w:gridAfter w:val="1"/>
          <w:wBefore w:w="138" w:type="dxa"/>
          <w:wAfter w:w="32" w:type="dxa"/>
          <w:cantSplit/>
          <w:trHeight w:val="470"/>
        </w:trPr>
        <w:tc>
          <w:tcPr>
            <w:tcW w:w="2522" w:type="dxa"/>
            <w:gridSpan w:val="6"/>
            <w:shd w:val="clear" w:color="auto" w:fill="F7CAAC"/>
          </w:tcPr>
          <w:p w14:paraId="6309652B" w14:textId="77777777" w:rsidR="00A9436F" w:rsidRDefault="00A9436F" w:rsidP="00D44916">
            <w:pPr>
              <w:jc w:val="both"/>
              <w:rPr>
                <w:b/>
              </w:rPr>
            </w:pPr>
            <w:r>
              <w:rPr>
                <w:b/>
              </w:rPr>
              <w:t xml:space="preserve">Podpis </w:t>
            </w:r>
          </w:p>
        </w:tc>
        <w:tc>
          <w:tcPr>
            <w:tcW w:w="4552" w:type="dxa"/>
            <w:gridSpan w:val="28"/>
          </w:tcPr>
          <w:p w14:paraId="7A7B07EC" w14:textId="77777777" w:rsidR="00A9436F" w:rsidRDefault="00A9436F" w:rsidP="00D44916">
            <w:pPr>
              <w:jc w:val="both"/>
            </w:pPr>
          </w:p>
        </w:tc>
        <w:tc>
          <w:tcPr>
            <w:tcW w:w="790" w:type="dxa"/>
            <w:gridSpan w:val="8"/>
            <w:shd w:val="clear" w:color="auto" w:fill="F7CAAC"/>
          </w:tcPr>
          <w:p w14:paraId="5CEBD8C0" w14:textId="77777777" w:rsidR="00A9436F" w:rsidRDefault="00A9436F" w:rsidP="00D44916">
            <w:pPr>
              <w:jc w:val="both"/>
            </w:pPr>
            <w:r>
              <w:rPr>
                <w:b/>
              </w:rPr>
              <w:t>datum</w:t>
            </w:r>
          </w:p>
        </w:tc>
        <w:tc>
          <w:tcPr>
            <w:tcW w:w="2031" w:type="dxa"/>
            <w:gridSpan w:val="14"/>
          </w:tcPr>
          <w:p w14:paraId="5EE72CDE" w14:textId="77777777" w:rsidR="00A9436F" w:rsidRDefault="00A9436F" w:rsidP="00D44916">
            <w:pPr>
              <w:jc w:val="both"/>
            </w:pPr>
          </w:p>
        </w:tc>
      </w:tr>
      <w:tr w:rsidR="00A9436F" w14:paraId="693CA322" w14:textId="77777777" w:rsidTr="00D44916">
        <w:trPr>
          <w:gridBefore w:val="2"/>
          <w:gridAfter w:val="1"/>
          <w:wBefore w:w="138" w:type="dxa"/>
          <w:wAfter w:w="32" w:type="dxa"/>
        </w:trPr>
        <w:tc>
          <w:tcPr>
            <w:tcW w:w="9895" w:type="dxa"/>
            <w:gridSpan w:val="56"/>
            <w:tcBorders>
              <w:bottom w:val="double" w:sz="4" w:space="0" w:color="auto"/>
            </w:tcBorders>
            <w:shd w:val="clear" w:color="auto" w:fill="BDD6EE"/>
          </w:tcPr>
          <w:p w14:paraId="58770661" w14:textId="77777777" w:rsidR="00A9436F" w:rsidRDefault="00A9436F" w:rsidP="00D44916">
            <w:pPr>
              <w:jc w:val="both"/>
              <w:rPr>
                <w:b/>
                <w:sz w:val="28"/>
              </w:rPr>
            </w:pPr>
            <w:r>
              <w:rPr>
                <w:b/>
                <w:sz w:val="28"/>
              </w:rPr>
              <w:lastRenderedPageBreak/>
              <w:t>C-I – Personální zabezpečení</w:t>
            </w:r>
          </w:p>
        </w:tc>
      </w:tr>
      <w:tr w:rsidR="00A9436F" w14:paraId="540731DB" w14:textId="77777777" w:rsidTr="00D44916">
        <w:trPr>
          <w:gridBefore w:val="2"/>
          <w:gridAfter w:val="1"/>
          <w:wBefore w:w="138" w:type="dxa"/>
          <w:wAfter w:w="32" w:type="dxa"/>
        </w:trPr>
        <w:tc>
          <w:tcPr>
            <w:tcW w:w="2516" w:type="dxa"/>
            <w:gridSpan w:val="5"/>
            <w:tcBorders>
              <w:top w:val="double" w:sz="4" w:space="0" w:color="auto"/>
            </w:tcBorders>
            <w:shd w:val="clear" w:color="auto" w:fill="F7CAAC"/>
          </w:tcPr>
          <w:p w14:paraId="564B3EC5" w14:textId="77777777" w:rsidR="00A9436F" w:rsidRDefault="00A9436F" w:rsidP="00D44916">
            <w:pPr>
              <w:jc w:val="both"/>
              <w:rPr>
                <w:b/>
              </w:rPr>
            </w:pPr>
            <w:r>
              <w:rPr>
                <w:b/>
              </w:rPr>
              <w:t>Vysoká škola</w:t>
            </w:r>
          </w:p>
        </w:tc>
        <w:tc>
          <w:tcPr>
            <w:tcW w:w="7379" w:type="dxa"/>
            <w:gridSpan w:val="51"/>
          </w:tcPr>
          <w:p w14:paraId="1FB3E93B" w14:textId="77777777" w:rsidR="00A9436F" w:rsidRPr="00A405B4" w:rsidRDefault="00A9436F" w:rsidP="00D44916">
            <w:pPr>
              <w:jc w:val="both"/>
            </w:pPr>
            <w:r w:rsidRPr="00A405B4">
              <w:t>Univerzita Tomáše Bati ve Zlíně</w:t>
            </w:r>
          </w:p>
        </w:tc>
      </w:tr>
      <w:tr w:rsidR="00A9436F" w14:paraId="568A586C" w14:textId="77777777" w:rsidTr="00D44916">
        <w:trPr>
          <w:gridBefore w:val="2"/>
          <w:gridAfter w:val="1"/>
          <w:wBefore w:w="138" w:type="dxa"/>
          <w:wAfter w:w="32" w:type="dxa"/>
        </w:trPr>
        <w:tc>
          <w:tcPr>
            <w:tcW w:w="2516" w:type="dxa"/>
            <w:gridSpan w:val="5"/>
            <w:shd w:val="clear" w:color="auto" w:fill="F7CAAC"/>
          </w:tcPr>
          <w:p w14:paraId="33108BF4" w14:textId="77777777" w:rsidR="00A9436F" w:rsidRDefault="00A9436F" w:rsidP="00D44916">
            <w:pPr>
              <w:jc w:val="both"/>
              <w:rPr>
                <w:b/>
              </w:rPr>
            </w:pPr>
            <w:r>
              <w:rPr>
                <w:b/>
              </w:rPr>
              <w:t>Součást vysoké školy</w:t>
            </w:r>
          </w:p>
        </w:tc>
        <w:tc>
          <w:tcPr>
            <w:tcW w:w="7379" w:type="dxa"/>
            <w:gridSpan w:val="51"/>
          </w:tcPr>
          <w:p w14:paraId="1CD5F0FA" w14:textId="77777777" w:rsidR="00A9436F" w:rsidRPr="00A405B4" w:rsidRDefault="00A9436F" w:rsidP="00D44916">
            <w:pPr>
              <w:jc w:val="both"/>
            </w:pPr>
            <w:r w:rsidRPr="00A405B4">
              <w:t>Fakulta technologická</w:t>
            </w:r>
          </w:p>
        </w:tc>
      </w:tr>
      <w:tr w:rsidR="00A9436F" w14:paraId="479C8A04" w14:textId="77777777" w:rsidTr="00D44916">
        <w:trPr>
          <w:gridBefore w:val="2"/>
          <w:gridAfter w:val="1"/>
          <w:wBefore w:w="138" w:type="dxa"/>
          <w:wAfter w:w="32" w:type="dxa"/>
        </w:trPr>
        <w:tc>
          <w:tcPr>
            <w:tcW w:w="2516" w:type="dxa"/>
            <w:gridSpan w:val="5"/>
            <w:shd w:val="clear" w:color="auto" w:fill="F7CAAC"/>
          </w:tcPr>
          <w:p w14:paraId="146F0A84" w14:textId="77777777" w:rsidR="00A9436F" w:rsidRDefault="00A9436F" w:rsidP="00D44916">
            <w:pPr>
              <w:jc w:val="both"/>
              <w:rPr>
                <w:b/>
              </w:rPr>
            </w:pPr>
            <w:r>
              <w:rPr>
                <w:b/>
              </w:rPr>
              <w:t>Název studijního programu</w:t>
            </w:r>
          </w:p>
        </w:tc>
        <w:tc>
          <w:tcPr>
            <w:tcW w:w="7379" w:type="dxa"/>
            <w:gridSpan w:val="51"/>
          </w:tcPr>
          <w:p w14:paraId="02F33748" w14:textId="77777777" w:rsidR="00A9436F" w:rsidRDefault="00A9436F" w:rsidP="00D44916">
            <w:pPr>
              <w:jc w:val="both"/>
            </w:pPr>
            <w:r>
              <w:t>Chemie potravin a bioaktivních látek</w:t>
            </w:r>
          </w:p>
        </w:tc>
      </w:tr>
      <w:tr w:rsidR="00A9436F" w14:paraId="431B6B87" w14:textId="77777777" w:rsidTr="00D44916">
        <w:trPr>
          <w:gridBefore w:val="2"/>
          <w:gridAfter w:val="1"/>
          <w:wBefore w:w="138" w:type="dxa"/>
          <w:wAfter w:w="32" w:type="dxa"/>
        </w:trPr>
        <w:tc>
          <w:tcPr>
            <w:tcW w:w="2516" w:type="dxa"/>
            <w:gridSpan w:val="5"/>
            <w:shd w:val="clear" w:color="auto" w:fill="F7CAAC"/>
          </w:tcPr>
          <w:p w14:paraId="5B679285" w14:textId="77777777" w:rsidR="00A9436F" w:rsidRDefault="00A9436F" w:rsidP="00D44916">
            <w:pPr>
              <w:jc w:val="both"/>
              <w:rPr>
                <w:b/>
              </w:rPr>
            </w:pPr>
            <w:r>
              <w:rPr>
                <w:b/>
              </w:rPr>
              <w:t>Jméno a příjmení</w:t>
            </w:r>
          </w:p>
        </w:tc>
        <w:tc>
          <w:tcPr>
            <w:tcW w:w="4545" w:type="dxa"/>
            <w:gridSpan w:val="28"/>
          </w:tcPr>
          <w:p w14:paraId="2F6CEBB5" w14:textId="0477D1E8" w:rsidR="00A9436F" w:rsidRPr="00293D5D" w:rsidRDefault="00A9436F" w:rsidP="00D44916">
            <w:pPr>
              <w:jc w:val="both"/>
              <w:rPr>
                <w:b/>
              </w:rPr>
            </w:pPr>
            <w:bookmarkStart w:id="82" w:name="Salek"/>
            <w:bookmarkEnd w:id="82"/>
            <w:r>
              <w:rPr>
                <w:b/>
              </w:rPr>
              <w:t xml:space="preserve">Richardos </w:t>
            </w:r>
            <w:r w:rsidRPr="00293D5D">
              <w:rPr>
                <w:b/>
              </w:rPr>
              <w:t>Ni</w:t>
            </w:r>
            <w:r w:rsidR="00316934">
              <w:rPr>
                <w:b/>
              </w:rPr>
              <w:t>k</w:t>
            </w:r>
            <w:r w:rsidRPr="00293D5D">
              <w:rPr>
                <w:b/>
              </w:rPr>
              <w:t>olaos Salek</w:t>
            </w:r>
          </w:p>
        </w:tc>
        <w:tc>
          <w:tcPr>
            <w:tcW w:w="715" w:type="dxa"/>
            <w:gridSpan w:val="5"/>
            <w:shd w:val="clear" w:color="auto" w:fill="F7CAAC"/>
          </w:tcPr>
          <w:p w14:paraId="009B4E1B" w14:textId="77777777" w:rsidR="00A9436F" w:rsidRDefault="00A9436F" w:rsidP="00D44916">
            <w:pPr>
              <w:jc w:val="both"/>
              <w:rPr>
                <w:b/>
              </w:rPr>
            </w:pPr>
            <w:r>
              <w:rPr>
                <w:b/>
              </w:rPr>
              <w:t>Tituly</w:t>
            </w:r>
          </w:p>
        </w:tc>
        <w:tc>
          <w:tcPr>
            <w:tcW w:w="2119" w:type="dxa"/>
            <w:gridSpan w:val="18"/>
          </w:tcPr>
          <w:p w14:paraId="611022FF" w14:textId="77777777" w:rsidR="00A9436F" w:rsidRDefault="00A9436F" w:rsidP="00D44916">
            <w:pPr>
              <w:jc w:val="both"/>
            </w:pPr>
            <w:r>
              <w:t>Ing., Ph.D.</w:t>
            </w:r>
          </w:p>
        </w:tc>
      </w:tr>
      <w:tr w:rsidR="00A9436F" w14:paraId="580247F8" w14:textId="77777777" w:rsidTr="00D44916">
        <w:trPr>
          <w:gridBefore w:val="2"/>
          <w:gridAfter w:val="1"/>
          <w:wBefore w:w="138" w:type="dxa"/>
          <w:wAfter w:w="32" w:type="dxa"/>
        </w:trPr>
        <w:tc>
          <w:tcPr>
            <w:tcW w:w="2516" w:type="dxa"/>
            <w:gridSpan w:val="5"/>
            <w:shd w:val="clear" w:color="auto" w:fill="F7CAAC"/>
          </w:tcPr>
          <w:p w14:paraId="0DF8E5A6" w14:textId="77777777" w:rsidR="00A9436F" w:rsidRDefault="00A9436F" w:rsidP="00D44916">
            <w:pPr>
              <w:jc w:val="both"/>
              <w:rPr>
                <w:b/>
              </w:rPr>
            </w:pPr>
            <w:r>
              <w:rPr>
                <w:b/>
              </w:rPr>
              <w:t>Rok narození</w:t>
            </w:r>
          </w:p>
        </w:tc>
        <w:tc>
          <w:tcPr>
            <w:tcW w:w="828" w:type="dxa"/>
            <w:gridSpan w:val="8"/>
          </w:tcPr>
          <w:p w14:paraId="208ECF59" w14:textId="77777777" w:rsidR="00A9436F" w:rsidRDefault="00A9436F" w:rsidP="00D44916">
            <w:pPr>
              <w:jc w:val="both"/>
            </w:pPr>
            <w:r>
              <w:t>1985</w:t>
            </w:r>
          </w:p>
        </w:tc>
        <w:tc>
          <w:tcPr>
            <w:tcW w:w="1723" w:type="dxa"/>
            <w:gridSpan w:val="5"/>
            <w:shd w:val="clear" w:color="auto" w:fill="F7CAAC"/>
          </w:tcPr>
          <w:p w14:paraId="21B54C18" w14:textId="77777777" w:rsidR="00A9436F" w:rsidRDefault="00A9436F" w:rsidP="00D44916">
            <w:pPr>
              <w:jc w:val="both"/>
              <w:rPr>
                <w:b/>
              </w:rPr>
            </w:pPr>
            <w:r>
              <w:rPr>
                <w:b/>
              </w:rPr>
              <w:t>typ vztahu k VŠ</w:t>
            </w:r>
          </w:p>
        </w:tc>
        <w:tc>
          <w:tcPr>
            <w:tcW w:w="996" w:type="dxa"/>
            <w:gridSpan w:val="10"/>
          </w:tcPr>
          <w:p w14:paraId="4335087D" w14:textId="77777777" w:rsidR="00A9436F" w:rsidRDefault="00A9436F" w:rsidP="00D44916">
            <w:pPr>
              <w:jc w:val="both"/>
            </w:pPr>
            <w:r>
              <w:t>pp.</w:t>
            </w:r>
          </w:p>
        </w:tc>
        <w:tc>
          <w:tcPr>
            <w:tcW w:w="998" w:type="dxa"/>
            <w:gridSpan w:val="5"/>
            <w:shd w:val="clear" w:color="auto" w:fill="F7CAAC"/>
          </w:tcPr>
          <w:p w14:paraId="64938018" w14:textId="77777777" w:rsidR="00A9436F" w:rsidRDefault="00A9436F" w:rsidP="00D44916">
            <w:pPr>
              <w:jc w:val="both"/>
              <w:rPr>
                <w:b/>
              </w:rPr>
            </w:pPr>
            <w:r>
              <w:rPr>
                <w:b/>
              </w:rPr>
              <w:t>rozsah</w:t>
            </w:r>
          </w:p>
        </w:tc>
        <w:tc>
          <w:tcPr>
            <w:tcW w:w="715" w:type="dxa"/>
            <w:gridSpan w:val="5"/>
          </w:tcPr>
          <w:p w14:paraId="09A60D03" w14:textId="77777777" w:rsidR="00A9436F" w:rsidRDefault="00A9436F" w:rsidP="00D44916">
            <w:pPr>
              <w:jc w:val="both"/>
            </w:pPr>
            <w:r>
              <w:t>40</w:t>
            </w:r>
          </w:p>
        </w:tc>
        <w:tc>
          <w:tcPr>
            <w:tcW w:w="712" w:type="dxa"/>
            <w:gridSpan w:val="10"/>
            <w:shd w:val="clear" w:color="auto" w:fill="F7CAAC"/>
          </w:tcPr>
          <w:p w14:paraId="424DDBF8" w14:textId="77777777" w:rsidR="00A9436F" w:rsidRPr="009D4714" w:rsidRDefault="00A9436F" w:rsidP="00D44916">
            <w:pPr>
              <w:jc w:val="both"/>
              <w:rPr>
                <w:b/>
                <w:highlight w:val="cyan"/>
              </w:rPr>
            </w:pPr>
            <w:r w:rsidRPr="009D4714">
              <w:rPr>
                <w:b/>
              </w:rPr>
              <w:t>do kdy</w:t>
            </w:r>
          </w:p>
        </w:tc>
        <w:tc>
          <w:tcPr>
            <w:tcW w:w="1407" w:type="dxa"/>
            <w:gridSpan w:val="8"/>
          </w:tcPr>
          <w:p w14:paraId="3FFC958E" w14:textId="77777777" w:rsidR="00A9436F" w:rsidRPr="009D4714" w:rsidRDefault="00A9436F" w:rsidP="00D44916">
            <w:pPr>
              <w:jc w:val="both"/>
              <w:rPr>
                <w:highlight w:val="cyan"/>
              </w:rPr>
            </w:pPr>
            <w:r w:rsidRPr="00464F34">
              <w:t>08/2018</w:t>
            </w:r>
          </w:p>
        </w:tc>
      </w:tr>
      <w:tr w:rsidR="00A9436F" w14:paraId="22A73FA9" w14:textId="77777777" w:rsidTr="00D44916">
        <w:trPr>
          <w:gridBefore w:val="2"/>
          <w:gridAfter w:val="1"/>
          <w:wBefore w:w="138" w:type="dxa"/>
          <w:wAfter w:w="32" w:type="dxa"/>
        </w:trPr>
        <w:tc>
          <w:tcPr>
            <w:tcW w:w="5067" w:type="dxa"/>
            <w:gridSpan w:val="18"/>
            <w:shd w:val="clear" w:color="auto" w:fill="F7CAAC"/>
          </w:tcPr>
          <w:p w14:paraId="6A8FD7B2" w14:textId="77777777" w:rsidR="00A9436F" w:rsidRDefault="00A9436F" w:rsidP="00D44916">
            <w:pPr>
              <w:jc w:val="both"/>
              <w:rPr>
                <w:b/>
              </w:rPr>
            </w:pPr>
            <w:r>
              <w:rPr>
                <w:b/>
              </w:rPr>
              <w:t>Typ vztahu na součásti VŠ, která uskutečňuje st. program</w:t>
            </w:r>
          </w:p>
        </w:tc>
        <w:tc>
          <w:tcPr>
            <w:tcW w:w="996" w:type="dxa"/>
            <w:gridSpan w:val="10"/>
          </w:tcPr>
          <w:p w14:paraId="2B52C95E" w14:textId="77777777" w:rsidR="00A9436F" w:rsidRDefault="00A9436F" w:rsidP="00D44916">
            <w:pPr>
              <w:jc w:val="both"/>
            </w:pPr>
            <w:r>
              <w:t>---</w:t>
            </w:r>
          </w:p>
        </w:tc>
        <w:tc>
          <w:tcPr>
            <w:tcW w:w="998" w:type="dxa"/>
            <w:gridSpan w:val="5"/>
            <w:shd w:val="clear" w:color="auto" w:fill="F7CAAC"/>
          </w:tcPr>
          <w:p w14:paraId="2203DEBC" w14:textId="77777777" w:rsidR="00A9436F" w:rsidRDefault="00A9436F" w:rsidP="00D44916">
            <w:pPr>
              <w:jc w:val="both"/>
              <w:rPr>
                <w:b/>
              </w:rPr>
            </w:pPr>
            <w:r>
              <w:rPr>
                <w:b/>
              </w:rPr>
              <w:t>rozsah</w:t>
            </w:r>
          </w:p>
        </w:tc>
        <w:tc>
          <w:tcPr>
            <w:tcW w:w="715" w:type="dxa"/>
            <w:gridSpan w:val="5"/>
          </w:tcPr>
          <w:p w14:paraId="0984A5FF" w14:textId="77777777" w:rsidR="00A9436F" w:rsidRDefault="00A9436F" w:rsidP="00D44916">
            <w:pPr>
              <w:jc w:val="both"/>
            </w:pPr>
            <w:r>
              <w:t>---</w:t>
            </w:r>
          </w:p>
        </w:tc>
        <w:tc>
          <w:tcPr>
            <w:tcW w:w="712" w:type="dxa"/>
            <w:gridSpan w:val="10"/>
            <w:shd w:val="clear" w:color="auto" w:fill="F7CAAC"/>
          </w:tcPr>
          <w:p w14:paraId="40E0D6FE" w14:textId="77777777" w:rsidR="00A9436F" w:rsidRDefault="00A9436F" w:rsidP="00D44916">
            <w:pPr>
              <w:jc w:val="both"/>
              <w:rPr>
                <w:b/>
              </w:rPr>
            </w:pPr>
            <w:r>
              <w:rPr>
                <w:b/>
              </w:rPr>
              <w:t>do kdy</w:t>
            </w:r>
          </w:p>
        </w:tc>
        <w:tc>
          <w:tcPr>
            <w:tcW w:w="1407" w:type="dxa"/>
            <w:gridSpan w:val="8"/>
          </w:tcPr>
          <w:p w14:paraId="0CA4A053" w14:textId="77777777" w:rsidR="00A9436F" w:rsidRPr="00C32277" w:rsidRDefault="00A9436F" w:rsidP="00D44916">
            <w:pPr>
              <w:jc w:val="both"/>
              <w:rPr>
                <w:highlight w:val="green"/>
              </w:rPr>
            </w:pPr>
            <w:r w:rsidRPr="000939E0">
              <w:t>---</w:t>
            </w:r>
          </w:p>
        </w:tc>
      </w:tr>
      <w:tr w:rsidR="00A9436F" w14:paraId="346BB595" w14:textId="77777777" w:rsidTr="00D44916">
        <w:trPr>
          <w:gridBefore w:val="2"/>
          <w:gridAfter w:val="1"/>
          <w:wBefore w:w="138" w:type="dxa"/>
          <w:wAfter w:w="32" w:type="dxa"/>
        </w:trPr>
        <w:tc>
          <w:tcPr>
            <w:tcW w:w="6063" w:type="dxa"/>
            <w:gridSpan w:val="28"/>
            <w:shd w:val="clear" w:color="auto" w:fill="F7CAAC"/>
          </w:tcPr>
          <w:p w14:paraId="0541F005" w14:textId="77777777" w:rsidR="00A9436F" w:rsidRDefault="00A9436F" w:rsidP="00D44916">
            <w:pPr>
              <w:jc w:val="both"/>
            </w:pPr>
            <w:r>
              <w:rPr>
                <w:b/>
              </w:rPr>
              <w:t>Další současná působení jako akademický pracovník na jiných VŠ</w:t>
            </w:r>
          </w:p>
        </w:tc>
        <w:tc>
          <w:tcPr>
            <w:tcW w:w="1713" w:type="dxa"/>
            <w:gridSpan w:val="10"/>
            <w:shd w:val="clear" w:color="auto" w:fill="F7CAAC"/>
          </w:tcPr>
          <w:p w14:paraId="4DA19714" w14:textId="77777777" w:rsidR="00A9436F" w:rsidRDefault="00A9436F" w:rsidP="00D44916">
            <w:pPr>
              <w:jc w:val="both"/>
              <w:rPr>
                <w:b/>
              </w:rPr>
            </w:pPr>
            <w:r>
              <w:rPr>
                <w:b/>
              </w:rPr>
              <w:t>typ prac. vztahu</w:t>
            </w:r>
          </w:p>
        </w:tc>
        <w:tc>
          <w:tcPr>
            <w:tcW w:w="2119" w:type="dxa"/>
            <w:gridSpan w:val="18"/>
            <w:shd w:val="clear" w:color="auto" w:fill="F7CAAC"/>
          </w:tcPr>
          <w:p w14:paraId="4B2DBAFF" w14:textId="77777777" w:rsidR="00A9436F" w:rsidRDefault="00A9436F" w:rsidP="00D44916">
            <w:pPr>
              <w:jc w:val="both"/>
              <w:rPr>
                <w:b/>
              </w:rPr>
            </w:pPr>
            <w:r>
              <w:rPr>
                <w:b/>
              </w:rPr>
              <w:t>rozsah</w:t>
            </w:r>
          </w:p>
        </w:tc>
      </w:tr>
      <w:tr w:rsidR="00A9436F" w14:paraId="51099164" w14:textId="77777777" w:rsidTr="00D44916">
        <w:trPr>
          <w:gridBefore w:val="2"/>
          <w:gridAfter w:val="1"/>
          <w:wBefore w:w="138" w:type="dxa"/>
          <w:wAfter w:w="32" w:type="dxa"/>
        </w:trPr>
        <w:tc>
          <w:tcPr>
            <w:tcW w:w="6063" w:type="dxa"/>
            <w:gridSpan w:val="28"/>
          </w:tcPr>
          <w:p w14:paraId="2321F304" w14:textId="77777777" w:rsidR="00A9436F" w:rsidRDefault="00A9436F" w:rsidP="00D44916">
            <w:pPr>
              <w:jc w:val="both"/>
            </w:pPr>
            <w:r w:rsidRPr="006E2A1B">
              <w:t>---</w:t>
            </w:r>
          </w:p>
        </w:tc>
        <w:tc>
          <w:tcPr>
            <w:tcW w:w="1713" w:type="dxa"/>
            <w:gridSpan w:val="10"/>
          </w:tcPr>
          <w:p w14:paraId="6874AAC8" w14:textId="77777777" w:rsidR="00A9436F" w:rsidRDefault="00A9436F" w:rsidP="00D44916">
            <w:pPr>
              <w:jc w:val="both"/>
            </w:pPr>
            <w:r>
              <w:t>---</w:t>
            </w:r>
          </w:p>
        </w:tc>
        <w:tc>
          <w:tcPr>
            <w:tcW w:w="2119" w:type="dxa"/>
            <w:gridSpan w:val="18"/>
          </w:tcPr>
          <w:p w14:paraId="5EC89BB0" w14:textId="77777777" w:rsidR="00A9436F" w:rsidRDefault="00A9436F" w:rsidP="00D44916">
            <w:pPr>
              <w:jc w:val="both"/>
            </w:pPr>
            <w:r>
              <w:t>---</w:t>
            </w:r>
          </w:p>
        </w:tc>
      </w:tr>
      <w:tr w:rsidR="00A9436F" w14:paraId="3DC5C9AC" w14:textId="77777777" w:rsidTr="00D44916">
        <w:trPr>
          <w:gridBefore w:val="2"/>
          <w:gridAfter w:val="1"/>
          <w:wBefore w:w="138" w:type="dxa"/>
          <w:wAfter w:w="32" w:type="dxa"/>
        </w:trPr>
        <w:tc>
          <w:tcPr>
            <w:tcW w:w="6063" w:type="dxa"/>
            <w:gridSpan w:val="28"/>
          </w:tcPr>
          <w:p w14:paraId="771B9D17" w14:textId="77777777" w:rsidR="00A9436F" w:rsidRDefault="00A9436F" w:rsidP="00D44916">
            <w:pPr>
              <w:jc w:val="both"/>
            </w:pPr>
          </w:p>
        </w:tc>
        <w:tc>
          <w:tcPr>
            <w:tcW w:w="1713" w:type="dxa"/>
            <w:gridSpan w:val="10"/>
          </w:tcPr>
          <w:p w14:paraId="79666D8B" w14:textId="77777777" w:rsidR="00A9436F" w:rsidRDefault="00A9436F" w:rsidP="00D44916">
            <w:pPr>
              <w:jc w:val="both"/>
            </w:pPr>
          </w:p>
        </w:tc>
        <w:tc>
          <w:tcPr>
            <w:tcW w:w="2119" w:type="dxa"/>
            <w:gridSpan w:val="18"/>
          </w:tcPr>
          <w:p w14:paraId="698566CE" w14:textId="77777777" w:rsidR="00A9436F" w:rsidRDefault="00A9436F" w:rsidP="00D44916">
            <w:pPr>
              <w:jc w:val="both"/>
            </w:pPr>
          </w:p>
        </w:tc>
      </w:tr>
      <w:tr w:rsidR="00A9436F" w14:paraId="0EFCC3B3" w14:textId="77777777" w:rsidTr="00D44916">
        <w:trPr>
          <w:gridBefore w:val="2"/>
          <w:gridAfter w:val="1"/>
          <w:wBefore w:w="138" w:type="dxa"/>
          <w:wAfter w:w="32" w:type="dxa"/>
        </w:trPr>
        <w:tc>
          <w:tcPr>
            <w:tcW w:w="6063" w:type="dxa"/>
            <w:gridSpan w:val="28"/>
          </w:tcPr>
          <w:p w14:paraId="67D6A758" w14:textId="77777777" w:rsidR="00A9436F" w:rsidRDefault="00A9436F" w:rsidP="00D44916">
            <w:pPr>
              <w:jc w:val="both"/>
            </w:pPr>
          </w:p>
        </w:tc>
        <w:tc>
          <w:tcPr>
            <w:tcW w:w="1713" w:type="dxa"/>
            <w:gridSpan w:val="10"/>
          </w:tcPr>
          <w:p w14:paraId="30DECF55" w14:textId="77777777" w:rsidR="00A9436F" w:rsidRDefault="00A9436F" w:rsidP="00D44916">
            <w:pPr>
              <w:jc w:val="both"/>
            </w:pPr>
          </w:p>
        </w:tc>
        <w:tc>
          <w:tcPr>
            <w:tcW w:w="2119" w:type="dxa"/>
            <w:gridSpan w:val="18"/>
          </w:tcPr>
          <w:p w14:paraId="6EC4CD16" w14:textId="77777777" w:rsidR="00A9436F" w:rsidRDefault="00A9436F" w:rsidP="00D44916">
            <w:pPr>
              <w:jc w:val="both"/>
            </w:pPr>
          </w:p>
        </w:tc>
      </w:tr>
      <w:tr w:rsidR="00A9436F" w14:paraId="7E03E756" w14:textId="77777777" w:rsidTr="00D44916">
        <w:trPr>
          <w:gridBefore w:val="2"/>
          <w:gridAfter w:val="1"/>
          <w:wBefore w:w="138" w:type="dxa"/>
          <w:wAfter w:w="32" w:type="dxa"/>
        </w:trPr>
        <w:tc>
          <w:tcPr>
            <w:tcW w:w="6063" w:type="dxa"/>
            <w:gridSpan w:val="28"/>
          </w:tcPr>
          <w:p w14:paraId="11EC6380" w14:textId="77777777" w:rsidR="00A9436F" w:rsidRDefault="00A9436F" w:rsidP="00D44916">
            <w:pPr>
              <w:jc w:val="both"/>
            </w:pPr>
          </w:p>
        </w:tc>
        <w:tc>
          <w:tcPr>
            <w:tcW w:w="1713" w:type="dxa"/>
            <w:gridSpan w:val="10"/>
          </w:tcPr>
          <w:p w14:paraId="34B1E531" w14:textId="77777777" w:rsidR="00A9436F" w:rsidRDefault="00A9436F" w:rsidP="00D44916">
            <w:pPr>
              <w:jc w:val="both"/>
            </w:pPr>
          </w:p>
        </w:tc>
        <w:tc>
          <w:tcPr>
            <w:tcW w:w="2119" w:type="dxa"/>
            <w:gridSpan w:val="18"/>
          </w:tcPr>
          <w:p w14:paraId="27B24B6A" w14:textId="77777777" w:rsidR="00A9436F" w:rsidRDefault="00A9436F" w:rsidP="00D44916">
            <w:pPr>
              <w:jc w:val="both"/>
            </w:pPr>
          </w:p>
        </w:tc>
      </w:tr>
      <w:tr w:rsidR="00A9436F" w14:paraId="787C2A04" w14:textId="77777777" w:rsidTr="00D44916">
        <w:trPr>
          <w:gridBefore w:val="2"/>
          <w:gridAfter w:val="1"/>
          <w:wBefore w:w="138" w:type="dxa"/>
          <w:wAfter w:w="32" w:type="dxa"/>
        </w:trPr>
        <w:tc>
          <w:tcPr>
            <w:tcW w:w="9895" w:type="dxa"/>
            <w:gridSpan w:val="56"/>
            <w:shd w:val="clear" w:color="auto" w:fill="F7CAAC"/>
          </w:tcPr>
          <w:p w14:paraId="76CED988"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FDDFBAD" w14:textId="77777777" w:rsidTr="00D44916">
        <w:trPr>
          <w:gridBefore w:val="2"/>
          <w:gridAfter w:val="1"/>
          <w:wBefore w:w="138" w:type="dxa"/>
          <w:wAfter w:w="32" w:type="dxa"/>
          <w:trHeight w:val="324"/>
        </w:trPr>
        <w:tc>
          <w:tcPr>
            <w:tcW w:w="9895" w:type="dxa"/>
            <w:gridSpan w:val="56"/>
            <w:tcBorders>
              <w:top w:val="nil"/>
            </w:tcBorders>
          </w:tcPr>
          <w:p w14:paraId="4E64E625" w14:textId="0FBE1ECA" w:rsidR="00A9436F" w:rsidRPr="004473D1" w:rsidRDefault="00D44916" w:rsidP="00D44916">
            <w:pPr>
              <w:pStyle w:val="Zkladntext"/>
              <w:spacing w:before="60" w:after="60"/>
              <w:ind w:right="108"/>
              <w:rPr>
                <w:sz w:val="21"/>
                <w:szCs w:val="21"/>
              </w:rPr>
            </w:pPr>
            <w:r w:rsidRPr="004473D1">
              <w:rPr>
                <w:sz w:val="21"/>
                <w:szCs w:val="21"/>
              </w:rPr>
              <w:t>Stabilizátory a emulgátory v potravinářství (20% p)</w:t>
            </w:r>
          </w:p>
        </w:tc>
      </w:tr>
      <w:tr w:rsidR="00A9436F" w14:paraId="513B0C29" w14:textId="77777777" w:rsidTr="00D44916">
        <w:trPr>
          <w:gridBefore w:val="2"/>
          <w:gridAfter w:val="1"/>
          <w:wBefore w:w="138" w:type="dxa"/>
          <w:wAfter w:w="32" w:type="dxa"/>
        </w:trPr>
        <w:tc>
          <w:tcPr>
            <w:tcW w:w="9895" w:type="dxa"/>
            <w:gridSpan w:val="56"/>
            <w:shd w:val="clear" w:color="auto" w:fill="F7CAAC"/>
          </w:tcPr>
          <w:p w14:paraId="520CD458" w14:textId="77777777" w:rsidR="00A9436F" w:rsidRDefault="00A9436F" w:rsidP="00D44916">
            <w:pPr>
              <w:jc w:val="both"/>
            </w:pPr>
            <w:r>
              <w:rPr>
                <w:b/>
              </w:rPr>
              <w:t xml:space="preserve">Údaje o vzdělání na VŠ </w:t>
            </w:r>
          </w:p>
        </w:tc>
      </w:tr>
      <w:tr w:rsidR="00A9436F" w14:paraId="14C81DCF" w14:textId="77777777" w:rsidTr="00D44916">
        <w:trPr>
          <w:gridBefore w:val="2"/>
          <w:gridAfter w:val="1"/>
          <w:wBefore w:w="138" w:type="dxa"/>
          <w:wAfter w:w="32" w:type="dxa"/>
          <w:trHeight w:val="372"/>
        </w:trPr>
        <w:tc>
          <w:tcPr>
            <w:tcW w:w="9895" w:type="dxa"/>
            <w:gridSpan w:val="56"/>
          </w:tcPr>
          <w:p w14:paraId="614E52B7" w14:textId="77777777" w:rsidR="00A9436F" w:rsidRPr="004473D1" w:rsidRDefault="00A9436F" w:rsidP="00D44916">
            <w:pPr>
              <w:spacing w:before="60" w:after="60"/>
              <w:jc w:val="both"/>
              <w:rPr>
                <w:b/>
                <w:sz w:val="21"/>
                <w:szCs w:val="21"/>
              </w:rPr>
            </w:pPr>
            <w:r w:rsidRPr="004473D1">
              <w:rPr>
                <w:sz w:val="21"/>
                <w:szCs w:val="21"/>
              </w:rPr>
              <w:t xml:space="preserve">2015: UTB Zlín, FT, </w:t>
            </w:r>
            <w:r w:rsidRPr="004473D1">
              <w:rPr>
                <w:rFonts w:eastAsia="Calibri"/>
                <w:sz w:val="21"/>
                <w:szCs w:val="21"/>
              </w:rPr>
              <w:t xml:space="preserve">SP Chemie a technologie potravin, </w:t>
            </w:r>
            <w:r w:rsidRPr="004473D1">
              <w:rPr>
                <w:sz w:val="21"/>
                <w:szCs w:val="21"/>
              </w:rPr>
              <w:t>obor Technologie potravin, Ph.D.</w:t>
            </w:r>
          </w:p>
        </w:tc>
      </w:tr>
      <w:tr w:rsidR="00A9436F" w14:paraId="2BA65B94" w14:textId="77777777" w:rsidTr="00D44916">
        <w:trPr>
          <w:gridBefore w:val="2"/>
          <w:gridAfter w:val="1"/>
          <w:wBefore w:w="138" w:type="dxa"/>
          <w:wAfter w:w="32" w:type="dxa"/>
        </w:trPr>
        <w:tc>
          <w:tcPr>
            <w:tcW w:w="9895" w:type="dxa"/>
            <w:gridSpan w:val="56"/>
            <w:shd w:val="clear" w:color="auto" w:fill="F7CAAC"/>
          </w:tcPr>
          <w:p w14:paraId="5C2C542E" w14:textId="77777777" w:rsidR="00A9436F" w:rsidRDefault="00A9436F" w:rsidP="00D44916">
            <w:pPr>
              <w:jc w:val="both"/>
              <w:rPr>
                <w:b/>
              </w:rPr>
            </w:pPr>
            <w:r>
              <w:rPr>
                <w:b/>
              </w:rPr>
              <w:t>Údaje o odborném působení od absolvování VŠ</w:t>
            </w:r>
          </w:p>
        </w:tc>
      </w:tr>
      <w:tr w:rsidR="00A9436F" w14:paraId="22920E11" w14:textId="77777777" w:rsidTr="00D44916">
        <w:trPr>
          <w:gridBefore w:val="2"/>
          <w:gridAfter w:val="1"/>
          <w:wBefore w:w="138" w:type="dxa"/>
          <w:wAfter w:w="32" w:type="dxa"/>
          <w:trHeight w:val="272"/>
        </w:trPr>
        <w:tc>
          <w:tcPr>
            <w:tcW w:w="9895" w:type="dxa"/>
            <w:gridSpan w:val="56"/>
          </w:tcPr>
          <w:p w14:paraId="281401B4" w14:textId="77777777" w:rsidR="00A9436F" w:rsidRPr="004473D1" w:rsidRDefault="00A9436F" w:rsidP="00D44916">
            <w:pPr>
              <w:autoSpaceDE w:val="0"/>
              <w:autoSpaceDN w:val="0"/>
              <w:adjustRightInd w:val="0"/>
              <w:spacing w:before="60" w:after="60"/>
              <w:jc w:val="both"/>
              <w:rPr>
                <w:sz w:val="21"/>
                <w:szCs w:val="21"/>
              </w:rPr>
            </w:pPr>
            <w:r w:rsidRPr="004473D1">
              <w:rPr>
                <w:sz w:val="21"/>
                <w:szCs w:val="21"/>
              </w:rPr>
              <w:t>2014 – dosud: UTB Zlín, FT, asistent, od r. 2017 odborný asistent</w:t>
            </w:r>
          </w:p>
        </w:tc>
      </w:tr>
      <w:tr w:rsidR="00A9436F" w14:paraId="1DD05C0F" w14:textId="77777777" w:rsidTr="00D44916">
        <w:trPr>
          <w:gridBefore w:val="2"/>
          <w:gridAfter w:val="1"/>
          <w:wBefore w:w="138" w:type="dxa"/>
          <w:wAfter w:w="32" w:type="dxa"/>
          <w:trHeight w:val="250"/>
        </w:trPr>
        <w:tc>
          <w:tcPr>
            <w:tcW w:w="9895" w:type="dxa"/>
            <w:gridSpan w:val="56"/>
            <w:shd w:val="clear" w:color="auto" w:fill="F7CAAC"/>
          </w:tcPr>
          <w:p w14:paraId="58325414" w14:textId="77777777" w:rsidR="00A9436F" w:rsidRDefault="00A9436F" w:rsidP="00D44916">
            <w:pPr>
              <w:jc w:val="both"/>
            </w:pPr>
            <w:r>
              <w:rPr>
                <w:b/>
              </w:rPr>
              <w:t>Zkušenosti s vedením kvalifikačních a rigorózních prací</w:t>
            </w:r>
          </w:p>
        </w:tc>
      </w:tr>
      <w:tr w:rsidR="00A9436F" w14:paraId="0975CB9B" w14:textId="77777777" w:rsidTr="00D44916">
        <w:trPr>
          <w:gridBefore w:val="2"/>
          <w:gridAfter w:val="1"/>
          <w:wBefore w:w="138" w:type="dxa"/>
          <w:wAfter w:w="32" w:type="dxa"/>
          <w:trHeight w:val="294"/>
        </w:trPr>
        <w:tc>
          <w:tcPr>
            <w:tcW w:w="9895" w:type="dxa"/>
            <w:gridSpan w:val="56"/>
          </w:tcPr>
          <w:p w14:paraId="5D68684A" w14:textId="77777777" w:rsidR="00A9436F" w:rsidRPr="004473D1" w:rsidRDefault="00A9436F" w:rsidP="00D44916">
            <w:pPr>
              <w:spacing w:before="60" w:after="60"/>
              <w:jc w:val="both"/>
              <w:rPr>
                <w:sz w:val="21"/>
                <w:szCs w:val="21"/>
              </w:rPr>
            </w:pPr>
            <w:r w:rsidRPr="004473D1">
              <w:rPr>
                <w:sz w:val="21"/>
                <w:szCs w:val="21"/>
              </w:rPr>
              <w:t xml:space="preserve">Počet obhájených prací, které vyučující vedl v období 2013 </w:t>
            </w:r>
            <w:r w:rsidRPr="004473D1">
              <w:rPr>
                <w:rFonts w:eastAsia="Calibri"/>
                <w:sz w:val="21"/>
                <w:szCs w:val="21"/>
              </w:rPr>
              <w:t>–</w:t>
            </w:r>
            <w:r w:rsidRPr="004473D1">
              <w:rPr>
                <w:sz w:val="21"/>
                <w:szCs w:val="21"/>
              </w:rPr>
              <w:t xml:space="preserve"> 2017: 2 BP, 4 DP.</w:t>
            </w:r>
          </w:p>
        </w:tc>
      </w:tr>
      <w:tr w:rsidR="00A9436F" w14:paraId="5E67B0B2" w14:textId="77777777" w:rsidTr="00D44916">
        <w:trPr>
          <w:gridBefore w:val="2"/>
          <w:gridAfter w:val="1"/>
          <w:wBefore w:w="138" w:type="dxa"/>
          <w:wAfter w:w="32" w:type="dxa"/>
          <w:cantSplit/>
        </w:trPr>
        <w:tc>
          <w:tcPr>
            <w:tcW w:w="3344" w:type="dxa"/>
            <w:gridSpan w:val="13"/>
            <w:tcBorders>
              <w:top w:val="single" w:sz="12" w:space="0" w:color="auto"/>
            </w:tcBorders>
            <w:shd w:val="clear" w:color="auto" w:fill="F7CAAC"/>
          </w:tcPr>
          <w:p w14:paraId="0710C24B" w14:textId="77777777" w:rsidR="00A9436F" w:rsidRDefault="00A9436F" w:rsidP="00D44916">
            <w:pPr>
              <w:jc w:val="both"/>
            </w:pPr>
            <w:r>
              <w:rPr>
                <w:b/>
              </w:rPr>
              <w:t xml:space="preserve">Obor habilitačního řízení </w:t>
            </w:r>
          </w:p>
        </w:tc>
        <w:tc>
          <w:tcPr>
            <w:tcW w:w="2249" w:type="dxa"/>
            <w:gridSpan w:val="11"/>
            <w:tcBorders>
              <w:top w:val="single" w:sz="12" w:space="0" w:color="auto"/>
            </w:tcBorders>
            <w:shd w:val="clear" w:color="auto" w:fill="F7CAAC"/>
          </w:tcPr>
          <w:p w14:paraId="28FA6794" w14:textId="77777777" w:rsidR="00A9436F" w:rsidRDefault="00A9436F" w:rsidP="00D44916">
            <w:pPr>
              <w:jc w:val="both"/>
            </w:pPr>
            <w:r>
              <w:rPr>
                <w:b/>
              </w:rPr>
              <w:t>Rok udělení hodnosti</w:t>
            </w:r>
          </w:p>
        </w:tc>
        <w:tc>
          <w:tcPr>
            <w:tcW w:w="2257" w:type="dxa"/>
            <w:gridSpan w:val="17"/>
            <w:tcBorders>
              <w:top w:val="single" w:sz="12" w:space="0" w:color="auto"/>
              <w:right w:val="single" w:sz="12" w:space="0" w:color="auto"/>
            </w:tcBorders>
            <w:shd w:val="clear" w:color="auto" w:fill="F7CAAC"/>
          </w:tcPr>
          <w:p w14:paraId="29645250" w14:textId="77777777" w:rsidR="00A9436F" w:rsidRDefault="00A9436F" w:rsidP="00D44916">
            <w:pPr>
              <w:jc w:val="both"/>
            </w:pPr>
            <w:r>
              <w:rPr>
                <w:b/>
              </w:rPr>
              <w:t>Řízení konáno na VŠ</w:t>
            </w:r>
          </w:p>
        </w:tc>
        <w:tc>
          <w:tcPr>
            <w:tcW w:w="2045" w:type="dxa"/>
            <w:gridSpan w:val="15"/>
            <w:tcBorders>
              <w:top w:val="single" w:sz="12" w:space="0" w:color="auto"/>
              <w:left w:val="single" w:sz="12" w:space="0" w:color="auto"/>
            </w:tcBorders>
            <w:shd w:val="clear" w:color="auto" w:fill="F7CAAC"/>
          </w:tcPr>
          <w:p w14:paraId="08B68DB9" w14:textId="77777777" w:rsidR="00A9436F" w:rsidRDefault="00A9436F" w:rsidP="00D44916">
            <w:pPr>
              <w:jc w:val="both"/>
              <w:rPr>
                <w:b/>
              </w:rPr>
            </w:pPr>
            <w:r>
              <w:rPr>
                <w:b/>
              </w:rPr>
              <w:t>Ohlasy publikací</w:t>
            </w:r>
          </w:p>
        </w:tc>
      </w:tr>
      <w:tr w:rsidR="00A9436F" w14:paraId="0D121176" w14:textId="77777777" w:rsidTr="00D44916">
        <w:trPr>
          <w:gridBefore w:val="2"/>
          <w:gridAfter w:val="1"/>
          <w:wBefore w:w="138" w:type="dxa"/>
          <w:wAfter w:w="32" w:type="dxa"/>
          <w:cantSplit/>
        </w:trPr>
        <w:tc>
          <w:tcPr>
            <w:tcW w:w="3344" w:type="dxa"/>
            <w:gridSpan w:val="13"/>
          </w:tcPr>
          <w:p w14:paraId="4AF2893C" w14:textId="77777777" w:rsidR="00A9436F" w:rsidRPr="00F55552" w:rsidRDefault="00A9436F" w:rsidP="00D44916">
            <w:pPr>
              <w:jc w:val="both"/>
            </w:pPr>
            <w:r>
              <w:t>---</w:t>
            </w:r>
          </w:p>
        </w:tc>
        <w:tc>
          <w:tcPr>
            <w:tcW w:w="2249" w:type="dxa"/>
            <w:gridSpan w:val="11"/>
          </w:tcPr>
          <w:p w14:paraId="5587A434" w14:textId="77777777" w:rsidR="00A9436F" w:rsidRPr="00F55552" w:rsidRDefault="00A9436F" w:rsidP="00D44916">
            <w:pPr>
              <w:jc w:val="both"/>
            </w:pPr>
            <w:r>
              <w:t>---</w:t>
            </w:r>
          </w:p>
        </w:tc>
        <w:tc>
          <w:tcPr>
            <w:tcW w:w="2257" w:type="dxa"/>
            <w:gridSpan w:val="17"/>
            <w:tcBorders>
              <w:right w:val="single" w:sz="12" w:space="0" w:color="auto"/>
            </w:tcBorders>
          </w:tcPr>
          <w:p w14:paraId="4FB33DD3" w14:textId="77777777" w:rsidR="00A9436F" w:rsidRPr="00F55552" w:rsidRDefault="00A9436F" w:rsidP="00D44916">
            <w:pPr>
              <w:jc w:val="both"/>
            </w:pPr>
            <w:r>
              <w:t>---</w:t>
            </w:r>
          </w:p>
        </w:tc>
        <w:tc>
          <w:tcPr>
            <w:tcW w:w="638" w:type="dxa"/>
            <w:gridSpan w:val="7"/>
            <w:tcBorders>
              <w:left w:val="single" w:sz="12" w:space="0" w:color="auto"/>
            </w:tcBorders>
            <w:shd w:val="clear" w:color="auto" w:fill="F7CAAC"/>
          </w:tcPr>
          <w:p w14:paraId="2A57A6D0" w14:textId="77777777" w:rsidR="00A9436F" w:rsidRDefault="00A9436F" w:rsidP="00D44916">
            <w:pPr>
              <w:jc w:val="both"/>
            </w:pPr>
            <w:r>
              <w:rPr>
                <w:b/>
              </w:rPr>
              <w:t>WOS</w:t>
            </w:r>
          </w:p>
        </w:tc>
        <w:tc>
          <w:tcPr>
            <w:tcW w:w="711" w:type="dxa"/>
            <w:gridSpan w:val="6"/>
            <w:shd w:val="clear" w:color="auto" w:fill="F7CAAC"/>
          </w:tcPr>
          <w:p w14:paraId="7FA74742" w14:textId="77777777" w:rsidR="00A9436F" w:rsidRDefault="00A9436F" w:rsidP="00D44916">
            <w:pPr>
              <w:jc w:val="both"/>
              <w:rPr>
                <w:sz w:val="18"/>
              </w:rPr>
            </w:pPr>
            <w:r>
              <w:rPr>
                <w:b/>
                <w:sz w:val="18"/>
              </w:rPr>
              <w:t>Scopus</w:t>
            </w:r>
          </w:p>
        </w:tc>
        <w:tc>
          <w:tcPr>
            <w:tcW w:w="696" w:type="dxa"/>
            <w:gridSpan w:val="2"/>
            <w:shd w:val="clear" w:color="auto" w:fill="F7CAAC"/>
          </w:tcPr>
          <w:p w14:paraId="4F65BD0A" w14:textId="77777777" w:rsidR="00A9436F" w:rsidRDefault="00A9436F" w:rsidP="00D44916">
            <w:pPr>
              <w:jc w:val="both"/>
            </w:pPr>
            <w:r>
              <w:rPr>
                <w:b/>
                <w:sz w:val="18"/>
              </w:rPr>
              <w:t>ostatní</w:t>
            </w:r>
          </w:p>
        </w:tc>
      </w:tr>
      <w:tr w:rsidR="00A9436F" w14:paraId="2B333AD8" w14:textId="77777777" w:rsidTr="00D44916">
        <w:trPr>
          <w:gridBefore w:val="2"/>
          <w:gridAfter w:val="1"/>
          <w:wBefore w:w="138" w:type="dxa"/>
          <w:wAfter w:w="32" w:type="dxa"/>
          <w:cantSplit/>
          <w:trHeight w:val="70"/>
        </w:trPr>
        <w:tc>
          <w:tcPr>
            <w:tcW w:w="3344" w:type="dxa"/>
            <w:gridSpan w:val="13"/>
            <w:shd w:val="clear" w:color="auto" w:fill="F7CAAC"/>
          </w:tcPr>
          <w:p w14:paraId="093493C4" w14:textId="77777777" w:rsidR="00A9436F" w:rsidRDefault="00A9436F" w:rsidP="00D44916">
            <w:pPr>
              <w:jc w:val="both"/>
            </w:pPr>
            <w:r>
              <w:rPr>
                <w:b/>
              </w:rPr>
              <w:t>Obor jmenovacího řízení</w:t>
            </w:r>
          </w:p>
        </w:tc>
        <w:tc>
          <w:tcPr>
            <w:tcW w:w="2249" w:type="dxa"/>
            <w:gridSpan w:val="11"/>
            <w:shd w:val="clear" w:color="auto" w:fill="F7CAAC"/>
          </w:tcPr>
          <w:p w14:paraId="41158D03" w14:textId="77777777" w:rsidR="00A9436F" w:rsidRDefault="00A9436F" w:rsidP="00D44916">
            <w:pPr>
              <w:jc w:val="both"/>
            </w:pPr>
            <w:r>
              <w:rPr>
                <w:b/>
              </w:rPr>
              <w:t>Rok udělení hodnosti</w:t>
            </w:r>
          </w:p>
        </w:tc>
        <w:tc>
          <w:tcPr>
            <w:tcW w:w="2257" w:type="dxa"/>
            <w:gridSpan w:val="17"/>
            <w:tcBorders>
              <w:right w:val="single" w:sz="12" w:space="0" w:color="auto"/>
            </w:tcBorders>
            <w:shd w:val="clear" w:color="auto" w:fill="F7CAAC"/>
          </w:tcPr>
          <w:p w14:paraId="72CF7884" w14:textId="77777777" w:rsidR="00A9436F" w:rsidRPr="004F6E34" w:rsidRDefault="00A9436F" w:rsidP="00D44916">
            <w:pPr>
              <w:jc w:val="both"/>
            </w:pPr>
            <w:r>
              <w:rPr>
                <w:b/>
              </w:rPr>
              <w:t>Řízení konáno na VŠ</w:t>
            </w:r>
          </w:p>
        </w:tc>
        <w:tc>
          <w:tcPr>
            <w:tcW w:w="638" w:type="dxa"/>
            <w:gridSpan w:val="7"/>
            <w:vMerge w:val="restart"/>
            <w:tcBorders>
              <w:left w:val="single" w:sz="12" w:space="0" w:color="auto"/>
            </w:tcBorders>
          </w:tcPr>
          <w:p w14:paraId="1C4F4449" w14:textId="77777777" w:rsidR="00A9436F" w:rsidRPr="004F6E34" w:rsidRDefault="00A9436F" w:rsidP="00D44916">
            <w:pPr>
              <w:jc w:val="both"/>
              <w:rPr>
                <w:b/>
              </w:rPr>
            </w:pPr>
            <w:r w:rsidRPr="004F6E34">
              <w:rPr>
                <w:b/>
              </w:rPr>
              <w:t>18</w:t>
            </w:r>
          </w:p>
        </w:tc>
        <w:tc>
          <w:tcPr>
            <w:tcW w:w="711" w:type="dxa"/>
            <w:gridSpan w:val="6"/>
            <w:vMerge w:val="restart"/>
          </w:tcPr>
          <w:p w14:paraId="27FB6064" w14:textId="77777777" w:rsidR="00A9436F" w:rsidRPr="004F6E34" w:rsidRDefault="00A9436F" w:rsidP="00D44916">
            <w:pPr>
              <w:jc w:val="both"/>
              <w:rPr>
                <w:b/>
              </w:rPr>
            </w:pPr>
            <w:r>
              <w:rPr>
                <w:b/>
              </w:rPr>
              <w:t>23</w:t>
            </w:r>
          </w:p>
        </w:tc>
        <w:tc>
          <w:tcPr>
            <w:tcW w:w="696" w:type="dxa"/>
            <w:gridSpan w:val="2"/>
            <w:vMerge w:val="restart"/>
          </w:tcPr>
          <w:p w14:paraId="71AD94D2" w14:textId="77777777" w:rsidR="00A9436F" w:rsidRPr="004F6E34" w:rsidRDefault="00A9436F" w:rsidP="00D44916">
            <w:pPr>
              <w:jc w:val="both"/>
              <w:rPr>
                <w:b/>
              </w:rPr>
            </w:pPr>
            <w:r w:rsidRPr="004F6E34">
              <w:rPr>
                <w:b/>
              </w:rPr>
              <w:t>15</w:t>
            </w:r>
          </w:p>
        </w:tc>
      </w:tr>
      <w:tr w:rsidR="00A9436F" w14:paraId="298AE997" w14:textId="77777777" w:rsidTr="00D44916">
        <w:trPr>
          <w:gridBefore w:val="2"/>
          <w:gridAfter w:val="1"/>
          <w:wBefore w:w="138" w:type="dxa"/>
          <w:wAfter w:w="32" w:type="dxa"/>
          <w:trHeight w:val="205"/>
        </w:trPr>
        <w:tc>
          <w:tcPr>
            <w:tcW w:w="3344" w:type="dxa"/>
            <w:gridSpan w:val="13"/>
          </w:tcPr>
          <w:p w14:paraId="6765425D" w14:textId="77777777" w:rsidR="00A9436F" w:rsidRPr="00F55552" w:rsidRDefault="00A9436F" w:rsidP="00D44916">
            <w:pPr>
              <w:jc w:val="both"/>
            </w:pPr>
            <w:r>
              <w:t>---</w:t>
            </w:r>
          </w:p>
        </w:tc>
        <w:tc>
          <w:tcPr>
            <w:tcW w:w="2249" w:type="dxa"/>
            <w:gridSpan w:val="11"/>
          </w:tcPr>
          <w:p w14:paraId="32AFD815" w14:textId="77777777" w:rsidR="00A9436F" w:rsidRDefault="00A9436F" w:rsidP="00D44916">
            <w:pPr>
              <w:jc w:val="both"/>
            </w:pPr>
            <w:r>
              <w:t>---</w:t>
            </w:r>
          </w:p>
        </w:tc>
        <w:tc>
          <w:tcPr>
            <w:tcW w:w="2257" w:type="dxa"/>
            <w:gridSpan w:val="17"/>
            <w:tcBorders>
              <w:right w:val="single" w:sz="12" w:space="0" w:color="auto"/>
            </w:tcBorders>
          </w:tcPr>
          <w:p w14:paraId="1F015F7E" w14:textId="77777777" w:rsidR="00A9436F" w:rsidRDefault="00A9436F" w:rsidP="00D44916">
            <w:pPr>
              <w:jc w:val="both"/>
            </w:pPr>
            <w:r>
              <w:t>---</w:t>
            </w:r>
          </w:p>
        </w:tc>
        <w:tc>
          <w:tcPr>
            <w:tcW w:w="638" w:type="dxa"/>
            <w:gridSpan w:val="7"/>
            <w:vMerge/>
            <w:tcBorders>
              <w:left w:val="single" w:sz="12" w:space="0" w:color="auto"/>
            </w:tcBorders>
            <w:vAlign w:val="center"/>
          </w:tcPr>
          <w:p w14:paraId="12B931A7" w14:textId="77777777" w:rsidR="00A9436F" w:rsidRDefault="00A9436F" w:rsidP="00D44916">
            <w:pPr>
              <w:rPr>
                <w:b/>
              </w:rPr>
            </w:pPr>
          </w:p>
        </w:tc>
        <w:tc>
          <w:tcPr>
            <w:tcW w:w="711" w:type="dxa"/>
            <w:gridSpan w:val="6"/>
            <w:vMerge/>
            <w:vAlign w:val="center"/>
          </w:tcPr>
          <w:p w14:paraId="65B29514" w14:textId="77777777" w:rsidR="00A9436F" w:rsidRDefault="00A9436F" w:rsidP="00D44916">
            <w:pPr>
              <w:rPr>
                <w:b/>
              </w:rPr>
            </w:pPr>
          </w:p>
        </w:tc>
        <w:tc>
          <w:tcPr>
            <w:tcW w:w="696" w:type="dxa"/>
            <w:gridSpan w:val="2"/>
            <w:vMerge/>
            <w:vAlign w:val="center"/>
          </w:tcPr>
          <w:p w14:paraId="0F0E1010" w14:textId="77777777" w:rsidR="00A9436F" w:rsidRDefault="00A9436F" w:rsidP="00D44916">
            <w:pPr>
              <w:rPr>
                <w:b/>
              </w:rPr>
            </w:pPr>
          </w:p>
        </w:tc>
      </w:tr>
      <w:tr w:rsidR="00A9436F" w14:paraId="3B71018A" w14:textId="77777777" w:rsidTr="00D44916">
        <w:trPr>
          <w:gridBefore w:val="2"/>
          <w:gridAfter w:val="1"/>
          <w:wBefore w:w="138" w:type="dxa"/>
          <w:wAfter w:w="32" w:type="dxa"/>
        </w:trPr>
        <w:tc>
          <w:tcPr>
            <w:tcW w:w="9895" w:type="dxa"/>
            <w:gridSpan w:val="56"/>
            <w:shd w:val="clear" w:color="auto" w:fill="F7CAAC"/>
          </w:tcPr>
          <w:p w14:paraId="51300D09"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38B7D35C" w14:textId="77777777" w:rsidTr="00D44916">
        <w:trPr>
          <w:gridBefore w:val="2"/>
          <w:gridAfter w:val="1"/>
          <w:wBefore w:w="138" w:type="dxa"/>
          <w:wAfter w:w="32" w:type="dxa"/>
          <w:trHeight w:val="283"/>
        </w:trPr>
        <w:tc>
          <w:tcPr>
            <w:tcW w:w="9895" w:type="dxa"/>
            <w:gridSpan w:val="56"/>
          </w:tcPr>
          <w:p w14:paraId="7954DADA" w14:textId="77777777" w:rsidR="00A9436F" w:rsidRPr="00045F47" w:rsidRDefault="00A9436F" w:rsidP="00D44916">
            <w:pPr>
              <w:tabs>
                <w:tab w:val="left" w:pos="567"/>
              </w:tabs>
              <w:spacing w:before="60" w:after="120"/>
              <w:jc w:val="both"/>
              <w:rPr>
                <w:sz w:val="21"/>
                <w:szCs w:val="21"/>
              </w:rPr>
            </w:pPr>
            <w:r w:rsidRPr="00045F47">
              <w:rPr>
                <w:b/>
                <w:sz w:val="21"/>
                <w:szCs w:val="21"/>
              </w:rPr>
              <w:t>SALEK, R.N.</w:t>
            </w:r>
            <w:r w:rsidRPr="00045F47">
              <w:rPr>
                <w:sz w:val="21"/>
                <w:szCs w:val="21"/>
              </w:rPr>
              <w:t xml:space="preserve"> </w:t>
            </w:r>
            <w:r w:rsidRPr="00045F47">
              <w:rPr>
                <w:b/>
                <w:sz w:val="21"/>
                <w:szCs w:val="21"/>
              </w:rPr>
              <w:t>(35%)</w:t>
            </w:r>
            <w:r w:rsidRPr="00045F47">
              <w:rPr>
                <w:sz w:val="21"/>
                <w:szCs w:val="21"/>
              </w:rPr>
              <w:t xml:space="preserve">, ČERNÍKOVÁ, M., PACHLOVÁ, V., BUBELOVÁ, Z., KONEČNÁ, V., BUŇKA, F.: Properties of spreadable processed mozzarella cheese with divergent compositions of emulsifying salts in relation to the applied cheese storage period. </w:t>
            </w:r>
            <w:r w:rsidRPr="00045F47">
              <w:rPr>
                <w:i/>
                <w:sz w:val="21"/>
                <w:szCs w:val="21"/>
              </w:rPr>
              <w:t>LWT-Food Science and Technology</w:t>
            </w:r>
            <w:r w:rsidRPr="00045F47">
              <w:rPr>
                <w:sz w:val="21"/>
                <w:szCs w:val="21"/>
              </w:rPr>
              <w:t xml:space="preserve"> 77, 30-38, </w:t>
            </w:r>
            <w:r w:rsidRPr="00045F47">
              <w:rPr>
                <w:b/>
                <w:sz w:val="21"/>
                <w:szCs w:val="21"/>
              </w:rPr>
              <w:t>2017</w:t>
            </w:r>
            <w:r w:rsidRPr="00045F47">
              <w:rPr>
                <w:sz w:val="21"/>
                <w:szCs w:val="21"/>
              </w:rPr>
              <w:t xml:space="preserve">. ISSN 00236438. </w:t>
            </w:r>
          </w:p>
          <w:p w14:paraId="475CE796" w14:textId="77777777" w:rsidR="00A9436F" w:rsidRPr="00045F47" w:rsidRDefault="00A9436F" w:rsidP="00D44916">
            <w:pPr>
              <w:tabs>
                <w:tab w:val="left" w:pos="567"/>
              </w:tabs>
              <w:spacing w:after="120"/>
              <w:jc w:val="both"/>
              <w:rPr>
                <w:sz w:val="21"/>
                <w:szCs w:val="21"/>
              </w:rPr>
            </w:pPr>
            <w:r w:rsidRPr="00045F47">
              <w:rPr>
                <w:sz w:val="21"/>
                <w:szCs w:val="21"/>
              </w:rPr>
              <w:t xml:space="preserve">ČERNÍKOVÁ, M., </w:t>
            </w:r>
            <w:r w:rsidRPr="00045F47">
              <w:rPr>
                <w:b/>
                <w:sz w:val="21"/>
                <w:szCs w:val="21"/>
              </w:rPr>
              <w:t>SALEK, R.N. (25%)</w:t>
            </w:r>
            <w:r w:rsidRPr="00045F47">
              <w:rPr>
                <w:sz w:val="21"/>
                <w:szCs w:val="21"/>
              </w:rPr>
              <w:t xml:space="preserve">, KOZÁČKOVÁ, D., BĚHALOVÁ, H., LUŇÁKOVÁ, L., BUŇKA, F.: The effect of selected processing parameters on viscoelastic properties of model processed cheese spreads. </w:t>
            </w:r>
            <w:r w:rsidRPr="00045F47">
              <w:rPr>
                <w:i/>
                <w:sz w:val="21"/>
                <w:szCs w:val="21"/>
              </w:rPr>
              <w:t>International Dairy Journal</w:t>
            </w:r>
            <w:r w:rsidRPr="00045F47">
              <w:rPr>
                <w:sz w:val="21"/>
                <w:szCs w:val="21"/>
              </w:rPr>
              <w:t xml:space="preserve"> 66, 84-90, </w:t>
            </w:r>
            <w:r w:rsidRPr="00045F47">
              <w:rPr>
                <w:b/>
                <w:sz w:val="21"/>
                <w:szCs w:val="21"/>
              </w:rPr>
              <w:t>2017</w:t>
            </w:r>
            <w:r w:rsidRPr="00045F47">
              <w:rPr>
                <w:sz w:val="21"/>
                <w:szCs w:val="21"/>
              </w:rPr>
              <w:t xml:space="preserve">. ISSN 095869946. </w:t>
            </w:r>
          </w:p>
          <w:p w14:paraId="522D5236" w14:textId="77777777" w:rsidR="00A9436F" w:rsidRPr="00045F47" w:rsidRDefault="00A9436F" w:rsidP="00D44916">
            <w:pPr>
              <w:tabs>
                <w:tab w:val="left" w:pos="567"/>
              </w:tabs>
              <w:spacing w:after="120"/>
              <w:jc w:val="both"/>
              <w:rPr>
                <w:sz w:val="21"/>
                <w:szCs w:val="21"/>
              </w:rPr>
            </w:pPr>
            <w:r w:rsidRPr="00045F47">
              <w:rPr>
                <w:sz w:val="21"/>
                <w:szCs w:val="21"/>
              </w:rPr>
              <w:t xml:space="preserve">ČERNÍKOVÁ, M., NEBESÁŘOVÁ, J., </w:t>
            </w:r>
            <w:r w:rsidRPr="00045F47">
              <w:rPr>
                <w:b/>
                <w:sz w:val="21"/>
                <w:szCs w:val="21"/>
              </w:rPr>
              <w:t>SALEK, R.N. (20%)</w:t>
            </w:r>
            <w:r w:rsidRPr="00045F47">
              <w:rPr>
                <w:sz w:val="21"/>
                <w:szCs w:val="21"/>
              </w:rPr>
              <w:t xml:space="preserve">, ŘIHÁČKOVÁ, L., BUŇKA, F.: Microstructure, textural and viscoelastic properties of model processed cheese with different dry matter and fat in dry matter content. </w:t>
            </w:r>
            <w:r w:rsidRPr="00045F47">
              <w:rPr>
                <w:i/>
                <w:sz w:val="21"/>
                <w:szCs w:val="21"/>
              </w:rPr>
              <w:t>Journal of Dairy Science</w:t>
            </w:r>
            <w:r w:rsidRPr="00045F47">
              <w:rPr>
                <w:sz w:val="21"/>
                <w:szCs w:val="21"/>
              </w:rPr>
              <w:t xml:space="preserve"> 100, 4300-4307, </w:t>
            </w:r>
            <w:r w:rsidRPr="00045F47">
              <w:rPr>
                <w:b/>
                <w:sz w:val="21"/>
                <w:szCs w:val="21"/>
              </w:rPr>
              <w:t>2017</w:t>
            </w:r>
            <w:r w:rsidRPr="00045F47">
              <w:rPr>
                <w:sz w:val="21"/>
                <w:szCs w:val="21"/>
              </w:rPr>
              <w:t xml:space="preserve">. ISSN 00220302. </w:t>
            </w:r>
          </w:p>
          <w:p w14:paraId="2FB7D0F6" w14:textId="77777777" w:rsidR="00A9436F" w:rsidRPr="00045F47" w:rsidRDefault="00A9436F" w:rsidP="00D44916">
            <w:pPr>
              <w:tabs>
                <w:tab w:val="left" w:pos="567"/>
              </w:tabs>
              <w:spacing w:after="120"/>
              <w:jc w:val="both"/>
              <w:rPr>
                <w:sz w:val="21"/>
                <w:szCs w:val="21"/>
                <w:lang w:val="en-GB"/>
              </w:rPr>
            </w:pPr>
            <w:r w:rsidRPr="00045F47">
              <w:rPr>
                <w:b/>
                <w:sz w:val="21"/>
                <w:szCs w:val="21"/>
              </w:rPr>
              <w:t>SALEK, R.N. (35%)</w:t>
            </w:r>
            <w:r w:rsidRPr="00045F47">
              <w:rPr>
                <w:sz w:val="21"/>
                <w:szCs w:val="21"/>
              </w:rPr>
              <w:t xml:space="preserve">, ČERNÍKOVÁ, M., MADĚROVÁ, S., LAPČÍK, L., BUŇKA, F.: </w:t>
            </w:r>
            <w:r w:rsidRPr="00045F47">
              <w:rPr>
                <w:sz w:val="21"/>
                <w:szCs w:val="21"/>
                <w:lang w:val="en-GB"/>
              </w:rPr>
              <w:t xml:space="preserve">The effect of different composition of ternary mixtures of emulsifying salts on the consistency of processed cheese spreads manufactured from Swiss-type cheese with different degrees of maturity. </w:t>
            </w:r>
            <w:r w:rsidRPr="00045F47">
              <w:rPr>
                <w:i/>
                <w:sz w:val="21"/>
                <w:szCs w:val="21"/>
                <w:lang w:val="en-GB"/>
              </w:rPr>
              <w:t>Journal of Dairy Science</w:t>
            </w:r>
            <w:r w:rsidRPr="00045F47">
              <w:rPr>
                <w:sz w:val="21"/>
                <w:szCs w:val="21"/>
                <w:lang w:val="en-GB"/>
              </w:rPr>
              <w:t xml:space="preserve"> 99, 3274-3287,</w:t>
            </w:r>
            <w:r w:rsidRPr="00045F47">
              <w:rPr>
                <w:b/>
                <w:sz w:val="21"/>
                <w:szCs w:val="21"/>
                <w:lang w:val="en-GB"/>
              </w:rPr>
              <w:t xml:space="preserve"> 2016</w:t>
            </w:r>
            <w:r w:rsidRPr="00045F47">
              <w:rPr>
                <w:sz w:val="21"/>
                <w:szCs w:val="21"/>
                <w:lang w:val="en-GB"/>
              </w:rPr>
              <w:t>.</w:t>
            </w:r>
            <w:r w:rsidRPr="00045F47">
              <w:rPr>
                <w:sz w:val="21"/>
                <w:szCs w:val="21"/>
              </w:rPr>
              <w:t xml:space="preserve"> </w:t>
            </w:r>
            <w:r w:rsidRPr="00045F47">
              <w:rPr>
                <w:sz w:val="21"/>
                <w:szCs w:val="21"/>
                <w:lang w:val="en-GB"/>
              </w:rPr>
              <w:t xml:space="preserve">ISSN 00220302. </w:t>
            </w:r>
          </w:p>
          <w:p w14:paraId="39D8440F" w14:textId="77777777" w:rsidR="00A9436F" w:rsidRDefault="00A9436F" w:rsidP="00D44916">
            <w:pPr>
              <w:spacing w:after="80"/>
              <w:jc w:val="both"/>
              <w:rPr>
                <w:b/>
              </w:rPr>
            </w:pPr>
            <w:r w:rsidRPr="00045F47">
              <w:rPr>
                <w:b/>
                <w:sz w:val="21"/>
                <w:szCs w:val="21"/>
              </w:rPr>
              <w:t>SALEK, R.N. (35%)</w:t>
            </w:r>
            <w:r w:rsidRPr="00045F47">
              <w:rPr>
                <w:sz w:val="21"/>
                <w:szCs w:val="21"/>
              </w:rPr>
              <w:t xml:space="preserve">, ČERNÍKOVÁ, M., NAGYOVÁ, G., KUCHAŘ, D., BAČOVÁ, H., MINARČIKOVÁ, L., BUŇKA, F.: The effect of composition of ternary mixtures containing phosphate and citrate emulsifying salts on selected textural properties of spreadable processed cheese. </w:t>
            </w:r>
            <w:r w:rsidRPr="00045F47">
              <w:rPr>
                <w:i/>
                <w:sz w:val="21"/>
                <w:szCs w:val="21"/>
              </w:rPr>
              <w:t>International Dairy Journal</w:t>
            </w:r>
            <w:r w:rsidRPr="00045F47">
              <w:rPr>
                <w:sz w:val="21"/>
                <w:szCs w:val="21"/>
              </w:rPr>
              <w:t xml:space="preserve"> 44, 37-43, </w:t>
            </w:r>
            <w:r w:rsidRPr="00045F47">
              <w:rPr>
                <w:b/>
                <w:sz w:val="21"/>
                <w:szCs w:val="21"/>
              </w:rPr>
              <w:t>2015</w:t>
            </w:r>
            <w:r w:rsidRPr="00045F47">
              <w:rPr>
                <w:sz w:val="21"/>
                <w:szCs w:val="21"/>
              </w:rPr>
              <w:t>. ISSN 09586946.</w:t>
            </w:r>
            <w:r>
              <w:rPr>
                <w:sz w:val="22"/>
              </w:rPr>
              <w:t xml:space="preserve"> </w:t>
            </w:r>
          </w:p>
        </w:tc>
      </w:tr>
      <w:tr w:rsidR="00A9436F" w14:paraId="1131DF1F" w14:textId="77777777" w:rsidTr="00D44916">
        <w:trPr>
          <w:gridBefore w:val="2"/>
          <w:gridAfter w:val="1"/>
          <w:wBefore w:w="138" w:type="dxa"/>
          <w:wAfter w:w="32" w:type="dxa"/>
          <w:trHeight w:val="218"/>
        </w:trPr>
        <w:tc>
          <w:tcPr>
            <w:tcW w:w="9895" w:type="dxa"/>
            <w:gridSpan w:val="56"/>
            <w:shd w:val="clear" w:color="auto" w:fill="F7CAAC"/>
          </w:tcPr>
          <w:p w14:paraId="7F343713" w14:textId="77777777" w:rsidR="00A9436F" w:rsidRDefault="00A9436F" w:rsidP="00D44916">
            <w:pPr>
              <w:rPr>
                <w:b/>
              </w:rPr>
            </w:pPr>
            <w:r>
              <w:rPr>
                <w:b/>
              </w:rPr>
              <w:t>Působení v zahraničí</w:t>
            </w:r>
          </w:p>
        </w:tc>
      </w:tr>
      <w:tr w:rsidR="00A9436F" w14:paraId="392592BE" w14:textId="77777777" w:rsidTr="00D44916">
        <w:trPr>
          <w:gridBefore w:val="2"/>
          <w:gridAfter w:val="1"/>
          <w:wBefore w:w="138" w:type="dxa"/>
          <w:wAfter w:w="32" w:type="dxa"/>
          <w:trHeight w:val="328"/>
        </w:trPr>
        <w:tc>
          <w:tcPr>
            <w:tcW w:w="9895" w:type="dxa"/>
            <w:gridSpan w:val="56"/>
          </w:tcPr>
          <w:p w14:paraId="03446B55" w14:textId="77777777" w:rsidR="00A9436F" w:rsidRDefault="00A9436F" w:rsidP="00D44916">
            <w:pPr>
              <w:rPr>
                <w:rFonts w:ascii="TimesNewRomanPSMT" w:eastAsia="Calibri" w:hAnsi="TimesNewRomanPSMT" w:cs="TimesNewRomanPSMT"/>
                <w:b/>
                <w:sz w:val="22"/>
                <w:szCs w:val="22"/>
              </w:rPr>
            </w:pPr>
            <w:r w:rsidRPr="00A13455">
              <w:rPr>
                <w:rFonts w:ascii="TimesNewRomanPSMT" w:eastAsia="Calibri" w:hAnsi="TimesNewRomanPSMT" w:cs="TimesNewRomanPSMT"/>
                <w:b/>
                <w:sz w:val="22"/>
                <w:szCs w:val="22"/>
              </w:rPr>
              <w:t>---</w:t>
            </w:r>
          </w:p>
          <w:p w14:paraId="0271E1FE" w14:textId="77777777" w:rsidR="00045F47" w:rsidRDefault="00045F47" w:rsidP="00D44916">
            <w:pPr>
              <w:rPr>
                <w:b/>
              </w:rPr>
            </w:pPr>
          </w:p>
          <w:p w14:paraId="41496E9F" w14:textId="77777777" w:rsidR="00045F47" w:rsidRPr="00A13455" w:rsidRDefault="00045F47" w:rsidP="00D44916">
            <w:pPr>
              <w:rPr>
                <w:b/>
              </w:rPr>
            </w:pPr>
          </w:p>
        </w:tc>
      </w:tr>
      <w:tr w:rsidR="00A9436F" w14:paraId="1424B4A1" w14:textId="77777777" w:rsidTr="00D44916">
        <w:trPr>
          <w:gridBefore w:val="2"/>
          <w:gridAfter w:val="1"/>
          <w:wBefore w:w="138" w:type="dxa"/>
          <w:wAfter w:w="32" w:type="dxa"/>
          <w:cantSplit/>
          <w:trHeight w:val="470"/>
        </w:trPr>
        <w:tc>
          <w:tcPr>
            <w:tcW w:w="2516" w:type="dxa"/>
            <w:gridSpan w:val="5"/>
            <w:shd w:val="clear" w:color="auto" w:fill="F7CAAC"/>
          </w:tcPr>
          <w:p w14:paraId="717B59B6" w14:textId="77777777" w:rsidR="00A9436F" w:rsidRDefault="00A9436F" w:rsidP="00D44916">
            <w:pPr>
              <w:jc w:val="both"/>
              <w:rPr>
                <w:b/>
              </w:rPr>
            </w:pPr>
            <w:r>
              <w:rPr>
                <w:b/>
              </w:rPr>
              <w:t xml:space="preserve">Podpis </w:t>
            </w:r>
          </w:p>
        </w:tc>
        <w:tc>
          <w:tcPr>
            <w:tcW w:w="4545" w:type="dxa"/>
            <w:gridSpan w:val="28"/>
          </w:tcPr>
          <w:p w14:paraId="242DA164" w14:textId="77777777" w:rsidR="00A9436F" w:rsidRDefault="00A9436F" w:rsidP="00D44916">
            <w:pPr>
              <w:jc w:val="both"/>
            </w:pPr>
          </w:p>
        </w:tc>
        <w:tc>
          <w:tcPr>
            <w:tcW w:w="789" w:type="dxa"/>
            <w:gridSpan w:val="8"/>
            <w:shd w:val="clear" w:color="auto" w:fill="F7CAAC"/>
          </w:tcPr>
          <w:p w14:paraId="05953FFD" w14:textId="77777777" w:rsidR="00A9436F" w:rsidRDefault="00A9436F" w:rsidP="00D44916">
            <w:pPr>
              <w:jc w:val="both"/>
            </w:pPr>
            <w:r>
              <w:rPr>
                <w:b/>
              </w:rPr>
              <w:t>datum</w:t>
            </w:r>
          </w:p>
        </w:tc>
        <w:tc>
          <w:tcPr>
            <w:tcW w:w="2045" w:type="dxa"/>
            <w:gridSpan w:val="15"/>
          </w:tcPr>
          <w:p w14:paraId="49C48B66" w14:textId="77777777" w:rsidR="00A9436F" w:rsidRDefault="00A9436F" w:rsidP="00D44916">
            <w:pPr>
              <w:jc w:val="both"/>
            </w:pPr>
          </w:p>
        </w:tc>
      </w:tr>
      <w:tr w:rsidR="00A9436F" w14:paraId="25BC2358" w14:textId="77777777" w:rsidTr="00D44916">
        <w:trPr>
          <w:gridBefore w:val="2"/>
          <w:wBefore w:w="138" w:type="dxa"/>
        </w:trPr>
        <w:tc>
          <w:tcPr>
            <w:tcW w:w="9927" w:type="dxa"/>
            <w:gridSpan w:val="57"/>
            <w:tcBorders>
              <w:top w:val="single" w:sz="4" w:space="0" w:color="auto"/>
              <w:left w:val="single" w:sz="4" w:space="0" w:color="auto"/>
              <w:bottom w:val="double" w:sz="4" w:space="0" w:color="auto"/>
              <w:right w:val="single" w:sz="4" w:space="0" w:color="auto"/>
            </w:tcBorders>
            <w:shd w:val="clear" w:color="auto" w:fill="BDD6EE"/>
          </w:tcPr>
          <w:p w14:paraId="5F323F88" w14:textId="77777777" w:rsidR="00A9436F" w:rsidRPr="00AD589C" w:rsidRDefault="00A9436F" w:rsidP="00D44916">
            <w:pPr>
              <w:jc w:val="both"/>
              <w:rPr>
                <w:b/>
                <w:sz w:val="28"/>
              </w:rPr>
            </w:pPr>
            <w:r>
              <w:lastRenderedPageBreak/>
              <w:br w:type="page"/>
            </w:r>
            <w:r w:rsidRPr="00AD589C">
              <w:rPr>
                <w:b/>
                <w:sz w:val="28"/>
              </w:rPr>
              <w:br w:type="page"/>
            </w:r>
            <w:r>
              <w:rPr>
                <w:b/>
                <w:sz w:val="28"/>
              </w:rPr>
              <w:t>C-I – Personální zabezpečení</w:t>
            </w:r>
          </w:p>
        </w:tc>
      </w:tr>
      <w:tr w:rsidR="00A9436F" w14:paraId="4CAD589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double" w:sz="4" w:space="0" w:color="00000A"/>
              <w:left w:val="single" w:sz="4" w:space="0" w:color="00000A"/>
              <w:bottom w:val="single" w:sz="4" w:space="0" w:color="00000A"/>
              <w:right w:val="single" w:sz="4" w:space="0" w:color="00000A"/>
            </w:tcBorders>
            <w:shd w:val="clear" w:color="auto" w:fill="F7CAAC"/>
          </w:tcPr>
          <w:p w14:paraId="3DA49FC4" w14:textId="77777777" w:rsidR="00A9436F" w:rsidRDefault="00A9436F" w:rsidP="00D44916">
            <w:pPr>
              <w:jc w:val="both"/>
            </w:pPr>
            <w:r>
              <w:rPr>
                <w:b/>
              </w:rPr>
              <w:t>Vysoká škola</w:t>
            </w:r>
          </w:p>
        </w:tc>
        <w:tc>
          <w:tcPr>
            <w:tcW w:w="7411" w:type="dxa"/>
            <w:gridSpan w:val="52"/>
            <w:tcBorders>
              <w:top w:val="single" w:sz="4" w:space="0" w:color="00000A"/>
              <w:left w:val="single" w:sz="4" w:space="0" w:color="00000A"/>
              <w:bottom w:val="single" w:sz="4" w:space="0" w:color="00000A"/>
              <w:right w:val="single" w:sz="4" w:space="0" w:color="00000A"/>
            </w:tcBorders>
            <w:shd w:val="clear" w:color="auto" w:fill="auto"/>
          </w:tcPr>
          <w:p w14:paraId="6F91EFE7" w14:textId="77777777" w:rsidR="00A9436F" w:rsidRDefault="00A9436F" w:rsidP="00D44916">
            <w:pPr>
              <w:jc w:val="both"/>
            </w:pPr>
            <w:r>
              <w:t>Univerzita Tomáše Bati ve Zlíně</w:t>
            </w:r>
          </w:p>
        </w:tc>
      </w:tr>
      <w:tr w:rsidR="00A9436F" w14:paraId="500336E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312D8E39" w14:textId="77777777" w:rsidR="00A9436F" w:rsidRDefault="00A9436F" w:rsidP="00D44916">
            <w:pPr>
              <w:jc w:val="both"/>
            </w:pPr>
            <w:r>
              <w:rPr>
                <w:b/>
              </w:rPr>
              <w:t>Součást vysoké školy</w:t>
            </w:r>
          </w:p>
        </w:tc>
        <w:tc>
          <w:tcPr>
            <w:tcW w:w="7411" w:type="dxa"/>
            <w:gridSpan w:val="52"/>
            <w:tcBorders>
              <w:top w:val="single" w:sz="4" w:space="0" w:color="00000A"/>
              <w:left w:val="single" w:sz="4" w:space="0" w:color="00000A"/>
              <w:bottom w:val="single" w:sz="4" w:space="0" w:color="00000A"/>
              <w:right w:val="single" w:sz="4" w:space="0" w:color="00000A"/>
            </w:tcBorders>
            <w:shd w:val="clear" w:color="auto" w:fill="auto"/>
          </w:tcPr>
          <w:p w14:paraId="3BB5FEF8" w14:textId="77777777" w:rsidR="00A9436F" w:rsidRDefault="00A9436F" w:rsidP="00D44916">
            <w:pPr>
              <w:jc w:val="both"/>
            </w:pPr>
            <w:r>
              <w:t>Fakulta technologická</w:t>
            </w:r>
          </w:p>
        </w:tc>
      </w:tr>
      <w:tr w:rsidR="00A9436F" w14:paraId="5645D1C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265E0859" w14:textId="77777777" w:rsidR="00A9436F" w:rsidRDefault="00A9436F" w:rsidP="00D44916">
            <w:pPr>
              <w:jc w:val="both"/>
            </w:pPr>
            <w:r>
              <w:rPr>
                <w:b/>
              </w:rPr>
              <w:t>Název studijního programu</w:t>
            </w:r>
          </w:p>
        </w:tc>
        <w:tc>
          <w:tcPr>
            <w:tcW w:w="7411" w:type="dxa"/>
            <w:gridSpan w:val="52"/>
            <w:tcBorders>
              <w:top w:val="single" w:sz="4" w:space="0" w:color="00000A"/>
              <w:left w:val="single" w:sz="4" w:space="0" w:color="00000A"/>
              <w:bottom w:val="single" w:sz="4" w:space="0" w:color="00000A"/>
              <w:right w:val="single" w:sz="4" w:space="0" w:color="00000A"/>
            </w:tcBorders>
            <w:shd w:val="clear" w:color="auto" w:fill="auto"/>
          </w:tcPr>
          <w:p w14:paraId="0072FC4D" w14:textId="77777777" w:rsidR="00A9436F" w:rsidRDefault="00A9436F" w:rsidP="00D44916">
            <w:pPr>
              <w:jc w:val="both"/>
            </w:pPr>
            <w:r>
              <w:t>Chemie potravin a bioaktivních látek</w:t>
            </w:r>
          </w:p>
        </w:tc>
      </w:tr>
      <w:tr w:rsidR="00A9436F" w14:paraId="7804DA1B"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4F8D2418" w14:textId="77777777" w:rsidR="00A9436F" w:rsidRDefault="00A9436F" w:rsidP="00D44916">
            <w:pPr>
              <w:jc w:val="both"/>
            </w:pPr>
            <w:r>
              <w:rPr>
                <w:b/>
              </w:rPr>
              <w:t>Jméno a příjmení</w:t>
            </w:r>
          </w:p>
        </w:tc>
        <w:tc>
          <w:tcPr>
            <w:tcW w:w="4545" w:type="dxa"/>
            <w:gridSpan w:val="28"/>
            <w:tcBorders>
              <w:top w:val="single" w:sz="4" w:space="0" w:color="00000A"/>
              <w:left w:val="single" w:sz="4" w:space="0" w:color="00000A"/>
              <w:bottom w:val="single" w:sz="4" w:space="0" w:color="00000A"/>
              <w:right w:val="single" w:sz="4" w:space="0" w:color="00000A"/>
            </w:tcBorders>
            <w:shd w:val="clear" w:color="auto" w:fill="auto"/>
          </w:tcPr>
          <w:p w14:paraId="74AE947E" w14:textId="77777777" w:rsidR="00A9436F" w:rsidRPr="00766E2F" w:rsidRDefault="00A9436F" w:rsidP="00D44916">
            <w:pPr>
              <w:jc w:val="both"/>
              <w:rPr>
                <w:b/>
              </w:rPr>
            </w:pPr>
            <w:bookmarkStart w:id="83" w:name="Sumczynski"/>
            <w:bookmarkEnd w:id="83"/>
            <w:r w:rsidRPr="00766E2F">
              <w:rPr>
                <w:b/>
              </w:rPr>
              <w:t>Daniela Sumczynski</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F7CAAC"/>
          </w:tcPr>
          <w:p w14:paraId="68839590" w14:textId="77777777" w:rsidR="00A9436F" w:rsidRDefault="00A9436F" w:rsidP="00D44916">
            <w:pPr>
              <w:jc w:val="both"/>
            </w:pPr>
            <w:r>
              <w:rPr>
                <w:b/>
              </w:rPr>
              <w:t>Tituly</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1B0DB5D1" w14:textId="77777777" w:rsidR="00A9436F" w:rsidRDefault="00A9436F" w:rsidP="00D44916">
            <w:pPr>
              <w:jc w:val="both"/>
            </w:pPr>
            <w:r w:rsidRPr="001F0F1D">
              <w:t>doc. Ing., Ph.D.</w:t>
            </w:r>
            <w:r>
              <w:t xml:space="preserve"> </w:t>
            </w:r>
          </w:p>
        </w:tc>
      </w:tr>
      <w:tr w:rsidR="00A9436F" w14:paraId="46471DFC"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6D302D13" w14:textId="77777777" w:rsidR="00A9436F" w:rsidRDefault="00A9436F" w:rsidP="00D44916">
            <w:pPr>
              <w:jc w:val="both"/>
            </w:pPr>
            <w:r>
              <w:rPr>
                <w:b/>
              </w:rPr>
              <w:t>Rok narození</w:t>
            </w:r>
          </w:p>
        </w:tc>
        <w:tc>
          <w:tcPr>
            <w:tcW w:w="828" w:type="dxa"/>
            <w:gridSpan w:val="8"/>
            <w:tcBorders>
              <w:top w:val="single" w:sz="4" w:space="0" w:color="00000A"/>
              <w:left w:val="single" w:sz="4" w:space="0" w:color="00000A"/>
              <w:bottom w:val="single" w:sz="4" w:space="0" w:color="00000A"/>
              <w:right w:val="single" w:sz="4" w:space="0" w:color="00000A"/>
            </w:tcBorders>
            <w:shd w:val="clear" w:color="auto" w:fill="auto"/>
          </w:tcPr>
          <w:p w14:paraId="6C3E2810" w14:textId="77777777" w:rsidR="00A9436F" w:rsidRDefault="00A9436F" w:rsidP="00D44916">
            <w:pPr>
              <w:jc w:val="both"/>
              <w:rPr>
                <w:b/>
              </w:rPr>
            </w:pPr>
            <w:r>
              <w:t>1976</w:t>
            </w:r>
          </w:p>
        </w:tc>
        <w:tc>
          <w:tcPr>
            <w:tcW w:w="1723" w:type="dxa"/>
            <w:gridSpan w:val="5"/>
            <w:tcBorders>
              <w:top w:val="single" w:sz="4" w:space="0" w:color="00000A"/>
              <w:left w:val="single" w:sz="4" w:space="0" w:color="00000A"/>
              <w:bottom w:val="single" w:sz="4" w:space="0" w:color="00000A"/>
              <w:right w:val="single" w:sz="4" w:space="0" w:color="00000A"/>
            </w:tcBorders>
            <w:shd w:val="clear" w:color="auto" w:fill="F7CAAC"/>
          </w:tcPr>
          <w:p w14:paraId="2793D8E3" w14:textId="77777777" w:rsidR="00A9436F" w:rsidRDefault="00A9436F" w:rsidP="00D44916">
            <w:pPr>
              <w:jc w:val="both"/>
            </w:pPr>
            <w:r>
              <w:rPr>
                <w:b/>
              </w:rPr>
              <w:t>typ vztahu k VŠ</w:t>
            </w:r>
          </w:p>
        </w:tc>
        <w:tc>
          <w:tcPr>
            <w:tcW w:w="996" w:type="dxa"/>
            <w:gridSpan w:val="10"/>
            <w:tcBorders>
              <w:top w:val="single" w:sz="4" w:space="0" w:color="00000A"/>
              <w:left w:val="single" w:sz="4" w:space="0" w:color="00000A"/>
              <w:bottom w:val="single" w:sz="4" w:space="0" w:color="00000A"/>
              <w:right w:val="single" w:sz="4" w:space="0" w:color="00000A"/>
            </w:tcBorders>
            <w:shd w:val="clear" w:color="auto" w:fill="auto"/>
          </w:tcPr>
          <w:p w14:paraId="6DF445AB" w14:textId="77777777" w:rsidR="00A9436F" w:rsidRDefault="00A9436F" w:rsidP="00D44916">
            <w:pPr>
              <w:jc w:val="both"/>
              <w:rPr>
                <w:b/>
              </w:rPr>
            </w:pPr>
            <w:r w:rsidRPr="001F0F1D">
              <w:t>pp.</w:t>
            </w:r>
          </w:p>
        </w:tc>
        <w:tc>
          <w:tcPr>
            <w:tcW w:w="998" w:type="dxa"/>
            <w:gridSpan w:val="5"/>
            <w:tcBorders>
              <w:top w:val="single" w:sz="4" w:space="0" w:color="00000A"/>
              <w:left w:val="single" w:sz="4" w:space="0" w:color="00000A"/>
              <w:bottom w:val="single" w:sz="4" w:space="0" w:color="00000A"/>
              <w:right w:val="single" w:sz="4" w:space="0" w:color="00000A"/>
            </w:tcBorders>
            <w:shd w:val="clear" w:color="auto" w:fill="F7CAAC"/>
          </w:tcPr>
          <w:p w14:paraId="4F219CB8" w14:textId="77777777" w:rsidR="00A9436F" w:rsidRDefault="00A9436F" w:rsidP="00D44916">
            <w:pPr>
              <w:jc w:val="both"/>
            </w:pPr>
            <w:r>
              <w:rPr>
                <w:b/>
              </w:rPr>
              <w:t>rozsah</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auto"/>
          </w:tcPr>
          <w:p w14:paraId="57861263" w14:textId="77777777" w:rsidR="00A9436F" w:rsidRDefault="00A9436F" w:rsidP="00D44916">
            <w:pPr>
              <w:jc w:val="both"/>
              <w:rPr>
                <w:b/>
              </w:rPr>
            </w:pPr>
            <w:r w:rsidRPr="001F0F1D">
              <w:t>40</w:t>
            </w:r>
          </w:p>
        </w:tc>
        <w:tc>
          <w:tcPr>
            <w:tcW w:w="71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4D7C4E1C" w14:textId="77777777" w:rsidR="00A9436F" w:rsidRDefault="00A9436F" w:rsidP="00D44916">
            <w:pPr>
              <w:jc w:val="both"/>
            </w:pPr>
            <w:r>
              <w:rPr>
                <w:b/>
              </w:rPr>
              <w:t>do kdy</w:t>
            </w:r>
          </w:p>
        </w:tc>
        <w:tc>
          <w:tcPr>
            <w:tcW w:w="1439" w:type="dxa"/>
            <w:gridSpan w:val="9"/>
            <w:tcBorders>
              <w:top w:val="single" w:sz="4" w:space="0" w:color="00000A"/>
              <w:left w:val="single" w:sz="4" w:space="0" w:color="00000A"/>
              <w:bottom w:val="single" w:sz="4" w:space="0" w:color="00000A"/>
              <w:right w:val="single" w:sz="4" w:space="0" w:color="00000A"/>
            </w:tcBorders>
            <w:shd w:val="clear" w:color="auto" w:fill="auto"/>
          </w:tcPr>
          <w:p w14:paraId="34CD6276" w14:textId="77777777" w:rsidR="00A9436F" w:rsidRDefault="00A9436F" w:rsidP="00D44916">
            <w:pPr>
              <w:jc w:val="both"/>
            </w:pPr>
            <w:r w:rsidRPr="001F0F1D">
              <w:t>N</w:t>
            </w:r>
          </w:p>
        </w:tc>
      </w:tr>
      <w:tr w:rsidR="00A9436F" w14:paraId="7020531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5067" w:type="dxa"/>
            <w:gridSpan w:val="18"/>
            <w:tcBorders>
              <w:top w:val="single" w:sz="4" w:space="0" w:color="00000A"/>
              <w:left w:val="single" w:sz="4" w:space="0" w:color="00000A"/>
              <w:bottom w:val="single" w:sz="4" w:space="0" w:color="00000A"/>
              <w:right w:val="single" w:sz="4" w:space="0" w:color="00000A"/>
            </w:tcBorders>
            <w:shd w:val="clear" w:color="auto" w:fill="F7CAAC"/>
          </w:tcPr>
          <w:p w14:paraId="31563393" w14:textId="77777777" w:rsidR="00A9436F" w:rsidRDefault="00A9436F" w:rsidP="00D44916">
            <w:pPr>
              <w:jc w:val="both"/>
            </w:pPr>
            <w:r>
              <w:rPr>
                <w:b/>
              </w:rPr>
              <w:t>Typ vztahu na součásti VŠ, která uskutečňuje st. program</w:t>
            </w:r>
          </w:p>
        </w:tc>
        <w:tc>
          <w:tcPr>
            <w:tcW w:w="996" w:type="dxa"/>
            <w:gridSpan w:val="10"/>
            <w:tcBorders>
              <w:top w:val="single" w:sz="4" w:space="0" w:color="00000A"/>
              <w:left w:val="single" w:sz="4" w:space="0" w:color="00000A"/>
              <w:bottom w:val="single" w:sz="4" w:space="0" w:color="00000A"/>
              <w:right w:val="single" w:sz="4" w:space="0" w:color="00000A"/>
            </w:tcBorders>
            <w:shd w:val="clear" w:color="auto" w:fill="auto"/>
          </w:tcPr>
          <w:p w14:paraId="53055EE0" w14:textId="77777777" w:rsidR="00A9436F" w:rsidRDefault="00A9436F" w:rsidP="00D44916">
            <w:pPr>
              <w:jc w:val="both"/>
              <w:rPr>
                <w:b/>
              </w:rPr>
            </w:pPr>
            <w:r>
              <w:t>---</w:t>
            </w:r>
          </w:p>
        </w:tc>
        <w:tc>
          <w:tcPr>
            <w:tcW w:w="998" w:type="dxa"/>
            <w:gridSpan w:val="5"/>
            <w:tcBorders>
              <w:top w:val="single" w:sz="4" w:space="0" w:color="00000A"/>
              <w:left w:val="single" w:sz="4" w:space="0" w:color="00000A"/>
              <w:bottom w:val="single" w:sz="4" w:space="0" w:color="00000A"/>
              <w:right w:val="single" w:sz="4" w:space="0" w:color="00000A"/>
            </w:tcBorders>
            <w:shd w:val="clear" w:color="auto" w:fill="F7CAAC"/>
          </w:tcPr>
          <w:p w14:paraId="1015945D" w14:textId="77777777" w:rsidR="00A9436F" w:rsidRDefault="00A9436F" w:rsidP="00D44916">
            <w:pPr>
              <w:jc w:val="both"/>
            </w:pPr>
            <w:r>
              <w:rPr>
                <w:b/>
              </w:rPr>
              <w:t>rozsah</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auto"/>
          </w:tcPr>
          <w:p w14:paraId="26E97739" w14:textId="77777777" w:rsidR="00A9436F" w:rsidRDefault="00A9436F" w:rsidP="00D44916">
            <w:pPr>
              <w:jc w:val="both"/>
              <w:rPr>
                <w:b/>
              </w:rPr>
            </w:pPr>
            <w:r>
              <w:t>---</w:t>
            </w:r>
          </w:p>
        </w:tc>
        <w:tc>
          <w:tcPr>
            <w:tcW w:w="71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58F8B77" w14:textId="77777777" w:rsidR="00A9436F" w:rsidRDefault="00A9436F" w:rsidP="00D44916">
            <w:pPr>
              <w:jc w:val="both"/>
            </w:pPr>
            <w:r>
              <w:rPr>
                <w:b/>
              </w:rPr>
              <w:t>do kdy</w:t>
            </w:r>
          </w:p>
        </w:tc>
        <w:tc>
          <w:tcPr>
            <w:tcW w:w="1439" w:type="dxa"/>
            <w:gridSpan w:val="9"/>
            <w:tcBorders>
              <w:top w:val="single" w:sz="4" w:space="0" w:color="00000A"/>
              <w:left w:val="single" w:sz="4" w:space="0" w:color="00000A"/>
              <w:bottom w:val="single" w:sz="4" w:space="0" w:color="00000A"/>
              <w:right w:val="single" w:sz="4" w:space="0" w:color="00000A"/>
            </w:tcBorders>
            <w:shd w:val="clear" w:color="auto" w:fill="auto"/>
          </w:tcPr>
          <w:p w14:paraId="4EE63231" w14:textId="77777777" w:rsidR="00A9436F" w:rsidRDefault="00A9436F" w:rsidP="00D44916">
            <w:pPr>
              <w:jc w:val="both"/>
            </w:pPr>
            <w:r>
              <w:t>---</w:t>
            </w:r>
          </w:p>
        </w:tc>
      </w:tr>
      <w:tr w:rsidR="00A9436F" w14:paraId="627E338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F7CAAC"/>
          </w:tcPr>
          <w:p w14:paraId="2320C2FF" w14:textId="77777777" w:rsidR="00A9436F" w:rsidRDefault="00A9436F" w:rsidP="00D44916">
            <w:pPr>
              <w:jc w:val="both"/>
              <w:rPr>
                <w:b/>
              </w:rPr>
            </w:pPr>
            <w:r>
              <w:rPr>
                <w:b/>
              </w:rPr>
              <w:t>Další současná působení jako akademický pracovník na jiných VŠ</w:t>
            </w: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3AE56D1B" w14:textId="77777777" w:rsidR="00A9436F" w:rsidRDefault="00A9436F" w:rsidP="00D44916">
            <w:pPr>
              <w:jc w:val="both"/>
              <w:rPr>
                <w:b/>
              </w:rPr>
            </w:pPr>
            <w:r>
              <w:rPr>
                <w:b/>
              </w:rPr>
              <w:t>typ prac. vztahu</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F7CAAC"/>
          </w:tcPr>
          <w:p w14:paraId="0E976EB1" w14:textId="77777777" w:rsidR="00A9436F" w:rsidRDefault="00A9436F" w:rsidP="00D44916">
            <w:pPr>
              <w:jc w:val="both"/>
            </w:pPr>
            <w:r>
              <w:rPr>
                <w:b/>
              </w:rPr>
              <w:t>rozsah</w:t>
            </w:r>
          </w:p>
        </w:tc>
      </w:tr>
      <w:tr w:rsidR="00A9436F" w14:paraId="1E5C719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auto"/>
          </w:tcPr>
          <w:p w14:paraId="1E8B7080" w14:textId="77777777" w:rsidR="00A9436F" w:rsidRDefault="00A9436F" w:rsidP="00D44916">
            <w:pPr>
              <w:jc w:val="both"/>
            </w:pPr>
            <w:r>
              <w:t>---</w:t>
            </w: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6667A9A7" w14:textId="77777777" w:rsidR="00A9436F" w:rsidRDefault="00A9436F" w:rsidP="00D44916">
            <w:pPr>
              <w:jc w:val="both"/>
            </w:pPr>
            <w:r>
              <w:t>---</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31E44CA0" w14:textId="77777777" w:rsidR="00A9436F" w:rsidRDefault="00A9436F" w:rsidP="00D44916">
            <w:pPr>
              <w:jc w:val="both"/>
            </w:pPr>
            <w:r>
              <w:t>---</w:t>
            </w:r>
          </w:p>
        </w:tc>
      </w:tr>
      <w:tr w:rsidR="00A9436F" w14:paraId="4F0A9A7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auto"/>
          </w:tcPr>
          <w:p w14:paraId="5B7F658E"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4167EA67"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4A9847E3" w14:textId="77777777" w:rsidR="00A9436F" w:rsidRDefault="00A9436F" w:rsidP="00D44916">
            <w:pPr>
              <w:jc w:val="both"/>
            </w:pPr>
          </w:p>
        </w:tc>
      </w:tr>
      <w:tr w:rsidR="00A9436F" w14:paraId="7280565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auto"/>
          </w:tcPr>
          <w:p w14:paraId="64D4C09D"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50EE2AC4"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5BEB71F9" w14:textId="77777777" w:rsidR="00A9436F" w:rsidRDefault="00A9436F" w:rsidP="00D44916">
            <w:pPr>
              <w:jc w:val="both"/>
            </w:pPr>
          </w:p>
        </w:tc>
      </w:tr>
      <w:tr w:rsidR="00A9436F" w14:paraId="18DD52A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auto"/>
          </w:tcPr>
          <w:p w14:paraId="407C3ABE"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78E65247"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36EF6408" w14:textId="77777777" w:rsidR="00A9436F" w:rsidRDefault="00A9436F" w:rsidP="00D44916">
            <w:pPr>
              <w:jc w:val="both"/>
            </w:pPr>
          </w:p>
        </w:tc>
      </w:tr>
      <w:tr w:rsidR="00A9436F" w14:paraId="39DDC26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7DB8E95E"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041DA23"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466"/>
        </w:trPr>
        <w:tc>
          <w:tcPr>
            <w:tcW w:w="9927" w:type="dxa"/>
            <w:gridSpan w:val="57"/>
            <w:tcBorders>
              <w:left w:val="single" w:sz="4" w:space="0" w:color="00000A"/>
              <w:bottom w:val="single" w:sz="4" w:space="0" w:color="00000A"/>
              <w:right w:val="single" w:sz="4" w:space="0" w:color="00000A"/>
            </w:tcBorders>
            <w:shd w:val="clear" w:color="auto" w:fill="auto"/>
          </w:tcPr>
          <w:p w14:paraId="4006685F" w14:textId="1276B4F4" w:rsidR="00E814DA" w:rsidRPr="004473D1" w:rsidRDefault="00E814DA" w:rsidP="00D44916">
            <w:pPr>
              <w:pStyle w:val="Zkladntext"/>
              <w:spacing w:before="60" w:after="60"/>
              <w:ind w:right="108"/>
              <w:rPr>
                <w:b/>
                <w:sz w:val="21"/>
                <w:szCs w:val="21"/>
              </w:rPr>
            </w:pPr>
            <w:r w:rsidRPr="004473D1">
              <w:rPr>
                <w:b/>
                <w:sz w:val="21"/>
                <w:szCs w:val="21"/>
              </w:rPr>
              <w:t xml:space="preserve">Funkční potraviny </w:t>
            </w:r>
            <w:r w:rsidRPr="004473D1">
              <w:rPr>
                <w:sz w:val="21"/>
                <w:szCs w:val="21"/>
              </w:rPr>
              <w:t>(100% p)</w:t>
            </w:r>
          </w:p>
          <w:p w14:paraId="754B0DA0" w14:textId="77777777" w:rsidR="00E814DA" w:rsidRPr="004473D1" w:rsidRDefault="00E814DA" w:rsidP="00D44916">
            <w:pPr>
              <w:pStyle w:val="Zkladntext"/>
              <w:spacing w:before="60" w:after="60"/>
              <w:ind w:right="108"/>
              <w:rPr>
                <w:sz w:val="21"/>
                <w:szCs w:val="21"/>
              </w:rPr>
            </w:pPr>
            <w:r w:rsidRPr="004473D1">
              <w:rPr>
                <w:b/>
                <w:sz w:val="21"/>
                <w:szCs w:val="21"/>
              </w:rPr>
              <w:t xml:space="preserve">Chemie nutraceutik </w:t>
            </w:r>
            <w:r w:rsidRPr="004473D1">
              <w:rPr>
                <w:sz w:val="21"/>
                <w:szCs w:val="21"/>
              </w:rPr>
              <w:t>(100% p)</w:t>
            </w:r>
          </w:p>
          <w:p w14:paraId="0B77714A" w14:textId="255BCF99" w:rsidR="00B94EFC" w:rsidRPr="00B94EFC" w:rsidRDefault="00B94EFC" w:rsidP="00D44916">
            <w:pPr>
              <w:pStyle w:val="Zkladntext"/>
              <w:spacing w:before="60" w:after="60"/>
              <w:ind w:right="108"/>
              <w:rPr>
                <w:b/>
              </w:rPr>
            </w:pPr>
            <w:r w:rsidRPr="004473D1">
              <w:rPr>
                <w:b/>
                <w:sz w:val="21"/>
                <w:szCs w:val="21"/>
              </w:rPr>
              <w:t xml:space="preserve">Principy úchovy potravin </w:t>
            </w:r>
            <w:r w:rsidRPr="004473D1">
              <w:rPr>
                <w:sz w:val="21"/>
                <w:szCs w:val="21"/>
              </w:rPr>
              <w:t>(100% p)</w:t>
            </w:r>
          </w:p>
        </w:tc>
      </w:tr>
      <w:tr w:rsidR="00A9436F" w14:paraId="0F56DE1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795A114E" w14:textId="77777777" w:rsidR="00A9436F" w:rsidRDefault="00A9436F" w:rsidP="00D44916">
            <w:pPr>
              <w:jc w:val="both"/>
            </w:pPr>
            <w:r>
              <w:rPr>
                <w:b/>
              </w:rPr>
              <w:t xml:space="preserve">Údaje o vzdělání na VŠ </w:t>
            </w:r>
          </w:p>
        </w:tc>
      </w:tr>
      <w:tr w:rsidR="00A9436F" w:rsidRPr="00E92A6D" w14:paraId="04A22CA2"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372"/>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1291F64A" w14:textId="77777777" w:rsidR="00A9436F" w:rsidRPr="004473D1" w:rsidRDefault="00A9436F" w:rsidP="00D44916">
            <w:pPr>
              <w:spacing w:before="60" w:after="60"/>
              <w:jc w:val="both"/>
              <w:rPr>
                <w:b/>
                <w:sz w:val="21"/>
                <w:szCs w:val="21"/>
              </w:rPr>
            </w:pPr>
            <w:r w:rsidRPr="004473D1">
              <w:rPr>
                <w:sz w:val="21"/>
                <w:szCs w:val="21"/>
              </w:rPr>
              <w:t xml:space="preserve">2003: VUT Brno, FCH, </w:t>
            </w:r>
            <w:r w:rsidRPr="004473D1">
              <w:rPr>
                <w:rFonts w:eastAsia="Calibri"/>
                <w:sz w:val="21"/>
                <w:szCs w:val="21"/>
              </w:rPr>
              <w:t>SP Ma</w:t>
            </w:r>
            <w:r w:rsidRPr="004473D1">
              <w:rPr>
                <w:sz w:val="21"/>
                <w:szCs w:val="21"/>
              </w:rPr>
              <w:t xml:space="preserve">teriálové vědy, </w:t>
            </w:r>
            <w:r w:rsidRPr="004473D1">
              <w:rPr>
                <w:color w:val="000000"/>
                <w:sz w:val="21"/>
                <w:szCs w:val="21"/>
              </w:rPr>
              <w:t xml:space="preserve">obor Materiálové inženýrství, </w:t>
            </w:r>
            <w:r w:rsidRPr="004473D1">
              <w:rPr>
                <w:sz w:val="21"/>
                <w:szCs w:val="21"/>
              </w:rPr>
              <w:t>Ph.D.</w:t>
            </w:r>
          </w:p>
        </w:tc>
      </w:tr>
      <w:tr w:rsidR="00A9436F" w14:paraId="2743BCE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5C96FBB9" w14:textId="77777777" w:rsidR="00A9436F" w:rsidRDefault="00A9436F" w:rsidP="00D44916">
            <w:pPr>
              <w:jc w:val="both"/>
            </w:pPr>
            <w:r>
              <w:rPr>
                <w:b/>
              </w:rPr>
              <w:t>Údaje o odborném působení od absolvování VŠ</w:t>
            </w:r>
          </w:p>
        </w:tc>
      </w:tr>
      <w:tr w:rsidR="00A9436F" w:rsidRPr="00E92A6D" w14:paraId="7A4439D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65"/>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6CB1C0F4" w14:textId="77777777" w:rsidR="00A9436F" w:rsidRPr="004473D1" w:rsidRDefault="00A9436F" w:rsidP="00D44916">
            <w:pPr>
              <w:tabs>
                <w:tab w:val="left" w:pos="4320"/>
              </w:tabs>
              <w:spacing w:before="60" w:after="60"/>
              <w:rPr>
                <w:sz w:val="21"/>
                <w:szCs w:val="21"/>
              </w:rPr>
            </w:pPr>
            <w:r w:rsidRPr="004473D1">
              <w:rPr>
                <w:sz w:val="21"/>
                <w:szCs w:val="21"/>
              </w:rPr>
              <w:t>2003 – dosud: UTB Zlín, FT, odborný asistent, od r. 2017 docent</w:t>
            </w:r>
          </w:p>
        </w:tc>
      </w:tr>
      <w:tr w:rsidR="00A9436F" w14:paraId="0FDE821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50"/>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266BC7D8" w14:textId="77777777" w:rsidR="00A9436F" w:rsidRDefault="00A9436F" w:rsidP="00D44916">
            <w:pPr>
              <w:jc w:val="both"/>
            </w:pPr>
            <w:r>
              <w:rPr>
                <w:b/>
              </w:rPr>
              <w:t>Zkušenosti s vedením kvalifikačních a rigorózních prací</w:t>
            </w:r>
          </w:p>
        </w:tc>
      </w:tr>
      <w:tr w:rsidR="00A9436F" w:rsidRPr="00E92A6D" w14:paraId="31055AA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184"/>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66324170" w14:textId="77777777" w:rsidR="00A9436F" w:rsidRPr="004473D1" w:rsidRDefault="00A9436F" w:rsidP="00D44916">
            <w:pPr>
              <w:spacing w:before="60" w:after="60"/>
              <w:jc w:val="both"/>
              <w:rPr>
                <w:sz w:val="21"/>
                <w:szCs w:val="21"/>
              </w:rPr>
            </w:pPr>
            <w:r w:rsidRPr="004473D1">
              <w:rPr>
                <w:sz w:val="21"/>
                <w:szCs w:val="21"/>
              </w:rPr>
              <w:t>Počet obhájených prací, které vyučující vedl v období 2013 – 2017: 4 BP, 21 DP.</w:t>
            </w:r>
          </w:p>
        </w:tc>
      </w:tr>
      <w:tr w:rsidR="00A9436F" w14:paraId="6F3B851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Pr>
        <w:tc>
          <w:tcPr>
            <w:tcW w:w="3344"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357380E6" w14:textId="77777777" w:rsidR="00A9436F" w:rsidRPr="00154ADF" w:rsidRDefault="00A9436F" w:rsidP="00D44916">
            <w:pPr>
              <w:jc w:val="both"/>
              <w:rPr>
                <w:b/>
                <w:highlight w:val="cyan"/>
              </w:rPr>
            </w:pPr>
            <w:r w:rsidRPr="001F0F1D">
              <w:rPr>
                <w:b/>
              </w:rPr>
              <w:t xml:space="preserve">Obor habilitačního řízení </w:t>
            </w:r>
          </w:p>
        </w:tc>
        <w:tc>
          <w:tcPr>
            <w:tcW w:w="2249" w:type="dxa"/>
            <w:gridSpan w:val="11"/>
            <w:tcBorders>
              <w:top w:val="single" w:sz="12" w:space="0" w:color="00000A"/>
              <w:left w:val="single" w:sz="4" w:space="0" w:color="00000A"/>
              <w:bottom w:val="single" w:sz="4" w:space="0" w:color="00000A"/>
              <w:right w:val="single" w:sz="4" w:space="0" w:color="00000A"/>
            </w:tcBorders>
            <w:shd w:val="clear" w:color="auto" w:fill="F7CAAC"/>
          </w:tcPr>
          <w:p w14:paraId="2B24D54B" w14:textId="77777777" w:rsidR="00A9436F" w:rsidRDefault="00A9436F" w:rsidP="00D44916">
            <w:pPr>
              <w:jc w:val="both"/>
              <w:rPr>
                <w:b/>
              </w:rPr>
            </w:pPr>
            <w:r>
              <w:rPr>
                <w:b/>
              </w:rPr>
              <w:t>Rok udělení hodnosti</w:t>
            </w:r>
          </w:p>
        </w:tc>
        <w:tc>
          <w:tcPr>
            <w:tcW w:w="2257" w:type="dxa"/>
            <w:gridSpan w:val="17"/>
            <w:tcBorders>
              <w:top w:val="single" w:sz="12" w:space="0" w:color="00000A"/>
              <w:left w:val="single" w:sz="4" w:space="0" w:color="00000A"/>
              <w:bottom w:val="single" w:sz="4" w:space="0" w:color="00000A"/>
              <w:right w:val="single" w:sz="12" w:space="0" w:color="00000A"/>
            </w:tcBorders>
            <w:shd w:val="clear" w:color="auto" w:fill="F7CAAC"/>
          </w:tcPr>
          <w:p w14:paraId="3F175AA4" w14:textId="77777777" w:rsidR="00A9436F" w:rsidRDefault="00A9436F" w:rsidP="00D44916">
            <w:pPr>
              <w:jc w:val="both"/>
              <w:rPr>
                <w:b/>
              </w:rPr>
            </w:pPr>
            <w:r>
              <w:rPr>
                <w:b/>
              </w:rPr>
              <w:t>Řízení konáno na VŠ</w:t>
            </w:r>
          </w:p>
        </w:tc>
        <w:tc>
          <w:tcPr>
            <w:tcW w:w="2077" w:type="dxa"/>
            <w:gridSpan w:val="16"/>
            <w:tcBorders>
              <w:top w:val="single" w:sz="12" w:space="0" w:color="00000A"/>
              <w:left w:val="single" w:sz="12" w:space="0" w:color="00000A"/>
              <w:bottom w:val="single" w:sz="4" w:space="0" w:color="00000A"/>
              <w:right w:val="single" w:sz="4" w:space="0" w:color="00000A"/>
            </w:tcBorders>
            <w:shd w:val="clear" w:color="auto" w:fill="F7CAAC"/>
          </w:tcPr>
          <w:p w14:paraId="7DFD087C" w14:textId="77777777" w:rsidR="00A9436F" w:rsidRDefault="00A9436F" w:rsidP="00D44916">
            <w:pPr>
              <w:jc w:val="both"/>
            </w:pPr>
            <w:r>
              <w:rPr>
                <w:b/>
              </w:rPr>
              <w:t>Ohlasy publikací</w:t>
            </w:r>
          </w:p>
        </w:tc>
      </w:tr>
      <w:tr w:rsidR="00A9436F" w14:paraId="474C637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Pr>
        <w:tc>
          <w:tcPr>
            <w:tcW w:w="3344" w:type="dxa"/>
            <w:gridSpan w:val="13"/>
            <w:tcBorders>
              <w:top w:val="single" w:sz="4" w:space="0" w:color="00000A"/>
              <w:left w:val="single" w:sz="4" w:space="0" w:color="00000A"/>
              <w:bottom w:val="single" w:sz="4" w:space="0" w:color="00000A"/>
              <w:right w:val="single" w:sz="4" w:space="0" w:color="00000A"/>
            </w:tcBorders>
            <w:shd w:val="clear" w:color="auto" w:fill="auto"/>
          </w:tcPr>
          <w:p w14:paraId="596EA457" w14:textId="77777777" w:rsidR="00A9436F" w:rsidRPr="00C173B5" w:rsidRDefault="00A9436F" w:rsidP="00546C20">
            <w:pPr>
              <w:spacing w:before="40" w:after="40"/>
              <w:jc w:val="both"/>
              <w:rPr>
                <w:sz w:val="21"/>
                <w:szCs w:val="21"/>
              </w:rPr>
            </w:pPr>
            <w:r w:rsidRPr="00C173B5">
              <w:rPr>
                <w:sz w:val="21"/>
                <w:szCs w:val="21"/>
              </w:rPr>
              <w:t>Technologie potravin</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auto"/>
          </w:tcPr>
          <w:p w14:paraId="04A392B9" w14:textId="77777777" w:rsidR="00A9436F" w:rsidRPr="00C173B5" w:rsidRDefault="00A9436F" w:rsidP="00546C20">
            <w:pPr>
              <w:spacing w:before="40" w:after="40"/>
              <w:jc w:val="both"/>
              <w:rPr>
                <w:sz w:val="21"/>
                <w:szCs w:val="21"/>
              </w:rPr>
            </w:pPr>
            <w:r w:rsidRPr="00C173B5">
              <w:rPr>
                <w:sz w:val="21"/>
                <w:szCs w:val="21"/>
              </w:rPr>
              <w:t>2017</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auto"/>
          </w:tcPr>
          <w:p w14:paraId="12407304" w14:textId="77777777" w:rsidR="00A9436F" w:rsidRPr="00C173B5" w:rsidRDefault="00A9436F" w:rsidP="00546C20">
            <w:pPr>
              <w:spacing w:before="40" w:after="40"/>
              <w:jc w:val="both"/>
              <w:rPr>
                <w:b/>
                <w:sz w:val="21"/>
                <w:szCs w:val="21"/>
              </w:rPr>
            </w:pPr>
            <w:r w:rsidRPr="00C173B5">
              <w:rPr>
                <w:sz w:val="21"/>
                <w:szCs w:val="21"/>
              </w:rPr>
              <w:t>UTB Zlín</w:t>
            </w:r>
          </w:p>
        </w:tc>
        <w:tc>
          <w:tcPr>
            <w:tcW w:w="638" w:type="dxa"/>
            <w:gridSpan w:val="7"/>
            <w:tcBorders>
              <w:top w:val="single" w:sz="4" w:space="0" w:color="00000A"/>
              <w:left w:val="single" w:sz="12" w:space="0" w:color="00000A"/>
              <w:bottom w:val="single" w:sz="4" w:space="0" w:color="00000A"/>
              <w:right w:val="single" w:sz="4" w:space="0" w:color="00000A"/>
            </w:tcBorders>
            <w:shd w:val="clear" w:color="auto" w:fill="F7CAAC"/>
          </w:tcPr>
          <w:p w14:paraId="4D890F95" w14:textId="77777777" w:rsidR="00A9436F" w:rsidRDefault="00A9436F" w:rsidP="00D44916">
            <w:pPr>
              <w:jc w:val="both"/>
              <w:rPr>
                <w:b/>
                <w:sz w:val="18"/>
              </w:rPr>
            </w:pPr>
            <w:r>
              <w:rPr>
                <w:b/>
              </w:rPr>
              <w:t>WOS</w:t>
            </w:r>
          </w:p>
        </w:tc>
        <w:tc>
          <w:tcPr>
            <w:tcW w:w="711" w:type="dxa"/>
            <w:gridSpan w:val="6"/>
            <w:tcBorders>
              <w:top w:val="single" w:sz="4" w:space="0" w:color="00000A"/>
              <w:left w:val="single" w:sz="4" w:space="0" w:color="00000A"/>
              <w:bottom w:val="single" w:sz="4" w:space="0" w:color="00000A"/>
              <w:right w:val="single" w:sz="4" w:space="0" w:color="00000A"/>
            </w:tcBorders>
            <w:shd w:val="clear" w:color="auto" w:fill="F7CAAC"/>
          </w:tcPr>
          <w:p w14:paraId="1E27AAA3" w14:textId="77777777" w:rsidR="00A9436F" w:rsidRDefault="00A9436F" w:rsidP="00D44916">
            <w:pPr>
              <w:jc w:val="both"/>
              <w:rPr>
                <w:b/>
                <w:sz w:val="18"/>
              </w:rPr>
            </w:pPr>
            <w:r>
              <w:rPr>
                <w:b/>
                <w:sz w:val="18"/>
              </w:rPr>
              <w:t>Scopus</w:t>
            </w:r>
          </w:p>
        </w:tc>
        <w:tc>
          <w:tcPr>
            <w:tcW w:w="728" w:type="dxa"/>
            <w:gridSpan w:val="3"/>
            <w:tcBorders>
              <w:top w:val="single" w:sz="4" w:space="0" w:color="00000A"/>
              <w:left w:val="single" w:sz="4" w:space="0" w:color="00000A"/>
              <w:bottom w:val="single" w:sz="4" w:space="0" w:color="00000A"/>
              <w:right w:val="single" w:sz="4" w:space="0" w:color="00000A"/>
            </w:tcBorders>
            <w:shd w:val="clear" w:color="auto" w:fill="F7CAAC"/>
          </w:tcPr>
          <w:p w14:paraId="72C9EB14" w14:textId="77777777" w:rsidR="00A9436F" w:rsidRDefault="00A9436F" w:rsidP="00D44916">
            <w:pPr>
              <w:jc w:val="both"/>
            </w:pPr>
            <w:r>
              <w:rPr>
                <w:b/>
                <w:sz w:val="18"/>
              </w:rPr>
              <w:t>ostatní</w:t>
            </w:r>
          </w:p>
        </w:tc>
      </w:tr>
      <w:tr w:rsidR="00A9436F" w:rsidRPr="008C130A" w14:paraId="539EB76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Height w:val="70"/>
        </w:trPr>
        <w:tc>
          <w:tcPr>
            <w:tcW w:w="334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58918AC0" w14:textId="77777777" w:rsidR="00A9436F" w:rsidRDefault="00A9436F" w:rsidP="00D44916">
            <w:pPr>
              <w:jc w:val="both"/>
              <w:rPr>
                <w:b/>
              </w:rPr>
            </w:pPr>
            <w:r>
              <w:rPr>
                <w:b/>
              </w:rPr>
              <w:t>Obor jmenovacího řízení</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F7CAAC"/>
          </w:tcPr>
          <w:p w14:paraId="6284C782" w14:textId="77777777" w:rsidR="00A9436F" w:rsidRDefault="00A9436F" w:rsidP="00D44916">
            <w:pPr>
              <w:jc w:val="both"/>
              <w:rPr>
                <w:b/>
              </w:rPr>
            </w:pPr>
            <w:r>
              <w:rPr>
                <w:b/>
              </w:rPr>
              <w:t>Rok udělení hodnosti</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F7CAAC"/>
          </w:tcPr>
          <w:p w14:paraId="1AE6A550" w14:textId="77777777" w:rsidR="00A9436F" w:rsidRDefault="00A9436F" w:rsidP="00D44916">
            <w:pPr>
              <w:jc w:val="both"/>
              <w:rPr>
                <w:b/>
              </w:rPr>
            </w:pPr>
            <w:r>
              <w:rPr>
                <w:b/>
              </w:rPr>
              <w:t>Řízení konáno na VŠ</w:t>
            </w:r>
          </w:p>
        </w:tc>
        <w:tc>
          <w:tcPr>
            <w:tcW w:w="638" w:type="dxa"/>
            <w:gridSpan w:val="7"/>
            <w:vMerge w:val="restart"/>
            <w:tcBorders>
              <w:top w:val="single" w:sz="4" w:space="0" w:color="00000A"/>
              <w:left w:val="single" w:sz="12" w:space="0" w:color="00000A"/>
              <w:bottom w:val="single" w:sz="4" w:space="0" w:color="00000A"/>
              <w:right w:val="single" w:sz="4" w:space="0" w:color="00000A"/>
            </w:tcBorders>
            <w:shd w:val="clear" w:color="auto" w:fill="auto"/>
          </w:tcPr>
          <w:p w14:paraId="1D60B4CC" w14:textId="77777777" w:rsidR="00A9436F" w:rsidRPr="008C130A" w:rsidRDefault="00A9436F" w:rsidP="00D44916">
            <w:pPr>
              <w:jc w:val="both"/>
              <w:rPr>
                <w:b/>
              </w:rPr>
            </w:pPr>
            <w:r w:rsidRPr="008C130A">
              <w:rPr>
                <w:b/>
              </w:rPr>
              <w:t>125</w:t>
            </w:r>
          </w:p>
        </w:tc>
        <w:tc>
          <w:tcPr>
            <w:tcW w:w="711"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2204BB92" w14:textId="77777777" w:rsidR="00A9436F" w:rsidRPr="008C130A" w:rsidRDefault="00A9436F" w:rsidP="00D44916">
            <w:pPr>
              <w:jc w:val="both"/>
              <w:rPr>
                <w:b/>
              </w:rPr>
            </w:pPr>
            <w:r w:rsidRPr="008C130A">
              <w:rPr>
                <w:b/>
              </w:rPr>
              <w:t>151</w:t>
            </w:r>
          </w:p>
        </w:tc>
        <w:tc>
          <w:tcPr>
            <w:tcW w:w="728"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2A9C9221" w14:textId="77777777" w:rsidR="00A9436F" w:rsidRPr="007660D9" w:rsidRDefault="00A9436F" w:rsidP="00D44916">
            <w:pPr>
              <w:jc w:val="both"/>
              <w:rPr>
                <w:b/>
                <w:sz w:val="18"/>
                <w:szCs w:val="18"/>
              </w:rPr>
            </w:pPr>
            <w:r w:rsidRPr="007660D9">
              <w:rPr>
                <w:b/>
                <w:sz w:val="18"/>
                <w:szCs w:val="18"/>
              </w:rPr>
              <w:t>neevid.</w:t>
            </w:r>
          </w:p>
        </w:tc>
      </w:tr>
      <w:tr w:rsidR="00A9436F" w14:paraId="108A5D5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05"/>
        </w:trPr>
        <w:tc>
          <w:tcPr>
            <w:tcW w:w="3344" w:type="dxa"/>
            <w:gridSpan w:val="13"/>
            <w:tcBorders>
              <w:top w:val="single" w:sz="4" w:space="0" w:color="00000A"/>
              <w:left w:val="single" w:sz="4" w:space="0" w:color="00000A"/>
              <w:bottom w:val="single" w:sz="4" w:space="0" w:color="00000A"/>
              <w:right w:val="single" w:sz="4" w:space="0" w:color="00000A"/>
            </w:tcBorders>
            <w:shd w:val="clear" w:color="auto" w:fill="auto"/>
          </w:tcPr>
          <w:p w14:paraId="0AEEEC33" w14:textId="77777777" w:rsidR="00A9436F" w:rsidRDefault="00A9436F" w:rsidP="00D44916">
            <w:pPr>
              <w:jc w:val="both"/>
            </w:pPr>
            <w:r>
              <w:t>---</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auto"/>
          </w:tcPr>
          <w:p w14:paraId="0AE804B9" w14:textId="77777777" w:rsidR="00A9436F" w:rsidRDefault="00A9436F" w:rsidP="00D44916">
            <w:pPr>
              <w:jc w:val="both"/>
            </w:pPr>
            <w:r>
              <w:t>---</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auto"/>
          </w:tcPr>
          <w:p w14:paraId="0209D66C" w14:textId="77777777" w:rsidR="00A9436F" w:rsidRDefault="00A9436F" w:rsidP="00D44916">
            <w:pPr>
              <w:jc w:val="both"/>
              <w:rPr>
                <w:b/>
              </w:rPr>
            </w:pPr>
            <w:r>
              <w:t>---</w:t>
            </w:r>
          </w:p>
        </w:tc>
        <w:tc>
          <w:tcPr>
            <w:tcW w:w="638" w:type="dxa"/>
            <w:gridSpan w:val="7"/>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E739CF7" w14:textId="77777777" w:rsidR="00A9436F" w:rsidRDefault="00A9436F" w:rsidP="00D44916">
            <w:pPr>
              <w:rPr>
                <w:b/>
              </w:rPr>
            </w:pPr>
          </w:p>
        </w:tc>
        <w:tc>
          <w:tcPr>
            <w:tcW w:w="711"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44597E42" w14:textId="77777777" w:rsidR="00A9436F" w:rsidRDefault="00A9436F" w:rsidP="00D44916">
            <w:pPr>
              <w:rPr>
                <w:b/>
              </w:rPr>
            </w:pPr>
          </w:p>
        </w:tc>
        <w:tc>
          <w:tcPr>
            <w:tcW w:w="728"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384D823E" w14:textId="77777777" w:rsidR="00A9436F" w:rsidRDefault="00A9436F" w:rsidP="00D44916">
            <w:pPr>
              <w:rPr>
                <w:b/>
              </w:rPr>
            </w:pPr>
          </w:p>
        </w:tc>
      </w:tr>
      <w:tr w:rsidR="00A9436F" w14:paraId="2AAC826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272AA945" w14:textId="77777777" w:rsidR="00A9436F" w:rsidRDefault="00A9436F" w:rsidP="00D44916">
            <w:pPr>
              <w:jc w:val="both"/>
            </w:pPr>
            <w:r>
              <w:rPr>
                <w:b/>
              </w:rPr>
              <w:t xml:space="preserve">Přehled o nejvýznamnější publikační a další tvůrčí činnosti nebo další profesní činnosti u odborníků z praxe vztahující se k zabezpečovaným předmětům </w:t>
            </w:r>
          </w:p>
        </w:tc>
      </w:tr>
      <w:tr w:rsidR="00A9436F" w14:paraId="50EF03B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83"/>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37145894" w14:textId="77777777" w:rsidR="00A9436F" w:rsidRPr="00045F47" w:rsidRDefault="00A9436F" w:rsidP="00D44916">
            <w:pPr>
              <w:pStyle w:val="default0"/>
              <w:spacing w:before="60" w:beforeAutospacing="0" w:after="120" w:afterAutospacing="0"/>
              <w:jc w:val="both"/>
              <w:rPr>
                <w:sz w:val="21"/>
                <w:szCs w:val="21"/>
              </w:rPr>
            </w:pPr>
            <w:bookmarkStart w:id="84" w:name="_Hlk490581377"/>
            <w:r w:rsidRPr="00045F47">
              <w:rPr>
                <w:rStyle w:val="Siln"/>
                <w:sz w:val="21"/>
                <w:szCs w:val="21"/>
              </w:rPr>
              <w:t>SUMCZYNSKI,</w:t>
            </w:r>
            <w:r w:rsidRPr="00045F47">
              <w:rPr>
                <w:sz w:val="21"/>
                <w:szCs w:val="21"/>
              </w:rPr>
              <w:t xml:space="preserve"> </w:t>
            </w:r>
            <w:r w:rsidRPr="00045F47">
              <w:rPr>
                <w:b/>
                <w:sz w:val="21"/>
                <w:szCs w:val="21"/>
              </w:rPr>
              <w:t>D.</w:t>
            </w:r>
            <w:r w:rsidRPr="00045F47">
              <w:rPr>
                <w:sz w:val="21"/>
                <w:szCs w:val="21"/>
              </w:rPr>
              <w:t xml:space="preserve"> </w:t>
            </w:r>
            <w:r w:rsidRPr="00045F47">
              <w:rPr>
                <w:b/>
                <w:sz w:val="21"/>
                <w:szCs w:val="21"/>
              </w:rPr>
              <w:t>(60%)</w:t>
            </w:r>
            <w:r w:rsidRPr="00045F47">
              <w:rPr>
                <w:sz w:val="21"/>
                <w:szCs w:val="21"/>
              </w:rPr>
              <w:t xml:space="preserve">, KOTÁSKOVÁ, E., DRUŽBÍKOVÁ, H., MLČEK, J.: Determination of contents and antioxidant activity of free and bound phenolics compounds and </w:t>
            </w:r>
            <w:r w:rsidRPr="00045F47">
              <w:rPr>
                <w:rStyle w:val="Zvraznn"/>
                <w:sz w:val="21"/>
                <w:szCs w:val="21"/>
              </w:rPr>
              <w:t>in vitro</w:t>
            </w:r>
            <w:r w:rsidRPr="00045F47">
              <w:rPr>
                <w:sz w:val="21"/>
                <w:szCs w:val="21"/>
              </w:rPr>
              <w:t xml:space="preserve"> digestibility of commercial black and red rice (</w:t>
            </w:r>
            <w:r w:rsidRPr="00045F47">
              <w:rPr>
                <w:rStyle w:val="Zvraznn"/>
                <w:sz w:val="21"/>
                <w:szCs w:val="21"/>
              </w:rPr>
              <w:t>Oryza sativa</w:t>
            </w:r>
            <w:r w:rsidRPr="00045F47">
              <w:rPr>
                <w:sz w:val="21"/>
                <w:szCs w:val="21"/>
              </w:rPr>
              <w:t xml:space="preserve"> L.) varieties. </w:t>
            </w:r>
            <w:r w:rsidRPr="00045F47">
              <w:rPr>
                <w:rStyle w:val="Zvraznn"/>
                <w:sz w:val="21"/>
                <w:szCs w:val="21"/>
              </w:rPr>
              <w:t xml:space="preserve">Food Chemistry 211, </w:t>
            </w:r>
            <w:r w:rsidRPr="00045F47">
              <w:rPr>
                <w:sz w:val="21"/>
                <w:szCs w:val="21"/>
              </w:rPr>
              <w:t>339-346,</w:t>
            </w:r>
            <w:r w:rsidRPr="00045F47">
              <w:rPr>
                <w:i/>
                <w:sz w:val="21"/>
                <w:szCs w:val="21"/>
              </w:rPr>
              <w:t xml:space="preserve"> </w:t>
            </w:r>
            <w:r w:rsidRPr="00045F47">
              <w:rPr>
                <w:b/>
                <w:sz w:val="21"/>
                <w:szCs w:val="21"/>
              </w:rPr>
              <w:t>2016</w:t>
            </w:r>
            <w:r w:rsidRPr="00045F47">
              <w:rPr>
                <w:sz w:val="21"/>
                <w:szCs w:val="21"/>
              </w:rPr>
              <w:t xml:space="preserve">. </w:t>
            </w:r>
          </w:p>
          <w:p w14:paraId="2296FC76" w14:textId="77777777" w:rsidR="00A9436F" w:rsidRPr="00045F47" w:rsidRDefault="00A9436F" w:rsidP="00D44916">
            <w:pPr>
              <w:pStyle w:val="default0"/>
              <w:spacing w:before="0" w:beforeAutospacing="0" w:after="120" w:afterAutospacing="0"/>
              <w:jc w:val="both"/>
              <w:rPr>
                <w:sz w:val="21"/>
                <w:szCs w:val="21"/>
              </w:rPr>
            </w:pPr>
            <w:r w:rsidRPr="00045F47">
              <w:rPr>
                <w:sz w:val="21"/>
                <w:szCs w:val="21"/>
              </w:rPr>
              <w:t xml:space="preserve">KOTÁSKOVÁ, E., </w:t>
            </w:r>
            <w:r w:rsidRPr="00045F47">
              <w:rPr>
                <w:rStyle w:val="Siln"/>
                <w:sz w:val="21"/>
                <w:szCs w:val="21"/>
              </w:rPr>
              <w:t>SUMCZYNSKI</w:t>
            </w:r>
            <w:r w:rsidRPr="00EE3E0E">
              <w:rPr>
                <w:b/>
                <w:sz w:val="21"/>
                <w:szCs w:val="21"/>
              </w:rPr>
              <w:t>,</w:t>
            </w:r>
            <w:r w:rsidRPr="00045F47">
              <w:rPr>
                <w:sz w:val="21"/>
                <w:szCs w:val="21"/>
              </w:rPr>
              <w:t xml:space="preserve"> </w:t>
            </w:r>
            <w:r w:rsidRPr="00045F47">
              <w:rPr>
                <w:b/>
                <w:sz w:val="21"/>
                <w:szCs w:val="21"/>
              </w:rPr>
              <w:t>D. (75%)</w:t>
            </w:r>
            <w:r w:rsidRPr="00045F47">
              <w:rPr>
                <w:sz w:val="21"/>
                <w:szCs w:val="21"/>
              </w:rPr>
              <w:t xml:space="preserve">, MLČEK, J., VALÁŠEK, P.: Determination of free and bound phenolics using HPLC-DAD, antioxidant activity and </w:t>
            </w:r>
            <w:r w:rsidRPr="00045F47">
              <w:rPr>
                <w:rStyle w:val="Zvraznn"/>
                <w:sz w:val="21"/>
                <w:szCs w:val="21"/>
              </w:rPr>
              <w:t>in vitro</w:t>
            </w:r>
            <w:r w:rsidRPr="00045F47">
              <w:rPr>
                <w:sz w:val="21"/>
                <w:szCs w:val="21"/>
              </w:rPr>
              <w:t xml:space="preserve"> digestibility of </w:t>
            </w:r>
            <w:r w:rsidRPr="00045F47">
              <w:rPr>
                <w:rStyle w:val="Zvraznn"/>
                <w:sz w:val="21"/>
                <w:szCs w:val="21"/>
              </w:rPr>
              <w:t>Eragrostis tef</w:t>
            </w:r>
            <w:r w:rsidRPr="00045F47">
              <w:rPr>
                <w:sz w:val="21"/>
                <w:szCs w:val="21"/>
              </w:rPr>
              <w:t xml:space="preserve">. </w:t>
            </w:r>
            <w:r w:rsidRPr="00045F47">
              <w:rPr>
                <w:rStyle w:val="Zvraznn"/>
                <w:sz w:val="21"/>
                <w:szCs w:val="21"/>
              </w:rPr>
              <w:t xml:space="preserve">Journal of Food Composition and Analysis 46, </w:t>
            </w:r>
            <w:r w:rsidRPr="00045F47">
              <w:rPr>
                <w:sz w:val="21"/>
                <w:szCs w:val="21"/>
              </w:rPr>
              <w:t xml:space="preserve">15-21, </w:t>
            </w:r>
            <w:r w:rsidRPr="00045F47">
              <w:rPr>
                <w:b/>
                <w:sz w:val="21"/>
                <w:szCs w:val="21"/>
              </w:rPr>
              <w:t>2016</w:t>
            </w:r>
            <w:r w:rsidRPr="00045F47">
              <w:rPr>
                <w:sz w:val="21"/>
                <w:szCs w:val="21"/>
              </w:rPr>
              <w:t xml:space="preserve">. </w:t>
            </w:r>
          </w:p>
          <w:p w14:paraId="155FF46A" w14:textId="77777777" w:rsidR="00A9436F" w:rsidRPr="00045F47" w:rsidRDefault="00A9436F" w:rsidP="00D44916">
            <w:pPr>
              <w:pStyle w:val="default0"/>
              <w:spacing w:before="0" w:beforeAutospacing="0" w:after="120" w:afterAutospacing="0"/>
              <w:jc w:val="both"/>
              <w:rPr>
                <w:sz w:val="21"/>
                <w:szCs w:val="21"/>
              </w:rPr>
            </w:pPr>
            <w:r w:rsidRPr="00045F47">
              <w:rPr>
                <w:color w:val="222222"/>
                <w:sz w:val="21"/>
                <w:szCs w:val="21"/>
                <w:shd w:val="clear" w:color="auto" w:fill="FFFFFF"/>
              </w:rPr>
              <w:t xml:space="preserve">JURÍKOVÁ, T., MLČEK, J., ŠKROVÁNKOVÁ, S., BALLA, S., SOCHOR, J., BARON, M., </w:t>
            </w:r>
            <w:r w:rsidRPr="00045F47">
              <w:rPr>
                <w:b/>
                <w:color w:val="222222"/>
                <w:sz w:val="21"/>
                <w:szCs w:val="21"/>
                <w:shd w:val="clear" w:color="auto" w:fill="FFFFFF"/>
              </w:rPr>
              <w:t>SUMCZYNSKI, D.</w:t>
            </w:r>
            <w:r w:rsidRPr="00045F47">
              <w:rPr>
                <w:color w:val="222222"/>
                <w:sz w:val="21"/>
                <w:szCs w:val="21"/>
                <w:shd w:val="clear" w:color="auto" w:fill="FFFFFF"/>
              </w:rPr>
              <w:t xml:space="preserve"> </w:t>
            </w:r>
            <w:r w:rsidRPr="00045F47">
              <w:rPr>
                <w:b/>
                <w:color w:val="222222"/>
                <w:sz w:val="21"/>
                <w:szCs w:val="21"/>
                <w:shd w:val="clear" w:color="auto" w:fill="FFFFFF"/>
              </w:rPr>
              <w:t>(10%)</w:t>
            </w:r>
            <w:r w:rsidRPr="00045F47">
              <w:rPr>
                <w:color w:val="222222"/>
                <w:sz w:val="21"/>
                <w:szCs w:val="21"/>
                <w:shd w:val="clear" w:color="auto" w:fill="FFFFFF"/>
              </w:rPr>
              <w:t>: Black crowberry (Empetrum nigrum L.) flavonoids and their health promoting activity.</w:t>
            </w:r>
            <w:r w:rsidRPr="00045F47">
              <w:rPr>
                <w:rStyle w:val="apple-converted-space"/>
                <w:color w:val="222222"/>
                <w:sz w:val="21"/>
                <w:szCs w:val="21"/>
                <w:shd w:val="clear" w:color="auto" w:fill="FFFFFF"/>
              </w:rPr>
              <w:t> </w:t>
            </w:r>
            <w:r w:rsidRPr="00045F47">
              <w:rPr>
                <w:i/>
                <w:iCs/>
                <w:color w:val="222222"/>
                <w:sz w:val="21"/>
                <w:szCs w:val="21"/>
                <w:shd w:val="clear" w:color="auto" w:fill="FFFFFF"/>
              </w:rPr>
              <w:t>Molecules</w:t>
            </w:r>
            <w:r w:rsidRPr="00045F47">
              <w:rPr>
                <w:color w:val="222222"/>
                <w:sz w:val="21"/>
                <w:szCs w:val="21"/>
                <w:shd w:val="clear" w:color="auto" w:fill="FFFFFF"/>
              </w:rPr>
              <w:t xml:space="preserve"> </w:t>
            </w:r>
            <w:r w:rsidRPr="00045F47">
              <w:rPr>
                <w:iCs/>
                <w:color w:val="222222"/>
                <w:sz w:val="21"/>
                <w:szCs w:val="21"/>
                <w:shd w:val="clear" w:color="auto" w:fill="FFFFFF"/>
              </w:rPr>
              <w:t>21</w:t>
            </w:r>
            <w:r w:rsidRPr="00045F47">
              <w:rPr>
                <w:color w:val="222222"/>
                <w:sz w:val="21"/>
                <w:szCs w:val="21"/>
                <w:shd w:val="clear" w:color="auto" w:fill="FFFFFF"/>
              </w:rPr>
              <w:t xml:space="preserve">(12), 1685, </w:t>
            </w:r>
            <w:r w:rsidRPr="00045F47">
              <w:rPr>
                <w:b/>
                <w:color w:val="222222"/>
                <w:sz w:val="21"/>
                <w:szCs w:val="21"/>
                <w:shd w:val="clear" w:color="auto" w:fill="FFFFFF"/>
              </w:rPr>
              <w:t>2016</w:t>
            </w:r>
            <w:r w:rsidRPr="00045F47">
              <w:rPr>
                <w:color w:val="222222"/>
                <w:sz w:val="21"/>
                <w:szCs w:val="21"/>
                <w:shd w:val="clear" w:color="auto" w:fill="FFFFFF"/>
              </w:rPr>
              <w:t xml:space="preserve">. </w:t>
            </w:r>
          </w:p>
          <w:p w14:paraId="1D304D2B" w14:textId="77777777" w:rsidR="00A9436F" w:rsidRPr="00045F47" w:rsidRDefault="00A9436F" w:rsidP="00D44916">
            <w:pPr>
              <w:tabs>
                <w:tab w:val="left" w:pos="567"/>
              </w:tabs>
              <w:spacing w:after="120"/>
              <w:jc w:val="both"/>
              <w:rPr>
                <w:b/>
                <w:sz w:val="21"/>
                <w:szCs w:val="21"/>
              </w:rPr>
            </w:pPr>
            <w:r w:rsidRPr="00045F47">
              <w:rPr>
                <w:b/>
                <w:sz w:val="21"/>
                <w:szCs w:val="21"/>
              </w:rPr>
              <w:t>SUMCZYNSKI, D. (50%)</w:t>
            </w:r>
            <w:r w:rsidRPr="00045F47">
              <w:rPr>
                <w:sz w:val="21"/>
                <w:szCs w:val="21"/>
              </w:rPr>
              <w:t xml:space="preserve">, BUBELOVÁ, Z., FIŠERA, M.: Determination of chemical, insoluble dietary fibre, neutral-detergent fibre and </w:t>
            </w:r>
            <w:r w:rsidRPr="00045F47">
              <w:rPr>
                <w:i/>
                <w:sz w:val="21"/>
                <w:szCs w:val="21"/>
              </w:rPr>
              <w:t>in vitro</w:t>
            </w:r>
            <w:r w:rsidRPr="00045F47">
              <w:rPr>
                <w:sz w:val="21"/>
                <w:szCs w:val="21"/>
              </w:rPr>
              <w:t xml:space="preserve"> digestibility in rice types commercialized in Czech markets. </w:t>
            </w:r>
            <w:r w:rsidRPr="00045F47">
              <w:rPr>
                <w:i/>
                <w:sz w:val="21"/>
                <w:szCs w:val="21"/>
              </w:rPr>
              <w:t>Journal of Food Composition and Analysis</w:t>
            </w:r>
            <w:r w:rsidRPr="00045F47">
              <w:rPr>
                <w:sz w:val="21"/>
                <w:szCs w:val="21"/>
              </w:rPr>
              <w:t xml:space="preserve"> 40, 8-13, </w:t>
            </w:r>
            <w:r w:rsidRPr="00045F47">
              <w:rPr>
                <w:b/>
                <w:sz w:val="21"/>
                <w:szCs w:val="21"/>
              </w:rPr>
              <w:t>2015</w:t>
            </w:r>
            <w:r w:rsidRPr="00045F47">
              <w:rPr>
                <w:sz w:val="21"/>
                <w:szCs w:val="21"/>
              </w:rPr>
              <w:t xml:space="preserve">. ISSN 1365-2621. </w:t>
            </w:r>
          </w:p>
          <w:p w14:paraId="610D291C" w14:textId="77777777" w:rsidR="00A9436F" w:rsidRDefault="00A9436F" w:rsidP="00D44916">
            <w:pPr>
              <w:tabs>
                <w:tab w:val="left" w:pos="567"/>
              </w:tabs>
              <w:spacing w:after="120"/>
              <w:jc w:val="both"/>
              <w:rPr>
                <w:b/>
                <w:sz w:val="22"/>
                <w:szCs w:val="22"/>
              </w:rPr>
            </w:pPr>
            <w:r w:rsidRPr="00045F47">
              <w:rPr>
                <w:b/>
                <w:sz w:val="21"/>
                <w:szCs w:val="21"/>
              </w:rPr>
              <w:t>SUMCZYNSKI, D. (50%)</w:t>
            </w:r>
            <w:r w:rsidRPr="00045F47">
              <w:rPr>
                <w:sz w:val="21"/>
                <w:szCs w:val="21"/>
              </w:rPr>
              <w:t xml:space="preserve">, BUBELOVÁ, Z., SNEYD, J., ERB-WEBER, S., MLČEK, J.: Total phenolics, flavonoids, antioxidant activity, crude fibre and digestibility in non-traditional wheat flakes and muesli. </w:t>
            </w:r>
            <w:r w:rsidRPr="00045F47">
              <w:rPr>
                <w:i/>
                <w:sz w:val="21"/>
                <w:szCs w:val="21"/>
              </w:rPr>
              <w:t>Food Chemistry</w:t>
            </w:r>
            <w:r w:rsidRPr="00045F47">
              <w:rPr>
                <w:sz w:val="21"/>
                <w:szCs w:val="21"/>
              </w:rPr>
              <w:t xml:space="preserve"> 174, 319-325, </w:t>
            </w:r>
            <w:r w:rsidRPr="00045F47">
              <w:rPr>
                <w:b/>
                <w:sz w:val="21"/>
                <w:szCs w:val="21"/>
              </w:rPr>
              <w:t>2015</w:t>
            </w:r>
            <w:r w:rsidRPr="00045F47">
              <w:rPr>
                <w:sz w:val="21"/>
                <w:szCs w:val="21"/>
              </w:rPr>
              <w:t>. ISSN 0308-8146.</w:t>
            </w:r>
            <w:r w:rsidRPr="00E92A6D">
              <w:rPr>
                <w:sz w:val="22"/>
                <w:szCs w:val="22"/>
              </w:rPr>
              <w:t xml:space="preserve"> </w:t>
            </w:r>
            <w:bookmarkEnd w:id="84"/>
          </w:p>
        </w:tc>
      </w:tr>
      <w:tr w:rsidR="00A9436F" w14:paraId="5A5F67E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18"/>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7C6F716D" w14:textId="77777777" w:rsidR="00A9436F" w:rsidRDefault="00A9436F" w:rsidP="00D44916">
            <w:r>
              <w:rPr>
                <w:b/>
              </w:rPr>
              <w:t>Působení v zahraničí</w:t>
            </w:r>
          </w:p>
        </w:tc>
      </w:tr>
      <w:tr w:rsidR="00A9436F" w14:paraId="0A5995C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328"/>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19219B6E" w14:textId="77777777" w:rsidR="00A9436F" w:rsidRDefault="00A9436F" w:rsidP="00D44916">
            <w:pPr>
              <w:rPr>
                <w:b/>
              </w:rPr>
            </w:pPr>
            <w:r>
              <w:rPr>
                <w:b/>
              </w:rPr>
              <w:t>---</w:t>
            </w:r>
          </w:p>
          <w:p w14:paraId="0719F85C" w14:textId="77777777" w:rsidR="00A9436F" w:rsidRDefault="00A9436F" w:rsidP="00D44916">
            <w:pPr>
              <w:rPr>
                <w:b/>
              </w:rPr>
            </w:pPr>
          </w:p>
        </w:tc>
      </w:tr>
      <w:tr w:rsidR="00A9436F" w14:paraId="3AC2D8D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Height w:val="470"/>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29D48BAD" w14:textId="77777777" w:rsidR="00A9436F" w:rsidRDefault="00A9436F" w:rsidP="00D44916">
            <w:pPr>
              <w:jc w:val="both"/>
            </w:pPr>
            <w:r>
              <w:rPr>
                <w:b/>
              </w:rPr>
              <w:t xml:space="preserve">Podpis </w:t>
            </w:r>
          </w:p>
        </w:tc>
        <w:tc>
          <w:tcPr>
            <w:tcW w:w="4545" w:type="dxa"/>
            <w:gridSpan w:val="28"/>
            <w:tcBorders>
              <w:top w:val="single" w:sz="4" w:space="0" w:color="00000A"/>
              <w:left w:val="single" w:sz="4" w:space="0" w:color="00000A"/>
              <w:bottom w:val="single" w:sz="4" w:space="0" w:color="00000A"/>
              <w:right w:val="single" w:sz="4" w:space="0" w:color="00000A"/>
            </w:tcBorders>
            <w:shd w:val="clear" w:color="auto" w:fill="auto"/>
          </w:tcPr>
          <w:p w14:paraId="59FF3A25" w14:textId="77777777" w:rsidR="00A9436F" w:rsidRDefault="00A9436F" w:rsidP="00D44916">
            <w:pPr>
              <w:jc w:val="both"/>
            </w:pPr>
          </w:p>
        </w:tc>
        <w:tc>
          <w:tcPr>
            <w:tcW w:w="789" w:type="dxa"/>
            <w:gridSpan w:val="8"/>
            <w:tcBorders>
              <w:top w:val="single" w:sz="4" w:space="0" w:color="00000A"/>
              <w:left w:val="single" w:sz="4" w:space="0" w:color="00000A"/>
              <w:bottom w:val="single" w:sz="4" w:space="0" w:color="00000A"/>
              <w:right w:val="single" w:sz="4" w:space="0" w:color="00000A"/>
            </w:tcBorders>
            <w:shd w:val="clear" w:color="auto" w:fill="F7CAAC"/>
          </w:tcPr>
          <w:p w14:paraId="2F669687" w14:textId="77777777" w:rsidR="00A9436F" w:rsidRDefault="00A9436F" w:rsidP="00D44916">
            <w:pPr>
              <w:jc w:val="both"/>
            </w:pPr>
            <w:r>
              <w:rPr>
                <w:b/>
              </w:rPr>
              <w:t>datum</w:t>
            </w:r>
          </w:p>
        </w:tc>
        <w:tc>
          <w:tcPr>
            <w:tcW w:w="2077" w:type="dxa"/>
            <w:gridSpan w:val="16"/>
            <w:tcBorders>
              <w:top w:val="single" w:sz="4" w:space="0" w:color="00000A"/>
              <w:left w:val="single" w:sz="4" w:space="0" w:color="00000A"/>
              <w:bottom w:val="single" w:sz="4" w:space="0" w:color="00000A"/>
              <w:right w:val="single" w:sz="4" w:space="0" w:color="00000A"/>
            </w:tcBorders>
            <w:shd w:val="clear" w:color="auto" w:fill="auto"/>
          </w:tcPr>
          <w:p w14:paraId="0DA980E7" w14:textId="77777777" w:rsidR="00A9436F" w:rsidRDefault="00A9436F" w:rsidP="00D44916">
            <w:pPr>
              <w:jc w:val="both"/>
            </w:pPr>
          </w:p>
        </w:tc>
      </w:tr>
      <w:tr w:rsidR="00A9436F" w14:paraId="29C7E25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double" w:sz="4" w:space="0" w:color="00000A"/>
              <w:right w:val="single" w:sz="4" w:space="0" w:color="00000A"/>
            </w:tcBorders>
            <w:shd w:val="clear" w:color="auto" w:fill="BDD6EE"/>
          </w:tcPr>
          <w:p w14:paraId="60F4C8CA" w14:textId="77777777" w:rsidR="00A9436F" w:rsidRDefault="00A9436F" w:rsidP="00D44916">
            <w:pPr>
              <w:jc w:val="both"/>
            </w:pPr>
            <w:r>
              <w:rPr>
                <w:b/>
                <w:sz w:val="28"/>
              </w:rPr>
              <w:lastRenderedPageBreak/>
              <w:t>C-I – Personální zabezpečení</w:t>
            </w:r>
          </w:p>
        </w:tc>
      </w:tr>
      <w:tr w:rsidR="00A9436F" w14:paraId="449D113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double" w:sz="4" w:space="0" w:color="00000A"/>
              <w:left w:val="single" w:sz="4" w:space="0" w:color="00000A"/>
              <w:bottom w:val="single" w:sz="4" w:space="0" w:color="00000A"/>
              <w:right w:val="single" w:sz="4" w:space="0" w:color="00000A"/>
            </w:tcBorders>
            <w:shd w:val="clear" w:color="auto" w:fill="F7CAAC"/>
          </w:tcPr>
          <w:p w14:paraId="7443388F" w14:textId="77777777" w:rsidR="00A9436F" w:rsidRDefault="00A9436F" w:rsidP="00D44916">
            <w:pPr>
              <w:jc w:val="both"/>
            </w:pPr>
            <w:r>
              <w:rPr>
                <w:b/>
              </w:rPr>
              <w:t>Vysoká škola</w:t>
            </w:r>
          </w:p>
        </w:tc>
        <w:tc>
          <w:tcPr>
            <w:tcW w:w="7411" w:type="dxa"/>
            <w:gridSpan w:val="52"/>
            <w:tcBorders>
              <w:top w:val="single" w:sz="4" w:space="0" w:color="00000A"/>
              <w:left w:val="single" w:sz="4" w:space="0" w:color="00000A"/>
              <w:bottom w:val="single" w:sz="4" w:space="0" w:color="00000A"/>
              <w:right w:val="single" w:sz="4" w:space="0" w:color="00000A"/>
            </w:tcBorders>
            <w:shd w:val="clear" w:color="auto" w:fill="auto"/>
          </w:tcPr>
          <w:p w14:paraId="51DDCA0C" w14:textId="77777777" w:rsidR="00A9436F" w:rsidRDefault="00A9436F" w:rsidP="00D44916">
            <w:pPr>
              <w:jc w:val="both"/>
            </w:pPr>
            <w:r>
              <w:t>Univerzita Tomáše Bati ve Zlíně</w:t>
            </w:r>
          </w:p>
        </w:tc>
      </w:tr>
      <w:tr w:rsidR="00A9436F" w14:paraId="0D74D4E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58A94EAE" w14:textId="77777777" w:rsidR="00A9436F" w:rsidRDefault="00A9436F" w:rsidP="00D44916">
            <w:pPr>
              <w:jc w:val="both"/>
            </w:pPr>
            <w:r>
              <w:rPr>
                <w:b/>
              </w:rPr>
              <w:t>Součást vysoké školy</w:t>
            </w:r>
          </w:p>
        </w:tc>
        <w:tc>
          <w:tcPr>
            <w:tcW w:w="7411" w:type="dxa"/>
            <w:gridSpan w:val="52"/>
            <w:tcBorders>
              <w:top w:val="single" w:sz="4" w:space="0" w:color="00000A"/>
              <w:left w:val="single" w:sz="4" w:space="0" w:color="00000A"/>
              <w:bottom w:val="single" w:sz="4" w:space="0" w:color="00000A"/>
              <w:right w:val="single" w:sz="4" w:space="0" w:color="00000A"/>
            </w:tcBorders>
            <w:shd w:val="clear" w:color="auto" w:fill="auto"/>
          </w:tcPr>
          <w:p w14:paraId="723C46CB" w14:textId="77777777" w:rsidR="00A9436F" w:rsidRDefault="00A9436F" w:rsidP="00D44916">
            <w:pPr>
              <w:jc w:val="both"/>
            </w:pPr>
            <w:r>
              <w:t>Fakulta technologická</w:t>
            </w:r>
          </w:p>
        </w:tc>
      </w:tr>
      <w:tr w:rsidR="00A9436F" w14:paraId="0E0B57C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5619799D" w14:textId="77777777" w:rsidR="00A9436F" w:rsidRDefault="00A9436F" w:rsidP="00D44916">
            <w:pPr>
              <w:jc w:val="both"/>
            </w:pPr>
            <w:r>
              <w:rPr>
                <w:b/>
              </w:rPr>
              <w:t>Název studijního programu</w:t>
            </w:r>
          </w:p>
        </w:tc>
        <w:tc>
          <w:tcPr>
            <w:tcW w:w="7411" w:type="dxa"/>
            <w:gridSpan w:val="52"/>
            <w:tcBorders>
              <w:top w:val="single" w:sz="4" w:space="0" w:color="00000A"/>
              <w:left w:val="single" w:sz="4" w:space="0" w:color="00000A"/>
              <w:bottom w:val="single" w:sz="4" w:space="0" w:color="00000A"/>
              <w:right w:val="single" w:sz="4" w:space="0" w:color="00000A"/>
            </w:tcBorders>
            <w:shd w:val="clear" w:color="auto" w:fill="auto"/>
          </w:tcPr>
          <w:p w14:paraId="2A5B5CFE" w14:textId="77777777" w:rsidR="00A9436F" w:rsidRDefault="00A9436F" w:rsidP="00D44916">
            <w:pPr>
              <w:jc w:val="both"/>
            </w:pPr>
            <w:r>
              <w:t>Chemie potravin a bioaktivních látek</w:t>
            </w:r>
          </w:p>
        </w:tc>
      </w:tr>
      <w:tr w:rsidR="00A9436F" w14:paraId="4E97B9CB"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6432A55C" w14:textId="77777777" w:rsidR="00A9436F" w:rsidRDefault="00A9436F" w:rsidP="00D44916">
            <w:pPr>
              <w:jc w:val="both"/>
            </w:pPr>
            <w:r>
              <w:rPr>
                <w:b/>
              </w:rPr>
              <w:t>Jméno a příjmení</w:t>
            </w:r>
          </w:p>
        </w:tc>
        <w:tc>
          <w:tcPr>
            <w:tcW w:w="4545" w:type="dxa"/>
            <w:gridSpan w:val="28"/>
            <w:tcBorders>
              <w:top w:val="single" w:sz="4" w:space="0" w:color="00000A"/>
              <w:left w:val="single" w:sz="4" w:space="0" w:color="00000A"/>
              <w:bottom w:val="single" w:sz="4" w:space="0" w:color="00000A"/>
              <w:right w:val="single" w:sz="4" w:space="0" w:color="00000A"/>
            </w:tcBorders>
            <w:shd w:val="clear" w:color="auto" w:fill="auto"/>
          </w:tcPr>
          <w:p w14:paraId="05FEAC3E" w14:textId="77777777" w:rsidR="00A9436F" w:rsidRPr="00766E2F" w:rsidRDefault="00A9436F" w:rsidP="00D44916">
            <w:pPr>
              <w:jc w:val="both"/>
              <w:rPr>
                <w:b/>
              </w:rPr>
            </w:pPr>
            <w:bookmarkStart w:id="85" w:name="Škrovánková"/>
            <w:bookmarkEnd w:id="85"/>
            <w:r w:rsidRPr="00766E2F">
              <w:rPr>
                <w:b/>
              </w:rPr>
              <w:t>Soňa Škrovánková</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F7CAAC"/>
          </w:tcPr>
          <w:p w14:paraId="162276A1" w14:textId="77777777" w:rsidR="00A9436F" w:rsidRDefault="00A9436F" w:rsidP="00D44916">
            <w:pPr>
              <w:jc w:val="both"/>
            </w:pPr>
            <w:r>
              <w:rPr>
                <w:b/>
              </w:rPr>
              <w:t>Tituly</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432DC97E" w14:textId="77777777" w:rsidR="00A9436F" w:rsidRDefault="00A9436F" w:rsidP="00D44916">
            <w:pPr>
              <w:jc w:val="both"/>
            </w:pPr>
            <w:r>
              <w:t>Ing.</w:t>
            </w:r>
            <w:r w:rsidRPr="00927E49">
              <w:t>,</w:t>
            </w:r>
            <w:r>
              <w:t xml:space="preserve"> Ph.D.</w:t>
            </w:r>
          </w:p>
        </w:tc>
      </w:tr>
      <w:tr w:rsidR="00A9436F" w14:paraId="1AF1EA1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2DBF847A" w14:textId="77777777" w:rsidR="00A9436F" w:rsidRDefault="00A9436F" w:rsidP="00D44916">
            <w:pPr>
              <w:jc w:val="both"/>
            </w:pPr>
            <w:r>
              <w:rPr>
                <w:b/>
              </w:rPr>
              <w:t>Rok narození</w:t>
            </w:r>
          </w:p>
        </w:tc>
        <w:tc>
          <w:tcPr>
            <w:tcW w:w="828" w:type="dxa"/>
            <w:gridSpan w:val="8"/>
            <w:tcBorders>
              <w:top w:val="single" w:sz="4" w:space="0" w:color="00000A"/>
              <w:left w:val="single" w:sz="4" w:space="0" w:color="00000A"/>
              <w:bottom w:val="single" w:sz="4" w:space="0" w:color="00000A"/>
              <w:right w:val="single" w:sz="4" w:space="0" w:color="00000A"/>
            </w:tcBorders>
            <w:shd w:val="clear" w:color="auto" w:fill="auto"/>
          </w:tcPr>
          <w:p w14:paraId="274A0D18" w14:textId="77777777" w:rsidR="00A9436F" w:rsidRDefault="00A9436F" w:rsidP="00D44916">
            <w:pPr>
              <w:jc w:val="both"/>
              <w:rPr>
                <w:b/>
              </w:rPr>
            </w:pPr>
            <w:r>
              <w:t>1973</w:t>
            </w:r>
          </w:p>
        </w:tc>
        <w:tc>
          <w:tcPr>
            <w:tcW w:w="1723" w:type="dxa"/>
            <w:gridSpan w:val="5"/>
            <w:tcBorders>
              <w:top w:val="single" w:sz="4" w:space="0" w:color="00000A"/>
              <w:left w:val="single" w:sz="4" w:space="0" w:color="00000A"/>
              <w:bottom w:val="single" w:sz="4" w:space="0" w:color="00000A"/>
              <w:right w:val="single" w:sz="4" w:space="0" w:color="00000A"/>
            </w:tcBorders>
            <w:shd w:val="clear" w:color="auto" w:fill="F7CAAC"/>
          </w:tcPr>
          <w:p w14:paraId="5EE52437" w14:textId="77777777" w:rsidR="00A9436F" w:rsidRDefault="00A9436F" w:rsidP="00D44916">
            <w:pPr>
              <w:jc w:val="both"/>
            </w:pPr>
            <w:r>
              <w:rPr>
                <w:b/>
              </w:rPr>
              <w:t>typ vztahu k VŠ</w:t>
            </w:r>
          </w:p>
        </w:tc>
        <w:tc>
          <w:tcPr>
            <w:tcW w:w="996" w:type="dxa"/>
            <w:gridSpan w:val="10"/>
            <w:tcBorders>
              <w:top w:val="single" w:sz="4" w:space="0" w:color="00000A"/>
              <w:left w:val="single" w:sz="4" w:space="0" w:color="00000A"/>
              <w:bottom w:val="single" w:sz="4" w:space="0" w:color="00000A"/>
              <w:right w:val="single" w:sz="4" w:space="0" w:color="00000A"/>
            </w:tcBorders>
            <w:shd w:val="clear" w:color="auto" w:fill="auto"/>
          </w:tcPr>
          <w:p w14:paraId="17AB2B4C" w14:textId="77777777" w:rsidR="00A9436F" w:rsidRDefault="00A9436F" w:rsidP="00D44916">
            <w:pPr>
              <w:jc w:val="both"/>
              <w:rPr>
                <w:b/>
              </w:rPr>
            </w:pPr>
            <w:r>
              <w:t>pp.</w:t>
            </w:r>
          </w:p>
        </w:tc>
        <w:tc>
          <w:tcPr>
            <w:tcW w:w="998" w:type="dxa"/>
            <w:gridSpan w:val="5"/>
            <w:tcBorders>
              <w:top w:val="single" w:sz="4" w:space="0" w:color="00000A"/>
              <w:left w:val="single" w:sz="4" w:space="0" w:color="00000A"/>
              <w:bottom w:val="single" w:sz="4" w:space="0" w:color="00000A"/>
              <w:right w:val="single" w:sz="4" w:space="0" w:color="00000A"/>
            </w:tcBorders>
            <w:shd w:val="clear" w:color="auto" w:fill="F7CAAC"/>
          </w:tcPr>
          <w:p w14:paraId="1CA8C9DE" w14:textId="77777777" w:rsidR="00A9436F" w:rsidRDefault="00A9436F" w:rsidP="00D44916">
            <w:pPr>
              <w:jc w:val="both"/>
            </w:pPr>
            <w:r>
              <w:rPr>
                <w:b/>
              </w:rPr>
              <w:t>rozsah</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auto"/>
          </w:tcPr>
          <w:p w14:paraId="12551986" w14:textId="77777777" w:rsidR="00A9436F" w:rsidRDefault="00A9436F" w:rsidP="00D44916">
            <w:pPr>
              <w:jc w:val="both"/>
              <w:rPr>
                <w:b/>
              </w:rPr>
            </w:pPr>
            <w:r w:rsidRPr="002153B0">
              <w:t>40</w:t>
            </w:r>
          </w:p>
        </w:tc>
        <w:tc>
          <w:tcPr>
            <w:tcW w:w="71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5C0F548" w14:textId="77777777" w:rsidR="00A9436F" w:rsidRDefault="00A9436F" w:rsidP="00D44916">
            <w:pPr>
              <w:jc w:val="both"/>
            </w:pPr>
            <w:r>
              <w:rPr>
                <w:b/>
              </w:rPr>
              <w:t>do kdy</w:t>
            </w:r>
          </w:p>
        </w:tc>
        <w:tc>
          <w:tcPr>
            <w:tcW w:w="1439" w:type="dxa"/>
            <w:gridSpan w:val="9"/>
            <w:tcBorders>
              <w:top w:val="single" w:sz="4" w:space="0" w:color="00000A"/>
              <w:left w:val="single" w:sz="4" w:space="0" w:color="00000A"/>
              <w:bottom w:val="single" w:sz="4" w:space="0" w:color="00000A"/>
              <w:right w:val="single" w:sz="4" w:space="0" w:color="00000A"/>
            </w:tcBorders>
            <w:shd w:val="clear" w:color="auto" w:fill="auto"/>
          </w:tcPr>
          <w:p w14:paraId="368EAF90" w14:textId="77777777" w:rsidR="00A9436F" w:rsidRDefault="00A9436F" w:rsidP="00D44916">
            <w:pPr>
              <w:jc w:val="both"/>
            </w:pPr>
            <w:r>
              <w:t>N</w:t>
            </w:r>
          </w:p>
        </w:tc>
      </w:tr>
      <w:tr w:rsidR="00A9436F" w14:paraId="41C9424A"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5067" w:type="dxa"/>
            <w:gridSpan w:val="18"/>
            <w:tcBorders>
              <w:top w:val="single" w:sz="4" w:space="0" w:color="00000A"/>
              <w:left w:val="single" w:sz="4" w:space="0" w:color="00000A"/>
              <w:bottom w:val="single" w:sz="4" w:space="0" w:color="00000A"/>
              <w:right w:val="single" w:sz="4" w:space="0" w:color="00000A"/>
            </w:tcBorders>
            <w:shd w:val="clear" w:color="auto" w:fill="F7CAAC"/>
          </w:tcPr>
          <w:p w14:paraId="4DADAEAC" w14:textId="77777777" w:rsidR="00A9436F" w:rsidRDefault="00A9436F" w:rsidP="00D44916">
            <w:pPr>
              <w:jc w:val="both"/>
            </w:pPr>
            <w:r>
              <w:rPr>
                <w:b/>
              </w:rPr>
              <w:t>Typ vztahu na součásti VŠ, která uskutečňuje st. program</w:t>
            </w:r>
          </w:p>
        </w:tc>
        <w:tc>
          <w:tcPr>
            <w:tcW w:w="996" w:type="dxa"/>
            <w:gridSpan w:val="10"/>
            <w:tcBorders>
              <w:top w:val="single" w:sz="4" w:space="0" w:color="00000A"/>
              <w:left w:val="single" w:sz="4" w:space="0" w:color="00000A"/>
              <w:bottom w:val="single" w:sz="4" w:space="0" w:color="00000A"/>
              <w:right w:val="single" w:sz="4" w:space="0" w:color="00000A"/>
            </w:tcBorders>
            <w:shd w:val="clear" w:color="auto" w:fill="auto"/>
          </w:tcPr>
          <w:p w14:paraId="1B12D92C" w14:textId="77777777" w:rsidR="00A9436F" w:rsidRDefault="00A9436F" w:rsidP="00D44916">
            <w:pPr>
              <w:jc w:val="both"/>
              <w:rPr>
                <w:b/>
              </w:rPr>
            </w:pPr>
            <w:r>
              <w:rPr>
                <w:b/>
              </w:rPr>
              <w:t>---</w:t>
            </w:r>
          </w:p>
        </w:tc>
        <w:tc>
          <w:tcPr>
            <w:tcW w:w="998" w:type="dxa"/>
            <w:gridSpan w:val="5"/>
            <w:tcBorders>
              <w:top w:val="single" w:sz="4" w:space="0" w:color="00000A"/>
              <w:left w:val="single" w:sz="4" w:space="0" w:color="00000A"/>
              <w:bottom w:val="single" w:sz="4" w:space="0" w:color="00000A"/>
              <w:right w:val="single" w:sz="4" w:space="0" w:color="00000A"/>
            </w:tcBorders>
            <w:shd w:val="clear" w:color="auto" w:fill="F7CAAC"/>
          </w:tcPr>
          <w:p w14:paraId="3D223AE9" w14:textId="77777777" w:rsidR="00A9436F" w:rsidRDefault="00A9436F" w:rsidP="00D44916">
            <w:pPr>
              <w:jc w:val="both"/>
            </w:pPr>
            <w:r>
              <w:rPr>
                <w:b/>
              </w:rPr>
              <w:t>rozsah</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auto"/>
          </w:tcPr>
          <w:p w14:paraId="653AD2E3" w14:textId="77777777" w:rsidR="00A9436F" w:rsidRDefault="00A9436F" w:rsidP="00D44916">
            <w:pPr>
              <w:jc w:val="both"/>
              <w:rPr>
                <w:b/>
              </w:rPr>
            </w:pPr>
            <w:r>
              <w:rPr>
                <w:b/>
              </w:rPr>
              <w:t>---</w:t>
            </w:r>
          </w:p>
        </w:tc>
        <w:tc>
          <w:tcPr>
            <w:tcW w:w="71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1CB92AEE" w14:textId="77777777" w:rsidR="00A9436F" w:rsidRDefault="00A9436F" w:rsidP="00D44916">
            <w:pPr>
              <w:jc w:val="both"/>
            </w:pPr>
            <w:r>
              <w:rPr>
                <w:b/>
              </w:rPr>
              <w:t>do kdy</w:t>
            </w:r>
          </w:p>
        </w:tc>
        <w:tc>
          <w:tcPr>
            <w:tcW w:w="1439" w:type="dxa"/>
            <w:gridSpan w:val="9"/>
            <w:tcBorders>
              <w:top w:val="single" w:sz="4" w:space="0" w:color="00000A"/>
              <w:left w:val="single" w:sz="4" w:space="0" w:color="00000A"/>
              <w:bottom w:val="single" w:sz="4" w:space="0" w:color="00000A"/>
              <w:right w:val="single" w:sz="4" w:space="0" w:color="00000A"/>
            </w:tcBorders>
            <w:shd w:val="clear" w:color="auto" w:fill="auto"/>
          </w:tcPr>
          <w:p w14:paraId="06B0A57C" w14:textId="77777777" w:rsidR="00A9436F" w:rsidRDefault="00A9436F" w:rsidP="00D44916">
            <w:pPr>
              <w:jc w:val="both"/>
            </w:pPr>
            <w:r>
              <w:t>---</w:t>
            </w:r>
          </w:p>
        </w:tc>
      </w:tr>
      <w:tr w:rsidR="00A9436F" w14:paraId="57039D5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F7CAAC"/>
          </w:tcPr>
          <w:p w14:paraId="6100EC38" w14:textId="77777777" w:rsidR="00A9436F" w:rsidRDefault="00A9436F" w:rsidP="00D44916">
            <w:pPr>
              <w:jc w:val="both"/>
              <w:rPr>
                <w:b/>
              </w:rPr>
            </w:pPr>
            <w:r>
              <w:rPr>
                <w:b/>
              </w:rPr>
              <w:t>Další současná působení jako akademický pracovník na jiných VŠ</w:t>
            </w: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B730A4A" w14:textId="77777777" w:rsidR="00A9436F" w:rsidRDefault="00A9436F" w:rsidP="00D44916">
            <w:pPr>
              <w:jc w:val="both"/>
              <w:rPr>
                <w:b/>
              </w:rPr>
            </w:pPr>
            <w:r>
              <w:rPr>
                <w:b/>
              </w:rPr>
              <w:t>typ prac. vztahu</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F7CAAC"/>
          </w:tcPr>
          <w:p w14:paraId="075EB2F2" w14:textId="77777777" w:rsidR="00A9436F" w:rsidRDefault="00A9436F" w:rsidP="00D44916">
            <w:pPr>
              <w:jc w:val="both"/>
            </w:pPr>
            <w:r>
              <w:rPr>
                <w:b/>
              </w:rPr>
              <w:t>rozsah</w:t>
            </w:r>
          </w:p>
        </w:tc>
      </w:tr>
      <w:tr w:rsidR="00A9436F" w14:paraId="78CCDF8F"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auto"/>
          </w:tcPr>
          <w:p w14:paraId="40B811FC" w14:textId="77777777" w:rsidR="00A9436F" w:rsidRDefault="00A9436F" w:rsidP="00D44916">
            <w:pPr>
              <w:jc w:val="both"/>
            </w:pPr>
            <w:r>
              <w:t>---</w:t>
            </w: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7096C24A" w14:textId="77777777" w:rsidR="00A9436F" w:rsidRDefault="00A9436F" w:rsidP="00D44916">
            <w:pPr>
              <w:jc w:val="both"/>
            </w:pPr>
            <w:r>
              <w:t>---</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62A8979A" w14:textId="77777777" w:rsidR="00A9436F" w:rsidRDefault="00A9436F" w:rsidP="00D44916">
            <w:pPr>
              <w:jc w:val="both"/>
            </w:pPr>
            <w:r>
              <w:t>---</w:t>
            </w:r>
          </w:p>
        </w:tc>
      </w:tr>
      <w:tr w:rsidR="00A9436F" w14:paraId="3579ADC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auto"/>
          </w:tcPr>
          <w:p w14:paraId="66A97160"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0D6F569B"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035A2CEA" w14:textId="77777777" w:rsidR="00A9436F" w:rsidRDefault="00A9436F" w:rsidP="00D44916">
            <w:pPr>
              <w:jc w:val="both"/>
            </w:pPr>
          </w:p>
        </w:tc>
      </w:tr>
      <w:tr w:rsidR="00A9436F" w14:paraId="399A05AF"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auto"/>
          </w:tcPr>
          <w:p w14:paraId="180B870E"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0D48D192"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3D9C8B55" w14:textId="77777777" w:rsidR="00A9436F" w:rsidRDefault="00A9436F" w:rsidP="00D44916">
            <w:pPr>
              <w:jc w:val="both"/>
            </w:pPr>
          </w:p>
        </w:tc>
      </w:tr>
      <w:tr w:rsidR="00A9436F" w14:paraId="6E69091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8"/>
            <w:tcBorders>
              <w:top w:val="single" w:sz="4" w:space="0" w:color="00000A"/>
              <w:left w:val="single" w:sz="4" w:space="0" w:color="00000A"/>
              <w:bottom w:val="single" w:sz="4" w:space="0" w:color="00000A"/>
              <w:right w:val="single" w:sz="4" w:space="0" w:color="00000A"/>
            </w:tcBorders>
            <w:shd w:val="clear" w:color="auto" w:fill="auto"/>
          </w:tcPr>
          <w:p w14:paraId="64D8E130"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6F43EDBD"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1C045CCE" w14:textId="77777777" w:rsidR="00A9436F" w:rsidRDefault="00A9436F" w:rsidP="00D44916">
            <w:pPr>
              <w:jc w:val="both"/>
            </w:pPr>
          </w:p>
        </w:tc>
      </w:tr>
      <w:tr w:rsidR="00A9436F" w14:paraId="5F50DA1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4E8F021C"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B6416E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466"/>
        </w:trPr>
        <w:tc>
          <w:tcPr>
            <w:tcW w:w="9927" w:type="dxa"/>
            <w:gridSpan w:val="57"/>
            <w:tcBorders>
              <w:left w:val="single" w:sz="4" w:space="0" w:color="00000A"/>
              <w:bottom w:val="single" w:sz="4" w:space="0" w:color="00000A"/>
              <w:right w:val="single" w:sz="4" w:space="0" w:color="00000A"/>
            </w:tcBorders>
            <w:shd w:val="clear" w:color="auto" w:fill="auto"/>
          </w:tcPr>
          <w:p w14:paraId="4264DD48" w14:textId="77777777" w:rsidR="00B94EFC" w:rsidRPr="004473D1" w:rsidRDefault="00B94EFC" w:rsidP="00D44916">
            <w:pPr>
              <w:spacing w:before="60" w:after="60"/>
              <w:jc w:val="both"/>
              <w:rPr>
                <w:sz w:val="21"/>
                <w:szCs w:val="21"/>
              </w:rPr>
            </w:pPr>
            <w:r w:rsidRPr="004473D1">
              <w:rPr>
                <w:sz w:val="21"/>
                <w:szCs w:val="21"/>
              </w:rPr>
              <w:t>Analýza bioaktivních látek v potravinách (50% p)</w:t>
            </w:r>
          </w:p>
          <w:p w14:paraId="3BCB901A" w14:textId="330677DC" w:rsidR="00A9436F" w:rsidRDefault="00C75DE7" w:rsidP="00D44916">
            <w:pPr>
              <w:spacing w:before="60" w:after="60"/>
              <w:jc w:val="both"/>
            </w:pPr>
            <w:r w:rsidRPr="004473D1">
              <w:rPr>
                <w:sz w:val="21"/>
                <w:szCs w:val="21"/>
              </w:rPr>
              <w:t>Chemie potravin II</w:t>
            </w:r>
            <w:r w:rsidR="00B94EFC" w:rsidRPr="004473D1">
              <w:rPr>
                <w:sz w:val="21"/>
                <w:szCs w:val="21"/>
              </w:rPr>
              <w:t xml:space="preserve"> (50% p)</w:t>
            </w:r>
          </w:p>
        </w:tc>
      </w:tr>
      <w:tr w:rsidR="00A9436F" w14:paraId="6B32A30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19D06801" w14:textId="77777777" w:rsidR="00A9436F" w:rsidRDefault="00A9436F" w:rsidP="00D44916">
            <w:pPr>
              <w:jc w:val="both"/>
            </w:pPr>
            <w:r>
              <w:rPr>
                <w:b/>
              </w:rPr>
              <w:t xml:space="preserve">Údaje o vzdělání na VŠ </w:t>
            </w:r>
          </w:p>
        </w:tc>
      </w:tr>
      <w:tr w:rsidR="00A9436F" w:rsidRPr="00E92A6D" w14:paraId="38E0F81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372"/>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10A584B6" w14:textId="77777777" w:rsidR="00A9436F" w:rsidRPr="004473D1" w:rsidRDefault="00A9436F" w:rsidP="00D44916">
            <w:pPr>
              <w:spacing w:before="60" w:after="60"/>
              <w:jc w:val="both"/>
              <w:rPr>
                <w:sz w:val="21"/>
                <w:szCs w:val="21"/>
              </w:rPr>
            </w:pPr>
            <w:r w:rsidRPr="004473D1">
              <w:rPr>
                <w:rFonts w:eastAsia="Calibri"/>
                <w:sz w:val="21"/>
                <w:szCs w:val="21"/>
              </w:rPr>
              <w:t xml:space="preserve">2005: STU Bratislava, FCHPT, SP Technológia potravín, obor </w:t>
            </w:r>
            <w:r w:rsidRPr="004473D1">
              <w:rPr>
                <w:sz w:val="21"/>
                <w:szCs w:val="21"/>
              </w:rPr>
              <w:t>Technológia potravín</w:t>
            </w:r>
            <w:r w:rsidRPr="004473D1">
              <w:rPr>
                <w:rFonts w:eastAsia="Calibri"/>
                <w:sz w:val="21"/>
                <w:szCs w:val="21"/>
              </w:rPr>
              <w:t xml:space="preserve">, Ph.D. </w:t>
            </w:r>
          </w:p>
        </w:tc>
      </w:tr>
      <w:tr w:rsidR="00A9436F" w14:paraId="18C239EA"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299A1FC9" w14:textId="77777777" w:rsidR="00A9436F" w:rsidRDefault="00A9436F" w:rsidP="00D44916">
            <w:pPr>
              <w:jc w:val="both"/>
            </w:pPr>
            <w:r>
              <w:rPr>
                <w:b/>
              </w:rPr>
              <w:t>Údaje o odborném působení od absolvování VŠ</w:t>
            </w:r>
          </w:p>
        </w:tc>
      </w:tr>
      <w:tr w:rsidR="00A9436F" w14:paraId="615021B3"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595"/>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6E347BF4" w14:textId="77777777" w:rsidR="00A9436F" w:rsidRPr="004473D1" w:rsidRDefault="00A9436F" w:rsidP="00D44916">
            <w:pPr>
              <w:spacing w:before="60"/>
              <w:jc w:val="both"/>
              <w:rPr>
                <w:rFonts w:eastAsia="Calibri"/>
                <w:sz w:val="21"/>
                <w:szCs w:val="21"/>
              </w:rPr>
            </w:pPr>
            <w:r w:rsidRPr="004473D1">
              <w:rPr>
                <w:sz w:val="21"/>
                <w:szCs w:val="21"/>
              </w:rPr>
              <w:t>1997</w:t>
            </w:r>
            <w:r w:rsidRPr="004473D1">
              <w:rPr>
                <w:rFonts w:eastAsia="Calibri"/>
                <w:sz w:val="21"/>
                <w:szCs w:val="21"/>
              </w:rPr>
              <w:t xml:space="preserve"> – 2005: </w:t>
            </w:r>
            <w:r w:rsidRPr="004473D1">
              <w:rPr>
                <w:sz w:val="21"/>
                <w:szCs w:val="21"/>
              </w:rPr>
              <w:t>STU Bratislava, FCHPT,</w:t>
            </w:r>
            <w:r w:rsidRPr="004473D1">
              <w:rPr>
                <w:rFonts w:eastAsia="Calibri"/>
                <w:sz w:val="21"/>
                <w:szCs w:val="21"/>
              </w:rPr>
              <w:t xml:space="preserve"> </w:t>
            </w:r>
            <w:r w:rsidRPr="004473D1">
              <w:rPr>
                <w:sz w:val="21"/>
                <w:szCs w:val="21"/>
              </w:rPr>
              <w:t>asistent</w:t>
            </w:r>
            <w:r w:rsidRPr="004473D1">
              <w:rPr>
                <w:rFonts w:eastAsia="Calibri"/>
                <w:sz w:val="21"/>
                <w:szCs w:val="21"/>
              </w:rPr>
              <w:t xml:space="preserve"> </w:t>
            </w:r>
          </w:p>
          <w:p w14:paraId="6E843773" w14:textId="77777777" w:rsidR="00A9436F" w:rsidRDefault="00A9436F" w:rsidP="00D44916">
            <w:pPr>
              <w:spacing w:after="60"/>
              <w:jc w:val="both"/>
            </w:pPr>
            <w:r w:rsidRPr="004473D1">
              <w:rPr>
                <w:sz w:val="21"/>
                <w:szCs w:val="21"/>
              </w:rPr>
              <w:t>2005 – dosud: UTB Zlín, FT, odborný asistent</w:t>
            </w:r>
          </w:p>
        </w:tc>
      </w:tr>
      <w:tr w:rsidR="00A9436F" w14:paraId="0C916DE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50"/>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5A29B1A8" w14:textId="77777777" w:rsidR="00A9436F" w:rsidRDefault="00A9436F" w:rsidP="00D44916">
            <w:pPr>
              <w:jc w:val="both"/>
            </w:pPr>
            <w:r>
              <w:rPr>
                <w:b/>
              </w:rPr>
              <w:t>Zkušenosti s vedením kvalifikačních a rigorózních prací</w:t>
            </w:r>
          </w:p>
        </w:tc>
      </w:tr>
      <w:tr w:rsidR="00A9436F" w:rsidRPr="00E92A6D" w14:paraId="66AD920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184"/>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4230D6CF" w14:textId="77777777" w:rsidR="00A9436F" w:rsidRPr="004473D1" w:rsidRDefault="00A9436F" w:rsidP="00D44916">
            <w:pPr>
              <w:spacing w:before="60" w:after="60"/>
              <w:jc w:val="both"/>
              <w:rPr>
                <w:sz w:val="21"/>
                <w:szCs w:val="21"/>
              </w:rPr>
            </w:pPr>
            <w:r w:rsidRPr="004473D1">
              <w:rPr>
                <w:sz w:val="21"/>
                <w:szCs w:val="21"/>
              </w:rPr>
              <w:t xml:space="preserve">Počet obhájených prací, které vyučující vedl v období 2013 </w:t>
            </w:r>
            <w:r w:rsidRPr="004473D1">
              <w:rPr>
                <w:rFonts w:eastAsia="Calibri"/>
                <w:sz w:val="21"/>
                <w:szCs w:val="21"/>
              </w:rPr>
              <w:t xml:space="preserve">– </w:t>
            </w:r>
            <w:r w:rsidRPr="004473D1">
              <w:rPr>
                <w:sz w:val="21"/>
                <w:szCs w:val="21"/>
              </w:rPr>
              <w:t>2017: 8 BP, 13 DP.</w:t>
            </w:r>
          </w:p>
        </w:tc>
      </w:tr>
      <w:tr w:rsidR="00A9436F" w14:paraId="1F7D440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Pr>
        <w:tc>
          <w:tcPr>
            <w:tcW w:w="3344"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2BC7CD51" w14:textId="77777777" w:rsidR="00A9436F" w:rsidRDefault="00A9436F" w:rsidP="00D44916">
            <w:pPr>
              <w:jc w:val="both"/>
              <w:rPr>
                <w:b/>
              </w:rPr>
            </w:pPr>
            <w:r>
              <w:rPr>
                <w:b/>
              </w:rPr>
              <w:t xml:space="preserve">Obor habilitačního řízení </w:t>
            </w:r>
          </w:p>
        </w:tc>
        <w:tc>
          <w:tcPr>
            <w:tcW w:w="2249" w:type="dxa"/>
            <w:gridSpan w:val="11"/>
            <w:tcBorders>
              <w:top w:val="single" w:sz="12" w:space="0" w:color="00000A"/>
              <w:left w:val="single" w:sz="4" w:space="0" w:color="00000A"/>
              <w:bottom w:val="single" w:sz="4" w:space="0" w:color="00000A"/>
              <w:right w:val="single" w:sz="4" w:space="0" w:color="00000A"/>
            </w:tcBorders>
            <w:shd w:val="clear" w:color="auto" w:fill="F7CAAC"/>
          </w:tcPr>
          <w:p w14:paraId="2B1C6DCD" w14:textId="77777777" w:rsidR="00A9436F" w:rsidRDefault="00A9436F" w:rsidP="00D44916">
            <w:pPr>
              <w:jc w:val="both"/>
              <w:rPr>
                <w:b/>
              </w:rPr>
            </w:pPr>
            <w:r>
              <w:rPr>
                <w:b/>
              </w:rPr>
              <w:t>Rok udělení hodnosti</w:t>
            </w:r>
          </w:p>
        </w:tc>
        <w:tc>
          <w:tcPr>
            <w:tcW w:w="2257" w:type="dxa"/>
            <w:gridSpan w:val="17"/>
            <w:tcBorders>
              <w:top w:val="single" w:sz="12" w:space="0" w:color="00000A"/>
              <w:left w:val="single" w:sz="4" w:space="0" w:color="00000A"/>
              <w:bottom w:val="single" w:sz="4" w:space="0" w:color="00000A"/>
              <w:right w:val="single" w:sz="12" w:space="0" w:color="00000A"/>
            </w:tcBorders>
            <w:shd w:val="clear" w:color="auto" w:fill="F7CAAC"/>
          </w:tcPr>
          <w:p w14:paraId="7CAD0EFC" w14:textId="77777777" w:rsidR="00A9436F" w:rsidRDefault="00A9436F" w:rsidP="00D44916">
            <w:pPr>
              <w:jc w:val="both"/>
              <w:rPr>
                <w:b/>
              </w:rPr>
            </w:pPr>
            <w:r>
              <w:rPr>
                <w:b/>
              </w:rPr>
              <w:t>Řízení konáno na VŠ</w:t>
            </w:r>
          </w:p>
        </w:tc>
        <w:tc>
          <w:tcPr>
            <w:tcW w:w="2077" w:type="dxa"/>
            <w:gridSpan w:val="16"/>
            <w:tcBorders>
              <w:top w:val="single" w:sz="12" w:space="0" w:color="00000A"/>
              <w:left w:val="single" w:sz="12" w:space="0" w:color="00000A"/>
              <w:bottom w:val="single" w:sz="4" w:space="0" w:color="00000A"/>
              <w:right w:val="single" w:sz="4" w:space="0" w:color="00000A"/>
            </w:tcBorders>
            <w:shd w:val="clear" w:color="auto" w:fill="F7CAAC"/>
          </w:tcPr>
          <w:p w14:paraId="1624DE9F" w14:textId="77777777" w:rsidR="00A9436F" w:rsidRDefault="00A9436F" w:rsidP="00D44916">
            <w:pPr>
              <w:jc w:val="both"/>
            </w:pPr>
            <w:r>
              <w:rPr>
                <w:b/>
              </w:rPr>
              <w:t>Ohlasy publikací</w:t>
            </w:r>
          </w:p>
        </w:tc>
      </w:tr>
      <w:tr w:rsidR="00A9436F" w14:paraId="16480F0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Pr>
        <w:tc>
          <w:tcPr>
            <w:tcW w:w="3344" w:type="dxa"/>
            <w:gridSpan w:val="13"/>
            <w:tcBorders>
              <w:top w:val="single" w:sz="4" w:space="0" w:color="00000A"/>
              <w:left w:val="single" w:sz="4" w:space="0" w:color="00000A"/>
              <w:bottom w:val="single" w:sz="4" w:space="0" w:color="00000A"/>
              <w:right w:val="single" w:sz="4" w:space="0" w:color="00000A"/>
            </w:tcBorders>
            <w:shd w:val="clear" w:color="auto" w:fill="auto"/>
          </w:tcPr>
          <w:p w14:paraId="23A72785" w14:textId="77777777" w:rsidR="00A9436F" w:rsidRDefault="00A9436F" w:rsidP="00D44916">
            <w:pPr>
              <w:jc w:val="both"/>
            </w:pPr>
            <w:r>
              <w:t>---</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auto"/>
          </w:tcPr>
          <w:p w14:paraId="5EA3D987" w14:textId="77777777" w:rsidR="00A9436F" w:rsidRDefault="00A9436F" w:rsidP="00D44916">
            <w:pPr>
              <w:jc w:val="both"/>
            </w:pPr>
            <w:r>
              <w:t>---</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auto"/>
          </w:tcPr>
          <w:p w14:paraId="4EDD036F" w14:textId="77777777" w:rsidR="00A9436F" w:rsidRDefault="00A9436F" w:rsidP="00D44916">
            <w:pPr>
              <w:jc w:val="both"/>
            </w:pPr>
            <w:r>
              <w:t>---</w:t>
            </w:r>
          </w:p>
        </w:tc>
        <w:tc>
          <w:tcPr>
            <w:tcW w:w="638" w:type="dxa"/>
            <w:gridSpan w:val="7"/>
            <w:tcBorders>
              <w:top w:val="single" w:sz="4" w:space="0" w:color="00000A"/>
              <w:left w:val="single" w:sz="12" w:space="0" w:color="00000A"/>
              <w:bottom w:val="single" w:sz="4" w:space="0" w:color="00000A"/>
              <w:right w:val="single" w:sz="4" w:space="0" w:color="00000A"/>
            </w:tcBorders>
            <w:shd w:val="clear" w:color="auto" w:fill="F7CAAC"/>
          </w:tcPr>
          <w:p w14:paraId="0FD988AD" w14:textId="77777777" w:rsidR="00A9436F" w:rsidRDefault="00A9436F" w:rsidP="00D44916">
            <w:pPr>
              <w:jc w:val="both"/>
              <w:rPr>
                <w:b/>
                <w:sz w:val="18"/>
              </w:rPr>
            </w:pPr>
            <w:r>
              <w:rPr>
                <w:b/>
              </w:rPr>
              <w:t>WOS</w:t>
            </w:r>
          </w:p>
        </w:tc>
        <w:tc>
          <w:tcPr>
            <w:tcW w:w="711" w:type="dxa"/>
            <w:gridSpan w:val="6"/>
            <w:tcBorders>
              <w:top w:val="single" w:sz="4" w:space="0" w:color="00000A"/>
              <w:left w:val="single" w:sz="4" w:space="0" w:color="00000A"/>
              <w:bottom w:val="single" w:sz="4" w:space="0" w:color="00000A"/>
              <w:right w:val="single" w:sz="4" w:space="0" w:color="00000A"/>
            </w:tcBorders>
            <w:shd w:val="clear" w:color="auto" w:fill="F7CAAC"/>
          </w:tcPr>
          <w:p w14:paraId="275D1609" w14:textId="77777777" w:rsidR="00A9436F" w:rsidRDefault="00A9436F" w:rsidP="00D44916">
            <w:pPr>
              <w:jc w:val="both"/>
              <w:rPr>
                <w:b/>
                <w:sz w:val="18"/>
              </w:rPr>
            </w:pPr>
            <w:r>
              <w:rPr>
                <w:b/>
                <w:sz w:val="18"/>
              </w:rPr>
              <w:t>Scopus</w:t>
            </w:r>
          </w:p>
        </w:tc>
        <w:tc>
          <w:tcPr>
            <w:tcW w:w="728" w:type="dxa"/>
            <w:gridSpan w:val="3"/>
            <w:tcBorders>
              <w:top w:val="single" w:sz="4" w:space="0" w:color="00000A"/>
              <w:left w:val="single" w:sz="4" w:space="0" w:color="00000A"/>
              <w:bottom w:val="single" w:sz="4" w:space="0" w:color="00000A"/>
              <w:right w:val="single" w:sz="4" w:space="0" w:color="00000A"/>
            </w:tcBorders>
            <w:shd w:val="clear" w:color="auto" w:fill="F7CAAC"/>
          </w:tcPr>
          <w:p w14:paraId="39233229" w14:textId="77777777" w:rsidR="00A9436F" w:rsidRDefault="00A9436F" w:rsidP="00D44916">
            <w:pPr>
              <w:jc w:val="both"/>
            </w:pPr>
            <w:r>
              <w:rPr>
                <w:b/>
                <w:sz w:val="18"/>
              </w:rPr>
              <w:t>ostatní</w:t>
            </w:r>
          </w:p>
        </w:tc>
      </w:tr>
      <w:tr w:rsidR="00A9436F" w:rsidRPr="008C130A" w14:paraId="5A6CD83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Height w:val="70"/>
        </w:trPr>
        <w:tc>
          <w:tcPr>
            <w:tcW w:w="334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65759253" w14:textId="77777777" w:rsidR="00A9436F" w:rsidRDefault="00A9436F" w:rsidP="00D44916">
            <w:pPr>
              <w:jc w:val="both"/>
              <w:rPr>
                <w:b/>
              </w:rPr>
            </w:pPr>
            <w:r>
              <w:rPr>
                <w:b/>
              </w:rPr>
              <w:t>Obor jmenovacího řízení</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F7CAAC"/>
          </w:tcPr>
          <w:p w14:paraId="6A7B73FC" w14:textId="77777777" w:rsidR="00A9436F" w:rsidRDefault="00A9436F" w:rsidP="00D44916">
            <w:pPr>
              <w:jc w:val="both"/>
              <w:rPr>
                <w:b/>
              </w:rPr>
            </w:pPr>
            <w:r>
              <w:rPr>
                <w:b/>
              </w:rPr>
              <w:t>Rok udělení hodnosti</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F7CAAC"/>
          </w:tcPr>
          <w:p w14:paraId="1D1D71BA" w14:textId="77777777" w:rsidR="00A9436F" w:rsidRDefault="00A9436F" w:rsidP="00D44916">
            <w:pPr>
              <w:jc w:val="both"/>
              <w:rPr>
                <w:b/>
              </w:rPr>
            </w:pPr>
            <w:r>
              <w:rPr>
                <w:b/>
              </w:rPr>
              <w:t>Řízení konáno na VŠ</w:t>
            </w:r>
          </w:p>
        </w:tc>
        <w:tc>
          <w:tcPr>
            <w:tcW w:w="638" w:type="dxa"/>
            <w:gridSpan w:val="7"/>
            <w:vMerge w:val="restart"/>
            <w:tcBorders>
              <w:top w:val="single" w:sz="4" w:space="0" w:color="00000A"/>
              <w:left w:val="single" w:sz="12" w:space="0" w:color="00000A"/>
              <w:bottom w:val="single" w:sz="4" w:space="0" w:color="00000A"/>
              <w:right w:val="single" w:sz="4" w:space="0" w:color="00000A"/>
            </w:tcBorders>
            <w:shd w:val="clear" w:color="auto" w:fill="auto"/>
          </w:tcPr>
          <w:p w14:paraId="0DA0A49F" w14:textId="77777777" w:rsidR="00A9436F" w:rsidRPr="008C130A" w:rsidRDefault="00A9436F" w:rsidP="00D44916">
            <w:pPr>
              <w:jc w:val="both"/>
              <w:rPr>
                <w:b/>
              </w:rPr>
            </w:pPr>
            <w:r w:rsidRPr="008C130A">
              <w:rPr>
                <w:b/>
              </w:rPr>
              <w:t>151</w:t>
            </w:r>
          </w:p>
        </w:tc>
        <w:tc>
          <w:tcPr>
            <w:tcW w:w="711"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66D81624" w14:textId="77777777" w:rsidR="00A9436F" w:rsidRPr="008C130A" w:rsidRDefault="00A9436F" w:rsidP="00D44916">
            <w:pPr>
              <w:jc w:val="both"/>
              <w:rPr>
                <w:b/>
              </w:rPr>
            </w:pPr>
            <w:r w:rsidRPr="008C130A">
              <w:rPr>
                <w:b/>
              </w:rPr>
              <w:t>208</w:t>
            </w:r>
          </w:p>
        </w:tc>
        <w:tc>
          <w:tcPr>
            <w:tcW w:w="728"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0AD64DA1" w14:textId="77777777" w:rsidR="00A9436F" w:rsidRPr="007660D9" w:rsidRDefault="00A9436F" w:rsidP="00D44916">
            <w:pPr>
              <w:jc w:val="both"/>
              <w:rPr>
                <w:b/>
                <w:sz w:val="18"/>
                <w:szCs w:val="18"/>
                <w:highlight w:val="yellow"/>
              </w:rPr>
            </w:pPr>
            <w:r w:rsidRPr="007660D9">
              <w:rPr>
                <w:b/>
                <w:sz w:val="18"/>
                <w:szCs w:val="18"/>
              </w:rPr>
              <w:t>neevid.</w:t>
            </w:r>
          </w:p>
        </w:tc>
      </w:tr>
      <w:tr w:rsidR="00A9436F" w14:paraId="5DCC893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05"/>
        </w:trPr>
        <w:tc>
          <w:tcPr>
            <w:tcW w:w="3344" w:type="dxa"/>
            <w:gridSpan w:val="13"/>
            <w:tcBorders>
              <w:top w:val="single" w:sz="4" w:space="0" w:color="00000A"/>
              <w:left w:val="single" w:sz="4" w:space="0" w:color="00000A"/>
              <w:bottom w:val="single" w:sz="4" w:space="0" w:color="00000A"/>
              <w:right w:val="single" w:sz="4" w:space="0" w:color="00000A"/>
            </w:tcBorders>
            <w:shd w:val="clear" w:color="auto" w:fill="auto"/>
          </w:tcPr>
          <w:p w14:paraId="1CAF1E02" w14:textId="77777777" w:rsidR="00A9436F" w:rsidRDefault="00A9436F" w:rsidP="00D44916">
            <w:pPr>
              <w:jc w:val="both"/>
            </w:pPr>
            <w:r>
              <w:t>---</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auto"/>
          </w:tcPr>
          <w:p w14:paraId="051EE169" w14:textId="77777777" w:rsidR="00A9436F" w:rsidRDefault="00A9436F" w:rsidP="00D44916">
            <w:pPr>
              <w:jc w:val="both"/>
            </w:pPr>
            <w:r>
              <w:t>---</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auto"/>
          </w:tcPr>
          <w:p w14:paraId="0CBA32D8" w14:textId="77777777" w:rsidR="00A9436F" w:rsidRDefault="00A9436F" w:rsidP="00D44916">
            <w:pPr>
              <w:jc w:val="both"/>
            </w:pPr>
            <w:r>
              <w:t>---</w:t>
            </w:r>
          </w:p>
        </w:tc>
        <w:tc>
          <w:tcPr>
            <w:tcW w:w="638" w:type="dxa"/>
            <w:gridSpan w:val="7"/>
            <w:vMerge/>
            <w:tcBorders>
              <w:top w:val="single" w:sz="4" w:space="0" w:color="00000A"/>
              <w:left w:val="single" w:sz="12" w:space="0" w:color="00000A"/>
              <w:bottom w:val="single" w:sz="4" w:space="0" w:color="00000A"/>
              <w:right w:val="single" w:sz="4" w:space="0" w:color="00000A"/>
            </w:tcBorders>
            <w:shd w:val="clear" w:color="auto" w:fill="auto"/>
            <w:vAlign w:val="center"/>
          </w:tcPr>
          <w:p w14:paraId="5E3D36B3" w14:textId="77777777" w:rsidR="00A9436F" w:rsidRDefault="00A9436F" w:rsidP="00D44916">
            <w:pPr>
              <w:rPr>
                <w:b/>
              </w:rPr>
            </w:pPr>
          </w:p>
        </w:tc>
        <w:tc>
          <w:tcPr>
            <w:tcW w:w="711"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6D684DA3" w14:textId="77777777" w:rsidR="00A9436F" w:rsidRDefault="00A9436F" w:rsidP="00D44916">
            <w:pPr>
              <w:rPr>
                <w:b/>
              </w:rPr>
            </w:pPr>
          </w:p>
        </w:tc>
        <w:tc>
          <w:tcPr>
            <w:tcW w:w="728"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55775389" w14:textId="77777777" w:rsidR="00A9436F" w:rsidRDefault="00A9436F" w:rsidP="00D44916">
            <w:pPr>
              <w:rPr>
                <w:b/>
              </w:rPr>
            </w:pPr>
          </w:p>
        </w:tc>
      </w:tr>
      <w:tr w:rsidR="00A9436F" w14:paraId="66DE4A7B"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0AB89950" w14:textId="77777777" w:rsidR="00A9436F" w:rsidRDefault="00A9436F" w:rsidP="00D44916">
            <w:pPr>
              <w:jc w:val="both"/>
            </w:pPr>
            <w:r>
              <w:rPr>
                <w:b/>
              </w:rPr>
              <w:t xml:space="preserve">Přehled o nejvýznamnější publikační a další tvůrčí činnosti nebo další profesní činnosti u odborníků z praxe vztahující se k zabezpečovaným předmětům </w:t>
            </w:r>
          </w:p>
        </w:tc>
      </w:tr>
      <w:tr w:rsidR="00A9436F" w:rsidRPr="000F3AA3" w14:paraId="275FCD1F"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83"/>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78DC4844" w14:textId="77777777" w:rsidR="00A9436F" w:rsidRPr="00045F47" w:rsidRDefault="00A9436F" w:rsidP="00D44916">
            <w:pPr>
              <w:spacing w:before="120"/>
              <w:jc w:val="both"/>
              <w:rPr>
                <w:bCs/>
                <w:sz w:val="21"/>
                <w:szCs w:val="21"/>
              </w:rPr>
            </w:pPr>
            <w:r w:rsidRPr="00045F47">
              <w:rPr>
                <w:bCs/>
                <w:sz w:val="21"/>
                <w:szCs w:val="21"/>
              </w:rPr>
              <w:t xml:space="preserve">JURÍKOVÁ, T., MLČEK, J., </w:t>
            </w:r>
            <w:r w:rsidRPr="00045F47">
              <w:rPr>
                <w:b/>
                <w:bCs/>
                <w:sz w:val="21"/>
                <w:szCs w:val="21"/>
              </w:rPr>
              <w:t>ŠKROVÁNKOVÁ, S. (10%)</w:t>
            </w:r>
            <w:r w:rsidRPr="00045F47">
              <w:rPr>
                <w:bCs/>
                <w:sz w:val="21"/>
                <w:szCs w:val="21"/>
              </w:rPr>
              <w:t xml:space="preserve">, BALLA, S., SOCHOR, J., BARON, M., SUMCZYNSKI, D.: Black crowberry (Empetrum nigrum L.) flavonoids and their health promoting activity. </w:t>
            </w:r>
            <w:r w:rsidRPr="00045F47">
              <w:rPr>
                <w:bCs/>
                <w:i/>
                <w:iCs/>
                <w:sz w:val="21"/>
                <w:szCs w:val="21"/>
              </w:rPr>
              <w:t>Molecules</w:t>
            </w:r>
            <w:r w:rsidRPr="00045F47">
              <w:rPr>
                <w:bCs/>
                <w:sz w:val="21"/>
                <w:szCs w:val="21"/>
              </w:rPr>
              <w:t xml:space="preserve"> </w:t>
            </w:r>
            <w:r w:rsidRPr="00045F47">
              <w:rPr>
                <w:bCs/>
                <w:iCs/>
                <w:sz w:val="21"/>
                <w:szCs w:val="21"/>
              </w:rPr>
              <w:t>21</w:t>
            </w:r>
            <w:r w:rsidRPr="00045F47">
              <w:rPr>
                <w:bCs/>
                <w:sz w:val="21"/>
                <w:szCs w:val="21"/>
              </w:rPr>
              <w:t xml:space="preserve">(12), 1685, </w:t>
            </w:r>
            <w:r w:rsidRPr="00045F47">
              <w:rPr>
                <w:b/>
                <w:bCs/>
                <w:sz w:val="21"/>
                <w:szCs w:val="21"/>
              </w:rPr>
              <w:t>2016</w:t>
            </w:r>
            <w:r w:rsidRPr="00045F47">
              <w:rPr>
                <w:bCs/>
                <w:sz w:val="21"/>
                <w:szCs w:val="21"/>
              </w:rPr>
              <w:t xml:space="preserve">. </w:t>
            </w:r>
          </w:p>
          <w:p w14:paraId="35CD5503" w14:textId="77777777" w:rsidR="00A9436F" w:rsidRPr="00045F47" w:rsidRDefault="00A9436F" w:rsidP="00D44916">
            <w:pPr>
              <w:spacing w:before="120"/>
              <w:jc w:val="both"/>
              <w:rPr>
                <w:bCs/>
                <w:sz w:val="21"/>
                <w:szCs w:val="21"/>
              </w:rPr>
            </w:pPr>
            <w:r w:rsidRPr="00045F47">
              <w:rPr>
                <w:bCs/>
                <w:sz w:val="21"/>
                <w:szCs w:val="21"/>
              </w:rPr>
              <w:t xml:space="preserve">MLČEK, J., JURÍKOVÁ, T., </w:t>
            </w:r>
            <w:r w:rsidRPr="00045F47">
              <w:rPr>
                <w:b/>
                <w:bCs/>
                <w:sz w:val="21"/>
                <w:szCs w:val="21"/>
              </w:rPr>
              <w:t>ŠKROVÁNKOVÁ, S. (10%)</w:t>
            </w:r>
            <w:r w:rsidRPr="00045F47">
              <w:rPr>
                <w:bCs/>
                <w:sz w:val="21"/>
                <w:szCs w:val="21"/>
              </w:rPr>
              <w:t xml:space="preserve">, SOCHOR, J.: Quercetin and its anti-allergic immune response. </w:t>
            </w:r>
            <w:r w:rsidRPr="00045F47">
              <w:rPr>
                <w:bCs/>
                <w:i/>
                <w:iCs/>
                <w:sz w:val="21"/>
                <w:szCs w:val="21"/>
              </w:rPr>
              <w:t>Molecules</w:t>
            </w:r>
            <w:r w:rsidRPr="00045F47">
              <w:rPr>
                <w:bCs/>
                <w:sz w:val="21"/>
                <w:szCs w:val="21"/>
              </w:rPr>
              <w:t xml:space="preserve"> </w:t>
            </w:r>
            <w:r w:rsidRPr="00045F47">
              <w:rPr>
                <w:bCs/>
                <w:i/>
                <w:iCs/>
                <w:sz w:val="21"/>
                <w:szCs w:val="21"/>
              </w:rPr>
              <w:t>21</w:t>
            </w:r>
            <w:r w:rsidRPr="00045F47">
              <w:rPr>
                <w:bCs/>
                <w:sz w:val="21"/>
                <w:szCs w:val="21"/>
              </w:rPr>
              <w:t xml:space="preserve">(5), 623, </w:t>
            </w:r>
            <w:r w:rsidRPr="00045F47">
              <w:rPr>
                <w:b/>
                <w:bCs/>
                <w:sz w:val="21"/>
                <w:szCs w:val="21"/>
              </w:rPr>
              <w:t>2016</w:t>
            </w:r>
            <w:r w:rsidRPr="00045F47">
              <w:rPr>
                <w:bCs/>
                <w:sz w:val="21"/>
                <w:szCs w:val="21"/>
              </w:rPr>
              <w:t xml:space="preserve">. </w:t>
            </w:r>
          </w:p>
          <w:p w14:paraId="214314C1" w14:textId="77777777" w:rsidR="00A9436F" w:rsidRPr="00045F47" w:rsidRDefault="00A9436F" w:rsidP="00D44916">
            <w:pPr>
              <w:spacing w:before="120"/>
              <w:jc w:val="both"/>
              <w:rPr>
                <w:bCs/>
                <w:sz w:val="21"/>
                <w:szCs w:val="21"/>
              </w:rPr>
            </w:pPr>
            <w:r w:rsidRPr="00045F47">
              <w:rPr>
                <w:b/>
                <w:bCs/>
                <w:sz w:val="21"/>
                <w:szCs w:val="21"/>
              </w:rPr>
              <w:t>ŠKROVÁNKOVÁ, S. (65%)</w:t>
            </w:r>
            <w:r w:rsidRPr="00045F47">
              <w:rPr>
                <w:bCs/>
                <w:sz w:val="21"/>
                <w:szCs w:val="21"/>
              </w:rPr>
              <w:t>, SUMCZYNSKI, D., MLČEK, J., JURÍKOVÁ, T., SOCHOR, J.: Bioactive compounds and antioxidant activity in different types of berries.</w:t>
            </w:r>
            <w:r w:rsidRPr="00045F47">
              <w:rPr>
                <w:bCs/>
                <w:i/>
                <w:sz w:val="21"/>
                <w:szCs w:val="21"/>
              </w:rPr>
              <w:t xml:space="preserve"> International Journal of Molecular Sciences</w:t>
            </w:r>
            <w:r w:rsidRPr="00045F47">
              <w:rPr>
                <w:bCs/>
                <w:sz w:val="21"/>
                <w:szCs w:val="21"/>
              </w:rPr>
              <w:t xml:space="preserve"> 16(10), 24673-24706, </w:t>
            </w:r>
            <w:r w:rsidRPr="00045F47">
              <w:rPr>
                <w:b/>
                <w:bCs/>
                <w:sz w:val="21"/>
                <w:szCs w:val="21"/>
              </w:rPr>
              <w:t>2015</w:t>
            </w:r>
            <w:r w:rsidRPr="00045F47">
              <w:rPr>
                <w:bCs/>
                <w:sz w:val="21"/>
                <w:szCs w:val="21"/>
              </w:rPr>
              <w:t xml:space="preserve">. </w:t>
            </w:r>
          </w:p>
          <w:p w14:paraId="25800097" w14:textId="77777777" w:rsidR="00A9436F" w:rsidRPr="00045F47" w:rsidRDefault="00A9436F" w:rsidP="00D44916">
            <w:pPr>
              <w:spacing w:before="120"/>
              <w:jc w:val="both"/>
              <w:rPr>
                <w:bCs/>
                <w:sz w:val="21"/>
                <w:szCs w:val="21"/>
              </w:rPr>
            </w:pPr>
            <w:r w:rsidRPr="00045F47">
              <w:rPr>
                <w:b/>
                <w:bCs/>
                <w:sz w:val="21"/>
                <w:szCs w:val="21"/>
              </w:rPr>
              <w:t>ŠKROVÁNKOVÁ, S. (70%)</w:t>
            </w:r>
            <w:r w:rsidRPr="00045F47">
              <w:rPr>
                <w:bCs/>
                <w:sz w:val="21"/>
                <w:szCs w:val="21"/>
              </w:rPr>
              <w:t>, MLČEK, J., SOCHOR, J., BAROŇ, M., KYNICKÝ, J., JURÍKOVÁ, T.: Determination of ascorbic acid by electrochemical techniques and other methods.</w:t>
            </w:r>
            <w:r w:rsidRPr="00045F47">
              <w:rPr>
                <w:bCs/>
                <w:i/>
                <w:iCs/>
                <w:sz w:val="21"/>
                <w:szCs w:val="21"/>
              </w:rPr>
              <w:t xml:space="preserve"> International Journal of Electrochemical Science</w:t>
            </w:r>
            <w:r w:rsidRPr="00045F47">
              <w:rPr>
                <w:bCs/>
                <w:sz w:val="21"/>
                <w:szCs w:val="21"/>
              </w:rPr>
              <w:t xml:space="preserve"> 10(3), 2421-2431, </w:t>
            </w:r>
            <w:r w:rsidRPr="00045F47">
              <w:rPr>
                <w:b/>
                <w:bCs/>
                <w:sz w:val="21"/>
                <w:szCs w:val="21"/>
              </w:rPr>
              <w:t>2015</w:t>
            </w:r>
            <w:r w:rsidRPr="00045F47">
              <w:rPr>
                <w:bCs/>
                <w:sz w:val="21"/>
                <w:szCs w:val="21"/>
              </w:rPr>
              <w:t xml:space="preserve">. </w:t>
            </w:r>
          </w:p>
          <w:p w14:paraId="3AA3577B" w14:textId="77777777" w:rsidR="00A9436F" w:rsidRPr="000F3AA3" w:rsidRDefault="00A9436F" w:rsidP="00870D22">
            <w:pPr>
              <w:spacing w:before="120" w:after="120"/>
              <w:jc w:val="both"/>
              <w:rPr>
                <w:b/>
              </w:rPr>
            </w:pPr>
            <w:r w:rsidRPr="00045F47">
              <w:rPr>
                <w:b/>
                <w:bCs/>
                <w:sz w:val="21"/>
                <w:szCs w:val="21"/>
              </w:rPr>
              <w:t>ŠKROVÁNKOVÁ, S.</w:t>
            </w:r>
            <w:r w:rsidRPr="00045F47">
              <w:rPr>
                <w:bCs/>
                <w:sz w:val="21"/>
                <w:szCs w:val="21"/>
              </w:rPr>
              <w:t xml:space="preserve"> </w:t>
            </w:r>
            <w:r w:rsidRPr="00045F47">
              <w:rPr>
                <w:b/>
                <w:bCs/>
                <w:sz w:val="21"/>
                <w:szCs w:val="21"/>
              </w:rPr>
              <w:t>(90%)</w:t>
            </w:r>
            <w:r w:rsidRPr="00045F47">
              <w:rPr>
                <w:bCs/>
                <w:sz w:val="21"/>
                <w:szCs w:val="21"/>
              </w:rPr>
              <w:t>,</w:t>
            </w:r>
            <w:r w:rsidRPr="00045F47">
              <w:rPr>
                <w:b/>
                <w:bCs/>
                <w:sz w:val="21"/>
                <w:szCs w:val="21"/>
              </w:rPr>
              <w:t xml:space="preserve"> </w:t>
            </w:r>
            <w:r w:rsidRPr="00045F47">
              <w:rPr>
                <w:bCs/>
                <w:sz w:val="21"/>
                <w:szCs w:val="21"/>
              </w:rPr>
              <w:t xml:space="preserve">MIŠURCOVÁ, L., MACHŮ, L.: Antioxidant activity and protecting health effects of common medicinal plants. </w:t>
            </w:r>
            <w:r w:rsidRPr="00045F47">
              <w:rPr>
                <w:bCs/>
                <w:i/>
                <w:sz w:val="21"/>
                <w:szCs w:val="21"/>
              </w:rPr>
              <w:t xml:space="preserve">Advances in Food and Nutrition Research </w:t>
            </w:r>
            <w:r w:rsidRPr="00045F47">
              <w:rPr>
                <w:bCs/>
                <w:sz w:val="21"/>
                <w:szCs w:val="21"/>
              </w:rPr>
              <w:t xml:space="preserve">67, 75-139, </w:t>
            </w:r>
            <w:r w:rsidRPr="00045F47">
              <w:rPr>
                <w:b/>
                <w:bCs/>
                <w:sz w:val="21"/>
                <w:szCs w:val="21"/>
              </w:rPr>
              <w:t>2012</w:t>
            </w:r>
            <w:r w:rsidRPr="00045F47">
              <w:rPr>
                <w:bCs/>
                <w:sz w:val="21"/>
                <w:szCs w:val="21"/>
              </w:rPr>
              <w:t>.</w:t>
            </w:r>
            <w:r w:rsidRPr="00E92A6D">
              <w:rPr>
                <w:bCs/>
                <w:sz w:val="22"/>
                <w:szCs w:val="22"/>
              </w:rPr>
              <w:t xml:space="preserve"> </w:t>
            </w:r>
          </w:p>
        </w:tc>
      </w:tr>
      <w:tr w:rsidR="00A9436F" w14:paraId="1DD471C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18"/>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F7CAAC"/>
          </w:tcPr>
          <w:p w14:paraId="214CE406" w14:textId="77777777" w:rsidR="00A9436F" w:rsidRDefault="00A9436F" w:rsidP="00D44916">
            <w:r>
              <w:rPr>
                <w:b/>
              </w:rPr>
              <w:t>Působení v zahraničí</w:t>
            </w:r>
          </w:p>
        </w:tc>
      </w:tr>
      <w:tr w:rsidR="00A9436F" w:rsidRPr="00664CBD" w14:paraId="39B5396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328"/>
        </w:trPr>
        <w:tc>
          <w:tcPr>
            <w:tcW w:w="9927" w:type="dxa"/>
            <w:gridSpan w:val="57"/>
            <w:tcBorders>
              <w:top w:val="single" w:sz="4" w:space="0" w:color="00000A"/>
              <w:left w:val="single" w:sz="4" w:space="0" w:color="00000A"/>
              <w:bottom w:val="single" w:sz="4" w:space="0" w:color="00000A"/>
              <w:right w:val="single" w:sz="4" w:space="0" w:color="00000A"/>
            </w:tcBorders>
            <w:shd w:val="clear" w:color="auto" w:fill="auto"/>
          </w:tcPr>
          <w:p w14:paraId="7A1DB096" w14:textId="77777777" w:rsidR="00A9436F" w:rsidRPr="00E92A6D" w:rsidRDefault="00A9436F" w:rsidP="00D44916">
            <w:pPr>
              <w:tabs>
                <w:tab w:val="center" w:pos="4877"/>
              </w:tabs>
              <w:rPr>
                <w:rFonts w:ascii="TimesNewRomanPSMT" w:eastAsia="Calibri" w:hAnsi="TimesNewRomanPSMT" w:cs="TimesNewRomanPSMT"/>
                <w:sz w:val="22"/>
                <w:szCs w:val="22"/>
              </w:rPr>
            </w:pPr>
            <w:r w:rsidRPr="00E92A6D">
              <w:rPr>
                <w:rFonts w:ascii="TimesNewRomanPSMT" w:eastAsia="Calibri" w:hAnsi="TimesNewRomanPSMT" w:cs="TimesNewRomanPSMT"/>
                <w:sz w:val="22"/>
                <w:szCs w:val="22"/>
              </w:rPr>
              <w:t>2014: Nagoya Institut of Technology, Japonsko (3 měsíce)</w:t>
            </w:r>
          </w:p>
          <w:p w14:paraId="600C6DC4" w14:textId="77777777" w:rsidR="00A9436F" w:rsidRDefault="00A9436F" w:rsidP="00D44916">
            <w:pPr>
              <w:tabs>
                <w:tab w:val="center" w:pos="4877"/>
              </w:tabs>
              <w:rPr>
                <w:rFonts w:ascii="TimesNewRomanPSMT" w:eastAsia="Calibri" w:hAnsi="TimesNewRomanPSMT" w:cs="TimesNewRomanPSMT"/>
              </w:rPr>
            </w:pPr>
          </w:p>
          <w:p w14:paraId="5D99E575" w14:textId="77777777" w:rsidR="00A9436F" w:rsidRDefault="00A9436F" w:rsidP="00D44916">
            <w:pPr>
              <w:tabs>
                <w:tab w:val="center" w:pos="4877"/>
              </w:tabs>
            </w:pPr>
          </w:p>
          <w:p w14:paraId="286EB227" w14:textId="77777777" w:rsidR="00045F47" w:rsidRPr="00664CBD" w:rsidRDefault="00045F47" w:rsidP="00D44916">
            <w:pPr>
              <w:tabs>
                <w:tab w:val="center" w:pos="4877"/>
              </w:tabs>
            </w:pPr>
          </w:p>
        </w:tc>
      </w:tr>
      <w:tr w:rsidR="00A9436F" w14:paraId="4AE945F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Height w:val="470"/>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78678625" w14:textId="77777777" w:rsidR="00A9436F" w:rsidRDefault="00A9436F" w:rsidP="00D44916">
            <w:pPr>
              <w:jc w:val="both"/>
            </w:pPr>
            <w:r>
              <w:rPr>
                <w:b/>
              </w:rPr>
              <w:t xml:space="preserve">Podpis </w:t>
            </w:r>
          </w:p>
        </w:tc>
        <w:tc>
          <w:tcPr>
            <w:tcW w:w="4545" w:type="dxa"/>
            <w:gridSpan w:val="28"/>
            <w:tcBorders>
              <w:top w:val="single" w:sz="4" w:space="0" w:color="00000A"/>
              <w:left w:val="single" w:sz="4" w:space="0" w:color="00000A"/>
              <w:bottom w:val="single" w:sz="4" w:space="0" w:color="00000A"/>
              <w:right w:val="single" w:sz="4" w:space="0" w:color="00000A"/>
            </w:tcBorders>
            <w:shd w:val="clear" w:color="auto" w:fill="auto"/>
          </w:tcPr>
          <w:p w14:paraId="36922AF5" w14:textId="77777777" w:rsidR="00A9436F" w:rsidRDefault="00A9436F" w:rsidP="00D44916">
            <w:pPr>
              <w:jc w:val="both"/>
            </w:pPr>
          </w:p>
        </w:tc>
        <w:tc>
          <w:tcPr>
            <w:tcW w:w="789" w:type="dxa"/>
            <w:gridSpan w:val="8"/>
            <w:tcBorders>
              <w:top w:val="single" w:sz="4" w:space="0" w:color="00000A"/>
              <w:left w:val="single" w:sz="4" w:space="0" w:color="00000A"/>
              <w:bottom w:val="single" w:sz="4" w:space="0" w:color="00000A"/>
              <w:right w:val="single" w:sz="4" w:space="0" w:color="00000A"/>
            </w:tcBorders>
            <w:shd w:val="clear" w:color="auto" w:fill="F7CAAC"/>
          </w:tcPr>
          <w:p w14:paraId="2086DA0A" w14:textId="77777777" w:rsidR="00A9436F" w:rsidRDefault="00A9436F" w:rsidP="00D44916">
            <w:pPr>
              <w:jc w:val="both"/>
            </w:pPr>
            <w:r>
              <w:rPr>
                <w:b/>
              </w:rPr>
              <w:t>datum</w:t>
            </w:r>
          </w:p>
        </w:tc>
        <w:tc>
          <w:tcPr>
            <w:tcW w:w="2077" w:type="dxa"/>
            <w:gridSpan w:val="16"/>
            <w:tcBorders>
              <w:top w:val="single" w:sz="4" w:space="0" w:color="00000A"/>
              <w:left w:val="single" w:sz="4" w:space="0" w:color="00000A"/>
              <w:bottom w:val="single" w:sz="4" w:space="0" w:color="00000A"/>
              <w:right w:val="single" w:sz="4" w:space="0" w:color="00000A"/>
            </w:tcBorders>
            <w:shd w:val="clear" w:color="auto" w:fill="auto"/>
          </w:tcPr>
          <w:p w14:paraId="70676DB9" w14:textId="77777777" w:rsidR="00A9436F" w:rsidRDefault="00A9436F" w:rsidP="00D44916">
            <w:pPr>
              <w:jc w:val="both"/>
            </w:pPr>
          </w:p>
        </w:tc>
      </w:tr>
    </w:tbl>
    <w:p w14:paraId="1DDE602D" w14:textId="771C5EA2" w:rsidR="00B02E7E" w:rsidRDefault="00B02E7E"/>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7"/>
        <w:gridCol w:w="592"/>
        <w:gridCol w:w="240"/>
        <w:gridCol w:w="1728"/>
        <w:gridCol w:w="300"/>
        <w:gridCol w:w="696"/>
        <w:gridCol w:w="998"/>
        <w:gridCol w:w="433"/>
        <w:gridCol w:w="281"/>
        <w:gridCol w:w="75"/>
        <w:gridCol w:w="352"/>
        <w:gridCol w:w="285"/>
        <w:gridCol w:w="566"/>
        <w:gridCol w:w="827"/>
      </w:tblGrid>
      <w:tr w:rsidR="00A9436F" w14:paraId="387347E2" w14:textId="77777777" w:rsidTr="00D44916">
        <w:tc>
          <w:tcPr>
            <w:tcW w:w="9900" w:type="dxa"/>
            <w:gridSpan w:val="14"/>
            <w:tcBorders>
              <w:bottom w:val="double" w:sz="4" w:space="0" w:color="auto"/>
            </w:tcBorders>
            <w:shd w:val="clear" w:color="auto" w:fill="BDD6EE"/>
          </w:tcPr>
          <w:p w14:paraId="708EFC55" w14:textId="291175BB" w:rsidR="00A9436F" w:rsidRDefault="00A9436F" w:rsidP="00D44916">
            <w:pPr>
              <w:jc w:val="both"/>
              <w:rPr>
                <w:b/>
                <w:sz w:val="28"/>
              </w:rPr>
            </w:pPr>
            <w:r>
              <w:lastRenderedPageBreak/>
              <w:br w:type="page"/>
            </w:r>
            <w:r>
              <w:rPr>
                <w:b/>
                <w:sz w:val="28"/>
              </w:rPr>
              <w:t>C-I – Personální zabezpečení</w:t>
            </w:r>
          </w:p>
        </w:tc>
      </w:tr>
      <w:tr w:rsidR="00A9436F" w:rsidRPr="00A405B4" w14:paraId="735677A7" w14:textId="77777777" w:rsidTr="00D44916">
        <w:tc>
          <w:tcPr>
            <w:tcW w:w="2527" w:type="dxa"/>
            <w:tcBorders>
              <w:top w:val="double" w:sz="4" w:space="0" w:color="auto"/>
            </w:tcBorders>
            <w:shd w:val="clear" w:color="auto" w:fill="F7CAAC"/>
          </w:tcPr>
          <w:p w14:paraId="39997E72" w14:textId="77777777" w:rsidR="00A9436F" w:rsidRDefault="00A9436F" w:rsidP="00D44916">
            <w:pPr>
              <w:jc w:val="both"/>
              <w:rPr>
                <w:b/>
              </w:rPr>
            </w:pPr>
            <w:r>
              <w:rPr>
                <w:b/>
              </w:rPr>
              <w:t>Vysoká škola</w:t>
            </w:r>
          </w:p>
        </w:tc>
        <w:tc>
          <w:tcPr>
            <w:tcW w:w="7373" w:type="dxa"/>
            <w:gridSpan w:val="13"/>
          </w:tcPr>
          <w:p w14:paraId="5094B0FB" w14:textId="77777777" w:rsidR="00A9436F" w:rsidRPr="00A405B4" w:rsidRDefault="00A9436F" w:rsidP="00D44916">
            <w:pPr>
              <w:jc w:val="both"/>
            </w:pPr>
            <w:r w:rsidRPr="00A405B4">
              <w:t>Univerzita Tomáše Bati ve Zlíně</w:t>
            </w:r>
          </w:p>
        </w:tc>
      </w:tr>
      <w:tr w:rsidR="00A9436F" w:rsidRPr="00A405B4" w14:paraId="25797BBC" w14:textId="77777777" w:rsidTr="00D44916">
        <w:tc>
          <w:tcPr>
            <w:tcW w:w="2527" w:type="dxa"/>
            <w:shd w:val="clear" w:color="auto" w:fill="F7CAAC"/>
          </w:tcPr>
          <w:p w14:paraId="57394624" w14:textId="77777777" w:rsidR="00A9436F" w:rsidRDefault="00A9436F" w:rsidP="00D44916">
            <w:pPr>
              <w:jc w:val="both"/>
              <w:rPr>
                <w:b/>
              </w:rPr>
            </w:pPr>
            <w:r>
              <w:rPr>
                <w:b/>
              </w:rPr>
              <w:t>Součást vysoké školy</w:t>
            </w:r>
          </w:p>
        </w:tc>
        <w:tc>
          <w:tcPr>
            <w:tcW w:w="7373" w:type="dxa"/>
            <w:gridSpan w:val="13"/>
          </w:tcPr>
          <w:p w14:paraId="4B44B250" w14:textId="77777777" w:rsidR="00A9436F" w:rsidRPr="00A405B4" w:rsidRDefault="00A9436F" w:rsidP="00D44916">
            <w:pPr>
              <w:jc w:val="both"/>
            </w:pPr>
            <w:r w:rsidRPr="00A405B4">
              <w:t>Fakulta technologická</w:t>
            </w:r>
          </w:p>
        </w:tc>
      </w:tr>
      <w:tr w:rsidR="00A9436F" w14:paraId="2D149A1F" w14:textId="77777777" w:rsidTr="00D44916">
        <w:tc>
          <w:tcPr>
            <w:tcW w:w="2527" w:type="dxa"/>
            <w:shd w:val="clear" w:color="auto" w:fill="F7CAAC"/>
          </w:tcPr>
          <w:p w14:paraId="408C9883" w14:textId="77777777" w:rsidR="00A9436F" w:rsidRDefault="00A9436F" w:rsidP="00D44916">
            <w:pPr>
              <w:jc w:val="both"/>
              <w:rPr>
                <w:b/>
              </w:rPr>
            </w:pPr>
            <w:r>
              <w:rPr>
                <w:b/>
              </w:rPr>
              <w:t>Název studijního programu</w:t>
            </w:r>
          </w:p>
        </w:tc>
        <w:tc>
          <w:tcPr>
            <w:tcW w:w="7373" w:type="dxa"/>
            <w:gridSpan w:val="13"/>
          </w:tcPr>
          <w:p w14:paraId="6CC3C2C9" w14:textId="77777777" w:rsidR="00A9436F" w:rsidRDefault="00A9436F" w:rsidP="00D44916">
            <w:pPr>
              <w:jc w:val="both"/>
            </w:pPr>
            <w:r>
              <w:t>Chemie potravin a bioaktivních látek</w:t>
            </w:r>
          </w:p>
        </w:tc>
      </w:tr>
      <w:tr w:rsidR="00A9436F" w14:paraId="431DA505" w14:textId="77777777" w:rsidTr="00D44916">
        <w:tc>
          <w:tcPr>
            <w:tcW w:w="2527" w:type="dxa"/>
            <w:shd w:val="clear" w:color="auto" w:fill="F7CAAC"/>
          </w:tcPr>
          <w:p w14:paraId="0A696FE8" w14:textId="77777777" w:rsidR="00A9436F" w:rsidRDefault="00A9436F" w:rsidP="00D44916">
            <w:pPr>
              <w:jc w:val="both"/>
              <w:rPr>
                <w:b/>
              </w:rPr>
            </w:pPr>
            <w:r>
              <w:rPr>
                <w:b/>
              </w:rPr>
              <w:t>Jméno a příjmení</w:t>
            </w:r>
          </w:p>
        </w:tc>
        <w:tc>
          <w:tcPr>
            <w:tcW w:w="4554" w:type="dxa"/>
            <w:gridSpan w:val="6"/>
          </w:tcPr>
          <w:p w14:paraId="09F6C631" w14:textId="77777777" w:rsidR="00A9436F" w:rsidRPr="0031512C" w:rsidRDefault="00A9436F" w:rsidP="00D44916">
            <w:pPr>
              <w:jc w:val="both"/>
              <w:rPr>
                <w:b/>
              </w:rPr>
            </w:pPr>
            <w:bookmarkStart w:id="86" w:name="Vícha"/>
            <w:bookmarkEnd w:id="86"/>
            <w:r w:rsidRPr="0031512C">
              <w:rPr>
                <w:b/>
              </w:rPr>
              <w:t>Robert Vícha</w:t>
            </w:r>
          </w:p>
        </w:tc>
        <w:tc>
          <w:tcPr>
            <w:tcW w:w="714" w:type="dxa"/>
            <w:gridSpan w:val="2"/>
            <w:shd w:val="clear" w:color="auto" w:fill="F7CAAC"/>
          </w:tcPr>
          <w:p w14:paraId="5B1DEE09" w14:textId="77777777" w:rsidR="00A9436F" w:rsidRDefault="00A9436F" w:rsidP="00D44916">
            <w:pPr>
              <w:jc w:val="both"/>
              <w:rPr>
                <w:b/>
              </w:rPr>
            </w:pPr>
            <w:r>
              <w:rPr>
                <w:b/>
              </w:rPr>
              <w:t>Tituly</w:t>
            </w:r>
          </w:p>
        </w:tc>
        <w:tc>
          <w:tcPr>
            <w:tcW w:w="2105" w:type="dxa"/>
            <w:gridSpan w:val="5"/>
          </w:tcPr>
          <w:p w14:paraId="2641BDDE" w14:textId="77777777" w:rsidR="00A9436F" w:rsidRDefault="00A9436F" w:rsidP="00D44916">
            <w:pPr>
              <w:jc w:val="both"/>
            </w:pPr>
            <w:r>
              <w:t xml:space="preserve">Mgr., Ph.D. </w:t>
            </w:r>
          </w:p>
        </w:tc>
      </w:tr>
      <w:tr w:rsidR="00A9436F" w:rsidRPr="00E8699C" w14:paraId="3846A107" w14:textId="77777777" w:rsidTr="00D44916">
        <w:tc>
          <w:tcPr>
            <w:tcW w:w="2527" w:type="dxa"/>
            <w:shd w:val="clear" w:color="auto" w:fill="F7CAAC"/>
          </w:tcPr>
          <w:p w14:paraId="63509392" w14:textId="77777777" w:rsidR="00A9436F" w:rsidRDefault="00A9436F" w:rsidP="00D44916">
            <w:pPr>
              <w:jc w:val="both"/>
              <w:rPr>
                <w:b/>
              </w:rPr>
            </w:pPr>
            <w:r>
              <w:rPr>
                <w:b/>
              </w:rPr>
              <w:t>Rok narození</w:t>
            </w:r>
          </w:p>
        </w:tc>
        <w:tc>
          <w:tcPr>
            <w:tcW w:w="832" w:type="dxa"/>
            <w:gridSpan w:val="2"/>
          </w:tcPr>
          <w:p w14:paraId="253A3151" w14:textId="77777777" w:rsidR="00A9436F" w:rsidRDefault="00A9436F" w:rsidP="00D44916">
            <w:pPr>
              <w:jc w:val="both"/>
            </w:pPr>
            <w:r>
              <w:t>1975</w:t>
            </w:r>
          </w:p>
        </w:tc>
        <w:tc>
          <w:tcPr>
            <w:tcW w:w="1728" w:type="dxa"/>
            <w:shd w:val="clear" w:color="auto" w:fill="F7CAAC"/>
          </w:tcPr>
          <w:p w14:paraId="4482ABC5" w14:textId="77777777" w:rsidR="00A9436F" w:rsidRDefault="00A9436F" w:rsidP="00D44916">
            <w:pPr>
              <w:jc w:val="both"/>
              <w:rPr>
                <w:b/>
              </w:rPr>
            </w:pPr>
            <w:r>
              <w:rPr>
                <w:b/>
              </w:rPr>
              <w:t>typ vztahu k VŠ</w:t>
            </w:r>
          </w:p>
        </w:tc>
        <w:tc>
          <w:tcPr>
            <w:tcW w:w="996" w:type="dxa"/>
            <w:gridSpan w:val="2"/>
          </w:tcPr>
          <w:p w14:paraId="64047902" w14:textId="77777777" w:rsidR="00A9436F" w:rsidRPr="00E8699C" w:rsidRDefault="00A9436F" w:rsidP="00D44916">
            <w:pPr>
              <w:jc w:val="both"/>
            </w:pPr>
            <w:r w:rsidRPr="00E8699C">
              <w:t>pp.</w:t>
            </w:r>
          </w:p>
        </w:tc>
        <w:tc>
          <w:tcPr>
            <w:tcW w:w="998" w:type="dxa"/>
            <w:shd w:val="clear" w:color="auto" w:fill="F7CAAC"/>
          </w:tcPr>
          <w:p w14:paraId="1AA336C4" w14:textId="77777777" w:rsidR="00A9436F" w:rsidRPr="00E8699C" w:rsidRDefault="00A9436F" w:rsidP="00D44916">
            <w:pPr>
              <w:jc w:val="both"/>
              <w:rPr>
                <w:b/>
              </w:rPr>
            </w:pPr>
            <w:r w:rsidRPr="00E8699C">
              <w:rPr>
                <w:b/>
              </w:rPr>
              <w:t>rozsah</w:t>
            </w:r>
          </w:p>
        </w:tc>
        <w:tc>
          <w:tcPr>
            <w:tcW w:w="714" w:type="dxa"/>
            <w:gridSpan w:val="2"/>
          </w:tcPr>
          <w:p w14:paraId="0278CC68" w14:textId="77777777" w:rsidR="00A9436F" w:rsidRPr="00E8699C" w:rsidRDefault="00A9436F" w:rsidP="00D44916">
            <w:pPr>
              <w:jc w:val="both"/>
            </w:pPr>
            <w:r w:rsidRPr="00E8699C">
              <w:t>40</w:t>
            </w:r>
          </w:p>
        </w:tc>
        <w:tc>
          <w:tcPr>
            <w:tcW w:w="712" w:type="dxa"/>
            <w:gridSpan w:val="3"/>
            <w:shd w:val="clear" w:color="auto" w:fill="F7CAAC"/>
          </w:tcPr>
          <w:p w14:paraId="6F466508" w14:textId="77777777" w:rsidR="00A9436F" w:rsidRPr="00E8699C" w:rsidRDefault="00A9436F" w:rsidP="00D44916">
            <w:pPr>
              <w:jc w:val="both"/>
              <w:rPr>
                <w:b/>
              </w:rPr>
            </w:pPr>
            <w:r w:rsidRPr="00E8699C">
              <w:rPr>
                <w:b/>
              </w:rPr>
              <w:t>do kdy</w:t>
            </w:r>
          </w:p>
        </w:tc>
        <w:tc>
          <w:tcPr>
            <w:tcW w:w="1393" w:type="dxa"/>
            <w:gridSpan w:val="2"/>
          </w:tcPr>
          <w:p w14:paraId="7A9EC709" w14:textId="77777777" w:rsidR="00A9436F" w:rsidRPr="00E8699C" w:rsidRDefault="00A9436F" w:rsidP="00D44916">
            <w:pPr>
              <w:jc w:val="both"/>
            </w:pPr>
            <w:r w:rsidRPr="00E8699C">
              <w:t>N</w:t>
            </w:r>
          </w:p>
        </w:tc>
      </w:tr>
      <w:tr w:rsidR="00A9436F" w:rsidRPr="00C32277" w14:paraId="6392BFF7" w14:textId="77777777" w:rsidTr="00D44916">
        <w:tc>
          <w:tcPr>
            <w:tcW w:w="5087" w:type="dxa"/>
            <w:gridSpan w:val="4"/>
            <w:shd w:val="clear" w:color="auto" w:fill="F7CAAC"/>
          </w:tcPr>
          <w:p w14:paraId="089C4DA8" w14:textId="77777777" w:rsidR="00A9436F" w:rsidRDefault="00A9436F" w:rsidP="00D44916">
            <w:pPr>
              <w:jc w:val="both"/>
              <w:rPr>
                <w:b/>
              </w:rPr>
            </w:pPr>
            <w:r>
              <w:rPr>
                <w:b/>
              </w:rPr>
              <w:t>Typ vztahu na součásti VŠ, která uskutečňuje st. program</w:t>
            </w:r>
          </w:p>
        </w:tc>
        <w:tc>
          <w:tcPr>
            <w:tcW w:w="996" w:type="dxa"/>
            <w:gridSpan w:val="2"/>
          </w:tcPr>
          <w:p w14:paraId="6F5BDDC6" w14:textId="77777777" w:rsidR="00A9436F" w:rsidRDefault="00A9436F" w:rsidP="00D44916">
            <w:pPr>
              <w:jc w:val="both"/>
            </w:pPr>
            <w:r>
              <w:t>---</w:t>
            </w:r>
          </w:p>
        </w:tc>
        <w:tc>
          <w:tcPr>
            <w:tcW w:w="998" w:type="dxa"/>
            <w:shd w:val="clear" w:color="auto" w:fill="F7CAAC"/>
          </w:tcPr>
          <w:p w14:paraId="3257FA87" w14:textId="77777777" w:rsidR="00A9436F" w:rsidRDefault="00A9436F" w:rsidP="00D44916">
            <w:pPr>
              <w:jc w:val="both"/>
              <w:rPr>
                <w:b/>
              </w:rPr>
            </w:pPr>
            <w:r>
              <w:rPr>
                <w:b/>
              </w:rPr>
              <w:t>rozsah</w:t>
            </w:r>
          </w:p>
        </w:tc>
        <w:tc>
          <w:tcPr>
            <w:tcW w:w="714" w:type="dxa"/>
            <w:gridSpan w:val="2"/>
          </w:tcPr>
          <w:p w14:paraId="7432E1C9" w14:textId="77777777" w:rsidR="00A9436F" w:rsidRDefault="00A9436F" w:rsidP="00D44916">
            <w:pPr>
              <w:jc w:val="both"/>
            </w:pPr>
            <w:r>
              <w:t>---</w:t>
            </w:r>
          </w:p>
        </w:tc>
        <w:tc>
          <w:tcPr>
            <w:tcW w:w="712" w:type="dxa"/>
            <w:gridSpan w:val="3"/>
            <w:shd w:val="clear" w:color="auto" w:fill="F7CAAC"/>
          </w:tcPr>
          <w:p w14:paraId="5F0CC691" w14:textId="77777777" w:rsidR="00A9436F" w:rsidRDefault="00A9436F" w:rsidP="00D44916">
            <w:pPr>
              <w:jc w:val="both"/>
              <w:rPr>
                <w:b/>
              </w:rPr>
            </w:pPr>
            <w:r>
              <w:rPr>
                <w:b/>
              </w:rPr>
              <w:t>do kdy</w:t>
            </w:r>
          </w:p>
        </w:tc>
        <w:tc>
          <w:tcPr>
            <w:tcW w:w="1393" w:type="dxa"/>
            <w:gridSpan w:val="2"/>
          </w:tcPr>
          <w:p w14:paraId="082A8DE8" w14:textId="77777777" w:rsidR="00A9436F" w:rsidRPr="00C32277" w:rsidRDefault="00A9436F" w:rsidP="00D44916">
            <w:pPr>
              <w:jc w:val="both"/>
              <w:rPr>
                <w:highlight w:val="green"/>
              </w:rPr>
            </w:pPr>
            <w:r w:rsidRPr="00D02868">
              <w:t>---</w:t>
            </w:r>
          </w:p>
        </w:tc>
      </w:tr>
      <w:tr w:rsidR="00A9436F" w14:paraId="5AFF730F" w14:textId="77777777" w:rsidTr="00D44916">
        <w:tc>
          <w:tcPr>
            <w:tcW w:w="6083" w:type="dxa"/>
            <w:gridSpan w:val="6"/>
            <w:shd w:val="clear" w:color="auto" w:fill="F7CAAC"/>
          </w:tcPr>
          <w:p w14:paraId="0FDB59E6" w14:textId="77777777" w:rsidR="00A9436F" w:rsidRDefault="00A9436F" w:rsidP="00D44916">
            <w:pPr>
              <w:jc w:val="both"/>
            </w:pPr>
            <w:r>
              <w:rPr>
                <w:b/>
              </w:rPr>
              <w:t>Další současná působení jako akademický pracovník na jiných VŠ</w:t>
            </w:r>
          </w:p>
        </w:tc>
        <w:tc>
          <w:tcPr>
            <w:tcW w:w="1712" w:type="dxa"/>
            <w:gridSpan w:val="3"/>
            <w:shd w:val="clear" w:color="auto" w:fill="F7CAAC"/>
          </w:tcPr>
          <w:p w14:paraId="6D1486FF" w14:textId="77777777" w:rsidR="00A9436F" w:rsidRDefault="00A9436F" w:rsidP="00D44916">
            <w:pPr>
              <w:jc w:val="both"/>
              <w:rPr>
                <w:b/>
              </w:rPr>
            </w:pPr>
            <w:r>
              <w:rPr>
                <w:b/>
              </w:rPr>
              <w:t>typ prac. vztahu</w:t>
            </w:r>
          </w:p>
        </w:tc>
        <w:tc>
          <w:tcPr>
            <w:tcW w:w="2105" w:type="dxa"/>
            <w:gridSpan w:val="5"/>
            <w:shd w:val="clear" w:color="auto" w:fill="F7CAAC"/>
          </w:tcPr>
          <w:p w14:paraId="478BD88D" w14:textId="77777777" w:rsidR="00A9436F" w:rsidRDefault="00A9436F" w:rsidP="00D44916">
            <w:pPr>
              <w:jc w:val="both"/>
              <w:rPr>
                <w:b/>
              </w:rPr>
            </w:pPr>
            <w:r>
              <w:rPr>
                <w:b/>
              </w:rPr>
              <w:t>rozsah</w:t>
            </w:r>
          </w:p>
        </w:tc>
      </w:tr>
      <w:tr w:rsidR="00A9436F" w14:paraId="1C2CAEC3" w14:textId="77777777" w:rsidTr="00D44916">
        <w:tc>
          <w:tcPr>
            <w:tcW w:w="6083" w:type="dxa"/>
            <w:gridSpan w:val="6"/>
          </w:tcPr>
          <w:p w14:paraId="14EDFE7D" w14:textId="77777777" w:rsidR="00A9436F" w:rsidRDefault="00A9436F" w:rsidP="00D44916">
            <w:pPr>
              <w:jc w:val="both"/>
            </w:pPr>
            <w:r>
              <w:t>---</w:t>
            </w:r>
          </w:p>
        </w:tc>
        <w:tc>
          <w:tcPr>
            <w:tcW w:w="1712" w:type="dxa"/>
            <w:gridSpan w:val="3"/>
          </w:tcPr>
          <w:p w14:paraId="0948B471" w14:textId="77777777" w:rsidR="00A9436F" w:rsidRDefault="00A9436F" w:rsidP="00D44916">
            <w:pPr>
              <w:jc w:val="both"/>
            </w:pPr>
            <w:r>
              <w:t>---</w:t>
            </w:r>
          </w:p>
        </w:tc>
        <w:tc>
          <w:tcPr>
            <w:tcW w:w="2105" w:type="dxa"/>
            <w:gridSpan w:val="5"/>
          </w:tcPr>
          <w:p w14:paraId="453EFAEA" w14:textId="77777777" w:rsidR="00A9436F" w:rsidRDefault="00A9436F" w:rsidP="00D44916">
            <w:pPr>
              <w:jc w:val="both"/>
            </w:pPr>
            <w:r>
              <w:t>---</w:t>
            </w:r>
          </w:p>
        </w:tc>
      </w:tr>
      <w:tr w:rsidR="00D44916" w14:paraId="3A15E685" w14:textId="77777777" w:rsidTr="00D44916">
        <w:tc>
          <w:tcPr>
            <w:tcW w:w="6083" w:type="dxa"/>
            <w:gridSpan w:val="6"/>
          </w:tcPr>
          <w:p w14:paraId="20B391FB" w14:textId="77777777" w:rsidR="00D44916" w:rsidRDefault="00D44916" w:rsidP="00D44916">
            <w:pPr>
              <w:jc w:val="both"/>
            </w:pPr>
          </w:p>
        </w:tc>
        <w:tc>
          <w:tcPr>
            <w:tcW w:w="1712" w:type="dxa"/>
            <w:gridSpan w:val="3"/>
          </w:tcPr>
          <w:p w14:paraId="23F41C88" w14:textId="77777777" w:rsidR="00D44916" w:rsidRDefault="00D44916" w:rsidP="00D44916">
            <w:pPr>
              <w:jc w:val="both"/>
            </w:pPr>
          </w:p>
        </w:tc>
        <w:tc>
          <w:tcPr>
            <w:tcW w:w="2105" w:type="dxa"/>
            <w:gridSpan w:val="5"/>
          </w:tcPr>
          <w:p w14:paraId="66F758C8" w14:textId="77777777" w:rsidR="00D44916" w:rsidRDefault="00D44916" w:rsidP="00D44916">
            <w:pPr>
              <w:jc w:val="both"/>
            </w:pPr>
          </w:p>
        </w:tc>
      </w:tr>
      <w:tr w:rsidR="00A9436F" w14:paraId="627A35BD" w14:textId="77777777" w:rsidTr="00D44916">
        <w:tc>
          <w:tcPr>
            <w:tcW w:w="9900" w:type="dxa"/>
            <w:gridSpan w:val="14"/>
            <w:shd w:val="clear" w:color="auto" w:fill="F7CAAC"/>
          </w:tcPr>
          <w:p w14:paraId="6D94046A"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30ADDFC1" w14:textId="77777777" w:rsidTr="00D44916">
        <w:trPr>
          <w:trHeight w:val="466"/>
        </w:trPr>
        <w:tc>
          <w:tcPr>
            <w:tcW w:w="9900" w:type="dxa"/>
            <w:gridSpan w:val="14"/>
            <w:tcBorders>
              <w:top w:val="nil"/>
            </w:tcBorders>
          </w:tcPr>
          <w:p w14:paraId="58DDD01A" w14:textId="77777777" w:rsidR="00F2012F" w:rsidRDefault="00F2012F" w:rsidP="00B94EFC">
            <w:pPr>
              <w:pStyle w:val="Zkladntext"/>
              <w:spacing w:before="20" w:after="20"/>
            </w:pPr>
            <w:r w:rsidRPr="00F2012F">
              <w:rPr>
                <w:b/>
              </w:rPr>
              <w:t>Oborový seminář I</w:t>
            </w:r>
            <w:r>
              <w:t xml:space="preserve"> (100% s)</w:t>
            </w:r>
          </w:p>
          <w:p w14:paraId="3FA22078" w14:textId="49C4719C" w:rsidR="00500595" w:rsidRDefault="00500595" w:rsidP="00B94EFC">
            <w:pPr>
              <w:pStyle w:val="Zkladntext"/>
              <w:spacing w:before="20" w:after="20"/>
            </w:pPr>
            <w:r w:rsidRPr="00F2012F">
              <w:rPr>
                <w:b/>
              </w:rPr>
              <w:t>Oborový seminář I</w:t>
            </w:r>
            <w:r>
              <w:rPr>
                <w:b/>
              </w:rPr>
              <w:t>I</w:t>
            </w:r>
            <w:r>
              <w:t xml:space="preserve"> (100% s)</w:t>
            </w:r>
          </w:p>
          <w:p w14:paraId="5EB6A6FF" w14:textId="627F17A7" w:rsidR="00A12E18" w:rsidRDefault="00A12E18" w:rsidP="00B94EFC">
            <w:pPr>
              <w:pStyle w:val="Zkladntext"/>
              <w:spacing w:before="20" w:after="20"/>
            </w:pPr>
            <w:r w:rsidRPr="00F2012F">
              <w:rPr>
                <w:b/>
              </w:rPr>
              <w:t>Oborový seminář I</w:t>
            </w:r>
            <w:r w:rsidR="00B94EFC">
              <w:rPr>
                <w:b/>
              </w:rPr>
              <w:t>I</w:t>
            </w:r>
            <w:r>
              <w:rPr>
                <w:b/>
              </w:rPr>
              <w:t>I</w:t>
            </w:r>
            <w:r>
              <w:t xml:space="preserve"> (100% s)</w:t>
            </w:r>
          </w:p>
          <w:p w14:paraId="15B1ABAD" w14:textId="77777777" w:rsidR="00B94EFC" w:rsidRDefault="00B94EFC" w:rsidP="00B94EFC">
            <w:pPr>
              <w:pStyle w:val="Zkladntext"/>
              <w:spacing w:before="40" w:after="40"/>
            </w:pPr>
            <w:r w:rsidRPr="00E814DA">
              <w:rPr>
                <w:b/>
              </w:rPr>
              <w:t>Struktura a symetrie molekul</w:t>
            </w:r>
            <w:r>
              <w:t xml:space="preserve"> (100% p)</w:t>
            </w:r>
          </w:p>
          <w:p w14:paraId="46C36D50" w14:textId="77777777" w:rsidR="00500595" w:rsidRDefault="00500595" w:rsidP="00B94EFC">
            <w:pPr>
              <w:pStyle w:val="Zkladntext"/>
              <w:spacing w:before="20" w:after="20"/>
              <w:rPr>
                <w:lang w:val="en-US"/>
              </w:rPr>
            </w:pPr>
            <w:r w:rsidRPr="00500595">
              <w:rPr>
                <w:b/>
                <w:lang w:val="en-US"/>
              </w:rPr>
              <w:t>Supramolekulární chemie/Supramolecular Chemistry</w:t>
            </w:r>
            <w:r>
              <w:rPr>
                <w:lang w:val="en-US"/>
              </w:rPr>
              <w:t xml:space="preserve"> (100% p)</w:t>
            </w:r>
          </w:p>
          <w:p w14:paraId="056C8EC5" w14:textId="5C13DC18" w:rsidR="00B94EFC" w:rsidRDefault="00B94EFC" w:rsidP="00B94EFC">
            <w:pPr>
              <w:pStyle w:val="Zkladntext"/>
              <w:spacing w:before="40" w:after="40"/>
            </w:pPr>
            <w:r w:rsidRPr="00F2012F">
              <w:rPr>
                <w:b/>
              </w:rPr>
              <w:t>Teorie a metody strukturní analýzy</w:t>
            </w:r>
            <w:r>
              <w:t xml:space="preserve"> (100% p)</w:t>
            </w:r>
          </w:p>
        </w:tc>
      </w:tr>
      <w:tr w:rsidR="00A9436F" w14:paraId="1FB27921" w14:textId="77777777" w:rsidTr="00D44916">
        <w:tc>
          <w:tcPr>
            <w:tcW w:w="9900" w:type="dxa"/>
            <w:gridSpan w:val="14"/>
            <w:shd w:val="clear" w:color="auto" w:fill="F7CAAC"/>
          </w:tcPr>
          <w:p w14:paraId="196DADD5" w14:textId="77777777" w:rsidR="00A9436F" w:rsidRDefault="00A9436F" w:rsidP="00D44916">
            <w:pPr>
              <w:jc w:val="both"/>
            </w:pPr>
            <w:r>
              <w:rPr>
                <w:b/>
              </w:rPr>
              <w:t xml:space="preserve">Údaje o vzdělání na VŠ </w:t>
            </w:r>
          </w:p>
        </w:tc>
      </w:tr>
      <w:tr w:rsidR="00A9436F" w:rsidRPr="00655B95" w14:paraId="01835EF8" w14:textId="77777777" w:rsidTr="00D44916">
        <w:trPr>
          <w:trHeight w:val="270"/>
        </w:trPr>
        <w:tc>
          <w:tcPr>
            <w:tcW w:w="9900" w:type="dxa"/>
            <w:gridSpan w:val="14"/>
          </w:tcPr>
          <w:p w14:paraId="1CDDBC09" w14:textId="77777777" w:rsidR="00A9436F" w:rsidRPr="00D44916" w:rsidRDefault="00A9436F" w:rsidP="000A3042">
            <w:pPr>
              <w:spacing w:before="60" w:after="60"/>
              <w:jc w:val="both"/>
              <w:rPr>
                <w:b/>
              </w:rPr>
            </w:pPr>
            <w:r w:rsidRPr="00D44916">
              <w:t xml:space="preserve">2005: </w:t>
            </w:r>
            <w:r w:rsidRPr="00D44916">
              <w:rPr>
                <w:rFonts w:eastAsia="Arial Unicode MS"/>
              </w:rPr>
              <w:t xml:space="preserve">MU Brno, PF, </w:t>
            </w:r>
            <w:r w:rsidRPr="00D44916">
              <w:rPr>
                <w:rFonts w:eastAsia="Calibri"/>
              </w:rPr>
              <w:t xml:space="preserve">SP Chemie, </w:t>
            </w:r>
            <w:r w:rsidRPr="00D44916">
              <w:rPr>
                <w:rFonts w:eastAsia="Arial Unicode MS"/>
              </w:rPr>
              <w:t>o</w:t>
            </w:r>
            <w:r w:rsidRPr="00D44916">
              <w:t>bor Organická chemie, Ph.D.</w:t>
            </w:r>
          </w:p>
        </w:tc>
      </w:tr>
      <w:tr w:rsidR="00A9436F" w14:paraId="30CF92C4" w14:textId="77777777" w:rsidTr="00D44916">
        <w:tc>
          <w:tcPr>
            <w:tcW w:w="9900" w:type="dxa"/>
            <w:gridSpan w:val="14"/>
            <w:shd w:val="clear" w:color="auto" w:fill="F7CAAC"/>
          </w:tcPr>
          <w:p w14:paraId="27DEFE54" w14:textId="77777777" w:rsidR="00A9436F" w:rsidRPr="00D44916" w:rsidRDefault="00A9436F" w:rsidP="00D44916">
            <w:pPr>
              <w:jc w:val="both"/>
              <w:rPr>
                <w:b/>
              </w:rPr>
            </w:pPr>
            <w:r w:rsidRPr="00D44916">
              <w:rPr>
                <w:b/>
              </w:rPr>
              <w:t>Údaje o odborném působení od absolvování VŠ</w:t>
            </w:r>
          </w:p>
        </w:tc>
      </w:tr>
      <w:tr w:rsidR="00A9436F" w:rsidRPr="00731383" w14:paraId="3C83AB68" w14:textId="77777777" w:rsidTr="00D44916">
        <w:trPr>
          <w:trHeight w:val="208"/>
        </w:trPr>
        <w:tc>
          <w:tcPr>
            <w:tcW w:w="9900" w:type="dxa"/>
            <w:gridSpan w:val="14"/>
          </w:tcPr>
          <w:p w14:paraId="263E3BAA" w14:textId="77777777" w:rsidR="00A9436F" w:rsidRPr="00D44916" w:rsidRDefault="00A9436F" w:rsidP="000A3042">
            <w:pPr>
              <w:spacing w:before="60" w:after="60"/>
              <w:jc w:val="both"/>
            </w:pPr>
            <w:r w:rsidRPr="00D44916">
              <w:t>2002 – dosud: UTB Zlín, FT, odborný asistent</w:t>
            </w:r>
          </w:p>
        </w:tc>
      </w:tr>
      <w:tr w:rsidR="00A9436F" w14:paraId="7AF946E0" w14:textId="77777777" w:rsidTr="00D44916">
        <w:trPr>
          <w:trHeight w:val="250"/>
        </w:trPr>
        <w:tc>
          <w:tcPr>
            <w:tcW w:w="9900" w:type="dxa"/>
            <w:gridSpan w:val="14"/>
            <w:shd w:val="clear" w:color="auto" w:fill="F7CAAC"/>
          </w:tcPr>
          <w:p w14:paraId="22539148" w14:textId="77777777" w:rsidR="00A9436F" w:rsidRPr="00D44916" w:rsidRDefault="00A9436F" w:rsidP="00D44916">
            <w:pPr>
              <w:jc w:val="both"/>
            </w:pPr>
            <w:r w:rsidRPr="00D44916">
              <w:rPr>
                <w:b/>
              </w:rPr>
              <w:t>Zkušenosti s vedením kvalifikačních a rigorózních prací</w:t>
            </w:r>
          </w:p>
        </w:tc>
      </w:tr>
      <w:tr w:rsidR="00A9436F" w14:paraId="368090ED" w14:textId="77777777" w:rsidTr="00D44916">
        <w:trPr>
          <w:trHeight w:val="184"/>
        </w:trPr>
        <w:tc>
          <w:tcPr>
            <w:tcW w:w="9900" w:type="dxa"/>
            <w:gridSpan w:val="14"/>
          </w:tcPr>
          <w:p w14:paraId="482109C4" w14:textId="77777777" w:rsidR="00A9436F" w:rsidRPr="00D44916" w:rsidRDefault="00A9436F" w:rsidP="000A3042">
            <w:pPr>
              <w:spacing w:before="60" w:after="60"/>
              <w:jc w:val="both"/>
            </w:pPr>
            <w:r w:rsidRPr="00D44916">
              <w:t>Počet obhájených prací, které vyučující vedl v období 2013 – 2017: 2 BP, 7 DP, 1 DisP.</w:t>
            </w:r>
          </w:p>
        </w:tc>
      </w:tr>
      <w:tr w:rsidR="00A9436F" w14:paraId="584AFF80" w14:textId="77777777" w:rsidTr="0035557B">
        <w:trPr>
          <w:cantSplit/>
        </w:trPr>
        <w:tc>
          <w:tcPr>
            <w:tcW w:w="3119" w:type="dxa"/>
            <w:gridSpan w:val="2"/>
            <w:tcBorders>
              <w:top w:val="single" w:sz="12" w:space="0" w:color="auto"/>
            </w:tcBorders>
            <w:shd w:val="clear" w:color="auto" w:fill="F7CAAC"/>
          </w:tcPr>
          <w:p w14:paraId="7D449D13" w14:textId="77777777" w:rsidR="00A9436F" w:rsidRPr="00D44916" w:rsidRDefault="00A9436F" w:rsidP="00D44916">
            <w:pPr>
              <w:jc w:val="both"/>
            </w:pPr>
            <w:r w:rsidRPr="00D44916">
              <w:rPr>
                <w:b/>
              </w:rPr>
              <w:t xml:space="preserve">Obor habilitačního řízení </w:t>
            </w:r>
          </w:p>
        </w:tc>
        <w:tc>
          <w:tcPr>
            <w:tcW w:w="2268" w:type="dxa"/>
            <w:gridSpan w:val="3"/>
            <w:tcBorders>
              <w:top w:val="single" w:sz="12" w:space="0" w:color="auto"/>
            </w:tcBorders>
            <w:shd w:val="clear" w:color="auto" w:fill="F7CAAC"/>
          </w:tcPr>
          <w:p w14:paraId="4C4ADEF5" w14:textId="77777777" w:rsidR="00A9436F" w:rsidRPr="00D44916" w:rsidRDefault="00A9436F" w:rsidP="00D44916">
            <w:pPr>
              <w:jc w:val="both"/>
            </w:pPr>
            <w:r w:rsidRPr="00D44916">
              <w:rPr>
                <w:b/>
              </w:rPr>
              <w:t>Rok udělení hodnosti</w:t>
            </w:r>
          </w:p>
        </w:tc>
        <w:tc>
          <w:tcPr>
            <w:tcW w:w="2127" w:type="dxa"/>
            <w:gridSpan w:val="3"/>
            <w:tcBorders>
              <w:top w:val="single" w:sz="12" w:space="0" w:color="auto"/>
              <w:right w:val="single" w:sz="12" w:space="0" w:color="auto"/>
            </w:tcBorders>
            <w:shd w:val="clear" w:color="auto" w:fill="F7CAAC"/>
          </w:tcPr>
          <w:p w14:paraId="6F583CFC" w14:textId="77777777" w:rsidR="00A9436F" w:rsidRPr="00D44916" w:rsidRDefault="00A9436F" w:rsidP="00D44916">
            <w:pPr>
              <w:jc w:val="both"/>
            </w:pPr>
            <w:r w:rsidRPr="00D44916">
              <w:rPr>
                <w:b/>
              </w:rPr>
              <w:t>Řízení konáno na VŠ</w:t>
            </w:r>
          </w:p>
        </w:tc>
        <w:tc>
          <w:tcPr>
            <w:tcW w:w="2386" w:type="dxa"/>
            <w:gridSpan w:val="6"/>
            <w:tcBorders>
              <w:top w:val="single" w:sz="12" w:space="0" w:color="auto"/>
              <w:left w:val="single" w:sz="12" w:space="0" w:color="auto"/>
            </w:tcBorders>
            <w:shd w:val="clear" w:color="auto" w:fill="F7CAAC"/>
          </w:tcPr>
          <w:p w14:paraId="2728838A" w14:textId="77777777" w:rsidR="00A9436F" w:rsidRPr="00D44916" w:rsidRDefault="00A9436F" w:rsidP="00D44916">
            <w:pPr>
              <w:jc w:val="both"/>
              <w:rPr>
                <w:b/>
              </w:rPr>
            </w:pPr>
            <w:r w:rsidRPr="00D44916">
              <w:rPr>
                <w:b/>
              </w:rPr>
              <w:t>Ohlasy publikací</w:t>
            </w:r>
          </w:p>
        </w:tc>
      </w:tr>
      <w:tr w:rsidR="00A9436F" w14:paraId="7E70DB20" w14:textId="77777777" w:rsidTr="0035557B">
        <w:trPr>
          <w:cantSplit/>
        </w:trPr>
        <w:tc>
          <w:tcPr>
            <w:tcW w:w="3119" w:type="dxa"/>
            <w:gridSpan w:val="2"/>
          </w:tcPr>
          <w:p w14:paraId="5038BE72" w14:textId="4DCD92A4" w:rsidR="00A9436F" w:rsidRPr="00D44916" w:rsidRDefault="00E82470" w:rsidP="00D44916">
            <w:pPr>
              <w:jc w:val="both"/>
            </w:pPr>
            <w:ins w:id="87" w:author="Michal Rouchal" w:date="2018-04-03T16:23:00Z">
              <w:r>
                <w:t>Organická chemie</w:t>
              </w:r>
            </w:ins>
            <w:del w:id="88" w:author="Michal Rouchal" w:date="2018-04-03T16:23:00Z">
              <w:r w:rsidR="00A9436F" w:rsidRPr="00D44916" w:rsidDel="00E82470">
                <w:delText>---</w:delText>
              </w:r>
            </w:del>
          </w:p>
        </w:tc>
        <w:tc>
          <w:tcPr>
            <w:tcW w:w="2268" w:type="dxa"/>
            <w:gridSpan w:val="3"/>
          </w:tcPr>
          <w:p w14:paraId="2BEEF94D" w14:textId="73CC9E6D" w:rsidR="00A9436F" w:rsidRPr="00D44916" w:rsidRDefault="00A9436F" w:rsidP="00D44916">
            <w:pPr>
              <w:jc w:val="both"/>
            </w:pPr>
            <w:del w:id="89" w:author="Michal Rouchal" w:date="2018-04-03T16:23:00Z">
              <w:r w:rsidRPr="00D44916" w:rsidDel="00E82470">
                <w:delText>---</w:delText>
              </w:r>
            </w:del>
            <w:ins w:id="90" w:author="Michal Rouchal" w:date="2018-04-03T16:23:00Z">
              <w:r w:rsidR="00E82470">
                <w:t>2018</w:t>
              </w:r>
            </w:ins>
          </w:p>
        </w:tc>
        <w:tc>
          <w:tcPr>
            <w:tcW w:w="2127" w:type="dxa"/>
            <w:gridSpan w:val="3"/>
            <w:tcBorders>
              <w:right w:val="single" w:sz="12" w:space="0" w:color="auto"/>
            </w:tcBorders>
          </w:tcPr>
          <w:p w14:paraId="09DEC94E" w14:textId="67D51BD5" w:rsidR="00A9436F" w:rsidRPr="00D44916" w:rsidRDefault="00A9436F" w:rsidP="00D44916">
            <w:pPr>
              <w:jc w:val="both"/>
            </w:pPr>
            <w:del w:id="91" w:author="Michal Rouchal" w:date="2018-04-03T16:23:00Z">
              <w:r w:rsidRPr="00D44916" w:rsidDel="00E82470">
                <w:delText>---</w:delText>
              </w:r>
            </w:del>
            <w:ins w:id="92" w:author="Michal Rouchal" w:date="2018-04-03T16:23:00Z">
              <w:r w:rsidR="00E82470">
                <w:t>MU Brno</w:t>
              </w:r>
            </w:ins>
          </w:p>
        </w:tc>
        <w:tc>
          <w:tcPr>
            <w:tcW w:w="708" w:type="dxa"/>
            <w:gridSpan w:val="3"/>
            <w:tcBorders>
              <w:left w:val="single" w:sz="12" w:space="0" w:color="auto"/>
            </w:tcBorders>
            <w:shd w:val="clear" w:color="auto" w:fill="F7CAAC"/>
          </w:tcPr>
          <w:p w14:paraId="42DD7001" w14:textId="77777777" w:rsidR="00A9436F" w:rsidRPr="00D44916" w:rsidRDefault="00A9436F" w:rsidP="00D44916">
            <w:pPr>
              <w:jc w:val="both"/>
            </w:pPr>
            <w:r w:rsidRPr="00D44916">
              <w:rPr>
                <w:b/>
              </w:rPr>
              <w:t>WOS</w:t>
            </w:r>
          </w:p>
        </w:tc>
        <w:tc>
          <w:tcPr>
            <w:tcW w:w="851" w:type="dxa"/>
            <w:gridSpan w:val="2"/>
            <w:shd w:val="clear" w:color="auto" w:fill="F7CAAC"/>
          </w:tcPr>
          <w:p w14:paraId="441EB8D2" w14:textId="77777777" w:rsidR="00A9436F" w:rsidRPr="00D44916" w:rsidRDefault="00A9436F" w:rsidP="00D44916">
            <w:pPr>
              <w:jc w:val="both"/>
            </w:pPr>
            <w:r w:rsidRPr="00D44916">
              <w:rPr>
                <w:b/>
              </w:rPr>
              <w:t>Scopus</w:t>
            </w:r>
          </w:p>
        </w:tc>
        <w:tc>
          <w:tcPr>
            <w:tcW w:w="827" w:type="dxa"/>
            <w:shd w:val="clear" w:color="auto" w:fill="F7CAAC"/>
          </w:tcPr>
          <w:p w14:paraId="69A51DB0" w14:textId="77777777" w:rsidR="00A9436F" w:rsidRPr="00D44916" w:rsidRDefault="00A9436F" w:rsidP="00D44916">
            <w:pPr>
              <w:jc w:val="both"/>
            </w:pPr>
            <w:r w:rsidRPr="00D44916">
              <w:rPr>
                <w:b/>
              </w:rPr>
              <w:t>ostatní</w:t>
            </w:r>
          </w:p>
        </w:tc>
      </w:tr>
      <w:tr w:rsidR="00A9436F" w:rsidRPr="00CD3FF2" w14:paraId="4961A568" w14:textId="77777777" w:rsidTr="0035557B">
        <w:trPr>
          <w:cantSplit/>
          <w:trHeight w:val="70"/>
        </w:trPr>
        <w:tc>
          <w:tcPr>
            <w:tcW w:w="3119" w:type="dxa"/>
            <w:gridSpan w:val="2"/>
            <w:shd w:val="clear" w:color="auto" w:fill="F7CAAC"/>
          </w:tcPr>
          <w:p w14:paraId="4A9353EF" w14:textId="77777777" w:rsidR="00A9436F" w:rsidRPr="00D44916" w:rsidRDefault="00A9436F" w:rsidP="00D44916">
            <w:pPr>
              <w:jc w:val="both"/>
            </w:pPr>
            <w:r w:rsidRPr="00D44916">
              <w:rPr>
                <w:b/>
              </w:rPr>
              <w:t>Obor jmenovacího řízení</w:t>
            </w:r>
          </w:p>
        </w:tc>
        <w:tc>
          <w:tcPr>
            <w:tcW w:w="2268" w:type="dxa"/>
            <w:gridSpan w:val="3"/>
            <w:shd w:val="clear" w:color="auto" w:fill="F7CAAC"/>
          </w:tcPr>
          <w:p w14:paraId="1107D4AA" w14:textId="77777777" w:rsidR="00A9436F" w:rsidRPr="00D44916" w:rsidRDefault="00A9436F" w:rsidP="00D44916">
            <w:pPr>
              <w:jc w:val="both"/>
            </w:pPr>
            <w:r w:rsidRPr="00D44916">
              <w:rPr>
                <w:b/>
              </w:rPr>
              <w:t>Rok udělení hodnosti</w:t>
            </w:r>
          </w:p>
        </w:tc>
        <w:tc>
          <w:tcPr>
            <w:tcW w:w="2127" w:type="dxa"/>
            <w:gridSpan w:val="3"/>
            <w:tcBorders>
              <w:right w:val="single" w:sz="12" w:space="0" w:color="auto"/>
            </w:tcBorders>
            <w:shd w:val="clear" w:color="auto" w:fill="F7CAAC"/>
          </w:tcPr>
          <w:p w14:paraId="74763341" w14:textId="77777777" w:rsidR="00A9436F" w:rsidRPr="00D44916" w:rsidRDefault="00A9436F" w:rsidP="00D44916">
            <w:pPr>
              <w:jc w:val="both"/>
            </w:pPr>
            <w:r w:rsidRPr="00D44916">
              <w:rPr>
                <w:b/>
              </w:rPr>
              <w:t>Řízení konáno na VŠ</w:t>
            </w:r>
          </w:p>
        </w:tc>
        <w:tc>
          <w:tcPr>
            <w:tcW w:w="708" w:type="dxa"/>
            <w:gridSpan w:val="3"/>
            <w:vMerge w:val="restart"/>
            <w:tcBorders>
              <w:left w:val="single" w:sz="12" w:space="0" w:color="auto"/>
            </w:tcBorders>
          </w:tcPr>
          <w:p w14:paraId="759938F9" w14:textId="4FEA5D8E" w:rsidR="00A9436F" w:rsidRPr="00D44916" w:rsidRDefault="00A9436F" w:rsidP="009B22A2">
            <w:pPr>
              <w:jc w:val="both"/>
              <w:rPr>
                <w:b/>
              </w:rPr>
            </w:pPr>
            <w:r w:rsidRPr="00D44916">
              <w:rPr>
                <w:b/>
              </w:rPr>
              <w:t>1</w:t>
            </w:r>
            <w:del w:id="93" w:author="Michal Rouchal" w:date="2018-03-28T11:29:00Z">
              <w:r w:rsidRPr="00D44916" w:rsidDel="009B22A2">
                <w:rPr>
                  <w:b/>
                </w:rPr>
                <w:delText>3</w:delText>
              </w:r>
            </w:del>
            <w:ins w:id="94" w:author="Michal Rouchal" w:date="2018-03-28T11:29:00Z">
              <w:r w:rsidR="009B22A2">
                <w:rPr>
                  <w:b/>
                </w:rPr>
                <w:t>8</w:t>
              </w:r>
            </w:ins>
            <w:r w:rsidRPr="00D44916">
              <w:rPr>
                <w:b/>
              </w:rPr>
              <w:t>1</w:t>
            </w:r>
          </w:p>
        </w:tc>
        <w:tc>
          <w:tcPr>
            <w:tcW w:w="851" w:type="dxa"/>
            <w:gridSpan w:val="2"/>
            <w:vMerge w:val="restart"/>
          </w:tcPr>
          <w:p w14:paraId="122BAC1C" w14:textId="33738279" w:rsidR="00A9436F" w:rsidRPr="00D44916" w:rsidRDefault="00A9436F" w:rsidP="009B22A2">
            <w:pPr>
              <w:jc w:val="both"/>
              <w:rPr>
                <w:b/>
              </w:rPr>
            </w:pPr>
            <w:r w:rsidRPr="00D44916">
              <w:rPr>
                <w:b/>
              </w:rPr>
              <w:t>1</w:t>
            </w:r>
            <w:del w:id="95" w:author="Michal Rouchal" w:date="2018-03-28T11:29:00Z">
              <w:r w:rsidRPr="00D44916" w:rsidDel="009B22A2">
                <w:rPr>
                  <w:b/>
                </w:rPr>
                <w:delText>33</w:delText>
              </w:r>
            </w:del>
            <w:ins w:id="96" w:author="Michal Rouchal" w:date="2018-03-28T11:29:00Z">
              <w:r w:rsidR="009B22A2">
                <w:rPr>
                  <w:b/>
                </w:rPr>
                <w:t>76</w:t>
              </w:r>
            </w:ins>
          </w:p>
        </w:tc>
        <w:tc>
          <w:tcPr>
            <w:tcW w:w="827" w:type="dxa"/>
            <w:vMerge w:val="restart"/>
          </w:tcPr>
          <w:p w14:paraId="30766732" w14:textId="77777777" w:rsidR="00A9436F" w:rsidRPr="0035557B" w:rsidRDefault="00A9436F" w:rsidP="00D44916">
            <w:pPr>
              <w:jc w:val="both"/>
              <w:rPr>
                <w:b/>
                <w:sz w:val="19"/>
                <w:szCs w:val="19"/>
              </w:rPr>
            </w:pPr>
            <w:r w:rsidRPr="0035557B">
              <w:rPr>
                <w:b/>
                <w:sz w:val="19"/>
                <w:szCs w:val="19"/>
              </w:rPr>
              <w:t>neevid.</w:t>
            </w:r>
          </w:p>
        </w:tc>
      </w:tr>
      <w:tr w:rsidR="00A9436F" w14:paraId="65BEFB10" w14:textId="77777777" w:rsidTr="0035557B">
        <w:trPr>
          <w:trHeight w:val="205"/>
        </w:trPr>
        <w:tc>
          <w:tcPr>
            <w:tcW w:w="3119" w:type="dxa"/>
            <w:gridSpan w:val="2"/>
          </w:tcPr>
          <w:p w14:paraId="4213621E" w14:textId="77777777" w:rsidR="00A9436F" w:rsidRPr="00D44916" w:rsidRDefault="00A9436F" w:rsidP="00D44916">
            <w:pPr>
              <w:jc w:val="both"/>
            </w:pPr>
            <w:r w:rsidRPr="00D44916">
              <w:t>---</w:t>
            </w:r>
          </w:p>
        </w:tc>
        <w:tc>
          <w:tcPr>
            <w:tcW w:w="2268" w:type="dxa"/>
            <w:gridSpan w:val="3"/>
          </w:tcPr>
          <w:p w14:paraId="7CA802D8" w14:textId="77777777" w:rsidR="00A9436F" w:rsidRPr="00D44916" w:rsidRDefault="00A9436F" w:rsidP="00D44916">
            <w:pPr>
              <w:jc w:val="both"/>
            </w:pPr>
            <w:r w:rsidRPr="00D44916">
              <w:t>---</w:t>
            </w:r>
          </w:p>
        </w:tc>
        <w:tc>
          <w:tcPr>
            <w:tcW w:w="2127" w:type="dxa"/>
            <w:gridSpan w:val="3"/>
            <w:tcBorders>
              <w:right w:val="single" w:sz="12" w:space="0" w:color="auto"/>
            </w:tcBorders>
          </w:tcPr>
          <w:p w14:paraId="54821287" w14:textId="77777777" w:rsidR="00A9436F" w:rsidRPr="00D44916" w:rsidRDefault="00A9436F" w:rsidP="00D44916">
            <w:pPr>
              <w:jc w:val="both"/>
            </w:pPr>
            <w:r w:rsidRPr="00D44916">
              <w:t>---</w:t>
            </w:r>
          </w:p>
        </w:tc>
        <w:tc>
          <w:tcPr>
            <w:tcW w:w="708" w:type="dxa"/>
            <w:gridSpan w:val="3"/>
            <w:vMerge/>
            <w:tcBorders>
              <w:left w:val="single" w:sz="12" w:space="0" w:color="auto"/>
            </w:tcBorders>
            <w:vAlign w:val="center"/>
          </w:tcPr>
          <w:p w14:paraId="1D0D9AD7" w14:textId="77777777" w:rsidR="00A9436F" w:rsidRPr="00D44916" w:rsidRDefault="00A9436F" w:rsidP="00D44916">
            <w:pPr>
              <w:rPr>
                <w:b/>
              </w:rPr>
            </w:pPr>
          </w:p>
        </w:tc>
        <w:tc>
          <w:tcPr>
            <w:tcW w:w="851" w:type="dxa"/>
            <w:gridSpan w:val="2"/>
            <w:vMerge/>
            <w:vAlign w:val="center"/>
          </w:tcPr>
          <w:p w14:paraId="2DF9DCC2" w14:textId="77777777" w:rsidR="00A9436F" w:rsidRPr="00D44916" w:rsidRDefault="00A9436F" w:rsidP="00D44916">
            <w:pPr>
              <w:rPr>
                <w:b/>
              </w:rPr>
            </w:pPr>
          </w:p>
        </w:tc>
        <w:tc>
          <w:tcPr>
            <w:tcW w:w="827" w:type="dxa"/>
            <w:vMerge/>
            <w:vAlign w:val="center"/>
          </w:tcPr>
          <w:p w14:paraId="6596D039" w14:textId="77777777" w:rsidR="00A9436F" w:rsidRPr="00D44916" w:rsidRDefault="00A9436F" w:rsidP="00D44916">
            <w:pPr>
              <w:rPr>
                <w:b/>
              </w:rPr>
            </w:pPr>
          </w:p>
        </w:tc>
      </w:tr>
      <w:tr w:rsidR="00A9436F" w14:paraId="5DAFE748" w14:textId="77777777" w:rsidTr="00D44916">
        <w:tc>
          <w:tcPr>
            <w:tcW w:w="9900" w:type="dxa"/>
            <w:gridSpan w:val="14"/>
            <w:shd w:val="clear" w:color="auto" w:fill="F7CAAC"/>
          </w:tcPr>
          <w:p w14:paraId="6AB28547" w14:textId="77777777" w:rsidR="00A9436F" w:rsidRPr="00D44916" w:rsidRDefault="00A9436F" w:rsidP="00D44916">
            <w:pPr>
              <w:jc w:val="both"/>
              <w:rPr>
                <w:b/>
              </w:rPr>
            </w:pPr>
            <w:r w:rsidRPr="00D44916">
              <w:rPr>
                <w:b/>
              </w:rPr>
              <w:t xml:space="preserve">Přehled o nejvýznamnější publikační a další tvůrčí činnosti nebo další profesní činnosti u odborníků z praxe vztahující se k zabezpečovaným předmětům </w:t>
            </w:r>
          </w:p>
        </w:tc>
      </w:tr>
      <w:tr w:rsidR="00A9436F" w14:paraId="49B6C8E2" w14:textId="77777777" w:rsidTr="00D44916">
        <w:trPr>
          <w:trHeight w:val="283"/>
        </w:trPr>
        <w:tc>
          <w:tcPr>
            <w:tcW w:w="9900" w:type="dxa"/>
            <w:gridSpan w:val="14"/>
          </w:tcPr>
          <w:p w14:paraId="4048A3FA" w14:textId="75DC78B6" w:rsidR="00A9436F" w:rsidRPr="00D44916" w:rsidDel="009B22A2" w:rsidRDefault="00A9436F" w:rsidP="0035557B">
            <w:pPr>
              <w:spacing w:before="60" w:after="100"/>
              <w:jc w:val="both"/>
              <w:rPr>
                <w:del w:id="97" w:author="Michal Rouchal" w:date="2018-03-28T11:29:00Z"/>
                <w:color w:val="000000"/>
              </w:rPr>
            </w:pPr>
            <w:del w:id="98" w:author="Michal Rouchal" w:date="2018-03-28T11:29:00Z">
              <w:r w:rsidRPr="00D44916" w:rsidDel="009B22A2">
                <w:rPr>
                  <w:color w:val="000000"/>
                </w:rPr>
                <w:delText xml:space="preserve">BABJAKOVÁ, E., BRANNÁ, P., KUCZYŃSKA, M., ROUCHAL, M., PRUCKOVÁ, Z., DASTYCHOVÁ, L., VÍCHA, J., </w:delText>
              </w:r>
              <w:r w:rsidRPr="00D44916" w:rsidDel="009B22A2">
                <w:rPr>
                  <w:b/>
                  <w:color w:val="000000"/>
                </w:rPr>
                <w:delText>VÍCHA, R. (30%)</w:delText>
              </w:r>
              <w:r w:rsidRPr="00D44916" w:rsidDel="009B22A2">
                <w:rPr>
                  <w:color w:val="000000"/>
                </w:rPr>
                <w:delText xml:space="preserve">: An adamantane-based disubstituted binding motif with picomolar dissociation constants for cucurbit[n]urils in water and related ternary aggregates. </w:delText>
              </w:r>
              <w:r w:rsidRPr="00D44916" w:rsidDel="009B22A2">
                <w:rPr>
                  <w:i/>
                  <w:iCs/>
                  <w:color w:val="000000"/>
                </w:rPr>
                <w:delText>RSC Advances</w:delText>
              </w:r>
              <w:r w:rsidRPr="00D44916" w:rsidDel="009B22A2">
                <w:rPr>
                  <w:color w:val="000000"/>
                </w:rPr>
                <w:delText> </w:delText>
              </w:r>
              <w:r w:rsidRPr="00D44916" w:rsidDel="009B22A2">
                <w:rPr>
                  <w:iCs/>
                  <w:color w:val="000000"/>
                </w:rPr>
                <w:delText>6</w:delText>
              </w:r>
              <w:r w:rsidRPr="00D44916" w:rsidDel="009B22A2">
                <w:rPr>
                  <w:color w:val="000000"/>
                </w:rPr>
                <w:delText xml:space="preserve">, 105146-105153, </w:delText>
              </w:r>
              <w:r w:rsidRPr="00D44916" w:rsidDel="009B22A2">
                <w:rPr>
                  <w:b/>
                  <w:color w:val="000000"/>
                </w:rPr>
                <w:delText>2016</w:delText>
              </w:r>
              <w:r w:rsidRPr="00D44916" w:rsidDel="009B22A2">
                <w:rPr>
                  <w:color w:val="000000"/>
                </w:rPr>
                <w:delText xml:space="preserve">. </w:delText>
              </w:r>
            </w:del>
          </w:p>
          <w:p w14:paraId="1CD6B0F2" w14:textId="77777777" w:rsidR="009B22A2" w:rsidRDefault="00A9436F" w:rsidP="009B22A2">
            <w:pPr>
              <w:spacing w:before="120" w:after="120"/>
              <w:jc w:val="both"/>
              <w:rPr>
                <w:ins w:id="99" w:author="Michal Rouchal" w:date="2018-03-28T11:29:00Z"/>
                <w:color w:val="000000"/>
              </w:rPr>
            </w:pPr>
            <w:r w:rsidRPr="00D44916">
              <w:rPr>
                <w:color w:val="000000"/>
              </w:rPr>
              <w:t xml:space="preserve">BRANNÁ, P., ČERNOCHOVÁ, J., ROUCHAL, M., KULHÁNEK, P., BABINSKÝ, M., MAREK, R., NEČAS, M., KUŘITKA, I., </w:t>
            </w:r>
            <w:r w:rsidRPr="00D44916">
              <w:rPr>
                <w:b/>
                <w:color w:val="000000"/>
              </w:rPr>
              <w:t>VÍCHA, R. (45%)</w:t>
            </w:r>
            <w:r w:rsidRPr="00D44916">
              <w:rPr>
                <w:color w:val="000000"/>
              </w:rPr>
              <w:t>: Cooperative binding of cucurbit[n]urils and </w:t>
            </w:r>
            <w:r w:rsidRPr="00D44916">
              <w:rPr>
                <w:rFonts w:ascii="Symbol" w:hAnsi="Symbol"/>
                <w:color w:val="000000"/>
              </w:rPr>
              <w:t></w:t>
            </w:r>
            <w:r w:rsidRPr="00D44916">
              <w:rPr>
                <w:color w:val="000000"/>
              </w:rPr>
              <w:t xml:space="preserve">-cyclodextrin to ditopic imidazolium-based ligands. </w:t>
            </w:r>
            <w:r w:rsidRPr="00D44916">
              <w:rPr>
                <w:i/>
                <w:iCs/>
                <w:color w:val="000000"/>
              </w:rPr>
              <w:t xml:space="preserve">The Journal of Organic Chemistry </w:t>
            </w:r>
            <w:r w:rsidRPr="00D44916">
              <w:rPr>
                <w:iCs/>
                <w:color w:val="000000"/>
              </w:rPr>
              <w:t>81</w:t>
            </w:r>
            <w:r w:rsidRPr="00D44916">
              <w:rPr>
                <w:color w:val="000000"/>
              </w:rPr>
              <w:t xml:space="preserve">, 9595-9604, </w:t>
            </w:r>
            <w:r w:rsidRPr="00D44916">
              <w:rPr>
                <w:b/>
                <w:color w:val="000000"/>
              </w:rPr>
              <w:t>2016</w:t>
            </w:r>
            <w:r w:rsidRPr="00D44916">
              <w:rPr>
                <w:color w:val="000000"/>
              </w:rPr>
              <w:t xml:space="preserve">. </w:t>
            </w:r>
          </w:p>
          <w:p w14:paraId="3DC77A19" w14:textId="38A4AFBF" w:rsidR="00A9436F" w:rsidRPr="00D44916" w:rsidRDefault="009B22A2" w:rsidP="0035557B">
            <w:pPr>
              <w:spacing w:before="120" w:after="120"/>
              <w:jc w:val="both"/>
            </w:pPr>
            <w:ins w:id="100" w:author="Michal Rouchal" w:date="2018-03-28T11:29:00Z">
              <w:r>
                <w:rPr>
                  <w:color w:val="000000"/>
                </w:rPr>
                <w:t>ORSAVOVÁ</w:t>
              </w:r>
              <w:r w:rsidRPr="00D44916">
                <w:rPr>
                  <w:color w:val="000000"/>
                </w:rPr>
                <w:t xml:space="preserve">, </w:t>
              </w:r>
              <w:r>
                <w:rPr>
                  <w:color w:val="000000"/>
                </w:rPr>
                <w:t>J</w:t>
              </w:r>
              <w:r w:rsidRPr="00D44916">
                <w:rPr>
                  <w:color w:val="000000"/>
                </w:rPr>
                <w:t xml:space="preserve">., </w:t>
              </w:r>
              <w:r>
                <w:rPr>
                  <w:color w:val="000000"/>
                </w:rPr>
                <w:t>MIŠURCOVÁ</w:t>
              </w:r>
              <w:r w:rsidRPr="00D44916">
                <w:rPr>
                  <w:color w:val="000000"/>
                </w:rPr>
                <w:t xml:space="preserve">, </w:t>
              </w:r>
              <w:r>
                <w:rPr>
                  <w:color w:val="000000"/>
                </w:rPr>
                <w:t>L</w:t>
              </w:r>
              <w:r w:rsidRPr="00D44916">
                <w:rPr>
                  <w:color w:val="000000"/>
                </w:rPr>
                <w:t xml:space="preserve">., </w:t>
              </w:r>
              <w:r>
                <w:rPr>
                  <w:color w:val="000000"/>
                </w:rPr>
                <w:t>AMBROŽOVÁ</w:t>
              </w:r>
              <w:r w:rsidRPr="00D44916">
                <w:rPr>
                  <w:color w:val="000000"/>
                </w:rPr>
                <w:t xml:space="preserve">, </w:t>
              </w:r>
              <w:r>
                <w:rPr>
                  <w:color w:val="000000"/>
                </w:rPr>
                <w:t>J</w:t>
              </w:r>
              <w:r w:rsidRPr="00D44916">
                <w:rPr>
                  <w:color w:val="000000"/>
                </w:rPr>
                <w:t xml:space="preserve">., </w:t>
              </w:r>
              <w:r w:rsidRPr="00D44916">
                <w:rPr>
                  <w:b/>
                  <w:color w:val="000000"/>
                </w:rPr>
                <w:t>VÍCHA, R. (</w:t>
              </w:r>
              <w:r>
                <w:rPr>
                  <w:b/>
                  <w:color w:val="000000"/>
                </w:rPr>
                <w:t>15</w:t>
              </w:r>
              <w:r w:rsidRPr="00D44916">
                <w:rPr>
                  <w:b/>
                  <w:color w:val="000000"/>
                </w:rPr>
                <w:t>%)</w:t>
              </w:r>
              <w:r>
                <w:rPr>
                  <w:color w:val="000000"/>
                </w:rPr>
                <w:t>, MLČEK, J.</w:t>
              </w:r>
              <w:r w:rsidRPr="00D44916">
                <w:rPr>
                  <w:color w:val="000000"/>
                </w:rPr>
                <w:t xml:space="preserve">: </w:t>
              </w:r>
              <w:r>
                <w:rPr>
                  <w:color w:val="000000"/>
                </w:rPr>
                <w:t>Fatty acids composition of vegetable oils and its contribution to dietary energy intake and dependence of cardiovascular mortality on dietary intake of fatty acids</w:t>
              </w:r>
              <w:r w:rsidRPr="00D44916">
                <w:rPr>
                  <w:color w:val="000000"/>
                </w:rPr>
                <w:t xml:space="preserve">. </w:t>
              </w:r>
              <w:r>
                <w:rPr>
                  <w:i/>
                  <w:iCs/>
                  <w:color w:val="000000"/>
                </w:rPr>
                <w:t>International Journal of Molecular Sciences</w:t>
              </w:r>
              <w:r w:rsidRPr="00D44916">
                <w:rPr>
                  <w:color w:val="000000"/>
                </w:rPr>
                <w:t> </w:t>
              </w:r>
              <w:r>
                <w:rPr>
                  <w:iCs/>
                  <w:color w:val="000000"/>
                </w:rPr>
                <w:t>16</w:t>
              </w:r>
              <w:r w:rsidRPr="00D44916">
                <w:rPr>
                  <w:color w:val="000000"/>
                </w:rPr>
                <w:t>, 1</w:t>
              </w:r>
              <w:r>
                <w:rPr>
                  <w:color w:val="000000"/>
                </w:rPr>
                <w:t>2871</w:t>
              </w:r>
              <w:r w:rsidRPr="00D44916">
                <w:rPr>
                  <w:color w:val="000000"/>
                </w:rPr>
                <w:t>-1</w:t>
              </w:r>
              <w:r>
                <w:rPr>
                  <w:color w:val="000000"/>
                </w:rPr>
                <w:t>2890</w:t>
              </w:r>
              <w:r w:rsidRPr="00D44916">
                <w:rPr>
                  <w:color w:val="000000"/>
                </w:rPr>
                <w:t xml:space="preserve">, </w:t>
              </w:r>
              <w:r w:rsidRPr="00D44916">
                <w:rPr>
                  <w:b/>
                  <w:color w:val="000000"/>
                </w:rPr>
                <w:t>201</w:t>
              </w:r>
              <w:r>
                <w:rPr>
                  <w:b/>
                  <w:color w:val="000000"/>
                </w:rPr>
                <w:t>5</w:t>
              </w:r>
              <w:r w:rsidRPr="00D44916">
                <w:rPr>
                  <w:color w:val="000000"/>
                </w:rPr>
                <w:t>.</w:t>
              </w:r>
            </w:ins>
          </w:p>
          <w:p w14:paraId="28A3E77A" w14:textId="77777777" w:rsidR="00A9436F" w:rsidRPr="00D44916" w:rsidRDefault="00A9436F" w:rsidP="0035557B">
            <w:pPr>
              <w:spacing w:before="120" w:after="120"/>
              <w:jc w:val="both"/>
              <w:rPr>
                <w:caps/>
              </w:rPr>
            </w:pPr>
            <w:r w:rsidRPr="00D44916">
              <w:rPr>
                <w:color w:val="000000"/>
              </w:rPr>
              <w:t xml:space="preserve">BRANNÁ, P., ROUCHAL, M., PRUCKOVÁ, Z., DASTYCHOVÁ, L., LENOBEL, R., POSPÍŠIL, T., MALÁČ, K., </w:t>
            </w:r>
            <w:r w:rsidRPr="00D44916">
              <w:rPr>
                <w:b/>
                <w:color w:val="000000"/>
              </w:rPr>
              <w:t>VÍCHA, R. (26%)</w:t>
            </w:r>
            <w:r w:rsidRPr="00D44916">
              <w:rPr>
                <w:color w:val="000000"/>
              </w:rPr>
              <w:t xml:space="preserve">: Rotaxanes capped with host molecules: Supramolecular behavior of adamantylated bisimidazolium salts containing a biphenyl centerpiece. </w:t>
            </w:r>
            <w:r w:rsidRPr="00D44916">
              <w:rPr>
                <w:i/>
                <w:iCs/>
                <w:color w:val="000000"/>
              </w:rPr>
              <w:t>Chemistry - A European Journal</w:t>
            </w:r>
            <w:r w:rsidRPr="00D44916">
              <w:rPr>
                <w:color w:val="000000"/>
              </w:rPr>
              <w:t> </w:t>
            </w:r>
            <w:r w:rsidRPr="00D44916">
              <w:rPr>
                <w:iCs/>
                <w:color w:val="000000"/>
              </w:rPr>
              <w:t>21</w:t>
            </w:r>
            <w:r w:rsidRPr="00D44916">
              <w:rPr>
                <w:color w:val="000000"/>
              </w:rPr>
              <w:t xml:space="preserve">, 11712-11718, </w:t>
            </w:r>
            <w:r w:rsidRPr="00D44916">
              <w:rPr>
                <w:b/>
                <w:color w:val="000000"/>
              </w:rPr>
              <w:t>2015</w:t>
            </w:r>
            <w:r w:rsidRPr="00D44916">
              <w:rPr>
                <w:color w:val="000000"/>
              </w:rPr>
              <w:t xml:space="preserve">. </w:t>
            </w:r>
          </w:p>
          <w:p w14:paraId="32F3F75B" w14:textId="77777777" w:rsidR="00A9436F" w:rsidRPr="00D44916" w:rsidRDefault="00A9436F" w:rsidP="0035557B">
            <w:pPr>
              <w:spacing w:before="120" w:after="120"/>
              <w:jc w:val="both"/>
            </w:pPr>
            <w:r w:rsidRPr="00D44916">
              <w:rPr>
                <w:caps/>
              </w:rPr>
              <w:t xml:space="preserve">Rouchal, M., Matelová, A., Pires de Carvalho, F., Bernat, R., Grbić, D., Kuřitka, I., Babinský, M., Marek, r., čmelík, r., </w:t>
            </w:r>
            <w:r w:rsidRPr="00D44916">
              <w:rPr>
                <w:b/>
                <w:caps/>
              </w:rPr>
              <w:t>Vícha, r. (35%)</w:t>
            </w:r>
            <w:r w:rsidRPr="00D44916">
              <w:rPr>
                <w:caps/>
              </w:rPr>
              <w:t>:</w:t>
            </w:r>
            <w:r w:rsidRPr="00D44916">
              <w:t xml:space="preserve"> Adamantane-bearing benzylamides: Novel building blocks for supramolecular systems with finely tuned binding properties toward </w:t>
            </w:r>
            <w:r w:rsidRPr="00D44916">
              <w:rPr>
                <w:rFonts w:ascii="Symbol" w:hAnsi="Symbol"/>
              </w:rPr>
              <w:t></w:t>
            </w:r>
            <w:r w:rsidRPr="00D44916">
              <w:t xml:space="preserve">-cyclodextrin. </w:t>
            </w:r>
            <w:r w:rsidRPr="00D44916">
              <w:rPr>
                <w:i/>
                <w:iCs/>
              </w:rPr>
              <w:t xml:space="preserve">Supramolecular Chemistry </w:t>
            </w:r>
            <w:r w:rsidRPr="00D44916">
              <w:rPr>
                <w:iCs/>
              </w:rPr>
              <w:t>25, 349</w:t>
            </w:r>
            <w:r w:rsidRPr="00D44916">
              <w:rPr>
                <w:color w:val="000000"/>
              </w:rPr>
              <w:t>-</w:t>
            </w:r>
            <w:r w:rsidRPr="00D44916">
              <w:rPr>
                <w:iCs/>
              </w:rPr>
              <w:t xml:space="preserve">361, </w:t>
            </w:r>
            <w:r w:rsidRPr="00D44916">
              <w:rPr>
                <w:b/>
                <w:bCs/>
              </w:rPr>
              <w:t>2013</w:t>
            </w:r>
            <w:r w:rsidRPr="00D44916">
              <w:t xml:space="preserve">. </w:t>
            </w:r>
          </w:p>
          <w:p w14:paraId="54653533" w14:textId="77777777" w:rsidR="00A9436F" w:rsidRPr="00D44916" w:rsidRDefault="00A9436F" w:rsidP="0035557B">
            <w:pPr>
              <w:spacing w:after="60"/>
              <w:jc w:val="both"/>
              <w:rPr>
                <w:b/>
              </w:rPr>
            </w:pPr>
            <w:r w:rsidRPr="00D44916">
              <w:rPr>
                <w:caps/>
              </w:rPr>
              <w:t xml:space="preserve">Černochová, J., Branná, P., Rouchal, M., Kulhánek, P., Kuřitka, I., </w:t>
            </w:r>
            <w:r w:rsidRPr="00D44916">
              <w:rPr>
                <w:b/>
                <w:caps/>
              </w:rPr>
              <w:t>Vícha, R. (45%)</w:t>
            </w:r>
            <w:r w:rsidRPr="00D44916">
              <w:rPr>
                <w:caps/>
              </w:rPr>
              <w:t>:</w:t>
            </w:r>
            <w:r w:rsidRPr="00D44916">
              <w:t xml:space="preserve"> Determination of intrinsic binding modes by mass spectrometry: Gas-phase behavior of adamantylated bisimidazolium guests complexed to cucurbiturils. </w:t>
            </w:r>
            <w:r w:rsidRPr="00D44916">
              <w:rPr>
                <w:i/>
                <w:iCs/>
              </w:rPr>
              <w:t xml:space="preserve">Chemistry - A European Journal </w:t>
            </w:r>
            <w:r w:rsidRPr="00D44916">
              <w:t xml:space="preserve">18, 13633-13637, </w:t>
            </w:r>
            <w:r w:rsidRPr="00D44916">
              <w:rPr>
                <w:b/>
                <w:bCs/>
              </w:rPr>
              <w:t>2012</w:t>
            </w:r>
            <w:r w:rsidRPr="00D44916">
              <w:t xml:space="preserve">. </w:t>
            </w:r>
          </w:p>
        </w:tc>
      </w:tr>
      <w:tr w:rsidR="00A9436F" w14:paraId="73A9BBCA" w14:textId="77777777" w:rsidTr="00D44916">
        <w:trPr>
          <w:trHeight w:val="218"/>
        </w:trPr>
        <w:tc>
          <w:tcPr>
            <w:tcW w:w="9900" w:type="dxa"/>
            <w:gridSpan w:val="14"/>
            <w:shd w:val="clear" w:color="auto" w:fill="F7CAAC"/>
          </w:tcPr>
          <w:p w14:paraId="04455A66" w14:textId="77777777" w:rsidR="00A9436F" w:rsidRPr="00D44916" w:rsidRDefault="00A9436F" w:rsidP="00D44916">
            <w:pPr>
              <w:rPr>
                <w:b/>
              </w:rPr>
            </w:pPr>
            <w:r w:rsidRPr="00D44916">
              <w:rPr>
                <w:b/>
              </w:rPr>
              <w:t>Působení v zahraničí</w:t>
            </w:r>
          </w:p>
        </w:tc>
      </w:tr>
      <w:tr w:rsidR="00A9436F" w:rsidRPr="00655B95" w14:paraId="480EFB8E" w14:textId="77777777" w:rsidTr="00D44916">
        <w:trPr>
          <w:trHeight w:val="328"/>
        </w:trPr>
        <w:tc>
          <w:tcPr>
            <w:tcW w:w="9900" w:type="dxa"/>
            <w:gridSpan w:val="14"/>
          </w:tcPr>
          <w:p w14:paraId="2B8FD5EF" w14:textId="139962C0" w:rsidR="00A9436F" w:rsidRPr="00D44916" w:rsidRDefault="00A9436F" w:rsidP="00D44916">
            <w:pPr>
              <w:pStyle w:val="Publ1"/>
              <w:spacing w:before="60" w:after="20" w:line="240" w:lineRule="auto"/>
              <w:rPr>
                <w:b/>
                <w:sz w:val="20"/>
              </w:rPr>
            </w:pPr>
            <w:r w:rsidRPr="00D44916">
              <w:rPr>
                <w:sz w:val="20"/>
              </w:rPr>
              <w:t xml:space="preserve">2001: Universität Regensburg, Katedra organické chemie, Spolková republika Německo (3 měsíce) </w:t>
            </w:r>
          </w:p>
        </w:tc>
      </w:tr>
      <w:tr w:rsidR="00A9436F" w14:paraId="6CF6E0CC" w14:textId="77777777" w:rsidTr="00D44916">
        <w:trPr>
          <w:cantSplit/>
          <w:trHeight w:val="470"/>
        </w:trPr>
        <w:tc>
          <w:tcPr>
            <w:tcW w:w="2527" w:type="dxa"/>
            <w:shd w:val="clear" w:color="auto" w:fill="F7CAAC"/>
          </w:tcPr>
          <w:p w14:paraId="01D5463D" w14:textId="77777777" w:rsidR="00A9436F" w:rsidRPr="00D44916" w:rsidRDefault="00A9436F" w:rsidP="00D44916">
            <w:pPr>
              <w:jc w:val="both"/>
              <w:rPr>
                <w:b/>
              </w:rPr>
            </w:pPr>
            <w:r w:rsidRPr="00D44916">
              <w:rPr>
                <w:b/>
              </w:rPr>
              <w:t xml:space="preserve">Podpis </w:t>
            </w:r>
          </w:p>
        </w:tc>
        <w:tc>
          <w:tcPr>
            <w:tcW w:w="4554" w:type="dxa"/>
            <w:gridSpan w:val="6"/>
          </w:tcPr>
          <w:p w14:paraId="6DF448DB" w14:textId="77777777" w:rsidR="00A9436F" w:rsidRPr="00D44916" w:rsidRDefault="00A9436F" w:rsidP="00D44916">
            <w:pPr>
              <w:jc w:val="both"/>
            </w:pPr>
          </w:p>
        </w:tc>
        <w:tc>
          <w:tcPr>
            <w:tcW w:w="789" w:type="dxa"/>
            <w:gridSpan w:val="3"/>
            <w:shd w:val="clear" w:color="auto" w:fill="F7CAAC"/>
          </w:tcPr>
          <w:p w14:paraId="4F9BEA54" w14:textId="77777777" w:rsidR="00A9436F" w:rsidRPr="00D44916" w:rsidRDefault="00A9436F" w:rsidP="00D44916">
            <w:pPr>
              <w:jc w:val="both"/>
            </w:pPr>
            <w:r w:rsidRPr="00D44916">
              <w:rPr>
                <w:b/>
              </w:rPr>
              <w:t>datum</w:t>
            </w:r>
          </w:p>
        </w:tc>
        <w:tc>
          <w:tcPr>
            <w:tcW w:w="2030" w:type="dxa"/>
            <w:gridSpan w:val="4"/>
          </w:tcPr>
          <w:p w14:paraId="2B797128" w14:textId="77777777" w:rsidR="00A9436F" w:rsidRPr="00D44916" w:rsidRDefault="00A9436F" w:rsidP="00D44916">
            <w:pPr>
              <w:jc w:val="both"/>
            </w:pPr>
          </w:p>
        </w:tc>
      </w:tr>
    </w:tbl>
    <w:p w14:paraId="561AE712" w14:textId="77777777" w:rsidR="00A9436F" w:rsidRDefault="00A9436F" w:rsidP="00A9436F">
      <w:pPr>
        <w:spacing w:after="200" w:line="276" w:lineRule="auto"/>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0"/>
        <w:gridCol w:w="142"/>
        <w:gridCol w:w="5381"/>
        <w:gridCol w:w="6"/>
        <w:gridCol w:w="707"/>
        <w:gridCol w:w="1136"/>
      </w:tblGrid>
      <w:tr w:rsidR="00DF3D0B" w14:paraId="7BE32B77" w14:textId="77777777" w:rsidTr="00DF3D0B">
        <w:tc>
          <w:tcPr>
            <w:tcW w:w="9782" w:type="dxa"/>
            <w:gridSpan w:val="6"/>
            <w:tcBorders>
              <w:top w:val="single" w:sz="4" w:space="0" w:color="auto"/>
              <w:left w:val="single" w:sz="4" w:space="0" w:color="auto"/>
              <w:bottom w:val="double" w:sz="4" w:space="0" w:color="auto"/>
              <w:right w:val="single" w:sz="4" w:space="0" w:color="auto"/>
            </w:tcBorders>
            <w:shd w:val="clear" w:color="auto" w:fill="BDD6EE"/>
          </w:tcPr>
          <w:p w14:paraId="20190BB7" w14:textId="15D194AB" w:rsidR="00DF3D0B" w:rsidRDefault="00DF3D0B" w:rsidP="00221330">
            <w:pPr>
              <w:jc w:val="both"/>
              <w:rPr>
                <w:b/>
                <w:sz w:val="28"/>
              </w:rPr>
            </w:pPr>
            <w:r>
              <w:lastRenderedPageBreak/>
              <w:br w:type="page"/>
            </w:r>
            <w:r>
              <w:rPr>
                <w:b/>
                <w:sz w:val="28"/>
              </w:rPr>
              <w:t>C-II – Související tvůrčí, resp. vědecká a umělecká činnost</w:t>
            </w:r>
          </w:p>
        </w:tc>
      </w:tr>
      <w:tr w:rsidR="00DF3D0B" w14:paraId="1ABCD00E" w14:textId="77777777" w:rsidTr="00DF3D0B">
        <w:tc>
          <w:tcPr>
            <w:tcW w:w="9782" w:type="dxa"/>
            <w:gridSpan w:val="6"/>
            <w:tcBorders>
              <w:top w:val="single" w:sz="4" w:space="0" w:color="auto"/>
              <w:left w:val="single" w:sz="4" w:space="0" w:color="auto"/>
              <w:bottom w:val="double" w:sz="4" w:space="0" w:color="auto"/>
              <w:right w:val="single" w:sz="4" w:space="0" w:color="auto"/>
            </w:tcBorders>
            <w:shd w:val="clear" w:color="auto" w:fill="FBD4B4" w:themeFill="accent6" w:themeFillTint="66"/>
          </w:tcPr>
          <w:p w14:paraId="55077914" w14:textId="77777777" w:rsidR="00DF3D0B" w:rsidRPr="00DF3D0B" w:rsidRDefault="00DF3D0B" w:rsidP="00DF3D0B">
            <w:pPr>
              <w:jc w:val="both"/>
              <w:rPr>
                <w:b/>
              </w:rPr>
            </w:pPr>
            <w:r w:rsidRPr="00DF3D0B">
              <w:rPr>
                <w:b/>
              </w:rPr>
              <w:t xml:space="preserve">Přehled řešených grantů a projektů u akademicky zaměřeného bakalářského studijního programu a u magisterského a doktorského studijního programu  </w:t>
            </w:r>
          </w:p>
        </w:tc>
      </w:tr>
      <w:tr w:rsidR="00DF3D0B" w14:paraId="47DB9CE6" w14:textId="77777777" w:rsidTr="00DF3D0B">
        <w:trPr>
          <w:cantSplit/>
        </w:trPr>
        <w:tc>
          <w:tcPr>
            <w:tcW w:w="2552" w:type="dxa"/>
            <w:gridSpan w:val="2"/>
            <w:shd w:val="clear" w:color="auto" w:fill="F7CAAC"/>
          </w:tcPr>
          <w:p w14:paraId="5886701E" w14:textId="77777777" w:rsidR="00DF3D0B" w:rsidRDefault="00DF3D0B" w:rsidP="00221330">
            <w:pPr>
              <w:jc w:val="both"/>
              <w:rPr>
                <w:b/>
              </w:rPr>
            </w:pPr>
            <w:r>
              <w:rPr>
                <w:b/>
              </w:rPr>
              <w:t>Řešitel/spoluřešitel</w:t>
            </w:r>
          </w:p>
        </w:tc>
        <w:tc>
          <w:tcPr>
            <w:tcW w:w="5387" w:type="dxa"/>
            <w:gridSpan w:val="2"/>
            <w:shd w:val="clear" w:color="auto" w:fill="F7CAAC"/>
          </w:tcPr>
          <w:p w14:paraId="3888103B" w14:textId="77777777" w:rsidR="00DF3D0B" w:rsidRDefault="00DF3D0B" w:rsidP="00221330">
            <w:pPr>
              <w:jc w:val="both"/>
              <w:rPr>
                <w:b/>
              </w:rPr>
            </w:pPr>
            <w:r>
              <w:rPr>
                <w:b/>
              </w:rPr>
              <w:t>Názvy grantů a projektů získaných pro vědeckou, výzkumnou, uměleckou a další tvůrčí činnost v příslušné oblasti vzdělávání</w:t>
            </w:r>
          </w:p>
        </w:tc>
        <w:tc>
          <w:tcPr>
            <w:tcW w:w="707" w:type="dxa"/>
            <w:shd w:val="clear" w:color="auto" w:fill="F7CAAC"/>
          </w:tcPr>
          <w:p w14:paraId="56E37F66" w14:textId="77777777" w:rsidR="00DF3D0B" w:rsidRDefault="00DF3D0B" w:rsidP="00221330">
            <w:pPr>
              <w:jc w:val="center"/>
              <w:rPr>
                <w:b/>
                <w:sz w:val="24"/>
              </w:rPr>
            </w:pPr>
            <w:r>
              <w:rPr>
                <w:b/>
              </w:rPr>
              <w:t>Zdroj</w:t>
            </w:r>
          </w:p>
        </w:tc>
        <w:tc>
          <w:tcPr>
            <w:tcW w:w="1136" w:type="dxa"/>
            <w:shd w:val="clear" w:color="auto" w:fill="F7CAAC"/>
          </w:tcPr>
          <w:p w14:paraId="709B4F55" w14:textId="77777777" w:rsidR="00DF3D0B" w:rsidRDefault="00DF3D0B" w:rsidP="00221330">
            <w:pPr>
              <w:jc w:val="center"/>
              <w:rPr>
                <w:b/>
                <w:sz w:val="24"/>
              </w:rPr>
            </w:pPr>
            <w:r>
              <w:rPr>
                <w:b/>
              </w:rPr>
              <w:t>Období</w:t>
            </w:r>
          </w:p>
          <w:p w14:paraId="113F6392" w14:textId="77777777" w:rsidR="00DF3D0B" w:rsidRDefault="00DF3D0B" w:rsidP="00221330">
            <w:pPr>
              <w:jc w:val="center"/>
              <w:rPr>
                <w:b/>
                <w:sz w:val="24"/>
              </w:rPr>
            </w:pPr>
          </w:p>
        </w:tc>
      </w:tr>
      <w:tr w:rsidR="00DF3D0B" w:rsidRPr="0076645B" w14:paraId="1275B094" w14:textId="77777777" w:rsidTr="00DF3D0B">
        <w:tc>
          <w:tcPr>
            <w:tcW w:w="2552" w:type="dxa"/>
            <w:gridSpan w:val="2"/>
            <w:vAlign w:val="center"/>
          </w:tcPr>
          <w:p w14:paraId="79071E61" w14:textId="212571D7" w:rsidR="00DF3D0B" w:rsidRDefault="00DF3D0B" w:rsidP="00DF3D0B">
            <w:r w:rsidRPr="0076645B">
              <w:t>RNDr. Černý</w:t>
            </w:r>
            <w:r>
              <w:t xml:space="preserve"> </w:t>
            </w:r>
            <w:r w:rsidRPr="0076645B">
              <w:t>/</w:t>
            </w:r>
            <w:r>
              <w:t xml:space="preserve"> </w:t>
            </w:r>
          </w:p>
          <w:p w14:paraId="4F1EFA9F" w14:textId="0E1250FF" w:rsidR="00DF3D0B" w:rsidRPr="0076645B" w:rsidRDefault="00DF3D0B" w:rsidP="00DF3D0B">
            <w:r>
              <w:t xml:space="preserve">Mgr. </w:t>
            </w:r>
            <w:r w:rsidRPr="0076645B">
              <w:t>Vícha, Ph.D.</w:t>
            </w:r>
          </w:p>
        </w:tc>
        <w:tc>
          <w:tcPr>
            <w:tcW w:w="5387" w:type="dxa"/>
            <w:gridSpan w:val="2"/>
            <w:vAlign w:val="center"/>
          </w:tcPr>
          <w:p w14:paraId="72818225" w14:textId="4DF08E5E" w:rsidR="00DF3D0B" w:rsidRPr="0076645B" w:rsidRDefault="00DF3D0B" w:rsidP="00DF3D0B">
            <w:r w:rsidRPr="0076645B">
              <w:t>Laboratorní centrum Fakulty technologické</w:t>
            </w:r>
            <w:r>
              <w:t xml:space="preserve"> </w:t>
            </w:r>
            <w:r w:rsidRPr="0076645B">
              <w:t>(ED4.1.00/04.0139)</w:t>
            </w:r>
          </w:p>
        </w:tc>
        <w:tc>
          <w:tcPr>
            <w:tcW w:w="707" w:type="dxa"/>
            <w:vAlign w:val="center"/>
          </w:tcPr>
          <w:p w14:paraId="6D6AC438" w14:textId="77777777" w:rsidR="00DF3D0B" w:rsidRPr="0076645B" w:rsidRDefault="00DF3D0B" w:rsidP="00DF3D0B">
            <w:pPr>
              <w:jc w:val="center"/>
            </w:pPr>
            <w:r w:rsidRPr="0076645B">
              <w:t>C</w:t>
            </w:r>
          </w:p>
        </w:tc>
        <w:tc>
          <w:tcPr>
            <w:tcW w:w="1136" w:type="dxa"/>
            <w:vAlign w:val="center"/>
          </w:tcPr>
          <w:p w14:paraId="33F67F12" w14:textId="3F055685" w:rsidR="00DF3D0B" w:rsidRPr="0076645B" w:rsidRDefault="00DF3D0B" w:rsidP="00DF3D0B">
            <w:r w:rsidRPr="0076645B">
              <w:t>2011</w:t>
            </w:r>
            <w:r>
              <w:t xml:space="preserve"> </w:t>
            </w:r>
            <w:r w:rsidRPr="0076645B">
              <w:t>-</w:t>
            </w:r>
            <w:r>
              <w:t xml:space="preserve"> </w:t>
            </w:r>
            <w:r w:rsidRPr="0076645B">
              <w:t>2014</w:t>
            </w:r>
          </w:p>
        </w:tc>
      </w:tr>
      <w:tr w:rsidR="00DF3D0B" w:rsidRPr="0076645B" w14:paraId="3C6CBC62" w14:textId="77777777" w:rsidTr="00DF3D0B">
        <w:tc>
          <w:tcPr>
            <w:tcW w:w="2552" w:type="dxa"/>
            <w:gridSpan w:val="2"/>
            <w:vAlign w:val="center"/>
          </w:tcPr>
          <w:p w14:paraId="54E4D2D8" w14:textId="24EB0769" w:rsidR="00DF3D0B" w:rsidRDefault="00DF3D0B" w:rsidP="00DF3D0B">
            <w:r>
              <w:t xml:space="preserve">prof. Ing. Fic, DrSc. / </w:t>
            </w:r>
          </w:p>
          <w:p w14:paraId="4803EBD7" w14:textId="229E95F8" w:rsidR="00DF3D0B" w:rsidRPr="0076645B" w:rsidRDefault="00DF3D0B" w:rsidP="00DF3D0B">
            <w:r w:rsidRPr="0076645B">
              <w:t xml:space="preserve">doc. </w:t>
            </w:r>
            <w:r>
              <w:t xml:space="preserve">Ing. </w:t>
            </w:r>
            <w:r w:rsidRPr="0076645B">
              <w:t>Mlček, Ph.D.</w:t>
            </w:r>
          </w:p>
        </w:tc>
        <w:tc>
          <w:tcPr>
            <w:tcW w:w="5387" w:type="dxa"/>
            <w:gridSpan w:val="2"/>
            <w:vAlign w:val="center"/>
          </w:tcPr>
          <w:p w14:paraId="597B7B49" w14:textId="33052BBC" w:rsidR="00DF3D0B" w:rsidRPr="0076645B" w:rsidRDefault="00DF3D0B" w:rsidP="00DF3D0B">
            <w:pPr>
              <w:jc w:val="both"/>
            </w:pPr>
            <w:r>
              <w:t>Komercializace na Univerzitě Tomáše Bati ve Zlíně - Přírodní nápoje se zdravotními efekty (TG03010052)</w:t>
            </w:r>
          </w:p>
        </w:tc>
        <w:tc>
          <w:tcPr>
            <w:tcW w:w="707" w:type="dxa"/>
            <w:vAlign w:val="center"/>
          </w:tcPr>
          <w:p w14:paraId="713573BC" w14:textId="77777777" w:rsidR="00DF3D0B" w:rsidRPr="0076645B" w:rsidRDefault="00DF3D0B" w:rsidP="00DF3D0B">
            <w:pPr>
              <w:jc w:val="center"/>
            </w:pPr>
            <w:r>
              <w:t>B</w:t>
            </w:r>
          </w:p>
        </w:tc>
        <w:tc>
          <w:tcPr>
            <w:tcW w:w="1136" w:type="dxa"/>
            <w:vAlign w:val="center"/>
          </w:tcPr>
          <w:p w14:paraId="2AA5F9CB" w14:textId="4AD4FF43" w:rsidR="00DF3D0B" w:rsidRPr="0076645B" w:rsidRDefault="00DF3D0B" w:rsidP="00DF3D0B">
            <w:r>
              <w:t>01/</w:t>
            </w:r>
            <w:r w:rsidRPr="0076645B">
              <w:t>201</w:t>
            </w:r>
            <w:r>
              <w:t xml:space="preserve">7 </w:t>
            </w:r>
            <w:r w:rsidRPr="0076645B">
              <w:t>-</w:t>
            </w:r>
            <w:r>
              <w:t>06/</w:t>
            </w:r>
            <w:r w:rsidRPr="0076645B">
              <w:t>201</w:t>
            </w:r>
            <w:r>
              <w:t>7</w:t>
            </w:r>
          </w:p>
        </w:tc>
      </w:tr>
      <w:tr w:rsidR="00DF3D0B" w:rsidRPr="0076645B" w14:paraId="58951FA0" w14:textId="77777777" w:rsidTr="00DF3D0B">
        <w:tc>
          <w:tcPr>
            <w:tcW w:w="2552" w:type="dxa"/>
            <w:gridSpan w:val="2"/>
            <w:vAlign w:val="center"/>
          </w:tcPr>
          <w:p w14:paraId="3283DB10" w14:textId="7CB0C7B9" w:rsidR="00DF3D0B" w:rsidRPr="0076645B" w:rsidRDefault="00DF3D0B" w:rsidP="00DF3D0B">
            <w:r>
              <w:t>doc. Ing. Sumczynski, Ph.D.</w:t>
            </w:r>
          </w:p>
        </w:tc>
        <w:tc>
          <w:tcPr>
            <w:tcW w:w="5387" w:type="dxa"/>
            <w:gridSpan w:val="2"/>
            <w:vAlign w:val="center"/>
          </w:tcPr>
          <w:p w14:paraId="0777B807" w14:textId="02F6150C" w:rsidR="00DF3D0B" w:rsidRPr="0076645B" w:rsidRDefault="00DF3D0B" w:rsidP="00DF3D0B">
            <w:pPr>
              <w:jc w:val="both"/>
            </w:pPr>
            <w:r>
              <w:t>Komercializace na Univerzitě Tomáše Bati ve Zlíně - Vývoj cereální směsi se zvýšenou biologickou hodnotou (TG03010052)</w:t>
            </w:r>
          </w:p>
        </w:tc>
        <w:tc>
          <w:tcPr>
            <w:tcW w:w="707" w:type="dxa"/>
            <w:vAlign w:val="center"/>
          </w:tcPr>
          <w:p w14:paraId="16DB9566" w14:textId="77777777" w:rsidR="00DF3D0B" w:rsidRPr="0076645B" w:rsidRDefault="00DF3D0B" w:rsidP="00DF3D0B">
            <w:pPr>
              <w:jc w:val="center"/>
            </w:pPr>
            <w:r>
              <w:t>B</w:t>
            </w:r>
          </w:p>
        </w:tc>
        <w:tc>
          <w:tcPr>
            <w:tcW w:w="1136" w:type="dxa"/>
            <w:vAlign w:val="center"/>
          </w:tcPr>
          <w:p w14:paraId="00FF2E05" w14:textId="1B2BDC57" w:rsidR="00DF3D0B" w:rsidRPr="0076645B" w:rsidRDefault="00DF3D0B" w:rsidP="00DF3D0B">
            <w:r w:rsidRPr="0076645B">
              <w:t>201</w:t>
            </w:r>
            <w:r>
              <w:t xml:space="preserve">7 </w:t>
            </w:r>
            <w:r w:rsidRPr="0076645B">
              <w:t>-</w:t>
            </w:r>
            <w:r>
              <w:t xml:space="preserve"> </w:t>
            </w:r>
            <w:r w:rsidRPr="0076645B">
              <w:t>201</w:t>
            </w:r>
            <w:r>
              <w:t>8</w:t>
            </w:r>
          </w:p>
        </w:tc>
      </w:tr>
      <w:tr w:rsidR="00DF3D0B" w14:paraId="711AE56B" w14:textId="77777777" w:rsidTr="00DF3D0B">
        <w:tc>
          <w:tcPr>
            <w:tcW w:w="2552" w:type="dxa"/>
            <w:gridSpan w:val="2"/>
          </w:tcPr>
          <w:p w14:paraId="6BEB249A" w14:textId="77777777" w:rsidR="00DF3D0B" w:rsidRDefault="00DF3D0B" w:rsidP="00221330">
            <w:pPr>
              <w:jc w:val="both"/>
              <w:rPr>
                <w:sz w:val="24"/>
              </w:rPr>
            </w:pPr>
          </w:p>
        </w:tc>
        <w:tc>
          <w:tcPr>
            <w:tcW w:w="5387" w:type="dxa"/>
            <w:gridSpan w:val="2"/>
          </w:tcPr>
          <w:p w14:paraId="36E80754" w14:textId="77777777" w:rsidR="00DF3D0B" w:rsidRDefault="00DF3D0B" w:rsidP="00221330">
            <w:pPr>
              <w:jc w:val="center"/>
              <w:rPr>
                <w:sz w:val="24"/>
              </w:rPr>
            </w:pPr>
          </w:p>
        </w:tc>
        <w:tc>
          <w:tcPr>
            <w:tcW w:w="707" w:type="dxa"/>
          </w:tcPr>
          <w:p w14:paraId="7E6E0431" w14:textId="77777777" w:rsidR="00DF3D0B" w:rsidRDefault="00DF3D0B" w:rsidP="00221330">
            <w:pPr>
              <w:jc w:val="center"/>
              <w:rPr>
                <w:sz w:val="24"/>
              </w:rPr>
            </w:pPr>
          </w:p>
        </w:tc>
        <w:tc>
          <w:tcPr>
            <w:tcW w:w="1136" w:type="dxa"/>
          </w:tcPr>
          <w:p w14:paraId="5DA3D478" w14:textId="77777777" w:rsidR="00DF3D0B" w:rsidRDefault="00DF3D0B" w:rsidP="00221330">
            <w:pPr>
              <w:jc w:val="center"/>
              <w:rPr>
                <w:sz w:val="24"/>
              </w:rPr>
            </w:pPr>
          </w:p>
        </w:tc>
      </w:tr>
      <w:tr w:rsidR="00DF3D0B" w14:paraId="09D93648" w14:textId="77777777" w:rsidTr="00DF3D0B">
        <w:tc>
          <w:tcPr>
            <w:tcW w:w="2552" w:type="dxa"/>
            <w:gridSpan w:val="2"/>
          </w:tcPr>
          <w:p w14:paraId="2FE0344E" w14:textId="77777777" w:rsidR="00DF3D0B" w:rsidRDefault="00DF3D0B" w:rsidP="00221330">
            <w:pPr>
              <w:jc w:val="both"/>
              <w:rPr>
                <w:sz w:val="24"/>
              </w:rPr>
            </w:pPr>
          </w:p>
        </w:tc>
        <w:tc>
          <w:tcPr>
            <w:tcW w:w="5387" w:type="dxa"/>
            <w:gridSpan w:val="2"/>
          </w:tcPr>
          <w:p w14:paraId="474366AF" w14:textId="77777777" w:rsidR="00DF3D0B" w:rsidRDefault="00DF3D0B" w:rsidP="00221330">
            <w:pPr>
              <w:jc w:val="center"/>
              <w:rPr>
                <w:sz w:val="24"/>
              </w:rPr>
            </w:pPr>
          </w:p>
        </w:tc>
        <w:tc>
          <w:tcPr>
            <w:tcW w:w="707" w:type="dxa"/>
          </w:tcPr>
          <w:p w14:paraId="7FC712F3" w14:textId="77777777" w:rsidR="00DF3D0B" w:rsidRDefault="00DF3D0B" w:rsidP="00221330">
            <w:pPr>
              <w:jc w:val="center"/>
              <w:rPr>
                <w:sz w:val="24"/>
              </w:rPr>
            </w:pPr>
          </w:p>
        </w:tc>
        <w:tc>
          <w:tcPr>
            <w:tcW w:w="1136" w:type="dxa"/>
          </w:tcPr>
          <w:p w14:paraId="132EEA25" w14:textId="77777777" w:rsidR="00DF3D0B" w:rsidRDefault="00DF3D0B" w:rsidP="00221330">
            <w:pPr>
              <w:jc w:val="center"/>
              <w:rPr>
                <w:sz w:val="24"/>
              </w:rPr>
            </w:pPr>
          </w:p>
        </w:tc>
      </w:tr>
      <w:tr w:rsidR="00DF3D0B" w14:paraId="1770EFE4" w14:textId="77777777" w:rsidTr="00DF3D0B">
        <w:tc>
          <w:tcPr>
            <w:tcW w:w="2552" w:type="dxa"/>
            <w:gridSpan w:val="2"/>
          </w:tcPr>
          <w:p w14:paraId="6D041B68" w14:textId="77777777" w:rsidR="00DF3D0B" w:rsidRDefault="00DF3D0B" w:rsidP="00221330">
            <w:pPr>
              <w:jc w:val="both"/>
              <w:rPr>
                <w:sz w:val="24"/>
              </w:rPr>
            </w:pPr>
          </w:p>
        </w:tc>
        <w:tc>
          <w:tcPr>
            <w:tcW w:w="5387" w:type="dxa"/>
            <w:gridSpan w:val="2"/>
          </w:tcPr>
          <w:p w14:paraId="519C47E9" w14:textId="77777777" w:rsidR="00DF3D0B" w:rsidRDefault="00DF3D0B" w:rsidP="00221330">
            <w:pPr>
              <w:jc w:val="center"/>
              <w:rPr>
                <w:sz w:val="24"/>
              </w:rPr>
            </w:pPr>
          </w:p>
        </w:tc>
        <w:tc>
          <w:tcPr>
            <w:tcW w:w="707" w:type="dxa"/>
          </w:tcPr>
          <w:p w14:paraId="737F9B78" w14:textId="77777777" w:rsidR="00DF3D0B" w:rsidRDefault="00DF3D0B" w:rsidP="00221330">
            <w:pPr>
              <w:jc w:val="center"/>
              <w:rPr>
                <w:sz w:val="24"/>
              </w:rPr>
            </w:pPr>
          </w:p>
        </w:tc>
        <w:tc>
          <w:tcPr>
            <w:tcW w:w="1136" w:type="dxa"/>
          </w:tcPr>
          <w:p w14:paraId="017C4508" w14:textId="77777777" w:rsidR="00DF3D0B" w:rsidRDefault="00DF3D0B" w:rsidP="00221330">
            <w:pPr>
              <w:jc w:val="center"/>
              <w:rPr>
                <w:sz w:val="24"/>
              </w:rPr>
            </w:pPr>
          </w:p>
        </w:tc>
      </w:tr>
      <w:tr w:rsidR="00DF3D0B" w14:paraId="36AC1C28" w14:textId="77777777" w:rsidTr="00DF3D0B">
        <w:tc>
          <w:tcPr>
            <w:tcW w:w="2552" w:type="dxa"/>
            <w:gridSpan w:val="2"/>
          </w:tcPr>
          <w:p w14:paraId="62AFC935" w14:textId="77777777" w:rsidR="00DF3D0B" w:rsidRDefault="00DF3D0B" w:rsidP="00221330">
            <w:pPr>
              <w:jc w:val="both"/>
              <w:rPr>
                <w:sz w:val="24"/>
              </w:rPr>
            </w:pPr>
          </w:p>
        </w:tc>
        <w:tc>
          <w:tcPr>
            <w:tcW w:w="5387" w:type="dxa"/>
            <w:gridSpan w:val="2"/>
          </w:tcPr>
          <w:p w14:paraId="0CC6D142" w14:textId="77777777" w:rsidR="00DF3D0B" w:rsidRDefault="00DF3D0B" w:rsidP="00221330">
            <w:pPr>
              <w:jc w:val="center"/>
              <w:rPr>
                <w:sz w:val="24"/>
              </w:rPr>
            </w:pPr>
          </w:p>
        </w:tc>
        <w:tc>
          <w:tcPr>
            <w:tcW w:w="707" w:type="dxa"/>
          </w:tcPr>
          <w:p w14:paraId="4256886C" w14:textId="77777777" w:rsidR="00DF3D0B" w:rsidRDefault="00DF3D0B" w:rsidP="00221330">
            <w:pPr>
              <w:jc w:val="center"/>
              <w:rPr>
                <w:sz w:val="24"/>
              </w:rPr>
            </w:pPr>
          </w:p>
        </w:tc>
        <w:tc>
          <w:tcPr>
            <w:tcW w:w="1136" w:type="dxa"/>
          </w:tcPr>
          <w:p w14:paraId="0CBC80F6" w14:textId="77777777" w:rsidR="00DF3D0B" w:rsidRDefault="00DF3D0B" w:rsidP="00221330">
            <w:pPr>
              <w:jc w:val="center"/>
              <w:rPr>
                <w:sz w:val="24"/>
              </w:rPr>
            </w:pPr>
          </w:p>
        </w:tc>
      </w:tr>
      <w:tr w:rsidR="00DF3D0B" w14:paraId="200DB3F6" w14:textId="77777777" w:rsidTr="00DF3D0B">
        <w:trPr>
          <w:trHeight w:val="318"/>
        </w:trPr>
        <w:tc>
          <w:tcPr>
            <w:tcW w:w="9782" w:type="dxa"/>
            <w:gridSpan w:val="6"/>
            <w:shd w:val="clear" w:color="auto" w:fill="F7CAAC"/>
          </w:tcPr>
          <w:p w14:paraId="03C10C9E" w14:textId="77777777" w:rsidR="00DF3D0B" w:rsidRDefault="00DF3D0B" w:rsidP="00221330">
            <w:pPr>
              <w:rPr>
                <w:b/>
              </w:rPr>
            </w:pPr>
            <w:r>
              <w:rPr>
                <w:b/>
              </w:rPr>
              <w:t>Přehled řešených projektů a dalších aktivit v rámci spolupráce s praxí u profesně zaměřeného bakalářského a magisterského studijního programu</w:t>
            </w:r>
          </w:p>
        </w:tc>
      </w:tr>
      <w:tr w:rsidR="00DF3D0B" w14:paraId="49C584A9" w14:textId="77777777" w:rsidTr="00DF3D0B">
        <w:trPr>
          <w:cantSplit/>
          <w:trHeight w:val="283"/>
        </w:trPr>
        <w:tc>
          <w:tcPr>
            <w:tcW w:w="2410" w:type="dxa"/>
            <w:shd w:val="clear" w:color="auto" w:fill="F7CAAC"/>
          </w:tcPr>
          <w:p w14:paraId="48BD9E70" w14:textId="77777777" w:rsidR="00DF3D0B" w:rsidRDefault="00DF3D0B" w:rsidP="00221330">
            <w:pPr>
              <w:jc w:val="both"/>
              <w:rPr>
                <w:b/>
              </w:rPr>
            </w:pPr>
            <w:r>
              <w:rPr>
                <w:b/>
              </w:rPr>
              <w:t>Pracoviště praxe</w:t>
            </w:r>
          </w:p>
        </w:tc>
        <w:tc>
          <w:tcPr>
            <w:tcW w:w="5523" w:type="dxa"/>
            <w:gridSpan w:val="2"/>
            <w:shd w:val="clear" w:color="auto" w:fill="F7CAAC"/>
          </w:tcPr>
          <w:p w14:paraId="2D73FFC3" w14:textId="77777777" w:rsidR="00DF3D0B" w:rsidRDefault="00DF3D0B" w:rsidP="00221330">
            <w:pPr>
              <w:jc w:val="both"/>
              <w:rPr>
                <w:b/>
              </w:rPr>
            </w:pPr>
            <w:r>
              <w:rPr>
                <w:b/>
              </w:rPr>
              <w:t xml:space="preserve">Název či popis projektu uskutečňovaného ve spolupráci s praxí </w:t>
            </w:r>
          </w:p>
        </w:tc>
        <w:tc>
          <w:tcPr>
            <w:tcW w:w="1849" w:type="dxa"/>
            <w:gridSpan w:val="3"/>
            <w:shd w:val="clear" w:color="auto" w:fill="F7CAAC"/>
          </w:tcPr>
          <w:p w14:paraId="5627A3D8" w14:textId="77777777" w:rsidR="00DF3D0B" w:rsidRDefault="00DF3D0B" w:rsidP="00221330">
            <w:pPr>
              <w:jc w:val="center"/>
              <w:rPr>
                <w:b/>
                <w:sz w:val="24"/>
              </w:rPr>
            </w:pPr>
            <w:r>
              <w:rPr>
                <w:b/>
              </w:rPr>
              <w:t>Období</w:t>
            </w:r>
          </w:p>
        </w:tc>
      </w:tr>
      <w:tr w:rsidR="00DF3D0B" w14:paraId="24BCBB5C" w14:textId="77777777" w:rsidTr="00DF3D0B">
        <w:tc>
          <w:tcPr>
            <w:tcW w:w="2410" w:type="dxa"/>
          </w:tcPr>
          <w:p w14:paraId="397F3684" w14:textId="77777777" w:rsidR="00DF3D0B" w:rsidRDefault="00DF3D0B" w:rsidP="00221330">
            <w:pPr>
              <w:jc w:val="both"/>
              <w:rPr>
                <w:sz w:val="24"/>
              </w:rPr>
            </w:pPr>
          </w:p>
        </w:tc>
        <w:tc>
          <w:tcPr>
            <w:tcW w:w="5523" w:type="dxa"/>
            <w:gridSpan w:val="2"/>
          </w:tcPr>
          <w:p w14:paraId="605B27BD" w14:textId="77777777" w:rsidR="00DF3D0B" w:rsidRDefault="00DF3D0B" w:rsidP="00221330">
            <w:pPr>
              <w:jc w:val="center"/>
              <w:rPr>
                <w:sz w:val="24"/>
              </w:rPr>
            </w:pPr>
          </w:p>
        </w:tc>
        <w:tc>
          <w:tcPr>
            <w:tcW w:w="1849" w:type="dxa"/>
            <w:gridSpan w:val="3"/>
          </w:tcPr>
          <w:p w14:paraId="241069EF" w14:textId="77777777" w:rsidR="00DF3D0B" w:rsidRDefault="00DF3D0B" w:rsidP="00221330">
            <w:pPr>
              <w:jc w:val="center"/>
              <w:rPr>
                <w:sz w:val="24"/>
              </w:rPr>
            </w:pPr>
          </w:p>
        </w:tc>
      </w:tr>
      <w:tr w:rsidR="00DF3D0B" w14:paraId="4C09013B" w14:textId="77777777" w:rsidTr="00DF3D0B">
        <w:tc>
          <w:tcPr>
            <w:tcW w:w="2410" w:type="dxa"/>
          </w:tcPr>
          <w:p w14:paraId="776C8179" w14:textId="77777777" w:rsidR="00DF3D0B" w:rsidRDefault="00DF3D0B" w:rsidP="00221330">
            <w:pPr>
              <w:jc w:val="both"/>
              <w:rPr>
                <w:sz w:val="24"/>
              </w:rPr>
            </w:pPr>
          </w:p>
        </w:tc>
        <w:tc>
          <w:tcPr>
            <w:tcW w:w="5523" w:type="dxa"/>
            <w:gridSpan w:val="2"/>
          </w:tcPr>
          <w:p w14:paraId="18B002FC" w14:textId="77777777" w:rsidR="00DF3D0B" w:rsidRDefault="00DF3D0B" w:rsidP="00221330">
            <w:pPr>
              <w:jc w:val="center"/>
              <w:rPr>
                <w:sz w:val="24"/>
              </w:rPr>
            </w:pPr>
          </w:p>
        </w:tc>
        <w:tc>
          <w:tcPr>
            <w:tcW w:w="1849" w:type="dxa"/>
            <w:gridSpan w:val="3"/>
          </w:tcPr>
          <w:p w14:paraId="336F331F" w14:textId="77777777" w:rsidR="00DF3D0B" w:rsidRDefault="00DF3D0B" w:rsidP="00221330">
            <w:pPr>
              <w:jc w:val="center"/>
              <w:rPr>
                <w:sz w:val="24"/>
              </w:rPr>
            </w:pPr>
          </w:p>
        </w:tc>
      </w:tr>
      <w:tr w:rsidR="00DF3D0B" w14:paraId="669010F0" w14:textId="77777777" w:rsidTr="00DF3D0B">
        <w:tc>
          <w:tcPr>
            <w:tcW w:w="2410" w:type="dxa"/>
          </w:tcPr>
          <w:p w14:paraId="10810D87" w14:textId="77777777" w:rsidR="00DF3D0B" w:rsidRDefault="00DF3D0B" w:rsidP="00221330">
            <w:pPr>
              <w:jc w:val="both"/>
              <w:rPr>
                <w:sz w:val="24"/>
              </w:rPr>
            </w:pPr>
          </w:p>
        </w:tc>
        <w:tc>
          <w:tcPr>
            <w:tcW w:w="5523" w:type="dxa"/>
            <w:gridSpan w:val="2"/>
          </w:tcPr>
          <w:p w14:paraId="41F0A665" w14:textId="77777777" w:rsidR="00DF3D0B" w:rsidRDefault="00DF3D0B" w:rsidP="00221330">
            <w:pPr>
              <w:jc w:val="center"/>
              <w:rPr>
                <w:sz w:val="24"/>
              </w:rPr>
            </w:pPr>
          </w:p>
        </w:tc>
        <w:tc>
          <w:tcPr>
            <w:tcW w:w="1849" w:type="dxa"/>
            <w:gridSpan w:val="3"/>
          </w:tcPr>
          <w:p w14:paraId="482C4CEE" w14:textId="77777777" w:rsidR="00DF3D0B" w:rsidRDefault="00DF3D0B" w:rsidP="00221330">
            <w:pPr>
              <w:jc w:val="center"/>
              <w:rPr>
                <w:sz w:val="24"/>
              </w:rPr>
            </w:pPr>
          </w:p>
        </w:tc>
      </w:tr>
      <w:tr w:rsidR="00DF3D0B" w14:paraId="725131EA" w14:textId="77777777" w:rsidTr="00DF3D0B">
        <w:tc>
          <w:tcPr>
            <w:tcW w:w="2410" w:type="dxa"/>
          </w:tcPr>
          <w:p w14:paraId="3FE6B628" w14:textId="77777777" w:rsidR="00DF3D0B" w:rsidRDefault="00DF3D0B" w:rsidP="00221330">
            <w:pPr>
              <w:jc w:val="both"/>
              <w:rPr>
                <w:sz w:val="24"/>
              </w:rPr>
            </w:pPr>
          </w:p>
        </w:tc>
        <w:tc>
          <w:tcPr>
            <w:tcW w:w="5523" w:type="dxa"/>
            <w:gridSpan w:val="2"/>
          </w:tcPr>
          <w:p w14:paraId="10E6F6C0" w14:textId="77777777" w:rsidR="00DF3D0B" w:rsidRDefault="00DF3D0B" w:rsidP="00221330">
            <w:pPr>
              <w:jc w:val="center"/>
              <w:rPr>
                <w:sz w:val="24"/>
              </w:rPr>
            </w:pPr>
          </w:p>
        </w:tc>
        <w:tc>
          <w:tcPr>
            <w:tcW w:w="1849" w:type="dxa"/>
            <w:gridSpan w:val="3"/>
          </w:tcPr>
          <w:p w14:paraId="0794CB8A" w14:textId="77777777" w:rsidR="00DF3D0B" w:rsidRDefault="00DF3D0B" w:rsidP="00221330">
            <w:pPr>
              <w:jc w:val="center"/>
              <w:rPr>
                <w:sz w:val="24"/>
              </w:rPr>
            </w:pPr>
          </w:p>
        </w:tc>
      </w:tr>
      <w:tr w:rsidR="00DF3D0B" w14:paraId="03977231" w14:textId="77777777" w:rsidTr="00DF3D0B">
        <w:tc>
          <w:tcPr>
            <w:tcW w:w="2410" w:type="dxa"/>
          </w:tcPr>
          <w:p w14:paraId="2FF4D479" w14:textId="77777777" w:rsidR="00DF3D0B" w:rsidRDefault="00DF3D0B" w:rsidP="00221330">
            <w:pPr>
              <w:jc w:val="both"/>
              <w:rPr>
                <w:sz w:val="24"/>
              </w:rPr>
            </w:pPr>
          </w:p>
        </w:tc>
        <w:tc>
          <w:tcPr>
            <w:tcW w:w="5523" w:type="dxa"/>
            <w:gridSpan w:val="2"/>
          </w:tcPr>
          <w:p w14:paraId="5E87E02D" w14:textId="77777777" w:rsidR="00DF3D0B" w:rsidRDefault="00DF3D0B" w:rsidP="00221330">
            <w:pPr>
              <w:jc w:val="center"/>
              <w:rPr>
                <w:sz w:val="24"/>
              </w:rPr>
            </w:pPr>
          </w:p>
        </w:tc>
        <w:tc>
          <w:tcPr>
            <w:tcW w:w="1849" w:type="dxa"/>
            <w:gridSpan w:val="3"/>
          </w:tcPr>
          <w:p w14:paraId="1DAFFD5C" w14:textId="77777777" w:rsidR="00DF3D0B" w:rsidRDefault="00DF3D0B" w:rsidP="00221330">
            <w:pPr>
              <w:jc w:val="center"/>
              <w:rPr>
                <w:sz w:val="24"/>
              </w:rPr>
            </w:pPr>
          </w:p>
        </w:tc>
      </w:tr>
      <w:tr w:rsidR="00DF3D0B" w14:paraId="77B801FC" w14:textId="77777777" w:rsidTr="00DF3D0B">
        <w:tc>
          <w:tcPr>
            <w:tcW w:w="2410" w:type="dxa"/>
          </w:tcPr>
          <w:p w14:paraId="64046504" w14:textId="77777777" w:rsidR="00DF3D0B" w:rsidRDefault="00DF3D0B" w:rsidP="00221330">
            <w:pPr>
              <w:jc w:val="both"/>
              <w:rPr>
                <w:sz w:val="24"/>
              </w:rPr>
            </w:pPr>
          </w:p>
        </w:tc>
        <w:tc>
          <w:tcPr>
            <w:tcW w:w="5523" w:type="dxa"/>
            <w:gridSpan w:val="2"/>
          </w:tcPr>
          <w:p w14:paraId="17A43288" w14:textId="77777777" w:rsidR="00DF3D0B" w:rsidRDefault="00DF3D0B" w:rsidP="00221330">
            <w:pPr>
              <w:jc w:val="center"/>
              <w:rPr>
                <w:sz w:val="24"/>
              </w:rPr>
            </w:pPr>
          </w:p>
        </w:tc>
        <w:tc>
          <w:tcPr>
            <w:tcW w:w="1849" w:type="dxa"/>
            <w:gridSpan w:val="3"/>
          </w:tcPr>
          <w:p w14:paraId="11334A59" w14:textId="77777777" w:rsidR="00DF3D0B" w:rsidRDefault="00DF3D0B" w:rsidP="00221330">
            <w:pPr>
              <w:jc w:val="center"/>
              <w:rPr>
                <w:sz w:val="24"/>
              </w:rPr>
            </w:pPr>
          </w:p>
        </w:tc>
      </w:tr>
      <w:tr w:rsidR="00DF3D0B" w14:paraId="2D41F4B3" w14:textId="77777777" w:rsidTr="00DF3D0B">
        <w:tc>
          <w:tcPr>
            <w:tcW w:w="2410" w:type="dxa"/>
          </w:tcPr>
          <w:p w14:paraId="69310F97" w14:textId="77777777" w:rsidR="00DF3D0B" w:rsidRDefault="00DF3D0B" w:rsidP="00221330">
            <w:pPr>
              <w:jc w:val="both"/>
              <w:rPr>
                <w:sz w:val="24"/>
              </w:rPr>
            </w:pPr>
          </w:p>
        </w:tc>
        <w:tc>
          <w:tcPr>
            <w:tcW w:w="5523" w:type="dxa"/>
            <w:gridSpan w:val="2"/>
          </w:tcPr>
          <w:p w14:paraId="1A2FF531" w14:textId="77777777" w:rsidR="00DF3D0B" w:rsidRDefault="00DF3D0B" w:rsidP="00221330">
            <w:pPr>
              <w:jc w:val="center"/>
              <w:rPr>
                <w:sz w:val="24"/>
              </w:rPr>
            </w:pPr>
          </w:p>
        </w:tc>
        <w:tc>
          <w:tcPr>
            <w:tcW w:w="1849" w:type="dxa"/>
            <w:gridSpan w:val="3"/>
          </w:tcPr>
          <w:p w14:paraId="3CDE0A67" w14:textId="77777777" w:rsidR="00DF3D0B" w:rsidRDefault="00DF3D0B" w:rsidP="00221330">
            <w:pPr>
              <w:jc w:val="center"/>
              <w:rPr>
                <w:sz w:val="24"/>
              </w:rPr>
            </w:pPr>
          </w:p>
        </w:tc>
      </w:tr>
      <w:tr w:rsidR="00DF3D0B" w14:paraId="202C1BEC" w14:textId="77777777" w:rsidTr="00DF3D0B">
        <w:tc>
          <w:tcPr>
            <w:tcW w:w="9782" w:type="dxa"/>
            <w:gridSpan w:val="6"/>
            <w:shd w:val="clear" w:color="auto" w:fill="F7CAAC"/>
          </w:tcPr>
          <w:p w14:paraId="5655445A" w14:textId="77777777" w:rsidR="00DF3D0B" w:rsidRDefault="00DF3D0B" w:rsidP="00221330">
            <w:pPr>
              <w:rPr>
                <w:sz w:val="24"/>
              </w:rPr>
            </w:pPr>
            <w:r>
              <w:rPr>
                <w:b/>
              </w:rPr>
              <w:t>Odborné aktivity vztahující se k tvůrčí, resp. vědecké a umělecké činnosti vysoké školy, která souvisí se studijním programem</w:t>
            </w:r>
          </w:p>
        </w:tc>
      </w:tr>
      <w:tr w:rsidR="00DF3D0B" w:rsidRPr="0076645B" w14:paraId="6B55F73B" w14:textId="77777777" w:rsidTr="00DF3D0B">
        <w:trPr>
          <w:trHeight w:val="2422"/>
        </w:trPr>
        <w:tc>
          <w:tcPr>
            <w:tcW w:w="9782" w:type="dxa"/>
            <w:gridSpan w:val="6"/>
            <w:shd w:val="clear" w:color="auto" w:fill="FFFFFF"/>
          </w:tcPr>
          <w:p w14:paraId="5737DD70" w14:textId="77777777" w:rsidR="00DF3D0B" w:rsidRDefault="00DF3D0B" w:rsidP="00DF3D0B">
            <w:pPr>
              <w:spacing w:before="60" w:after="60" w:line="252" w:lineRule="auto"/>
              <w:jc w:val="both"/>
            </w:pPr>
            <w:r>
              <w:t xml:space="preserve">Řada akademických pracovníků, kteří by měli participovat na výuce v inovovaném studijním programu Chemie potravin a bioaktivních látek se dlouhodobě podílí na činnostech úzce souvisejících s popularizací vědy a výzkumu v oblasti přírodních věd a potravinářství. Jako příklad lze uvést dva, v nedávné době, úspěšně řešené projekty: </w:t>
            </w:r>
          </w:p>
          <w:p w14:paraId="1536EE14" w14:textId="77777777" w:rsidR="00DF3D0B" w:rsidRPr="007B3B79" w:rsidRDefault="00DF3D0B" w:rsidP="00DF3D0B">
            <w:pPr>
              <w:numPr>
                <w:ilvl w:val="0"/>
                <w:numId w:val="48"/>
              </w:numPr>
              <w:spacing w:before="60" w:after="60" w:line="252" w:lineRule="auto"/>
              <w:jc w:val="both"/>
              <w:rPr>
                <w:b/>
              </w:rPr>
            </w:pPr>
            <w:r w:rsidRPr="0076645B">
              <w:t>Centrum pro podporu přírodovědných a technických věd: Technická a přírodovědná laboratoř pro děti a mládež Zlínského kraje (CZ.1.07/2.3.00/45.0015</w:t>
            </w:r>
            <w:r>
              <w:t>; období 2014-2015</w:t>
            </w:r>
            <w:r w:rsidRPr="0076645B">
              <w:t>)</w:t>
            </w:r>
          </w:p>
          <w:p w14:paraId="77582751" w14:textId="77777777" w:rsidR="00DF3D0B" w:rsidRPr="00203D36" w:rsidRDefault="00DF3D0B" w:rsidP="00DF3D0B">
            <w:pPr>
              <w:numPr>
                <w:ilvl w:val="0"/>
                <w:numId w:val="48"/>
              </w:numPr>
              <w:spacing w:before="60" w:after="60" w:line="252" w:lineRule="auto"/>
              <w:jc w:val="both"/>
              <w:rPr>
                <w:b/>
              </w:rPr>
            </w:pPr>
            <w:r w:rsidRPr="0076645B">
              <w:t>Partnerství pro podporu popularizace VaV a další vzdělání v oblasti popularizace transferu technologií v oblasti zemědělství, potravinářství a bioenergetik (CZ.1.07/2.3.00/35.0013</w:t>
            </w:r>
            <w:r>
              <w:t>; období 2012-2014</w:t>
            </w:r>
            <w:r w:rsidRPr="0076645B">
              <w:t>)</w:t>
            </w:r>
            <w:r>
              <w:t>.</w:t>
            </w:r>
          </w:p>
          <w:p w14:paraId="0BE93528" w14:textId="77777777" w:rsidR="00DF3D0B" w:rsidRDefault="00DF3D0B" w:rsidP="00DF3D0B">
            <w:pPr>
              <w:spacing w:before="60" w:after="60" w:line="252" w:lineRule="auto"/>
              <w:jc w:val="both"/>
            </w:pPr>
            <w:r>
              <w:t xml:space="preserve">Další aktivity: </w:t>
            </w:r>
          </w:p>
          <w:p w14:paraId="0CA8F436" w14:textId="5B848608" w:rsidR="00DF3D0B" w:rsidRPr="0071496A" w:rsidRDefault="00DF3D0B" w:rsidP="00DF3D0B">
            <w:pPr>
              <w:numPr>
                <w:ilvl w:val="0"/>
                <w:numId w:val="48"/>
              </w:numPr>
              <w:spacing w:before="60" w:after="60" w:line="252" w:lineRule="auto"/>
              <w:jc w:val="both"/>
              <w:rPr>
                <w:b/>
              </w:rPr>
            </w:pPr>
            <w:r>
              <w:t>Entomofágie (workshop; UTB ve Zlíně a Mendelova univerzita v Brně, 2010 - současnost)</w:t>
            </w:r>
          </w:p>
          <w:p w14:paraId="48AD6354" w14:textId="4AB7F2D6" w:rsidR="00DF3D0B" w:rsidRPr="0071496A" w:rsidRDefault="00DF3D0B" w:rsidP="00DF3D0B">
            <w:pPr>
              <w:numPr>
                <w:ilvl w:val="0"/>
                <w:numId w:val="48"/>
              </w:numPr>
              <w:spacing w:before="60" w:after="60" w:line="252" w:lineRule="auto"/>
              <w:jc w:val="both"/>
              <w:rPr>
                <w:b/>
              </w:rPr>
            </w:pPr>
            <w:r>
              <w:t>Den vína (workshop; UTB ve Zlíně, 4.11.2014)</w:t>
            </w:r>
          </w:p>
          <w:p w14:paraId="3EC871B2" w14:textId="39E20520" w:rsidR="00DF3D0B" w:rsidRPr="0071496A" w:rsidRDefault="00DF3D0B" w:rsidP="00DF3D0B">
            <w:pPr>
              <w:numPr>
                <w:ilvl w:val="0"/>
                <w:numId w:val="48"/>
              </w:numPr>
              <w:spacing w:before="60" w:after="60" w:line="252" w:lineRule="auto"/>
              <w:jc w:val="both"/>
              <w:rPr>
                <w:b/>
              </w:rPr>
            </w:pPr>
            <w:r>
              <w:t>Direct Reaction Monitoring and Compound Identification by Mass Spectrometry (workshop s praktickými ukázkami; UTB ve Zlíně, 21.3.2017)</w:t>
            </w:r>
          </w:p>
          <w:p w14:paraId="2ABE8DE3" w14:textId="02ACF563" w:rsidR="00DF3D0B" w:rsidRPr="0076645B" w:rsidRDefault="00DF3D0B" w:rsidP="00DF3D0B">
            <w:pPr>
              <w:numPr>
                <w:ilvl w:val="0"/>
                <w:numId w:val="48"/>
              </w:numPr>
              <w:spacing w:before="60" w:after="60" w:line="252" w:lineRule="auto"/>
              <w:jc w:val="both"/>
              <w:rPr>
                <w:b/>
              </w:rPr>
            </w:pPr>
            <w:r>
              <w:t>Organizace 70. Sjezdu chemiků (UTB ve Zlíně, 9.-12.9.2018)</w:t>
            </w:r>
          </w:p>
        </w:tc>
      </w:tr>
      <w:tr w:rsidR="00DF3D0B" w14:paraId="371A6610" w14:textId="77777777" w:rsidTr="00DF3D0B">
        <w:trPr>
          <w:trHeight w:val="306"/>
        </w:trPr>
        <w:tc>
          <w:tcPr>
            <w:tcW w:w="9782" w:type="dxa"/>
            <w:gridSpan w:val="6"/>
            <w:shd w:val="clear" w:color="auto" w:fill="F7CAAC"/>
            <w:vAlign w:val="center"/>
          </w:tcPr>
          <w:p w14:paraId="5BFA945C" w14:textId="77777777" w:rsidR="00DF3D0B" w:rsidRDefault="00DF3D0B" w:rsidP="00221330">
            <w:pPr>
              <w:rPr>
                <w:b/>
              </w:rPr>
            </w:pPr>
            <w:r>
              <w:rPr>
                <w:b/>
              </w:rPr>
              <w:t>Informace o spolupráci s praxí vztahující se ke studijnímu programu</w:t>
            </w:r>
          </w:p>
        </w:tc>
      </w:tr>
      <w:tr w:rsidR="00DF3D0B" w:rsidRPr="002E6A52" w14:paraId="0D62793B" w14:textId="77777777" w:rsidTr="00DF3D0B">
        <w:trPr>
          <w:trHeight w:val="1700"/>
        </w:trPr>
        <w:tc>
          <w:tcPr>
            <w:tcW w:w="9782" w:type="dxa"/>
            <w:gridSpan w:val="6"/>
            <w:shd w:val="clear" w:color="auto" w:fill="FFFFFF"/>
          </w:tcPr>
          <w:p w14:paraId="1F6897F6" w14:textId="10362CE9" w:rsidR="00063C8E" w:rsidRDefault="00063C8E" w:rsidP="00063C8E">
            <w:pPr>
              <w:pStyle w:val="Odstavecseseznamem"/>
              <w:numPr>
                <w:ilvl w:val="0"/>
                <w:numId w:val="49"/>
              </w:numPr>
              <w:spacing w:before="60" w:after="60" w:line="252" w:lineRule="auto"/>
            </w:pPr>
            <w:r>
              <w:t>Bio víno Marcinčák – stanovení vybraných biologicky aktivních látek ve víně pomocí moderních instrumentálních metod a studium možností snižování SO</w:t>
            </w:r>
            <w:r w:rsidRPr="00063C8E">
              <w:rPr>
                <w:vertAlign w:val="subscript"/>
              </w:rPr>
              <w:t>2</w:t>
            </w:r>
            <w:r>
              <w:t xml:space="preserve"> ve víně (2015)</w:t>
            </w:r>
          </w:p>
          <w:p w14:paraId="281A37DF" w14:textId="30F9DA61" w:rsidR="00063C8E" w:rsidRDefault="00063C8E" w:rsidP="00063C8E">
            <w:pPr>
              <w:pStyle w:val="Odstavecseseznamem"/>
              <w:numPr>
                <w:ilvl w:val="0"/>
                <w:numId w:val="49"/>
              </w:numPr>
              <w:spacing w:before="60" w:after="60" w:line="252" w:lineRule="auto"/>
            </w:pPr>
            <w:r>
              <w:t>D-plast a.s. – vývoj a optimalizace metodiky pro stanovení vybraných nízkomolekulárních organických sloučenin ve vybraných matricích metodou GC-MS; provádění analytických měření a vyhodnocení získaných výsledků (2014, 2016, 2017)</w:t>
            </w:r>
          </w:p>
          <w:p w14:paraId="7E5600B8" w14:textId="3212CCA3" w:rsidR="00DF3D0B" w:rsidRDefault="00DF3D0B" w:rsidP="00221330">
            <w:pPr>
              <w:pStyle w:val="Odstavecseseznamem"/>
              <w:numPr>
                <w:ilvl w:val="0"/>
                <w:numId w:val="49"/>
              </w:numPr>
              <w:spacing w:before="60" w:after="60" w:line="252" w:lineRule="auto"/>
            </w:pPr>
            <w:r>
              <w:t xml:space="preserve">Synthon, s.r.o. </w:t>
            </w:r>
            <w:r w:rsidR="00063C8E">
              <w:t>–</w:t>
            </w:r>
            <w:r>
              <w:t xml:space="preserve"> pravidelná</w:t>
            </w:r>
            <w:r w:rsidR="00063C8E">
              <w:t xml:space="preserve"> </w:t>
            </w:r>
            <w:r>
              <w:t>účast alespoň jednoho studenta studijního oboru Chemie potravin a bioaktivních látek na soutěži Synthon Award určené pro studenty magisterských programů a oborů z oblasti organické chemie (2015, 2017).</w:t>
            </w:r>
          </w:p>
          <w:p w14:paraId="16414DA1" w14:textId="77777777" w:rsidR="00063C8E" w:rsidRDefault="00063C8E" w:rsidP="00063C8E">
            <w:pPr>
              <w:pStyle w:val="Odstavecseseznamem"/>
              <w:spacing w:before="60" w:after="60" w:line="252" w:lineRule="auto"/>
            </w:pPr>
          </w:p>
          <w:p w14:paraId="0ACA4916" w14:textId="77777777" w:rsidR="00DF3D0B" w:rsidRPr="002E6A52" w:rsidRDefault="00DF3D0B" w:rsidP="00221330"/>
        </w:tc>
      </w:tr>
      <w:tr w:rsidR="002D1770" w14:paraId="7DE4E83B" w14:textId="77777777" w:rsidTr="00DF3D0B">
        <w:tc>
          <w:tcPr>
            <w:tcW w:w="9782" w:type="dxa"/>
            <w:gridSpan w:val="6"/>
            <w:tcBorders>
              <w:bottom w:val="double" w:sz="4" w:space="0" w:color="auto"/>
            </w:tcBorders>
            <w:shd w:val="clear" w:color="auto" w:fill="BDD6EE"/>
          </w:tcPr>
          <w:p w14:paraId="2E5B414D" w14:textId="066DACA0" w:rsidR="002D1770" w:rsidRDefault="002D1770" w:rsidP="00221330">
            <w:pPr>
              <w:jc w:val="both"/>
              <w:rPr>
                <w:b/>
                <w:sz w:val="28"/>
              </w:rPr>
            </w:pPr>
            <w:r>
              <w:rPr>
                <w:b/>
                <w:sz w:val="28"/>
              </w:rPr>
              <w:lastRenderedPageBreak/>
              <w:t>C-III – Informační zabezpečení studijního programu</w:t>
            </w:r>
          </w:p>
        </w:tc>
      </w:tr>
      <w:tr w:rsidR="002D1770" w14:paraId="21341433" w14:textId="77777777" w:rsidTr="00DF3D0B">
        <w:trPr>
          <w:trHeight w:val="283"/>
        </w:trPr>
        <w:tc>
          <w:tcPr>
            <w:tcW w:w="9782" w:type="dxa"/>
            <w:gridSpan w:val="6"/>
            <w:tcBorders>
              <w:top w:val="single" w:sz="2" w:space="0" w:color="auto"/>
              <w:left w:val="single" w:sz="2" w:space="0" w:color="auto"/>
              <w:bottom w:val="single" w:sz="2" w:space="0" w:color="auto"/>
              <w:right w:val="single" w:sz="2" w:space="0" w:color="auto"/>
            </w:tcBorders>
            <w:shd w:val="clear" w:color="auto" w:fill="F7CAAC"/>
            <w:vAlign w:val="center"/>
          </w:tcPr>
          <w:p w14:paraId="51AE27A7" w14:textId="77777777" w:rsidR="002D1770" w:rsidRDefault="002D1770" w:rsidP="00221330">
            <w:r>
              <w:rPr>
                <w:b/>
              </w:rPr>
              <w:t xml:space="preserve">Název a stručný popis studijního informačního systému </w:t>
            </w:r>
          </w:p>
        </w:tc>
      </w:tr>
      <w:tr w:rsidR="002D1770" w14:paraId="6C168B42" w14:textId="77777777" w:rsidTr="00DF3D0B">
        <w:trPr>
          <w:trHeight w:val="2268"/>
        </w:trPr>
        <w:tc>
          <w:tcPr>
            <w:tcW w:w="9782" w:type="dxa"/>
            <w:gridSpan w:val="6"/>
            <w:tcBorders>
              <w:top w:val="single" w:sz="2" w:space="0" w:color="auto"/>
              <w:left w:val="single" w:sz="2" w:space="0" w:color="auto"/>
              <w:bottom w:val="single" w:sz="2" w:space="0" w:color="auto"/>
              <w:right w:val="single" w:sz="2" w:space="0" w:color="auto"/>
            </w:tcBorders>
          </w:tcPr>
          <w:p w14:paraId="65F7BCE5" w14:textId="77777777" w:rsidR="002D1770" w:rsidRDefault="002D1770" w:rsidP="00221330">
            <w:pPr>
              <w:spacing w:before="60" w:after="6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86"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2D1770" w14:paraId="0E9498A3" w14:textId="77777777" w:rsidTr="00DF3D0B">
        <w:trPr>
          <w:trHeight w:val="283"/>
        </w:trPr>
        <w:tc>
          <w:tcPr>
            <w:tcW w:w="9782" w:type="dxa"/>
            <w:gridSpan w:val="6"/>
            <w:shd w:val="clear" w:color="auto" w:fill="F7CAAC"/>
            <w:vAlign w:val="center"/>
          </w:tcPr>
          <w:p w14:paraId="37E95CA9" w14:textId="77777777" w:rsidR="002D1770" w:rsidRDefault="002D1770" w:rsidP="00221330">
            <w:pPr>
              <w:rPr>
                <w:b/>
              </w:rPr>
            </w:pPr>
            <w:r>
              <w:rPr>
                <w:b/>
              </w:rPr>
              <w:t>Přístup ke studijní literatuře</w:t>
            </w:r>
          </w:p>
        </w:tc>
      </w:tr>
      <w:tr w:rsidR="002D1770" w14:paraId="38DC983A" w14:textId="77777777" w:rsidTr="00DF3D0B">
        <w:trPr>
          <w:trHeight w:val="2268"/>
        </w:trPr>
        <w:tc>
          <w:tcPr>
            <w:tcW w:w="9782" w:type="dxa"/>
            <w:gridSpan w:val="6"/>
          </w:tcPr>
          <w:p w14:paraId="75B06580" w14:textId="77777777" w:rsidR="002D1770" w:rsidRDefault="002D1770" w:rsidP="00221330">
            <w:pPr>
              <w:spacing w:before="6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0B32D9DD" w14:textId="77777777" w:rsidR="002D1770" w:rsidRDefault="002D1770" w:rsidP="00221330">
            <w:pPr>
              <w:spacing w:before="60" w:after="6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7"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88" w:history="1">
              <w:r>
                <w:rPr>
                  <w:rStyle w:val="Hypertextovodkaz"/>
                </w:rPr>
                <w:t>http://publikace.k.utb.cz</w:t>
              </w:r>
            </w:hyperlink>
            <w:r>
              <w:t>.</w:t>
            </w:r>
          </w:p>
        </w:tc>
      </w:tr>
      <w:tr w:rsidR="002D1770" w14:paraId="0B523432" w14:textId="77777777" w:rsidTr="00DF3D0B">
        <w:trPr>
          <w:trHeight w:val="283"/>
        </w:trPr>
        <w:tc>
          <w:tcPr>
            <w:tcW w:w="9782" w:type="dxa"/>
            <w:gridSpan w:val="6"/>
            <w:shd w:val="clear" w:color="auto" w:fill="F7CAAC"/>
            <w:vAlign w:val="center"/>
          </w:tcPr>
          <w:p w14:paraId="01C8B19B" w14:textId="77777777" w:rsidR="002D1770" w:rsidRDefault="002D1770" w:rsidP="00221330">
            <w:r>
              <w:rPr>
                <w:b/>
              </w:rPr>
              <w:t>Přehled zpřístupněných databází</w:t>
            </w:r>
          </w:p>
        </w:tc>
      </w:tr>
      <w:tr w:rsidR="002D1770" w14:paraId="044D476D" w14:textId="77777777" w:rsidTr="00DF3D0B">
        <w:trPr>
          <w:trHeight w:val="2268"/>
        </w:trPr>
        <w:tc>
          <w:tcPr>
            <w:tcW w:w="9782" w:type="dxa"/>
            <w:gridSpan w:val="6"/>
          </w:tcPr>
          <w:p w14:paraId="6BA90E12" w14:textId="77777777" w:rsidR="002D1770" w:rsidRPr="00AE1C59" w:rsidRDefault="002D1770" w:rsidP="00221330">
            <w:pPr>
              <w:spacing w:before="60" w:after="60" w:line="21" w:lineRule="atLeast"/>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89"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4F8DCA4E" w14:textId="77777777" w:rsidR="002D1770" w:rsidRPr="00AE1C59" w:rsidRDefault="002D1770" w:rsidP="00221330">
            <w:pPr>
              <w:spacing w:before="60" w:after="60" w:line="21" w:lineRule="atLeast"/>
            </w:pPr>
            <w:r w:rsidRPr="00AE1C59">
              <w:t>Konkrétní dostupné databáze:</w:t>
            </w:r>
          </w:p>
          <w:p w14:paraId="0D96F41F" w14:textId="77777777" w:rsidR="002D1770" w:rsidRPr="00AE1C59" w:rsidRDefault="002D1770" w:rsidP="002D1770">
            <w:pPr>
              <w:pStyle w:val="Odstavecseseznamem"/>
              <w:numPr>
                <w:ilvl w:val="0"/>
                <w:numId w:val="47"/>
              </w:numPr>
              <w:spacing w:line="21" w:lineRule="atLeast"/>
              <w:ind w:left="714" w:hanging="357"/>
              <w:jc w:val="both"/>
              <w:rPr>
                <w:iCs/>
              </w:rPr>
            </w:pPr>
            <w:r w:rsidRPr="00AE1C59">
              <w:rPr>
                <w:iCs/>
              </w:rPr>
              <w:t>Citační databáze Web of Science a Scopus</w:t>
            </w:r>
          </w:p>
          <w:p w14:paraId="731FFE4F" w14:textId="77777777" w:rsidR="002D1770" w:rsidRPr="00AE1C59" w:rsidRDefault="002D1770" w:rsidP="002D1770">
            <w:pPr>
              <w:pStyle w:val="Odstavecseseznamem"/>
              <w:numPr>
                <w:ilvl w:val="0"/>
                <w:numId w:val="47"/>
              </w:numPr>
              <w:spacing w:line="21" w:lineRule="atLeast"/>
              <w:ind w:left="714" w:hanging="357"/>
              <w:jc w:val="both"/>
              <w:rPr>
                <w:iCs/>
              </w:rPr>
            </w:pPr>
            <w:r w:rsidRPr="00AE1C59">
              <w:rPr>
                <w:iCs/>
              </w:rPr>
              <w:t>Multioborové kolekce elektronických časopisů Elsevier ScienceDirect, Wiley Online Library, SpringerLink</w:t>
            </w:r>
            <w:r>
              <w:rPr>
                <w:iCs/>
              </w:rPr>
              <w:t xml:space="preserve"> a další</w:t>
            </w:r>
          </w:p>
          <w:p w14:paraId="2D6C0D9E" w14:textId="77777777" w:rsidR="002D1770" w:rsidRPr="00AE1C59" w:rsidRDefault="002D1770" w:rsidP="002D1770">
            <w:pPr>
              <w:pStyle w:val="Odstavecseseznamem"/>
              <w:numPr>
                <w:ilvl w:val="0"/>
                <w:numId w:val="47"/>
              </w:numPr>
              <w:spacing w:line="21" w:lineRule="atLeast"/>
              <w:ind w:left="714" w:hanging="357"/>
              <w:jc w:val="both"/>
              <w:rPr>
                <w:iCs/>
              </w:rPr>
            </w:pPr>
            <w:r w:rsidRPr="00AE1C59">
              <w:rPr>
                <w:iCs/>
              </w:rPr>
              <w:t>Multioborové plnotextové databáze Ebsco a ProQuest</w:t>
            </w:r>
          </w:p>
          <w:p w14:paraId="2553360D" w14:textId="77777777" w:rsidR="002D1770" w:rsidRDefault="002D1770" w:rsidP="002D1770">
            <w:pPr>
              <w:pStyle w:val="Odstavecseseznamem"/>
              <w:numPr>
                <w:ilvl w:val="0"/>
                <w:numId w:val="47"/>
              </w:numPr>
              <w:spacing w:line="21" w:lineRule="atLeast"/>
              <w:ind w:left="714" w:hanging="357"/>
              <w:jc w:val="both"/>
            </w:pPr>
            <w:r w:rsidRPr="00AE1C59">
              <w:rPr>
                <w:iCs/>
              </w:rPr>
              <w:t xml:space="preserve">Seznam všech databází: </w:t>
            </w:r>
            <w:hyperlink r:id="rId90" w:history="1">
              <w:r w:rsidRPr="00AE1C59">
                <w:rPr>
                  <w:rStyle w:val="Hypertextovodkaz"/>
                </w:rPr>
                <w:t>http://portal.k.utb.cz/databases/alphabetical/</w:t>
              </w:r>
            </w:hyperlink>
          </w:p>
        </w:tc>
      </w:tr>
      <w:tr w:rsidR="002D1770" w14:paraId="28B98938" w14:textId="77777777" w:rsidTr="00DF3D0B">
        <w:trPr>
          <w:trHeight w:val="284"/>
        </w:trPr>
        <w:tc>
          <w:tcPr>
            <w:tcW w:w="9782" w:type="dxa"/>
            <w:gridSpan w:val="6"/>
            <w:shd w:val="clear" w:color="auto" w:fill="F7CAAC"/>
            <w:vAlign w:val="center"/>
          </w:tcPr>
          <w:p w14:paraId="23B9C4A4" w14:textId="77777777" w:rsidR="002D1770" w:rsidRDefault="002D1770" w:rsidP="00221330">
            <w:pPr>
              <w:rPr>
                <w:b/>
              </w:rPr>
            </w:pPr>
            <w:r>
              <w:rPr>
                <w:b/>
              </w:rPr>
              <w:lastRenderedPageBreak/>
              <w:t>Název a stručný popis používaného antiplagiátorského systému</w:t>
            </w:r>
          </w:p>
        </w:tc>
      </w:tr>
      <w:tr w:rsidR="002D1770" w14:paraId="339BBE02" w14:textId="77777777" w:rsidTr="00DF3D0B">
        <w:trPr>
          <w:trHeight w:val="2268"/>
        </w:trPr>
        <w:tc>
          <w:tcPr>
            <w:tcW w:w="9782" w:type="dxa"/>
            <w:gridSpan w:val="6"/>
            <w:shd w:val="clear" w:color="auto" w:fill="FFFFFF"/>
          </w:tcPr>
          <w:p w14:paraId="70D1E150" w14:textId="77777777" w:rsidR="002D1770" w:rsidRDefault="002D1770" w:rsidP="00221330">
            <w:pPr>
              <w:spacing w:before="60" w:after="6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3EBDAE34" w14:textId="77777777" w:rsidR="002D1770" w:rsidRDefault="002D1770" w:rsidP="00221330">
            <w:pPr>
              <w:spacing w:before="60" w:after="60" w:line="252" w:lineRule="auto"/>
              <w:jc w:val="both"/>
            </w:pPr>
          </w:p>
          <w:p w14:paraId="0DD0C95A" w14:textId="77777777" w:rsidR="002D1770" w:rsidRDefault="002D1770" w:rsidP="00221330">
            <w:pPr>
              <w:spacing w:before="60" w:after="60" w:line="252" w:lineRule="auto"/>
              <w:jc w:val="both"/>
            </w:pPr>
          </w:p>
          <w:p w14:paraId="1DC9279D" w14:textId="77777777" w:rsidR="002D1770" w:rsidRDefault="002D1770" w:rsidP="00221330">
            <w:pPr>
              <w:spacing w:before="60" w:after="60" w:line="252" w:lineRule="auto"/>
              <w:jc w:val="both"/>
            </w:pPr>
          </w:p>
          <w:p w14:paraId="49016210" w14:textId="77777777" w:rsidR="002D1770" w:rsidRDefault="002D1770" w:rsidP="00221330">
            <w:pPr>
              <w:spacing w:before="60" w:after="60" w:line="252" w:lineRule="auto"/>
              <w:jc w:val="both"/>
            </w:pPr>
          </w:p>
          <w:p w14:paraId="551BEA36" w14:textId="77777777" w:rsidR="002D1770" w:rsidRDefault="002D1770" w:rsidP="00221330">
            <w:pPr>
              <w:spacing w:before="60" w:after="60" w:line="252" w:lineRule="auto"/>
              <w:jc w:val="both"/>
            </w:pPr>
          </w:p>
          <w:p w14:paraId="2AF4F0C3" w14:textId="77777777" w:rsidR="002D1770" w:rsidRDefault="002D1770" w:rsidP="00221330">
            <w:pPr>
              <w:spacing w:before="60" w:after="60" w:line="252" w:lineRule="auto"/>
              <w:jc w:val="both"/>
            </w:pPr>
          </w:p>
          <w:p w14:paraId="11C525D6" w14:textId="77777777" w:rsidR="002D1770" w:rsidRDefault="002D1770" w:rsidP="00221330">
            <w:pPr>
              <w:spacing w:before="60" w:after="60" w:line="252" w:lineRule="auto"/>
              <w:jc w:val="both"/>
            </w:pPr>
          </w:p>
          <w:p w14:paraId="534930AC" w14:textId="77777777" w:rsidR="002D1770" w:rsidRDefault="002D1770" w:rsidP="00221330">
            <w:pPr>
              <w:spacing w:before="60" w:after="60" w:line="252" w:lineRule="auto"/>
              <w:jc w:val="both"/>
            </w:pPr>
          </w:p>
          <w:p w14:paraId="39DD1D96" w14:textId="77777777" w:rsidR="002D1770" w:rsidRDefault="002D1770" w:rsidP="00221330">
            <w:pPr>
              <w:spacing w:before="60" w:after="60" w:line="252" w:lineRule="auto"/>
              <w:jc w:val="both"/>
            </w:pPr>
          </w:p>
          <w:p w14:paraId="72C4DAEE" w14:textId="77777777" w:rsidR="002D1770" w:rsidRDefault="002D1770" w:rsidP="00221330">
            <w:pPr>
              <w:spacing w:before="60" w:after="60" w:line="252" w:lineRule="auto"/>
              <w:jc w:val="both"/>
            </w:pPr>
          </w:p>
          <w:p w14:paraId="050FDBB1" w14:textId="77777777" w:rsidR="002D1770" w:rsidRDefault="002D1770" w:rsidP="00221330">
            <w:pPr>
              <w:spacing w:before="60" w:after="60" w:line="252" w:lineRule="auto"/>
              <w:jc w:val="both"/>
            </w:pPr>
          </w:p>
          <w:p w14:paraId="4C6BD943" w14:textId="77777777" w:rsidR="002D1770" w:rsidRDefault="002D1770" w:rsidP="00221330">
            <w:pPr>
              <w:spacing w:before="60" w:after="60" w:line="252" w:lineRule="auto"/>
              <w:jc w:val="both"/>
            </w:pPr>
          </w:p>
          <w:p w14:paraId="607AAF83" w14:textId="77777777" w:rsidR="002D1770" w:rsidRDefault="002D1770" w:rsidP="00221330">
            <w:pPr>
              <w:spacing w:before="60" w:after="60" w:line="252" w:lineRule="auto"/>
              <w:jc w:val="both"/>
            </w:pPr>
          </w:p>
          <w:p w14:paraId="5DAC1C10" w14:textId="77777777" w:rsidR="002D1770" w:rsidRDefault="002D1770" w:rsidP="00221330">
            <w:pPr>
              <w:spacing w:before="60" w:after="60" w:line="252" w:lineRule="auto"/>
              <w:jc w:val="both"/>
            </w:pPr>
          </w:p>
          <w:p w14:paraId="2EBD8C19" w14:textId="77777777" w:rsidR="002D1770" w:rsidRDefault="002D1770" w:rsidP="00221330">
            <w:pPr>
              <w:spacing w:before="60" w:after="60" w:line="252" w:lineRule="auto"/>
              <w:jc w:val="both"/>
            </w:pPr>
          </w:p>
          <w:p w14:paraId="38B45F58" w14:textId="77777777" w:rsidR="002D1770" w:rsidRDefault="002D1770" w:rsidP="00221330">
            <w:pPr>
              <w:spacing w:before="60" w:after="60" w:line="252" w:lineRule="auto"/>
              <w:jc w:val="both"/>
            </w:pPr>
          </w:p>
          <w:p w14:paraId="7ABA78A6" w14:textId="77777777" w:rsidR="002D1770" w:rsidRDefault="002D1770" w:rsidP="00221330">
            <w:pPr>
              <w:spacing w:before="60" w:after="60" w:line="252" w:lineRule="auto"/>
              <w:jc w:val="both"/>
            </w:pPr>
          </w:p>
          <w:p w14:paraId="5EB375A8" w14:textId="77777777" w:rsidR="002D1770" w:rsidRDefault="002D1770" w:rsidP="00221330">
            <w:pPr>
              <w:spacing w:before="60" w:after="60" w:line="252" w:lineRule="auto"/>
              <w:jc w:val="both"/>
            </w:pPr>
          </w:p>
          <w:p w14:paraId="25B5A9E4" w14:textId="77777777" w:rsidR="002D1770" w:rsidRDefault="002D1770" w:rsidP="00221330">
            <w:pPr>
              <w:spacing w:before="60" w:after="60" w:line="252" w:lineRule="auto"/>
              <w:jc w:val="both"/>
            </w:pPr>
          </w:p>
          <w:p w14:paraId="45434CF8" w14:textId="77777777" w:rsidR="002D1770" w:rsidRDefault="002D1770" w:rsidP="00221330">
            <w:pPr>
              <w:spacing w:before="60" w:after="60" w:line="252" w:lineRule="auto"/>
              <w:jc w:val="both"/>
            </w:pPr>
          </w:p>
          <w:p w14:paraId="41ECA853" w14:textId="77777777" w:rsidR="002D1770" w:rsidRDefault="002D1770" w:rsidP="00221330">
            <w:pPr>
              <w:spacing w:before="60" w:after="60" w:line="252" w:lineRule="auto"/>
              <w:jc w:val="both"/>
            </w:pPr>
          </w:p>
          <w:p w14:paraId="2F025703" w14:textId="77777777" w:rsidR="002D1770" w:rsidRDefault="002D1770" w:rsidP="00221330">
            <w:pPr>
              <w:spacing w:before="60" w:after="60" w:line="252" w:lineRule="auto"/>
              <w:jc w:val="both"/>
            </w:pPr>
          </w:p>
          <w:p w14:paraId="07D0E649" w14:textId="77777777" w:rsidR="002D1770" w:rsidRDefault="002D1770" w:rsidP="00221330">
            <w:pPr>
              <w:spacing w:before="60" w:after="60" w:line="252" w:lineRule="auto"/>
              <w:jc w:val="both"/>
            </w:pPr>
          </w:p>
          <w:p w14:paraId="741F29FA" w14:textId="77777777" w:rsidR="002D1770" w:rsidRDefault="002D1770" w:rsidP="00221330">
            <w:pPr>
              <w:spacing w:before="60" w:after="60" w:line="252" w:lineRule="auto"/>
              <w:jc w:val="both"/>
            </w:pPr>
          </w:p>
          <w:p w14:paraId="6A9A4325" w14:textId="77777777" w:rsidR="002D1770" w:rsidRDefault="002D1770" w:rsidP="00221330">
            <w:pPr>
              <w:spacing w:before="60" w:after="60" w:line="252" w:lineRule="auto"/>
              <w:jc w:val="both"/>
            </w:pPr>
          </w:p>
          <w:p w14:paraId="3B0ECEDD" w14:textId="77777777" w:rsidR="002D1770" w:rsidRDefault="002D1770" w:rsidP="00221330">
            <w:pPr>
              <w:spacing w:before="60" w:after="60" w:line="252" w:lineRule="auto"/>
              <w:jc w:val="both"/>
            </w:pPr>
          </w:p>
          <w:p w14:paraId="4222C7C1" w14:textId="77777777" w:rsidR="002D1770" w:rsidRDefault="002D1770" w:rsidP="00221330">
            <w:pPr>
              <w:spacing w:before="60" w:after="60" w:line="252" w:lineRule="auto"/>
              <w:jc w:val="both"/>
            </w:pPr>
          </w:p>
          <w:p w14:paraId="4B561E4A" w14:textId="77777777" w:rsidR="002D1770" w:rsidRDefault="002D1770" w:rsidP="00221330">
            <w:pPr>
              <w:spacing w:before="60" w:after="60" w:line="252" w:lineRule="auto"/>
              <w:jc w:val="both"/>
            </w:pPr>
          </w:p>
          <w:p w14:paraId="41D4DB4B" w14:textId="77777777" w:rsidR="002D1770" w:rsidRDefault="002D1770" w:rsidP="00221330">
            <w:pPr>
              <w:spacing w:before="60" w:after="60" w:line="252" w:lineRule="auto"/>
              <w:jc w:val="both"/>
            </w:pPr>
          </w:p>
          <w:p w14:paraId="1DEDA0FE" w14:textId="77777777" w:rsidR="002D1770" w:rsidRDefault="002D1770" w:rsidP="00221330">
            <w:pPr>
              <w:spacing w:before="60" w:after="60" w:line="252" w:lineRule="auto"/>
              <w:jc w:val="both"/>
            </w:pPr>
          </w:p>
          <w:p w14:paraId="4045F475" w14:textId="77777777" w:rsidR="002D1770" w:rsidRDefault="002D1770" w:rsidP="00221330">
            <w:pPr>
              <w:spacing w:before="60" w:after="60" w:line="252" w:lineRule="auto"/>
              <w:jc w:val="both"/>
            </w:pPr>
          </w:p>
          <w:p w14:paraId="56C01195" w14:textId="77777777" w:rsidR="002D1770" w:rsidRDefault="002D1770" w:rsidP="00221330">
            <w:pPr>
              <w:spacing w:before="60" w:after="60" w:line="252" w:lineRule="auto"/>
              <w:jc w:val="both"/>
            </w:pPr>
          </w:p>
          <w:p w14:paraId="216F5C3E" w14:textId="77777777" w:rsidR="002D1770" w:rsidRDefault="002D1770" w:rsidP="00221330">
            <w:pPr>
              <w:spacing w:before="60" w:after="60" w:line="252" w:lineRule="auto"/>
              <w:jc w:val="both"/>
            </w:pPr>
          </w:p>
          <w:p w14:paraId="48328B91" w14:textId="77777777" w:rsidR="002D1770" w:rsidRDefault="002D1770" w:rsidP="00221330">
            <w:pPr>
              <w:spacing w:before="60" w:after="60" w:line="252" w:lineRule="auto"/>
              <w:jc w:val="both"/>
            </w:pPr>
          </w:p>
          <w:p w14:paraId="562119BC" w14:textId="77777777" w:rsidR="002D1770" w:rsidRDefault="002D1770" w:rsidP="00221330">
            <w:pPr>
              <w:spacing w:before="60" w:after="60" w:line="252" w:lineRule="auto"/>
              <w:jc w:val="both"/>
            </w:pPr>
          </w:p>
          <w:p w14:paraId="4EE515E4" w14:textId="77777777" w:rsidR="002D1770" w:rsidRDefault="002D1770" w:rsidP="00221330">
            <w:pPr>
              <w:spacing w:before="60" w:after="60" w:line="252" w:lineRule="auto"/>
              <w:jc w:val="both"/>
            </w:pPr>
          </w:p>
          <w:p w14:paraId="4585A871" w14:textId="77777777" w:rsidR="002D1770" w:rsidRDefault="002D1770" w:rsidP="00221330">
            <w:pPr>
              <w:spacing w:before="60" w:after="60" w:line="252" w:lineRule="auto"/>
              <w:jc w:val="both"/>
            </w:pPr>
          </w:p>
        </w:tc>
      </w:tr>
    </w:tbl>
    <w:p w14:paraId="408A3E31" w14:textId="47C8F644" w:rsidR="002D1770" w:rsidRDefault="002D177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BB32DA" w14:paraId="53D456FD" w14:textId="77777777" w:rsidTr="00BC6EDE">
        <w:tc>
          <w:tcPr>
            <w:tcW w:w="9389" w:type="dxa"/>
            <w:gridSpan w:val="8"/>
            <w:tcBorders>
              <w:bottom w:val="double" w:sz="4" w:space="0" w:color="auto"/>
            </w:tcBorders>
            <w:shd w:val="clear" w:color="auto" w:fill="BDD6EE"/>
          </w:tcPr>
          <w:p w14:paraId="219B09D1" w14:textId="77777777" w:rsidR="00BB32DA" w:rsidRDefault="00BB32DA" w:rsidP="00BC6EDE">
            <w:pPr>
              <w:jc w:val="both"/>
              <w:rPr>
                <w:b/>
                <w:sz w:val="28"/>
              </w:rPr>
            </w:pPr>
            <w:r>
              <w:rPr>
                <w:b/>
                <w:sz w:val="28"/>
              </w:rPr>
              <w:lastRenderedPageBreak/>
              <w:t xml:space="preserve">C-IV – </w:t>
            </w:r>
            <w:r>
              <w:rPr>
                <w:b/>
                <w:sz w:val="26"/>
                <w:szCs w:val="26"/>
              </w:rPr>
              <w:t>Materiální zabezpečení studijního programu</w:t>
            </w:r>
          </w:p>
        </w:tc>
      </w:tr>
      <w:tr w:rsidR="00BB32DA" w14:paraId="59231667" w14:textId="77777777" w:rsidTr="00BC6EDE">
        <w:tc>
          <w:tcPr>
            <w:tcW w:w="3167" w:type="dxa"/>
            <w:tcBorders>
              <w:top w:val="single" w:sz="2" w:space="0" w:color="auto"/>
              <w:left w:val="single" w:sz="2" w:space="0" w:color="auto"/>
              <w:bottom w:val="single" w:sz="2" w:space="0" w:color="auto"/>
              <w:right w:val="single" w:sz="2" w:space="0" w:color="auto"/>
            </w:tcBorders>
            <w:shd w:val="clear" w:color="auto" w:fill="F7CAAC"/>
          </w:tcPr>
          <w:p w14:paraId="141A0D5E" w14:textId="77777777" w:rsidR="00BB32DA" w:rsidRDefault="00BB32DA" w:rsidP="00BC6EDE">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467F8060" w14:textId="77777777" w:rsidR="00BB32DA" w:rsidRDefault="00BB32DA" w:rsidP="00BC6EDE">
            <w:r>
              <w:t>Univerzita Tomáše Bati ve Zlíně</w:t>
            </w:r>
          </w:p>
          <w:p w14:paraId="246CC9AE" w14:textId="77777777" w:rsidR="00BB32DA" w:rsidRDefault="00BB32DA" w:rsidP="00BC6EDE">
            <w:r>
              <w:t>Fakulta technologická</w:t>
            </w:r>
          </w:p>
          <w:p w14:paraId="7C81D3C7" w14:textId="77777777" w:rsidR="00BB32DA" w:rsidRDefault="00BB32DA" w:rsidP="00BC6EDE">
            <w:r>
              <w:t>Vavrečkova 275</w:t>
            </w:r>
          </w:p>
          <w:p w14:paraId="1BA662A5" w14:textId="77777777" w:rsidR="00BB32DA" w:rsidRDefault="00BB32DA" w:rsidP="00BC6EDE">
            <w:r>
              <w:t>760 01 Zlín</w:t>
            </w:r>
          </w:p>
        </w:tc>
      </w:tr>
      <w:tr w:rsidR="00BB32DA" w14:paraId="75A71904" w14:textId="77777777" w:rsidTr="00BC6EDE">
        <w:tc>
          <w:tcPr>
            <w:tcW w:w="9389" w:type="dxa"/>
            <w:gridSpan w:val="8"/>
            <w:shd w:val="clear" w:color="auto" w:fill="F7CAAC"/>
          </w:tcPr>
          <w:p w14:paraId="321F4BAE" w14:textId="77777777" w:rsidR="00BB32DA" w:rsidRDefault="00BB32DA" w:rsidP="00BC6EDE">
            <w:pPr>
              <w:jc w:val="both"/>
              <w:rPr>
                <w:b/>
              </w:rPr>
            </w:pPr>
            <w:r>
              <w:rPr>
                <w:b/>
              </w:rPr>
              <w:t>Kapacita výukových místností pro teoretickou výuku</w:t>
            </w:r>
          </w:p>
        </w:tc>
      </w:tr>
      <w:tr w:rsidR="00BB32DA" w14:paraId="61DAAC5A" w14:textId="77777777" w:rsidTr="00BC6B15">
        <w:trPr>
          <w:trHeight w:val="1864"/>
        </w:trPr>
        <w:tc>
          <w:tcPr>
            <w:tcW w:w="9389" w:type="dxa"/>
            <w:gridSpan w:val="8"/>
          </w:tcPr>
          <w:p w14:paraId="5671ABDA" w14:textId="0DBAE010" w:rsidR="00BB32DA" w:rsidRDefault="006724B0" w:rsidP="00E15355">
            <w:pPr>
              <w:jc w:val="both"/>
            </w:pPr>
            <w:r w:rsidRPr="00341813">
              <w:t>Univerzita Tomáše Bati ve Zlíně</w:t>
            </w:r>
            <w:r>
              <w:t xml:space="preserve">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BB32DA" w14:paraId="30B44FD3" w14:textId="77777777" w:rsidTr="00BC6EDE">
        <w:trPr>
          <w:trHeight w:val="202"/>
        </w:trPr>
        <w:tc>
          <w:tcPr>
            <w:tcW w:w="3368" w:type="dxa"/>
            <w:gridSpan w:val="3"/>
            <w:shd w:val="clear" w:color="auto" w:fill="F7CAAC"/>
          </w:tcPr>
          <w:p w14:paraId="1D12D097" w14:textId="77777777" w:rsidR="00BB32DA" w:rsidRDefault="00BB32DA" w:rsidP="00BC6EDE">
            <w:pPr>
              <w:rPr>
                <w:b/>
              </w:rPr>
            </w:pPr>
            <w:r w:rsidRPr="004D3AA2">
              <w:rPr>
                <w:b/>
              </w:rPr>
              <w:t>Z toho kapacita</w:t>
            </w:r>
            <w:r>
              <w:rPr>
                <w:b/>
              </w:rPr>
              <w:t xml:space="preserve"> v prostorách v nájmu</w:t>
            </w:r>
          </w:p>
        </w:tc>
        <w:tc>
          <w:tcPr>
            <w:tcW w:w="1274" w:type="dxa"/>
          </w:tcPr>
          <w:p w14:paraId="75D8E6CD" w14:textId="77777777" w:rsidR="00BB32DA" w:rsidRDefault="00BB32DA" w:rsidP="00BC6EDE">
            <w:r>
              <w:t>0</w:t>
            </w:r>
          </w:p>
        </w:tc>
        <w:tc>
          <w:tcPr>
            <w:tcW w:w="2321" w:type="dxa"/>
            <w:gridSpan w:val="2"/>
            <w:shd w:val="clear" w:color="auto" w:fill="F7CAAC"/>
          </w:tcPr>
          <w:p w14:paraId="1D1B3E49" w14:textId="77777777" w:rsidR="00BB32DA" w:rsidRDefault="00BB32DA" w:rsidP="00BC6EDE">
            <w:pPr>
              <w:rPr>
                <w:b/>
                <w:shd w:val="clear" w:color="auto" w:fill="F7CAAC"/>
              </w:rPr>
            </w:pPr>
            <w:r>
              <w:rPr>
                <w:b/>
                <w:shd w:val="clear" w:color="auto" w:fill="F7CAAC"/>
              </w:rPr>
              <w:t>Doba platnosti nájmu</w:t>
            </w:r>
          </w:p>
        </w:tc>
        <w:tc>
          <w:tcPr>
            <w:tcW w:w="2426" w:type="dxa"/>
            <w:gridSpan w:val="2"/>
          </w:tcPr>
          <w:p w14:paraId="39313B14" w14:textId="77777777" w:rsidR="00BB32DA" w:rsidRDefault="00BB32DA" w:rsidP="00BC6EDE"/>
        </w:tc>
      </w:tr>
      <w:tr w:rsidR="00BB32DA" w14:paraId="5E16B3CF" w14:textId="77777777" w:rsidTr="00BC6EDE">
        <w:trPr>
          <w:trHeight w:val="139"/>
        </w:trPr>
        <w:tc>
          <w:tcPr>
            <w:tcW w:w="9389" w:type="dxa"/>
            <w:gridSpan w:val="8"/>
            <w:shd w:val="clear" w:color="auto" w:fill="F7CAAC"/>
          </w:tcPr>
          <w:p w14:paraId="1067182A" w14:textId="77777777" w:rsidR="00BB32DA" w:rsidRDefault="00BB32DA" w:rsidP="00BC6EDE">
            <w:r>
              <w:rPr>
                <w:b/>
              </w:rPr>
              <w:t>Kapacita a popis odborné učebny</w:t>
            </w:r>
          </w:p>
        </w:tc>
      </w:tr>
      <w:tr w:rsidR="00BB32DA" w14:paraId="57B5755D" w14:textId="77777777" w:rsidTr="00BC6B15">
        <w:trPr>
          <w:trHeight w:val="993"/>
        </w:trPr>
        <w:tc>
          <w:tcPr>
            <w:tcW w:w="9389" w:type="dxa"/>
            <w:gridSpan w:val="8"/>
          </w:tcPr>
          <w:p w14:paraId="301CB0C0" w14:textId="5FC88E7C" w:rsidR="00BB32DA" w:rsidRDefault="00BB32DA" w:rsidP="00BC6B15">
            <w:pPr>
              <w:jc w:val="both"/>
            </w:pPr>
            <w:r>
              <w:t>Laboratoře pro analýzu potravin (celková kapacita 45 míst), jejichž kvalita a vybavení umožňuje absolvovat pokročilá cvičení v předmětech Analýza a hodnocení potravin, Analýza bioaktivních látek v potravinách a Autentizace a falšování potravin. V těchto laboratořích</w:t>
            </w:r>
            <w:r w:rsidRPr="0061302E">
              <w:t xml:space="preserve"> mají možnost </w:t>
            </w:r>
            <w:r>
              <w:t xml:space="preserve">studenti </w:t>
            </w:r>
            <w:r w:rsidRPr="0061302E">
              <w:t xml:space="preserve">pracovat </w:t>
            </w:r>
            <w:r>
              <w:t>např. s HPLC-UV-Vis, GC-MS, UV-Vis spektrofotometrem, přístrojem pro stanovení antioxidační aktivity, ICP-MS a dalšími</w:t>
            </w:r>
            <w:r w:rsidRPr="0061302E">
              <w:t>.</w:t>
            </w:r>
          </w:p>
        </w:tc>
      </w:tr>
      <w:tr w:rsidR="00BB32DA" w14:paraId="59B74E8B" w14:textId="77777777" w:rsidTr="00BC6EDE">
        <w:trPr>
          <w:trHeight w:val="166"/>
        </w:trPr>
        <w:tc>
          <w:tcPr>
            <w:tcW w:w="3368" w:type="dxa"/>
            <w:gridSpan w:val="3"/>
            <w:shd w:val="clear" w:color="auto" w:fill="F7CAAC"/>
          </w:tcPr>
          <w:p w14:paraId="676452CA" w14:textId="77777777" w:rsidR="00BB32DA" w:rsidRDefault="00BB32DA" w:rsidP="00BC6EDE">
            <w:r w:rsidRPr="004D3AA2">
              <w:rPr>
                <w:b/>
              </w:rPr>
              <w:t>Z toho kapacita</w:t>
            </w:r>
            <w:r>
              <w:rPr>
                <w:b/>
              </w:rPr>
              <w:t xml:space="preserve"> v prostorách v nájmu</w:t>
            </w:r>
          </w:p>
        </w:tc>
        <w:tc>
          <w:tcPr>
            <w:tcW w:w="1274" w:type="dxa"/>
            <w:shd w:val="clear" w:color="auto" w:fill="auto"/>
          </w:tcPr>
          <w:p w14:paraId="0EC8FFB4" w14:textId="77777777" w:rsidR="00BB32DA" w:rsidRDefault="00BB32DA" w:rsidP="00BC6EDE">
            <w:r>
              <w:t>0</w:t>
            </w:r>
          </w:p>
        </w:tc>
        <w:tc>
          <w:tcPr>
            <w:tcW w:w="2321" w:type="dxa"/>
            <w:gridSpan w:val="2"/>
            <w:shd w:val="clear" w:color="auto" w:fill="F7CAAC"/>
          </w:tcPr>
          <w:p w14:paraId="50065A95" w14:textId="77777777" w:rsidR="00BB32DA" w:rsidRDefault="00BB32DA" w:rsidP="00BC6EDE">
            <w:r>
              <w:rPr>
                <w:b/>
                <w:shd w:val="clear" w:color="auto" w:fill="F7CAAC"/>
              </w:rPr>
              <w:t>Doba platnosti nájmu</w:t>
            </w:r>
          </w:p>
        </w:tc>
        <w:tc>
          <w:tcPr>
            <w:tcW w:w="2426" w:type="dxa"/>
            <w:gridSpan w:val="2"/>
          </w:tcPr>
          <w:p w14:paraId="1ECDD6D4" w14:textId="77777777" w:rsidR="00BB32DA" w:rsidRDefault="00BB32DA" w:rsidP="00BC6EDE"/>
        </w:tc>
      </w:tr>
      <w:tr w:rsidR="00BB32DA" w14:paraId="6E3622B4" w14:textId="77777777" w:rsidTr="00BC6EDE">
        <w:trPr>
          <w:trHeight w:val="166"/>
        </w:trPr>
        <w:tc>
          <w:tcPr>
            <w:tcW w:w="9389" w:type="dxa"/>
            <w:gridSpan w:val="8"/>
            <w:shd w:val="clear" w:color="auto" w:fill="F7CAAC"/>
          </w:tcPr>
          <w:p w14:paraId="684D07EE" w14:textId="77777777" w:rsidR="00BB32DA" w:rsidRDefault="00BB32DA" w:rsidP="00BC6EDE">
            <w:r>
              <w:rPr>
                <w:b/>
              </w:rPr>
              <w:t>Kapacita a popis odborné učebny</w:t>
            </w:r>
          </w:p>
        </w:tc>
      </w:tr>
      <w:tr w:rsidR="00BB32DA" w14:paraId="44428B16" w14:textId="77777777" w:rsidTr="00BC6EDE">
        <w:trPr>
          <w:trHeight w:val="166"/>
        </w:trPr>
        <w:tc>
          <w:tcPr>
            <w:tcW w:w="9389" w:type="dxa"/>
            <w:gridSpan w:val="8"/>
            <w:shd w:val="clear" w:color="auto" w:fill="auto"/>
          </w:tcPr>
          <w:p w14:paraId="2DDE4D27" w14:textId="77777777" w:rsidR="00BB32DA" w:rsidRPr="004076BF" w:rsidRDefault="00BB32DA" w:rsidP="00BC6EDE">
            <w:pPr>
              <w:jc w:val="both"/>
            </w:pPr>
            <w:r>
              <w:t>Laboratoře pro určování struktury sloučenin (celková kapacita 24 míst) vyhovující aktuálním trendům v oblasti aplikace instrumentálních metod, s nimiž budou studenti blíže seznámeni v předmětech Teorie a metody strukturní analýzy, Supramolekulární chemie, Aplikace NMR v analýze potravin a bioaktivních látek a Interpretace chromatografických a spektrálních dat. V těchto laboratořích</w:t>
            </w:r>
            <w:r w:rsidRPr="0061302E">
              <w:t xml:space="preserve"> mají možnost </w:t>
            </w:r>
            <w:r>
              <w:t xml:space="preserve">studenti </w:t>
            </w:r>
            <w:r w:rsidRPr="0061302E">
              <w:t xml:space="preserve">pracovat </w:t>
            </w:r>
            <w:r>
              <w:t>např. s HPLC-UV-Vis, HPLC-IT-MS, GC-FID, GC-MS, isotermálním titračním mikrokalorimetrem, elementárním analyzátorem či NMR (bude pořízeno v roce 2018 v rámci řešení projektu OPVVV – RIFT (Rozvoj infrastruktury Fakulty technologické))</w:t>
            </w:r>
            <w:r w:rsidRPr="0061302E">
              <w:t>.</w:t>
            </w:r>
          </w:p>
        </w:tc>
      </w:tr>
      <w:tr w:rsidR="00BB32DA" w14:paraId="47DA67B6" w14:textId="77777777" w:rsidTr="00BC6EDE">
        <w:trPr>
          <w:trHeight w:val="166"/>
        </w:trPr>
        <w:tc>
          <w:tcPr>
            <w:tcW w:w="3368" w:type="dxa"/>
            <w:gridSpan w:val="3"/>
            <w:shd w:val="clear" w:color="auto" w:fill="F7CAAC"/>
          </w:tcPr>
          <w:p w14:paraId="47DEB47E" w14:textId="77777777" w:rsidR="00BB32DA" w:rsidRPr="004D3AA2" w:rsidRDefault="00BB32DA" w:rsidP="00BC6EDE">
            <w:pPr>
              <w:rPr>
                <w:b/>
              </w:rPr>
            </w:pPr>
            <w:r w:rsidRPr="004D3AA2">
              <w:rPr>
                <w:b/>
              </w:rPr>
              <w:t>Z toho kapacita</w:t>
            </w:r>
            <w:r>
              <w:rPr>
                <w:b/>
              </w:rPr>
              <w:t xml:space="preserve"> v prostorách v nájmu</w:t>
            </w:r>
          </w:p>
        </w:tc>
        <w:tc>
          <w:tcPr>
            <w:tcW w:w="1274" w:type="dxa"/>
          </w:tcPr>
          <w:p w14:paraId="45BF1606" w14:textId="77777777" w:rsidR="00BB32DA" w:rsidRDefault="00BB32DA" w:rsidP="00BC6EDE">
            <w:r>
              <w:t>0</w:t>
            </w:r>
          </w:p>
        </w:tc>
        <w:tc>
          <w:tcPr>
            <w:tcW w:w="2321" w:type="dxa"/>
            <w:gridSpan w:val="2"/>
            <w:shd w:val="clear" w:color="auto" w:fill="F7CAAC"/>
          </w:tcPr>
          <w:p w14:paraId="4EBCAC43" w14:textId="77777777" w:rsidR="00BB32DA" w:rsidRDefault="00BB32DA" w:rsidP="00BC6EDE">
            <w:pPr>
              <w:rPr>
                <w:b/>
                <w:shd w:val="clear" w:color="auto" w:fill="F7CAAC"/>
              </w:rPr>
            </w:pPr>
            <w:r>
              <w:rPr>
                <w:b/>
                <w:shd w:val="clear" w:color="auto" w:fill="F7CAAC"/>
              </w:rPr>
              <w:t>Doba platnosti nájmu</w:t>
            </w:r>
          </w:p>
        </w:tc>
        <w:tc>
          <w:tcPr>
            <w:tcW w:w="2426" w:type="dxa"/>
            <w:gridSpan w:val="2"/>
          </w:tcPr>
          <w:p w14:paraId="37295624" w14:textId="77777777" w:rsidR="00BB32DA" w:rsidRDefault="00BB32DA" w:rsidP="00BC6EDE"/>
        </w:tc>
      </w:tr>
      <w:tr w:rsidR="00BB32DA" w14:paraId="71181153" w14:textId="77777777" w:rsidTr="00C45FCC">
        <w:trPr>
          <w:trHeight w:val="166"/>
        </w:trPr>
        <w:tc>
          <w:tcPr>
            <w:tcW w:w="9389" w:type="dxa"/>
            <w:gridSpan w:val="8"/>
            <w:shd w:val="clear" w:color="auto" w:fill="FBD4B4" w:themeFill="accent6" w:themeFillTint="66"/>
          </w:tcPr>
          <w:p w14:paraId="20C999A5" w14:textId="77777777" w:rsidR="00BB32DA" w:rsidRDefault="00BB32DA" w:rsidP="00BC6EDE">
            <w:r>
              <w:rPr>
                <w:b/>
              </w:rPr>
              <w:t>Kapacita a popis odborné učebny</w:t>
            </w:r>
          </w:p>
        </w:tc>
      </w:tr>
      <w:tr w:rsidR="00BB32DA" w14:paraId="600F17E9" w14:textId="77777777" w:rsidTr="00BC6EDE">
        <w:trPr>
          <w:trHeight w:val="166"/>
        </w:trPr>
        <w:tc>
          <w:tcPr>
            <w:tcW w:w="9389" w:type="dxa"/>
            <w:gridSpan w:val="8"/>
            <w:shd w:val="clear" w:color="auto" w:fill="auto"/>
          </w:tcPr>
          <w:p w14:paraId="7908C233" w14:textId="72DDF45D" w:rsidR="00BB32DA" w:rsidRDefault="00BB32DA" w:rsidP="00BC6B15">
            <w:pPr>
              <w:jc w:val="both"/>
            </w:pPr>
            <w:r>
              <w:t xml:space="preserve">Laboratoře organické </w:t>
            </w:r>
            <w:r w:rsidRPr="00D43861">
              <w:t>syntéz</w:t>
            </w:r>
            <w:r>
              <w:t xml:space="preserve">y (celková kapacita 60 míst), umožňující studentům používat pokročilé laboratorní operace, jako je práce pod inertní ochrannou atmosférou, vakuová destilace, sublimace, lyofilizace či provádění syntéz pomocí mikrovlnného či fotochemického reaktoru. </w:t>
            </w:r>
          </w:p>
        </w:tc>
      </w:tr>
      <w:tr w:rsidR="00BB32DA" w14:paraId="07ACF3A5" w14:textId="77777777" w:rsidTr="00BC6EDE">
        <w:trPr>
          <w:trHeight w:val="166"/>
        </w:trPr>
        <w:tc>
          <w:tcPr>
            <w:tcW w:w="3368" w:type="dxa"/>
            <w:gridSpan w:val="3"/>
            <w:shd w:val="clear" w:color="auto" w:fill="F7CAAC"/>
          </w:tcPr>
          <w:p w14:paraId="3E152960" w14:textId="77777777" w:rsidR="00BB32DA" w:rsidRPr="004D3AA2" w:rsidRDefault="00BB32DA" w:rsidP="00BC6EDE">
            <w:pPr>
              <w:rPr>
                <w:b/>
              </w:rPr>
            </w:pPr>
            <w:r w:rsidRPr="004D3AA2">
              <w:rPr>
                <w:b/>
              </w:rPr>
              <w:t>Z toho kapacita</w:t>
            </w:r>
            <w:r>
              <w:rPr>
                <w:b/>
              </w:rPr>
              <w:t xml:space="preserve"> v prostorách v nájmu</w:t>
            </w:r>
          </w:p>
        </w:tc>
        <w:tc>
          <w:tcPr>
            <w:tcW w:w="1274" w:type="dxa"/>
          </w:tcPr>
          <w:p w14:paraId="4CE118A6" w14:textId="77777777" w:rsidR="00BB32DA" w:rsidRDefault="00BB32DA" w:rsidP="00BC6EDE">
            <w:r>
              <w:t>0</w:t>
            </w:r>
          </w:p>
        </w:tc>
        <w:tc>
          <w:tcPr>
            <w:tcW w:w="2321" w:type="dxa"/>
            <w:gridSpan w:val="2"/>
            <w:shd w:val="clear" w:color="auto" w:fill="F7CAAC"/>
          </w:tcPr>
          <w:p w14:paraId="727B6ACC" w14:textId="77777777" w:rsidR="00BB32DA" w:rsidRDefault="00BB32DA" w:rsidP="00BC6EDE">
            <w:pPr>
              <w:rPr>
                <w:b/>
                <w:shd w:val="clear" w:color="auto" w:fill="F7CAAC"/>
              </w:rPr>
            </w:pPr>
            <w:r>
              <w:rPr>
                <w:b/>
                <w:shd w:val="clear" w:color="auto" w:fill="F7CAAC"/>
              </w:rPr>
              <w:t>Doba platnosti nájmu</w:t>
            </w:r>
          </w:p>
        </w:tc>
        <w:tc>
          <w:tcPr>
            <w:tcW w:w="2426" w:type="dxa"/>
            <w:gridSpan w:val="2"/>
          </w:tcPr>
          <w:p w14:paraId="03BD13CB" w14:textId="77777777" w:rsidR="00BB32DA" w:rsidRDefault="00BB32DA" w:rsidP="00BC6EDE"/>
        </w:tc>
      </w:tr>
      <w:tr w:rsidR="00BB32DA" w14:paraId="0796EFBF" w14:textId="77777777" w:rsidTr="00BC6EDE">
        <w:trPr>
          <w:trHeight w:val="135"/>
        </w:trPr>
        <w:tc>
          <w:tcPr>
            <w:tcW w:w="9389" w:type="dxa"/>
            <w:gridSpan w:val="8"/>
            <w:shd w:val="clear" w:color="auto" w:fill="F7CAAC"/>
          </w:tcPr>
          <w:p w14:paraId="110BAA74" w14:textId="77777777" w:rsidR="00BB32DA" w:rsidRDefault="00BB32DA" w:rsidP="00BC6EDE">
            <w:r>
              <w:rPr>
                <w:b/>
              </w:rPr>
              <w:t>Kapacita a popis odborné učebny</w:t>
            </w:r>
          </w:p>
        </w:tc>
      </w:tr>
      <w:tr w:rsidR="00BB32DA" w14:paraId="19C9C2FB" w14:textId="77777777" w:rsidTr="00BC6EDE">
        <w:trPr>
          <w:trHeight w:val="984"/>
        </w:trPr>
        <w:tc>
          <w:tcPr>
            <w:tcW w:w="9389" w:type="dxa"/>
            <w:gridSpan w:val="8"/>
          </w:tcPr>
          <w:p w14:paraId="4478306D" w14:textId="77777777" w:rsidR="00BB32DA" w:rsidRDefault="00BB32DA" w:rsidP="00BC6EDE">
            <w:r>
              <w:t>Laboratoře pro S</w:t>
            </w:r>
            <w:r w:rsidRPr="00D43861">
              <w:t>eparační metod</w:t>
            </w:r>
            <w:r>
              <w:t xml:space="preserve">y – celková kapacita 24 míst, odpovídající laboratorní vybavení pro praktika ze separačních metod tedy techniky </w:t>
            </w:r>
            <w:r w:rsidRPr="00D43861">
              <w:t>HPLC, G</w:t>
            </w:r>
            <w:r>
              <w:t>C</w:t>
            </w:r>
            <w:r w:rsidRPr="00D43861">
              <w:t>, gelová elektroforéza, kapilární izotachoforéz</w:t>
            </w:r>
            <w:r>
              <w:t xml:space="preserve">a. </w:t>
            </w:r>
            <w:r w:rsidRPr="00D43861">
              <w:t>HeadSpace-GC-MS</w:t>
            </w:r>
            <w:r>
              <w:t>.</w:t>
            </w:r>
          </w:p>
          <w:p w14:paraId="51E6AEB9" w14:textId="77777777" w:rsidR="00BB32DA" w:rsidRDefault="00BB32DA" w:rsidP="00BC6EDE">
            <w:pPr>
              <w:rPr>
                <w:b/>
              </w:rPr>
            </w:pPr>
          </w:p>
        </w:tc>
      </w:tr>
      <w:tr w:rsidR="00BB32DA" w14:paraId="369CB9B1" w14:textId="77777777" w:rsidTr="00BC6EDE">
        <w:trPr>
          <w:trHeight w:val="135"/>
        </w:trPr>
        <w:tc>
          <w:tcPr>
            <w:tcW w:w="3294" w:type="dxa"/>
            <w:gridSpan w:val="2"/>
            <w:shd w:val="clear" w:color="auto" w:fill="F7CAAC"/>
          </w:tcPr>
          <w:p w14:paraId="6C49CD81" w14:textId="77777777" w:rsidR="00BB32DA" w:rsidRDefault="00BB32DA" w:rsidP="00BC6EDE">
            <w:pPr>
              <w:rPr>
                <w:b/>
              </w:rPr>
            </w:pPr>
            <w:r w:rsidRPr="004D3AA2">
              <w:rPr>
                <w:b/>
              </w:rPr>
              <w:t>Z toho kapacita</w:t>
            </w:r>
            <w:r>
              <w:rPr>
                <w:b/>
              </w:rPr>
              <w:t xml:space="preserve"> v prostorách v nájmu</w:t>
            </w:r>
          </w:p>
        </w:tc>
        <w:tc>
          <w:tcPr>
            <w:tcW w:w="1400" w:type="dxa"/>
            <w:gridSpan w:val="3"/>
          </w:tcPr>
          <w:p w14:paraId="665DC226" w14:textId="77777777" w:rsidR="00BB32DA" w:rsidRPr="00767202" w:rsidRDefault="00BB32DA" w:rsidP="00BC6EDE">
            <w:r w:rsidRPr="00767202">
              <w:t>0</w:t>
            </w:r>
          </w:p>
        </w:tc>
        <w:tc>
          <w:tcPr>
            <w:tcW w:w="2347" w:type="dxa"/>
            <w:gridSpan w:val="2"/>
            <w:shd w:val="clear" w:color="auto" w:fill="F7CAAC"/>
          </w:tcPr>
          <w:p w14:paraId="35EE2869" w14:textId="77777777" w:rsidR="00BB32DA" w:rsidRDefault="00BB32DA" w:rsidP="00BC6EDE">
            <w:pPr>
              <w:rPr>
                <w:b/>
              </w:rPr>
            </w:pPr>
            <w:r>
              <w:rPr>
                <w:b/>
                <w:shd w:val="clear" w:color="auto" w:fill="F7CAAC"/>
              </w:rPr>
              <w:t>Doba platnosti nájmu</w:t>
            </w:r>
          </w:p>
        </w:tc>
        <w:tc>
          <w:tcPr>
            <w:tcW w:w="2348" w:type="dxa"/>
          </w:tcPr>
          <w:p w14:paraId="0C91209C" w14:textId="77777777" w:rsidR="00BB32DA" w:rsidRDefault="00BB32DA" w:rsidP="00BC6EDE">
            <w:pPr>
              <w:rPr>
                <w:b/>
              </w:rPr>
            </w:pPr>
          </w:p>
        </w:tc>
      </w:tr>
      <w:tr w:rsidR="00BB32DA" w14:paraId="6E92A89E" w14:textId="77777777" w:rsidTr="00BC6EDE">
        <w:trPr>
          <w:trHeight w:val="135"/>
        </w:trPr>
        <w:tc>
          <w:tcPr>
            <w:tcW w:w="9389" w:type="dxa"/>
            <w:gridSpan w:val="8"/>
            <w:shd w:val="clear" w:color="auto" w:fill="F7CAAC"/>
          </w:tcPr>
          <w:p w14:paraId="358C9DE8" w14:textId="77777777" w:rsidR="00BB32DA" w:rsidRDefault="00BB32DA" w:rsidP="00BC6EDE">
            <w:pPr>
              <w:rPr>
                <w:b/>
              </w:rPr>
            </w:pPr>
            <w:r>
              <w:rPr>
                <w:b/>
              </w:rPr>
              <w:t xml:space="preserve">Vyjádření orgánu </w:t>
            </w:r>
            <w:r>
              <w:rPr>
                <w:b/>
                <w:shd w:val="clear" w:color="auto" w:fill="F7CAAC"/>
              </w:rPr>
              <w:t>hygienické služby ze dne</w:t>
            </w:r>
          </w:p>
        </w:tc>
      </w:tr>
      <w:tr w:rsidR="00BB32DA" w14:paraId="54FCED2D" w14:textId="77777777" w:rsidTr="00BC6B15">
        <w:trPr>
          <w:trHeight w:val="270"/>
        </w:trPr>
        <w:tc>
          <w:tcPr>
            <w:tcW w:w="9389" w:type="dxa"/>
            <w:gridSpan w:val="8"/>
          </w:tcPr>
          <w:p w14:paraId="0B5B9F5A" w14:textId="77777777" w:rsidR="00BB32DA" w:rsidRDefault="00BB32DA" w:rsidP="00BC6EDE">
            <w:r>
              <w:t>--</w:t>
            </w:r>
          </w:p>
        </w:tc>
      </w:tr>
      <w:tr w:rsidR="00BB32DA" w14:paraId="23C9DF2B" w14:textId="77777777" w:rsidTr="00BC6EDE">
        <w:trPr>
          <w:trHeight w:val="205"/>
        </w:trPr>
        <w:tc>
          <w:tcPr>
            <w:tcW w:w="9389" w:type="dxa"/>
            <w:gridSpan w:val="8"/>
            <w:shd w:val="clear" w:color="auto" w:fill="F7CAAC"/>
          </w:tcPr>
          <w:p w14:paraId="0623BB02" w14:textId="77777777" w:rsidR="00BB32DA" w:rsidRDefault="00BB32DA" w:rsidP="00BC6EDE">
            <w:pPr>
              <w:rPr>
                <w:b/>
              </w:rPr>
            </w:pPr>
            <w:r>
              <w:rPr>
                <w:b/>
              </w:rPr>
              <w:t>Opatření a podmínky k zajištění rovného přístupu</w:t>
            </w:r>
          </w:p>
        </w:tc>
      </w:tr>
      <w:tr w:rsidR="00BB32DA" w14:paraId="51EA3C19" w14:textId="77777777" w:rsidTr="00BC6B15">
        <w:trPr>
          <w:trHeight w:val="1687"/>
        </w:trPr>
        <w:tc>
          <w:tcPr>
            <w:tcW w:w="9389" w:type="dxa"/>
            <w:gridSpan w:val="8"/>
          </w:tcPr>
          <w:p w14:paraId="12834B3E" w14:textId="77777777" w:rsidR="00BB32DA" w:rsidRDefault="00BB32DA" w:rsidP="00BC6EDE">
            <w:r>
              <w:t xml:space="preserve">Na Fakultě technologické je vybudováno sociální a technické zázemí dostupné pro studenty i zaměstnance vysoké školy. </w:t>
            </w:r>
            <w:r w:rsidRPr="00402A65">
              <w:t xml:space="preserve">Stravování zajišťujeme ve dvou menzách, restauraci a bufetu. </w:t>
            </w:r>
            <w:r>
              <w:t xml:space="preserve">Na </w:t>
            </w:r>
            <w:r w:rsidRPr="00B646DE">
              <w:t xml:space="preserve">FT jsou vybudovány kuchyňky dostupné i pro studenty. </w:t>
            </w:r>
            <w:r w:rsidRPr="00402A65">
              <w:t xml:space="preserve">Všechna </w:t>
            </w:r>
            <w:r>
              <w:t xml:space="preserve">zařízení jsou moderně vybavena a je zajištěn bezbariérový přístup pro handicapované studenty a zaměstnance. V budovách FT jsou umístěny denní místnosti pro studenty, kde mohou trávit čas mezi výukou, jsou k dispozici PC včetně tiskárny pro tisk dokumentů.  </w:t>
            </w:r>
            <w:r w:rsidRPr="00B646DE">
              <w:t>Na UTB je taktéž vybudováno zázemí pro studenty a zaměstnance pro trávení volného času a jiné mimostudijní aktivity.</w:t>
            </w:r>
          </w:p>
        </w:tc>
      </w:tr>
    </w:tbl>
    <w:p w14:paraId="76B890E1" w14:textId="77777777" w:rsidR="00BB32DA" w:rsidRDefault="00BB32DA"/>
    <w:p w14:paraId="22107C3A" w14:textId="77777777" w:rsidR="00BB32DA" w:rsidRDefault="00BB32DA"/>
    <w:tbl>
      <w:tblPr>
        <w:tblW w:w="97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2D1770" w14:paraId="2DD5F1D5" w14:textId="77777777" w:rsidTr="00221330">
        <w:tc>
          <w:tcPr>
            <w:tcW w:w="9780" w:type="dxa"/>
            <w:gridSpan w:val="2"/>
            <w:tcBorders>
              <w:bottom w:val="double" w:sz="4" w:space="0" w:color="auto"/>
            </w:tcBorders>
            <w:shd w:val="clear" w:color="auto" w:fill="BDD6EE"/>
          </w:tcPr>
          <w:p w14:paraId="24C4D2C1" w14:textId="77777777" w:rsidR="002D1770" w:rsidRDefault="002D1770" w:rsidP="00221330">
            <w:pPr>
              <w:jc w:val="both"/>
              <w:rPr>
                <w:b/>
                <w:sz w:val="28"/>
              </w:rPr>
            </w:pPr>
            <w:r>
              <w:rPr>
                <w:b/>
                <w:sz w:val="28"/>
              </w:rPr>
              <w:lastRenderedPageBreak/>
              <w:t>C-V – Finanční zabezpečení studijního programu</w:t>
            </w:r>
          </w:p>
        </w:tc>
      </w:tr>
      <w:tr w:rsidR="002D1770" w14:paraId="601839DA" w14:textId="77777777" w:rsidTr="00221330">
        <w:tc>
          <w:tcPr>
            <w:tcW w:w="4220" w:type="dxa"/>
            <w:tcBorders>
              <w:top w:val="single" w:sz="12" w:space="0" w:color="auto"/>
            </w:tcBorders>
            <w:shd w:val="clear" w:color="auto" w:fill="F7CAAC"/>
          </w:tcPr>
          <w:p w14:paraId="03AB494E" w14:textId="77777777" w:rsidR="002D1770" w:rsidRDefault="002D1770" w:rsidP="00221330">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5D27EF67" w14:textId="77777777" w:rsidR="002D1770" w:rsidRDefault="002D1770" w:rsidP="00221330">
            <w:pPr>
              <w:jc w:val="both"/>
              <w:rPr>
                <w:bCs/>
              </w:rPr>
            </w:pPr>
            <w:r>
              <w:rPr>
                <w:bCs/>
              </w:rPr>
              <w:t>ano</w:t>
            </w:r>
          </w:p>
        </w:tc>
      </w:tr>
      <w:tr w:rsidR="002D1770" w14:paraId="1B82D982" w14:textId="77777777" w:rsidTr="00221330">
        <w:tc>
          <w:tcPr>
            <w:tcW w:w="9780" w:type="dxa"/>
            <w:gridSpan w:val="2"/>
            <w:shd w:val="clear" w:color="auto" w:fill="F7CAAC"/>
          </w:tcPr>
          <w:p w14:paraId="1C704E91" w14:textId="77777777" w:rsidR="002D1770" w:rsidRDefault="002D1770" w:rsidP="00221330">
            <w:pPr>
              <w:jc w:val="both"/>
              <w:rPr>
                <w:b/>
              </w:rPr>
            </w:pPr>
            <w:r>
              <w:rPr>
                <w:b/>
              </w:rPr>
              <w:t>Zhodnocení předpokládaných nákladů a zdrojů na uskutečňování studijního programu</w:t>
            </w:r>
          </w:p>
        </w:tc>
      </w:tr>
      <w:tr w:rsidR="002D1770" w14:paraId="128B03DC" w14:textId="77777777" w:rsidTr="00221330">
        <w:trPr>
          <w:trHeight w:val="5398"/>
        </w:trPr>
        <w:tc>
          <w:tcPr>
            <w:tcW w:w="9780" w:type="dxa"/>
            <w:gridSpan w:val="2"/>
          </w:tcPr>
          <w:p w14:paraId="05DF18FC" w14:textId="77777777" w:rsidR="002D1770" w:rsidRDefault="002D1770" w:rsidP="00221330">
            <w:pPr>
              <w:jc w:val="both"/>
            </w:pPr>
          </w:p>
          <w:p w14:paraId="5ACE3D55" w14:textId="77777777" w:rsidR="002D1770" w:rsidRDefault="002D1770" w:rsidP="00221330">
            <w:pPr>
              <w:jc w:val="both"/>
            </w:pPr>
          </w:p>
          <w:p w14:paraId="3513D227" w14:textId="77777777" w:rsidR="002D1770" w:rsidRDefault="002D1770" w:rsidP="00221330">
            <w:pPr>
              <w:jc w:val="both"/>
            </w:pPr>
          </w:p>
          <w:p w14:paraId="5471E7B3" w14:textId="77777777" w:rsidR="002D1770" w:rsidRDefault="002D1770" w:rsidP="00221330">
            <w:pPr>
              <w:jc w:val="both"/>
            </w:pPr>
          </w:p>
          <w:p w14:paraId="30D2AD72" w14:textId="77777777" w:rsidR="002D1770" w:rsidRDefault="002D1770" w:rsidP="00221330">
            <w:pPr>
              <w:jc w:val="both"/>
            </w:pPr>
          </w:p>
          <w:p w14:paraId="1D54CC14" w14:textId="77777777" w:rsidR="002D1770" w:rsidRDefault="002D1770" w:rsidP="00221330">
            <w:pPr>
              <w:jc w:val="both"/>
            </w:pPr>
          </w:p>
          <w:p w14:paraId="5925D0B0" w14:textId="77777777" w:rsidR="002D1770" w:rsidRDefault="002D1770" w:rsidP="00221330">
            <w:pPr>
              <w:jc w:val="both"/>
            </w:pPr>
          </w:p>
          <w:p w14:paraId="1AC3DD56" w14:textId="77777777" w:rsidR="002D1770" w:rsidRDefault="002D1770" w:rsidP="00221330">
            <w:pPr>
              <w:jc w:val="both"/>
            </w:pPr>
          </w:p>
          <w:p w14:paraId="670EE735" w14:textId="77777777" w:rsidR="002D1770" w:rsidRDefault="002D1770" w:rsidP="00221330">
            <w:pPr>
              <w:jc w:val="both"/>
            </w:pPr>
          </w:p>
          <w:p w14:paraId="41C8DA95" w14:textId="77777777" w:rsidR="002D1770" w:rsidRDefault="002D1770" w:rsidP="00221330">
            <w:pPr>
              <w:jc w:val="both"/>
            </w:pPr>
          </w:p>
          <w:p w14:paraId="51766968" w14:textId="77777777" w:rsidR="002D1770" w:rsidRDefault="002D1770" w:rsidP="00221330">
            <w:pPr>
              <w:jc w:val="both"/>
            </w:pPr>
          </w:p>
          <w:p w14:paraId="46B6AE78" w14:textId="77777777" w:rsidR="002D1770" w:rsidRDefault="002D1770" w:rsidP="00221330">
            <w:pPr>
              <w:jc w:val="both"/>
            </w:pPr>
          </w:p>
          <w:p w14:paraId="69501CD0" w14:textId="77777777" w:rsidR="002D1770" w:rsidRDefault="002D1770" w:rsidP="00221330">
            <w:pPr>
              <w:jc w:val="both"/>
            </w:pPr>
          </w:p>
          <w:p w14:paraId="416E54FE" w14:textId="77777777" w:rsidR="002D1770" w:rsidRDefault="002D1770" w:rsidP="00221330">
            <w:pPr>
              <w:jc w:val="both"/>
            </w:pPr>
          </w:p>
          <w:p w14:paraId="40BF70A9" w14:textId="77777777" w:rsidR="002D1770" w:rsidRDefault="002D1770" w:rsidP="00221330">
            <w:pPr>
              <w:jc w:val="both"/>
            </w:pPr>
          </w:p>
          <w:p w14:paraId="0B51DBD0" w14:textId="77777777" w:rsidR="002D1770" w:rsidRDefault="002D1770" w:rsidP="00221330">
            <w:pPr>
              <w:jc w:val="both"/>
            </w:pPr>
          </w:p>
          <w:p w14:paraId="5E6A7AED" w14:textId="77777777" w:rsidR="002D1770" w:rsidRDefault="002D1770" w:rsidP="00221330">
            <w:pPr>
              <w:jc w:val="both"/>
            </w:pPr>
          </w:p>
          <w:p w14:paraId="35FAB110" w14:textId="77777777" w:rsidR="002D1770" w:rsidRDefault="002D1770" w:rsidP="00221330">
            <w:pPr>
              <w:jc w:val="both"/>
            </w:pPr>
          </w:p>
          <w:p w14:paraId="6D6779EB" w14:textId="77777777" w:rsidR="002D1770" w:rsidRDefault="002D1770" w:rsidP="00221330">
            <w:pPr>
              <w:jc w:val="both"/>
            </w:pPr>
          </w:p>
          <w:p w14:paraId="35BD14AC" w14:textId="77777777" w:rsidR="002D1770" w:rsidRDefault="002D1770" w:rsidP="00221330">
            <w:pPr>
              <w:jc w:val="both"/>
            </w:pPr>
          </w:p>
          <w:p w14:paraId="31CEDE55" w14:textId="77777777" w:rsidR="002D1770" w:rsidRDefault="002D1770" w:rsidP="00221330">
            <w:pPr>
              <w:jc w:val="both"/>
            </w:pPr>
          </w:p>
          <w:p w14:paraId="6834202B" w14:textId="77777777" w:rsidR="002D1770" w:rsidRDefault="002D1770" w:rsidP="00221330">
            <w:pPr>
              <w:jc w:val="both"/>
            </w:pPr>
          </w:p>
          <w:p w14:paraId="32C301CA" w14:textId="77777777" w:rsidR="002D1770" w:rsidRDefault="002D1770" w:rsidP="00221330">
            <w:pPr>
              <w:jc w:val="both"/>
            </w:pPr>
          </w:p>
          <w:p w14:paraId="7E2878FF" w14:textId="77777777" w:rsidR="002D1770" w:rsidRDefault="002D1770" w:rsidP="00221330">
            <w:pPr>
              <w:jc w:val="both"/>
            </w:pPr>
          </w:p>
          <w:p w14:paraId="71B6CDF0" w14:textId="77777777" w:rsidR="002D1770" w:rsidRDefault="002D1770" w:rsidP="00221330">
            <w:pPr>
              <w:jc w:val="both"/>
            </w:pPr>
          </w:p>
          <w:p w14:paraId="0D076168" w14:textId="77777777" w:rsidR="002D1770" w:rsidRDefault="002D1770" w:rsidP="00221330">
            <w:pPr>
              <w:jc w:val="both"/>
            </w:pPr>
          </w:p>
          <w:p w14:paraId="6F3097F0" w14:textId="77777777" w:rsidR="002D1770" w:rsidRDefault="002D1770" w:rsidP="00221330">
            <w:pPr>
              <w:jc w:val="both"/>
            </w:pPr>
          </w:p>
          <w:p w14:paraId="3641C521" w14:textId="77777777" w:rsidR="002D1770" w:rsidRDefault="002D1770" w:rsidP="00221330">
            <w:pPr>
              <w:jc w:val="both"/>
            </w:pPr>
          </w:p>
          <w:p w14:paraId="14344F0B" w14:textId="77777777" w:rsidR="002D1770" w:rsidRDefault="002D1770" w:rsidP="00221330">
            <w:pPr>
              <w:jc w:val="both"/>
            </w:pPr>
          </w:p>
          <w:p w14:paraId="35C91A7C" w14:textId="77777777" w:rsidR="002D1770" w:rsidRDefault="002D1770" w:rsidP="00221330">
            <w:pPr>
              <w:jc w:val="both"/>
            </w:pPr>
          </w:p>
          <w:p w14:paraId="7F09D771" w14:textId="77777777" w:rsidR="002D1770" w:rsidRDefault="002D1770" w:rsidP="00221330">
            <w:pPr>
              <w:jc w:val="both"/>
            </w:pPr>
          </w:p>
          <w:p w14:paraId="379B066F" w14:textId="77777777" w:rsidR="002D1770" w:rsidRDefault="002D1770" w:rsidP="00221330">
            <w:pPr>
              <w:jc w:val="both"/>
            </w:pPr>
          </w:p>
          <w:p w14:paraId="515297E1" w14:textId="77777777" w:rsidR="002D1770" w:rsidRDefault="002D1770" w:rsidP="00221330">
            <w:pPr>
              <w:jc w:val="both"/>
            </w:pPr>
          </w:p>
          <w:p w14:paraId="68997E7C" w14:textId="77777777" w:rsidR="002D1770" w:rsidRDefault="002D1770" w:rsidP="00221330">
            <w:pPr>
              <w:jc w:val="both"/>
            </w:pPr>
          </w:p>
          <w:p w14:paraId="63963C87" w14:textId="77777777" w:rsidR="002D1770" w:rsidRDefault="002D1770" w:rsidP="00221330">
            <w:pPr>
              <w:jc w:val="both"/>
            </w:pPr>
          </w:p>
          <w:p w14:paraId="159CECF3" w14:textId="77777777" w:rsidR="002D1770" w:rsidRDefault="002D1770" w:rsidP="00221330">
            <w:pPr>
              <w:jc w:val="both"/>
            </w:pPr>
          </w:p>
          <w:p w14:paraId="403ADAF4" w14:textId="77777777" w:rsidR="002D1770" w:rsidRDefault="002D1770" w:rsidP="00221330">
            <w:pPr>
              <w:jc w:val="both"/>
            </w:pPr>
          </w:p>
          <w:p w14:paraId="2CEE90B8" w14:textId="77777777" w:rsidR="002D1770" w:rsidRDefault="002D1770" w:rsidP="00221330">
            <w:pPr>
              <w:jc w:val="both"/>
            </w:pPr>
          </w:p>
          <w:p w14:paraId="5732A0A9" w14:textId="77777777" w:rsidR="002D1770" w:rsidRDefault="002D1770" w:rsidP="00221330">
            <w:pPr>
              <w:jc w:val="both"/>
            </w:pPr>
          </w:p>
          <w:p w14:paraId="4C4A479D" w14:textId="77777777" w:rsidR="002D1770" w:rsidRDefault="002D1770" w:rsidP="00221330">
            <w:pPr>
              <w:jc w:val="both"/>
            </w:pPr>
          </w:p>
          <w:p w14:paraId="58AA322B" w14:textId="77777777" w:rsidR="002D1770" w:rsidRDefault="002D1770" w:rsidP="00221330">
            <w:pPr>
              <w:jc w:val="both"/>
            </w:pPr>
          </w:p>
          <w:p w14:paraId="14537730" w14:textId="77777777" w:rsidR="002D1770" w:rsidRDefault="002D1770" w:rsidP="00221330">
            <w:pPr>
              <w:jc w:val="both"/>
            </w:pPr>
          </w:p>
          <w:p w14:paraId="61101E90" w14:textId="77777777" w:rsidR="002D1770" w:rsidRDefault="002D1770" w:rsidP="00221330">
            <w:pPr>
              <w:jc w:val="both"/>
            </w:pPr>
          </w:p>
          <w:p w14:paraId="42716802" w14:textId="77777777" w:rsidR="002D1770" w:rsidRDefault="002D1770" w:rsidP="00221330">
            <w:pPr>
              <w:jc w:val="both"/>
            </w:pPr>
          </w:p>
          <w:p w14:paraId="13AFEB92" w14:textId="77777777" w:rsidR="002D1770" w:rsidRDefault="002D1770" w:rsidP="00221330">
            <w:pPr>
              <w:jc w:val="both"/>
            </w:pPr>
          </w:p>
          <w:p w14:paraId="5EED0785" w14:textId="77777777" w:rsidR="002D1770" w:rsidRDefault="002D1770" w:rsidP="00221330">
            <w:pPr>
              <w:jc w:val="both"/>
            </w:pPr>
          </w:p>
          <w:p w14:paraId="46465E18" w14:textId="77777777" w:rsidR="002D1770" w:rsidRDefault="002D1770" w:rsidP="00221330">
            <w:pPr>
              <w:jc w:val="both"/>
            </w:pPr>
          </w:p>
          <w:p w14:paraId="1494A453" w14:textId="77777777" w:rsidR="002D1770" w:rsidRDefault="002D1770" w:rsidP="00221330">
            <w:pPr>
              <w:jc w:val="both"/>
            </w:pPr>
          </w:p>
          <w:p w14:paraId="2570C352" w14:textId="77777777" w:rsidR="002D1770" w:rsidRDefault="002D1770" w:rsidP="00221330">
            <w:pPr>
              <w:jc w:val="both"/>
            </w:pPr>
          </w:p>
          <w:p w14:paraId="7201D8FC" w14:textId="77777777" w:rsidR="002D1770" w:rsidRDefault="002D1770" w:rsidP="00221330">
            <w:pPr>
              <w:jc w:val="both"/>
            </w:pPr>
          </w:p>
          <w:p w14:paraId="4BEE1E3A" w14:textId="77777777" w:rsidR="002D1770" w:rsidRDefault="002D1770" w:rsidP="00221330">
            <w:pPr>
              <w:jc w:val="both"/>
            </w:pPr>
          </w:p>
          <w:p w14:paraId="090A7974" w14:textId="77777777" w:rsidR="002D1770" w:rsidRDefault="002D1770" w:rsidP="00221330">
            <w:pPr>
              <w:jc w:val="both"/>
            </w:pPr>
          </w:p>
          <w:p w14:paraId="71E21D92" w14:textId="77777777" w:rsidR="002D1770" w:rsidRDefault="002D1770" w:rsidP="00221330">
            <w:pPr>
              <w:ind w:left="-246"/>
              <w:jc w:val="both"/>
            </w:pPr>
          </w:p>
          <w:p w14:paraId="0A95605B" w14:textId="77777777" w:rsidR="002D1770" w:rsidRDefault="002D1770" w:rsidP="00221330">
            <w:pPr>
              <w:jc w:val="both"/>
            </w:pPr>
          </w:p>
          <w:p w14:paraId="1F9E2F58" w14:textId="77777777" w:rsidR="002D1770" w:rsidRDefault="002D1770" w:rsidP="00221330">
            <w:pPr>
              <w:jc w:val="both"/>
            </w:pPr>
          </w:p>
        </w:tc>
      </w:tr>
    </w:tbl>
    <w:p w14:paraId="1EF568FA" w14:textId="4689F082" w:rsidR="00AE33BB" w:rsidRDefault="00AE33BB"/>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782"/>
      </w:tblGrid>
      <w:tr w:rsidR="00AE33BB" w14:paraId="4981247A" w14:textId="77777777" w:rsidTr="00AE33BB">
        <w:tc>
          <w:tcPr>
            <w:tcW w:w="9782" w:type="dxa"/>
            <w:tcBorders>
              <w:bottom w:val="double" w:sz="4" w:space="0" w:color="auto"/>
            </w:tcBorders>
            <w:shd w:val="clear" w:color="auto" w:fill="BDD6EE"/>
          </w:tcPr>
          <w:p w14:paraId="0C879C3A" w14:textId="7E42BFF9" w:rsidR="00AE33BB" w:rsidRDefault="00AE33BB" w:rsidP="00221330">
            <w:pPr>
              <w:jc w:val="both"/>
              <w:rPr>
                <w:b/>
                <w:sz w:val="28"/>
              </w:rPr>
            </w:pPr>
            <w:r>
              <w:lastRenderedPageBreak/>
              <w:br w:type="page"/>
            </w:r>
            <w:r>
              <w:rPr>
                <w:b/>
                <w:sz w:val="28"/>
              </w:rPr>
              <w:t xml:space="preserve">D-I – </w:t>
            </w:r>
            <w:r>
              <w:rPr>
                <w:b/>
                <w:sz w:val="26"/>
                <w:szCs w:val="26"/>
              </w:rPr>
              <w:t>Záměr rozvoje a další údaje ke studijnímu programu</w:t>
            </w:r>
          </w:p>
        </w:tc>
      </w:tr>
      <w:tr w:rsidR="00AE33BB" w14:paraId="7EFFEDB5" w14:textId="77777777" w:rsidTr="00AE33BB">
        <w:trPr>
          <w:trHeight w:val="185"/>
        </w:trPr>
        <w:tc>
          <w:tcPr>
            <w:tcW w:w="9782" w:type="dxa"/>
            <w:shd w:val="clear" w:color="auto" w:fill="F7CAAC"/>
          </w:tcPr>
          <w:p w14:paraId="7A613A21" w14:textId="77777777" w:rsidR="00AE33BB" w:rsidRDefault="00AE33BB" w:rsidP="00221330">
            <w:pPr>
              <w:rPr>
                <w:b/>
              </w:rPr>
            </w:pPr>
            <w:r>
              <w:rPr>
                <w:b/>
              </w:rPr>
              <w:t>Záměr rozvoje studijního programu a jeho odůvodnění</w:t>
            </w:r>
          </w:p>
        </w:tc>
      </w:tr>
      <w:tr w:rsidR="00AE33BB" w14:paraId="3EF300C0" w14:textId="77777777" w:rsidTr="00AE33BB">
        <w:trPr>
          <w:trHeight w:val="2835"/>
        </w:trPr>
        <w:tc>
          <w:tcPr>
            <w:tcW w:w="9782" w:type="dxa"/>
            <w:shd w:val="clear" w:color="auto" w:fill="FFFFFF"/>
          </w:tcPr>
          <w:p w14:paraId="3B4F4459" w14:textId="77777777" w:rsidR="00AE33BB" w:rsidRDefault="00AE33BB" w:rsidP="00AE33BB">
            <w:pPr>
              <w:spacing w:before="60" w:after="60" w:line="252" w:lineRule="auto"/>
              <w:jc w:val="both"/>
            </w:pPr>
            <w:r>
              <w:t xml:space="preserve">Záměrem rozvoje studijního programu je poskytovat studentům </w:t>
            </w:r>
            <w:r w:rsidRPr="00376276">
              <w:t xml:space="preserve">teoretické vzdělání a </w:t>
            </w:r>
            <w:r>
              <w:t xml:space="preserve">pokročilé </w:t>
            </w:r>
            <w:r w:rsidRPr="00376276">
              <w:t>laboratorní zručnosti v oblasti organické chemie,</w:t>
            </w:r>
            <w:r>
              <w:t xml:space="preserve"> strukturní analýzy sloučenin,</w:t>
            </w:r>
            <w:r w:rsidRPr="00376276">
              <w:t xml:space="preserve"> a</w:t>
            </w:r>
            <w:r>
              <w:t>nalytických separačních technik či</w:t>
            </w:r>
            <w:r w:rsidRPr="00376276">
              <w:t xml:space="preserve"> analýzy potravin</w:t>
            </w:r>
            <w:r>
              <w:t xml:space="preserve"> a bioaktivních látek</w:t>
            </w:r>
            <w:r w:rsidRPr="00376276">
              <w:t xml:space="preserve"> </w:t>
            </w:r>
            <w:r>
              <w:t xml:space="preserve">na úrovni aktuálního stavu vědeckého poznání a technického rozvoje. </w:t>
            </w:r>
          </w:p>
          <w:p w14:paraId="6AFDCD17" w14:textId="77777777" w:rsidR="00AE33BB" w:rsidRDefault="00AE33BB" w:rsidP="00AE33BB">
            <w:pPr>
              <w:spacing w:before="60" w:after="60" w:line="252" w:lineRule="auto"/>
              <w:jc w:val="both"/>
            </w:pPr>
            <w:r>
              <w:t>Důraz bude kladen na získání kompetencí v oblasti aplikace instrumentálních metod, s cílem naučit studenty samostatně používat moderní a pokročilé laboratorní</w:t>
            </w:r>
            <w:r w:rsidRPr="001E22FA">
              <w:t xml:space="preserve"> metod</w:t>
            </w:r>
            <w:r>
              <w:t>y</w:t>
            </w:r>
            <w:r w:rsidRPr="001E22FA">
              <w:t xml:space="preserve"> </w:t>
            </w:r>
            <w:r>
              <w:t>či</w:t>
            </w:r>
            <w:r w:rsidRPr="001E22FA">
              <w:t xml:space="preserve"> </w:t>
            </w:r>
            <w:r>
              <w:t xml:space="preserve">sofistikované přístroje nejen v oblasti analýzy potravin a bioaktivních látek, ale také v oblasti organické chemie. Toho bude dosaženo implementací vybraných instrumentálních metod, např. hmotnostní spektrometrie, separačních technik či spektroskopie nukleární magnetické rezonance, do výuky řady povinných předmětů. Značný prostor bude věnován také vyhodnocování a intepretaci získaných dat. </w:t>
            </w:r>
          </w:p>
          <w:p w14:paraId="11350FD2" w14:textId="2C4BA5DD" w:rsidR="009E1BCB" w:rsidRDefault="009E1BCB" w:rsidP="009E1BCB">
            <w:pPr>
              <w:jc w:val="both"/>
            </w:pPr>
            <w:r>
              <w:t xml:space="preserve">Předkládaný studijní program představuje inovaci stávajícího stejnojmenného navazujícího magisterského studijního oboru, přičemž touto inovací je nejen zavedení nových předmětů, ale také poskytnutí možnosti studentům profilovat se prostřednictvím výběru jedné ze skupin povinně volitelných předmětů buď do oblasti potravinářství, nebo do oblasti chemie. </w:t>
            </w:r>
          </w:p>
          <w:p w14:paraId="34BDC93F" w14:textId="77777777" w:rsidR="00AE33BB" w:rsidRDefault="00AE33BB" w:rsidP="00AE33BB">
            <w:pPr>
              <w:spacing w:before="60" w:after="60" w:line="252" w:lineRule="auto"/>
              <w:jc w:val="both"/>
            </w:pPr>
            <w:r>
              <w:t xml:space="preserve">Tento magisterský studijní program navazuje na současný bakalářský studijní program </w:t>
            </w:r>
            <w:r w:rsidRPr="00300542">
              <w:t xml:space="preserve">Chemie a technologie potravin </w:t>
            </w:r>
            <w:r>
              <w:t>resp.</w:t>
            </w:r>
            <w:r w:rsidRPr="00300542">
              <w:t xml:space="preserve"> </w:t>
            </w:r>
            <w:r>
              <w:t>na připravovaný</w:t>
            </w:r>
            <w:r w:rsidRPr="00300542">
              <w:t xml:space="preserve"> bakalářský studijní program Analýza a technologie potravin se specializac</w:t>
            </w:r>
            <w:r>
              <w:t>emi Technologie potravin, Gastronomické technologie,</w:t>
            </w:r>
            <w:r w:rsidRPr="00300542">
              <w:t xml:space="preserve"> Chemie a analýza potravin</w:t>
            </w:r>
            <w:r>
              <w:t xml:space="preserve"> a Biotechnologie, a představuje tak vhodnou alternativu pro další studium absolventů tohoto bakalářského studijního programu (vedle magisterských studijních programů Technologie potravin a Biotechnologie).</w:t>
            </w:r>
            <w:r w:rsidRPr="00300542">
              <w:t xml:space="preserve"> </w:t>
            </w:r>
          </w:p>
          <w:p w14:paraId="6FDE51BF" w14:textId="77777777" w:rsidR="00AE33BB" w:rsidRDefault="00AE33BB" w:rsidP="00AE33BB">
            <w:pPr>
              <w:spacing w:before="60" w:after="60" w:line="252" w:lineRule="auto"/>
              <w:jc w:val="both"/>
            </w:pPr>
            <w:r>
              <w:t>Absolventi studijního programu Chemie potravin a bioaktivních látek budou připraveni</w:t>
            </w:r>
            <w:r w:rsidRPr="00300542">
              <w:t xml:space="preserve"> </w:t>
            </w:r>
            <w:r>
              <w:t>ke studiu</w:t>
            </w:r>
            <w:r w:rsidRPr="00300542">
              <w:t xml:space="preserve"> v</w:t>
            </w:r>
            <w:r>
              <w:t> </w:t>
            </w:r>
            <w:r w:rsidRPr="00300542">
              <w:t>doktorském</w:t>
            </w:r>
            <w:r>
              <w:t xml:space="preserve"> studiu, např. ve</w:t>
            </w:r>
            <w:r w:rsidRPr="00300542">
              <w:t xml:space="preserve"> studijní</w:t>
            </w:r>
            <w:r>
              <w:t>ch</w:t>
            </w:r>
            <w:r w:rsidRPr="00300542">
              <w:t xml:space="preserve"> program</w:t>
            </w:r>
            <w:r>
              <w:t>ech</w:t>
            </w:r>
            <w:r w:rsidRPr="00300542">
              <w:t xml:space="preserve"> Chemie a technologie potravin nebo Chemie a technologie materiálů</w:t>
            </w:r>
            <w:r>
              <w:t>, které jsou akreditovány na Fakultě technologické UTB ve Zlíně.</w:t>
            </w:r>
          </w:p>
        </w:tc>
      </w:tr>
      <w:tr w:rsidR="00AE33BB" w14:paraId="7B2B6F93" w14:textId="77777777" w:rsidTr="00AE33BB">
        <w:trPr>
          <w:trHeight w:val="188"/>
        </w:trPr>
        <w:tc>
          <w:tcPr>
            <w:tcW w:w="9782" w:type="dxa"/>
            <w:shd w:val="clear" w:color="auto" w:fill="F7CAAC"/>
          </w:tcPr>
          <w:p w14:paraId="0B70A30A" w14:textId="77777777" w:rsidR="00AE33BB" w:rsidRDefault="00AE33BB" w:rsidP="00221330">
            <w:pPr>
              <w:rPr>
                <w:b/>
              </w:rPr>
            </w:pPr>
            <w:r>
              <w:rPr>
                <w:b/>
              </w:rPr>
              <w:t xml:space="preserve">Počet přijímaných uchazečů ke studiu </w:t>
            </w:r>
            <w:r w:rsidRPr="00622F16">
              <w:rPr>
                <w:b/>
              </w:rPr>
              <w:t>ve studijním programu</w:t>
            </w:r>
          </w:p>
        </w:tc>
      </w:tr>
      <w:tr w:rsidR="00AE33BB" w14:paraId="5EC5ECD1" w14:textId="77777777" w:rsidTr="00AE33BB">
        <w:trPr>
          <w:trHeight w:val="1191"/>
        </w:trPr>
        <w:tc>
          <w:tcPr>
            <w:tcW w:w="9782" w:type="dxa"/>
            <w:shd w:val="clear" w:color="auto" w:fill="FFFFFF"/>
          </w:tcPr>
          <w:p w14:paraId="4C645C67" w14:textId="77777777" w:rsidR="00AE33BB" w:rsidRDefault="00AE33BB" w:rsidP="00AE33BB">
            <w:pPr>
              <w:spacing w:before="60" w:after="60" w:line="252" w:lineRule="auto"/>
              <w:jc w:val="both"/>
            </w:pPr>
            <w:r>
              <w:t>Předpokládá se průměrně 20 přijímaných studentů ročně v prezenční a kombinované formě.</w:t>
            </w:r>
          </w:p>
          <w:p w14:paraId="4139BAF4" w14:textId="77777777" w:rsidR="00AE33BB" w:rsidRDefault="00AE33BB" w:rsidP="00AE33BB">
            <w:pPr>
              <w:spacing w:before="60" w:after="60" w:line="252" w:lineRule="auto"/>
              <w:jc w:val="both"/>
            </w:pPr>
            <w:r>
              <w:t xml:space="preserve">V současném navazujícím magisterském studijním programu Chemie a technologie potravin, studijním oboru </w:t>
            </w:r>
            <w:r w:rsidRPr="00111786">
              <w:t xml:space="preserve">Chemie potravin a bioaktivních látek </w:t>
            </w:r>
            <w:r>
              <w:t>byl poměr mezi přijatými a zapsanými studenty v akademickém roce 2013/2014 12/10, v ak. roce 2014/2015 9/7, v ak. roce 2015/2016  3/2, v ak. roce 2016/2017 2/1 a v ak. roce 2017/18 16/14.</w:t>
            </w:r>
          </w:p>
        </w:tc>
      </w:tr>
      <w:tr w:rsidR="00AE33BB" w14:paraId="29F7254D" w14:textId="77777777" w:rsidTr="00AE33BB">
        <w:trPr>
          <w:trHeight w:val="200"/>
        </w:trPr>
        <w:tc>
          <w:tcPr>
            <w:tcW w:w="9782" w:type="dxa"/>
            <w:shd w:val="clear" w:color="auto" w:fill="F7CAAC"/>
          </w:tcPr>
          <w:p w14:paraId="6A1B0762" w14:textId="77777777" w:rsidR="00AE33BB" w:rsidRDefault="00AE33BB" w:rsidP="00221330">
            <w:pPr>
              <w:rPr>
                <w:b/>
              </w:rPr>
            </w:pPr>
            <w:r>
              <w:rPr>
                <w:b/>
              </w:rPr>
              <w:t>Předpokládaná uplatnitelnost absolventů na trhu práce</w:t>
            </w:r>
          </w:p>
        </w:tc>
      </w:tr>
      <w:tr w:rsidR="00AE33BB" w14:paraId="3B2E676E" w14:textId="77777777" w:rsidTr="00AE33BB">
        <w:trPr>
          <w:trHeight w:val="2835"/>
        </w:trPr>
        <w:tc>
          <w:tcPr>
            <w:tcW w:w="9782" w:type="dxa"/>
            <w:shd w:val="clear" w:color="auto" w:fill="FFFFFF"/>
          </w:tcPr>
          <w:p w14:paraId="095EC7A1" w14:textId="77777777" w:rsidR="00AE33BB" w:rsidRDefault="00AE33BB" w:rsidP="00AE33BB">
            <w:pPr>
              <w:spacing w:before="60" w:after="60" w:line="252" w:lineRule="auto"/>
              <w:jc w:val="both"/>
            </w:pPr>
            <w:r>
              <w:t xml:space="preserve">Absolventi předkládaného studijního programu budou nacházet uplatnění v potravinářském, chemickém či farmaceutickém průmyslu, ve výzkumných institucích a v orgánech státního dozoru. S ohledem na jejich teoretické znalosti a praktické dovednosti budou moci ve společnostech působících ve výše uvedených oblastech zastávat funkce ve výzkumných a vývojových odděleních, analytických laboratořích či odděleních kontroly kvality. Rovněž budou moci působit ve společnostech zabývajících se výrobou a/nebo distribucí a prodejem chemikálií či potravinových doplňků, laboratorního a spotřebního materiálu či laboratorních přístrojů. </w:t>
            </w:r>
          </w:p>
          <w:p w14:paraId="61CBAB91" w14:textId="77777777" w:rsidR="00AE33BB" w:rsidRDefault="00AE33BB" w:rsidP="00221330"/>
          <w:p w14:paraId="5D81BA1B" w14:textId="77777777" w:rsidR="00AE33BB" w:rsidRDefault="00AE33BB" w:rsidP="00221330"/>
          <w:p w14:paraId="54CD953E" w14:textId="77777777" w:rsidR="00AE33BB" w:rsidRDefault="00AE33BB" w:rsidP="00221330"/>
          <w:p w14:paraId="6DE359E4" w14:textId="77777777" w:rsidR="00AE33BB" w:rsidRDefault="00AE33BB" w:rsidP="00221330"/>
          <w:p w14:paraId="45FC6F06" w14:textId="77777777" w:rsidR="00AE33BB" w:rsidRDefault="00AE33BB" w:rsidP="00221330"/>
          <w:p w14:paraId="003C01F0" w14:textId="77777777" w:rsidR="00AE33BB" w:rsidRDefault="00AE33BB" w:rsidP="00221330"/>
          <w:p w14:paraId="192315FA" w14:textId="77777777" w:rsidR="00AE33BB" w:rsidRDefault="00AE33BB" w:rsidP="00221330"/>
          <w:p w14:paraId="720EDDBA" w14:textId="77777777" w:rsidR="00AE33BB" w:rsidRDefault="00AE33BB" w:rsidP="00221330"/>
          <w:p w14:paraId="3F5D22D6" w14:textId="77777777" w:rsidR="00AE33BB" w:rsidRDefault="00AE33BB" w:rsidP="00221330"/>
          <w:p w14:paraId="730E37F1" w14:textId="77777777" w:rsidR="00AE33BB" w:rsidRDefault="00AE33BB" w:rsidP="00221330"/>
          <w:p w14:paraId="03850E58" w14:textId="77777777" w:rsidR="00AE33BB" w:rsidRDefault="00AE33BB" w:rsidP="00221330"/>
          <w:p w14:paraId="2283E7C3" w14:textId="77777777" w:rsidR="00AE33BB" w:rsidRDefault="00AE33BB" w:rsidP="00221330"/>
          <w:p w14:paraId="59BA4611" w14:textId="77777777" w:rsidR="00AE33BB" w:rsidRDefault="00AE33BB" w:rsidP="00221330"/>
          <w:p w14:paraId="5A1ECE52" w14:textId="77777777" w:rsidR="00AE33BB" w:rsidRDefault="00AE33BB" w:rsidP="00221330"/>
          <w:p w14:paraId="6ADDF8F4" w14:textId="77777777" w:rsidR="00AE33BB" w:rsidRDefault="00AE33BB" w:rsidP="00221330"/>
          <w:p w14:paraId="60A48853" w14:textId="77777777" w:rsidR="00AE33BB" w:rsidRDefault="00AE33BB" w:rsidP="00221330"/>
          <w:p w14:paraId="230EB058" w14:textId="77777777" w:rsidR="00AE33BB" w:rsidRDefault="00AE33BB" w:rsidP="00221330"/>
          <w:p w14:paraId="0BC0F330" w14:textId="77777777" w:rsidR="00AE33BB" w:rsidRDefault="00AE33BB" w:rsidP="00221330"/>
          <w:p w14:paraId="043E3AFA" w14:textId="77777777" w:rsidR="00AE33BB" w:rsidRDefault="00AE33BB" w:rsidP="00221330"/>
          <w:p w14:paraId="141D1800" w14:textId="77777777" w:rsidR="00AE33BB" w:rsidRDefault="00AE33BB" w:rsidP="00221330"/>
        </w:tc>
      </w:tr>
    </w:tbl>
    <w:p w14:paraId="72B28AF6" w14:textId="77777777" w:rsidR="001B2449" w:rsidRDefault="001B2449"/>
    <w:sectPr w:rsidR="001B2449" w:rsidSect="00BD4DDD">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BE996" w14:textId="77777777" w:rsidR="00874219" w:rsidRDefault="00874219">
      <w:r>
        <w:separator/>
      </w:r>
    </w:p>
  </w:endnote>
  <w:endnote w:type="continuationSeparator" w:id="0">
    <w:p w14:paraId="34F447F3" w14:textId="77777777" w:rsidR="00874219" w:rsidRDefault="00874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QqbdckSTIX-Bold">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E8234" w14:textId="77777777" w:rsidR="00194954" w:rsidRDefault="00194954"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B65FB47" w14:textId="77777777" w:rsidR="00194954" w:rsidRDefault="001949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BF2E4" w14:textId="77777777" w:rsidR="00874219" w:rsidRDefault="00874219">
      <w:r>
        <w:separator/>
      </w:r>
    </w:p>
  </w:footnote>
  <w:footnote w:type="continuationSeparator" w:id="0">
    <w:p w14:paraId="28BC76E9" w14:textId="77777777" w:rsidR="00874219" w:rsidRDefault="008742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D3118" w14:textId="77777777" w:rsidR="00194954" w:rsidRDefault="00194954" w:rsidP="00C57CAC">
    <w:pPr>
      <w:pStyle w:val="Zhlav"/>
      <w:jc w:val="center"/>
    </w:pPr>
    <w:r w:rsidRPr="00AD4ACC">
      <w:t>Univerzita Tomáše Bati ve Zlíně, Fakulta technologická</w:t>
    </w:r>
  </w:p>
  <w:p w14:paraId="0AB13D04" w14:textId="77777777" w:rsidR="00194954" w:rsidRDefault="00194954" w:rsidP="00C57CAC">
    <w:pPr>
      <w:pStyle w:val="Zhlav"/>
    </w:pPr>
    <w:r>
      <w:tab/>
      <w:t>SP</w:t>
    </w:r>
    <w:r w:rsidRPr="00AD4ACC">
      <w:t>:</w:t>
    </w:r>
    <w:r>
      <w:t xml:space="preserve"> Chemie potravin a bioaktivních látek</w:t>
    </w:r>
  </w:p>
  <w:p w14:paraId="1728805A" w14:textId="77777777" w:rsidR="00194954" w:rsidRDefault="0019495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747C9" w14:textId="67BD7406" w:rsidR="00194954" w:rsidRDefault="00194954" w:rsidP="00BD4DDD">
    <w:pPr>
      <w:pStyle w:val="Zhlav"/>
      <w:jc w:val="center"/>
    </w:pPr>
    <w:r w:rsidRPr="00AD4ACC">
      <w:t>Univerzita Tomáše Bati ve Zlíně, Fakulta technologická</w:t>
    </w:r>
  </w:p>
  <w:p w14:paraId="6EA9BFF6" w14:textId="582BCC46" w:rsidR="00194954" w:rsidRDefault="00194954" w:rsidP="00BD4DDD">
    <w:pPr>
      <w:pStyle w:val="Zhlav"/>
    </w:pPr>
    <w:r>
      <w:tab/>
      <w:t>SP</w:t>
    </w:r>
    <w:r w:rsidRPr="00AD4ACC">
      <w:t>:</w:t>
    </w:r>
    <w:r>
      <w:t xml:space="preserve"> Chemie potravin a bioaktivních látek</w:t>
    </w:r>
  </w:p>
  <w:p w14:paraId="5B09133D" w14:textId="1089BD95" w:rsidR="00194954" w:rsidRDefault="00194954">
    <w:pPr>
      <w:pStyle w:val="Zhlav"/>
    </w:pP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1FDD5" w14:textId="77777777" w:rsidR="00194954" w:rsidRDefault="00194954" w:rsidP="00BD4DDD">
    <w:pPr>
      <w:pStyle w:val="Zhlav"/>
      <w:jc w:val="center"/>
    </w:pPr>
    <w:r w:rsidRPr="00AD4ACC">
      <w:t>Univerzita Tomáše Bati ve Zlíně, Fakulta technologická</w:t>
    </w:r>
  </w:p>
  <w:p w14:paraId="6AC3A706" w14:textId="77777777" w:rsidR="00194954" w:rsidRDefault="00194954" w:rsidP="00BD4DDD">
    <w:pPr>
      <w:pStyle w:val="Zhlav"/>
    </w:pPr>
    <w:r>
      <w:tab/>
      <w:t>SP</w:t>
    </w:r>
    <w:r w:rsidRPr="00AD4ACC">
      <w:t>:</w:t>
    </w:r>
    <w:r>
      <w:t xml:space="preserve"> Chemie potravin a bioaktivních látek</w:t>
    </w:r>
  </w:p>
  <w:p w14:paraId="6EEB786E" w14:textId="77777777" w:rsidR="00194954" w:rsidRDefault="00194954">
    <w:pPr>
      <w:pStyle w:val="Zhlav"/>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131EA"/>
    <w:multiLevelType w:val="hybridMultilevel"/>
    <w:tmpl w:val="305816D4"/>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CC19DB"/>
    <w:multiLevelType w:val="hybridMultilevel"/>
    <w:tmpl w:val="ABC8C56A"/>
    <w:lvl w:ilvl="0" w:tplc="2D2C6EBC">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16B68C8"/>
    <w:multiLevelType w:val="hybridMultilevel"/>
    <w:tmpl w:val="4080F332"/>
    <w:lvl w:ilvl="0" w:tplc="E6DE71AC">
      <w:start w:val="1"/>
      <w:numFmt w:val="decimal"/>
      <w:lvlText w:val="%1."/>
      <w:lvlJc w:val="right"/>
      <w:pPr>
        <w:ind w:left="720" w:hanging="360"/>
      </w:pPr>
      <w:rPr>
        <w:rFonts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3665D34"/>
    <w:multiLevelType w:val="hybridMultilevel"/>
    <w:tmpl w:val="E0C8E596"/>
    <w:lvl w:ilvl="0" w:tplc="E6DE71AC">
      <w:start w:val="1"/>
      <w:numFmt w:val="decimal"/>
      <w:lvlText w:val="%1."/>
      <w:lvlJc w:val="right"/>
      <w:pPr>
        <w:ind w:left="644" w:hanging="360"/>
      </w:pPr>
      <w:rPr>
        <w:rFonts w:hint="default"/>
        <w:sz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nsid w:val="144A11A9"/>
    <w:multiLevelType w:val="hybridMultilevel"/>
    <w:tmpl w:val="8744B9E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97476F"/>
    <w:multiLevelType w:val="hybridMultilevel"/>
    <w:tmpl w:val="85A6964E"/>
    <w:lvl w:ilvl="0" w:tplc="88AA64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7303594"/>
    <w:multiLevelType w:val="hybridMultilevel"/>
    <w:tmpl w:val="48902C7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0D375D"/>
    <w:multiLevelType w:val="hybridMultilevel"/>
    <w:tmpl w:val="A40847FA"/>
    <w:lvl w:ilvl="0" w:tplc="9BCC4970">
      <w:start w:val="1"/>
      <w:numFmt w:val="decimal"/>
      <w:lvlText w:val="%1."/>
      <w:lvlJc w:val="right"/>
      <w:pPr>
        <w:ind w:left="36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F734C4"/>
    <w:multiLevelType w:val="hybridMultilevel"/>
    <w:tmpl w:val="FF3EA95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0E2383"/>
    <w:multiLevelType w:val="hybridMultilevel"/>
    <w:tmpl w:val="0B7C0230"/>
    <w:lvl w:ilvl="0" w:tplc="6688CB9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1A74398"/>
    <w:multiLevelType w:val="hybridMultilevel"/>
    <w:tmpl w:val="D4C4F02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2B606B"/>
    <w:multiLevelType w:val="hybridMultilevel"/>
    <w:tmpl w:val="469AD302"/>
    <w:lvl w:ilvl="0" w:tplc="E6DE71AC">
      <w:start w:val="1"/>
      <w:numFmt w:val="decimal"/>
      <w:lvlText w:val="%1."/>
      <w:lvlJc w:val="right"/>
      <w:pPr>
        <w:tabs>
          <w:tab w:val="num" w:pos="720"/>
        </w:tabs>
        <w:ind w:left="720" w:hanging="360"/>
      </w:pPr>
      <w:rPr>
        <w:rFonts w:hint="default"/>
        <w:sz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26444018"/>
    <w:multiLevelType w:val="hybridMultilevel"/>
    <w:tmpl w:val="F02427DE"/>
    <w:lvl w:ilvl="0" w:tplc="C64864FA">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7F76B1C"/>
    <w:multiLevelType w:val="hybridMultilevel"/>
    <w:tmpl w:val="DB307B3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B076841"/>
    <w:multiLevelType w:val="hybridMultilevel"/>
    <w:tmpl w:val="BDA4CC82"/>
    <w:lvl w:ilvl="0" w:tplc="3DF0B326">
      <w:start w:val="1"/>
      <w:numFmt w:val="decimal"/>
      <w:lvlText w:val="%1."/>
      <w:lvlJc w:val="right"/>
      <w:pPr>
        <w:ind w:left="720" w:hanging="360"/>
      </w:pPr>
      <w:rPr>
        <w:rFonts w:hint="default"/>
        <w:sz w:val="19"/>
        <w:szCs w:val="19"/>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2B382D77"/>
    <w:multiLevelType w:val="hybridMultilevel"/>
    <w:tmpl w:val="9F66AFDC"/>
    <w:lvl w:ilvl="0" w:tplc="1AB4CB3C">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C41408"/>
    <w:multiLevelType w:val="hybridMultilevel"/>
    <w:tmpl w:val="68B8E1B2"/>
    <w:lvl w:ilvl="0" w:tplc="E6DE71AC">
      <w:start w:val="1"/>
      <w:numFmt w:val="decimal"/>
      <w:lvlText w:val="%1."/>
      <w:lvlJc w:val="right"/>
      <w:pPr>
        <w:ind w:left="947" w:hanging="360"/>
      </w:pPr>
      <w:rPr>
        <w:rFonts w:hint="default"/>
        <w:sz w:val="20"/>
      </w:rPr>
    </w:lvl>
    <w:lvl w:ilvl="1" w:tplc="04050019" w:tentative="1">
      <w:start w:val="1"/>
      <w:numFmt w:val="lowerLetter"/>
      <w:lvlText w:val="%2."/>
      <w:lvlJc w:val="left"/>
      <w:pPr>
        <w:ind w:left="1667" w:hanging="360"/>
      </w:pPr>
    </w:lvl>
    <w:lvl w:ilvl="2" w:tplc="0405001B" w:tentative="1">
      <w:start w:val="1"/>
      <w:numFmt w:val="lowerRoman"/>
      <w:lvlText w:val="%3."/>
      <w:lvlJc w:val="right"/>
      <w:pPr>
        <w:ind w:left="2387" w:hanging="180"/>
      </w:pPr>
    </w:lvl>
    <w:lvl w:ilvl="3" w:tplc="0405000F" w:tentative="1">
      <w:start w:val="1"/>
      <w:numFmt w:val="decimal"/>
      <w:lvlText w:val="%4."/>
      <w:lvlJc w:val="left"/>
      <w:pPr>
        <w:ind w:left="3107" w:hanging="360"/>
      </w:pPr>
    </w:lvl>
    <w:lvl w:ilvl="4" w:tplc="04050019" w:tentative="1">
      <w:start w:val="1"/>
      <w:numFmt w:val="lowerLetter"/>
      <w:lvlText w:val="%5."/>
      <w:lvlJc w:val="left"/>
      <w:pPr>
        <w:ind w:left="3827" w:hanging="360"/>
      </w:pPr>
    </w:lvl>
    <w:lvl w:ilvl="5" w:tplc="0405001B" w:tentative="1">
      <w:start w:val="1"/>
      <w:numFmt w:val="lowerRoman"/>
      <w:lvlText w:val="%6."/>
      <w:lvlJc w:val="right"/>
      <w:pPr>
        <w:ind w:left="4547" w:hanging="180"/>
      </w:pPr>
    </w:lvl>
    <w:lvl w:ilvl="6" w:tplc="0405000F" w:tentative="1">
      <w:start w:val="1"/>
      <w:numFmt w:val="decimal"/>
      <w:lvlText w:val="%7."/>
      <w:lvlJc w:val="left"/>
      <w:pPr>
        <w:ind w:left="5267" w:hanging="360"/>
      </w:pPr>
    </w:lvl>
    <w:lvl w:ilvl="7" w:tplc="04050019" w:tentative="1">
      <w:start w:val="1"/>
      <w:numFmt w:val="lowerLetter"/>
      <w:lvlText w:val="%8."/>
      <w:lvlJc w:val="left"/>
      <w:pPr>
        <w:ind w:left="5987" w:hanging="360"/>
      </w:pPr>
    </w:lvl>
    <w:lvl w:ilvl="8" w:tplc="0405001B" w:tentative="1">
      <w:start w:val="1"/>
      <w:numFmt w:val="lowerRoman"/>
      <w:lvlText w:val="%9."/>
      <w:lvlJc w:val="right"/>
      <w:pPr>
        <w:ind w:left="6707" w:hanging="180"/>
      </w:pPr>
    </w:lvl>
  </w:abstractNum>
  <w:abstractNum w:abstractNumId="18">
    <w:nsid w:val="2F8B3495"/>
    <w:multiLevelType w:val="hybridMultilevel"/>
    <w:tmpl w:val="E0E67DE8"/>
    <w:lvl w:ilvl="0" w:tplc="04050011">
      <w:start w:val="1"/>
      <w:numFmt w:val="decimal"/>
      <w:lvlText w:val="%1)"/>
      <w:lvlJc w:val="left"/>
      <w:pPr>
        <w:ind w:left="720" w:hanging="360"/>
      </w:pPr>
      <w:rPr>
        <w:rFonts w:hint="default"/>
      </w:rPr>
    </w:lvl>
    <w:lvl w:ilvl="1" w:tplc="CA78026E">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7E6920"/>
    <w:multiLevelType w:val="hybridMultilevel"/>
    <w:tmpl w:val="9B5ECA0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8CA4DD0"/>
    <w:multiLevelType w:val="hybridMultilevel"/>
    <w:tmpl w:val="BD2CF196"/>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617894"/>
    <w:multiLevelType w:val="hybridMultilevel"/>
    <w:tmpl w:val="40BE36C2"/>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12319A0"/>
    <w:multiLevelType w:val="hybridMultilevel"/>
    <w:tmpl w:val="9BA0D3C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52C6626"/>
    <w:multiLevelType w:val="hybridMultilevel"/>
    <w:tmpl w:val="3E8E36E2"/>
    <w:lvl w:ilvl="0" w:tplc="E6DE71AC">
      <w:start w:val="1"/>
      <w:numFmt w:val="decimal"/>
      <w:lvlText w:val="%1."/>
      <w:lvlJc w:val="right"/>
      <w:pPr>
        <w:ind w:left="720" w:hanging="360"/>
      </w:pPr>
      <w:rPr>
        <w:rFonts w:hint="default"/>
        <w:sz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740293C"/>
    <w:multiLevelType w:val="hybridMultilevel"/>
    <w:tmpl w:val="5B1E296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9981960"/>
    <w:multiLevelType w:val="hybridMultilevel"/>
    <w:tmpl w:val="54AC9AD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AFF6FD1"/>
    <w:multiLevelType w:val="hybridMultilevel"/>
    <w:tmpl w:val="57B29DC0"/>
    <w:lvl w:ilvl="0" w:tplc="7FA2FFEA">
      <w:start w:val="1"/>
      <w:numFmt w:val="decimal"/>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C02E02"/>
    <w:multiLevelType w:val="hybridMultilevel"/>
    <w:tmpl w:val="F894F4B2"/>
    <w:lvl w:ilvl="0" w:tplc="E9DAE76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0132972"/>
    <w:multiLevelType w:val="hybridMultilevel"/>
    <w:tmpl w:val="39746EC0"/>
    <w:lvl w:ilvl="0" w:tplc="E850F42E">
      <w:start w:val="2017"/>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1AC0007"/>
    <w:multiLevelType w:val="hybridMultilevel"/>
    <w:tmpl w:val="D2FC87FC"/>
    <w:lvl w:ilvl="0" w:tplc="73BEDC5A">
      <w:start w:val="1"/>
      <w:numFmt w:val="decimal"/>
      <w:lvlText w:val="%1."/>
      <w:lvlJc w:val="righ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44225AD"/>
    <w:multiLevelType w:val="hybridMultilevel"/>
    <w:tmpl w:val="4124980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nsid w:val="5E3C68E4"/>
    <w:multiLevelType w:val="hybridMultilevel"/>
    <w:tmpl w:val="0130FF92"/>
    <w:lvl w:ilvl="0" w:tplc="09D818C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E4709F8"/>
    <w:multiLevelType w:val="hybridMultilevel"/>
    <w:tmpl w:val="6D9696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E8D2135"/>
    <w:multiLevelType w:val="hybridMultilevel"/>
    <w:tmpl w:val="E8243AD2"/>
    <w:lvl w:ilvl="0" w:tplc="099E587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1F131EE"/>
    <w:multiLevelType w:val="hybridMultilevel"/>
    <w:tmpl w:val="8CE6C8D2"/>
    <w:lvl w:ilvl="0" w:tplc="C25A840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5827DBB"/>
    <w:multiLevelType w:val="hybridMultilevel"/>
    <w:tmpl w:val="8848D1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65478FD"/>
    <w:multiLevelType w:val="hybridMultilevel"/>
    <w:tmpl w:val="F5460D36"/>
    <w:lvl w:ilvl="0" w:tplc="4B3C937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67B47DD"/>
    <w:multiLevelType w:val="hybridMultilevel"/>
    <w:tmpl w:val="6BFC39BA"/>
    <w:lvl w:ilvl="0" w:tplc="9126FEA0">
      <w:numFmt w:val="bullet"/>
      <w:lvlText w:val="-"/>
      <w:lvlJc w:val="left"/>
      <w:pPr>
        <w:ind w:left="720" w:hanging="360"/>
      </w:pPr>
      <w:rPr>
        <w:rFonts w:ascii="Calibri" w:eastAsia="Times New Roman" w:hAnsi="Calibri" w:cs="Calibri" w:hint="default"/>
        <w:i/>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nsid w:val="66AC1B79"/>
    <w:multiLevelType w:val="hybridMultilevel"/>
    <w:tmpl w:val="451A6E0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6CB3798"/>
    <w:multiLevelType w:val="hybridMultilevel"/>
    <w:tmpl w:val="ED4C29F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D563810"/>
    <w:multiLevelType w:val="hybridMultilevel"/>
    <w:tmpl w:val="107A735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E561EC0"/>
    <w:multiLevelType w:val="hybridMultilevel"/>
    <w:tmpl w:val="A97814C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07760F8"/>
    <w:multiLevelType w:val="hybridMultilevel"/>
    <w:tmpl w:val="9464270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6C36B76"/>
    <w:multiLevelType w:val="hybridMultilevel"/>
    <w:tmpl w:val="A882F82A"/>
    <w:lvl w:ilvl="0" w:tplc="E6DE71AC">
      <w:start w:val="1"/>
      <w:numFmt w:val="decimal"/>
      <w:lvlText w:val="%1."/>
      <w:lvlJc w:val="right"/>
      <w:pPr>
        <w:ind w:left="720" w:hanging="360"/>
      </w:pPr>
      <w:rPr>
        <w:rFonts w:hint="default"/>
        <w:sz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nsid w:val="7A1F57BE"/>
    <w:multiLevelType w:val="hybridMultilevel"/>
    <w:tmpl w:val="74486CAE"/>
    <w:lvl w:ilvl="0" w:tplc="AE5EC282">
      <w:start w:val="1"/>
      <w:numFmt w:val="decimal"/>
      <w:lvlText w:val="%1."/>
      <w:lvlJc w:val="righ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A264589"/>
    <w:multiLevelType w:val="hybridMultilevel"/>
    <w:tmpl w:val="0A6AEF00"/>
    <w:lvl w:ilvl="0" w:tplc="7AEC34A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D5D3065"/>
    <w:multiLevelType w:val="hybridMultilevel"/>
    <w:tmpl w:val="9EF248B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7FA22DD2"/>
    <w:multiLevelType w:val="hybridMultilevel"/>
    <w:tmpl w:val="EF30C9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48"/>
  </w:num>
  <w:num w:numId="3">
    <w:abstractNumId w:val="18"/>
  </w:num>
  <w:num w:numId="4">
    <w:abstractNumId w:val="26"/>
  </w:num>
  <w:num w:numId="5">
    <w:abstractNumId w:val="38"/>
  </w:num>
  <w:num w:numId="6">
    <w:abstractNumId w:val="0"/>
  </w:num>
  <w:num w:numId="7">
    <w:abstractNumId w:val="46"/>
  </w:num>
  <w:num w:numId="8">
    <w:abstractNumId w:val="14"/>
  </w:num>
  <w:num w:numId="9">
    <w:abstractNumId w:val="8"/>
  </w:num>
  <w:num w:numId="10">
    <w:abstractNumId w:val="25"/>
  </w:num>
  <w:num w:numId="11">
    <w:abstractNumId w:val="35"/>
  </w:num>
  <w:num w:numId="12">
    <w:abstractNumId w:val="37"/>
  </w:num>
  <w:num w:numId="13">
    <w:abstractNumId w:val="22"/>
  </w:num>
  <w:num w:numId="14">
    <w:abstractNumId w:val="1"/>
  </w:num>
  <w:num w:numId="15">
    <w:abstractNumId w:val="24"/>
  </w:num>
  <w:num w:numId="16">
    <w:abstractNumId w:val="23"/>
  </w:num>
  <w:num w:numId="17">
    <w:abstractNumId w:val="19"/>
  </w:num>
  <w:num w:numId="18">
    <w:abstractNumId w:val="21"/>
  </w:num>
  <w:num w:numId="19">
    <w:abstractNumId w:val="17"/>
  </w:num>
  <w:num w:numId="20">
    <w:abstractNumId w:val="4"/>
  </w:num>
  <w:num w:numId="21">
    <w:abstractNumId w:val="13"/>
  </w:num>
  <w:num w:numId="22">
    <w:abstractNumId w:val="16"/>
  </w:num>
  <w:num w:numId="23">
    <w:abstractNumId w:val="12"/>
  </w:num>
  <w:num w:numId="24">
    <w:abstractNumId w:val="20"/>
  </w:num>
  <w:num w:numId="25">
    <w:abstractNumId w:val="47"/>
  </w:num>
  <w:num w:numId="26">
    <w:abstractNumId w:val="10"/>
  </w:num>
  <w:num w:numId="27">
    <w:abstractNumId w:val="44"/>
  </w:num>
  <w:num w:numId="28">
    <w:abstractNumId w:val="15"/>
  </w:num>
  <w:num w:numId="29">
    <w:abstractNumId w:val="9"/>
  </w:num>
  <w:num w:numId="30">
    <w:abstractNumId w:val="34"/>
  </w:num>
  <w:num w:numId="31">
    <w:abstractNumId w:val="5"/>
  </w:num>
  <w:num w:numId="32">
    <w:abstractNumId w:val="42"/>
  </w:num>
  <w:num w:numId="33">
    <w:abstractNumId w:val="30"/>
  </w:num>
  <w:num w:numId="34">
    <w:abstractNumId w:val="29"/>
  </w:num>
  <w:num w:numId="35">
    <w:abstractNumId w:val="41"/>
  </w:num>
  <w:num w:numId="36">
    <w:abstractNumId w:val="32"/>
  </w:num>
  <w:num w:numId="37">
    <w:abstractNumId w:val="27"/>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7"/>
  </w:num>
  <w:num w:numId="41">
    <w:abstractNumId w:val="43"/>
  </w:num>
  <w:num w:numId="42">
    <w:abstractNumId w:val="3"/>
  </w:num>
  <w:num w:numId="43">
    <w:abstractNumId w:val="11"/>
  </w:num>
  <w:num w:numId="44">
    <w:abstractNumId w:val="39"/>
  </w:num>
  <w:num w:numId="45">
    <w:abstractNumId w:val="36"/>
  </w:num>
  <w:num w:numId="46">
    <w:abstractNumId w:val="6"/>
  </w:num>
  <w:num w:numId="47">
    <w:abstractNumId w:val="2"/>
  </w:num>
  <w:num w:numId="48">
    <w:abstractNumId w:val="28"/>
  </w:num>
  <w:num w:numId="49">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EFA"/>
    <w:rsid w:val="0001309F"/>
    <w:rsid w:val="000212C1"/>
    <w:rsid w:val="0002344F"/>
    <w:rsid w:val="0002472C"/>
    <w:rsid w:val="00031A2B"/>
    <w:rsid w:val="00036195"/>
    <w:rsid w:val="00037826"/>
    <w:rsid w:val="00037C85"/>
    <w:rsid w:val="00045F47"/>
    <w:rsid w:val="00052FC1"/>
    <w:rsid w:val="00054C8E"/>
    <w:rsid w:val="00055274"/>
    <w:rsid w:val="0006216D"/>
    <w:rsid w:val="00063C8E"/>
    <w:rsid w:val="00064CEF"/>
    <w:rsid w:val="00076348"/>
    <w:rsid w:val="00086A4B"/>
    <w:rsid w:val="0008720C"/>
    <w:rsid w:val="000902E0"/>
    <w:rsid w:val="00097F86"/>
    <w:rsid w:val="000A3042"/>
    <w:rsid w:val="000A4965"/>
    <w:rsid w:val="000B2A07"/>
    <w:rsid w:val="000B520A"/>
    <w:rsid w:val="000C14E8"/>
    <w:rsid w:val="000C517E"/>
    <w:rsid w:val="000D016C"/>
    <w:rsid w:val="000D5E09"/>
    <w:rsid w:val="000D620A"/>
    <w:rsid w:val="000E008B"/>
    <w:rsid w:val="000E46B3"/>
    <w:rsid w:val="000E5A11"/>
    <w:rsid w:val="00101D0C"/>
    <w:rsid w:val="00102FF7"/>
    <w:rsid w:val="00106CF6"/>
    <w:rsid w:val="00124B7B"/>
    <w:rsid w:val="00131F31"/>
    <w:rsid w:val="001502E3"/>
    <w:rsid w:val="00152AD2"/>
    <w:rsid w:val="00152C41"/>
    <w:rsid w:val="00156EEB"/>
    <w:rsid w:val="00162548"/>
    <w:rsid w:val="00174EC9"/>
    <w:rsid w:val="00175912"/>
    <w:rsid w:val="00175C48"/>
    <w:rsid w:val="00176F09"/>
    <w:rsid w:val="00185554"/>
    <w:rsid w:val="00187422"/>
    <w:rsid w:val="00190B3E"/>
    <w:rsid w:val="00191845"/>
    <w:rsid w:val="00194954"/>
    <w:rsid w:val="001A1433"/>
    <w:rsid w:val="001A2B38"/>
    <w:rsid w:val="001A385F"/>
    <w:rsid w:val="001B03DE"/>
    <w:rsid w:val="001B2449"/>
    <w:rsid w:val="001C19C5"/>
    <w:rsid w:val="001C1A8B"/>
    <w:rsid w:val="001D448A"/>
    <w:rsid w:val="001D6A94"/>
    <w:rsid w:val="001E4505"/>
    <w:rsid w:val="001E5EF3"/>
    <w:rsid w:val="001F678F"/>
    <w:rsid w:val="00203870"/>
    <w:rsid w:val="002044A2"/>
    <w:rsid w:val="00205BAD"/>
    <w:rsid w:val="00206AD8"/>
    <w:rsid w:val="00216345"/>
    <w:rsid w:val="00221330"/>
    <w:rsid w:val="002307E4"/>
    <w:rsid w:val="002342EE"/>
    <w:rsid w:val="0023748B"/>
    <w:rsid w:val="002512AB"/>
    <w:rsid w:val="00260BA2"/>
    <w:rsid w:val="0026712F"/>
    <w:rsid w:val="002745A8"/>
    <w:rsid w:val="002762D4"/>
    <w:rsid w:val="00282F7D"/>
    <w:rsid w:val="00292525"/>
    <w:rsid w:val="002930C8"/>
    <w:rsid w:val="002A54C7"/>
    <w:rsid w:val="002A5B7C"/>
    <w:rsid w:val="002A76AB"/>
    <w:rsid w:val="002B18F1"/>
    <w:rsid w:val="002C7C5D"/>
    <w:rsid w:val="002D1770"/>
    <w:rsid w:val="002D6147"/>
    <w:rsid w:val="002D7C26"/>
    <w:rsid w:val="002E0B6C"/>
    <w:rsid w:val="002E7F45"/>
    <w:rsid w:val="002F1690"/>
    <w:rsid w:val="002F7BC2"/>
    <w:rsid w:val="003070B2"/>
    <w:rsid w:val="00312127"/>
    <w:rsid w:val="00312D69"/>
    <w:rsid w:val="00316934"/>
    <w:rsid w:val="0032626B"/>
    <w:rsid w:val="003315F3"/>
    <w:rsid w:val="00332337"/>
    <w:rsid w:val="00333AC9"/>
    <w:rsid w:val="0033707B"/>
    <w:rsid w:val="00341074"/>
    <w:rsid w:val="00343C63"/>
    <w:rsid w:val="003450BA"/>
    <w:rsid w:val="00345F9D"/>
    <w:rsid w:val="0035557B"/>
    <w:rsid w:val="0036186E"/>
    <w:rsid w:val="0036445A"/>
    <w:rsid w:val="00365F5A"/>
    <w:rsid w:val="00376479"/>
    <w:rsid w:val="00376CE3"/>
    <w:rsid w:val="003810AF"/>
    <w:rsid w:val="00381B2D"/>
    <w:rsid w:val="00381CB9"/>
    <w:rsid w:val="003878E0"/>
    <w:rsid w:val="00393A90"/>
    <w:rsid w:val="00397709"/>
    <w:rsid w:val="00397EC5"/>
    <w:rsid w:val="003A1E39"/>
    <w:rsid w:val="003A472F"/>
    <w:rsid w:val="003A6114"/>
    <w:rsid w:val="003A6282"/>
    <w:rsid w:val="003B0BBA"/>
    <w:rsid w:val="003B16C2"/>
    <w:rsid w:val="003B1815"/>
    <w:rsid w:val="003C242C"/>
    <w:rsid w:val="003C6783"/>
    <w:rsid w:val="003C6F60"/>
    <w:rsid w:val="003C7389"/>
    <w:rsid w:val="003D6B11"/>
    <w:rsid w:val="003E30E1"/>
    <w:rsid w:val="003E37A9"/>
    <w:rsid w:val="003E3BD5"/>
    <w:rsid w:val="003F0434"/>
    <w:rsid w:val="003F1AF7"/>
    <w:rsid w:val="003F3AF5"/>
    <w:rsid w:val="003F4ADD"/>
    <w:rsid w:val="003F4B19"/>
    <w:rsid w:val="00400D48"/>
    <w:rsid w:val="00406792"/>
    <w:rsid w:val="004253BF"/>
    <w:rsid w:val="00426004"/>
    <w:rsid w:val="00437B29"/>
    <w:rsid w:val="00443B87"/>
    <w:rsid w:val="00446ED5"/>
    <w:rsid w:val="004473D1"/>
    <w:rsid w:val="0045043C"/>
    <w:rsid w:val="00450A07"/>
    <w:rsid w:val="004529CB"/>
    <w:rsid w:val="00466D00"/>
    <w:rsid w:val="00470C53"/>
    <w:rsid w:val="0047222E"/>
    <w:rsid w:val="004754D6"/>
    <w:rsid w:val="0047776A"/>
    <w:rsid w:val="0048747C"/>
    <w:rsid w:val="00490C82"/>
    <w:rsid w:val="00495BE4"/>
    <w:rsid w:val="00495FAE"/>
    <w:rsid w:val="00497EF4"/>
    <w:rsid w:val="004A716B"/>
    <w:rsid w:val="004B4B54"/>
    <w:rsid w:val="004B5C02"/>
    <w:rsid w:val="004C5E7F"/>
    <w:rsid w:val="004D0253"/>
    <w:rsid w:val="004D3520"/>
    <w:rsid w:val="004D65DC"/>
    <w:rsid w:val="004E491C"/>
    <w:rsid w:val="004F25DE"/>
    <w:rsid w:val="004F3163"/>
    <w:rsid w:val="004F4AE1"/>
    <w:rsid w:val="004F6A6A"/>
    <w:rsid w:val="004F6E9F"/>
    <w:rsid w:val="00500595"/>
    <w:rsid w:val="005069EA"/>
    <w:rsid w:val="00510F67"/>
    <w:rsid w:val="005114F2"/>
    <w:rsid w:val="00511C83"/>
    <w:rsid w:val="00515C8A"/>
    <w:rsid w:val="005212D8"/>
    <w:rsid w:val="005411DC"/>
    <w:rsid w:val="00541A96"/>
    <w:rsid w:val="00546C20"/>
    <w:rsid w:val="00547FE1"/>
    <w:rsid w:val="005628AF"/>
    <w:rsid w:val="005765FD"/>
    <w:rsid w:val="00576F8B"/>
    <w:rsid w:val="005940E3"/>
    <w:rsid w:val="00595999"/>
    <w:rsid w:val="00597BC2"/>
    <w:rsid w:val="005A229A"/>
    <w:rsid w:val="005A69D1"/>
    <w:rsid w:val="005B0833"/>
    <w:rsid w:val="005B2111"/>
    <w:rsid w:val="005B4DA2"/>
    <w:rsid w:val="005B6962"/>
    <w:rsid w:val="005C31A1"/>
    <w:rsid w:val="005C6604"/>
    <w:rsid w:val="005D3733"/>
    <w:rsid w:val="005D3859"/>
    <w:rsid w:val="005E0697"/>
    <w:rsid w:val="005E242A"/>
    <w:rsid w:val="005E34A7"/>
    <w:rsid w:val="005E4874"/>
    <w:rsid w:val="005E7CEB"/>
    <w:rsid w:val="005F3F2F"/>
    <w:rsid w:val="005F401C"/>
    <w:rsid w:val="005F449D"/>
    <w:rsid w:val="005F4CB8"/>
    <w:rsid w:val="00602062"/>
    <w:rsid w:val="006027CF"/>
    <w:rsid w:val="00606548"/>
    <w:rsid w:val="00606DB5"/>
    <w:rsid w:val="00610435"/>
    <w:rsid w:val="00610F43"/>
    <w:rsid w:val="0061463D"/>
    <w:rsid w:val="006146E5"/>
    <w:rsid w:val="006208AF"/>
    <w:rsid w:val="00622FD5"/>
    <w:rsid w:val="00623720"/>
    <w:rsid w:val="00631899"/>
    <w:rsid w:val="00632916"/>
    <w:rsid w:val="006338A5"/>
    <w:rsid w:val="00636677"/>
    <w:rsid w:val="006414C5"/>
    <w:rsid w:val="006647AE"/>
    <w:rsid w:val="0066490B"/>
    <w:rsid w:val="00665B3D"/>
    <w:rsid w:val="0067075E"/>
    <w:rsid w:val="006724B0"/>
    <w:rsid w:val="00672BEF"/>
    <w:rsid w:val="00672FCB"/>
    <w:rsid w:val="006731C5"/>
    <w:rsid w:val="0067719A"/>
    <w:rsid w:val="00677D15"/>
    <w:rsid w:val="00685B9D"/>
    <w:rsid w:val="006923E1"/>
    <w:rsid w:val="0069246F"/>
    <w:rsid w:val="00692B76"/>
    <w:rsid w:val="006948FE"/>
    <w:rsid w:val="00694BA8"/>
    <w:rsid w:val="006966ED"/>
    <w:rsid w:val="006A37EB"/>
    <w:rsid w:val="006A440B"/>
    <w:rsid w:val="006A66C2"/>
    <w:rsid w:val="006A687A"/>
    <w:rsid w:val="006B4E1F"/>
    <w:rsid w:val="006B529B"/>
    <w:rsid w:val="006B56BF"/>
    <w:rsid w:val="006B6ECE"/>
    <w:rsid w:val="006C3A40"/>
    <w:rsid w:val="006D0246"/>
    <w:rsid w:val="006D0E86"/>
    <w:rsid w:val="006E0A6F"/>
    <w:rsid w:val="006E1331"/>
    <w:rsid w:val="006E29E2"/>
    <w:rsid w:val="006E3BC7"/>
    <w:rsid w:val="006F3DF8"/>
    <w:rsid w:val="00702B0C"/>
    <w:rsid w:val="00712216"/>
    <w:rsid w:val="00712872"/>
    <w:rsid w:val="0071631A"/>
    <w:rsid w:val="00716AF9"/>
    <w:rsid w:val="00720B35"/>
    <w:rsid w:val="00722921"/>
    <w:rsid w:val="007323D0"/>
    <w:rsid w:val="00732588"/>
    <w:rsid w:val="007370D7"/>
    <w:rsid w:val="00737732"/>
    <w:rsid w:val="0074039F"/>
    <w:rsid w:val="00742930"/>
    <w:rsid w:val="00742CF4"/>
    <w:rsid w:val="00745647"/>
    <w:rsid w:val="007526A3"/>
    <w:rsid w:val="00754868"/>
    <w:rsid w:val="00755B6A"/>
    <w:rsid w:val="0076293C"/>
    <w:rsid w:val="007660D9"/>
    <w:rsid w:val="007926EA"/>
    <w:rsid w:val="00792979"/>
    <w:rsid w:val="00792A14"/>
    <w:rsid w:val="007A4857"/>
    <w:rsid w:val="007A4EDC"/>
    <w:rsid w:val="007B519D"/>
    <w:rsid w:val="007B54BC"/>
    <w:rsid w:val="007C1237"/>
    <w:rsid w:val="007C6C3A"/>
    <w:rsid w:val="007D05E7"/>
    <w:rsid w:val="007E063F"/>
    <w:rsid w:val="007F03FC"/>
    <w:rsid w:val="008104AC"/>
    <w:rsid w:val="00814239"/>
    <w:rsid w:val="00817545"/>
    <w:rsid w:val="00820E94"/>
    <w:rsid w:val="0082571B"/>
    <w:rsid w:val="00841C35"/>
    <w:rsid w:val="0086503A"/>
    <w:rsid w:val="00870673"/>
    <w:rsid w:val="00870D22"/>
    <w:rsid w:val="00874219"/>
    <w:rsid w:val="0087567F"/>
    <w:rsid w:val="00882E2D"/>
    <w:rsid w:val="00884E0E"/>
    <w:rsid w:val="008865FC"/>
    <w:rsid w:val="00895943"/>
    <w:rsid w:val="00897862"/>
    <w:rsid w:val="00897E2A"/>
    <w:rsid w:val="008A13E4"/>
    <w:rsid w:val="008B4056"/>
    <w:rsid w:val="008C078D"/>
    <w:rsid w:val="008C7275"/>
    <w:rsid w:val="008D7343"/>
    <w:rsid w:val="008F022F"/>
    <w:rsid w:val="008F0CEA"/>
    <w:rsid w:val="008F4976"/>
    <w:rsid w:val="008F51C2"/>
    <w:rsid w:val="008F5753"/>
    <w:rsid w:val="008F6DC7"/>
    <w:rsid w:val="00902D26"/>
    <w:rsid w:val="0090304B"/>
    <w:rsid w:val="00906CC9"/>
    <w:rsid w:val="00916069"/>
    <w:rsid w:val="00916478"/>
    <w:rsid w:val="00921342"/>
    <w:rsid w:val="009334F3"/>
    <w:rsid w:val="00933EE4"/>
    <w:rsid w:val="009452F4"/>
    <w:rsid w:val="00946B40"/>
    <w:rsid w:val="009500C9"/>
    <w:rsid w:val="00950EF9"/>
    <w:rsid w:val="00955D1A"/>
    <w:rsid w:val="00957233"/>
    <w:rsid w:val="00967C2B"/>
    <w:rsid w:val="00972B54"/>
    <w:rsid w:val="009817F3"/>
    <w:rsid w:val="00982E13"/>
    <w:rsid w:val="00983BE7"/>
    <w:rsid w:val="00991EA8"/>
    <w:rsid w:val="009970D4"/>
    <w:rsid w:val="009A09B7"/>
    <w:rsid w:val="009A40E2"/>
    <w:rsid w:val="009B0F06"/>
    <w:rsid w:val="009B22A2"/>
    <w:rsid w:val="009B3DC5"/>
    <w:rsid w:val="009C0D55"/>
    <w:rsid w:val="009D2295"/>
    <w:rsid w:val="009E1BCB"/>
    <w:rsid w:val="009E315F"/>
    <w:rsid w:val="009E461F"/>
    <w:rsid w:val="009F08B7"/>
    <w:rsid w:val="009F1435"/>
    <w:rsid w:val="009F3FC3"/>
    <w:rsid w:val="009F52D2"/>
    <w:rsid w:val="00A0121F"/>
    <w:rsid w:val="00A12E18"/>
    <w:rsid w:val="00A14210"/>
    <w:rsid w:val="00A15EE3"/>
    <w:rsid w:val="00A16211"/>
    <w:rsid w:val="00A1623F"/>
    <w:rsid w:val="00A16417"/>
    <w:rsid w:val="00A30724"/>
    <w:rsid w:val="00A313BA"/>
    <w:rsid w:val="00A35D6E"/>
    <w:rsid w:val="00A37F3A"/>
    <w:rsid w:val="00A51181"/>
    <w:rsid w:val="00A56D42"/>
    <w:rsid w:val="00A56E17"/>
    <w:rsid w:val="00A62C15"/>
    <w:rsid w:val="00A67947"/>
    <w:rsid w:val="00A701B9"/>
    <w:rsid w:val="00A72A3B"/>
    <w:rsid w:val="00A875B7"/>
    <w:rsid w:val="00A9436F"/>
    <w:rsid w:val="00A952B2"/>
    <w:rsid w:val="00A95F32"/>
    <w:rsid w:val="00AA49E9"/>
    <w:rsid w:val="00AB1643"/>
    <w:rsid w:val="00AB7689"/>
    <w:rsid w:val="00AC06CA"/>
    <w:rsid w:val="00AC1890"/>
    <w:rsid w:val="00AC1B09"/>
    <w:rsid w:val="00AC26E1"/>
    <w:rsid w:val="00AD1689"/>
    <w:rsid w:val="00AD74AA"/>
    <w:rsid w:val="00AD79F5"/>
    <w:rsid w:val="00AE33BB"/>
    <w:rsid w:val="00AE44DC"/>
    <w:rsid w:val="00AF142F"/>
    <w:rsid w:val="00AF7B2A"/>
    <w:rsid w:val="00B01C18"/>
    <w:rsid w:val="00B02E7E"/>
    <w:rsid w:val="00B0313F"/>
    <w:rsid w:val="00B07917"/>
    <w:rsid w:val="00B125CE"/>
    <w:rsid w:val="00B141F4"/>
    <w:rsid w:val="00B24C88"/>
    <w:rsid w:val="00B2676A"/>
    <w:rsid w:val="00B31BE4"/>
    <w:rsid w:val="00B360C0"/>
    <w:rsid w:val="00B37920"/>
    <w:rsid w:val="00B40BDE"/>
    <w:rsid w:val="00B4114C"/>
    <w:rsid w:val="00B41DD1"/>
    <w:rsid w:val="00B46805"/>
    <w:rsid w:val="00B54A1C"/>
    <w:rsid w:val="00B60F13"/>
    <w:rsid w:val="00B66DCD"/>
    <w:rsid w:val="00B70FF7"/>
    <w:rsid w:val="00B7423D"/>
    <w:rsid w:val="00B7586E"/>
    <w:rsid w:val="00B80893"/>
    <w:rsid w:val="00B84B62"/>
    <w:rsid w:val="00B908CB"/>
    <w:rsid w:val="00B9094A"/>
    <w:rsid w:val="00B912C9"/>
    <w:rsid w:val="00B92542"/>
    <w:rsid w:val="00B94EFC"/>
    <w:rsid w:val="00BA255B"/>
    <w:rsid w:val="00BA5669"/>
    <w:rsid w:val="00BB0219"/>
    <w:rsid w:val="00BB32DA"/>
    <w:rsid w:val="00BB5C44"/>
    <w:rsid w:val="00BB64CB"/>
    <w:rsid w:val="00BC2035"/>
    <w:rsid w:val="00BC214F"/>
    <w:rsid w:val="00BC2C19"/>
    <w:rsid w:val="00BC4D41"/>
    <w:rsid w:val="00BC6B15"/>
    <w:rsid w:val="00BC6EDE"/>
    <w:rsid w:val="00BD088B"/>
    <w:rsid w:val="00BD2630"/>
    <w:rsid w:val="00BD4DDD"/>
    <w:rsid w:val="00BD5398"/>
    <w:rsid w:val="00BE09F3"/>
    <w:rsid w:val="00BE1F73"/>
    <w:rsid w:val="00BE3095"/>
    <w:rsid w:val="00BE406E"/>
    <w:rsid w:val="00BE42E4"/>
    <w:rsid w:val="00BF0F25"/>
    <w:rsid w:val="00BF33C2"/>
    <w:rsid w:val="00BF5122"/>
    <w:rsid w:val="00C018B1"/>
    <w:rsid w:val="00C041DE"/>
    <w:rsid w:val="00C04E02"/>
    <w:rsid w:val="00C0556D"/>
    <w:rsid w:val="00C06FF9"/>
    <w:rsid w:val="00C1357F"/>
    <w:rsid w:val="00C173B5"/>
    <w:rsid w:val="00C20B10"/>
    <w:rsid w:val="00C23B46"/>
    <w:rsid w:val="00C271AC"/>
    <w:rsid w:val="00C35427"/>
    <w:rsid w:val="00C370B9"/>
    <w:rsid w:val="00C376BA"/>
    <w:rsid w:val="00C4108E"/>
    <w:rsid w:val="00C41898"/>
    <w:rsid w:val="00C43735"/>
    <w:rsid w:val="00C45FCC"/>
    <w:rsid w:val="00C51EA0"/>
    <w:rsid w:val="00C543D1"/>
    <w:rsid w:val="00C545B5"/>
    <w:rsid w:val="00C57CAC"/>
    <w:rsid w:val="00C61EA6"/>
    <w:rsid w:val="00C70EFA"/>
    <w:rsid w:val="00C75DE7"/>
    <w:rsid w:val="00C76B93"/>
    <w:rsid w:val="00C8098E"/>
    <w:rsid w:val="00C86789"/>
    <w:rsid w:val="00C93F70"/>
    <w:rsid w:val="00C95D7A"/>
    <w:rsid w:val="00CA342F"/>
    <w:rsid w:val="00CA3C62"/>
    <w:rsid w:val="00CA4247"/>
    <w:rsid w:val="00CA43BB"/>
    <w:rsid w:val="00CA7C90"/>
    <w:rsid w:val="00CB1C90"/>
    <w:rsid w:val="00CB4C9E"/>
    <w:rsid w:val="00CC5626"/>
    <w:rsid w:val="00CC5926"/>
    <w:rsid w:val="00CD1207"/>
    <w:rsid w:val="00CE0F0A"/>
    <w:rsid w:val="00CE5A76"/>
    <w:rsid w:val="00D127D7"/>
    <w:rsid w:val="00D17EBE"/>
    <w:rsid w:val="00D203D4"/>
    <w:rsid w:val="00D22A0C"/>
    <w:rsid w:val="00D230AF"/>
    <w:rsid w:val="00D27D06"/>
    <w:rsid w:val="00D32512"/>
    <w:rsid w:val="00D35CC7"/>
    <w:rsid w:val="00D42EF9"/>
    <w:rsid w:val="00D44916"/>
    <w:rsid w:val="00D503AD"/>
    <w:rsid w:val="00D55B9A"/>
    <w:rsid w:val="00D57438"/>
    <w:rsid w:val="00D61DF4"/>
    <w:rsid w:val="00D66819"/>
    <w:rsid w:val="00D6762C"/>
    <w:rsid w:val="00D72DAF"/>
    <w:rsid w:val="00D74E3C"/>
    <w:rsid w:val="00D754C0"/>
    <w:rsid w:val="00D76F95"/>
    <w:rsid w:val="00D84D02"/>
    <w:rsid w:val="00D85825"/>
    <w:rsid w:val="00DA0AD6"/>
    <w:rsid w:val="00DA1276"/>
    <w:rsid w:val="00DA327E"/>
    <w:rsid w:val="00DB32B0"/>
    <w:rsid w:val="00DB7662"/>
    <w:rsid w:val="00DB7830"/>
    <w:rsid w:val="00DC445F"/>
    <w:rsid w:val="00DD2860"/>
    <w:rsid w:val="00DD3D86"/>
    <w:rsid w:val="00DD64AE"/>
    <w:rsid w:val="00DE2D11"/>
    <w:rsid w:val="00DE7328"/>
    <w:rsid w:val="00DF3D0B"/>
    <w:rsid w:val="00DF5E97"/>
    <w:rsid w:val="00DF6779"/>
    <w:rsid w:val="00E05863"/>
    <w:rsid w:val="00E13529"/>
    <w:rsid w:val="00E15355"/>
    <w:rsid w:val="00E21E97"/>
    <w:rsid w:val="00E2661C"/>
    <w:rsid w:val="00E30FDA"/>
    <w:rsid w:val="00E35043"/>
    <w:rsid w:val="00E35243"/>
    <w:rsid w:val="00E43619"/>
    <w:rsid w:val="00E47471"/>
    <w:rsid w:val="00E56356"/>
    <w:rsid w:val="00E5643C"/>
    <w:rsid w:val="00E577A3"/>
    <w:rsid w:val="00E642E8"/>
    <w:rsid w:val="00E72518"/>
    <w:rsid w:val="00E74A6D"/>
    <w:rsid w:val="00E76BDA"/>
    <w:rsid w:val="00E814DA"/>
    <w:rsid w:val="00E82470"/>
    <w:rsid w:val="00E854D8"/>
    <w:rsid w:val="00E90DB3"/>
    <w:rsid w:val="00EA0269"/>
    <w:rsid w:val="00EA291A"/>
    <w:rsid w:val="00EA4401"/>
    <w:rsid w:val="00EC1BF8"/>
    <w:rsid w:val="00ED2069"/>
    <w:rsid w:val="00ED322D"/>
    <w:rsid w:val="00EE3E0E"/>
    <w:rsid w:val="00EE7EF0"/>
    <w:rsid w:val="00F15C9B"/>
    <w:rsid w:val="00F16526"/>
    <w:rsid w:val="00F16FCB"/>
    <w:rsid w:val="00F2012F"/>
    <w:rsid w:val="00F2172C"/>
    <w:rsid w:val="00F31B4B"/>
    <w:rsid w:val="00F356C7"/>
    <w:rsid w:val="00F437D2"/>
    <w:rsid w:val="00F43C68"/>
    <w:rsid w:val="00F45987"/>
    <w:rsid w:val="00F466DC"/>
    <w:rsid w:val="00F46DBB"/>
    <w:rsid w:val="00F64D74"/>
    <w:rsid w:val="00F708BE"/>
    <w:rsid w:val="00F71806"/>
    <w:rsid w:val="00F7217E"/>
    <w:rsid w:val="00F737BD"/>
    <w:rsid w:val="00F746BD"/>
    <w:rsid w:val="00F766FA"/>
    <w:rsid w:val="00F77E43"/>
    <w:rsid w:val="00F82FBF"/>
    <w:rsid w:val="00F83291"/>
    <w:rsid w:val="00F83436"/>
    <w:rsid w:val="00F913EF"/>
    <w:rsid w:val="00FA2B51"/>
    <w:rsid w:val="00FA6E45"/>
    <w:rsid w:val="00FB1A8B"/>
    <w:rsid w:val="00FC0CBA"/>
    <w:rsid w:val="00FC66D2"/>
    <w:rsid w:val="00FE0B1D"/>
    <w:rsid w:val="00FF39A3"/>
    <w:rsid w:val="00FF3AFC"/>
    <w:rsid w:val="00FF4C45"/>
    <w:rsid w:val="00FF6F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DF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5D6E"/>
    <w:rPr>
      <w:rFonts w:ascii="Times New Roman" w:eastAsia="Times New Roman" w:hAnsi="Times New Roman" w:cs="Times New Roman"/>
    </w:rPr>
  </w:style>
  <w:style w:type="paragraph" w:styleId="Nadpis1">
    <w:name w:val="heading 1"/>
    <w:basedOn w:val="Normln"/>
    <w:link w:val="Nadpis1Char"/>
    <w:uiPriority w:val="9"/>
    <w:qFormat/>
    <w:locked/>
    <w:rsid w:val="00A9436F"/>
    <w:pPr>
      <w:spacing w:before="100" w:beforeAutospacing="1" w:after="100" w:afterAutospacing="1"/>
      <w:outlineLvl w:val="0"/>
    </w:pPr>
    <w:rPr>
      <w:b/>
      <w:bCs/>
      <w:kern w:val="36"/>
      <w:sz w:val="48"/>
      <w:szCs w:val="48"/>
    </w:rPr>
  </w:style>
  <w:style w:type="paragraph" w:styleId="Nadpis4">
    <w:name w:val="heading 4"/>
    <w:basedOn w:val="Normln"/>
    <w:next w:val="Normln"/>
    <w:link w:val="Nadpis4Char"/>
    <w:semiHidden/>
    <w:unhideWhenUsed/>
    <w:qFormat/>
    <w:locked/>
    <w:rsid w:val="00B31B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semiHidden/>
    <w:locked/>
    <w:rsid w:val="006E29E2"/>
    <w:rPr>
      <w:rFonts w:ascii="Times New Roman" w:hAnsi="Times New Roman" w:cs="Times New Roman"/>
      <w:sz w:val="20"/>
      <w:szCs w:val="20"/>
    </w:rPr>
  </w:style>
  <w:style w:type="character" w:styleId="Odkaznakoment">
    <w:name w:val="annotation reference"/>
    <w:uiPriority w:val="99"/>
    <w:unhideWhenUsed/>
    <w:rsid w:val="00124B7B"/>
    <w:rPr>
      <w:sz w:val="16"/>
      <w:szCs w:val="16"/>
    </w:rPr>
  </w:style>
  <w:style w:type="paragraph" w:styleId="Textkomente">
    <w:name w:val="annotation text"/>
    <w:basedOn w:val="Normln"/>
    <w:link w:val="TextkomenteChar"/>
    <w:unhideWhenUsed/>
    <w:rsid w:val="00124B7B"/>
  </w:style>
  <w:style w:type="character" w:customStyle="1" w:styleId="TextkomenteChar">
    <w:name w:val="Text komentáře Char"/>
    <w:link w:val="Textkomente"/>
    <w:rsid w:val="00124B7B"/>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124B7B"/>
    <w:rPr>
      <w:b/>
      <w:bCs/>
    </w:rPr>
  </w:style>
  <w:style w:type="character" w:customStyle="1" w:styleId="PedmtkomenteChar">
    <w:name w:val="Předmět komentáře Char"/>
    <w:link w:val="Pedmtkomente"/>
    <w:uiPriority w:val="99"/>
    <w:semiHidden/>
    <w:rsid w:val="00124B7B"/>
    <w:rPr>
      <w:rFonts w:ascii="Times New Roman" w:eastAsia="Times New Roman" w:hAnsi="Times New Roman" w:cs="Times New Roman"/>
      <w:b/>
      <w:bCs/>
    </w:rPr>
  </w:style>
  <w:style w:type="paragraph" w:styleId="Revize">
    <w:name w:val="Revision"/>
    <w:hidden/>
    <w:uiPriority w:val="99"/>
    <w:semiHidden/>
    <w:rsid w:val="00CC5626"/>
    <w:rPr>
      <w:rFonts w:ascii="Times New Roman" w:eastAsia="Times New Roman" w:hAnsi="Times New Roman" w:cs="Times New Roman"/>
    </w:rPr>
  </w:style>
  <w:style w:type="character" w:styleId="Hypertextovodkaz">
    <w:name w:val="Hyperlink"/>
    <w:uiPriority w:val="99"/>
    <w:unhideWhenUsed/>
    <w:rsid w:val="00DE7328"/>
    <w:rPr>
      <w:color w:val="0000FF"/>
      <w:u w:val="single"/>
    </w:rPr>
  </w:style>
  <w:style w:type="paragraph" w:styleId="Odstavecseseznamem">
    <w:name w:val="List Paragraph"/>
    <w:basedOn w:val="Normln"/>
    <w:uiPriority w:val="34"/>
    <w:qFormat/>
    <w:rsid w:val="005E0697"/>
    <w:pPr>
      <w:ind w:left="720"/>
      <w:contextualSpacing/>
    </w:pPr>
  </w:style>
  <w:style w:type="character" w:customStyle="1" w:styleId="Nadpis1Char">
    <w:name w:val="Nadpis 1 Char"/>
    <w:basedOn w:val="Standardnpsmoodstavce"/>
    <w:link w:val="Nadpis1"/>
    <w:uiPriority w:val="9"/>
    <w:rsid w:val="00A9436F"/>
    <w:rPr>
      <w:rFonts w:ascii="Times New Roman" w:eastAsia="Times New Roman" w:hAnsi="Times New Roman" w:cs="Times New Roman"/>
      <w:b/>
      <w:bCs/>
      <w:kern w:val="36"/>
      <w:sz w:val="48"/>
      <w:szCs w:val="48"/>
    </w:rPr>
  </w:style>
  <w:style w:type="paragraph" w:customStyle="1" w:styleId="Default">
    <w:name w:val="Default"/>
    <w:rsid w:val="00A9436F"/>
    <w:pPr>
      <w:autoSpaceDE w:val="0"/>
      <w:autoSpaceDN w:val="0"/>
      <w:adjustRightInd w:val="0"/>
    </w:pPr>
    <w:rPr>
      <w:rFonts w:ascii="Times New Roman" w:hAnsi="Times New Roman" w:cs="Times New Roman"/>
      <w:color w:val="000000"/>
      <w:sz w:val="24"/>
      <w:szCs w:val="24"/>
    </w:rPr>
  </w:style>
  <w:style w:type="character" w:styleId="Siln">
    <w:name w:val="Strong"/>
    <w:basedOn w:val="Standardnpsmoodstavce"/>
    <w:uiPriority w:val="22"/>
    <w:qFormat/>
    <w:locked/>
    <w:rsid w:val="00A9436F"/>
    <w:rPr>
      <w:b/>
      <w:bCs/>
    </w:rPr>
  </w:style>
  <w:style w:type="paragraph" w:styleId="Zkladntextodsazen2">
    <w:name w:val="Body Text Indent 2"/>
    <w:basedOn w:val="Normln"/>
    <w:link w:val="Zkladntextodsazen2Char"/>
    <w:rsid w:val="00A9436F"/>
    <w:pPr>
      <w:ind w:left="360" w:hanging="360"/>
      <w:jc w:val="both"/>
    </w:pPr>
    <w:rPr>
      <w:sz w:val="24"/>
      <w:szCs w:val="24"/>
    </w:rPr>
  </w:style>
  <w:style w:type="character" w:customStyle="1" w:styleId="Zkladntextodsazen2Char">
    <w:name w:val="Základní text odsazený 2 Char"/>
    <w:basedOn w:val="Standardnpsmoodstavce"/>
    <w:link w:val="Zkladntextodsazen2"/>
    <w:rsid w:val="00A9436F"/>
    <w:rPr>
      <w:rFonts w:ascii="Times New Roman" w:eastAsia="Times New Roman" w:hAnsi="Times New Roman" w:cs="Times New Roman"/>
      <w:sz w:val="24"/>
      <w:szCs w:val="24"/>
    </w:rPr>
  </w:style>
  <w:style w:type="character" w:customStyle="1" w:styleId="a-size-base">
    <w:name w:val="a-size-base"/>
    <w:basedOn w:val="Standardnpsmoodstavce"/>
    <w:rsid w:val="00A9436F"/>
  </w:style>
  <w:style w:type="character" w:customStyle="1" w:styleId="a-size-extra-large">
    <w:name w:val="a-size-extra-large"/>
    <w:basedOn w:val="Standardnpsmoodstavce"/>
    <w:rsid w:val="00A9436F"/>
  </w:style>
  <w:style w:type="character" w:customStyle="1" w:styleId="apple-converted-space">
    <w:name w:val="apple-converted-space"/>
    <w:basedOn w:val="Standardnpsmoodstavce"/>
    <w:rsid w:val="00A9436F"/>
  </w:style>
  <w:style w:type="paragraph" w:styleId="Normlnweb">
    <w:name w:val="Normal (Web)"/>
    <w:basedOn w:val="Normln"/>
    <w:uiPriority w:val="99"/>
    <w:unhideWhenUsed/>
    <w:rsid w:val="00A9436F"/>
    <w:pPr>
      <w:spacing w:before="100" w:beforeAutospacing="1" w:after="100" w:afterAutospacing="1"/>
    </w:pPr>
    <w:rPr>
      <w:sz w:val="24"/>
      <w:szCs w:val="24"/>
    </w:rPr>
  </w:style>
  <w:style w:type="character" w:customStyle="1" w:styleId="sx-text-light">
    <w:name w:val="sx-text-light"/>
    <w:basedOn w:val="Standardnpsmoodstavce"/>
    <w:rsid w:val="00A9436F"/>
  </w:style>
  <w:style w:type="character" w:customStyle="1" w:styleId="a-size-large">
    <w:name w:val="a-size-large"/>
    <w:basedOn w:val="Standardnpsmoodstavce"/>
    <w:rsid w:val="00A9436F"/>
  </w:style>
  <w:style w:type="character" w:customStyle="1" w:styleId="j-hiddenauthornames">
    <w:name w:val="j-hiddenauthornames"/>
    <w:basedOn w:val="Standardnpsmoodstavce"/>
    <w:rsid w:val="00A9436F"/>
  </w:style>
  <w:style w:type="paragraph" w:customStyle="1" w:styleId="xmsonormal">
    <w:name w:val="x_msonormal"/>
    <w:basedOn w:val="Normln"/>
    <w:rsid w:val="00A9436F"/>
    <w:pPr>
      <w:spacing w:before="100" w:beforeAutospacing="1" w:after="100" w:afterAutospacing="1"/>
    </w:pPr>
    <w:rPr>
      <w:sz w:val="24"/>
      <w:szCs w:val="24"/>
    </w:rPr>
  </w:style>
  <w:style w:type="character" w:customStyle="1" w:styleId="xa-size-base">
    <w:name w:val="x_a-size-base"/>
    <w:basedOn w:val="Standardnpsmoodstavce"/>
    <w:rsid w:val="00A9436F"/>
  </w:style>
  <w:style w:type="paragraph" w:styleId="Zkladntext">
    <w:name w:val="Body Text"/>
    <w:basedOn w:val="Normln"/>
    <w:link w:val="ZkladntextChar"/>
    <w:uiPriority w:val="1"/>
    <w:unhideWhenUsed/>
    <w:qFormat/>
    <w:rsid w:val="00A9436F"/>
    <w:pPr>
      <w:spacing w:after="120"/>
    </w:pPr>
  </w:style>
  <w:style w:type="character" w:customStyle="1" w:styleId="ZkladntextChar">
    <w:name w:val="Základní text Char"/>
    <w:basedOn w:val="Standardnpsmoodstavce"/>
    <w:link w:val="Zkladntext"/>
    <w:uiPriority w:val="1"/>
    <w:rsid w:val="00A9436F"/>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A9436F"/>
    <w:rPr>
      <w:color w:val="800080" w:themeColor="followedHyperlink"/>
      <w:u w:val="single"/>
    </w:rPr>
  </w:style>
  <w:style w:type="paragraph" w:styleId="FormtovanvHTML">
    <w:name w:val="HTML Preformatted"/>
    <w:basedOn w:val="Normln"/>
    <w:link w:val="FormtovanvHTMLChar"/>
    <w:uiPriority w:val="99"/>
    <w:rsid w:val="00A94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A9436F"/>
    <w:rPr>
      <w:rFonts w:ascii="Courier New" w:eastAsia="Times New Roman" w:hAnsi="Courier New" w:cs="Courier New"/>
    </w:rPr>
  </w:style>
  <w:style w:type="character" w:customStyle="1" w:styleId="databold1">
    <w:name w:val="data_bold1"/>
    <w:rsid w:val="00A9436F"/>
    <w:rPr>
      <w:b/>
      <w:bCs/>
      <w:color w:val="333333"/>
    </w:rPr>
  </w:style>
  <w:style w:type="character" w:customStyle="1" w:styleId="paddingr15">
    <w:name w:val="paddingr15"/>
    <w:basedOn w:val="Standardnpsmoodstavce"/>
    <w:rsid w:val="00A9436F"/>
  </w:style>
  <w:style w:type="paragraph" w:styleId="Prosttext">
    <w:name w:val="Plain Text"/>
    <w:basedOn w:val="Normln"/>
    <w:link w:val="ProsttextChar"/>
    <w:uiPriority w:val="99"/>
    <w:semiHidden/>
    <w:unhideWhenUsed/>
    <w:rsid w:val="00A9436F"/>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A9436F"/>
    <w:rPr>
      <w:rFonts w:eastAsiaTheme="minorHAnsi" w:cstheme="minorBidi"/>
      <w:sz w:val="22"/>
      <w:szCs w:val="21"/>
      <w:lang w:eastAsia="en-US"/>
    </w:rPr>
  </w:style>
  <w:style w:type="table" w:customStyle="1" w:styleId="TableNormal">
    <w:name w:val="Table Normal"/>
    <w:uiPriority w:val="2"/>
    <w:semiHidden/>
    <w:unhideWhenUsed/>
    <w:qFormat/>
    <w:rsid w:val="00A9436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A9436F"/>
    <w:pPr>
      <w:widowControl w:val="0"/>
      <w:autoSpaceDE w:val="0"/>
      <w:autoSpaceDN w:val="0"/>
      <w:spacing w:line="210" w:lineRule="exact"/>
      <w:ind w:left="71"/>
    </w:pPr>
    <w:rPr>
      <w:sz w:val="22"/>
      <w:szCs w:val="22"/>
      <w:lang w:bidi="cs-CZ"/>
    </w:rPr>
  </w:style>
  <w:style w:type="paragraph" w:customStyle="1" w:styleId="western">
    <w:name w:val="western"/>
    <w:basedOn w:val="Normln"/>
    <w:rsid w:val="00A9436F"/>
    <w:pPr>
      <w:spacing w:before="280" w:line="288" w:lineRule="auto"/>
      <w:ind w:left="115"/>
      <w:jc w:val="both"/>
    </w:pPr>
    <w:rPr>
      <w:kern w:val="1"/>
      <w:sz w:val="24"/>
      <w:szCs w:val="24"/>
      <w:lang w:eastAsia="zh-CN"/>
    </w:rPr>
  </w:style>
  <w:style w:type="paragraph" w:customStyle="1" w:styleId="pptext">
    <w:name w:val="pp text"/>
    <w:basedOn w:val="Normln"/>
    <w:link w:val="pptextChar"/>
    <w:qFormat/>
    <w:rsid w:val="00A9436F"/>
    <w:pPr>
      <w:spacing w:before="120" w:after="120" w:line="320" w:lineRule="atLeast"/>
      <w:ind w:firstLine="284"/>
      <w:jc w:val="both"/>
    </w:pPr>
    <w:rPr>
      <w:kern w:val="22"/>
      <w:sz w:val="28"/>
      <w:szCs w:val="28"/>
    </w:rPr>
  </w:style>
  <w:style w:type="character" w:customStyle="1" w:styleId="pptextChar">
    <w:name w:val="pp text Char"/>
    <w:link w:val="pptext"/>
    <w:rsid w:val="00A9436F"/>
    <w:rPr>
      <w:rFonts w:ascii="Times New Roman" w:eastAsia="Times New Roman" w:hAnsi="Times New Roman" w:cs="Times New Roman"/>
      <w:kern w:val="22"/>
      <w:sz w:val="28"/>
      <w:szCs w:val="28"/>
    </w:rPr>
  </w:style>
  <w:style w:type="character" w:customStyle="1" w:styleId="databold">
    <w:name w:val="data_bold"/>
    <w:rsid w:val="00A9436F"/>
  </w:style>
  <w:style w:type="character" w:customStyle="1" w:styleId="label">
    <w:name w:val="label"/>
    <w:rsid w:val="00A9436F"/>
  </w:style>
  <w:style w:type="character" w:customStyle="1" w:styleId="hithilite">
    <w:name w:val="hithilite"/>
    <w:uiPriority w:val="99"/>
    <w:rsid w:val="00A9436F"/>
  </w:style>
  <w:style w:type="paragraph" w:customStyle="1" w:styleId="Publ1">
    <w:name w:val="Publ1"/>
    <w:basedOn w:val="Normln"/>
    <w:uiPriority w:val="99"/>
    <w:rsid w:val="00A9436F"/>
    <w:pPr>
      <w:spacing w:before="120" w:line="240" w:lineRule="atLeast"/>
    </w:pPr>
    <w:rPr>
      <w:sz w:val="24"/>
    </w:rPr>
  </w:style>
  <w:style w:type="character" w:styleId="Zvraznn">
    <w:name w:val="Emphasis"/>
    <w:uiPriority w:val="20"/>
    <w:qFormat/>
    <w:locked/>
    <w:rsid w:val="00A9436F"/>
    <w:rPr>
      <w:i/>
      <w:iCs/>
    </w:rPr>
  </w:style>
  <w:style w:type="paragraph" w:customStyle="1" w:styleId="default0">
    <w:name w:val="default"/>
    <w:basedOn w:val="Normln"/>
    <w:rsid w:val="00A9436F"/>
    <w:pPr>
      <w:spacing w:before="100" w:beforeAutospacing="1" w:after="100" w:afterAutospacing="1"/>
    </w:pPr>
    <w:rPr>
      <w:sz w:val="24"/>
      <w:szCs w:val="24"/>
    </w:rPr>
  </w:style>
  <w:style w:type="character" w:customStyle="1" w:styleId="detail-sub-title">
    <w:name w:val="detail-sub-title"/>
    <w:basedOn w:val="Standardnpsmoodstavce"/>
    <w:rsid w:val="00A9436F"/>
  </w:style>
  <w:style w:type="paragraph" w:customStyle="1" w:styleId="EndNoteBibliography">
    <w:name w:val="EndNote Bibliography"/>
    <w:basedOn w:val="Normln"/>
    <w:link w:val="EndNoteBibliographyChar"/>
    <w:rsid w:val="00A9436F"/>
    <w:pPr>
      <w:jc w:val="both"/>
    </w:pPr>
    <w:rPr>
      <w:noProof/>
      <w:sz w:val="24"/>
      <w:szCs w:val="24"/>
    </w:rPr>
  </w:style>
  <w:style w:type="character" w:customStyle="1" w:styleId="EndNoteBibliographyChar">
    <w:name w:val="EndNote Bibliography Char"/>
    <w:basedOn w:val="Standardnpsmoodstavce"/>
    <w:link w:val="EndNoteBibliography"/>
    <w:rsid w:val="00A9436F"/>
    <w:rPr>
      <w:rFonts w:ascii="Times New Roman" w:eastAsia="Times New Roman" w:hAnsi="Times New Roman" w:cs="Times New Roman"/>
      <w:noProof/>
      <w:sz w:val="24"/>
      <w:szCs w:val="24"/>
    </w:rPr>
  </w:style>
  <w:style w:type="character" w:customStyle="1" w:styleId="textgiven-name">
    <w:name w:val="text given-name"/>
    <w:rsid w:val="00A9436F"/>
  </w:style>
  <w:style w:type="character" w:customStyle="1" w:styleId="textsurname">
    <w:name w:val="text surname"/>
    <w:rsid w:val="00A9436F"/>
  </w:style>
  <w:style w:type="paragraph" w:customStyle="1" w:styleId="Publikace">
    <w:name w:val="Publikace"/>
    <w:basedOn w:val="Normln"/>
    <w:rsid w:val="00175C48"/>
    <w:pPr>
      <w:numPr>
        <w:numId w:val="38"/>
      </w:numPr>
      <w:suppressAutoHyphens/>
      <w:spacing w:before="120"/>
      <w:jc w:val="both"/>
    </w:pPr>
    <w:rPr>
      <w:rFonts w:ascii="Tahoma" w:hAnsi="Tahoma"/>
      <w:bCs/>
      <w:noProof/>
      <w:szCs w:val="24"/>
    </w:rPr>
  </w:style>
  <w:style w:type="character" w:customStyle="1" w:styleId="Nadpis4Char">
    <w:name w:val="Nadpis 4 Char"/>
    <w:basedOn w:val="Standardnpsmoodstavce"/>
    <w:link w:val="Nadpis4"/>
    <w:semiHidden/>
    <w:rsid w:val="00B31BE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5D6E"/>
    <w:rPr>
      <w:rFonts w:ascii="Times New Roman" w:eastAsia="Times New Roman" w:hAnsi="Times New Roman" w:cs="Times New Roman"/>
    </w:rPr>
  </w:style>
  <w:style w:type="paragraph" w:styleId="Nadpis1">
    <w:name w:val="heading 1"/>
    <w:basedOn w:val="Normln"/>
    <w:link w:val="Nadpis1Char"/>
    <w:uiPriority w:val="9"/>
    <w:qFormat/>
    <w:locked/>
    <w:rsid w:val="00A9436F"/>
    <w:pPr>
      <w:spacing w:before="100" w:beforeAutospacing="1" w:after="100" w:afterAutospacing="1"/>
      <w:outlineLvl w:val="0"/>
    </w:pPr>
    <w:rPr>
      <w:b/>
      <w:bCs/>
      <w:kern w:val="36"/>
      <w:sz w:val="48"/>
      <w:szCs w:val="48"/>
    </w:rPr>
  </w:style>
  <w:style w:type="paragraph" w:styleId="Nadpis4">
    <w:name w:val="heading 4"/>
    <w:basedOn w:val="Normln"/>
    <w:next w:val="Normln"/>
    <w:link w:val="Nadpis4Char"/>
    <w:semiHidden/>
    <w:unhideWhenUsed/>
    <w:qFormat/>
    <w:locked/>
    <w:rsid w:val="00B31B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semiHidden/>
    <w:locked/>
    <w:rsid w:val="006E29E2"/>
    <w:rPr>
      <w:rFonts w:ascii="Times New Roman" w:hAnsi="Times New Roman" w:cs="Times New Roman"/>
      <w:sz w:val="20"/>
      <w:szCs w:val="20"/>
    </w:rPr>
  </w:style>
  <w:style w:type="character" w:styleId="Odkaznakoment">
    <w:name w:val="annotation reference"/>
    <w:uiPriority w:val="99"/>
    <w:unhideWhenUsed/>
    <w:rsid w:val="00124B7B"/>
    <w:rPr>
      <w:sz w:val="16"/>
      <w:szCs w:val="16"/>
    </w:rPr>
  </w:style>
  <w:style w:type="paragraph" w:styleId="Textkomente">
    <w:name w:val="annotation text"/>
    <w:basedOn w:val="Normln"/>
    <w:link w:val="TextkomenteChar"/>
    <w:unhideWhenUsed/>
    <w:rsid w:val="00124B7B"/>
  </w:style>
  <w:style w:type="character" w:customStyle="1" w:styleId="TextkomenteChar">
    <w:name w:val="Text komentáře Char"/>
    <w:link w:val="Textkomente"/>
    <w:rsid w:val="00124B7B"/>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124B7B"/>
    <w:rPr>
      <w:b/>
      <w:bCs/>
    </w:rPr>
  </w:style>
  <w:style w:type="character" w:customStyle="1" w:styleId="PedmtkomenteChar">
    <w:name w:val="Předmět komentáře Char"/>
    <w:link w:val="Pedmtkomente"/>
    <w:uiPriority w:val="99"/>
    <w:semiHidden/>
    <w:rsid w:val="00124B7B"/>
    <w:rPr>
      <w:rFonts w:ascii="Times New Roman" w:eastAsia="Times New Roman" w:hAnsi="Times New Roman" w:cs="Times New Roman"/>
      <w:b/>
      <w:bCs/>
    </w:rPr>
  </w:style>
  <w:style w:type="paragraph" w:styleId="Revize">
    <w:name w:val="Revision"/>
    <w:hidden/>
    <w:uiPriority w:val="99"/>
    <w:semiHidden/>
    <w:rsid w:val="00CC5626"/>
    <w:rPr>
      <w:rFonts w:ascii="Times New Roman" w:eastAsia="Times New Roman" w:hAnsi="Times New Roman" w:cs="Times New Roman"/>
    </w:rPr>
  </w:style>
  <w:style w:type="character" w:styleId="Hypertextovodkaz">
    <w:name w:val="Hyperlink"/>
    <w:uiPriority w:val="99"/>
    <w:unhideWhenUsed/>
    <w:rsid w:val="00DE7328"/>
    <w:rPr>
      <w:color w:val="0000FF"/>
      <w:u w:val="single"/>
    </w:rPr>
  </w:style>
  <w:style w:type="paragraph" w:styleId="Odstavecseseznamem">
    <w:name w:val="List Paragraph"/>
    <w:basedOn w:val="Normln"/>
    <w:uiPriority w:val="34"/>
    <w:qFormat/>
    <w:rsid w:val="005E0697"/>
    <w:pPr>
      <w:ind w:left="720"/>
      <w:contextualSpacing/>
    </w:pPr>
  </w:style>
  <w:style w:type="character" w:customStyle="1" w:styleId="Nadpis1Char">
    <w:name w:val="Nadpis 1 Char"/>
    <w:basedOn w:val="Standardnpsmoodstavce"/>
    <w:link w:val="Nadpis1"/>
    <w:uiPriority w:val="9"/>
    <w:rsid w:val="00A9436F"/>
    <w:rPr>
      <w:rFonts w:ascii="Times New Roman" w:eastAsia="Times New Roman" w:hAnsi="Times New Roman" w:cs="Times New Roman"/>
      <w:b/>
      <w:bCs/>
      <w:kern w:val="36"/>
      <w:sz w:val="48"/>
      <w:szCs w:val="48"/>
    </w:rPr>
  </w:style>
  <w:style w:type="paragraph" w:customStyle="1" w:styleId="Default">
    <w:name w:val="Default"/>
    <w:rsid w:val="00A9436F"/>
    <w:pPr>
      <w:autoSpaceDE w:val="0"/>
      <w:autoSpaceDN w:val="0"/>
      <w:adjustRightInd w:val="0"/>
    </w:pPr>
    <w:rPr>
      <w:rFonts w:ascii="Times New Roman" w:hAnsi="Times New Roman" w:cs="Times New Roman"/>
      <w:color w:val="000000"/>
      <w:sz w:val="24"/>
      <w:szCs w:val="24"/>
    </w:rPr>
  </w:style>
  <w:style w:type="character" w:styleId="Siln">
    <w:name w:val="Strong"/>
    <w:basedOn w:val="Standardnpsmoodstavce"/>
    <w:uiPriority w:val="22"/>
    <w:qFormat/>
    <w:locked/>
    <w:rsid w:val="00A9436F"/>
    <w:rPr>
      <w:b/>
      <w:bCs/>
    </w:rPr>
  </w:style>
  <w:style w:type="paragraph" w:styleId="Zkladntextodsazen2">
    <w:name w:val="Body Text Indent 2"/>
    <w:basedOn w:val="Normln"/>
    <w:link w:val="Zkladntextodsazen2Char"/>
    <w:rsid w:val="00A9436F"/>
    <w:pPr>
      <w:ind w:left="360" w:hanging="360"/>
      <w:jc w:val="both"/>
    </w:pPr>
    <w:rPr>
      <w:sz w:val="24"/>
      <w:szCs w:val="24"/>
    </w:rPr>
  </w:style>
  <w:style w:type="character" w:customStyle="1" w:styleId="Zkladntextodsazen2Char">
    <w:name w:val="Základní text odsazený 2 Char"/>
    <w:basedOn w:val="Standardnpsmoodstavce"/>
    <w:link w:val="Zkladntextodsazen2"/>
    <w:rsid w:val="00A9436F"/>
    <w:rPr>
      <w:rFonts w:ascii="Times New Roman" w:eastAsia="Times New Roman" w:hAnsi="Times New Roman" w:cs="Times New Roman"/>
      <w:sz w:val="24"/>
      <w:szCs w:val="24"/>
    </w:rPr>
  </w:style>
  <w:style w:type="character" w:customStyle="1" w:styleId="a-size-base">
    <w:name w:val="a-size-base"/>
    <w:basedOn w:val="Standardnpsmoodstavce"/>
    <w:rsid w:val="00A9436F"/>
  </w:style>
  <w:style w:type="character" w:customStyle="1" w:styleId="a-size-extra-large">
    <w:name w:val="a-size-extra-large"/>
    <w:basedOn w:val="Standardnpsmoodstavce"/>
    <w:rsid w:val="00A9436F"/>
  </w:style>
  <w:style w:type="character" w:customStyle="1" w:styleId="apple-converted-space">
    <w:name w:val="apple-converted-space"/>
    <w:basedOn w:val="Standardnpsmoodstavce"/>
    <w:rsid w:val="00A9436F"/>
  </w:style>
  <w:style w:type="paragraph" w:styleId="Normlnweb">
    <w:name w:val="Normal (Web)"/>
    <w:basedOn w:val="Normln"/>
    <w:uiPriority w:val="99"/>
    <w:unhideWhenUsed/>
    <w:rsid w:val="00A9436F"/>
    <w:pPr>
      <w:spacing w:before="100" w:beforeAutospacing="1" w:after="100" w:afterAutospacing="1"/>
    </w:pPr>
    <w:rPr>
      <w:sz w:val="24"/>
      <w:szCs w:val="24"/>
    </w:rPr>
  </w:style>
  <w:style w:type="character" w:customStyle="1" w:styleId="sx-text-light">
    <w:name w:val="sx-text-light"/>
    <w:basedOn w:val="Standardnpsmoodstavce"/>
    <w:rsid w:val="00A9436F"/>
  </w:style>
  <w:style w:type="character" w:customStyle="1" w:styleId="a-size-large">
    <w:name w:val="a-size-large"/>
    <w:basedOn w:val="Standardnpsmoodstavce"/>
    <w:rsid w:val="00A9436F"/>
  </w:style>
  <w:style w:type="character" w:customStyle="1" w:styleId="j-hiddenauthornames">
    <w:name w:val="j-hiddenauthornames"/>
    <w:basedOn w:val="Standardnpsmoodstavce"/>
    <w:rsid w:val="00A9436F"/>
  </w:style>
  <w:style w:type="paragraph" w:customStyle="1" w:styleId="xmsonormal">
    <w:name w:val="x_msonormal"/>
    <w:basedOn w:val="Normln"/>
    <w:rsid w:val="00A9436F"/>
    <w:pPr>
      <w:spacing w:before="100" w:beforeAutospacing="1" w:after="100" w:afterAutospacing="1"/>
    </w:pPr>
    <w:rPr>
      <w:sz w:val="24"/>
      <w:szCs w:val="24"/>
    </w:rPr>
  </w:style>
  <w:style w:type="character" w:customStyle="1" w:styleId="xa-size-base">
    <w:name w:val="x_a-size-base"/>
    <w:basedOn w:val="Standardnpsmoodstavce"/>
    <w:rsid w:val="00A9436F"/>
  </w:style>
  <w:style w:type="paragraph" w:styleId="Zkladntext">
    <w:name w:val="Body Text"/>
    <w:basedOn w:val="Normln"/>
    <w:link w:val="ZkladntextChar"/>
    <w:uiPriority w:val="1"/>
    <w:unhideWhenUsed/>
    <w:qFormat/>
    <w:rsid w:val="00A9436F"/>
    <w:pPr>
      <w:spacing w:after="120"/>
    </w:pPr>
  </w:style>
  <w:style w:type="character" w:customStyle="1" w:styleId="ZkladntextChar">
    <w:name w:val="Základní text Char"/>
    <w:basedOn w:val="Standardnpsmoodstavce"/>
    <w:link w:val="Zkladntext"/>
    <w:uiPriority w:val="1"/>
    <w:rsid w:val="00A9436F"/>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A9436F"/>
    <w:rPr>
      <w:color w:val="800080" w:themeColor="followedHyperlink"/>
      <w:u w:val="single"/>
    </w:rPr>
  </w:style>
  <w:style w:type="paragraph" w:styleId="FormtovanvHTML">
    <w:name w:val="HTML Preformatted"/>
    <w:basedOn w:val="Normln"/>
    <w:link w:val="FormtovanvHTMLChar"/>
    <w:uiPriority w:val="99"/>
    <w:rsid w:val="00A94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A9436F"/>
    <w:rPr>
      <w:rFonts w:ascii="Courier New" w:eastAsia="Times New Roman" w:hAnsi="Courier New" w:cs="Courier New"/>
    </w:rPr>
  </w:style>
  <w:style w:type="character" w:customStyle="1" w:styleId="databold1">
    <w:name w:val="data_bold1"/>
    <w:rsid w:val="00A9436F"/>
    <w:rPr>
      <w:b/>
      <w:bCs/>
      <w:color w:val="333333"/>
    </w:rPr>
  </w:style>
  <w:style w:type="character" w:customStyle="1" w:styleId="paddingr15">
    <w:name w:val="paddingr15"/>
    <w:basedOn w:val="Standardnpsmoodstavce"/>
    <w:rsid w:val="00A9436F"/>
  </w:style>
  <w:style w:type="paragraph" w:styleId="Prosttext">
    <w:name w:val="Plain Text"/>
    <w:basedOn w:val="Normln"/>
    <w:link w:val="ProsttextChar"/>
    <w:uiPriority w:val="99"/>
    <w:semiHidden/>
    <w:unhideWhenUsed/>
    <w:rsid w:val="00A9436F"/>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A9436F"/>
    <w:rPr>
      <w:rFonts w:eastAsiaTheme="minorHAnsi" w:cstheme="minorBidi"/>
      <w:sz w:val="22"/>
      <w:szCs w:val="21"/>
      <w:lang w:eastAsia="en-US"/>
    </w:rPr>
  </w:style>
  <w:style w:type="table" w:customStyle="1" w:styleId="TableNormal">
    <w:name w:val="Table Normal"/>
    <w:uiPriority w:val="2"/>
    <w:semiHidden/>
    <w:unhideWhenUsed/>
    <w:qFormat/>
    <w:rsid w:val="00A9436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A9436F"/>
    <w:pPr>
      <w:widowControl w:val="0"/>
      <w:autoSpaceDE w:val="0"/>
      <w:autoSpaceDN w:val="0"/>
      <w:spacing w:line="210" w:lineRule="exact"/>
      <w:ind w:left="71"/>
    </w:pPr>
    <w:rPr>
      <w:sz w:val="22"/>
      <w:szCs w:val="22"/>
      <w:lang w:bidi="cs-CZ"/>
    </w:rPr>
  </w:style>
  <w:style w:type="paragraph" w:customStyle="1" w:styleId="western">
    <w:name w:val="western"/>
    <w:basedOn w:val="Normln"/>
    <w:rsid w:val="00A9436F"/>
    <w:pPr>
      <w:spacing w:before="280" w:line="288" w:lineRule="auto"/>
      <w:ind w:left="115"/>
      <w:jc w:val="both"/>
    </w:pPr>
    <w:rPr>
      <w:kern w:val="1"/>
      <w:sz w:val="24"/>
      <w:szCs w:val="24"/>
      <w:lang w:eastAsia="zh-CN"/>
    </w:rPr>
  </w:style>
  <w:style w:type="paragraph" w:customStyle="1" w:styleId="pptext">
    <w:name w:val="pp text"/>
    <w:basedOn w:val="Normln"/>
    <w:link w:val="pptextChar"/>
    <w:qFormat/>
    <w:rsid w:val="00A9436F"/>
    <w:pPr>
      <w:spacing w:before="120" w:after="120" w:line="320" w:lineRule="atLeast"/>
      <w:ind w:firstLine="284"/>
      <w:jc w:val="both"/>
    </w:pPr>
    <w:rPr>
      <w:kern w:val="22"/>
      <w:sz w:val="28"/>
      <w:szCs w:val="28"/>
    </w:rPr>
  </w:style>
  <w:style w:type="character" w:customStyle="1" w:styleId="pptextChar">
    <w:name w:val="pp text Char"/>
    <w:link w:val="pptext"/>
    <w:rsid w:val="00A9436F"/>
    <w:rPr>
      <w:rFonts w:ascii="Times New Roman" w:eastAsia="Times New Roman" w:hAnsi="Times New Roman" w:cs="Times New Roman"/>
      <w:kern w:val="22"/>
      <w:sz w:val="28"/>
      <w:szCs w:val="28"/>
    </w:rPr>
  </w:style>
  <w:style w:type="character" w:customStyle="1" w:styleId="databold">
    <w:name w:val="data_bold"/>
    <w:rsid w:val="00A9436F"/>
  </w:style>
  <w:style w:type="character" w:customStyle="1" w:styleId="label">
    <w:name w:val="label"/>
    <w:rsid w:val="00A9436F"/>
  </w:style>
  <w:style w:type="character" w:customStyle="1" w:styleId="hithilite">
    <w:name w:val="hithilite"/>
    <w:uiPriority w:val="99"/>
    <w:rsid w:val="00A9436F"/>
  </w:style>
  <w:style w:type="paragraph" w:customStyle="1" w:styleId="Publ1">
    <w:name w:val="Publ1"/>
    <w:basedOn w:val="Normln"/>
    <w:uiPriority w:val="99"/>
    <w:rsid w:val="00A9436F"/>
    <w:pPr>
      <w:spacing w:before="120" w:line="240" w:lineRule="atLeast"/>
    </w:pPr>
    <w:rPr>
      <w:sz w:val="24"/>
    </w:rPr>
  </w:style>
  <w:style w:type="character" w:styleId="Zvraznn">
    <w:name w:val="Emphasis"/>
    <w:uiPriority w:val="20"/>
    <w:qFormat/>
    <w:locked/>
    <w:rsid w:val="00A9436F"/>
    <w:rPr>
      <w:i/>
      <w:iCs/>
    </w:rPr>
  </w:style>
  <w:style w:type="paragraph" w:customStyle="1" w:styleId="default0">
    <w:name w:val="default"/>
    <w:basedOn w:val="Normln"/>
    <w:rsid w:val="00A9436F"/>
    <w:pPr>
      <w:spacing w:before="100" w:beforeAutospacing="1" w:after="100" w:afterAutospacing="1"/>
    </w:pPr>
    <w:rPr>
      <w:sz w:val="24"/>
      <w:szCs w:val="24"/>
    </w:rPr>
  </w:style>
  <w:style w:type="character" w:customStyle="1" w:styleId="detail-sub-title">
    <w:name w:val="detail-sub-title"/>
    <w:basedOn w:val="Standardnpsmoodstavce"/>
    <w:rsid w:val="00A9436F"/>
  </w:style>
  <w:style w:type="paragraph" w:customStyle="1" w:styleId="EndNoteBibliography">
    <w:name w:val="EndNote Bibliography"/>
    <w:basedOn w:val="Normln"/>
    <w:link w:val="EndNoteBibliographyChar"/>
    <w:rsid w:val="00A9436F"/>
    <w:pPr>
      <w:jc w:val="both"/>
    </w:pPr>
    <w:rPr>
      <w:noProof/>
      <w:sz w:val="24"/>
      <w:szCs w:val="24"/>
    </w:rPr>
  </w:style>
  <w:style w:type="character" w:customStyle="1" w:styleId="EndNoteBibliographyChar">
    <w:name w:val="EndNote Bibliography Char"/>
    <w:basedOn w:val="Standardnpsmoodstavce"/>
    <w:link w:val="EndNoteBibliography"/>
    <w:rsid w:val="00A9436F"/>
    <w:rPr>
      <w:rFonts w:ascii="Times New Roman" w:eastAsia="Times New Roman" w:hAnsi="Times New Roman" w:cs="Times New Roman"/>
      <w:noProof/>
      <w:sz w:val="24"/>
      <w:szCs w:val="24"/>
    </w:rPr>
  </w:style>
  <w:style w:type="character" w:customStyle="1" w:styleId="textgiven-name">
    <w:name w:val="text given-name"/>
    <w:rsid w:val="00A9436F"/>
  </w:style>
  <w:style w:type="character" w:customStyle="1" w:styleId="textsurname">
    <w:name w:val="text surname"/>
    <w:rsid w:val="00A9436F"/>
  </w:style>
  <w:style w:type="paragraph" w:customStyle="1" w:styleId="Publikace">
    <w:name w:val="Publikace"/>
    <w:basedOn w:val="Normln"/>
    <w:rsid w:val="00175C48"/>
    <w:pPr>
      <w:numPr>
        <w:numId w:val="38"/>
      </w:numPr>
      <w:suppressAutoHyphens/>
      <w:spacing w:before="120"/>
      <w:jc w:val="both"/>
    </w:pPr>
    <w:rPr>
      <w:rFonts w:ascii="Tahoma" w:hAnsi="Tahoma"/>
      <w:bCs/>
      <w:noProof/>
      <w:szCs w:val="24"/>
    </w:rPr>
  </w:style>
  <w:style w:type="character" w:customStyle="1" w:styleId="Nadpis4Char">
    <w:name w:val="Nadpis 4 Char"/>
    <w:basedOn w:val="Standardnpsmoodstavce"/>
    <w:link w:val="Nadpis4"/>
    <w:semiHidden/>
    <w:rsid w:val="00B31BE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65277">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57058538">
      <w:bodyDiv w:val="1"/>
      <w:marLeft w:val="0"/>
      <w:marRight w:val="0"/>
      <w:marTop w:val="0"/>
      <w:marBottom w:val="0"/>
      <w:divBdr>
        <w:top w:val="none" w:sz="0" w:space="0" w:color="auto"/>
        <w:left w:val="none" w:sz="0" w:space="0" w:color="auto"/>
        <w:bottom w:val="none" w:sz="0" w:space="0" w:color="auto"/>
        <w:right w:val="none" w:sz="0" w:space="0" w:color="auto"/>
      </w:divBdr>
    </w:div>
    <w:div w:id="734622088">
      <w:bodyDiv w:val="1"/>
      <w:marLeft w:val="0"/>
      <w:marRight w:val="0"/>
      <w:marTop w:val="0"/>
      <w:marBottom w:val="0"/>
      <w:divBdr>
        <w:top w:val="none" w:sz="0" w:space="0" w:color="auto"/>
        <w:left w:val="none" w:sz="0" w:space="0" w:color="auto"/>
        <w:bottom w:val="none" w:sz="0" w:space="0" w:color="auto"/>
        <w:right w:val="none" w:sz="0" w:space="0" w:color="auto"/>
      </w:divBdr>
    </w:div>
    <w:div w:id="762989566">
      <w:bodyDiv w:val="1"/>
      <w:marLeft w:val="0"/>
      <w:marRight w:val="0"/>
      <w:marTop w:val="0"/>
      <w:marBottom w:val="0"/>
      <w:divBdr>
        <w:top w:val="none" w:sz="0" w:space="0" w:color="auto"/>
        <w:left w:val="none" w:sz="0" w:space="0" w:color="auto"/>
        <w:bottom w:val="none" w:sz="0" w:space="0" w:color="auto"/>
        <w:right w:val="none" w:sz="0" w:space="0" w:color="auto"/>
      </w:divBdr>
    </w:div>
    <w:div w:id="864708235">
      <w:bodyDiv w:val="1"/>
      <w:marLeft w:val="0"/>
      <w:marRight w:val="0"/>
      <w:marTop w:val="0"/>
      <w:marBottom w:val="0"/>
      <w:divBdr>
        <w:top w:val="none" w:sz="0" w:space="0" w:color="auto"/>
        <w:left w:val="none" w:sz="0" w:space="0" w:color="auto"/>
        <w:bottom w:val="none" w:sz="0" w:space="0" w:color="auto"/>
        <w:right w:val="none" w:sz="0" w:space="0" w:color="auto"/>
      </w:divBdr>
    </w:div>
    <w:div w:id="1124469159">
      <w:bodyDiv w:val="1"/>
      <w:marLeft w:val="0"/>
      <w:marRight w:val="0"/>
      <w:marTop w:val="0"/>
      <w:marBottom w:val="0"/>
      <w:divBdr>
        <w:top w:val="none" w:sz="0" w:space="0" w:color="auto"/>
        <w:left w:val="none" w:sz="0" w:space="0" w:color="auto"/>
        <w:bottom w:val="none" w:sz="0" w:space="0" w:color="auto"/>
        <w:right w:val="none" w:sz="0" w:space="0" w:color="auto"/>
      </w:divBdr>
    </w:div>
    <w:div w:id="1178352178">
      <w:bodyDiv w:val="1"/>
      <w:marLeft w:val="0"/>
      <w:marRight w:val="0"/>
      <w:marTop w:val="0"/>
      <w:marBottom w:val="0"/>
      <w:divBdr>
        <w:top w:val="none" w:sz="0" w:space="0" w:color="auto"/>
        <w:left w:val="none" w:sz="0" w:space="0" w:color="auto"/>
        <w:bottom w:val="none" w:sz="0" w:space="0" w:color="auto"/>
        <w:right w:val="none" w:sz="0" w:space="0" w:color="auto"/>
      </w:divBdr>
    </w:div>
    <w:div w:id="1368674141">
      <w:bodyDiv w:val="1"/>
      <w:marLeft w:val="0"/>
      <w:marRight w:val="0"/>
      <w:marTop w:val="0"/>
      <w:marBottom w:val="0"/>
      <w:divBdr>
        <w:top w:val="none" w:sz="0" w:space="0" w:color="auto"/>
        <w:left w:val="none" w:sz="0" w:space="0" w:color="auto"/>
        <w:bottom w:val="none" w:sz="0" w:space="0" w:color="auto"/>
        <w:right w:val="none" w:sz="0" w:space="0" w:color="auto"/>
      </w:divBdr>
      <w:divsChild>
        <w:div w:id="1258441348">
          <w:marLeft w:val="0"/>
          <w:marRight w:val="0"/>
          <w:marTop w:val="0"/>
          <w:marBottom w:val="0"/>
          <w:divBdr>
            <w:top w:val="none" w:sz="0" w:space="0" w:color="auto"/>
            <w:left w:val="none" w:sz="0" w:space="0" w:color="auto"/>
            <w:bottom w:val="none" w:sz="0" w:space="0" w:color="auto"/>
            <w:right w:val="none" w:sz="0" w:space="0" w:color="auto"/>
          </w:divBdr>
          <w:divsChild>
            <w:div w:id="1196819458">
              <w:marLeft w:val="0"/>
              <w:marRight w:val="0"/>
              <w:marTop w:val="0"/>
              <w:marBottom w:val="0"/>
              <w:divBdr>
                <w:top w:val="none" w:sz="0" w:space="0" w:color="auto"/>
                <w:left w:val="none" w:sz="0" w:space="0" w:color="auto"/>
                <w:bottom w:val="none" w:sz="0" w:space="0" w:color="auto"/>
                <w:right w:val="none" w:sz="0" w:space="0" w:color="auto"/>
              </w:divBdr>
              <w:divsChild>
                <w:div w:id="488787682">
                  <w:marLeft w:val="0"/>
                  <w:marRight w:val="0"/>
                  <w:marTop w:val="0"/>
                  <w:marBottom w:val="0"/>
                  <w:divBdr>
                    <w:top w:val="none" w:sz="0" w:space="0" w:color="auto"/>
                    <w:left w:val="none" w:sz="0" w:space="0" w:color="auto"/>
                    <w:bottom w:val="none" w:sz="0" w:space="0" w:color="auto"/>
                    <w:right w:val="none" w:sz="0" w:space="0" w:color="auto"/>
                  </w:divBdr>
                  <w:divsChild>
                    <w:div w:id="310449491">
                      <w:marLeft w:val="0"/>
                      <w:marRight w:val="0"/>
                      <w:marTop w:val="0"/>
                      <w:marBottom w:val="0"/>
                      <w:divBdr>
                        <w:top w:val="none" w:sz="0" w:space="0" w:color="auto"/>
                        <w:left w:val="none" w:sz="0" w:space="0" w:color="auto"/>
                        <w:bottom w:val="none" w:sz="0" w:space="0" w:color="auto"/>
                        <w:right w:val="none" w:sz="0" w:space="0" w:color="auto"/>
                      </w:divBdr>
                      <w:divsChild>
                        <w:div w:id="2138837476">
                          <w:marLeft w:val="0"/>
                          <w:marRight w:val="0"/>
                          <w:marTop w:val="0"/>
                          <w:marBottom w:val="0"/>
                          <w:divBdr>
                            <w:top w:val="none" w:sz="0" w:space="0" w:color="auto"/>
                            <w:left w:val="none" w:sz="0" w:space="0" w:color="auto"/>
                            <w:bottom w:val="none" w:sz="0" w:space="0" w:color="auto"/>
                            <w:right w:val="none" w:sz="0" w:space="0" w:color="auto"/>
                          </w:divBdr>
                          <w:divsChild>
                            <w:div w:id="734400286">
                              <w:marLeft w:val="0"/>
                              <w:marRight w:val="0"/>
                              <w:marTop w:val="0"/>
                              <w:marBottom w:val="0"/>
                              <w:divBdr>
                                <w:top w:val="none" w:sz="0" w:space="0" w:color="auto"/>
                                <w:left w:val="none" w:sz="0" w:space="0" w:color="auto"/>
                                <w:bottom w:val="none" w:sz="0" w:space="0" w:color="auto"/>
                                <w:right w:val="none" w:sz="0" w:space="0" w:color="auto"/>
                              </w:divBdr>
                              <w:divsChild>
                                <w:div w:id="1669212261">
                                  <w:marLeft w:val="0"/>
                                  <w:marRight w:val="0"/>
                                  <w:marTop w:val="0"/>
                                  <w:marBottom w:val="0"/>
                                  <w:divBdr>
                                    <w:top w:val="none" w:sz="0" w:space="0" w:color="auto"/>
                                    <w:left w:val="none" w:sz="0" w:space="0" w:color="auto"/>
                                    <w:bottom w:val="none" w:sz="0" w:space="0" w:color="auto"/>
                                    <w:right w:val="none" w:sz="0" w:space="0" w:color="auto"/>
                                  </w:divBdr>
                                  <w:divsChild>
                                    <w:div w:id="1095127862">
                                      <w:marLeft w:val="0"/>
                                      <w:marRight w:val="0"/>
                                      <w:marTop w:val="0"/>
                                      <w:marBottom w:val="0"/>
                                      <w:divBdr>
                                        <w:top w:val="none" w:sz="0" w:space="0" w:color="auto"/>
                                        <w:left w:val="none" w:sz="0" w:space="0" w:color="auto"/>
                                        <w:bottom w:val="none" w:sz="0" w:space="0" w:color="auto"/>
                                        <w:right w:val="none" w:sz="0" w:space="0" w:color="auto"/>
                                      </w:divBdr>
                                      <w:divsChild>
                                        <w:div w:id="121917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2757425">
      <w:bodyDiv w:val="1"/>
      <w:marLeft w:val="0"/>
      <w:marRight w:val="0"/>
      <w:marTop w:val="0"/>
      <w:marBottom w:val="0"/>
      <w:divBdr>
        <w:top w:val="none" w:sz="0" w:space="0" w:color="auto"/>
        <w:left w:val="none" w:sz="0" w:space="0" w:color="auto"/>
        <w:bottom w:val="none" w:sz="0" w:space="0" w:color="auto"/>
        <w:right w:val="none" w:sz="0" w:space="0" w:color="auto"/>
      </w:divBdr>
    </w:div>
    <w:div w:id="213000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tb.cz/ft/o-fakulte/prijimaci-rizeni" TargetMode="External"/><Relationship Id="rId18" Type="http://schemas.openxmlformats.org/officeDocument/2006/relationships/hyperlink" Target="mailto:ingr@utb.cz" TargetMode="External"/><Relationship Id="rId26" Type="http://schemas.openxmlformats.org/officeDocument/2006/relationships/hyperlink" Target="mailto:pruckova@utb.cz" TargetMode="External"/><Relationship Id="rId39" Type="http://schemas.openxmlformats.org/officeDocument/2006/relationships/hyperlink" Target="http://eur-lex.europa.eu/" TargetMode="External"/><Relationship Id="rId21" Type="http://schemas.openxmlformats.org/officeDocument/2006/relationships/hyperlink" Target="mailto:rvicha@utb.cz" TargetMode="External"/><Relationship Id="rId34" Type="http://schemas.openxmlformats.org/officeDocument/2006/relationships/hyperlink" Target="http://phonebook.utb.cz/" TargetMode="External"/><Relationship Id="rId42" Type="http://schemas.openxmlformats.org/officeDocument/2006/relationships/hyperlink" Target="https://www.fda.gov/default.htm" TargetMode="External"/><Relationship Id="rId47" Type="http://schemas.openxmlformats.org/officeDocument/2006/relationships/hyperlink" Target="mailto:rvicha@utb.cz" TargetMode="External"/><Relationship Id="rId50" Type="http://schemas.openxmlformats.org/officeDocument/2006/relationships/hyperlink" Target="http://phonebook.utb.cz/" TargetMode="External"/><Relationship Id="rId55" Type="http://schemas.openxmlformats.org/officeDocument/2006/relationships/hyperlink" Target="mailto:sumczynski@utb.cz" TargetMode="External"/><Relationship Id="rId63" Type="http://schemas.openxmlformats.org/officeDocument/2006/relationships/hyperlink" Target="mailto:humpolicek@utb.cz" TargetMode="External"/><Relationship Id="rId68" Type="http://schemas.openxmlformats.org/officeDocument/2006/relationships/hyperlink" Target="mailto:bunkova@utb.cz" TargetMode="External"/><Relationship Id="rId76" Type="http://schemas.openxmlformats.org/officeDocument/2006/relationships/hyperlink" Target="http://phonebook.utb.cz/" TargetMode="External"/><Relationship Id="rId84" Type="http://schemas.openxmlformats.org/officeDocument/2006/relationships/hyperlink" Target="mailto:rsalek@utb.cz" TargetMode="External"/><Relationship Id="rId89" Type="http://schemas.openxmlformats.org/officeDocument/2006/relationships/hyperlink" Target="http://portal.k.utb.cz" TargetMode="External"/><Relationship Id="rId7" Type="http://schemas.openxmlformats.org/officeDocument/2006/relationships/footnotes" Target="footnotes.xml"/><Relationship Id="rId71" Type="http://schemas.openxmlformats.org/officeDocument/2006/relationships/hyperlink" Target="mailto:ponizil@utb.cz"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fisera@utb.cz" TargetMode="External"/><Relationship Id="rId29" Type="http://schemas.openxmlformats.org/officeDocument/2006/relationships/hyperlink" Target="mailto:fisera@utb.cz" TargetMode="External"/><Relationship Id="rId11" Type="http://schemas.openxmlformats.org/officeDocument/2006/relationships/footer" Target="footer1.xml"/><Relationship Id="rId24" Type="http://schemas.openxmlformats.org/officeDocument/2006/relationships/hyperlink" Target="mailto:bunkova@utb.cz" TargetMode="External"/><Relationship Id="rId32" Type="http://schemas.openxmlformats.org/officeDocument/2006/relationships/hyperlink" Target="https://www.hueber.de/shared/uebungen/alltag/" TargetMode="External"/><Relationship Id="rId37" Type="http://schemas.openxmlformats.org/officeDocument/2006/relationships/hyperlink" Target="http://www.zakonyprolidi.cz/" TargetMode="External"/><Relationship Id="rId40" Type="http://schemas.openxmlformats.org/officeDocument/2006/relationships/hyperlink" Target="http://www.fao.org/fao-who-codexalimentarius/en/" TargetMode="External"/><Relationship Id="rId45" Type="http://schemas.openxmlformats.org/officeDocument/2006/relationships/hyperlink" Target="mailto:pruckova@utb.cz" TargetMode="External"/><Relationship Id="rId53" Type="http://schemas.openxmlformats.org/officeDocument/2006/relationships/hyperlink" Target="mailto:dastychova@utb.cz" TargetMode="External"/><Relationship Id="rId58" Type="http://schemas.openxmlformats.org/officeDocument/2006/relationships/hyperlink" Target="mailto:pruckova@utb.cz" TargetMode="External"/><Relationship Id="rId66" Type="http://schemas.openxmlformats.org/officeDocument/2006/relationships/hyperlink" Target="mailto:pachlova@utb.cz" TargetMode="External"/><Relationship Id="rId74" Type="http://schemas.openxmlformats.org/officeDocument/2006/relationships/hyperlink" Target="https://www.hueber.de/shared/uebungen/alltag/" TargetMode="External"/><Relationship Id="rId79" Type="http://schemas.openxmlformats.org/officeDocument/2006/relationships/hyperlink" Target="mailto:lapcik@utb.cz" TargetMode="External"/><Relationship Id="rId87" Type="http://schemas.openxmlformats.org/officeDocument/2006/relationships/hyperlink" Target="http://digilib.k.utb.cz" TargetMode="External"/><Relationship Id="rId5" Type="http://schemas.openxmlformats.org/officeDocument/2006/relationships/settings" Target="settings.xml"/><Relationship Id="rId61" Type="http://schemas.openxmlformats.org/officeDocument/2006/relationships/hyperlink" Target="mailto:bunka@utb.cz" TargetMode="External"/><Relationship Id="rId82" Type="http://schemas.openxmlformats.org/officeDocument/2006/relationships/hyperlink" Target="http://phonebook.utb.cz/" TargetMode="External"/><Relationship Id="rId90" Type="http://schemas.openxmlformats.org/officeDocument/2006/relationships/hyperlink" Target="http://portal.k.utb.cz/databases/alphabetical/" TargetMode="External"/><Relationship Id="rId19" Type="http://schemas.openxmlformats.org/officeDocument/2006/relationships/hyperlink" Target="mailto:rvicha@utb.cz" TargetMode="External"/><Relationship Id="rId14" Type="http://schemas.openxmlformats.org/officeDocument/2006/relationships/hyperlink" Target="mailto:mlcek@utb.cz" TargetMode="External"/><Relationship Id="rId22" Type="http://schemas.openxmlformats.org/officeDocument/2006/relationships/hyperlink" Target="mailto:rvicha@utb.cz" TargetMode="External"/><Relationship Id="rId27" Type="http://schemas.openxmlformats.org/officeDocument/2006/relationships/hyperlink" Target="mailto:rvicha@utb.cz" TargetMode="External"/><Relationship Id="rId30" Type="http://schemas.openxmlformats.org/officeDocument/2006/relationships/hyperlink" Target="mailto:skrovankova@utb.cz" TargetMode="External"/><Relationship Id="rId35" Type="http://schemas.openxmlformats.org/officeDocument/2006/relationships/hyperlink" Target="http://phonebook.utb.cz/" TargetMode="External"/><Relationship Id="rId43" Type="http://schemas.openxmlformats.org/officeDocument/2006/relationships/hyperlink" Target="mailto:cernikova@utb.cz" TargetMode="External"/><Relationship Id="rId48" Type="http://schemas.openxmlformats.org/officeDocument/2006/relationships/hyperlink" Target="http://iva.k.utb.cz/" TargetMode="External"/><Relationship Id="rId56" Type="http://schemas.openxmlformats.org/officeDocument/2006/relationships/hyperlink" Target="mailto:sumczynski@utb.cz" TargetMode="External"/><Relationship Id="rId64" Type="http://schemas.openxmlformats.org/officeDocument/2006/relationships/hyperlink" Target="mailto:lehocky@utb.cz" TargetMode="External"/><Relationship Id="rId69" Type="http://schemas.openxmlformats.org/officeDocument/2006/relationships/hyperlink" Target="mailto:buresova@utb.cz" TargetMode="External"/><Relationship Id="rId77" Type="http://schemas.openxmlformats.org/officeDocument/2006/relationships/hyperlink" Target="http://phonebook.utb.cz/" TargetMode="External"/><Relationship Id="rId8" Type="http://schemas.openxmlformats.org/officeDocument/2006/relationships/endnotes" Target="endnotes.xml"/><Relationship Id="rId51" Type="http://schemas.openxmlformats.org/officeDocument/2006/relationships/hyperlink" Target="mailto:kafka@utb.cz" TargetMode="External"/><Relationship Id="rId72" Type="http://schemas.openxmlformats.org/officeDocument/2006/relationships/hyperlink" Target="mailto:mlcek@utb.cz" TargetMode="External"/><Relationship Id="rId80" Type="http://schemas.openxmlformats.org/officeDocument/2006/relationships/hyperlink" Target="mailto:lapcikova@utb.cz" TargetMode="External"/><Relationship Id="rId85" Type="http://schemas.openxmlformats.org/officeDocument/2006/relationships/hyperlink" Target="http://apps.webofknowledge.com/OneClickSearch.do?product=UA&amp;search_mode=OneClickSearch&amp;SID=N2vDAnHewEhmuVBXfpy&amp;field=AU&amp;value=Ingr,%20M&amp;ut=8163674&amp;pos=%7B2%7D&amp;excludeEventConfig=ExcludeIfFromFullRecPage"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rvicha@utb.cz" TargetMode="External"/><Relationship Id="rId25" Type="http://schemas.openxmlformats.org/officeDocument/2006/relationships/hyperlink" Target="mailto:mdolezalova@utb.cz" TargetMode="External"/><Relationship Id="rId33" Type="http://schemas.openxmlformats.org/officeDocument/2006/relationships/hyperlink" Target="https://www.hueber.de/seite/pg_lehren_unterrichtsplan_mot" TargetMode="External"/><Relationship Id="rId38" Type="http://schemas.openxmlformats.org/officeDocument/2006/relationships/hyperlink" Target="http://www.psp.cz/sqw/hp.sqw?k=2060" TargetMode="External"/><Relationship Id="rId46" Type="http://schemas.openxmlformats.org/officeDocument/2006/relationships/hyperlink" Target="mailto:fisera@utb.cz" TargetMode="External"/><Relationship Id="rId59" Type="http://schemas.openxmlformats.org/officeDocument/2006/relationships/hyperlink" Target="mailto:rvicha@utb.cz" TargetMode="External"/><Relationship Id="rId67" Type="http://schemas.openxmlformats.org/officeDocument/2006/relationships/hyperlink" Target="file:///C:\Users\Samsung\Documents\1%20-%20PRACOVN&#205;%2019-04-2016\FT\Akreditace\23n_Akreditace%20CHPBL%20NMgr.%202017\B-III%20karty\gal@utb.cz" TargetMode="External"/><Relationship Id="rId20" Type="http://schemas.openxmlformats.org/officeDocument/2006/relationships/hyperlink" Target="mailto:ingr@utb.cz" TargetMode="External"/><Relationship Id="rId41" Type="http://schemas.openxmlformats.org/officeDocument/2006/relationships/hyperlink" Target="https://ec.europa.eu/food/safety/general_food_law_en" TargetMode="External"/><Relationship Id="rId54" Type="http://schemas.openxmlformats.org/officeDocument/2006/relationships/hyperlink" Target="mailto:kafka@utb.cz" TargetMode="External"/><Relationship Id="rId62" Type="http://schemas.openxmlformats.org/officeDocument/2006/relationships/hyperlink" Target="mailto:fisera@utb.cz" TargetMode="External"/><Relationship Id="rId70" Type="http://schemas.openxmlformats.org/officeDocument/2006/relationships/hyperlink" Target="mailto:lorencova@utb.cz" TargetMode="External"/><Relationship Id="rId75" Type="http://schemas.openxmlformats.org/officeDocument/2006/relationships/hyperlink" Target="https://www.hueber.de/seite/pg_lehren_unterrichtsplan_mot" TargetMode="External"/><Relationship Id="rId83" Type="http://schemas.openxmlformats.org/officeDocument/2006/relationships/hyperlink" Target="mailto:buresova@utb.cz" TargetMode="External"/><Relationship Id="rId88" Type="http://schemas.openxmlformats.org/officeDocument/2006/relationships/hyperlink" Target="http://publikace.k.utb.cz"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skrovankova@utb.cz" TargetMode="External"/><Relationship Id="rId23" Type="http://schemas.openxmlformats.org/officeDocument/2006/relationships/hyperlink" Target="mailto:fisera@utb.cz" TargetMode="External"/><Relationship Id="rId28" Type="http://schemas.openxmlformats.org/officeDocument/2006/relationships/hyperlink" Target="mailto:rvicha@utb.cz" TargetMode="External"/><Relationship Id="rId36" Type="http://schemas.openxmlformats.org/officeDocument/2006/relationships/hyperlink" Target="http://aplikace.mvcr.cz/sbirka-zakonu/" TargetMode="External"/><Relationship Id="rId49" Type="http://schemas.openxmlformats.org/officeDocument/2006/relationships/hyperlink" Target="mailto:kafka@utb.cz" TargetMode="External"/><Relationship Id="rId57" Type="http://schemas.openxmlformats.org/officeDocument/2006/relationships/hyperlink" Target="mailto:sumczynski@utb.cz" TargetMode="External"/><Relationship Id="rId10" Type="http://schemas.openxmlformats.org/officeDocument/2006/relationships/header" Target="header1.xml"/><Relationship Id="rId31" Type="http://schemas.openxmlformats.org/officeDocument/2006/relationships/hyperlink" Target="http://phonebook.utb.cz/" TargetMode="External"/><Relationship Id="rId44" Type="http://schemas.openxmlformats.org/officeDocument/2006/relationships/hyperlink" Target="mailto:rouchal@utb.cz" TargetMode="External"/><Relationship Id="rId52" Type="http://schemas.openxmlformats.org/officeDocument/2006/relationships/hyperlink" Target="https://www.vutbr.cz/www_base/zav_prace_soubor_verejne.php?file_id=7768" TargetMode="External"/><Relationship Id="rId60" Type="http://schemas.openxmlformats.org/officeDocument/2006/relationships/hyperlink" Target="mailto:bubelova@utb.cz" TargetMode="External"/><Relationship Id="rId65" Type="http://schemas.openxmlformats.org/officeDocument/2006/relationships/hyperlink" Target="mailto:minarik@utb.cz" TargetMode="External"/><Relationship Id="rId73" Type="http://schemas.openxmlformats.org/officeDocument/2006/relationships/hyperlink" Target="http://phonebook.utb.cz/" TargetMode="External"/><Relationship Id="rId78" Type="http://schemas.openxmlformats.org/officeDocument/2006/relationships/hyperlink" Target="mailto:mlcek@utb.cz" TargetMode="External"/><Relationship Id="rId81" Type="http://schemas.openxmlformats.org/officeDocument/2006/relationships/header" Target="header3.xml"/><Relationship Id="rId86" Type="http://schemas.openxmlformats.org/officeDocument/2006/relationships/hyperlink" Target="https://stag.utb.cz/portal/" TargetMode="External"/><Relationship Id="rId4" Type="http://schemas.microsoft.com/office/2007/relationships/stylesWithEffects" Target="stylesWithEffects.xml"/><Relationship Id="rId9" Type="http://schemas.openxmlformats.org/officeDocument/2006/relationships/hyperlink" Target="http://www.utb.cz/o-univerzite/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703D9-A19A-49D6-AC4F-B664F841D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40665</Words>
  <Characters>239930</Characters>
  <Application>Microsoft Office Word</Application>
  <DocSecurity>0</DocSecurity>
  <Lines>1999</Lines>
  <Paragraphs>560</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280035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Rouchal</dc:creator>
  <cp:lastModifiedBy>Michal Rouchal</cp:lastModifiedBy>
  <cp:revision>4</cp:revision>
  <cp:lastPrinted>2017-11-24T16:38:00Z</cp:lastPrinted>
  <dcterms:created xsi:type="dcterms:W3CDTF">2018-03-28T09:30:00Z</dcterms:created>
  <dcterms:modified xsi:type="dcterms:W3CDTF">2018-04-03T14:24:00Z</dcterms:modified>
</cp:coreProperties>
</file>