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9ECA74" w14:textId="77777777" w:rsidR="00C13A9B" w:rsidRDefault="00C13A9B" w:rsidP="0040006C">
      <w:pPr>
        <w:pStyle w:val="Nadpis1"/>
        <w:rPr>
          <w:sz w:val="40"/>
        </w:rPr>
      </w:pPr>
      <w:r>
        <w:rPr>
          <w:noProof/>
        </w:rPr>
        <w:drawing>
          <wp:inline distT="0" distB="0" distL="0" distR="0" wp14:anchorId="3CD5C3BE" wp14:editId="6FC32F41">
            <wp:extent cx="6115050" cy="1447800"/>
            <wp:effectExtent l="19050" t="0" r="0" b="0"/>
            <wp:docPr id="2" name="Obrázek 1" descr="fhs_logo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fhs_logo_cz"/>
                    <pic:cNvPicPr>
                      <a:picLocks noChangeAspect="1" noChangeArrowheads="1"/>
                    </pic:cNvPicPr>
                  </pic:nvPicPr>
                  <pic:blipFill>
                    <a:blip r:embed="rId8"/>
                    <a:srcRect/>
                    <a:stretch>
                      <a:fillRect/>
                    </a:stretch>
                  </pic:blipFill>
                  <pic:spPr bwMode="auto">
                    <a:xfrm>
                      <a:off x="0" y="0"/>
                      <a:ext cx="6115050" cy="1447800"/>
                    </a:xfrm>
                    <a:prstGeom prst="rect">
                      <a:avLst/>
                    </a:prstGeom>
                    <a:noFill/>
                    <a:ln w="9525">
                      <a:noFill/>
                      <a:miter lim="800000"/>
                      <a:headEnd/>
                      <a:tailEnd/>
                    </a:ln>
                  </pic:spPr>
                </pic:pic>
              </a:graphicData>
            </a:graphic>
          </wp:inline>
        </w:drawing>
      </w:r>
    </w:p>
    <w:p w14:paraId="6CC9A64B" w14:textId="77777777" w:rsidR="00C13A9B" w:rsidRDefault="00C13A9B" w:rsidP="00C13A9B">
      <w:pPr>
        <w:jc w:val="center"/>
        <w:rPr>
          <w:sz w:val="40"/>
        </w:rPr>
      </w:pPr>
    </w:p>
    <w:p w14:paraId="0EFD8981" w14:textId="77777777" w:rsidR="00C13A9B" w:rsidRDefault="00C13A9B" w:rsidP="00C13A9B">
      <w:pPr>
        <w:jc w:val="center"/>
        <w:rPr>
          <w:sz w:val="40"/>
        </w:rPr>
      </w:pPr>
    </w:p>
    <w:p w14:paraId="2F90CFE3" w14:textId="77777777" w:rsidR="00C13A9B" w:rsidRDefault="00C13A9B" w:rsidP="00C13A9B">
      <w:pPr>
        <w:jc w:val="center"/>
        <w:rPr>
          <w:sz w:val="40"/>
        </w:rPr>
      </w:pPr>
    </w:p>
    <w:p w14:paraId="61840FE1" w14:textId="77777777" w:rsidR="00C13A9B" w:rsidRDefault="00C13A9B" w:rsidP="00C13A9B">
      <w:pPr>
        <w:rPr>
          <w:sz w:val="40"/>
        </w:rPr>
      </w:pPr>
    </w:p>
    <w:p w14:paraId="22621178" w14:textId="77777777" w:rsidR="00C13A9B" w:rsidDel="00496264" w:rsidRDefault="00C13A9B" w:rsidP="00C13A9B">
      <w:pPr>
        <w:pStyle w:val="Nadpis2"/>
        <w:shd w:val="clear" w:color="auto" w:fill="D9D9D9"/>
        <w:jc w:val="center"/>
        <w:rPr>
          <w:del w:id="0" w:author="Anežka Lengálová" w:date="2018-05-30T06:07:00Z"/>
          <w:b w:val="0"/>
          <w:sz w:val="52"/>
          <w:szCs w:val="52"/>
        </w:rPr>
      </w:pPr>
      <w:del w:id="1" w:author="Anežka Lengálová" w:date="2018-05-30T06:06:00Z">
        <w:r w:rsidDel="00496264">
          <w:rPr>
            <w:sz w:val="52"/>
            <w:szCs w:val="52"/>
          </w:rPr>
          <w:delText xml:space="preserve">NÁVRH ZÁMĚRU PŘEDLOŽENÍ </w:delText>
        </w:r>
      </w:del>
      <w:r>
        <w:rPr>
          <w:sz w:val="52"/>
          <w:szCs w:val="52"/>
        </w:rPr>
        <w:t>ŽÁDOST</w:t>
      </w:r>
      <w:del w:id="2" w:author="Anežka Lengálová" w:date="2018-05-30T06:06:00Z">
        <w:r w:rsidDel="00496264">
          <w:rPr>
            <w:sz w:val="52"/>
            <w:szCs w:val="52"/>
          </w:rPr>
          <w:delText>I</w:delText>
        </w:r>
      </w:del>
      <w:ins w:id="3" w:author="Anežka Lengálová" w:date="2018-05-30T06:06:00Z">
        <w:r w:rsidR="00496264">
          <w:rPr>
            <w:sz w:val="52"/>
            <w:szCs w:val="52"/>
          </w:rPr>
          <w:t xml:space="preserve"> O UDĚLENÍ</w:t>
        </w:r>
      </w:ins>
    </w:p>
    <w:p w14:paraId="2744DD32" w14:textId="77777777" w:rsidR="00C13A9B" w:rsidRDefault="00C13A9B" w:rsidP="00C13A9B">
      <w:pPr>
        <w:pStyle w:val="Nadpis2"/>
        <w:shd w:val="clear" w:color="auto" w:fill="D9D9D9"/>
        <w:jc w:val="center"/>
        <w:rPr>
          <w:b w:val="0"/>
          <w:bCs w:val="0"/>
          <w:sz w:val="52"/>
          <w:szCs w:val="52"/>
        </w:rPr>
      </w:pPr>
      <w:del w:id="4" w:author="Anežka Lengálová" w:date="2018-05-30T06:07:00Z">
        <w:r w:rsidDel="00496264">
          <w:rPr>
            <w:sz w:val="52"/>
            <w:szCs w:val="52"/>
          </w:rPr>
          <w:delText>O</w:delText>
        </w:r>
      </w:del>
      <w:r>
        <w:rPr>
          <w:sz w:val="52"/>
          <w:szCs w:val="52"/>
        </w:rPr>
        <w:t xml:space="preserve"> AKREDITAC</w:t>
      </w:r>
      <w:ins w:id="5" w:author="Anežka Lengálová" w:date="2018-05-30T06:07:00Z">
        <w:r w:rsidR="00496264">
          <w:rPr>
            <w:sz w:val="52"/>
            <w:szCs w:val="52"/>
          </w:rPr>
          <w:t>E</w:t>
        </w:r>
      </w:ins>
      <w:del w:id="6" w:author="Anežka Lengálová" w:date="2018-05-30T06:07:00Z">
        <w:r w:rsidDel="00496264">
          <w:rPr>
            <w:sz w:val="52"/>
            <w:szCs w:val="52"/>
          </w:rPr>
          <w:delText>I</w:delText>
        </w:r>
      </w:del>
      <w:r>
        <w:rPr>
          <w:sz w:val="52"/>
          <w:szCs w:val="52"/>
        </w:rPr>
        <w:t xml:space="preserve"> </w:t>
      </w:r>
      <w:del w:id="7" w:author="Anežka Lengálová" w:date="2018-05-30T06:07:00Z">
        <w:r w:rsidDel="00496264">
          <w:rPr>
            <w:sz w:val="52"/>
            <w:szCs w:val="52"/>
          </w:rPr>
          <w:delText>MAGISTERSKÉHO STUDIJNÍHO PROGRAMU</w:delText>
        </w:r>
      </w:del>
    </w:p>
    <w:p w14:paraId="17E68E46" w14:textId="77777777" w:rsidR="00C13A9B" w:rsidRDefault="00C13A9B" w:rsidP="00C13A9B">
      <w:pPr>
        <w:rPr>
          <w:b/>
          <w:bCs/>
          <w:sz w:val="40"/>
        </w:rPr>
      </w:pPr>
    </w:p>
    <w:tbl>
      <w:tblPr>
        <w:tblW w:w="9142" w:type="dxa"/>
        <w:tblCellMar>
          <w:left w:w="70" w:type="dxa"/>
          <w:right w:w="70" w:type="dxa"/>
        </w:tblCellMar>
        <w:tblLook w:val="04A0" w:firstRow="1" w:lastRow="0" w:firstColumn="1" w:lastColumn="0" w:noHBand="0" w:noVBand="1"/>
      </w:tblPr>
      <w:tblGrid>
        <w:gridCol w:w="4390"/>
        <w:gridCol w:w="4752"/>
      </w:tblGrid>
      <w:tr w:rsidR="00C13A9B" w14:paraId="02C3D5EF" w14:textId="77777777" w:rsidTr="00C13A9B">
        <w:tc>
          <w:tcPr>
            <w:tcW w:w="4390" w:type="dxa"/>
            <w:hideMark/>
          </w:tcPr>
          <w:p w14:paraId="02ECD55F" w14:textId="77777777" w:rsidR="00C13A9B" w:rsidRDefault="00C13A9B" w:rsidP="00C13A9B">
            <w:pPr>
              <w:rPr>
                <w:b/>
                <w:bCs/>
                <w:sz w:val="32"/>
              </w:rPr>
            </w:pPr>
            <w:r>
              <w:rPr>
                <w:b/>
                <w:bCs/>
                <w:sz w:val="32"/>
              </w:rPr>
              <w:t>Název studijního programu:</w:t>
            </w:r>
          </w:p>
        </w:tc>
        <w:tc>
          <w:tcPr>
            <w:tcW w:w="4752" w:type="dxa"/>
            <w:hideMark/>
          </w:tcPr>
          <w:p w14:paraId="52C24AFE" w14:textId="77777777" w:rsidR="00C13A9B" w:rsidRDefault="00884E9F" w:rsidP="00C13A9B">
            <w:pPr>
              <w:rPr>
                <w:b/>
                <w:bCs/>
                <w:sz w:val="32"/>
              </w:rPr>
            </w:pPr>
            <w:r>
              <w:rPr>
                <w:b/>
                <w:bCs/>
                <w:sz w:val="32"/>
              </w:rPr>
              <w:t>Předškolní pedagogika</w:t>
            </w:r>
          </w:p>
        </w:tc>
      </w:tr>
      <w:tr w:rsidR="00C13A9B" w14:paraId="61DBFE2A" w14:textId="77777777" w:rsidTr="00C13A9B">
        <w:tc>
          <w:tcPr>
            <w:tcW w:w="4390" w:type="dxa"/>
            <w:hideMark/>
          </w:tcPr>
          <w:p w14:paraId="2DF2EC45" w14:textId="77777777" w:rsidR="00C13A9B" w:rsidRDefault="00C13A9B" w:rsidP="00C13A9B">
            <w:pPr>
              <w:rPr>
                <w:b/>
                <w:bCs/>
                <w:sz w:val="32"/>
              </w:rPr>
            </w:pPr>
            <w:r>
              <w:rPr>
                <w:b/>
                <w:bCs/>
                <w:sz w:val="32"/>
              </w:rPr>
              <w:t>Typ studijního programu:</w:t>
            </w:r>
          </w:p>
        </w:tc>
        <w:tc>
          <w:tcPr>
            <w:tcW w:w="4752" w:type="dxa"/>
            <w:hideMark/>
          </w:tcPr>
          <w:p w14:paraId="5B5EE09E" w14:textId="77777777" w:rsidR="00C13A9B" w:rsidRDefault="00C13A9B" w:rsidP="00C13A9B">
            <w:pPr>
              <w:rPr>
                <w:b/>
                <w:bCs/>
                <w:sz w:val="32"/>
              </w:rPr>
            </w:pPr>
            <w:r>
              <w:rPr>
                <w:sz w:val="32"/>
              </w:rPr>
              <w:t>magisterský</w:t>
            </w:r>
          </w:p>
        </w:tc>
      </w:tr>
      <w:tr w:rsidR="00C13A9B" w14:paraId="709F45D6" w14:textId="77777777" w:rsidTr="00C13A9B">
        <w:tc>
          <w:tcPr>
            <w:tcW w:w="4390" w:type="dxa"/>
            <w:hideMark/>
          </w:tcPr>
          <w:p w14:paraId="4FB27942" w14:textId="77777777" w:rsidR="00C13A9B" w:rsidRDefault="00C13A9B" w:rsidP="00C13A9B">
            <w:pPr>
              <w:rPr>
                <w:b/>
                <w:bCs/>
                <w:sz w:val="32"/>
              </w:rPr>
            </w:pPr>
            <w:r>
              <w:rPr>
                <w:b/>
                <w:bCs/>
                <w:sz w:val="32"/>
              </w:rPr>
              <w:t>Forma studia:</w:t>
            </w:r>
          </w:p>
        </w:tc>
        <w:tc>
          <w:tcPr>
            <w:tcW w:w="4752" w:type="dxa"/>
            <w:hideMark/>
          </w:tcPr>
          <w:p w14:paraId="0CE2B751" w14:textId="77777777" w:rsidR="00C13A9B" w:rsidRDefault="00C13A9B" w:rsidP="00C13A9B">
            <w:pPr>
              <w:rPr>
                <w:b/>
                <w:bCs/>
                <w:sz w:val="32"/>
              </w:rPr>
            </w:pPr>
            <w:r>
              <w:rPr>
                <w:sz w:val="32"/>
              </w:rPr>
              <w:t>prezenční</w:t>
            </w:r>
          </w:p>
        </w:tc>
      </w:tr>
      <w:tr w:rsidR="00C13A9B" w14:paraId="43AFBC56" w14:textId="77777777" w:rsidTr="00C13A9B">
        <w:tc>
          <w:tcPr>
            <w:tcW w:w="4390" w:type="dxa"/>
            <w:hideMark/>
          </w:tcPr>
          <w:p w14:paraId="2947116A" w14:textId="77777777" w:rsidR="00C13A9B" w:rsidRDefault="00C13A9B" w:rsidP="00C13A9B">
            <w:pPr>
              <w:rPr>
                <w:b/>
                <w:bCs/>
                <w:sz w:val="32"/>
              </w:rPr>
            </w:pPr>
            <w:r>
              <w:rPr>
                <w:b/>
                <w:bCs/>
                <w:sz w:val="32"/>
              </w:rPr>
              <w:t>Délka studia:</w:t>
            </w:r>
          </w:p>
        </w:tc>
        <w:tc>
          <w:tcPr>
            <w:tcW w:w="4752" w:type="dxa"/>
            <w:hideMark/>
          </w:tcPr>
          <w:p w14:paraId="2673CDED" w14:textId="77777777" w:rsidR="00C13A9B" w:rsidRDefault="00C13A9B" w:rsidP="00C13A9B">
            <w:pPr>
              <w:rPr>
                <w:b/>
                <w:bCs/>
                <w:sz w:val="32"/>
              </w:rPr>
            </w:pPr>
            <w:r>
              <w:rPr>
                <w:sz w:val="32"/>
              </w:rPr>
              <w:t>2 roky</w:t>
            </w:r>
          </w:p>
        </w:tc>
      </w:tr>
    </w:tbl>
    <w:p w14:paraId="47D914C5" w14:textId="77777777" w:rsidR="00C13A9B" w:rsidRDefault="00C13A9B" w:rsidP="00C13A9B">
      <w:pPr>
        <w:rPr>
          <w:sz w:val="32"/>
        </w:rPr>
      </w:pPr>
    </w:p>
    <w:p w14:paraId="6DFEA820" w14:textId="77777777" w:rsidR="00C13A9B" w:rsidRDefault="00C13A9B" w:rsidP="00C13A9B">
      <w:pPr>
        <w:pStyle w:val="Nadpis1"/>
        <w:ind w:left="360"/>
      </w:pPr>
    </w:p>
    <w:p w14:paraId="5D84B64E" w14:textId="77777777" w:rsidR="00C13A9B" w:rsidRDefault="00C13A9B" w:rsidP="00C13A9B">
      <w:pPr>
        <w:rPr>
          <w:sz w:val="40"/>
          <w:szCs w:val="24"/>
        </w:rPr>
      </w:pPr>
    </w:p>
    <w:p w14:paraId="4752B0B7" w14:textId="77777777" w:rsidR="00C13A9B" w:rsidRDefault="00C13A9B" w:rsidP="00C13A9B">
      <w:pPr>
        <w:rPr>
          <w:sz w:val="40"/>
          <w:szCs w:val="24"/>
        </w:rPr>
      </w:pPr>
    </w:p>
    <w:p w14:paraId="4A524947" w14:textId="77777777" w:rsidR="00C13A9B" w:rsidRDefault="00C13A9B" w:rsidP="00C13A9B">
      <w:pPr>
        <w:rPr>
          <w:sz w:val="40"/>
          <w:szCs w:val="24"/>
        </w:rPr>
      </w:pPr>
    </w:p>
    <w:p w14:paraId="51D1F8BE" w14:textId="77777777" w:rsidR="00C13A9B" w:rsidRDefault="00C13A9B" w:rsidP="00C13A9B">
      <w:pPr>
        <w:rPr>
          <w:sz w:val="40"/>
          <w:szCs w:val="24"/>
        </w:rPr>
      </w:pPr>
    </w:p>
    <w:p w14:paraId="7F406397" w14:textId="77777777" w:rsidR="00C13A9B" w:rsidRDefault="00C13A9B" w:rsidP="00C13A9B">
      <w:pPr>
        <w:rPr>
          <w:sz w:val="40"/>
          <w:szCs w:val="24"/>
        </w:rPr>
      </w:pPr>
    </w:p>
    <w:p w14:paraId="64399E80" w14:textId="77777777" w:rsidR="00C13A9B" w:rsidRDefault="000C107B" w:rsidP="003C56B4">
      <w:pPr>
        <w:jc w:val="center"/>
        <w:rPr>
          <w:sz w:val="40"/>
        </w:rPr>
      </w:pPr>
      <w:r>
        <w:rPr>
          <w:sz w:val="40"/>
        </w:rPr>
        <w:lastRenderedPageBreak/>
        <w:t>3</w:t>
      </w:r>
      <w:r w:rsidR="00AD5D8A">
        <w:rPr>
          <w:sz w:val="40"/>
        </w:rPr>
        <w:t>0</w:t>
      </w:r>
      <w:r>
        <w:rPr>
          <w:sz w:val="40"/>
        </w:rPr>
        <w:t>. 5</w:t>
      </w:r>
      <w:r w:rsidR="003C56B4">
        <w:rPr>
          <w:sz w:val="40"/>
        </w:rPr>
        <w:t>. 2018</w:t>
      </w:r>
    </w:p>
    <w:p w14:paraId="11827E14" w14:textId="77777777" w:rsidR="00C13A9B" w:rsidRDefault="00C13A9B" w:rsidP="00C13A9B">
      <w:pPr>
        <w:rPr>
          <w:sz w:val="40"/>
        </w:rPr>
        <w:sectPr w:rsidR="00C13A9B" w:rsidSect="005D1567">
          <w:footerReference w:type="default" r:id="rId9"/>
          <w:pgSz w:w="11907" w:h="16840" w:code="9"/>
          <w:pgMar w:top="1418" w:right="1418" w:bottom="1418" w:left="1418" w:header="709" w:footer="851" w:gutter="0"/>
          <w:cols w:space="708"/>
        </w:sectPr>
      </w:pPr>
    </w:p>
    <w:p w14:paraId="562B761E" w14:textId="77777777" w:rsidR="00001E3D"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lastRenderedPageBreak/>
        <w:t xml:space="preserve">A-I – </w:t>
      </w:r>
      <w:r>
        <w:rPr>
          <w:b/>
          <w:sz w:val="26"/>
          <w:szCs w:val="26"/>
        </w:rPr>
        <w:t>Základní informace o žádosti o akreditaci</w:t>
      </w:r>
    </w:p>
    <w:p w14:paraId="5C5F4738" w14:textId="77777777" w:rsidR="00001E3D" w:rsidRDefault="00001E3D" w:rsidP="00CB41FC">
      <w:pPr>
        <w:rPr>
          <w:b/>
          <w:sz w:val="28"/>
        </w:rPr>
      </w:pPr>
    </w:p>
    <w:p w14:paraId="4E3C25E1" w14:textId="77777777" w:rsidR="00001E3D" w:rsidRDefault="00001E3D" w:rsidP="00C50458">
      <w:pPr>
        <w:spacing w:after="240"/>
        <w:rPr>
          <w:b/>
          <w:sz w:val="28"/>
        </w:rPr>
      </w:pPr>
      <w:r>
        <w:rPr>
          <w:b/>
          <w:sz w:val="28"/>
        </w:rPr>
        <w:t>Název vysoké školy:</w:t>
      </w:r>
      <w:r w:rsidR="000E7CA0">
        <w:rPr>
          <w:b/>
          <w:sz w:val="28"/>
        </w:rPr>
        <w:t xml:space="preserve"> </w:t>
      </w:r>
      <w:r w:rsidR="00802A5F" w:rsidRPr="00802A5F">
        <w:rPr>
          <w:sz w:val="28"/>
        </w:rPr>
        <w:t>Univerzita Tomáše Bati ve Zlíně</w:t>
      </w:r>
    </w:p>
    <w:p w14:paraId="74861036" w14:textId="77777777" w:rsidR="00001E3D" w:rsidRDefault="00001E3D" w:rsidP="00C50458">
      <w:pPr>
        <w:spacing w:after="240"/>
        <w:ind w:left="3686" w:hanging="3686"/>
        <w:rPr>
          <w:b/>
          <w:sz w:val="28"/>
        </w:rPr>
      </w:pPr>
    </w:p>
    <w:p w14:paraId="5628E1E6" w14:textId="77777777" w:rsidR="00001E3D" w:rsidRDefault="000E7CA0" w:rsidP="00C50458">
      <w:pPr>
        <w:spacing w:after="240"/>
        <w:rPr>
          <w:b/>
          <w:sz w:val="28"/>
        </w:rPr>
      </w:pPr>
      <w:r>
        <w:rPr>
          <w:b/>
          <w:sz w:val="28"/>
        </w:rPr>
        <w:t xml:space="preserve">Název součásti vysoké školy: </w:t>
      </w:r>
      <w:r w:rsidR="00802A5F" w:rsidRPr="00802A5F">
        <w:rPr>
          <w:sz w:val="28"/>
        </w:rPr>
        <w:t>Fakulta humanitních studií</w:t>
      </w:r>
    </w:p>
    <w:p w14:paraId="796F1F2D" w14:textId="77777777" w:rsidR="00001E3D" w:rsidRDefault="00001E3D" w:rsidP="00C50458">
      <w:pPr>
        <w:spacing w:after="240"/>
        <w:ind w:left="3544" w:hanging="3544"/>
        <w:rPr>
          <w:b/>
          <w:sz w:val="28"/>
        </w:rPr>
      </w:pPr>
    </w:p>
    <w:p w14:paraId="370BED65" w14:textId="77777777" w:rsidR="00001E3D" w:rsidRDefault="00001E3D" w:rsidP="00C50458">
      <w:pPr>
        <w:spacing w:after="240"/>
        <w:rPr>
          <w:b/>
          <w:sz w:val="28"/>
        </w:rPr>
      </w:pPr>
      <w:r>
        <w:rPr>
          <w:b/>
          <w:sz w:val="28"/>
        </w:rPr>
        <w:t>Název spolupracující instituce:</w:t>
      </w:r>
    </w:p>
    <w:p w14:paraId="5F9F12D5" w14:textId="77777777" w:rsidR="00001E3D" w:rsidRDefault="00001E3D" w:rsidP="00C50458">
      <w:pPr>
        <w:spacing w:after="240"/>
        <w:rPr>
          <w:b/>
          <w:sz w:val="28"/>
        </w:rPr>
      </w:pPr>
    </w:p>
    <w:p w14:paraId="74A258BB" w14:textId="77777777" w:rsidR="00001E3D" w:rsidRDefault="000E7CA0" w:rsidP="00C50458">
      <w:pPr>
        <w:spacing w:after="240"/>
        <w:rPr>
          <w:b/>
          <w:sz w:val="28"/>
        </w:rPr>
      </w:pPr>
      <w:r>
        <w:rPr>
          <w:b/>
          <w:sz w:val="28"/>
        </w:rPr>
        <w:t xml:space="preserve">Název studijního programu: </w:t>
      </w:r>
      <w:r w:rsidR="00884E9F">
        <w:rPr>
          <w:sz w:val="28"/>
          <w:szCs w:val="28"/>
        </w:rPr>
        <w:t>Předškolní pedagogika</w:t>
      </w:r>
    </w:p>
    <w:p w14:paraId="1332F898" w14:textId="77777777" w:rsidR="00001E3D" w:rsidRDefault="00001E3D" w:rsidP="00C50458">
      <w:pPr>
        <w:spacing w:after="240"/>
        <w:rPr>
          <w:b/>
          <w:sz w:val="28"/>
        </w:rPr>
      </w:pPr>
    </w:p>
    <w:p w14:paraId="2577A009" w14:textId="77777777" w:rsidR="00001E3D" w:rsidRDefault="00001E3D" w:rsidP="008F099C">
      <w:pPr>
        <w:spacing w:after="240"/>
        <w:ind w:left="3544" w:hanging="3544"/>
        <w:rPr>
          <w:sz w:val="28"/>
        </w:rPr>
      </w:pPr>
      <w:r>
        <w:rPr>
          <w:b/>
          <w:sz w:val="28"/>
        </w:rPr>
        <w:t>Typ žádosti o akreditaci:</w:t>
      </w:r>
      <w:r w:rsidR="000E7CA0">
        <w:rPr>
          <w:b/>
          <w:sz w:val="28"/>
        </w:rPr>
        <w:t xml:space="preserve"> </w:t>
      </w:r>
      <w:r w:rsidR="00C13A9B">
        <w:rPr>
          <w:sz w:val="28"/>
          <w:szCs w:val="28"/>
        </w:rPr>
        <w:t xml:space="preserve">nová </w:t>
      </w:r>
      <w:r w:rsidRPr="00496B34">
        <w:rPr>
          <w:sz w:val="28"/>
          <w:szCs w:val="28"/>
        </w:rPr>
        <w:t>akreditace</w:t>
      </w:r>
    </w:p>
    <w:p w14:paraId="79433150" w14:textId="77777777" w:rsidR="00001E3D" w:rsidRDefault="00001E3D" w:rsidP="00C50458">
      <w:pPr>
        <w:spacing w:after="240"/>
        <w:rPr>
          <w:b/>
          <w:sz w:val="28"/>
        </w:rPr>
      </w:pPr>
    </w:p>
    <w:p w14:paraId="7FDEC7A1" w14:textId="77777777" w:rsidR="00B71744" w:rsidRDefault="00B71744" w:rsidP="00B71744">
      <w:pPr>
        <w:spacing w:after="240"/>
        <w:rPr>
          <w:b/>
          <w:sz w:val="28"/>
        </w:rPr>
      </w:pPr>
      <w:r>
        <w:rPr>
          <w:b/>
          <w:sz w:val="28"/>
        </w:rPr>
        <w:t xml:space="preserve">Schvalující orgán: </w:t>
      </w:r>
      <w:r>
        <w:rPr>
          <w:sz w:val="28"/>
        </w:rPr>
        <w:t>Vědecká rada FHS UTB, Rada pro vnitřní hodnocení UTB</w:t>
      </w:r>
    </w:p>
    <w:p w14:paraId="209D7429" w14:textId="77777777" w:rsidR="00B71744" w:rsidRDefault="00B71744" w:rsidP="00B71744">
      <w:pPr>
        <w:spacing w:after="240"/>
        <w:rPr>
          <w:b/>
          <w:sz w:val="28"/>
        </w:rPr>
      </w:pPr>
    </w:p>
    <w:p w14:paraId="537E085C" w14:textId="77777777" w:rsidR="00B71744" w:rsidRDefault="00B71744" w:rsidP="00B71744">
      <w:pPr>
        <w:spacing w:after="240"/>
        <w:rPr>
          <w:b/>
          <w:sz w:val="28"/>
        </w:rPr>
      </w:pPr>
      <w:r>
        <w:rPr>
          <w:b/>
          <w:sz w:val="28"/>
        </w:rPr>
        <w:t>Datum schválení žádosti:</w:t>
      </w:r>
      <w:r>
        <w:rPr>
          <w:sz w:val="28"/>
        </w:rPr>
        <w:t xml:space="preserve"> schváleno Vědeckou radou FHS dne 3. 1. 2018</w:t>
      </w:r>
    </w:p>
    <w:p w14:paraId="2513857E" w14:textId="77777777" w:rsidR="00B71744" w:rsidRDefault="00B71744" w:rsidP="00B71744">
      <w:pPr>
        <w:spacing w:after="240"/>
        <w:rPr>
          <w:b/>
          <w:sz w:val="28"/>
        </w:rPr>
      </w:pPr>
    </w:p>
    <w:p w14:paraId="78F504F7" w14:textId="77777777" w:rsidR="00B71744" w:rsidRDefault="00B71744" w:rsidP="00B71744">
      <w:pPr>
        <w:rPr>
          <w:b/>
          <w:sz w:val="28"/>
        </w:rPr>
      </w:pPr>
      <w:r>
        <w:rPr>
          <w:b/>
          <w:sz w:val="28"/>
        </w:rPr>
        <w:t>Odkaz na elektronickou podobu žádosti:</w:t>
      </w:r>
    </w:p>
    <w:p w14:paraId="6ACC81E5" w14:textId="77777777" w:rsidR="00B71744" w:rsidRDefault="00B71744" w:rsidP="00B71744">
      <w:pPr>
        <w:rPr>
          <w:sz w:val="28"/>
        </w:rPr>
      </w:pPr>
      <w:hyperlink r:id="rId10" w:history="1">
        <w:r>
          <w:rPr>
            <w:rStyle w:val="Hypertextovodkaz"/>
            <w:sz w:val="28"/>
            <w:szCs w:val="28"/>
          </w:rPr>
          <w:t>https://fhs.utb.cz/wp-login.php</w:t>
        </w:r>
      </w:hyperlink>
      <w:r>
        <w:rPr>
          <w:sz w:val="28"/>
          <w:szCs w:val="28"/>
        </w:rPr>
        <w:t xml:space="preserve">       </w:t>
      </w:r>
    </w:p>
    <w:p w14:paraId="42A02C4C" w14:textId="77777777" w:rsidR="00B71744" w:rsidRDefault="00B71744" w:rsidP="00B71744">
      <w:pPr>
        <w:rPr>
          <w:sz w:val="28"/>
        </w:rPr>
      </w:pPr>
      <w:r>
        <w:rPr>
          <w:sz w:val="28"/>
        </w:rPr>
        <w:t>jméno a heslo k přístupu na www: fhs-akreditace, FHS_akreditace/123</w:t>
      </w:r>
    </w:p>
    <w:p w14:paraId="15D02E10" w14:textId="77777777" w:rsidR="00B71744" w:rsidRDefault="00B71744" w:rsidP="00B71744">
      <w:pPr>
        <w:spacing w:after="240"/>
        <w:rPr>
          <w:b/>
          <w:sz w:val="28"/>
        </w:rPr>
      </w:pPr>
      <w:r>
        <w:rPr>
          <w:sz w:val="28"/>
        </w:rPr>
        <w:t xml:space="preserve">Poté odkaz: </w:t>
      </w:r>
      <w:hyperlink r:id="rId11" w:history="1">
        <w:r>
          <w:rPr>
            <w:rStyle w:val="Hypertextovodkaz"/>
            <w:sz w:val="28"/>
          </w:rPr>
          <w:t>https://fhs.utb.cz/o-fakulte/uredni-deska/akreditace/</w:t>
        </w:r>
      </w:hyperlink>
    </w:p>
    <w:p w14:paraId="6E83D61B" w14:textId="77777777" w:rsidR="00B71744" w:rsidRDefault="00B71744" w:rsidP="00B71744">
      <w:pPr>
        <w:spacing w:after="240"/>
        <w:rPr>
          <w:b/>
          <w:sz w:val="28"/>
        </w:rPr>
      </w:pPr>
    </w:p>
    <w:p w14:paraId="52B9AFC9" w14:textId="77777777" w:rsidR="00B71744" w:rsidRDefault="00B71744" w:rsidP="00B71744">
      <w:pPr>
        <w:spacing w:after="240"/>
        <w:rPr>
          <w:b/>
          <w:sz w:val="28"/>
        </w:rPr>
      </w:pPr>
      <w:r>
        <w:rPr>
          <w:b/>
          <w:sz w:val="28"/>
        </w:rPr>
        <w:t>Odkazy na relevantní vnitřní předpisy:</w:t>
      </w:r>
    </w:p>
    <w:p w14:paraId="3899941A" w14:textId="77777777" w:rsidR="00B71744" w:rsidRDefault="00B71744" w:rsidP="00B71744">
      <w:pPr>
        <w:rPr>
          <w:sz w:val="28"/>
          <w:szCs w:val="28"/>
        </w:rPr>
      </w:pPr>
      <w:r>
        <w:rPr>
          <w:sz w:val="28"/>
          <w:szCs w:val="28"/>
        </w:rPr>
        <w:t xml:space="preserve">Vnitřní předpisy UTB: </w:t>
      </w:r>
      <w:hyperlink r:id="rId12" w:history="1">
        <w:r>
          <w:rPr>
            <w:rStyle w:val="Hypertextovodkaz"/>
            <w:sz w:val="28"/>
            <w:szCs w:val="28"/>
          </w:rPr>
          <w:t>https://www.utb.cz/univerzita/uredni-deska/vnitrni-normy-a-predpisy/vnitrni-predpisy/</w:t>
        </w:r>
      </w:hyperlink>
    </w:p>
    <w:p w14:paraId="76D37A5D" w14:textId="77777777" w:rsidR="00B71744" w:rsidRDefault="00B71744" w:rsidP="00B71744">
      <w:pPr>
        <w:rPr>
          <w:sz w:val="28"/>
          <w:szCs w:val="28"/>
        </w:rPr>
      </w:pPr>
      <w:r>
        <w:rPr>
          <w:sz w:val="28"/>
          <w:szCs w:val="28"/>
        </w:rPr>
        <w:t xml:space="preserve">Vnitřní předpisy FHS: </w:t>
      </w:r>
      <w:hyperlink r:id="rId13" w:history="1">
        <w:r>
          <w:rPr>
            <w:rStyle w:val="Hypertextovodkaz"/>
            <w:sz w:val="28"/>
            <w:szCs w:val="28"/>
          </w:rPr>
          <w:t>https://fhs.utb.cz/o-fakulte/uredni-deska/vnitrni-normy-a-predpisy/vnitrni-predpisy-utb-a-fhs/</w:t>
        </w:r>
      </w:hyperlink>
    </w:p>
    <w:p w14:paraId="2A0A4895" w14:textId="77777777" w:rsidR="00B71744" w:rsidRDefault="00B71744" w:rsidP="00B71744">
      <w:pPr>
        <w:spacing w:after="240"/>
        <w:rPr>
          <w:sz w:val="24"/>
        </w:rPr>
      </w:pPr>
    </w:p>
    <w:p w14:paraId="678F4D46" w14:textId="77777777" w:rsidR="00B71744" w:rsidRDefault="00B71744" w:rsidP="00B71744">
      <w:pPr>
        <w:spacing w:after="120"/>
        <w:rPr>
          <w:b/>
          <w:sz w:val="28"/>
        </w:rPr>
      </w:pPr>
      <w:r>
        <w:rPr>
          <w:b/>
          <w:sz w:val="28"/>
        </w:rPr>
        <w:t>ISCED F:</w:t>
      </w:r>
    </w:p>
    <w:p w14:paraId="5AABB8E3" w14:textId="738A1876" w:rsidR="00A360AD" w:rsidRDefault="00B71744" w:rsidP="00B717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rPr>
      </w:pPr>
      <w:r>
        <w:rPr>
          <w:color w:val="000000"/>
          <w:sz w:val="28"/>
          <w:szCs w:val="28"/>
        </w:rPr>
        <w:t xml:space="preserve">01 Vzdělávání a výchova, 011 Vzdělávání a výchova, </w:t>
      </w:r>
      <w:r>
        <w:rPr>
          <w:b/>
          <w:color w:val="000000"/>
          <w:sz w:val="28"/>
          <w:szCs w:val="28"/>
        </w:rPr>
        <w:t>0111 Pedagogika</w:t>
      </w:r>
      <w:bookmarkStart w:id="13" w:name="_GoBack"/>
      <w:bookmarkEnd w:id="13"/>
      <w:r w:rsidR="00A360AD">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A360AD" w14:paraId="3211A53D" w14:textId="77777777" w:rsidTr="00A51466">
        <w:tc>
          <w:tcPr>
            <w:tcW w:w="9285" w:type="dxa"/>
            <w:gridSpan w:val="4"/>
            <w:tcBorders>
              <w:bottom w:val="double" w:sz="4" w:space="0" w:color="auto"/>
            </w:tcBorders>
            <w:shd w:val="clear" w:color="auto" w:fill="BDD6EE"/>
          </w:tcPr>
          <w:p w14:paraId="08E0C5D1" w14:textId="77777777" w:rsidR="00A360AD" w:rsidRDefault="00A360AD" w:rsidP="00A51466">
            <w:pPr>
              <w:jc w:val="both"/>
              <w:rPr>
                <w:b/>
                <w:sz w:val="28"/>
              </w:rPr>
            </w:pPr>
            <w:r>
              <w:rPr>
                <w:b/>
                <w:sz w:val="28"/>
              </w:rPr>
              <w:lastRenderedPageBreak/>
              <w:t xml:space="preserve">B-I – </w:t>
            </w:r>
            <w:r>
              <w:rPr>
                <w:b/>
                <w:sz w:val="26"/>
                <w:szCs w:val="26"/>
              </w:rPr>
              <w:t>Charakteristika studijního programu</w:t>
            </w:r>
          </w:p>
        </w:tc>
      </w:tr>
      <w:tr w:rsidR="00A360AD" w14:paraId="65F0ABC2" w14:textId="77777777" w:rsidTr="00A51466">
        <w:tc>
          <w:tcPr>
            <w:tcW w:w="3168" w:type="dxa"/>
            <w:tcBorders>
              <w:bottom w:val="single" w:sz="2" w:space="0" w:color="auto"/>
            </w:tcBorders>
            <w:shd w:val="clear" w:color="auto" w:fill="F7CAAC"/>
          </w:tcPr>
          <w:p w14:paraId="69FCE57B" w14:textId="77777777" w:rsidR="00A360AD" w:rsidRDefault="00A360AD" w:rsidP="00A51466">
            <w:pPr>
              <w:jc w:val="both"/>
              <w:rPr>
                <w:b/>
              </w:rPr>
            </w:pPr>
            <w:r>
              <w:rPr>
                <w:b/>
              </w:rPr>
              <w:t>Název studijního programu</w:t>
            </w:r>
          </w:p>
        </w:tc>
        <w:tc>
          <w:tcPr>
            <w:tcW w:w="6117" w:type="dxa"/>
            <w:gridSpan w:val="3"/>
            <w:tcBorders>
              <w:bottom w:val="single" w:sz="2" w:space="0" w:color="auto"/>
            </w:tcBorders>
          </w:tcPr>
          <w:p w14:paraId="25FC9519" w14:textId="77777777" w:rsidR="00A360AD" w:rsidRDefault="00C13A9B" w:rsidP="00A51466">
            <w:r>
              <w:t>Předškolní pedagogika</w:t>
            </w:r>
          </w:p>
        </w:tc>
      </w:tr>
      <w:tr w:rsidR="00A360AD" w14:paraId="434E06E3" w14:textId="77777777" w:rsidTr="00A51466">
        <w:tc>
          <w:tcPr>
            <w:tcW w:w="3168" w:type="dxa"/>
            <w:tcBorders>
              <w:bottom w:val="single" w:sz="2" w:space="0" w:color="auto"/>
            </w:tcBorders>
            <w:shd w:val="clear" w:color="auto" w:fill="F7CAAC"/>
          </w:tcPr>
          <w:p w14:paraId="5CFA1CD9" w14:textId="77777777" w:rsidR="00A360AD" w:rsidRDefault="00A360AD" w:rsidP="00A51466">
            <w:pPr>
              <w:jc w:val="both"/>
              <w:rPr>
                <w:b/>
              </w:rPr>
            </w:pPr>
            <w:r>
              <w:rPr>
                <w:b/>
              </w:rPr>
              <w:t>Typ studijního programu</w:t>
            </w:r>
          </w:p>
        </w:tc>
        <w:tc>
          <w:tcPr>
            <w:tcW w:w="6117" w:type="dxa"/>
            <w:gridSpan w:val="3"/>
            <w:tcBorders>
              <w:bottom w:val="single" w:sz="2" w:space="0" w:color="auto"/>
            </w:tcBorders>
          </w:tcPr>
          <w:p w14:paraId="023195D7" w14:textId="77777777" w:rsidR="00A360AD" w:rsidRDefault="00A360AD" w:rsidP="00424B15">
            <w:del w:id="14" w:author="Anežka Lengálová" w:date="2018-05-30T06:08:00Z">
              <w:r w:rsidDel="00496264">
                <w:delText xml:space="preserve">navazující </w:delText>
              </w:r>
            </w:del>
            <w:r>
              <w:t xml:space="preserve">magisterský </w:t>
            </w:r>
          </w:p>
        </w:tc>
      </w:tr>
      <w:tr w:rsidR="00A360AD" w14:paraId="04218B67" w14:textId="77777777" w:rsidTr="00A51466">
        <w:tc>
          <w:tcPr>
            <w:tcW w:w="3168" w:type="dxa"/>
            <w:tcBorders>
              <w:bottom w:val="single" w:sz="2" w:space="0" w:color="auto"/>
            </w:tcBorders>
            <w:shd w:val="clear" w:color="auto" w:fill="F7CAAC"/>
          </w:tcPr>
          <w:p w14:paraId="236B0BA2" w14:textId="77777777" w:rsidR="00A360AD" w:rsidRDefault="00A360AD" w:rsidP="00A51466">
            <w:pPr>
              <w:jc w:val="both"/>
              <w:rPr>
                <w:b/>
              </w:rPr>
            </w:pPr>
            <w:r>
              <w:rPr>
                <w:b/>
              </w:rPr>
              <w:t>Profil studijního programu</w:t>
            </w:r>
          </w:p>
        </w:tc>
        <w:tc>
          <w:tcPr>
            <w:tcW w:w="6117" w:type="dxa"/>
            <w:gridSpan w:val="3"/>
            <w:tcBorders>
              <w:bottom w:val="single" w:sz="2" w:space="0" w:color="auto"/>
            </w:tcBorders>
          </w:tcPr>
          <w:p w14:paraId="5CAA162C" w14:textId="77777777" w:rsidR="00A360AD" w:rsidRDefault="00A360AD" w:rsidP="00497C4D">
            <w:r w:rsidRPr="00605DCA">
              <w:t xml:space="preserve">akademicky zaměřený </w:t>
            </w:r>
          </w:p>
        </w:tc>
      </w:tr>
      <w:tr w:rsidR="00A360AD" w14:paraId="56CD8D57" w14:textId="77777777" w:rsidTr="00A51466">
        <w:tc>
          <w:tcPr>
            <w:tcW w:w="3168" w:type="dxa"/>
            <w:tcBorders>
              <w:bottom w:val="single" w:sz="2" w:space="0" w:color="auto"/>
            </w:tcBorders>
            <w:shd w:val="clear" w:color="auto" w:fill="F7CAAC"/>
          </w:tcPr>
          <w:p w14:paraId="15ED93BC" w14:textId="77777777" w:rsidR="00A360AD" w:rsidRDefault="00A360AD" w:rsidP="00A51466">
            <w:pPr>
              <w:jc w:val="both"/>
              <w:rPr>
                <w:b/>
              </w:rPr>
            </w:pPr>
            <w:r>
              <w:rPr>
                <w:b/>
              </w:rPr>
              <w:t>Forma studia</w:t>
            </w:r>
          </w:p>
        </w:tc>
        <w:tc>
          <w:tcPr>
            <w:tcW w:w="6117" w:type="dxa"/>
            <w:gridSpan w:val="3"/>
            <w:tcBorders>
              <w:bottom w:val="single" w:sz="2" w:space="0" w:color="auto"/>
            </w:tcBorders>
          </w:tcPr>
          <w:p w14:paraId="5649584E" w14:textId="77777777" w:rsidR="00A360AD" w:rsidRDefault="00A360AD" w:rsidP="00424B15">
            <w:r>
              <w:t xml:space="preserve">prezenční </w:t>
            </w:r>
          </w:p>
        </w:tc>
      </w:tr>
      <w:tr w:rsidR="00A360AD" w14:paraId="68659CB0" w14:textId="77777777" w:rsidTr="00A51466">
        <w:tc>
          <w:tcPr>
            <w:tcW w:w="3168" w:type="dxa"/>
            <w:tcBorders>
              <w:bottom w:val="single" w:sz="2" w:space="0" w:color="auto"/>
            </w:tcBorders>
            <w:shd w:val="clear" w:color="auto" w:fill="F7CAAC"/>
          </w:tcPr>
          <w:p w14:paraId="26B416C0" w14:textId="77777777" w:rsidR="00A360AD" w:rsidRDefault="00A360AD" w:rsidP="00A51466">
            <w:pPr>
              <w:jc w:val="both"/>
              <w:rPr>
                <w:b/>
              </w:rPr>
            </w:pPr>
            <w:r>
              <w:rPr>
                <w:b/>
              </w:rPr>
              <w:t>Standardní doba studia</w:t>
            </w:r>
          </w:p>
        </w:tc>
        <w:tc>
          <w:tcPr>
            <w:tcW w:w="6117" w:type="dxa"/>
            <w:gridSpan w:val="3"/>
            <w:tcBorders>
              <w:bottom w:val="single" w:sz="2" w:space="0" w:color="auto"/>
            </w:tcBorders>
          </w:tcPr>
          <w:p w14:paraId="65D99CEA" w14:textId="77777777" w:rsidR="00A360AD" w:rsidRDefault="00445CF3" w:rsidP="00A51466">
            <w:r>
              <w:t>2 roky</w:t>
            </w:r>
          </w:p>
        </w:tc>
      </w:tr>
      <w:tr w:rsidR="00A360AD" w14:paraId="401E25A8" w14:textId="77777777" w:rsidTr="00A51466">
        <w:tc>
          <w:tcPr>
            <w:tcW w:w="3168" w:type="dxa"/>
            <w:tcBorders>
              <w:bottom w:val="single" w:sz="2" w:space="0" w:color="auto"/>
            </w:tcBorders>
            <w:shd w:val="clear" w:color="auto" w:fill="F7CAAC"/>
          </w:tcPr>
          <w:p w14:paraId="1D390A6B" w14:textId="77777777" w:rsidR="00A360AD" w:rsidRDefault="00A360AD" w:rsidP="00A51466">
            <w:pPr>
              <w:jc w:val="both"/>
              <w:rPr>
                <w:b/>
              </w:rPr>
            </w:pPr>
            <w:r>
              <w:rPr>
                <w:b/>
              </w:rPr>
              <w:t>Jazyk studia</w:t>
            </w:r>
          </w:p>
        </w:tc>
        <w:tc>
          <w:tcPr>
            <w:tcW w:w="6117" w:type="dxa"/>
            <w:gridSpan w:val="3"/>
            <w:tcBorders>
              <w:bottom w:val="single" w:sz="2" w:space="0" w:color="auto"/>
            </w:tcBorders>
          </w:tcPr>
          <w:p w14:paraId="305175BA" w14:textId="77777777" w:rsidR="00A360AD" w:rsidRDefault="00BC3EE3" w:rsidP="00A51466">
            <w:r>
              <w:t>č</w:t>
            </w:r>
            <w:r w:rsidR="00445CF3">
              <w:t>eský</w:t>
            </w:r>
          </w:p>
        </w:tc>
      </w:tr>
      <w:tr w:rsidR="00A360AD" w14:paraId="335E9F7C" w14:textId="77777777" w:rsidTr="00A51466">
        <w:tc>
          <w:tcPr>
            <w:tcW w:w="3168" w:type="dxa"/>
            <w:tcBorders>
              <w:bottom w:val="single" w:sz="2" w:space="0" w:color="auto"/>
            </w:tcBorders>
            <w:shd w:val="clear" w:color="auto" w:fill="F7CAAC"/>
          </w:tcPr>
          <w:p w14:paraId="5F9763A3" w14:textId="77777777" w:rsidR="00A360AD" w:rsidRDefault="00A360AD" w:rsidP="00A51466">
            <w:pPr>
              <w:jc w:val="both"/>
              <w:rPr>
                <w:b/>
              </w:rPr>
            </w:pPr>
            <w:r>
              <w:rPr>
                <w:b/>
              </w:rPr>
              <w:t>Udělovaný akademický titul</w:t>
            </w:r>
          </w:p>
        </w:tc>
        <w:tc>
          <w:tcPr>
            <w:tcW w:w="6117" w:type="dxa"/>
            <w:gridSpan w:val="3"/>
            <w:tcBorders>
              <w:bottom w:val="single" w:sz="2" w:space="0" w:color="auto"/>
            </w:tcBorders>
          </w:tcPr>
          <w:p w14:paraId="4DD65A9A" w14:textId="77777777" w:rsidR="00A360AD" w:rsidRDefault="00497C4D" w:rsidP="00A51466">
            <w:r>
              <w:t>Mgr</w:t>
            </w:r>
            <w:r w:rsidR="00445CF3">
              <w:t>.</w:t>
            </w:r>
          </w:p>
        </w:tc>
      </w:tr>
      <w:tr w:rsidR="00A360AD" w14:paraId="6B527275" w14:textId="77777777" w:rsidTr="00A51466">
        <w:tc>
          <w:tcPr>
            <w:tcW w:w="3168" w:type="dxa"/>
            <w:tcBorders>
              <w:bottom w:val="single" w:sz="2" w:space="0" w:color="auto"/>
            </w:tcBorders>
            <w:shd w:val="clear" w:color="auto" w:fill="F7CAAC"/>
          </w:tcPr>
          <w:p w14:paraId="50193435" w14:textId="77777777" w:rsidR="00A360AD" w:rsidRDefault="00A360AD" w:rsidP="00A51466">
            <w:pPr>
              <w:jc w:val="both"/>
              <w:rPr>
                <w:b/>
              </w:rPr>
            </w:pPr>
            <w:r>
              <w:rPr>
                <w:b/>
              </w:rPr>
              <w:t>Rigorózní řízení</w:t>
            </w:r>
          </w:p>
        </w:tc>
        <w:tc>
          <w:tcPr>
            <w:tcW w:w="1543" w:type="dxa"/>
            <w:tcBorders>
              <w:bottom w:val="single" w:sz="2" w:space="0" w:color="auto"/>
            </w:tcBorders>
          </w:tcPr>
          <w:p w14:paraId="71F4BF20" w14:textId="77777777" w:rsidR="00A360AD" w:rsidRDefault="00BC3EE3" w:rsidP="00A51466">
            <w:r>
              <w:t>a</w:t>
            </w:r>
            <w:r w:rsidR="00497C4D">
              <w:t>no</w:t>
            </w:r>
          </w:p>
        </w:tc>
        <w:tc>
          <w:tcPr>
            <w:tcW w:w="2835" w:type="dxa"/>
            <w:tcBorders>
              <w:bottom w:val="single" w:sz="2" w:space="0" w:color="auto"/>
            </w:tcBorders>
            <w:shd w:val="clear" w:color="auto" w:fill="F7CAAC"/>
          </w:tcPr>
          <w:p w14:paraId="555521B7" w14:textId="77777777" w:rsidR="00A360AD" w:rsidRPr="005F401C" w:rsidRDefault="00A360AD" w:rsidP="00A51466">
            <w:pPr>
              <w:rPr>
                <w:b/>
                <w:bCs/>
              </w:rPr>
            </w:pPr>
            <w:r w:rsidRPr="005F401C">
              <w:rPr>
                <w:b/>
                <w:bCs/>
              </w:rPr>
              <w:t>Udělovaný akademický titul</w:t>
            </w:r>
          </w:p>
        </w:tc>
        <w:tc>
          <w:tcPr>
            <w:tcW w:w="1739" w:type="dxa"/>
            <w:tcBorders>
              <w:bottom w:val="single" w:sz="2" w:space="0" w:color="auto"/>
            </w:tcBorders>
          </w:tcPr>
          <w:p w14:paraId="3DFB4352" w14:textId="77777777" w:rsidR="00A360AD" w:rsidRDefault="00605DCA" w:rsidP="00A51466">
            <w:r>
              <w:t>PhDr.</w:t>
            </w:r>
          </w:p>
        </w:tc>
      </w:tr>
      <w:tr w:rsidR="00A360AD" w14:paraId="15CF2284" w14:textId="77777777" w:rsidTr="00A51466">
        <w:tc>
          <w:tcPr>
            <w:tcW w:w="3168" w:type="dxa"/>
            <w:tcBorders>
              <w:bottom w:val="single" w:sz="2" w:space="0" w:color="auto"/>
            </w:tcBorders>
            <w:shd w:val="clear" w:color="auto" w:fill="F7CAAC"/>
          </w:tcPr>
          <w:p w14:paraId="54FDF241" w14:textId="77777777" w:rsidR="00A360AD" w:rsidRDefault="00A360AD" w:rsidP="00A51466">
            <w:pPr>
              <w:jc w:val="both"/>
              <w:rPr>
                <w:b/>
              </w:rPr>
            </w:pPr>
            <w:r>
              <w:rPr>
                <w:b/>
              </w:rPr>
              <w:t>Garant studijního programu</w:t>
            </w:r>
          </w:p>
        </w:tc>
        <w:tc>
          <w:tcPr>
            <w:tcW w:w="6117" w:type="dxa"/>
            <w:gridSpan w:val="3"/>
            <w:tcBorders>
              <w:bottom w:val="single" w:sz="2" w:space="0" w:color="auto"/>
            </w:tcBorders>
          </w:tcPr>
          <w:p w14:paraId="2D439C47" w14:textId="77777777" w:rsidR="00A360AD" w:rsidRDefault="00605DCA" w:rsidP="00A51466">
            <w:r>
              <w:t>doc. PaedDr</w:t>
            </w:r>
            <w:r w:rsidR="00497C4D">
              <w:t>. Adriana Wiegerová, PhD.</w:t>
            </w:r>
          </w:p>
        </w:tc>
      </w:tr>
      <w:tr w:rsidR="00A360AD" w14:paraId="4AF3D880" w14:textId="77777777" w:rsidTr="00A51466">
        <w:tc>
          <w:tcPr>
            <w:tcW w:w="3168" w:type="dxa"/>
            <w:tcBorders>
              <w:top w:val="single" w:sz="2" w:space="0" w:color="auto"/>
              <w:left w:val="single" w:sz="2" w:space="0" w:color="auto"/>
              <w:bottom w:val="single" w:sz="2" w:space="0" w:color="auto"/>
              <w:right w:val="single" w:sz="2" w:space="0" w:color="auto"/>
            </w:tcBorders>
            <w:shd w:val="clear" w:color="auto" w:fill="F7CAAC"/>
          </w:tcPr>
          <w:p w14:paraId="466BE9CF" w14:textId="77777777" w:rsidR="00A360AD" w:rsidRDefault="00A360AD" w:rsidP="00A51466">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34F58B75" w14:textId="77777777" w:rsidR="00A360AD" w:rsidRPr="00BC3EE3" w:rsidRDefault="00A360AD" w:rsidP="00A51466">
            <w:r w:rsidRPr="00BC3EE3">
              <w:t>ne</w:t>
            </w:r>
          </w:p>
        </w:tc>
      </w:tr>
      <w:tr w:rsidR="00A360AD" w14:paraId="2B586A65" w14:textId="77777777" w:rsidTr="00A51466">
        <w:tc>
          <w:tcPr>
            <w:tcW w:w="3168" w:type="dxa"/>
            <w:tcBorders>
              <w:top w:val="single" w:sz="2" w:space="0" w:color="auto"/>
              <w:left w:val="single" w:sz="2" w:space="0" w:color="auto"/>
              <w:bottom w:val="single" w:sz="2" w:space="0" w:color="auto"/>
              <w:right w:val="single" w:sz="2" w:space="0" w:color="auto"/>
            </w:tcBorders>
            <w:shd w:val="clear" w:color="auto" w:fill="F7CAAC"/>
          </w:tcPr>
          <w:p w14:paraId="07C58DE8" w14:textId="77777777" w:rsidR="00A360AD" w:rsidRDefault="00A360AD" w:rsidP="00A51466">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40E1A3DF" w14:textId="77777777" w:rsidR="00A360AD" w:rsidRDefault="00BC3EE3" w:rsidP="00A51466">
            <w:r>
              <w:t>n</w:t>
            </w:r>
            <w:r w:rsidR="00A360AD">
              <w:t>e</w:t>
            </w:r>
          </w:p>
        </w:tc>
      </w:tr>
      <w:tr w:rsidR="00A360AD" w14:paraId="1BE2F79E" w14:textId="77777777" w:rsidTr="00A51466">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79F669FF" w14:textId="77777777" w:rsidR="00A360AD" w:rsidRDefault="00A360AD" w:rsidP="00A51466">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7D4D5C83" w14:textId="77777777" w:rsidR="00A360AD" w:rsidRDefault="00A360AD" w:rsidP="00A51466"/>
        </w:tc>
      </w:tr>
      <w:tr w:rsidR="00A360AD" w14:paraId="44BDC696" w14:textId="77777777" w:rsidTr="00A51466">
        <w:tc>
          <w:tcPr>
            <w:tcW w:w="9285" w:type="dxa"/>
            <w:gridSpan w:val="4"/>
            <w:tcBorders>
              <w:top w:val="single" w:sz="2" w:space="0" w:color="auto"/>
            </w:tcBorders>
            <w:shd w:val="clear" w:color="auto" w:fill="F7CAAC"/>
          </w:tcPr>
          <w:p w14:paraId="6D421CC5" w14:textId="77777777" w:rsidR="00A360AD" w:rsidRDefault="00A360AD" w:rsidP="00A51466">
            <w:pPr>
              <w:jc w:val="both"/>
              <w:rPr>
                <w:b/>
              </w:rPr>
            </w:pPr>
            <w:r>
              <w:rPr>
                <w:b/>
              </w:rPr>
              <w:t>Oblast(i) vzdělávání a u kombinovaného studijního programu podíl jednotlivých oblastí vzdělávání v %</w:t>
            </w:r>
          </w:p>
          <w:p w14:paraId="1C56B07F" w14:textId="77777777" w:rsidR="008D558A" w:rsidRDefault="008D558A" w:rsidP="00A51466">
            <w:pPr>
              <w:jc w:val="both"/>
            </w:pPr>
          </w:p>
        </w:tc>
      </w:tr>
      <w:tr w:rsidR="00A360AD" w14:paraId="4DAC06A9" w14:textId="77777777" w:rsidTr="008D558A">
        <w:trPr>
          <w:trHeight w:val="645"/>
        </w:trPr>
        <w:tc>
          <w:tcPr>
            <w:tcW w:w="9285" w:type="dxa"/>
            <w:gridSpan w:val="4"/>
            <w:shd w:val="clear" w:color="auto" w:fill="FFFFFF"/>
          </w:tcPr>
          <w:p w14:paraId="3F784926" w14:textId="77777777" w:rsidR="008D558A" w:rsidRDefault="008D558A" w:rsidP="00A51466"/>
          <w:p w14:paraId="049B1CC9" w14:textId="77777777" w:rsidR="00A360AD" w:rsidRDefault="00C13A9B" w:rsidP="00C13A9B">
            <w:r>
              <w:t>Neučitelská pedagogika</w:t>
            </w:r>
          </w:p>
        </w:tc>
      </w:tr>
      <w:tr w:rsidR="00A360AD" w14:paraId="1C7F37AC" w14:textId="77777777" w:rsidTr="00A51466">
        <w:trPr>
          <w:trHeight w:val="70"/>
        </w:trPr>
        <w:tc>
          <w:tcPr>
            <w:tcW w:w="9285" w:type="dxa"/>
            <w:gridSpan w:val="4"/>
            <w:shd w:val="clear" w:color="auto" w:fill="F7CAAC"/>
          </w:tcPr>
          <w:p w14:paraId="5B8871B6" w14:textId="77777777" w:rsidR="00A360AD" w:rsidRDefault="00A360AD" w:rsidP="00A51466">
            <w:r>
              <w:rPr>
                <w:b/>
              </w:rPr>
              <w:t>Cíle studia ve studijním programu</w:t>
            </w:r>
          </w:p>
        </w:tc>
      </w:tr>
      <w:tr w:rsidR="00A360AD" w14:paraId="2CC70876" w14:textId="77777777" w:rsidTr="00947E48">
        <w:trPr>
          <w:trHeight w:val="1133"/>
        </w:trPr>
        <w:tc>
          <w:tcPr>
            <w:tcW w:w="9285" w:type="dxa"/>
            <w:gridSpan w:val="4"/>
            <w:shd w:val="clear" w:color="auto" w:fill="FFFFFF"/>
          </w:tcPr>
          <w:p w14:paraId="5897DF89" w14:textId="77777777" w:rsidR="00947E48" w:rsidRDefault="00947E48" w:rsidP="00947E48">
            <w:pPr>
              <w:autoSpaceDE w:val="0"/>
              <w:autoSpaceDN w:val="0"/>
              <w:adjustRightInd w:val="0"/>
              <w:jc w:val="both"/>
              <w:rPr>
                <w:rFonts w:eastAsiaTheme="minorEastAsia"/>
              </w:rPr>
            </w:pPr>
            <w:r>
              <w:rPr>
                <w:rFonts w:ascii="TimesNewRomanPSMT" w:hAnsi="TimesNewRomanPSMT" w:cs="TimesNewRomanPSMT"/>
                <w:color w:val="000000"/>
              </w:rPr>
              <w:t>M</w:t>
            </w:r>
            <w:r w:rsidRPr="001D798B">
              <w:rPr>
                <w:rFonts w:ascii="TimesNewRomanPSMT" w:hAnsi="TimesNewRomanPSMT" w:cs="TimesNewRomanPSMT"/>
                <w:color w:val="000000"/>
              </w:rPr>
              <w:t xml:space="preserve">agisterský studijní </w:t>
            </w:r>
            <w:r>
              <w:rPr>
                <w:rFonts w:ascii="TimesNewRomanPSMT" w:hAnsi="TimesNewRomanPSMT" w:cs="TimesNewRomanPSMT"/>
                <w:color w:val="000000"/>
              </w:rPr>
              <w:t xml:space="preserve">program </w:t>
            </w:r>
            <w:r w:rsidRPr="001D798B">
              <w:rPr>
                <w:rFonts w:ascii="TimesNewRomanPSMT" w:hAnsi="TimesNewRomanPSMT" w:cs="TimesNewRomanPSMT"/>
                <w:color w:val="000000"/>
              </w:rPr>
              <w:t>„</w:t>
            </w:r>
            <w:r>
              <w:rPr>
                <w:rFonts w:ascii="TimesNewRomanPSMT" w:hAnsi="TimesNewRomanPSMT" w:cs="TimesNewRomanPSMT"/>
                <w:color w:val="000000"/>
              </w:rPr>
              <w:t>Předškolní pedagogika</w:t>
            </w:r>
            <w:r w:rsidRPr="001D798B">
              <w:rPr>
                <w:rFonts w:ascii="TimesNewRomanPSMT" w:hAnsi="TimesNewRomanPSMT" w:cs="TimesNewRomanPSMT"/>
                <w:color w:val="000000"/>
              </w:rPr>
              <w:t>“ poskytuje absolventovi prohloubení vysokoškolského vzdělání</w:t>
            </w:r>
            <w:r>
              <w:rPr>
                <w:rFonts w:ascii="TimesNewRomanPSMT" w:hAnsi="TimesNewRomanPSMT" w:cs="TimesNewRomanPSMT"/>
                <w:color w:val="000000"/>
              </w:rPr>
              <w:t>. Studijní program je zaměřen na přípravu odborník</w:t>
            </w:r>
            <w:r>
              <w:rPr>
                <w:color w:val="000000"/>
              </w:rPr>
              <w:t>ů</w:t>
            </w:r>
            <w:r>
              <w:rPr>
                <w:rFonts w:ascii="TimesNewRomanPSMT" w:hAnsi="TimesNewRomanPSMT" w:cs="TimesNewRomanPSMT"/>
                <w:color w:val="000000"/>
              </w:rPr>
              <w:t xml:space="preserve"> pro práci v oblasti předškolní pedagogiky. Tato pedagogická disciplína je poměrně mladá a vyžaduje si přípravu odborníků, kteří budou její vědecké pilíře posilovat. </w:t>
            </w:r>
            <w:r>
              <w:rPr>
                <w:rFonts w:eastAsiaTheme="minorEastAsia"/>
              </w:rPr>
              <w:t>Příprava odborníků pro práci v oblasti předškolní pedagogiky je d</w:t>
            </w:r>
            <w:r>
              <w:rPr>
                <w:rFonts w:ascii="Calibri" w:eastAsiaTheme="minorEastAsia" w:hAnsi="Calibri"/>
              </w:rPr>
              <w:t>ů</w:t>
            </w:r>
            <w:r>
              <w:rPr>
                <w:rFonts w:eastAsiaTheme="minorEastAsia"/>
              </w:rPr>
              <w:t>ležitou součástí rozvíjení vědního oboru a jeho etablování v systému pedagogických věd.</w:t>
            </w:r>
          </w:p>
          <w:p w14:paraId="556766A1" w14:textId="77777777" w:rsidR="00947E48" w:rsidRDefault="00947E48" w:rsidP="00947E48">
            <w:pPr>
              <w:autoSpaceDE w:val="0"/>
              <w:autoSpaceDN w:val="0"/>
              <w:adjustRightInd w:val="0"/>
              <w:jc w:val="both"/>
              <w:rPr>
                <w:rFonts w:eastAsiaTheme="minorEastAsia"/>
              </w:rPr>
            </w:pPr>
          </w:p>
          <w:p w14:paraId="7AD922D9" w14:textId="77777777" w:rsidR="00947E48" w:rsidRDefault="00947E48" w:rsidP="00947E48">
            <w:pPr>
              <w:autoSpaceDE w:val="0"/>
              <w:autoSpaceDN w:val="0"/>
              <w:adjustRightInd w:val="0"/>
              <w:jc w:val="both"/>
              <w:rPr>
                <w:rFonts w:eastAsiaTheme="minorEastAsia"/>
              </w:rPr>
            </w:pPr>
            <w:r>
              <w:rPr>
                <w:rFonts w:eastAsiaTheme="minorEastAsia"/>
              </w:rPr>
              <w:t>V souvislosti s cíli OECD a s postuláty, které jsou zaměřeny na celoživotní vzdělávání, je nevyhnutelnou součástí studium toho, jaké je současné dítě a jaké je jeho dětství. Rozvoj vědního oboru, který přispívá k této poznatkové bázi, je proto nesmírně d</w:t>
            </w:r>
            <w:r>
              <w:rPr>
                <w:rFonts w:ascii="Calibri" w:eastAsiaTheme="minorEastAsia" w:hAnsi="Calibri"/>
              </w:rPr>
              <w:t>ů</w:t>
            </w:r>
            <w:r>
              <w:rPr>
                <w:rFonts w:eastAsiaTheme="minorEastAsia"/>
              </w:rPr>
              <w:t xml:space="preserve">ležitý.  Předškolní pedagogika hledá kromě jiného i odpovědi na otázky, které souvisejí s možnostmi rozvoje dítěte v edukační oblasti. </w:t>
            </w:r>
          </w:p>
          <w:p w14:paraId="771AE267" w14:textId="77777777" w:rsidR="00947E48" w:rsidRDefault="00947E48" w:rsidP="00947E48">
            <w:pPr>
              <w:autoSpaceDE w:val="0"/>
              <w:autoSpaceDN w:val="0"/>
              <w:adjustRightInd w:val="0"/>
              <w:jc w:val="both"/>
              <w:rPr>
                <w:rFonts w:eastAsiaTheme="minorEastAsia"/>
              </w:rPr>
            </w:pPr>
          </w:p>
          <w:p w14:paraId="5D6C881F" w14:textId="77777777" w:rsidR="00947E48" w:rsidRDefault="00947E48" w:rsidP="00947E48">
            <w:pPr>
              <w:autoSpaceDE w:val="0"/>
              <w:autoSpaceDN w:val="0"/>
              <w:adjustRightInd w:val="0"/>
              <w:jc w:val="both"/>
              <w:rPr>
                <w:rFonts w:eastAsiaTheme="minorEastAsia"/>
              </w:rPr>
            </w:pPr>
            <w:r>
              <w:rPr>
                <w:rFonts w:eastAsiaTheme="minorEastAsia"/>
              </w:rPr>
              <w:t>P</w:t>
            </w:r>
            <w:r w:rsidRPr="001D798B">
              <w:rPr>
                <w:rFonts w:eastAsiaTheme="minorEastAsia"/>
              </w:rPr>
              <w:t>řipravit odborníky pro práci v</w:t>
            </w:r>
            <w:r>
              <w:rPr>
                <w:rFonts w:eastAsiaTheme="minorEastAsia"/>
              </w:rPr>
              <w:t xml:space="preserve"> oblasti předškolní pedagogiky </w:t>
            </w:r>
            <w:r w:rsidRPr="001D798B">
              <w:rPr>
                <w:rFonts w:eastAsiaTheme="minorEastAsia"/>
              </w:rPr>
              <w:t xml:space="preserve">znamená zvýšit jejich status a posílit jejich teoretickou </w:t>
            </w:r>
            <w:r>
              <w:rPr>
                <w:rFonts w:eastAsiaTheme="minorEastAsia"/>
              </w:rPr>
              <w:t xml:space="preserve">a metodologickou </w:t>
            </w:r>
            <w:r w:rsidRPr="001D798B">
              <w:rPr>
                <w:rFonts w:eastAsiaTheme="minorEastAsia"/>
              </w:rPr>
              <w:t>přípravu. V těchto liniích je předkládán i akreditační spis.</w:t>
            </w:r>
          </w:p>
          <w:p w14:paraId="27AEED19" w14:textId="77777777" w:rsidR="00947E48" w:rsidRPr="0085602F" w:rsidRDefault="00947E48" w:rsidP="00947E48">
            <w:pPr>
              <w:autoSpaceDE w:val="0"/>
              <w:autoSpaceDN w:val="0"/>
              <w:adjustRightInd w:val="0"/>
              <w:jc w:val="both"/>
              <w:rPr>
                <w:rFonts w:eastAsiaTheme="minorEastAsia"/>
              </w:rPr>
            </w:pPr>
          </w:p>
          <w:p w14:paraId="7CCA97C5" w14:textId="77777777" w:rsidR="00947E48" w:rsidRDefault="00947E48" w:rsidP="00947E48">
            <w:pPr>
              <w:jc w:val="both"/>
            </w:pPr>
            <w:r w:rsidRPr="001D798B">
              <w:rPr>
                <w:bCs/>
                <w:iCs/>
              </w:rPr>
              <w:t>Jedním z cílů studia je vést studenta k p</w:t>
            </w:r>
            <w:r>
              <w:rPr>
                <w:bCs/>
                <w:iCs/>
              </w:rPr>
              <w:t>ochopení podstaty vědy a podpory</w:t>
            </w:r>
            <w:r w:rsidRPr="001D798B">
              <w:rPr>
                <w:bCs/>
                <w:iCs/>
              </w:rPr>
              <w:t xml:space="preserve"> výzkumné č</w:t>
            </w:r>
            <w:r>
              <w:rPr>
                <w:bCs/>
                <w:iCs/>
              </w:rPr>
              <w:t>innosti, v  předškolní pedagogice</w:t>
            </w:r>
            <w:r w:rsidRPr="001D798B">
              <w:rPr>
                <w:bCs/>
                <w:iCs/>
              </w:rPr>
              <w:t xml:space="preserve">. Univerzita je totiž institucí, která má na zřeteli hledání prostoru pro rozvoj moderní vědy. V odborných diskuzích často zaznívá otázka, zda je možné hledat v učitelských studijních programech </w:t>
            </w:r>
            <w:r>
              <w:rPr>
                <w:bCs/>
                <w:iCs/>
              </w:rPr>
              <w:t xml:space="preserve">realizaci </w:t>
            </w:r>
            <w:r w:rsidRPr="001D798B">
              <w:rPr>
                <w:bCs/>
                <w:iCs/>
              </w:rPr>
              <w:t>klasického pojetí univerzitního</w:t>
            </w:r>
            <w:r>
              <w:rPr>
                <w:bCs/>
                <w:iCs/>
              </w:rPr>
              <w:t xml:space="preserve"> vzdělávání</w:t>
            </w:r>
            <w:r w:rsidRPr="001D798B">
              <w:rPr>
                <w:bCs/>
                <w:iCs/>
              </w:rPr>
              <w:t xml:space="preserve">. Předkládaný studijní </w:t>
            </w:r>
            <w:r>
              <w:rPr>
                <w:bCs/>
                <w:iCs/>
              </w:rPr>
              <w:t xml:space="preserve">program </w:t>
            </w:r>
            <w:r w:rsidRPr="001D798B">
              <w:rPr>
                <w:bCs/>
                <w:iCs/>
              </w:rPr>
              <w:t>představuje právě možnost</w:t>
            </w:r>
            <w:r>
              <w:rPr>
                <w:bCs/>
                <w:iCs/>
              </w:rPr>
              <w:t>této realizace</w:t>
            </w:r>
            <w:r w:rsidRPr="001D798B">
              <w:rPr>
                <w:bCs/>
                <w:iCs/>
              </w:rPr>
              <w:t xml:space="preserve">. </w:t>
            </w:r>
            <w:r w:rsidRPr="001D798B">
              <w:t>Lze toho dosáhnout především vhodnou skladbou studijních předmětů</w:t>
            </w:r>
            <w:r>
              <w:t>. Tento studijní program proto kombinuje</w:t>
            </w:r>
            <w:r w:rsidRPr="001D798B">
              <w:t xml:space="preserve"> </w:t>
            </w:r>
            <w:r>
              <w:t xml:space="preserve">teoretické, metodologické a didaktické komponenty studia, které tímto přesahují utilitární praxeologické pojetí učitelské přípravy, i když praktickou přípravu studentů neopomíjí. </w:t>
            </w:r>
            <w:r w:rsidRPr="001D798B">
              <w:t xml:space="preserve">Především zastoupení širokého spektra základních a příbuzných i hraničních pedagogických disciplín by mělo poskytovat studentům dobrý základ pro osvojení si </w:t>
            </w:r>
            <w:r>
              <w:t xml:space="preserve">kompetencí pro práci s dětmi předškolního věku. </w:t>
            </w:r>
          </w:p>
          <w:p w14:paraId="032D498C" w14:textId="77777777" w:rsidR="00947E48" w:rsidRPr="001D798B" w:rsidRDefault="00947E48" w:rsidP="00947E48">
            <w:pPr>
              <w:jc w:val="both"/>
            </w:pPr>
          </w:p>
          <w:p w14:paraId="7B6B1F67" w14:textId="77777777" w:rsidR="00947E48" w:rsidRDefault="00947E48" w:rsidP="00947E48">
            <w:pPr>
              <w:autoSpaceDE w:val="0"/>
              <w:autoSpaceDN w:val="0"/>
              <w:adjustRightInd w:val="0"/>
              <w:jc w:val="both"/>
              <w:rPr>
                <w:rFonts w:ascii="TimesNewRomanPSMT" w:hAnsi="TimesNewRomanPSMT" w:cs="TimesNewRomanPSMT"/>
                <w:color w:val="000000"/>
              </w:rPr>
            </w:pPr>
            <w:r w:rsidRPr="001D798B">
              <w:rPr>
                <w:rFonts w:ascii="TimesNewRomanPSMT" w:hAnsi="TimesNewRomanPSMT" w:cs="TimesNewRomanPSMT"/>
              </w:rPr>
              <w:t xml:space="preserve">Studijní </w:t>
            </w:r>
            <w:r>
              <w:rPr>
                <w:rFonts w:ascii="TimesNewRomanPSMT" w:hAnsi="TimesNewRomanPSMT" w:cs="TimesNewRomanPSMT"/>
              </w:rPr>
              <w:t xml:space="preserve">program </w:t>
            </w:r>
            <w:r w:rsidRPr="001D798B">
              <w:rPr>
                <w:rFonts w:ascii="TimesNewRomanPSMT" w:hAnsi="TimesNewRomanPSMT" w:cs="TimesNewRomanPSMT"/>
                <w:color w:val="000000"/>
              </w:rPr>
              <w:t>umožňuje prohloubení vědomostí především v oblasti řízení, práce v týmu a také pro teoretickou analýzu kurikulárních dokument</w:t>
            </w:r>
            <w:r w:rsidRPr="001D798B">
              <w:rPr>
                <w:color w:val="000000"/>
              </w:rPr>
              <w:t>ů</w:t>
            </w:r>
            <w:r>
              <w:rPr>
                <w:rFonts w:ascii="TimesNewRomanPSMT" w:hAnsi="TimesNewRomanPSMT" w:cs="TimesNewRomanPSMT"/>
                <w:color w:val="000000"/>
              </w:rPr>
              <w:t>, která m</w:t>
            </w:r>
            <w:r>
              <w:rPr>
                <w:color w:val="000000"/>
              </w:rPr>
              <w:t>ů</w:t>
            </w:r>
            <w:r>
              <w:rPr>
                <w:rFonts w:ascii="TimesNewRomanPSMT" w:hAnsi="TimesNewRomanPSMT" w:cs="TimesNewRomanPSMT"/>
                <w:color w:val="000000"/>
              </w:rPr>
              <w:t>že posloužit metodické práci budoucího odborníka v oblasti předškolního vzdělávání.</w:t>
            </w:r>
          </w:p>
          <w:p w14:paraId="57A09E51" w14:textId="77777777" w:rsidR="00947E48" w:rsidRPr="005E6F0C" w:rsidRDefault="00947E48" w:rsidP="00947E48">
            <w:pPr>
              <w:autoSpaceDE w:val="0"/>
              <w:autoSpaceDN w:val="0"/>
              <w:adjustRightInd w:val="0"/>
              <w:jc w:val="both"/>
              <w:rPr>
                <w:rFonts w:ascii="TimesNewRomanPSMT" w:hAnsi="TimesNewRomanPSMT" w:cs="TimesNewRomanPSMT"/>
                <w:color w:val="000000"/>
              </w:rPr>
            </w:pPr>
          </w:p>
          <w:p w14:paraId="47E6698F" w14:textId="77777777" w:rsidR="00947E48" w:rsidRDefault="00947E48" w:rsidP="00947E48">
            <w:pPr>
              <w:autoSpaceDE w:val="0"/>
              <w:autoSpaceDN w:val="0"/>
              <w:adjustRightInd w:val="0"/>
              <w:jc w:val="both"/>
              <w:rPr>
                <w:rFonts w:ascii="TimesNewRomanPS-BoldMT" w:hAnsi="TimesNewRomanPS-BoldMT" w:cs="TimesNewRomanPS-BoldMT"/>
              </w:rPr>
            </w:pPr>
            <w:r>
              <w:rPr>
                <w:rFonts w:ascii="TimesNewRomanPS-BoldMT" w:hAnsi="TimesNewRomanPS-BoldMT" w:cs="TimesNewRomanPS-BoldMT"/>
              </w:rPr>
              <w:t>Program je koncipovaný tak, aby studenti v pr</w:t>
            </w:r>
            <w:r>
              <w:t>ů</w:t>
            </w:r>
            <w:r>
              <w:rPr>
                <w:rFonts w:ascii="TimesNewRomanPS-BoldMT" w:hAnsi="TimesNewRomanPS-BoldMT" w:cs="TimesNewRomanPS-BoldMT"/>
              </w:rPr>
              <w:t>běhu studia měli možnost postupně rozvíjet výzkumné dovednosti a ověřovat je ve studentských projektech. Fakulta v oblasti specifického vysokoškolského výzkumu podporuje zapojení student</w:t>
            </w:r>
            <w:r>
              <w:t>ů</w:t>
            </w:r>
            <w:r>
              <w:rPr>
                <w:rFonts w:ascii="TimesNewRomanPS-BoldMT" w:hAnsi="TimesNewRomanPS-BoldMT" w:cs="TimesNewRomanPS-BoldMT"/>
              </w:rPr>
              <w:t xml:space="preserve"> magisterských program</w:t>
            </w:r>
            <w:r>
              <w:t>ů</w:t>
            </w:r>
            <w:r>
              <w:rPr>
                <w:rFonts w:ascii="TimesNewRomanPS-BoldMT" w:hAnsi="TimesNewRomanPS-BoldMT" w:cs="TimesNewRomanPS-BoldMT"/>
              </w:rPr>
              <w:t xml:space="preserve"> do projekt</w:t>
            </w:r>
            <w:r>
              <w:t>ů</w:t>
            </w:r>
            <w:r>
              <w:rPr>
                <w:rFonts w:ascii="TimesNewRomanPS-BoldMT" w:hAnsi="TimesNewRomanPS-BoldMT" w:cs="TimesNewRomanPS-BoldMT"/>
              </w:rPr>
              <w:t xml:space="preserve"> IGA. Fakulta také pravidelně organizuje semináře a studentské konference, na kterých se studenti učí svá výzkumná zjištění i prezentovat.</w:t>
            </w:r>
          </w:p>
          <w:p w14:paraId="6D6C6E82" w14:textId="77777777" w:rsidR="00947E48" w:rsidRPr="001D798B" w:rsidRDefault="00947E48" w:rsidP="00947E48">
            <w:pPr>
              <w:autoSpaceDE w:val="0"/>
              <w:autoSpaceDN w:val="0"/>
              <w:adjustRightInd w:val="0"/>
              <w:jc w:val="both"/>
              <w:rPr>
                <w:rFonts w:ascii="TimesNewRomanPS-BoldMT" w:hAnsi="TimesNewRomanPS-BoldMT" w:cs="TimesNewRomanPS-BoldMT"/>
              </w:rPr>
            </w:pPr>
          </w:p>
          <w:p w14:paraId="73D87014" w14:textId="77777777" w:rsidR="00947E48" w:rsidRDefault="00947E48" w:rsidP="00947E48">
            <w:pPr>
              <w:autoSpaceDE w:val="0"/>
              <w:autoSpaceDN w:val="0"/>
              <w:adjustRightInd w:val="0"/>
              <w:jc w:val="both"/>
              <w:rPr>
                <w:rFonts w:ascii="TimesNewRomanPSMT" w:hAnsi="TimesNewRomanPSMT" w:cs="TimesNewRomanPSMT"/>
              </w:rPr>
            </w:pPr>
            <w:r w:rsidRPr="001D798B">
              <w:rPr>
                <w:rFonts w:ascii="TimesNewRomanPS-BoldMT" w:hAnsi="TimesNewRomanPS-BoldMT" w:cs="TimesNewRomanPS-BoldMT"/>
              </w:rPr>
              <w:t xml:space="preserve">Cílem </w:t>
            </w:r>
            <w:r>
              <w:rPr>
                <w:rFonts w:ascii="TimesNewRomanPS-BoldMT" w:hAnsi="TimesNewRomanPS-BoldMT" w:cs="TimesNewRomanPS-BoldMT"/>
              </w:rPr>
              <w:t xml:space="preserve">programu </w:t>
            </w:r>
            <w:r w:rsidRPr="001D798B">
              <w:rPr>
                <w:rFonts w:ascii="TimesNewRomanPS-BoldMT" w:hAnsi="TimesNewRomanPS-BoldMT" w:cs="TimesNewRomanPS-BoldMT"/>
              </w:rPr>
              <w:t>je</w:t>
            </w:r>
            <w:r w:rsidRPr="001D798B">
              <w:rPr>
                <w:rFonts w:ascii="TimesNewRomanPS-BoldMT" w:hAnsi="TimesNewRomanPS-BoldMT" w:cs="TimesNewRomanPS-BoldMT"/>
                <w:b/>
                <w:bCs/>
              </w:rPr>
              <w:t xml:space="preserve"> </w:t>
            </w:r>
            <w:r w:rsidRPr="001D798B">
              <w:rPr>
                <w:rFonts w:ascii="TimesNewRomanPSMT" w:hAnsi="TimesNewRomanPSMT" w:cs="TimesNewRomanPSMT"/>
              </w:rPr>
              <w:t>zvýšit možnosti kvalitní univerzitní přípravy budoucích</w:t>
            </w:r>
            <w:r>
              <w:rPr>
                <w:rFonts w:ascii="TimesNewRomanPSMT" w:hAnsi="TimesNewRomanPSMT" w:cs="TimesNewRomanPSMT"/>
              </w:rPr>
              <w:t xml:space="preserve"> odborník</w:t>
            </w:r>
            <w:r>
              <w:t>ů</w:t>
            </w:r>
            <w:r w:rsidRPr="001D798B">
              <w:rPr>
                <w:rFonts w:ascii="TimesNewRomanPSMT" w:hAnsi="TimesNewRomanPSMT" w:cs="TimesNewRomanPSMT"/>
              </w:rPr>
              <w:t>, ředitel</w:t>
            </w:r>
            <w:r w:rsidRPr="001D798B">
              <w:t>ů</w:t>
            </w:r>
            <w:r w:rsidRPr="001D798B">
              <w:rPr>
                <w:rFonts w:ascii="TimesNewRomanPSMT" w:hAnsi="TimesNewRomanPSMT" w:cs="TimesNewRomanPSMT"/>
              </w:rPr>
              <w:t xml:space="preserve"> mateřských škol</w:t>
            </w:r>
            <w:r>
              <w:rPr>
                <w:rFonts w:ascii="TimesNewRomanPSMT" w:hAnsi="TimesNewRomanPSMT" w:cs="TimesNewRomanPSMT"/>
              </w:rPr>
              <w:t>, metodik</w:t>
            </w:r>
            <w:r>
              <w:t xml:space="preserve">ů </w:t>
            </w:r>
            <w:r>
              <w:rPr>
                <w:rFonts w:ascii="TimesNewRomanPSMT" w:hAnsi="TimesNewRomanPSMT" w:cs="TimesNewRomanPSMT"/>
              </w:rPr>
              <w:t>předškolního vzdělávání</w:t>
            </w:r>
            <w:r w:rsidRPr="001D798B">
              <w:rPr>
                <w:rFonts w:ascii="TimesNewRomanPSMT" w:hAnsi="TimesNewRomanPSMT" w:cs="TimesNewRomanPSMT"/>
              </w:rPr>
              <w:t xml:space="preserve"> v souladu s požadavky vyplývajícími z  vyhlášení OECD i ze strategických dokumentů vzdělávací politiky ČR. </w:t>
            </w:r>
          </w:p>
          <w:p w14:paraId="51509D09" w14:textId="77777777" w:rsidR="00947E48" w:rsidRDefault="00947E48" w:rsidP="00947E48">
            <w:pPr>
              <w:autoSpaceDE w:val="0"/>
              <w:autoSpaceDN w:val="0"/>
              <w:adjustRightInd w:val="0"/>
              <w:jc w:val="both"/>
              <w:rPr>
                <w:rFonts w:ascii="TimesNewRomanPSMT" w:hAnsi="TimesNewRomanPSMT" w:cs="TimesNewRomanPSMT"/>
              </w:rPr>
            </w:pPr>
          </w:p>
          <w:p w14:paraId="1CA54028" w14:textId="77777777" w:rsidR="00947E48" w:rsidRDefault="00947E48" w:rsidP="00947E48">
            <w:pPr>
              <w:autoSpaceDE w:val="0"/>
              <w:autoSpaceDN w:val="0"/>
              <w:adjustRightInd w:val="0"/>
              <w:jc w:val="both"/>
            </w:pPr>
            <w:r w:rsidRPr="001D798B">
              <w:t xml:space="preserve">Na UTB ve Zlíně bude na pozici garanta studijního </w:t>
            </w:r>
            <w:r>
              <w:t xml:space="preserve">programu </w:t>
            </w:r>
            <w:r w:rsidRPr="001D798B">
              <w:t>působit doc. PaedDr.</w:t>
            </w:r>
            <w:r>
              <w:t xml:space="preserve"> Adriana Wiegerová, PhD. </w:t>
            </w:r>
          </w:p>
          <w:p w14:paraId="0A9B08DD" w14:textId="77777777" w:rsidR="00947E48" w:rsidRDefault="00947E48" w:rsidP="00947E48">
            <w:pPr>
              <w:autoSpaceDE w:val="0"/>
              <w:autoSpaceDN w:val="0"/>
              <w:adjustRightInd w:val="0"/>
              <w:jc w:val="both"/>
            </w:pPr>
            <w:r w:rsidRPr="00150DF7">
              <w:t>Z řad akademických pracovníků se vytváří akademické prostředí podpory generací, které vzájemně kooperují.</w:t>
            </w:r>
          </w:p>
          <w:p w14:paraId="3AE2E063" w14:textId="78AFC0F3" w:rsidR="00A360AD" w:rsidRDefault="00947E48" w:rsidP="00947E48">
            <w:pPr>
              <w:autoSpaceDE w:val="0"/>
              <w:autoSpaceDN w:val="0"/>
              <w:adjustRightInd w:val="0"/>
              <w:jc w:val="both"/>
            </w:pPr>
            <w:r w:rsidRPr="001D798B">
              <w:t xml:space="preserve">Na FHS bude předkládaný studijní </w:t>
            </w:r>
            <w:r>
              <w:t>program</w:t>
            </w:r>
            <w:r w:rsidRPr="001D798B">
              <w:t xml:space="preserve"> garantovat </w:t>
            </w:r>
            <w:r>
              <w:t>Ústav školní pedagogiky.</w:t>
            </w:r>
          </w:p>
        </w:tc>
      </w:tr>
      <w:tr w:rsidR="00A360AD" w14:paraId="0E888256" w14:textId="77777777" w:rsidTr="00A51466">
        <w:trPr>
          <w:trHeight w:val="187"/>
        </w:trPr>
        <w:tc>
          <w:tcPr>
            <w:tcW w:w="9285" w:type="dxa"/>
            <w:gridSpan w:val="4"/>
            <w:shd w:val="clear" w:color="auto" w:fill="F7CAAC"/>
          </w:tcPr>
          <w:p w14:paraId="6A9C702E" w14:textId="77777777" w:rsidR="00A360AD" w:rsidRDefault="00A360AD" w:rsidP="00A51466">
            <w:pPr>
              <w:jc w:val="both"/>
            </w:pPr>
            <w:r>
              <w:rPr>
                <w:b/>
              </w:rPr>
              <w:lastRenderedPageBreak/>
              <w:t>Profil absolventa studijního programu</w:t>
            </w:r>
          </w:p>
        </w:tc>
      </w:tr>
      <w:tr w:rsidR="00A360AD" w14:paraId="0C18FAEB" w14:textId="77777777" w:rsidTr="00AF457C">
        <w:trPr>
          <w:trHeight w:val="70"/>
        </w:trPr>
        <w:tc>
          <w:tcPr>
            <w:tcW w:w="9285" w:type="dxa"/>
            <w:gridSpan w:val="4"/>
            <w:shd w:val="clear" w:color="auto" w:fill="FFFFFF"/>
          </w:tcPr>
          <w:p w14:paraId="25FCC6C1" w14:textId="77777777" w:rsidR="00802A5F" w:rsidRPr="001D798B" w:rsidRDefault="00802A5F" w:rsidP="00802A5F">
            <w:pPr>
              <w:jc w:val="both"/>
              <w:rPr>
                <w:rFonts w:eastAsiaTheme="minorEastAsia"/>
              </w:rPr>
            </w:pPr>
          </w:p>
          <w:p w14:paraId="6D61A5B7" w14:textId="77777777" w:rsidR="00802A5F" w:rsidRDefault="00802A5F" w:rsidP="00802A5F">
            <w:pPr>
              <w:autoSpaceDE w:val="0"/>
              <w:autoSpaceDN w:val="0"/>
              <w:adjustRightInd w:val="0"/>
              <w:jc w:val="both"/>
              <w:rPr>
                <w:rFonts w:eastAsiaTheme="minorEastAsia"/>
              </w:rPr>
            </w:pPr>
            <w:r w:rsidRPr="001D798B">
              <w:rPr>
                <w:rFonts w:eastAsiaTheme="minorEastAsia"/>
              </w:rPr>
              <w:t>Studium vede studenta k osvojení a dalšímu rozvíjení vě</w:t>
            </w:r>
            <w:r w:rsidR="005E6F0C">
              <w:rPr>
                <w:rFonts w:eastAsiaTheme="minorEastAsia"/>
              </w:rPr>
              <w:t>domostí a dovedností z oblasti p</w:t>
            </w:r>
            <w:r w:rsidRPr="001D798B">
              <w:rPr>
                <w:rFonts w:eastAsiaTheme="minorEastAsia"/>
              </w:rPr>
              <w:t>edagogiky předškolního věku.</w:t>
            </w:r>
          </w:p>
          <w:p w14:paraId="561F41E2" w14:textId="77777777" w:rsidR="00802A5F" w:rsidRDefault="00802A5F" w:rsidP="00802A5F">
            <w:pPr>
              <w:autoSpaceDE w:val="0"/>
              <w:autoSpaceDN w:val="0"/>
              <w:adjustRightInd w:val="0"/>
              <w:jc w:val="both"/>
              <w:rPr>
                <w:rFonts w:eastAsiaTheme="minorEastAsia"/>
                <w:b/>
                <w:bCs/>
              </w:rPr>
            </w:pPr>
          </w:p>
          <w:p w14:paraId="082F643B" w14:textId="77777777" w:rsidR="00802A5F" w:rsidRPr="001D798B" w:rsidRDefault="00802A5F" w:rsidP="00802A5F">
            <w:pPr>
              <w:autoSpaceDE w:val="0"/>
              <w:autoSpaceDN w:val="0"/>
              <w:adjustRightInd w:val="0"/>
              <w:jc w:val="both"/>
              <w:rPr>
                <w:rFonts w:eastAsiaTheme="minorEastAsia"/>
                <w:b/>
                <w:bCs/>
              </w:rPr>
            </w:pPr>
            <w:r w:rsidRPr="001D798B">
              <w:rPr>
                <w:rFonts w:eastAsiaTheme="minorEastAsia"/>
                <w:b/>
                <w:bCs/>
              </w:rPr>
              <w:t>Profil absolventa studijního oboru</w:t>
            </w:r>
          </w:p>
          <w:p w14:paraId="1D24D8D8" w14:textId="77777777" w:rsidR="00802A5F" w:rsidRPr="00AF457C" w:rsidRDefault="00802A5F" w:rsidP="00AF457C">
            <w:pPr>
              <w:pStyle w:val="Zkladntext"/>
              <w:rPr>
                <w:sz w:val="20"/>
                <w:szCs w:val="20"/>
                <w:lang w:val="cs-CZ"/>
              </w:rPr>
            </w:pPr>
            <w:r w:rsidRPr="001D798B">
              <w:rPr>
                <w:sz w:val="20"/>
                <w:szCs w:val="20"/>
                <w:lang w:val="cs-CZ"/>
              </w:rPr>
              <w:t xml:space="preserve">Absolvent studijního </w:t>
            </w:r>
            <w:r w:rsidR="00C13A9B">
              <w:rPr>
                <w:sz w:val="20"/>
                <w:szCs w:val="20"/>
                <w:lang w:val="cs-CZ"/>
              </w:rPr>
              <w:t xml:space="preserve">programu </w:t>
            </w:r>
            <w:r w:rsidRPr="001D798B">
              <w:rPr>
                <w:sz w:val="20"/>
                <w:szCs w:val="20"/>
                <w:lang w:val="cs-CZ"/>
              </w:rPr>
              <w:t xml:space="preserve">dokáže projektovat a implementovat výchovnou a vzdělávací činnost v institucích předškolní výchovy. Má vědomosti o kulturních a sociálních souvislostech výchovy, zná základní psychologické podmínky výchovy a vzdělávání, umí aplikovat pedagogické a didaktické programy příslušných výchovných institucí. </w:t>
            </w:r>
          </w:p>
          <w:p w14:paraId="299F8CCB" w14:textId="77777777" w:rsidR="00802A5F" w:rsidRPr="001D798B" w:rsidRDefault="00802A5F" w:rsidP="00802A5F">
            <w:pPr>
              <w:jc w:val="both"/>
            </w:pPr>
            <w:r w:rsidRPr="001D798B">
              <w:t xml:space="preserve">Struktura studijního </w:t>
            </w:r>
            <w:r w:rsidR="00C13A9B">
              <w:t xml:space="preserve">programu </w:t>
            </w:r>
            <w:r w:rsidRPr="001D798B">
              <w:t>a obsah jednotlivých předmětů jsou zaměřeny na profil absolventa, který má následující podobu:</w:t>
            </w:r>
          </w:p>
          <w:p w14:paraId="68E915AB" w14:textId="77777777" w:rsidR="00802A5F" w:rsidRPr="001D798B" w:rsidRDefault="00802A5F" w:rsidP="00802A5F">
            <w:pPr>
              <w:jc w:val="both"/>
              <w:rPr>
                <w:b/>
                <w:bCs/>
                <w:color w:val="FF0000"/>
              </w:rPr>
            </w:pPr>
          </w:p>
          <w:p w14:paraId="50F13DBA" w14:textId="77777777" w:rsidR="00802A5F" w:rsidRPr="001D798B" w:rsidRDefault="00802A5F" w:rsidP="00802A5F">
            <w:pPr>
              <w:jc w:val="both"/>
              <w:rPr>
                <w:b/>
                <w:bCs/>
              </w:rPr>
            </w:pPr>
            <w:r w:rsidRPr="001D798B">
              <w:rPr>
                <w:b/>
                <w:bCs/>
              </w:rPr>
              <w:t>Teoretické kompetence absolventa:</w:t>
            </w:r>
          </w:p>
          <w:p w14:paraId="51D9E508" w14:textId="77777777" w:rsidR="00802A5F" w:rsidRPr="001D798B" w:rsidRDefault="00802A5F" w:rsidP="00802A5F">
            <w:pPr>
              <w:numPr>
                <w:ilvl w:val="0"/>
                <w:numId w:val="16"/>
              </w:numPr>
              <w:jc w:val="both"/>
            </w:pPr>
            <w:r w:rsidRPr="001D798B">
              <w:t>zná filozofické a sociální souvislosti výchovného procesu a orientuje se v</w:t>
            </w:r>
            <w:r w:rsidR="00F0316D">
              <w:t> </w:t>
            </w:r>
            <w:r w:rsidRPr="001D798B">
              <w:t>nich</w:t>
            </w:r>
            <w:r w:rsidR="00F0316D">
              <w:t>,</w:t>
            </w:r>
          </w:p>
          <w:p w14:paraId="2F34434B" w14:textId="77777777" w:rsidR="00802A5F" w:rsidRDefault="00802A5F" w:rsidP="00802A5F">
            <w:pPr>
              <w:numPr>
                <w:ilvl w:val="0"/>
                <w:numId w:val="16"/>
              </w:numPr>
              <w:jc w:val="both"/>
            </w:pPr>
            <w:r w:rsidRPr="001D798B">
              <w:t>zná teoretické zázemí pedagogiky předškolního věku,</w:t>
            </w:r>
          </w:p>
          <w:p w14:paraId="0306507E" w14:textId="77777777" w:rsidR="00C13A9B" w:rsidRPr="001D798B" w:rsidRDefault="00C13A9B" w:rsidP="00802A5F">
            <w:pPr>
              <w:numPr>
                <w:ilvl w:val="0"/>
                <w:numId w:val="16"/>
              </w:numPr>
              <w:jc w:val="both"/>
            </w:pPr>
            <w:r>
              <w:t>zná historické zázemí vzniku pedagogiky předškolního věku</w:t>
            </w:r>
          </w:p>
          <w:p w14:paraId="244AA6C0" w14:textId="77777777" w:rsidR="00802A5F" w:rsidRPr="001D798B" w:rsidRDefault="00802A5F" w:rsidP="00802A5F">
            <w:pPr>
              <w:numPr>
                <w:ilvl w:val="0"/>
                <w:numId w:val="16"/>
              </w:numPr>
              <w:jc w:val="both"/>
            </w:pPr>
            <w:r w:rsidRPr="001D798B">
              <w:t>dokáže kriticky hodnotit modely výchovy a vzdělávání,</w:t>
            </w:r>
          </w:p>
          <w:p w14:paraId="5EEBD756" w14:textId="77777777" w:rsidR="00802A5F" w:rsidRDefault="00802A5F" w:rsidP="00802A5F">
            <w:pPr>
              <w:numPr>
                <w:ilvl w:val="0"/>
                <w:numId w:val="16"/>
              </w:numPr>
              <w:jc w:val="both"/>
            </w:pPr>
            <w:r w:rsidRPr="001D798B">
              <w:t>ovládá současné modely výchovy, socializace a enkulturace člověka,</w:t>
            </w:r>
          </w:p>
          <w:p w14:paraId="18B0E8F1" w14:textId="77777777" w:rsidR="00C13A9B" w:rsidRPr="001D798B" w:rsidRDefault="00C13A9B" w:rsidP="00802A5F">
            <w:pPr>
              <w:numPr>
                <w:ilvl w:val="0"/>
                <w:numId w:val="16"/>
              </w:numPr>
              <w:jc w:val="both"/>
            </w:pPr>
            <w:r>
              <w:t>ovládá teoretické koncepce vývojové a pedagogické psychologie,</w:t>
            </w:r>
          </w:p>
          <w:p w14:paraId="55E53234" w14:textId="77777777" w:rsidR="00802A5F" w:rsidRPr="001D798B" w:rsidRDefault="00802A5F" w:rsidP="00802A5F">
            <w:pPr>
              <w:numPr>
                <w:ilvl w:val="0"/>
                <w:numId w:val="16"/>
              </w:numPr>
              <w:jc w:val="both"/>
            </w:pPr>
            <w:r w:rsidRPr="001D798B">
              <w:t>zná a umí analyzovat koncepce rozvoje kulturní gramotnosti jako výsledku působení vzdělávání,</w:t>
            </w:r>
          </w:p>
          <w:p w14:paraId="54C3C7C3" w14:textId="77777777" w:rsidR="00802A5F" w:rsidRPr="001D798B" w:rsidRDefault="00802A5F" w:rsidP="00802A5F">
            <w:pPr>
              <w:numPr>
                <w:ilvl w:val="0"/>
                <w:numId w:val="16"/>
              </w:numPr>
              <w:jc w:val="both"/>
            </w:pPr>
            <w:r w:rsidRPr="001D798B">
              <w:t>dokáže systematicky a analyticky používat algoritmy v didaktice a jejích oborových součástech,</w:t>
            </w:r>
          </w:p>
          <w:p w14:paraId="75D359A1" w14:textId="77777777" w:rsidR="00802A5F" w:rsidRPr="001D798B" w:rsidRDefault="00802A5F" w:rsidP="00802A5F">
            <w:pPr>
              <w:numPr>
                <w:ilvl w:val="0"/>
                <w:numId w:val="17"/>
              </w:numPr>
              <w:jc w:val="both"/>
            </w:pPr>
            <w:r w:rsidRPr="001D798B">
              <w:t>zapojuje se do komparativního posuzování kurikulárních strategií v jiných zemích,</w:t>
            </w:r>
          </w:p>
          <w:p w14:paraId="482274DE" w14:textId="77777777" w:rsidR="00802A5F" w:rsidRPr="001D798B" w:rsidRDefault="00802A5F" w:rsidP="00802A5F">
            <w:pPr>
              <w:numPr>
                <w:ilvl w:val="0"/>
                <w:numId w:val="16"/>
              </w:numPr>
              <w:jc w:val="both"/>
            </w:pPr>
            <w:r w:rsidRPr="001D798B">
              <w:t>je schopen interpretovat a analyzovat vědecké texty z oblasti pedagogiky, ale i hraničních vědních disciplín o výchově,</w:t>
            </w:r>
          </w:p>
          <w:p w14:paraId="6CEA3A65" w14:textId="77777777" w:rsidR="00802A5F" w:rsidRDefault="00802A5F" w:rsidP="00802A5F">
            <w:pPr>
              <w:numPr>
                <w:ilvl w:val="0"/>
                <w:numId w:val="16"/>
              </w:numPr>
              <w:jc w:val="both"/>
            </w:pPr>
            <w:r w:rsidRPr="001D798B">
              <w:t>ko</w:t>
            </w:r>
            <w:r w:rsidR="005E6F0C">
              <w:t>munikuje odborně v cizím jazyce,</w:t>
            </w:r>
          </w:p>
          <w:p w14:paraId="70CF150C" w14:textId="77777777" w:rsidR="005E6F0C" w:rsidRDefault="005E6F0C" w:rsidP="00802A5F">
            <w:pPr>
              <w:numPr>
                <w:ilvl w:val="0"/>
                <w:numId w:val="16"/>
              </w:numPr>
              <w:jc w:val="both"/>
            </w:pPr>
            <w:r>
              <w:t>podílí se na výzkumné práci v oblasti rozvíjení pedagogiky předškolního věku,</w:t>
            </w:r>
          </w:p>
          <w:p w14:paraId="53675DFA" w14:textId="77777777" w:rsidR="005E6F0C" w:rsidRPr="001D798B" w:rsidRDefault="005E6F0C" w:rsidP="00802A5F">
            <w:pPr>
              <w:numPr>
                <w:ilvl w:val="0"/>
                <w:numId w:val="16"/>
              </w:numPr>
              <w:jc w:val="both"/>
            </w:pPr>
            <w:r>
              <w:t xml:space="preserve">zapojuje se do zpracovávání </w:t>
            </w:r>
            <w:r w:rsidR="00A22B51">
              <w:t>odborných studií.</w:t>
            </w:r>
          </w:p>
          <w:p w14:paraId="3F8D19F6" w14:textId="77777777" w:rsidR="00802A5F" w:rsidRPr="001D798B" w:rsidRDefault="00802A5F" w:rsidP="00802A5F">
            <w:pPr>
              <w:ind w:left="720"/>
              <w:jc w:val="both"/>
            </w:pPr>
          </w:p>
          <w:p w14:paraId="2329B98D" w14:textId="77777777" w:rsidR="00802A5F" w:rsidRPr="001D798B" w:rsidRDefault="00802A5F" w:rsidP="00802A5F">
            <w:pPr>
              <w:jc w:val="both"/>
              <w:rPr>
                <w:b/>
                <w:bCs/>
              </w:rPr>
            </w:pPr>
            <w:r w:rsidRPr="001D798B">
              <w:rPr>
                <w:b/>
                <w:bCs/>
              </w:rPr>
              <w:t>Aplikační kompetence absolventa:</w:t>
            </w:r>
          </w:p>
          <w:p w14:paraId="12C01F22" w14:textId="77777777" w:rsidR="00802A5F" w:rsidRPr="001D798B" w:rsidRDefault="00802A5F" w:rsidP="00802A5F">
            <w:pPr>
              <w:numPr>
                <w:ilvl w:val="0"/>
                <w:numId w:val="17"/>
              </w:numPr>
              <w:jc w:val="both"/>
            </w:pPr>
            <w:r w:rsidRPr="001D798B">
              <w:t>dokáže samostatně projektovat a realizovat výuku na úrovni předškolního vzdělávání,</w:t>
            </w:r>
          </w:p>
          <w:p w14:paraId="6F7704B6" w14:textId="77777777" w:rsidR="00802A5F" w:rsidRPr="001D798B" w:rsidRDefault="00802A5F" w:rsidP="00802A5F">
            <w:pPr>
              <w:numPr>
                <w:ilvl w:val="0"/>
                <w:numId w:val="17"/>
              </w:numPr>
              <w:jc w:val="both"/>
            </w:pPr>
            <w:r w:rsidRPr="001D798B">
              <w:t>ovládá a umí realizovat i metodicko-organizační práci na úseku předškolního vzdělávání,</w:t>
            </w:r>
          </w:p>
          <w:p w14:paraId="43FC9E26" w14:textId="77777777" w:rsidR="00802A5F" w:rsidRPr="001D798B" w:rsidRDefault="00802A5F" w:rsidP="00802A5F">
            <w:pPr>
              <w:numPr>
                <w:ilvl w:val="0"/>
                <w:numId w:val="17"/>
              </w:numPr>
              <w:jc w:val="both"/>
            </w:pPr>
            <w:r w:rsidRPr="001D798B">
              <w:t>projektuje podpůrné integrační programy pro kulturně odlišné děti,</w:t>
            </w:r>
          </w:p>
          <w:p w14:paraId="4D4BDE29" w14:textId="77777777" w:rsidR="00802A5F" w:rsidRPr="001D798B" w:rsidRDefault="00802A5F" w:rsidP="00802A5F">
            <w:pPr>
              <w:numPr>
                <w:ilvl w:val="0"/>
                <w:numId w:val="17"/>
              </w:numPr>
              <w:jc w:val="both"/>
            </w:pPr>
            <w:r w:rsidRPr="001D798B">
              <w:t>analyzuje a posuzuje alternativní programy předškolního vzdělávání,</w:t>
            </w:r>
          </w:p>
          <w:p w14:paraId="7296BA3C" w14:textId="77777777" w:rsidR="00802A5F" w:rsidRPr="001D798B" w:rsidRDefault="00802A5F" w:rsidP="00802A5F">
            <w:pPr>
              <w:numPr>
                <w:ilvl w:val="0"/>
                <w:numId w:val="17"/>
              </w:numPr>
              <w:jc w:val="both"/>
            </w:pPr>
            <w:r w:rsidRPr="001D798B">
              <w:t>efektivně komunikuje s širším prostředím laické i profesní komunity,</w:t>
            </w:r>
          </w:p>
          <w:p w14:paraId="1B738CDB" w14:textId="77777777" w:rsidR="00802A5F" w:rsidRPr="001D798B" w:rsidRDefault="00802A5F" w:rsidP="00802A5F">
            <w:pPr>
              <w:numPr>
                <w:ilvl w:val="0"/>
                <w:numId w:val="17"/>
              </w:numPr>
              <w:jc w:val="both"/>
            </w:pPr>
            <w:r w:rsidRPr="001D798B">
              <w:t>umí připravit projekt pro předškolní vzdělávání v cizím jazyce,</w:t>
            </w:r>
          </w:p>
          <w:p w14:paraId="3AEF672E" w14:textId="77777777" w:rsidR="00802A5F" w:rsidRDefault="00802A5F" w:rsidP="00802A5F">
            <w:pPr>
              <w:numPr>
                <w:ilvl w:val="0"/>
                <w:numId w:val="17"/>
              </w:numPr>
              <w:jc w:val="both"/>
            </w:pPr>
            <w:r w:rsidRPr="001D798B">
              <w:t>dokáže kvalifik</w:t>
            </w:r>
            <w:r w:rsidR="00F0316D">
              <w:t>ovaně</w:t>
            </w:r>
            <w:r w:rsidR="00A22B51">
              <w:t xml:space="preserve"> řídit předškolní zařízení,</w:t>
            </w:r>
          </w:p>
          <w:p w14:paraId="0D561D57" w14:textId="77777777" w:rsidR="00A22B51" w:rsidRDefault="00A22B51" w:rsidP="00802A5F">
            <w:pPr>
              <w:numPr>
                <w:ilvl w:val="0"/>
                <w:numId w:val="17"/>
              </w:numPr>
              <w:jc w:val="both"/>
            </w:pPr>
            <w:r>
              <w:t>umí připravit studentský výzkumný projekt,</w:t>
            </w:r>
          </w:p>
          <w:p w14:paraId="3BB04CFA" w14:textId="77777777" w:rsidR="00A22B51" w:rsidRPr="001D798B" w:rsidRDefault="00F0316D" w:rsidP="00802A5F">
            <w:pPr>
              <w:numPr>
                <w:ilvl w:val="0"/>
                <w:numId w:val="17"/>
              </w:numPr>
              <w:jc w:val="both"/>
            </w:pPr>
            <w:r>
              <w:t>umí prezentovat svá</w:t>
            </w:r>
            <w:r w:rsidR="00A22B51">
              <w:t xml:space="preserve"> výzkumné zjištění před odbornou a laickou komunitou.</w:t>
            </w:r>
          </w:p>
          <w:p w14:paraId="7585D966" w14:textId="77777777" w:rsidR="00802A5F" w:rsidRPr="001D798B" w:rsidRDefault="00802A5F" w:rsidP="00802A5F">
            <w:pPr>
              <w:ind w:left="720"/>
              <w:jc w:val="both"/>
            </w:pPr>
          </w:p>
          <w:p w14:paraId="2AF2224E" w14:textId="77777777" w:rsidR="00802A5F" w:rsidRPr="001D798B" w:rsidRDefault="00802A5F" w:rsidP="00802A5F">
            <w:pPr>
              <w:jc w:val="both"/>
            </w:pPr>
            <w:r w:rsidRPr="001D798B">
              <w:t xml:space="preserve">Mimo uvedené kompetence je absolvent vybaven návykem permanentního </w:t>
            </w:r>
            <w:ins w:id="15" w:author="Anežka Lengálová" w:date="2018-05-30T06:09:00Z">
              <w:r w:rsidR="00496264">
                <w:t>sebe</w:t>
              </w:r>
            </w:ins>
            <w:r w:rsidRPr="001D798B">
              <w:t xml:space="preserve">vzdělávání </w:t>
            </w:r>
            <w:del w:id="16" w:author="Anežka Lengálová" w:date="2018-05-30T06:10:00Z">
              <w:r w:rsidRPr="001D798B" w:rsidDel="00496264">
                <w:delText xml:space="preserve">se </w:delText>
              </w:r>
            </w:del>
            <w:r w:rsidRPr="001D798B">
              <w:t xml:space="preserve">a </w:t>
            </w:r>
            <w:r w:rsidRPr="001D798B">
              <w:rPr>
                <w:b/>
                <w:bCs/>
              </w:rPr>
              <w:t>klíčovými kompetencemi kooperace a komunikace</w:t>
            </w:r>
            <w:r w:rsidRPr="001D798B">
              <w:t xml:space="preserve"> na různých úrovních odborného výchovného prostředí.</w:t>
            </w:r>
          </w:p>
          <w:p w14:paraId="261AD4BE" w14:textId="77777777" w:rsidR="00802A5F" w:rsidRPr="001D798B" w:rsidRDefault="00802A5F" w:rsidP="00802A5F">
            <w:pPr>
              <w:autoSpaceDE w:val="0"/>
              <w:autoSpaceDN w:val="0"/>
              <w:adjustRightInd w:val="0"/>
              <w:jc w:val="both"/>
              <w:rPr>
                <w:rFonts w:ascii="TimesNewRomanPS-BoldMT" w:hAnsi="TimesNewRomanPS-BoldMT" w:cs="TimesNewRomanPS-BoldMT"/>
                <w:b/>
                <w:bCs/>
              </w:rPr>
            </w:pPr>
          </w:p>
          <w:p w14:paraId="6E603EA8" w14:textId="77777777" w:rsidR="00802A5F" w:rsidRPr="001D798B" w:rsidRDefault="00802A5F" w:rsidP="00802A5F">
            <w:pPr>
              <w:autoSpaceDE w:val="0"/>
              <w:autoSpaceDN w:val="0"/>
              <w:adjustRightInd w:val="0"/>
              <w:jc w:val="both"/>
              <w:rPr>
                <w:rFonts w:ascii="TimesNewRomanPS-BoldMT" w:hAnsi="TimesNewRomanPS-BoldMT" w:cs="TimesNewRomanPS-BoldMT"/>
                <w:b/>
                <w:bCs/>
              </w:rPr>
            </w:pPr>
            <w:r w:rsidRPr="001D798B">
              <w:rPr>
                <w:rFonts w:ascii="TimesNewRomanPS-BoldMT" w:hAnsi="TimesNewRomanPS-BoldMT" w:cs="TimesNewRomanPS-BoldMT"/>
                <w:b/>
                <w:bCs/>
              </w:rPr>
              <w:t>Uplatnění absolventa</w:t>
            </w:r>
            <w:r w:rsidRPr="001D798B">
              <w:rPr>
                <w:rFonts w:ascii="TimesNewRomanPS-BoldMT CE" w:hAnsi="TimesNewRomanPS-BoldMT CE" w:cs="TimesNewRomanPS-BoldMT CE"/>
                <w:b/>
                <w:bCs/>
              </w:rPr>
              <w:t>:</w:t>
            </w:r>
          </w:p>
          <w:p w14:paraId="7D50B7BA" w14:textId="77777777" w:rsidR="00802A5F" w:rsidRPr="001D798B" w:rsidRDefault="00802A5F" w:rsidP="00802A5F">
            <w:pPr>
              <w:pStyle w:val="Odstavecseseznamem"/>
              <w:numPr>
                <w:ilvl w:val="0"/>
                <w:numId w:val="18"/>
              </w:numPr>
              <w:autoSpaceDE w:val="0"/>
              <w:autoSpaceDN w:val="0"/>
              <w:adjustRightInd w:val="0"/>
              <w:contextualSpacing w:val="0"/>
              <w:jc w:val="both"/>
              <w:rPr>
                <w:rFonts w:ascii="TimesNewRomanPSMT" w:hAnsi="TimesNewRomanPSMT" w:cs="TimesNewRomanPSMT"/>
              </w:rPr>
            </w:pPr>
            <w:r w:rsidRPr="001D798B">
              <w:rPr>
                <w:rFonts w:ascii="TimesNewRomanPSMT" w:hAnsi="TimesNewRomanPSMT" w:cs="TimesNewRomanPSMT"/>
              </w:rPr>
              <w:t>ředitel/ka, vedoucí pracovník/pracovnice  mateřské školy, resp. s</w:t>
            </w:r>
            <w:r w:rsidR="00DB72B2">
              <w:rPr>
                <w:rFonts w:ascii="TimesNewRomanPSMT" w:hAnsi="TimesNewRomanPSMT" w:cs="TimesNewRomanPSMT"/>
              </w:rPr>
              <w:t>pecializovaného předškolního zař</w:t>
            </w:r>
            <w:r w:rsidRPr="001D798B">
              <w:rPr>
                <w:rFonts w:ascii="TimesNewRomanPSMT" w:hAnsi="TimesNewRomanPSMT" w:cs="TimesNewRomanPSMT"/>
              </w:rPr>
              <w:t>ízení</w:t>
            </w:r>
            <w:r w:rsidR="00DB72B2">
              <w:rPr>
                <w:rFonts w:ascii="TimesNewRomanPSMT" w:hAnsi="TimesNewRomanPSMT" w:cs="TimesNewRomanPSMT"/>
              </w:rPr>
              <w:t xml:space="preserve"> (po splně</w:t>
            </w:r>
            <w:r w:rsidR="00A22B51">
              <w:rPr>
                <w:rFonts w:ascii="TimesNewRomanPSMT" w:hAnsi="TimesNewRomanPSMT" w:cs="TimesNewRomanPSMT"/>
              </w:rPr>
              <w:t>ní dalších kvalifikačních podmínek)</w:t>
            </w:r>
            <w:r w:rsidRPr="001D798B">
              <w:rPr>
                <w:rFonts w:ascii="TimesNewRomanPSMT" w:hAnsi="TimesNewRomanPSMT" w:cs="TimesNewRomanPSMT"/>
              </w:rPr>
              <w:t xml:space="preserve">, </w:t>
            </w:r>
          </w:p>
          <w:p w14:paraId="1CA54EC9" w14:textId="77777777" w:rsidR="00802A5F" w:rsidRPr="001D798B" w:rsidRDefault="00802A5F" w:rsidP="00802A5F">
            <w:pPr>
              <w:pStyle w:val="Odstavecseseznamem"/>
              <w:numPr>
                <w:ilvl w:val="0"/>
                <w:numId w:val="18"/>
              </w:numPr>
              <w:autoSpaceDE w:val="0"/>
              <w:autoSpaceDN w:val="0"/>
              <w:adjustRightInd w:val="0"/>
              <w:contextualSpacing w:val="0"/>
              <w:jc w:val="both"/>
              <w:rPr>
                <w:rFonts w:ascii="TimesNewRomanPSMT" w:hAnsi="TimesNewRomanPSMT" w:cs="TimesNewRomanPSMT"/>
              </w:rPr>
            </w:pPr>
            <w:r w:rsidRPr="001D798B">
              <w:t>pracovník/pracovnice státní správy se zaměřením na agendu dětí ve věku do doby jejich nástupu do povinného školního vzdělávání a problematiku veškerých subjektů pro tyto děti,</w:t>
            </w:r>
          </w:p>
          <w:p w14:paraId="0CCC445F" w14:textId="77777777" w:rsidR="00802A5F" w:rsidRPr="00496B34" w:rsidRDefault="00802A5F" w:rsidP="00802A5F">
            <w:pPr>
              <w:pStyle w:val="Odstavecseseznamem"/>
              <w:numPr>
                <w:ilvl w:val="0"/>
                <w:numId w:val="18"/>
              </w:numPr>
              <w:autoSpaceDE w:val="0"/>
              <w:autoSpaceDN w:val="0"/>
              <w:adjustRightInd w:val="0"/>
              <w:contextualSpacing w:val="0"/>
              <w:jc w:val="both"/>
              <w:rPr>
                <w:rFonts w:ascii="TimesNewRomanPSMT" w:hAnsi="TimesNewRomanPSMT" w:cs="TimesNewRomanPSMT"/>
              </w:rPr>
            </w:pPr>
            <w:r w:rsidRPr="001D798B">
              <w:t>pracovník/pracovnice České školní inspekce (po splnění</w:t>
            </w:r>
            <w:r w:rsidR="00496B34">
              <w:t xml:space="preserve"> dalších předepsaných podmínek),</w:t>
            </w:r>
          </w:p>
          <w:p w14:paraId="1367B1B4" w14:textId="77777777" w:rsidR="00A360AD" w:rsidRPr="00976ADD" w:rsidRDefault="00496B34" w:rsidP="00A51466">
            <w:pPr>
              <w:pStyle w:val="Odstavecseseznamem"/>
              <w:numPr>
                <w:ilvl w:val="0"/>
                <w:numId w:val="18"/>
              </w:numPr>
              <w:autoSpaceDE w:val="0"/>
              <w:autoSpaceDN w:val="0"/>
              <w:adjustRightInd w:val="0"/>
              <w:contextualSpacing w:val="0"/>
              <w:jc w:val="both"/>
              <w:rPr>
                <w:rFonts w:ascii="TimesNewRomanPSMT" w:hAnsi="TimesNewRomanPSMT" w:cs="TimesNewRomanPSMT"/>
              </w:rPr>
            </w:pPr>
            <w:r>
              <w:t>akademický pracovník</w:t>
            </w:r>
            <w:r w:rsidR="00A22B51">
              <w:t xml:space="preserve"> v oblasti </w:t>
            </w:r>
            <w:r w:rsidR="00971B55">
              <w:t xml:space="preserve">předškolní pedagogiky </w:t>
            </w:r>
            <w:r w:rsidR="00A22B51">
              <w:t>(po splnění další</w:t>
            </w:r>
            <w:r w:rsidR="00976ADD">
              <w:t>ch podmínek – doktorské studium.</w:t>
            </w:r>
          </w:p>
        </w:tc>
      </w:tr>
      <w:tr w:rsidR="00A360AD" w14:paraId="10656CA7" w14:textId="77777777" w:rsidTr="00A51466">
        <w:trPr>
          <w:trHeight w:val="185"/>
        </w:trPr>
        <w:tc>
          <w:tcPr>
            <w:tcW w:w="9285" w:type="dxa"/>
            <w:gridSpan w:val="4"/>
            <w:shd w:val="clear" w:color="auto" w:fill="F7CAAC"/>
          </w:tcPr>
          <w:p w14:paraId="355EC983" w14:textId="77777777" w:rsidR="00A360AD" w:rsidRPr="00ED322D" w:rsidRDefault="00A360AD" w:rsidP="00A51466">
            <w:r w:rsidRPr="00ED322D">
              <w:rPr>
                <w:b/>
              </w:rPr>
              <w:t>Pravidla a podmínky pro tvorbu studijních plánů</w:t>
            </w:r>
          </w:p>
        </w:tc>
      </w:tr>
      <w:tr w:rsidR="00A360AD" w14:paraId="74C71E16" w14:textId="77777777" w:rsidTr="00A51466">
        <w:trPr>
          <w:trHeight w:val="2651"/>
        </w:trPr>
        <w:tc>
          <w:tcPr>
            <w:tcW w:w="9285" w:type="dxa"/>
            <w:gridSpan w:val="4"/>
            <w:shd w:val="clear" w:color="auto" w:fill="FFFFFF"/>
          </w:tcPr>
          <w:p w14:paraId="1E05EFC7" w14:textId="77777777" w:rsidR="005E6F0C" w:rsidRPr="001D798B" w:rsidRDefault="005E6F0C" w:rsidP="005E6F0C">
            <w:pPr>
              <w:autoSpaceDE w:val="0"/>
              <w:autoSpaceDN w:val="0"/>
              <w:adjustRightInd w:val="0"/>
              <w:jc w:val="both"/>
              <w:rPr>
                <w:rFonts w:ascii="TimesNewRomanPSMT" w:hAnsi="TimesNewRomanPSMT" w:cs="TimesNewRomanPSMT"/>
              </w:rPr>
            </w:pPr>
            <w:r w:rsidRPr="001D798B">
              <w:rPr>
                <w:rFonts w:ascii="TimesNewRomanPSMT" w:hAnsi="TimesNewRomanPSMT" w:cs="TimesNewRomanPSMT"/>
              </w:rPr>
              <w:lastRenderedPageBreak/>
              <w:t xml:space="preserve">Studijní plán předkládaného </w:t>
            </w:r>
            <w:r w:rsidR="00A22B51">
              <w:rPr>
                <w:rFonts w:ascii="TimesNewRomanPSMT" w:hAnsi="TimesNewRomanPSMT" w:cs="TimesNewRomanPSMT"/>
              </w:rPr>
              <w:t>programu je koncipován do čtyř</w:t>
            </w:r>
            <w:r w:rsidRPr="001D798B">
              <w:rPr>
                <w:rFonts w:ascii="TimesNewRomanPSMT" w:hAnsi="TimesNewRomanPSMT" w:cs="TimesNewRomanPSMT"/>
              </w:rPr>
              <w:t xml:space="preserve"> oblastí:</w:t>
            </w:r>
          </w:p>
          <w:p w14:paraId="64CC661B" w14:textId="77777777" w:rsidR="005E6F0C" w:rsidRPr="00A22B51" w:rsidRDefault="00A22B51" w:rsidP="00A22B51">
            <w:pPr>
              <w:pStyle w:val="Odstavecseseznamem"/>
              <w:numPr>
                <w:ilvl w:val="0"/>
                <w:numId w:val="20"/>
              </w:numPr>
              <w:autoSpaceDE w:val="0"/>
              <w:autoSpaceDN w:val="0"/>
              <w:adjustRightInd w:val="0"/>
              <w:jc w:val="both"/>
              <w:rPr>
                <w:rFonts w:ascii="TimesNewRomanPSMT" w:hAnsi="TimesNewRomanPSMT" w:cs="TimesNewRomanPSMT"/>
              </w:rPr>
            </w:pPr>
            <w:r w:rsidRPr="00A22B51">
              <w:rPr>
                <w:rFonts w:ascii="TimesNewRomanPSMT" w:hAnsi="TimesNewRomanPSMT" w:cs="TimesNewRomanPSMT"/>
              </w:rPr>
              <w:t>teoretické,</w:t>
            </w:r>
          </w:p>
          <w:p w14:paraId="1075F839" w14:textId="77777777" w:rsidR="00A22B51" w:rsidRDefault="00A22B51" w:rsidP="00A22B51">
            <w:pPr>
              <w:pStyle w:val="Odstavecseseznamem"/>
              <w:numPr>
                <w:ilvl w:val="0"/>
                <w:numId w:val="20"/>
              </w:numPr>
              <w:autoSpaceDE w:val="0"/>
              <w:autoSpaceDN w:val="0"/>
              <w:adjustRightInd w:val="0"/>
              <w:jc w:val="both"/>
              <w:rPr>
                <w:rFonts w:ascii="TimesNewRomanPSMT" w:hAnsi="TimesNewRomanPSMT" w:cs="TimesNewRomanPSMT"/>
              </w:rPr>
            </w:pPr>
            <w:r>
              <w:rPr>
                <w:rFonts w:ascii="TimesNewRomanPSMT" w:hAnsi="TimesNewRomanPSMT" w:cs="TimesNewRomanPSMT"/>
              </w:rPr>
              <w:t>metodologické,</w:t>
            </w:r>
          </w:p>
          <w:p w14:paraId="18C05117" w14:textId="77777777" w:rsidR="00A22B51" w:rsidRDefault="00A22B51" w:rsidP="00A22B51">
            <w:pPr>
              <w:pStyle w:val="Odstavecseseznamem"/>
              <w:numPr>
                <w:ilvl w:val="0"/>
                <w:numId w:val="20"/>
              </w:numPr>
              <w:autoSpaceDE w:val="0"/>
              <w:autoSpaceDN w:val="0"/>
              <w:adjustRightInd w:val="0"/>
              <w:jc w:val="both"/>
              <w:rPr>
                <w:rFonts w:ascii="TimesNewRomanPSMT" w:hAnsi="TimesNewRomanPSMT" w:cs="TimesNewRomanPSMT"/>
              </w:rPr>
            </w:pPr>
            <w:r>
              <w:rPr>
                <w:rFonts w:ascii="TimesNewRomanPSMT" w:hAnsi="TimesNewRomanPSMT" w:cs="TimesNewRomanPSMT"/>
              </w:rPr>
              <w:t>didaktické,</w:t>
            </w:r>
          </w:p>
          <w:p w14:paraId="24F3A38B" w14:textId="77777777" w:rsidR="00A22B51" w:rsidRPr="00A22B51" w:rsidRDefault="00A22B51" w:rsidP="00A22B51">
            <w:pPr>
              <w:pStyle w:val="Odstavecseseznamem"/>
              <w:numPr>
                <w:ilvl w:val="0"/>
                <w:numId w:val="20"/>
              </w:numPr>
              <w:autoSpaceDE w:val="0"/>
              <w:autoSpaceDN w:val="0"/>
              <w:adjustRightInd w:val="0"/>
              <w:jc w:val="both"/>
              <w:rPr>
                <w:rFonts w:ascii="TimesNewRomanPSMT" w:hAnsi="TimesNewRomanPSMT" w:cs="TimesNewRomanPSMT"/>
              </w:rPr>
            </w:pPr>
            <w:r>
              <w:rPr>
                <w:rFonts w:ascii="TimesNewRomanPSMT" w:hAnsi="TimesNewRomanPSMT" w:cs="TimesNewRomanPSMT"/>
              </w:rPr>
              <w:t>oblasti posilující praktické výzkumné kompetence</w:t>
            </w:r>
            <w:ins w:id="17" w:author="Anežka Lengálová" w:date="2018-05-30T06:10:00Z">
              <w:r w:rsidR="00496264">
                <w:rPr>
                  <w:rFonts w:ascii="TimesNewRomanPSMT" w:hAnsi="TimesNewRomanPSMT" w:cs="TimesNewRomanPSMT"/>
                </w:rPr>
                <w:t>.</w:t>
              </w:r>
            </w:ins>
            <w:r>
              <w:rPr>
                <w:rFonts w:ascii="TimesNewRomanPSMT" w:hAnsi="TimesNewRomanPSMT" w:cs="TimesNewRomanPSMT"/>
              </w:rPr>
              <w:t xml:space="preserve"> </w:t>
            </w:r>
          </w:p>
          <w:p w14:paraId="31D5CA36" w14:textId="77777777" w:rsidR="005E6F0C" w:rsidRDefault="005E6F0C" w:rsidP="008D558A">
            <w:pPr>
              <w:autoSpaceDE w:val="0"/>
              <w:autoSpaceDN w:val="0"/>
              <w:adjustRightInd w:val="0"/>
              <w:jc w:val="both"/>
              <w:rPr>
                <w:rFonts w:ascii="TimesNewRomanPS-BoldMT CE" w:eastAsiaTheme="minorEastAsia" w:hAnsi="TimesNewRomanPS-BoldMT CE" w:cs="TimesNewRomanPS-BoldMT CE"/>
                <w:b/>
                <w:bCs/>
                <w:color w:val="000000"/>
              </w:rPr>
            </w:pPr>
          </w:p>
          <w:p w14:paraId="71BB54BA" w14:textId="77777777" w:rsidR="00976ADD" w:rsidRPr="001D798B" w:rsidRDefault="00976ADD" w:rsidP="00976ADD">
            <w:pPr>
              <w:autoSpaceDE w:val="0"/>
              <w:autoSpaceDN w:val="0"/>
              <w:adjustRightInd w:val="0"/>
              <w:jc w:val="both"/>
              <w:rPr>
                <w:rFonts w:ascii="TimesNewRomanPS-BoldMT" w:eastAsiaTheme="minorEastAsia" w:hAnsi="TimesNewRomanPS-BoldMT" w:cs="TimesNewRomanPS-BoldMT"/>
                <w:b/>
                <w:bCs/>
                <w:color w:val="000000"/>
              </w:rPr>
            </w:pPr>
            <w:r w:rsidRPr="001D798B">
              <w:rPr>
                <w:rFonts w:ascii="TimesNewRomanPS-BoldMT CE" w:eastAsiaTheme="minorEastAsia" w:hAnsi="TimesNewRomanPS-BoldMT CE" w:cs="TimesNewRomanPS-BoldMT CE"/>
                <w:b/>
                <w:bCs/>
                <w:color w:val="000000"/>
              </w:rPr>
              <w:t>1. Plnění studijních povinností</w:t>
            </w:r>
          </w:p>
          <w:p w14:paraId="3AAE5EFA" w14:textId="77777777" w:rsidR="00976ADD" w:rsidRPr="00833531" w:rsidRDefault="00976ADD" w:rsidP="00976ADD">
            <w:pPr>
              <w:autoSpaceDE w:val="0"/>
              <w:autoSpaceDN w:val="0"/>
              <w:adjustRightInd w:val="0"/>
              <w:jc w:val="both"/>
              <w:rPr>
                <w:rFonts w:eastAsia="Calibri"/>
              </w:rPr>
            </w:pPr>
            <w:r w:rsidRPr="00833531">
              <w:rPr>
                <w:rFonts w:eastAsia="Calibri"/>
              </w:rPr>
              <w:t xml:space="preserve">Studenti jsou povinni řídit se řídit se platným Studijním a zkušebním řádem Univerzity Tomáše Bati ve Zlíně (dále UTB) </w:t>
            </w:r>
            <w:r>
              <w:rPr>
                <w:rFonts w:eastAsia="Calibri"/>
              </w:rPr>
              <w:t>a Pravidly průběhu studia ve studijních programech na FHS</w:t>
            </w:r>
            <w:r w:rsidRPr="00833531">
              <w:rPr>
                <w:rFonts w:eastAsia="Calibri"/>
              </w:rPr>
              <w:t xml:space="preserve">. Studijní povinnosti jsou </w:t>
            </w:r>
            <w:r>
              <w:rPr>
                <w:rFonts w:eastAsia="Calibri"/>
              </w:rPr>
              <w:t xml:space="preserve">obsaženy v studijních programech, v kartách předmětů a rozšířeny </w:t>
            </w:r>
            <w:r w:rsidRPr="00833531">
              <w:rPr>
                <w:rFonts w:eastAsia="Calibri"/>
              </w:rPr>
              <w:t>vyučujícími i v sylabech jednotlivých předmětů (</w:t>
            </w:r>
            <w:r>
              <w:rPr>
                <w:rFonts w:eastAsia="Calibri"/>
              </w:rPr>
              <w:t xml:space="preserve">v </w:t>
            </w:r>
            <w:r w:rsidRPr="00833531">
              <w:rPr>
                <w:rFonts w:eastAsia="Calibri"/>
              </w:rPr>
              <w:t>část</w:t>
            </w:r>
            <w:r>
              <w:rPr>
                <w:rFonts w:eastAsia="Calibri"/>
              </w:rPr>
              <w:t>i„</w:t>
            </w:r>
            <w:r w:rsidRPr="00833531">
              <w:rPr>
                <w:rFonts w:eastAsia="Calibri"/>
              </w:rPr>
              <w:t>požadavky na studenta</w:t>
            </w:r>
            <w:r>
              <w:rPr>
                <w:rFonts w:eastAsia="Calibri"/>
              </w:rPr>
              <w:t>“</w:t>
            </w:r>
            <w:r w:rsidRPr="00833531">
              <w:rPr>
                <w:rFonts w:eastAsia="Calibri"/>
              </w:rPr>
              <w:t xml:space="preserve">), zveřejněných ve studijní agendě na webovém portálu fakulty </w:t>
            </w:r>
            <w:ins w:id="18" w:author="Anežka Lengálová" w:date="2018-05-30T06:11:00Z">
              <w:r w:rsidR="00496264">
                <w:rPr>
                  <w:rFonts w:eastAsia="Calibri"/>
                </w:rPr>
                <w:t xml:space="preserve">IS/STAG </w:t>
              </w:r>
            </w:ins>
            <w:r w:rsidRPr="00833531">
              <w:rPr>
                <w:rFonts w:eastAsia="Calibri"/>
              </w:rPr>
              <w:t>(</w:t>
            </w:r>
            <w:hyperlink r:id="rId14" w:history="1">
              <w:r w:rsidRPr="00833531">
                <w:rPr>
                  <w:rStyle w:val="Hypertextovodkaz"/>
                  <w:rFonts w:eastAsia="Calibri"/>
                </w:rPr>
                <w:t>www.fhs.utb.cz</w:t>
              </w:r>
            </w:hyperlink>
            <w:r w:rsidRPr="00833531">
              <w:rPr>
                <w:rFonts w:eastAsia="Calibri"/>
              </w:rPr>
              <w:t>).</w:t>
            </w:r>
          </w:p>
          <w:p w14:paraId="4E7E7CF4" w14:textId="77777777" w:rsidR="00976ADD" w:rsidRPr="001D798B" w:rsidRDefault="00976ADD" w:rsidP="00976ADD">
            <w:pPr>
              <w:autoSpaceDE w:val="0"/>
              <w:autoSpaceDN w:val="0"/>
              <w:adjustRightInd w:val="0"/>
              <w:jc w:val="both"/>
              <w:rPr>
                <w:rFonts w:ascii="TimesNewRomanPS-BoldMT" w:eastAsiaTheme="minorEastAsia" w:hAnsi="TimesNewRomanPS-BoldMT" w:cs="TimesNewRomanPS-BoldMT"/>
                <w:b/>
                <w:bCs/>
                <w:color w:val="000000"/>
              </w:rPr>
            </w:pPr>
          </w:p>
          <w:p w14:paraId="658C7833" w14:textId="77777777" w:rsidR="00976ADD" w:rsidRPr="001D798B" w:rsidRDefault="00976ADD" w:rsidP="00976ADD">
            <w:pPr>
              <w:autoSpaceDE w:val="0"/>
              <w:autoSpaceDN w:val="0"/>
              <w:adjustRightInd w:val="0"/>
              <w:jc w:val="both"/>
              <w:rPr>
                <w:rFonts w:ascii="TimesNewRomanPS-BoldMT" w:eastAsiaTheme="minorEastAsia" w:hAnsi="TimesNewRomanPS-BoldMT" w:cs="TimesNewRomanPS-BoldMT"/>
                <w:b/>
                <w:bCs/>
                <w:color w:val="000000"/>
              </w:rPr>
            </w:pPr>
            <w:r w:rsidRPr="001D798B">
              <w:rPr>
                <w:rFonts w:ascii="TimesNewRomanPS-BoldMT" w:eastAsiaTheme="minorEastAsia" w:hAnsi="TimesNewRomanPS-BoldMT" w:cs="TimesNewRomanPS-BoldMT"/>
                <w:b/>
                <w:bCs/>
                <w:color w:val="000000"/>
              </w:rPr>
              <w:t>2. Zp</w:t>
            </w:r>
            <w:r w:rsidRPr="001D798B">
              <w:rPr>
                <w:rFonts w:ascii="TimesNewRomanPSMT" w:eastAsiaTheme="minorEastAsia" w:hAnsi="TimesNewRomanPSMT" w:cs="TimesNewRomanPSMT"/>
                <w:color w:val="000000"/>
              </w:rPr>
              <w:t>ů</w:t>
            </w:r>
            <w:r w:rsidRPr="001D798B">
              <w:rPr>
                <w:rFonts w:ascii="TimesNewRomanPS-BoldMT" w:eastAsiaTheme="minorEastAsia" w:hAnsi="TimesNewRomanPS-BoldMT" w:cs="TimesNewRomanPS-BoldMT"/>
                <w:b/>
                <w:bCs/>
                <w:color w:val="000000"/>
              </w:rPr>
              <w:t>sob hodnocení studenta</w:t>
            </w:r>
          </w:p>
          <w:p w14:paraId="58EC3B61" w14:textId="77777777" w:rsidR="00976ADD" w:rsidRPr="001D798B" w:rsidRDefault="00976ADD" w:rsidP="00976ADD">
            <w:pPr>
              <w:autoSpaceDE w:val="0"/>
              <w:autoSpaceDN w:val="0"/>
              <w:adjustRightInd w:val="0"/>
              <w:jc w:val="both"/>
              <w:rPr>
                <w:rFonts w:ascii="TimesNewRomanPSMT" w:hAnsi="TimesNewRomanPSMT" w:cs="TimesNewRomanPSMT"/>
                <w:color w:val="000000"/>
              </w:rPr>
            </w:pPr>
            <w:r w:rsidRPr="001D798B">
              <w:rPr>
                <w:rFonts w:ascii="TimesNewRomanPSMT" w:hAnsi="TimesNewRomanPSMT" w:cs="TimesNewRomanPSMT"/>
                <w:color w:val="000000"/>
              </w:rPr>
              <w:t xml:space="preserve">Během studia je student hodnocen průběžně a na konci každého semestru, a to formou zápočtu, klasifikovaného zápočtu, ústní, písemné nebo kombinované zkoušky či zkoušky po předchozím udělení zápočtu. Pro hodnocení průběhu studia je použit jednotný kreditní systém, který je kompatibilní s ECTS a umožňuje tak mobilitu studentů </w:t>
            </w:r>
            <w:r>
              <w:rPr>
                <w:rFonts w:ascii="TimesNewRomanPSMT" w:hAnsi="TimesNewRomanPSMT" w:cs="TimesNewRomanPSMT"/>
                <w:color w:val="000000"/>
              </w:rPr>
              <w:br/>
            </w:r>
            <w:r w:rsidRPr="001D798B">
              <w:rPr>
                <w:rFonts w:ascii="TimesNewRomanPSMT" w:hAnsi="TimesNewRomanPSMT" w:cs="TimesNewRomanPSMT"/>
                <w:color w:val="000000"/>
              </w:rPr>
              <w:t>v rámci evropských vzdělávacích programů.</w:t>
            </w:r>
          </w:p>
          <w:p w14:paraId="79AEE5EE" w14:textId="77777777" w:rsidR="008D558A" w:rsidRPr="001D798B" w:rsidRDefault="008D558A" w:rsidP="008D558A">
            <w:pPr>
              <w:autoSpaceDE w:val="0"/>
              <w:autoSpaceDN w:val="0"/>
              <w:adjustRightInd w:val="0"/>
              <w:jc w:val="both"/>
              <w:rPr>
                <w:rFonts w:ascii="TimesNewRomanPS-BoldMT" w:eastAsiaTheme="minorEastAsia" w:hAnsi="TimesNewRomanPS-BoldMT" w:cs="TimesNewRomanPS-BoldMT"/>
                <w:b/>
                <w:bCs/>
                <w:color w:val="000000"/>
              </w:rPr>
            </w:pPr>
          </w:p>
          <w:p w14:paraId="45B7D8AB" w14:textId="77777777" w:rsidR="008D558A" w:rsidRPr="001D798B" w:rsidRDefault="008D558A" w:rsidP="008D558A">
            <w:pPr>
              <w:autoSpaceDE w:val="0"/>
              <w:autoSpaceDN w:val="0"/>
              <w:adjustRightInd w:val="0"/>
              <w:jc w:val="both"/>
              <w:rPr>
                <w:rFonts w:ascii="TimesNewRomanPS-BoldMT" w:eastAsiaTheme="minorEastAsia" w:hAnsi="TimesNewRomanPS-BoldMT" w:cs="TimesNewRomanPS-BoldMT"/>
                <w:b/>
                <w:bCs/>
                <w:color w:val="000000"/>
              </w:rPr>
            </w:pPr>
            <w:r w:rsidRPr="001D798B">
              <w:rPr>
                <w:rFonts w:ascii="TimesNewRomanPS-BoldMT" w:eastAsiaTheme="minorEastAsia" w:hAnsi="TimesNewRomanPS-BoldMT" w:cs="TimesNewRomanPS-BoldMT"/>
                <w:b/>
                <w:bCs/>
                <w:color w:val="000000"/>
              </w:rPr>
              <w:t>Znaky kreditní systému:</w:t>
            </w:r>
          </w:p>
          <w:p w14:paraId="38FFDFAE" w14:textId="77777777" w:rsidR="008D558A" w:rsidRPr="001D798B" w:rsidRDefault="008D558A" w:rsidP="008D558A">
            <w:pPr>
              <w:pStyle w:val="Odstavecseseznamem"/>
              <w:numPr>
                <w:ilvl w:val="0"/>
                <w:numId w:val="19"/>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t>každému předmětu je přiřazen počet kreditů, který vyjadřuje relativní míru zátěže studenta nutnou pro úspěšné ukončení daného předmětu,</w:t>
            </w:r>
          </w:p>
          <w:p w14:paraId="4B34DB98" w14:textId="77777777" w:rsidR="008D558A" w:rsidRPr="001D798B" w:rsidRDefault="008D558A" w:rsidP="008D558A">
            <w:pPr>
              <w:pStyle w:val="Odstavecseseznamem"/>
              <w:numPr>
                <w:ilvl w:val="0"/>
                <w:numId w:val="19"/>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t>zakončením předmětu (zápočtem, klasifikovaným zápočtem, zkouškou, zkouškou po předchozím udělení zápočtu) student získá počet kreditů přiřazených danému předmětu,</w:t>
            </w:r>
          </w:p>
          <w:p w14:paraId="45D937B3" w14:textId="77777777" w:rsidR="008D558A" w:rsidRPr="001D798B" w:rsidRDefault="008D558A" w:rsidP="008D558A">
            <w:pPr>
              <w:pStyle w:val="Odstavecseseznamem"/>
              <w:numPr>
                <w:ilvl w:val="0"/>
                <w:numId w:val="19"/>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t>kredity získané v rámci jednoho studijního programu se sčítají,</w:t>
            </w:r>
          </w:p>
          <w:p w14:paraId="393AB3EE" w14:textId="77777777" w:rsidR="008D558A" w:rsidRPr="001D798B" w:rsidRDefault="008D558A" w:rsidP="008D558A">
            <w:pPr>
              <w:pStyle w:val="Odstavecseseznamem"/>
              <w:numPr>
                <w:ilvl w:val="0"/>
                <w:numId w:val="19"/>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t>počet získaných kreditů je nástrojem pro kontrolu studia,</w:t>
            </w:r>
          </w:p>
          <w:p w14:paraId="1C158C80" w14:textId="77777777" w:rsidR="008D558A" w:rsidRPr="001D798B" w:rsidRDefault="008D558A" w:rsidP="008D558A">
            <w:pPr>
              <w:pStyle w:val="Odstavecseseznamem"/>
              <w:numPr>
                <w:ilvl w:val="0"/>
                <w:numId w:val="19"/>
              </w:numPr>
              <w:autoSpaceDE w:val="0"/>
              <w:autoSpaceDN w:val="0"/>
              <w:adjustRightInd w:val="0"/>
              <w:contextualSpacing w:val="0"/>
              <w:jc w:val="both"/>
              <w:rPr>
                <w:rFonts w:ascii="TimesNewRomanPSMT" w:hAnsi="TimesNewRomanPSMT" w:cs="TimesNewRomanPSMT"/>
                <w:color w:val="000000"/>
              </w:rPr>
            </w:pPr>
            <w:r w:rsidRPr="001D798B">
              <w:rPr>
                <w:rFonts w:ascii="TimesNewRomanPSMT" w:hAnsi="TimesNewRomanPSMT" w:cs="TimesNewRomanPSMT"/>
                <w:color w:val="000000"/>
              </w:rPr>
              <w:t>počet ročních kreditů je 60, za celé magisterské studium musí student získat nejméně 120 kreditů.</w:t>
            </w:r>
          </w:p>
          <w:p w14:paraId="01BBD894" w14:textId="77777777" w:rsidR="008D558A" w:rsidRDefault="008D558A" w:rsidP="008D558A">
            <w:pPr>
              <w:ind w:firstLine="708"/>
              <w:jc w:val="both"/>
              <w:outlineLvl w:val="0"/>
              <w:rPr>
                <w:rFonts w:ascii="TimesNewRomanPSMT" w:hAnsi="TimesNewRomanPSMT" w:cs="TimesNewRomanPSMT"/>
                <w:color w:val="000000"/>
              </w:rPr>
            </w:pPr>
            <w:r w:rsidRPr="001D798B">
              <w:rPr>
                <w:rFonts w:ascii="TimesNewRomanPSMT" w:hAnsi="TimesNewRomanPSMT" w:cs="TimesNewRomanPSMT"/>
                <w:color w:val="000000"/>
              </w:rPr>
              <w:t>(výňatek ze SZŘ UTB ve Zlíně).</w:t>
            </w:r>
          </w:p>
          <w:p w14:paraId="1E706395" w14:textId="77777777" w:rsidR="00A22B51" w:rsidRDefault="00A22B51" w:rsidP="00A22B51">
            <w:pPr>
              <w:jc w:val="both"/>
              <w:outlineLvl w:val="0"/>
              <w:rPr>
                <w:rFonts w:ascii="TimesNewRomanPSMT" w:hAnsi="TimesNewRomanPSMT" w:cs="TimesNewRomanPSMT"/>
                <w:color w:val="000000"/>
              </w:rPr>
            </w:pPr>
          </w:p>
          <w:p w14:paraId="58A91F59" w14:textId="77777777" w:rsidR="00A22B51" w:rsidRDefault="00A22B51" w:rsidP="00A22B51">
            <w:pPr>
              <w:jc w:val="both"/>
              <w:outlineLvl w:val="0"/>
              <w:rPr>
                <w:rFonts w:ascii="TimesNewRomanPSMT" w:hAnsi="TimesNewRomanPSMT" w:cs="TimesNewRomanPSMT"/>
                <w:color w:val="000000"/>
              </w:rPr>
            </w:pPr>
            <w:r w:rsidRPr="001D798B">
              <w:rPr>
                <w:rFonts w:ascii="TimesNewRomanPSMT" w:hAnsi="TimesNewRomanPSMT" w:cs="TimesNewRomanPSMT"/>
                <w:color w:val="000000"/>
              </w:rPr>
              <w:t>Studium bude ukončeno státní závěrečnou zkouškou a obhajobou diplomové práce, absolventi studia získají akademický titul „magistr“ (Mgr.).</w:t>
            </w:r>
          </w:p>
          <w:p w14:paraId="6B249077" w14:textId="77777777" w:rsidR="00A360AD" w:rsidRDefault="00A360AD" w:rsidP="00A51466"/>
        </w:tc>
      </w:tr>
      <w:tr w:rsidR="00A360AD" w14:paraId="6EB33AAF" w14:textId="77777777" w:rsidTr="00A51466">
        <w:trPr>
          <w:trHeight w:val="258"/>
        </w:trPr>
        <w:tc>
          <w:tcPr>
            <w:tcW w:w="9285" w:type="dxa"/>
            <w:gridSpan w:val="4"/>
            <w:shd w:val="clear" w:color="auto" w:fill="F7CAAC"/>
          </w:tcPr>
          <w:p w14:paraId="15DA31BF" w14:textId="77777777" w:rsidR="00A360AD" w:rsidRDefault="00A360AD" w:rsidP="00A51466">
            <w:r>
              <w:rPr>
                <w:b/>
              </w:rPr>
              <w:t xml:space="preserve"> Podmínky k přijetí ke studiu</w:t>
            </w:r>
          </w:p>
        </w:tc>
      </w:tr>
      <w:tr w:rsidR="00A360AD" w14:paraId="79734B17" w14:textId="77777777" w:rsidTr="00A22B51">
        <w:trPr>
          <w:trHeight w:val="1201"/>
        </w:trPr>
        <w:tc>
          <w:tcPr>
            <w:tcW w:w="9285" w:type="dxa"/>
            <w:gridSpan w:val="4"/>
            <w:shd w:val="clear" w:color="auto" w:fill="FFFFFF"/>
          </w:tcPr>
          <w:p w14:paraId="6CDF44A8" w14:textId="77777777" w:rsidR="00A360AD" w:rsidRDefault="00A360AD" w:rsidP="00A51466">
            <w:pPr>
              <w:rPr>
                <w:b/>
              </w:rPr>
            </w:pPr>
          </w:p>
          <w:p w14:paraId="4C59CF40" w14:textId="77777777" w:rsidR="00A22B51" w:rsidRDefault="00A22B51" w:rsidP="005E6F0C">
            <w:pPr>
              <w:autoSpaceDE w:val="0"/>
              <w:autoSpaceDN w:val="0"/>
              <w:adjustRightInd w:val="0"/>
              <w:jc w:val="both"/>
              <w:rPr>
                <w:rFonts w:ascii="TimesNewRomanPSMT" w:hAnsi="TimesNewRomanPSMT" w:cs="TimesNewRomanPSMT"/>
                <w:color w:val="000000"/>
              </w:rPr>
            </w:pPr>
            <w:r>
              <w:rPr>
                <w:rFonts w:ascii="TimesNewRomanPSMT" w:hAnsi="TimesNewRomanPSMT" w:cs="TimesNewRomanPSMT"/>
                <w:color w:val="000000"/>
              </w:rPr>
              <w:t>Do studijního programu se m</w:t>
            </w:r>
            <w:r>
              <w:rPr>
                <w:color w:val="000000"/>
              </w:rPr>
              <w:t>ů</w:t>
            </w:r>
            <w:r>
              <w:rPr>
                <w:rFonts w:ascii="TimesNewRomanPSMT" w:hAnsi="TimesNewRomanPSMT" w:cs="TimesNewRomanPSMT"/>
                <w:color w:val="000000"/>
              </w:rPr>
              <w:t>že přihlásit pouze absolvent Učitelství pro mateřské školy</w:t>
            </w:r>
            <w:del w:id="19" w:author="Anežka Lengálová" w:date="2018-05-30T06:11:00Z">
              <w:r w:rsidDel="00496264">
                <w:rPr>
                  <w:rFonts w:ascii="TimesNewRomanPSMT" w:hAnsi="TimesNewRomanPSMT" w:cs="TimesNewRomanPSMT"/>
                  <w:color w:val="000000"/>
                </w:rPr>
                <w:delText>,</w:delText>
              </w:r>
            </w:del>
            <w:r>
              <w:rPr>
                <w:rFonts w:ascii="TimesNewRomanPSMT" w:hAnsi="TimesNewRomanPSMT" w:cs="TimesNewRomanPSMT"/>
                <w:color w:val="000000"/>
              </w:rPr>
              <w:t xml:space="preserve"> nebo příbuzného programu</w:t>
            </w:r>
            <w:ins w:id="20" w:author="Anežka Lengálová" w:date="2018-05-30T06:12:00Z">
              <w:r w:rsidR="00496264">
                <w:rPr>
                  <w:rFonts w:ascii="TimesNewRomanPSMT" w:hAnsi="TimesNewRomanPSMT" w:cs="TimesNewRomanPSMT"/>
                  <w:color w:val="000000"/>
                </w:rPr>
                <w:t xml:space="preserve"> (příp. oboru)</w:t>
              </w:r>
            </w:ins>
            <w:r>
              <w:rPr>
                <w:rFonts w:ascii="TimesNewRomanPSMT" w:hAnsi="TimesNewRomanPSMT" w:cs="TimesNewRomanPSMT"/>
                <w:color w:val="000000"/>
              </w:rPr>
              <w:t xml:space="preserve">, který patří do oblasti učitelství. </w:t>
            </w:r>
          </w:p>
          <w:p w14:paraId="2C70AB95" w14:textId="77777777" w:rsidR="00A360AD" w:rsidRPr="00A22B51" w:rsidRDefault="005E6F0C" w:rsidP="00A22B51">
            <w:pPr>
              <w:autoSpaceDE w:val="0"/>
              <w:autoSpaceDN w:val="0"/>
              <w:adjustRightInd w:val="0"/>
              <w:jc w:val="both"/>
              <w:rPr>
                <w:rFonts w:ascii="TimesNewRomanPSMT" w:hAnsi="TimesNewRomanPSMT" w:cs="TimesNewRomanPSMT"/>
                <w:color w:val="000000"/>
              </w:rPr>
            </w:pPr>
            <w:r w:rsidRPr="001D798B">
              <w:rPr>
                <w:rFonts w:ascii="TimesNewRomanPSMT" w:hAnsi="TimesNewRomanPSMT" w:cs="TimesNewRomanPSMT"/>
                <w:color w:val="000000"/>
              </w:rPr>
              <w:t>FHS bude přijímat maximálně 30 studentů.</w:t>
            </w:r>
          </w:p>
        </w:tc>
      </w:tr>
      <w:tr w:rsidR="00A360AD" w14:paraId="5156BC66" w14:textId="77777777" w:rsidTr="00A51466">
        <w:trPr>
          <w:trHeight w:val="268"/>
        </w:trPr>
        <w:tc>
          <w:tcPr>
            <w:tcW w:w="9285" w:type="dxa"/>
            <w:gridSpan w:val="4"/>
            <w:shd w:val="clear" w:color="auto" w:fill="F7CAAC"/>
          </w:tcPr>
          <w:p w14:paraId="5714BAFF" w14:textId="77777777" w:rsidR="00A360AD" w:rsidRDefault="00A360AD" w:rsidP="00A51466">
            <w:pPr>
              <w:rPr>
                <w:b/>
              </w:rPr>
            </w:pPr>
            <w:r>
              <w:rPr>
                <w:b/>
              </w:rPr>
              <w:t>Návaznost na další typy studijních programů</w:t>
            </w:r>
          </w:p>
        </w:tc>
      </w:tr>
      <w:tr w:rsidR="00206B14" w14:paraId="7CB9BB99" w14:textId="77777777" w:rsidTr="00206B14">
        <w:trPr>
          <w:trHeight w:val="1987"/>
        </w:trPr>
        <w:tc>
          <w:tcPr>
            <w:tcW w:w="9285" w:type="dxa"/>
            <w:gridSpan w:val="4"/>
            <w:shd w:val="clear" w:color="auto" w:fill="FFFFFF"/>
          </w:tcPr>
          <w:p w14:paraId="07868740" w14:textId="77777777" w:rsidR="00206B14" w:rsidRPr="002A4520" w:rsidRDefault="00206B14" w:rsidP="00206B14">
            <w:pPr>
              <w:pStyle w:val="Zkladntext"/>
              <w:rPr>
                <w:rFonts w:eastAsiaTheme="minorEastAsia"/>
                <w:sz w:val="20"/>
                <w:szCs w:val="20"/>
                <w:lang w:val="cs-CZ"/>
              </w:rPr>
            </w:pPr>
          </w:p>
          <w:p w14:paraId="4EFF4ED5" w14:textId="77777777" w:rsidR="00206B14" w:rsidRPr="002A4520" w:rsidRDefault="00206B14" w:rsidP="00206B14">
            <w:pPr>
              <w:pStyle w:val="Zkladntext"/>
              <w:rPr>
                <w:rFonts w:eastAsiaTheme="minorEastAsia"/>
                <w:sz w:val="20"/>
                <w:szCs w:val="20"/>
                <w:lang w:val="cs-CZ"/>
              </w:rPr>
            </w:pPr>
            <w:r w:rsidRPr="002A4520">
              <w:rPr>
                <w:rFonts w:eastAsiaTheme="minorEastAsia"/>
                <w:sz w:val="20"/>
                <w:szCs w:val="20"/>
                <w:lang w:val="cs-CZ"/>
              </w:rPr>
              <w:t xml:space="preserve">Studijní </w:t>
            </w:r>
            <w:r>
              <w:rPr>
                <w:rFonts w:eastAsiaTheme="minorEastAsia"/>
                <w:sz w:val="20"/>
                <w:szCs w:val="20"/>
                <w:lang w:val="cs-CZ"/>
              </w:rPr>
              <w:t xml:space="preserve">program </w:t>
            </w:r>
            <w:r w:rsidR="00971B55">
              <w:rPr>
                <w:rFonts w:eastAsiaTheme="minorEastAsia"/>
                <w:sz w:val="20"/>
                <w:szCs w:val="20"/>
                <w:lang w:val="cs-CZ"/>
              </w:rPr>
              <w:t>Předškolní pedagogika tvoří podporu pro další vzdělávání absolvent</w:t>
            </w:r>
            <w:r w:rsidR="00971B55">
              <w:rPr>
                <w:rFonts w:ascii="Calibri" w:eastAsiaTheme="minorEastAsia" w:hAnsi="Calibri"/>
                <w:sz w:val="20"/>
                <w:szCs w:val="20"/>
                <w:lang w:val="cs-CZ"/>
              </w:rPr>
              <w:t>ů</w:t>
            </w:r>
            <w:r w:rsidR="00971B55">
              <w:rPr>
                <w:rFonts w:eastAsiaTheme="minorEastAsia"/>
                <w:sz w:val="20"/>
                <w:szCs w:val="20"/>
                <w:lang w:val="cs-CZ"/>
              </w:rPr>
              <w:t xml:space="preserve"> bakalářského</w:t>
            </w:r>
            <w:r w:rsidRPr="002A4520">
              <w:rPr>
                <w:rFonts w:eastAsiaTheme="minorEastAsia"/>
                <w:sz w:val="20"/>
                <w:szCs w:val="20"/>
                <w:lang w:val="cs-CZ"/>
              </w:rPr>
              <w:t xml:space="preserve"> studijní</w:t>
            </w:r>
            <w:r w:rsidR="00971B55">
              <w:rPr>
                <w:rFonts w:eastAsiaTheme="minorEastAsia"/>
                <w:sz w:val="20"/>
                <w:szCs w:val="20"/>
                <w:lang w:val="cs-CZ"/>
              </w:rPr>
              <w:t>ho</w:t>
            </w:r>
            <w:r w:rsidR="00252413">
              <w:rPr>
                <w:rFonts w:eastAsiaTheme="minorEastAsia"/>
                <w:sz w:val="20"/>
                <w:szCs w:val="20"/>
                <w:lang w:val="cs-CZ"/>
              </w:rPr>
              <w:t xml:space="preserve"> </w:t>
            </w:r>
            <w:r w:rsidR="00971B55">
              <w:rPr>
                <w:rFonts w:eastAsiaTheme="minorEastAsia"/>
                <w:sz w:val="20"/>
                <w:szCs w:val="20"/>
                <w:lang w:val="cs-CZ"/>
              </w:rPr>
              <w:t xml:space="preserve">programu </w:t>
            </w:r>
            <w:r>
              <w:rPr>
                <w:rFonts w:eastAsiaTheme="minorEastAsia"/>
                <w:sz w:val="20"/>
                <w:szCs w:val="20"/>
                <w:lang w:val="cs-CZ"/>
              </w:rPr>
              <w:t>Učitelství pro mateřské školy.</w:t>
            </w:r>
          </w:p>
          <w:p w14:paraId="33801E24" w14:textId="77777777" w:rsidR="00206B14" w:rsidRDefault="00206B14" w:rsidP="00206B14">
            <w:pPr>
              <w:pStyle w:val="Zkladntext"/>
              <w:rPr>
                <w:rFonts w:eastAsiaTheme="minorEastAsia"/>
                <w:sz w:val="20"/>
                <w:szCs w:val="20"/>
                <w:lang w:val="cs-CZ"/>
              </w:rPr>
            </w:pPr>
          </w:p>
          <w:p w14:paraId="55111FF9" w14:textId="77777777" w:rsidR="00206B14" w:rsidRPr="002A4520" w:rsidRDefault="00102F2B" w:rsidP="00206B14">
            <w:pPr>
              <w:pStyle w:val="Zkladntext"/>
              <w:rPr>
                <w:rFonts w:eastAsiaTheme="minorEastAsia"/>
                <w:sz w:val="20"/>
                <w:szCs w:val="20"/>
                <w:lang w:val="cs-CZ"/>
              </w:rPr>
            </w:pPr>
            <w:r>
              <w:rPr>
                <w:rFonts w:eastAsiaTheme="minorEastAsia"/>
                <w:sz w:val="20"/>
                <w:szCs w:val="20"/>
                <w:lang w:val="cs-CZ"/>
              </w:rPr>
              <w:t>Absolventi programu jsou př</w:t>
            </w:r>
            <w:r w:rsidR="00206B14">
              <w:rPr>
                <w:rFonts w:eastAsiaTheme="minorEastAsia"/>
                <w:sz w:val="20"/>
                <w:szCs w:val="20"/>
                <w:lang w:val="cs-CZ"/>
              </w:rPr>
              <w:t xml:space="preserve">ipravováni pro studium v doktorském studijním programu Pedagogika. Mohou také doplnit své vzdělání prostřednictvím </w:t>
            </w:r>
            <w:del w:id="21" w:author="Anežka Lengálová" w:date="2018-05-30T06:12:00Z">
              <w:r w:rsidR="00206B14" w:rsidDel="00496264">
                <w:rPr>
                  <w:rFonts w:eastAsiaTheme="minorEastAsia"/>
                  <w:sz w:val="20"/>
                  <w:szCs w:val="20"/>
                  <w:lang w:val="cs-CZ"/>
                </w:rPr>
                <w:delText xml:space="preserve">zapojení </w:delText>
              </w:r>
              <w:r w:rsidDel="00496264">
                <w:rPr>
                  <w:rFonts w:eastAsiaTheme="minorEastAsia"/>
                  <w:sz w:val="20"/>
                  <w:szCs w:val="20"/>
                  <w:lang w:val="cs-CZ"/>
                </w:rPr>
                <w:delText xml:space="preserve">se </w:delText>
              </w:r>
              <w:r w:rsidR="00206B14" w:rsidDel="00496264">
                <w:rPr>
                  <w:rFonts w:eastAsiaTheme="minorEastAsia"/>
                  <w:sz w:val="20"/>
                  <w:szCs w:val="20"/>
                  <w:lang w:val="cs-CZ"/>
                </w:rPr>
                <w:delText xml:space="preserve">do </w:delText>
              </w:r>
            </w:del>
            <w:r w:rsidR="00206B14">
              <w:rPr>
                <w:rFonts w:eastAsiaTheme="minorEastAsia"/>
                <w:sz w:val="20"/>
                <w:szCs w:val="20"/>
                <w:lang w:val="cs-CZ"/>
              </w:rPr>
              <w:t xml:space="preserve">rigorózního řízení. Fakulta ve svém projektovém portfoliu poskytuje studentům prostor pro </w:t>
            </w:r>
            <w:r>
              <w:rPr>
                <w:rFonts w:eastAsiaTheme="minorEastAsia"/>
                <w:sz w:val="20"/>
                <w:szCs w:val="20"/>
                <w:lang w:val="cs-CZ"/>
              </w:rPr>
              <w:t>využití</w:t>
            </w:r>
            <w:r w:rsidR="00206B14">
              <w:rPr>
                <w:rFonts w:eastAsiaTheme="minorEastAsia"/>
                <w:sz w:val="20"/>
                <w:szCs w:val="20"/>
                <w:lang w:val="cs-CZ"/>
              </w:rPr>
              <w:t xml:space="preserve"> rů</w:t>
            </w:r>
            <w:r>
              <w:rPr>
                <w:rFonts w:eastAsiaTheme="minorEastAsia"/>
                <w:sz w:val="20"/>
                <w:szCs w:val="20"/>
                <w:lang w:val="cs-CZ"/>
              </w:rPr>
              <w:t>zných forem celoživotního vzdě</w:t>
            </w:r>
            <w:r w:rsidR="00206B14">
              <w:rPr>
                <w:rFonts w:eastAsiaTheme="minorEastAsia"/>
                <w:sz w:val="20"/>
                <w:szCs w:val="20"/>
                <w:lang w:val="cs-CZ"/>
              </w:rPr>
              <w:t>lávání, které mohou prohloubit odborné, argumentační a komunikační kompetence.</w:t>
            </w:r>
          </w:p>
          <w:p w14:paraId="0D046595" w14:textId="77777777" w:rsidR="00206B14" w:rsidRDefault="00206B14" w:rsidP="00206B14">
            <w:pPr>
              <w:pStyle w:val="Zkladntext"/>
            </w:pPr>
          </w:p>
        </w:tc>
      </w:tr>
    </w:tbl>
    <w:p w14:paraId="7C5EDECE" w14:textId="77777777" w:rsidR="00A360AD" w:rsidRDefault="00A360AD" w:rsidP="00C50458">
      <w:pPr>
        <w:spacing w:after="240"/>
        <w:rPr>
          <w:b/>
          <w:sz w:val="28"/>
        </w:rPr>
      </w:pPr>
    </w:p>
    <w:p w14:paraId="5E967959" w14:textId="77777777" w:rsidR="00170832" w:rsidRDefault="00A360AD" w:rsidP="00C50458">
      <w:pPr>
        <w:spacing w:after="240"/>
        <w:rPr>
          <w:b/>
          <w:sz w:val="28"/>
        </w:rPr>
      </w:pPr>
      <w:r>
        <w:rPr>
          <w:b/>
          <w:sz w:val="28"/>
        </w:rPr>
        <w:br w:type="page"/>
      </w:r>
    </w:p>
    <w:tbl>
      <w:tblPr>
        <w:tblW w:w="914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80"/>
        <w:gridCol w:w="284"/>
        <w:gridCol w:w="850"/>
        <w:gridCol w:w="1277"/>
        <w:gridCol w:w="713"/>
        <w:gridCol w:w="1703"/>
        <w:gridCol w:w="993"/>
        <w:gridCol w:w="814"/>
        <w:gridCol w:w="35"/>
      </w:tblGrid>
      <w:tr w:rsidR="00102F2B" w:rsidRPr="00833531" w14:paraId="7BCBBCA6" w14:textId="77777777" w:rsidTr="00624D96">
        <w:tc>
          <w:tcPr>
            <w:tcW w:w="9149" w:type="dxa"/>
            <w:gridSpan w:val="9"/>
            <w:tcBorders>
              <w:top w:val="single" w:sz="4" w:space="0" w:color="auto"/>
              <w:left w:val="single" w:sz="4" w:space="0" w:color="auto"/>
              <w:bottom w:val="double" w:sz="4" w:space="0" w:color="auto"/>
              <w:right w:val="single" w:sz="4" w:space="0" w:color="auto"/>
            </w:tcBorders>
            <w:shd w:val="clear" w:color="auto" w:fill="B8CCE4" w:themeFill="accent1" w:themeFillTint="66"/>
            <w:hideMark/>
          </w:tcPr>
          <w:p w14:paraId="4DBA368E" w14:textId="77777777" w:rsidR="00102F2B" w:rsidRPr="00833531" w:rsidRDefault="00102F2B" w:rsidP="00C102BC">
            <w:pPr>
              <w:jc w:val="both"/>
              <w:rPr>
                <w:b/>
                <w:sz w:val="28"/>
              </w:rPr>
            </w:pPr>
            <w:r w:rsidRPr="00833531">
              <w:rPr>
                <w:b/>
                <w:sz w:val="28"/>
              </w:rPr>
              <w:lastRenderedPageBreak/>
              <w:t xml:space="preserve">B-IIa – Studijní plány a návrh témat prací </w:t>
            </w:r>
            <w:r>
              <w:rPr>
                <w:b/>
                <w:sz w:val="28"/>
              </w:rPr>
              <w:t xml:space="preserve">pro </w:t>
            </w:r>
            <w:r w:rsidRPr="00833531">
              <w:rPr>
                <w:b/>
                <w:sz w:val="28"/>
              </w:rPr>
              <w:t>magisterské studi</w:t>
            </w:r>
            <w:r>
              <w:rPr>
                <w:b/>
                <w:sz w:val="28"/>
              </w:rPr>
              <w:t>um</w:t>
            </w:r>
          </w:p>
        </w:tc>
      </w:tr>
      <w:tr w:rsidR="00102F2B" w:rsidRPr="00833531" w14:paraId="57876919" w14:textId="77777777" w:rsidTr="00624D96">
        <w:tblPrEx>
          <w:tblLook w:val="01E0" w:firstRow="1" w:lastRow="1" w:firstColumn="1" w:lastColumn="1" w:noHBand="0" w:noVBand="0"/>
        </w:tblPrEx>
        <w:trPr>
          <w:gridAfter w:val="1"/>
          <w:wAfter w:w="35" w:type="dxa"/>
        </w:trPr>
        <w:tc>
          <w:tcPr>
            <w:tcW w:w="2764" w:type="dxa"/>
            <w:gridSpan w:val="2"/>
            <w:shd w:val="clear" w:color="auto" w:fill="F7CAAC"/>
          </w:tcPr>
          <w:p w14:paraId="52112F0E" w14:textId="77777777" w:rsidR="00102F2B" w:rsidRPr="00833531" w:rsidRDefault="00102F2B" w:rsidP="00C102BC">
            <w:pPr>
              <w:rPr>
                <w:b/>
                <w:sz w:val="22"/>
              </w:rPr>
            </w:pPr>
            <w:r w:rsidRPr="00833531">
              <w:rPr>
                <w:b/>
                <w:sz w:val="22"/>
              </w:rPr>
              <w:t>Označení studijního plánu</w:t>
            </w:r>
          </w:p>
        </w:tc>
        <w:tc>
          <w:tcPr>
            <w:tcW w:w="6350" w:type="dxa"/>
            <w:gridSpan w:val="6"/>
          </w:tcPr>
          <w:p w14:paraId="78470493" w14:textId="77777777" w:rsidR="00102F2B" w:rsidRPr="00833531" w:rsidRDefault="001D6BAF" w:rsidP="00C102BC">
            <w:pPr>
              <w:jc w:val="center"/>
              <w:rPr>
                <w:b/>
                <w:sz w:val="22"/>
              </w:rPr>
            </w:pPr>
            <w:r>
              <w:rPr>
                <w:b/>
                <w:sz w:val="22"/>
              </w:rPr>
              <w:t xml:space="preserve">Předškolní pedagogika </w:t>
            </w:r>
            <w:r w:rsidR="00102F2B">
              <w:rPr>
                <w:b/>
                <w:sz w:val="22"/>
              </w:rPr>
              <w:t>– prezenční forma</w:t>
            </w:r>
          </w:p>
        </w:tc>
      </w:tr>
      <w:tr w:rsidR="00102F2B" w:rsidRPr="00833531" w14:paraId="6F2ADD94" w14:textId="77777777" w:rsidTr="00624D96">
        <w:tblPrEx>
          <w:tblLook w:val="01E0" w:firstRow="1" w:lastRow="1" w:firstColumn="1" w:lastColumn="1" w:noHBand="0" w:noVBand="0"/>
        </w:tblPrEx>
        <w:trPr>
          <w:gridAfter w:val="1"/>
          <w:wAfter w:w="35" w:type="dxa"/>
        </w:trPr>
        <w:tc>
          <w:tcPr>
            <w:tcW w:w="9114" w:type="dxa"/>
            <w:gridSpan w:val="8"/>
            <w:shd w:val="clear" w:color="auto" w:fill="F7CAAC"/>
          </w:tcPr>
          <w:p w14:paraId="00D7BAEE" w14:textId="77777777" w:rsidR="00102F2B" w:rsidRPr="00833531" w:rsidRDefault="00102F2B" w:rsidP="00C102BC">
            <w:pPr>
              <w:rPr>
                <w:b/>
                <w:sz w:val="22"/>
              </w:rPr>
            </w:pPr>
            <w:r w:rsidRPr="00833531">
              <w:rPr>
                <w:b/>
                <w:sz w:val="22"/>
              </w:rPr>
              <w:t>1. ROČNÍK</w:t>
            </w:r>
          </w:p>
        </w:tc>
      </w:tr>
      <w:tr w:rsidR="00102F2B" w:rsidRPr="00833531" w14:paraId="7C5BD4B6" w14:textId="77777777" w:rsidTr="00624D96">
        <w:tblPrEx>
          <w:tblLook w:val="01E0" w:firstRow="1" w:lastRow="1" w:firstColumn="1" w:lastColumn="1" w:noHBand="0" w:noVBand="0"/>
        </w:tblPrEx>
        <w:trPr>
          <w:gridAfter w:val="1"/>
          <w:wAfter w:w="35" w:type="dxa"/>
        </w:trPr>
        <w:tc>
          <w:tcPr>
            <w:tcW w:w="9114" w:type="dxa"/>
            <w:gridSpan w:val="8"/>
            <w:shd w:val="clear" w:color="auto" w:fill="F7CAAC"/>
          </w:tcPr>
          <w:p w14:paraId="5A835B8B" w14:textId="77777777" w:rsidR="00102F2B" w:rsidRPr="00833531" w:rsidRDefault="00102F2B" w:rsidP="00C102BC">
            <w:pPr>
              <w:rPr>
                <w:b/>
                <w:sz w:val="22"/>
              </w:rPr>
            </w:pPr>
            <w:r w:rsidRPr="00833531">
              <w:rPr>
                <w:b/>
                <w:sz w:val="22"/>
              </w:rPr>
              <w:t>Povinné předměty</w:t>
            </w:r>
          </w:p>
        </w:tc>
      </w:tr>
      <w:tr w:rsidR="00102F2B" w:rsidRPr="00833531" w14:paraId="6FC4F8BD" w14:textId="77777777" w:rsidTr="00624D96">
        <w:tblPrEx>
          <w:tblLook w:val="01E0" w:firstRow="1" w:lastRow="1" w:firstColumn="1" w:lastColumn="1" w:noHBand="0" w:noVBand="0"/>
        </w:tblPrEx>
        <w:trPr>
          <w:gridAfter w:val="1"/>
          <w:wAfter w:w="35" w:type="dxa"/>
        </w:trPr>
        <w:tc>
          <w:tcPr>
            <w:tcW w:w="2480" w:type="dxa"/>
            <w:shd w:val="clear" w:color="auto" w:fill="F7CAAC"/>
            <w:vAlign w:val="center"/>
          </w:tcPr>
          <w:p w14:paraId="69FC3590" w14:textId="77777777" w:rsidR="00102F2B" w:rsidRPr="00833531" w:rsidRDefault="00102F2B" w:rsidP="00C102BC">
            <w:pPr>
              <w:rPr>
                <w:b/>
              </w:rPr>
            </w:pPr>
            <w:r w:rsidRPr="00833531">
              <w:rPr>
                <w:b/>
                <w:sz w:val="22"/>
              </w:rPr>
              <w:t>Název předmětu</w:t>
            </w:r>
          </w:p>
        </w:tc>
        <w:tc>
          <w:tcPr>
            <w:tcW w:w="1134" w:type="dxa"/>
            <w:gridSpan w:val="2"/>
            <w:shd w:val="clear" w:color="auto" w:fill="F7CAAC"/>
            <w:vAlign w:val="center"/>
          </w:tcPr>
          <w:p w14:paraId="0B9FC170" w14:textId="77777777" w:rsidR="00102F2B" w:rsidRPr="00833531" w:rsidRDefault="00102F2B" w:rsidP="00C102BC">
            <w:pPr>
              <w:rPr>
                <w:b/>
              </w:rPr>
            </w:pPr>
            <w:r w:rsidRPr="00833531">
              <w:rPr>
                <w:b/>
                <w:sz w:val="22"/>
              </w:rPr>
              <w:t>rozsah</w:t>
            </w:r>
          </w:p>
        </w:tc>
        <w:tc>
          <w:tcPr>
            <w:tcW w:w="1277" w:type="dxa"/>
            <w:shd w:val="clear" w:color="auto" w:fill="F7CAAC"/>
            <w:vAlign w:val="center"/>
          </w:tcPr>
          <w:p w14:paraId="0ACC9D4A" w14:textId="77777777" w:rsidR="00102F2B" w:rsidRPr="00833531" w:rsidRDefault="00102F2B" w:rsidP="00C102BC">
            <w:pPr>
              <w:rPr>
                <w:b/>
                <w:sz w:val="22"/>
              </w:rPr>
            </w:pPr>
            <w:r>
              <w:rPr>
                <w:b/>
                <w:sz w:val="22"/>
              </w:rPr>
              <w:t>způsob  ověřování</w:t>
            </w:r>
          </w:p>
        </w:tc>
        <w:tc>
          <w:tcPr>
            <w:tcW w:w="713" w:type="dxa"/>
            <w:shd w:val="clear" w:color="auto" w:fill="F7CAAC"/>
            <w:vAlign w:val="center"/>
          </w:tcPr>
          <w:p w14:paraId="66BACAD1" w14:textId="77777777" w:rsidR="00102F2B" w:rsidRPr="00833531" w:rsidRDefault="00102F2B" w:rsidP="00624D96">
            <w:pPr>
              <w:tabs>
                <w:tab w:val="left" w:pos="191"/>
              </w:tabs>
              <w:rPr>
                <w:b/>
                <w:sz w:val="22"/>
              </w:rPr>
            </w:pPr>
            <w:r w:rsidRPr="00833531">
              <w:rPr>
                <w:b/>
                <w:sz w:val="22"/>
              </w:rPr>
              <w:t>počet kred.</w:t>
            </w:r>
          </w:p>
        </w:tc>
        <w:tc>
          <w:tcPr>
            <w:tcW w:w="1703" w:type="dxa"/>
            <w:shd w:val="clear" w:color="auto" w:fill="F7CAAC"/>
            <w:vAlign w:val="center"/>
          </w:tcPr>
          <w:p w14:paraId="270390D7" w14:textId="77777777" w:rsidR="00102F2B" w:rsidRPr="00833531" w:rsidRDefault="006A3604" w:rsidP="00C102BC">
            <w:pPr>
              <w:rPr>
                <w:b/>
                <w:sz w:val="22"/>
              </w:rPr>
            </w:pPr>
            <w:r w:rsidRPr="00833531">
              <w:rPr>
                <w:b/>
                <w:sz w:val="22"/>
              </w:rPr>
              <w:t>V</w:t>
            </w:r>
            <w:r w:rsidR="00102F2B" w:rsidRPr="00833531">
              <w:rPr>
                <w:b/>
                <w:sz w:val="22"/>
              </w:rPr>
              <w:t>yučující</w:t>
            </w:r>
          </w:p>
        </w:tc>
        <w:tc>
          <w:tcPr>
            <w:tcW w:w="993" w:type="dxa"/>
            <w:shd w:val="clear" w:color="auto" w:fill="F7CAAC"/>
            <w:vAlign w:val="center"/>
          </w:tcPr>
          <w:p w14:paraId="4ED84492" w14:textId="77777777" w:rsidR="00102F2B" w:rsidRPr="00833531" w:rsidRDefault="00102F2B" w:rsidP="00C102BC">
            <w:pPr>
              <w:rPr>
                <w:b/>
                <w:color w:val="FF0000"/>
                <w:sz w:val="22"/>
              </w:rPr>
            </w:pPr>
            <w:r w:rsidRPr="00833531">
              <w:rPr>
                <w:b/>
                <w:sz w:val="22"/>
              </w:rPr>
              <w:t>dop. roč./sem.</w:t>
            </w:r>
          </w:p>
        </w:tc>
        <w:tc>
          <w:tcPr>
            <w:tcW w:w="814" w:type="dxa"/>
            <w:shd w:val="clear" w:color="auto" w:fill="F7CAAC"/>
            <w:vAlign w:val="center"/>
          </w:tcPr>
          <w:p w14:paraId="59CB8548" w14:textId="77777777" w:rsidR="00102F2B" w:rsidRPr="00833531" w:rsidRDefault="00102F2B" w:rsidP="00C102BC">
            <w:pPr>
              <w:rPr>
                <w:b/>
                <w:sz w:val="22"/>
              </w:rPr>
            </w:pPr>
            <w:r>
              <w:rPr>
                <w:b/>
                <w:sz w:val="22"/>
              </w:rPr>
              <w:t>profil. z</w:t>
            </w:r>
            <w:r w:rsidRPr="00833531">
              <w:rPr>
                <w:b/>
                <w:sz w:val="22"/>
              </w:rPr>
              <w:t>áklad</w:t>
            </w:r>
          </w:p>
        </w:tc>
      </w:tr>
      <w:tr w:rsidR="00102F2B" w:rsidRPr="00833531" w14:paraId="4C870C0E" w14:textId="77777777" w:rsidTr="00624D96">
        <w:tblPrEx>
          <w:tblLook w:val="01E0" w:firstRow="1" w:lastRow="1" w:firstColumn="1" w:lastColumn="1" w:noHBand="0" w:noVBand="0"/>
        </w:tblPrEx>
        <w:trPr>
          <w:gridAfter w:val="1"/>
          <w:wAfter w:w="35" w:type="dxa"/>
        </w:trPr>
        <w:tc>
          <w:tcPr>
            <w:tcW w:w="2480" w:type="dxa"/>
            <w:vAlign w:val="center"/>
          </w:tcPr>
          <w:p w14:paraId="728765D7" w14:textId="77777777" w:rsidR="00102F2B" w:rsidRPr="00833531" w:rsidRDefault="00102F2B" w:rsidP="00C102BC">
            <w:r>
              <w:t>Předškolní pedagogika</w:t>
            </w:r>
          </w:p>
        </w:tc>
        <w:tc>
          <w:tcPr>
            <w:tcW w:w="1134" w:type="dxa"/>
            <w:gridSpan w:val="2"/>
            <w:vAlign w:val="center"/>
          </w:tcPr>
          <w:p w14:paraId="4F5ADA9F" w14:textId="77777777" w:rsidR="00102F2B" w:rsidRPr="00E458BD" w:rsidRDefault="00102F2B" w:rsidP="00497C0A">
            <w:pPr>
              <w:jc w:val="center"/>
            </w:pPr>
            <w:r w:rsidRPr="00E458BD">
              <w:t>28p+28c</w:t>
            </w:r>
          </w:p>
        </w:tc>
        <w:tc>
          <w:tcPr>
            <w:tcW w:w="1277" w:type="dxa"/>
            <w:vAlign w:val="center"/>
          </w:tcPr>
          <w:p w14:paraId="6B81E6CB" w14:textId="77777777" w:rsidR="00102F2B" w:rsidRPr="00833531" w:rsidRDefault="00102F2B" w:rsidP="00497C0A">
            <w:pPr>
              <w:jc w:val="center"/>
            </w:pPr>
            <w:r w:rsidRPr="00833531">
              <w:t>zápočet, zkouška</w:t>
            </w:r>
          </w:p>
        </w:tc>
        <w:tc>
          <w:tcPr>
            <w:tcW w:w="713" w:type="dxa"/>
            <w:vAlign w:val="center"/>
          </w:tcPr>
          <w:p w14:paraId="717FDC33" w14:textId="77777777" w:rsidR="00102F2B" w:rsidRPr="00833531" w:rsidRDefault="00102F2B" w:rsidP="00497C0A">
            <w:pPr>
              <w:jc w:val="center"/>
            </w:pPr>
            <w:r>
              <w:t>4</w:t>
            </w:r>
          </w:p>
        </w:tc>
        <w:tc>
          <w:tcPr>
            <w:tcW w:w="1703" w:type="dxa"/>
            <w:vAlign w:val="center"/>
          </w:tcPr>
          <w:p w14:paraId="512F8471" w14:textId="77777777" w:rsidR="00102F2B" w:rsidRDefault="00102F2B" w:rsidP="00C102BC">
            <w:r w:rsidRPr="00976ADD">
              <w:rPr>
                <w:b/>
              </w:rPr>
              <w:t>doc. PaedDr. Adriana Wiegerová, PhD</w:t>
            </w:r>
            <w:r w:rsidRPr="00833531">
              <w:t>.</w:t>
            </w:r>
          </w:p>
          <w:p w14:paraId="26F8BCE4" w14:textId="77777777" w:rsidR="00971B55" w:rsidRPr="00833531" w:rsidRDefault="00971B55" w:rsidP="00C102BC">
            <w:r>
              <w:t>100%</w:t>
            </w:r>
          </w:p>
        </w:tc>
        <w:tc>
          <w:tcPr>
            <w:tcW w:w="993" w:type="dxa"/>
            <w:vAlign w:val="center"/>
          </w:tcPr>
          <w:p w14:paraId="2F734880" w14:textId="77777777" w:rsidR="00102F2B" w:rsidRPr="00833531" w:rsidRDefault="00102F2B" w:rsidP="00497C0A">
            <w:pPr>
              <w:jc w:val="center"/>
            </w:pPr>
            <w:r w:rsidRPr="00833531">
              <w:t>1/ZS</w:t>
            </w:r>
          </w:p>
        </w:tc>
        <w:tc>
          <w:tcPr>
            <w:tcW w:w="814" w:type="dxa"/>
            <w:vAlign w:val="center"/>
          </w:tcPr>
          <w:p w14:paraId="74B12FE3" w14:textId="77777777" w:rsidR="00102F2B" w:rsidRPr="00833531" w:rsidRDefault="00102F2B" w:rsidP="00497C0A">
            <w:pPr>
              <w:jc w:val="center"/>
            </w:pPr>
            <w:r w:rsidRPr="00833531">
              <w:t>ZT</w:t>
            </w:r>
          </w:p>
        </w:tc>
      </w:tr>
      <w:tr w:rsidR="00102F2B" w:rsidRPr="00833531" w14:paraId="0E5A30C3" w14:textId="77777777" w:rsidTr="00624D96">
        <w:tblPrEx>
          <w:tblLook w:val="01E0" w:firstRow="1" w:lastRow="1" w:firstColumn="1" w:lastColumn="1" w:noHBand="0" w:noVBand="0"/>
        </w:tblPrEx>
        <w:trPr>
          <w:gridAfter w:val="1"/>
          <w:wAfter w:w="35" w:type="dxa"/>
        </w:trPr>
        <w:tc>
          <w:tcPr>
            <w:tcW w:w="2480" w:type="dxa"/>
            <w:vAlign w:val="center"/>
          </w:tcPr>
          <w:p w14:paraId="73E640D6" w14:textId="77777777" w:rsidR="00102F2B" w:rsidRDefault="00102F2B" w:rsidP="00C102BC">
            <w:r>
              <w:t>Teorie předškolního vzdělávání</w:t>
            </w:r>
          </w:p>
          <w:p w14:paraId="63524415" w14:textId="77777777" w:rsidR="00102F2B" w:rsidRPr="00833531" w:rsidRDefault="00102F2B" w:rsidP="00C102BC"/>
        </w:tc>
        <w:tc>
          <w:tcPr>
            <w:tcW w:w="1134" w:type="dxa"/>
            <w:gridSpan w:val="2"/>
            <w:vAlign w:val="center"/>
          </w:tcPr>
          <w:p w14:paraId="660ABAA9" w14:textId="77777777" w:rsidR="00102F2B" w:rsidRPr="00833531" w:rsidRDefault="00102F2B" w:rsidP="00497C0A">
            <w:pPr>
              <w:jc w:val="center"/>
            </w:pPr>
            <w:r>
              <w:t>28p+14c</w:t>
            </w:r>
          </w:p>
        </w:tc>
        <w:tc>
          <w:tcPr>
            <w:tcW w:w="1277" w:type="dxa"/>
            <w:vAlign w:val="center"/>
          </w:tcPr>
          <w:p w14:paraId="44A7C7DA" w14:textId="77777777" w:rsidR="00102F2B" w:rsidRPr="00833531" w:rsidRDefault="00102F2B" w:rsidP="00497C0A">
            <w:pPr>
              <w:jc w:val="center"/>
            </w:pPr>
            <w:r w:rsidRPr="00833531">
              <w:t>zápočet, zkouška</w:t>
            </w:r>
          </w:p>
        </w:tc>
        <w:tc>
          <w:tcPr>
            <w:tcW w:w="713" w:type="dxa"/>
            <w:vAlign w:val="center"/>
          </w:tcPr>
          <w:p w14:paraId="73AAC398" w14:textId="77777777" w:rsidR="00102F2B" w:rsidRPr="00833531" w:rsidRDefault="00102F2B" w:rsidP="00497C0A">
            <w:pPr>
              <w:jc w:val="center"/>
            </w:pPr>
            <w:r>
              <w:t>4</w:t>
            </w:r>
          </w:p>
        </w:tc>
        <w:tc>
          <w:tcPr>
            <w:tcW w:w="1703" w:type="dxa"/>
            <w:vAlign w:val="center"/>
          </w:tcPr>
          <w:p w14:paraId="791E9068" w14:textId="77777777" w:rsidR="000344BA" w:rsidRPr="000344BA" w:rsidRDefault="000344BA" w:rsidP="000344BA">
            <w:pPr>
              <w:rPr>
                <w:b/>
              </w:rPr>
            </w:pPr>
            <w:r w:rsidRPr="000344BA">
              <w:rPr>
                <w:b/>
              </w:rPr>
              <w:t>doc. PhDr. Jana Kutnohorská, CSc</w:t>
            </w:r>
            <w:r>
              <w:rPr>
                <w:b/>
              </w:rPr>
              <w:t>.</w:t>
            </w:r>
          </w:p>
          <w:p w14:paraId="2496DF18" w14:textId="77777777" w:rsidR="00971B55" w:rsidRPr="00833531" w:rsidRDefault="00971B55" w:rsidP="00C102BC">
            <w:r>
              <w:t>100%</w:t>
            </w:r>
          </w:p>
        </w:tc>
        <w:tc>
          <w:tcPr>
            <w:tcW w:w="993" w:type="dxa"/>
            <w:vAlign w:val="center"/>
          </w:tcPr>
          <w:p w14:paraId="4AF95231" w14:textId="77777777" w:rsidR="00102F2B" w:rsidRPr="00833531" w:rsidRDefault="00102F2B" w:rsidP="00497C0A">
            <w:pPr>
              <w:jc w:val="center"/>
            </w:pPr>
            <w:r w:rsidRPr="00833531">
              <w:t>1/ZS</w:t>
            </w:r>
          </w:p>
        </w:tc>
        <w:tc>
          <w:tcPr>
            <w:tcW w:w="814" w:type="dxa"/>
            <w:vAlign w:val="center"/>
          </w:tcPr>
          <w:p w14:paraId="59D2FDA9" w14:textId="77777777" w:rsidR="00102F2B" w:rsidRPr="00833531" w:rsidRDefault="00102F2B" w:rsidP="00497C0A">
            <w:pPr>
              <w:jc w:val="center"/>
            </w:pPr>
            <w:r w:rsidRPr="00833531">
              <w:t>ZT</w:t>
            </w:r>
          </w:p>
        </w:tc>
      </w:tr>
      <w:tr w:rsidR="00102F2B" w:rsidRPr="00833531" w14:paraId="68DDB055" w14:textId="77777777" w:rsidTr="00624D96">
        <w:tblPrEx>
          <w:tblLook w:val="01E0" w:firstRow="1" w:lastRow="1" w:firstColumn="1" w:lastColumn="1" w:noHBand="0" w:noVBand="0"/>
        </w:tblPrEx>
        <w:trPr>
          <w:gridAfter w:val="1"/>
          <w:wAfter w:w="35" w:type="dxa"/>
        </w:trPr>
        <w:tc>
          <w:tcPr>
            <w:tcW w:w="2480" w:type="dxa"/>
            <w:vAlign w:val="center"/>
          </w:tcPr>
          <w:p w14:paraId="350D5FB0" w14:textId="77777777" w:rsidR="00102F2B" w:rsidRPr="00833531" w:rsidRDefault="00102F2B" w:rsidP="00C102BC">
            <w:r>
              <w:t>Pedagogická psychologie</w:t>
            </w:r>
          </w:p>
        </w:tc>
        <w:tc>
          <w:tcPr>
            <w:tcW w:w="1134" w:type="dxa"/>
            <w:gridSpan w:val="2"/>
            <w:vAlign w:val="center"/>
          </w:tcPr>
          <w:p w14:paraId="5D1CBB47" w14:textId="77777777" w:rsidR="00102F2B" w:rsidRPr="00833531" w:rsidRDefault="00102F2B" w:rsidP="00497C0A">
            <w:pPr>
              <w:jc w:val="center"/>
            </w:pPr>
            <w:r>
              <w:t>28p+28c</w:t>
            </w:r>
          </w:p>
        </w:tc>
        <w:tc>
          <w:tcPr>
            <w:tcW w:w="1277" w:type="dxa"/>
            <w:vAlign w:val="center"/>
          </w:tcPr>
          <w:p w14:paraId="3249728D" w14:textId="77777777" w:rsidR="00102F2B" w:rsidRPr="00833531" w:rsidRDefault="00102F2B" w:rsidP="00497C0A">
            <w:pPr>
              <w:jc w:val="center"/>
            </w:pPr>
            <w:r w:rsidRPr="00833531">
              <w:t>zápočet, zkouška</w:t>
            </w:r>
          </w:p>
        </w:tc>
        <w:tc>
          <w:tcPr>
            <w:tcW w:w="713" w:type="dxa"/>
            <w:vAlign w:val="center"/>
          </w:tcPr>
          <w:p w14:paraId="46BC6A4E" w14:textId="77777777" w:rsidR="00102F2B" w:rsidRPr="00833531" w:rsidRDefault="00102F2B" w:rsidP="00497C0A">
            <w:pPr>
              <w:jc w:val="center"/>
            </w:pPr>
            <w:r>
              <w:t>4</w:t>
            </w:r>
          </w:p>
        </w:tc>
        <w:tc>
          <w:tcPr>
            <w:tcW w:w="1703" w:type="dxa"/>
            <w:vAlign w:val="center"/>
          </w:tcPr>
          <w:p w14:paraId="45471F6E" w14:textId="77777777" w:rsidR="000344BA" w:rsidRPr="00151616" w:rsidRDefault="00102F2B" w:rsidP="00C102BC">
            <w:pPr>
              <w:rPr>
                <w:b/>
              </w:rPr>
            </w:pPr>
            <w:r w:rsidRPr="00151616">
              <w:rPr>
                <w:b/>
              </w:rPr>
              <w:t>Mgr. et Mgr. Viktor Pacholík, Ph.D.</w:t>
            </w:r>
            <w:r w:rsidR="00971B55" w:rsidRPr="00151616">
              <w:rPr>
                <w:b/>
              </w:rPr>
              <w:t xml:space="preserve"> </w:t>
            </w:r>
          </w:p>
          <w:p w14:paraId="548DAAC8" w14:textId="77777777" w:rsidR="00102F2B" w:rsidRDefault="00971B55" w:rsidP="00C102BC">
            <w:r>
              <w:t>50%</w:t>
            </w:r>
          </w:p>
          <w:p w14:paraId="59DDA31B" w14:textId="77777777" w:rsidR="00151616" w:rsidRDefault="00151616" w:rsidP="00151616">
            <w:pPr>
              <w:rPr>
                <w:b/>
              </w:rPr>
            </w:pPr>
            <w:r w:rsidRPr="00151616">
              <w:t>prof. PhDr. Miron Zelina, DrSc., Dr.h.c.</w:t>
            </w:r>
            <w:r>
              <w:rPr>
                <w:b/>
              </w:rPr>
              <w:t xml:space="preserve"> </w:t>
            </w:r>
          </w:p>
          <w:p w14:paraId="26C72498" w14:textId="77777777" w:rsidR="00151616" w:rsidRPr="00833531" w:rsidRDefault="00151616" w:rsidP="00C102BC">
            <w:r>
              <w:t xml:space="preserve">50% </w:t>
            </w:r>
          </w:p>
        </w:tc>
        <w:tc>
          <w:tcPr>
            <w:tcW w:w="993" w:type="dxa"/>
            <w:vAlign w:val="center"/>
          </w:tcPr>
          <w:p w14:paraId="40D39045" w14:textId="77777777" w:rsidR="00102F2B" w:rsidRPr="00833531" w:rsidRDefault="00102F2B" w:rsidP="00497C0A">
            <w:pPr>
              <w:jc w:val="center"/>
            </w:pPr>
            <w:r w:rsidRPr="00833531">
              <w:t>1/ZS</w:t>
            </w:r>
          </w:p>
        </w:tc>
        <w:tc>
          <w:tcPr>
            <w:tcW w:w="814" w:type="dxa"/>
            <w:vAlign w:val="center"/>
          </w:tcPr>
          <w:p w14:paraId="0F5271A0" w14:textId="77777777" w:rsidR="00102F2B" w:rsidRPr="00833531" w:rsidRDefault="00102F2B" w:rsidP="00497C0A">
            <w:pPr>
              <w:jc w:val="center"/>
            </w:pPr>
            <w:r w:rsidRPr="00833531">
              <w:t>ZT</w:t>
            </w:r>
          </w:p>
        </w:tc>
      </w:tr>
      <w:tr w:rsidR="00102F2B" w:rsidRPr="00833531" w14:paraId="783EEF6A" w14:textId="77777777" w:rsidTr="00624D96">
        <w:tblPrEx>
          <w:tblLook w:val="01E0" w:firstRow="1" w:lastRow="1" w:firstColumn="1" w:lastColumn="1" w:noHBand="0" w:noVBand="0"/>
        </w:tblPrEx>
        <w:trPr>
          <w:gridAfter w:val="1"/>
          <w:wAfter w:w="35" w:type="dxa"/>
        </w:trPr>
        <w:tc>
          <w:tcPr>
            <w:tcW w:w="2480" w:type="dxa"/>
            <w:vAlign w:val="center"/>
          </w:tcPr>
          <w:p w14:paraId="1BC2A956" w14:textId="77777777" w:rsidR="00102F2B" w:rsidRPr="00833531" w:rsidRDefault="00102F2B" w:rsidP="00C102BC">
            <w:r>
              <w:t>Řízení vzdělávacích institucí</w:t>
            </w:r>
          </w:p>
        </w:tc>
        <w:tc>
          <w:tcPr>
            <w:tcW w:w="1134" w:type="dxa"/>
            <w:gridSpan w:val="2"/>
            <w:vAlign w:val="center"/>
          </w:tcPr>
          <w:p w14:paraId="15E716C5" w14:textId="77777777" w:rsidR="00102F2B" w:rsidRPr="00833531" w:rsidRDefault="00102F2B" w:rsidP="00497C0A">
            <w:pPr>
              <w:jc w:val="center"/>
            </w:pPr>
            <w:r w:rsidRPr="00833531">
              <w:t>28p+14s</w:t>
            </w:r>
          </w:p>
        </w:tc>
        <w:tc>
          <w:tcPr>
            <w:tcW w:w="1277" w:type="dxa"/>
            <w:vAlign w:val="center"/>
          </w:tcPr>
          <w:p w14:paraId="5D6144D4" w14:textId="77777777" w:rsidR="00102F2B" w:rsidRPr="00833531" w:rsidRDefault="00102F2B" w:rsidP="00497C0A">
            <w:pPr>
              <w:jc w:val="center"/>
            </w:pPr>
            <w:r w:rsidRPr="00833531">
              <w:t>zápočet, zkouška</w:t>
            </w:r>
          </w:p>
        </w:tc>
        <w:tc>
          <w:tcPr>
            <w:tcW w:w="713" w:type="dxa"/>
            <w:vAlign w:val="center"/>
          </w:tcPr>
          <w:p w14:paraId="779A5ADE" w14:textId="77777777" w:rsidR="00102F2B" w:rsidRPr="00833531" w:rsidRDefault="00102F2B" w:rsidP="00497C0A">
            <w:pPr>
              <w:jc w:val="center"/>
            </w:pPr>
            <w:r>
              <w:t>4</w:t>
            </w:r>
          </w:p>
        </w:tc>
        <w:tc>
          <w:tcPr>
            <w:tcW w:w="1703" w:type="dxa"/>
          </w:tcPr>
          <w:p w14:paraId="779CFF64" w14:textId="77777777" w:rsidR="000344BA" w:rsidRDefault="0040742E" w:rsidP="000344BA">
            <w:ins w:id="22" w:author="Jana Vašíková" w:date="2018-05-23T10:51:00Z">
              <w:r>
                <w:rPr>
                  <w:b/>
                </w:rPr>
                <w:t>Ph</w:t>
              </w:r>
            </w:ins>
            <w:ins w:id="23" w:author="Anežka Lengálová" w:date="2018-05-30T06:13:00Z">
              <w:r w:rsidR="00496264">
                <w:rPr>
                  <w:b/>
                </w:rPr>
                <w:t>D</w:t>
              </w:r>
            </w:ins>
            <w:ins w:id="24" w:author="Jana Vašíková" w:date="2018-05-23T10:51:00Z">
              <w:del w:id="25" w:author="Anežka Lengálová" w:date="2018-05-30T06:13:00Z">
                <w:r w:rsidDel="00496264">
                  <w:rPr>
                    <w:b/>
                  </w:rPr>
                  <w:delText>d</w:delText>
                </w:r>
              </w:del>
              <w:r>
                <w:rPr>
                  <w:b/>
                </w:rPr>
                <w:t xml:space="preserve">r. Mgr. Marcela Janíková, Ph.D. </w:t>
              </w:r>
            </w:ins>
            <w:del w:id="26" w:author="Jana Vašíková" w:date="2018-05-23T10:51:00Z">
              <w:r w:rsidR="000344BA" w:rsidRPr="00976ADD" w:rsidDel="0040742E">
                <w:rPr>
                  <w:b/>
                </w:rPr>
                <w:delText>doc. PaedDr. Adriana Wiegerová, PhD</w:delText>
              </w:r>
              <w:r w:rsidR="000344BA" w:rsidRPr="00833531" w:rsidDel="0040742E">
                <w:delText>.</w:delText>
              </w:r>
              <w:r w:rsidR="000344BA" w:rsidDel="0040742E">
                <w:delText xml:space="preserve"> </w:delText>
              </w:r>
            </w:del>
            <w:r w:rsidR="000344BA">
              <w:t>50%</w:t>
            </w:r>
          </w:p>
          <w:p w14:paraId="5CFE8C33" w14:textId="77777777" w:rsidR="00102F2B" w:rsidRDefault="00102F2B" w:rsidP="00C102BC">
            <w:r>
              <w:t>(přednášející),</w:t>
            </w:r>
          </w:p>
          <w:p w14:paraId="2C555785" w14:textId="77777777" w:rsidR="00102F2B" w:rsidRDefault="00102F2B" w:rsidP="00C102BC">
            <w:r>
              <w:t>Mgr. Barbora Petrů Puhrová</w:t>
            </w:r>
          </w:p>
          <w:p w14:paraId="610B5EBC" w14:textId="77777777" w:rsidR="00971B55" w:rsidRPr="00150DF7" w:rsidRDefault="000344BA" w:rsidP="00C102BC">
            <w:r>
              <w:t>50%</w:t>
            </w:r>
          </w:p>
        </w:tc>
        <w:tc>
          <w:tcPr>
            <w:tcW w:w="993" w:type="dxa"/>
            <w:vAlign w:val="center"/>
          </w:tcPr>
          <w:p w14:paraId="0C3E2ED6" w14:textId="77777777" w:rsidR="00102F2B" w:rsidRPr="00833531" w:rsidRDefault="00102F2B" w:rsidP="00497C0A">
            <w:pPr>
              <w:jc w:val="center"/>
            </w:pPr>
            <w:r w:rsidRPr="00833531">
              <w:t>1/ZS</w:t>
            </w:r>
          </w:p>
        </w:tc>
        <w:tc>
          <w:tcPr>
            <w:tcW w:w="814" w:type="dxa"/>
            <w:vAlign w:val="center"/>
          </w:tcPr>
          <w:p w14:paraId="489787BB" w14:textId="77777777" w:rsidR="00102F2B" w:rsidRPr="00833531" w:rsidRDefault="00102F2B" w:rsidP="00497C0A">
            <w:pPr>
              <w:jc w:val="center"/>
            </w:pPr>
            <w:r w:rsidRPr="00833531">
              <w:t>ZT</w:t>
            </w:r>
          </w:p>
        </w:tc>
      </w:tr>
      <w:tr w:rsidR="00102F2B" w:rsidRPr="00833531" w14:paraId="40BEA5EC" w14:textId="77777777" w:rsidTr="00624D96">
        <w:tblPrEx>
          <w:tblLook w:val="01E0" w:firstRow="1" w:lastRow="1" w:firstColumn="1" w:lastColumn="1" w:noHBand="0" w:noVBand="0"/>
        </w:tblPrEx>
        <w:trPr>
          <w:gridAfter w:val="1"/>
          <w:wAfter w:w="35" w:type="dxa"/>
        </w:trPr>
        <w:tc>
          <w:tcPr>
            <w:tcW w:w="2480" w:type="dxa"/>
            <w:vAlign w:val="center"/>
          </w:tcPr>
          <w:p w14:paraId="2173B796" w14:textId="77777777" w:rsidR="00102F2B" w:rsidRPr="00833531" w:rsidRDefault="00102F2B" w:rsidP="00C102BC">
            <w:r w:rsidRPr="00ED7036">
              <w:t>Metodologie pedagogického výzkumu</w:t>
            </w:r>
          </w:p>
        </w:tc>
        <w:tc>
          <w:tcPr>
            <w:tcW w:w="1134" w:type="dxa"/>
            <w:gridSpan w:val="2"/>
            <w:vAlign w:val="center"/>
          </w:tcPr>
          <w:p w14:paraId="6F56B58E" w14:textId="77777777" w:rsidR="00102F2B" w:rsidRPr="00833531" w:rsidRDefault="00102F2B" w:rsidP="00497C0A">
            <w:pPr>
              <w:jc w:val="center"/>
            </w:pPr>
            <w:r>
              <w:t>28p+28s</w:t>
            </w:r>
          </w:p>
        </w:tc>
        <w:tc>
          <w:tcPr>
            <w:tcW w:w="1277" w:type="dxa"/>
            <w:vAlign w:val="center"/>
          </w:tcPr>
          <w:p w14:paraId="6C7FEE09" w14:textId="77777777" w:rsidR="00102F2B" w:rsidRPr="00833531" w:rsidRDefault="00102F2B" w:rsidP="00497C0A">
            <w:pPr>
              <w:jc w:val="center"/>
            </w:pPr>
            <w:r>
              <w:t>zápočet, zkouška</w:t>
            </w:r>
          </w:p>
        </w:tc>
        <w:tc>
          <w:tcPr>
            <w:tcW w:w="713" w:type="dxa"/>
            <w:vAlign w:val="center"/>
          </w:tcPr>
          <w:p w14:paraId="02DBCD61" w14:textId="77777777" w:rsidR="00102F2B" w:rsidRPr="00833531" w:rsidRDefault="00102F2B" w:rsidP="00497C0A">
            <w:pPr>
              <w:jc w:val="center"/>
            </w:pPr>
            <w:r>
              <w:t>4</w:t>
            </w:r>
          </w:p>
        </w:tc>
        <w:tc>
          <w:tcPr>
            <w:tcW w:w="1703" w:type="dxa"/>
            <w:vAlign w:val="center"/>
          </w:tcPr>
          <w:p w14:paraId="4562AA53" w14:textId="77777777" w:rsidR="00102F2B" w:rsidRDefault="00102F2B" w:rsidP="00C102BC">
            <w:r w:rsidRPr="00976ADD">
              <w:rPr>
                <w:b/>
              </w:rPr>
              <w:t>prof. PhDr. Peter Gavora, CSc.</w:t>
            </w:r>
            <w:r w:rsidR="00971B55">
              <w:t xml:space="preserve"> </w:t>
            </w:r>
            <w:r w:rsidR="00AE56DD">
              <w:br/>
            </w:r>
            <w:r w:rsidR="00971B55">
              <w:t>50%</w:t>
            </w:r>
          </w:p>
          <w:p w14:paraId="752D12CF" w14:textId="77777777" w:rsidR="000344BA" w:rsidRDefault="000344BA" w:rsidP="00C102BC">
            <w:r>
              <w:t>(přednášející),</w:t>
            </w:r>
          </w:p>
          <w:p w14:paraId="5D378C2E" w14:textId="77777777" w:rsidR="000344BA" w:rsidRDefault="00D026E2" w:rsidP="00C102BC">
            <w:r w:rsidRPr="00D026E2">
              <w:t>doc. PhDr. Jana Kutnohorská, CSc.</w:t>
            </w:r>
          </w:p>
          <w:p w14:paraId="370999A7" w14:textId="77777777" w:rsidR="00971B55" w:rsidRPr="00833531" w:rsidRDefault="00971B55" w:rsidP="00C102BC">
            <w:r>
              <w:t>50%</w:t>
            </w:r>
          </w:p>
        </w:tc>
        <w:tc>
          <w:tcPr>
            <w:tcW w:w="993" w:type="dxa"/>
            <w:vAlign w:val="center"/>
          </w:tcPr>
          <w:p w14:paraId="06586673" w14:textId="77777777" w:rsidR="00102F2B" w:rsidRPr="00833531" w:rsidRDefault="00102F2B" w:rsidP="00497C0A">
            <w:pPr>
              <w:jc w:val="center"/>
            </w:pPr>
            <w:r w:rsidRPr="00833531">
              <w:t>1/ZS</w:t>
            </w:r>
          </w:p>
        </w:tc>
        <w:tc>
          <w:tcPr>
            <w:tcW w:w="814" w:type="dxa"/>
            <w:vAlign w:val="center"/>
          </w:tcPr>
          <w:p w14:paraId="085F07E6" w14:textId="77777777" w:rsidR="00102F2B" w:rsidRPr="00833531" w:rsidRDefault="00102F2B" w:rsidP="00497C0A">
            <w:pPr>
              <w:jc w:val="center"/>
            </w:pPr>
            <w:r>
              <w:t>ZT</w:t>
            </w:r>
          </w:p>
        </w:tc>
      </w:tr>
      <w:tr w:rsidR="00102F2B" w:rsidRPr="00833531" w14:paraId="6B2186BC" w14:textId="77777777" w:rsidTr="00624D96">
        <w:tblPrEx>
          <w:tblLook w:val="01E0" w:firstRow="1" w:lastRow="1" w:firstColumn="1" w:lastColumn="1" w:noHBand="0" w:noVBand="0"/>
        </w:tblPrEx>
        <w:trPr>
          <w:gridAfter w:val="1"/>
          <w:wAfter w:w="35" w:type="dxa"/>
        </w:trPr>
        <w:tc>
          <w:tcPr>
            <w:tcW w:w="2480" w:type="dxa"/>
            <w:vAlign w:val="center"/>
          </w:tcPr>
          <w:p w14:paraId="6CF01E61" w14:textId="77777777" w:rsidR="00102F2B" w:rsidRPr="00833531" w:rsidRDefault="00102F2B" w:rsidP="00C102BC">
            <w:r>
              <w:t>Sociologie dětství</w:t>
            </w:r>
          </w:p>
        </w:tc>
        <w:tc>
          <w:tcPr>
            <w:tcW w:w="1134" w:type="dxa"/>
            <w:gridSpan w:val="2"/>
            <w:vAlign w:val="center"/>
          </w:tcPr>
          <w:p w14:paraId="52CA72A9" w14:textId="77777777" w:rsidR="00102F2B" w:rsidRPr="00833531" w:rsidRDefault="00102F2B" w:rsidP="00497C0A">
            <w:pPr>
              <w:jc w:val="center"/>
            </w:pPr>
            <w:r>
              <w:t>28p+14s</w:t>
            </w:r>
          </w:p>
        </w:tc>
        <w:tc>
          <w:tcPr>
            <w:tcW w:w="1277" w:type="dxa"/>
            <w:vAlign w:val="center"/>
          </w:tcPr>
          <w:p w14:paraId="3B9DAE50" w14:textId="77777777" w:rsidR="00102F2B" w:rsidRPr="00833531" w:rsidRDefault="00102F2B" w:rsidP="00497C0A">
            <w:pPr>
              <w:jc w:val="center"/>
            </w:pPr>
            <w:r w:rsidRPr="00833531">
              <w:t>klasifikovaný zápočet</w:t>
            </w:r>
          </w:p>
        </w:tc>
        <w:tc>
          <w:tcPr>
            <w:tcW w:w="713" w:type="dxa"/>
            <w:vAlign w:val="center"/>
          </w:tcPr>
          <w:p w14:paraId="2B3502A3" w14:textId="77777777" w:rsidR="00102F2B" w:rsidRPr="00833531" w:rsidRDefault="00102F2B" w:rsidP="00497C0A">
            <w:pPr>
              <w:jc w:val="center"/>
            </w:pPr>
            <w:r>
              <w:t>3</w:t>
            </w:r>
          </w:p>
        </w:tc>
        <w:tc>
          <w:tcPr>
            <w:tcW w:w="1703" w:type="dxa"/>
            <w:vAlign w:val="center"/>
          </w:tcPr>
          <w:p w14:paraId="2BB2FD4F" w14:textId="77777777" w:rsidR="00971B55" w:rsidRPr="000344BA" w:rsidRDefault="000344BA" w:rsidP="00C102BC">
            <w:pPr>
              <w:rPr>
                <w:b/>
              </w:rPr>
            </w:pPr>
            <w:r w:rsidRPr="000344BA">
              <w:rPr>
                <w:b/>
              </w:rPr>
              <w:t xml:space="preserve">doc. PaedDr. </w:t>
            </w:r>
            <w:r w:rsidRPr="000344BA">
              <w:rPr>
                <w:b/>
              </w:rPr>
              <w:br/>
              <w:t>Jana Majerčíková, PhD.</w:t>
            </w:r>
            <w:r>
              <w:rPr>
                <w:b/>
              </w:rPr>
              <w:br/>
            </w:r>
            <w:r w:rsidR="00971B55">
              <w:t>100%</w:t>
            </w:r>
          </w:p>
        </w:tc>
        <w:tc>
          <w:tcPr>
            <w:tcW w:w="993" w:type="dxa"/>
            <w:vAlign w:val="center"/>
          </w:tcPr>
          <w:p w14:paraId="0CAC8E3A" w14:textId="77777777" w:rsidR="00102F2B" w:rsidRPr="00833531" w:rsidRDefault="00102F2B" w:rsidP="00497C0A">
            <w:pPr>
              <w:jc w:val="center"/>
            </w:pPr>
            <w:r w:rsidRPr="00833531">
              <w:t>1/ZS</w:t>
            </w:r>
          </w:p>
        </w:tc>
        <w:tc>
          <w:tcPr>
            <w:tcW w:w="814" w:type="dxa"/>
            <w:vAlign w:val="center"/>
          </w:tcPr>
          <w:p w14:paraId="52D90855" w14:textId="77777777" w:rsidR="00102F2B" w:rsidRPr="00833531" w:rsidRDefault="00102F2B" w:rsidP="00497C0A">
            <w:pPr>
              <w:jc w:val="center"/>
              <w:rPr>
                <w:lang w:val="sk-SK"/>
              </w:rPr>
            </w:pPr>
            <w:r>
              <w:rPr>
                <w:lang w:val="sk-SK"/>
              </w:rPr>
              <w:t>ZT</w:t>
            </w:r>
          </w:p>
        </w:tc>
      </w:tr>
      <w:tr w:rsidR="00102F2B" w:rsidRPr="00833531" w14:paraId="693EC66C" w14:textId="77777777" w:rsidTr="00624D96">
        <w:tblPrEx>
          <w:tblLook w:val="01E0" w:firstRow="1" w:lastRow="1" w:firstColumn="1" w:lastColumn="1" w:noHBand="0" w:noVBand="0"/>
        </w:tblPrEx>
        <w:trPr>
          <w:gridAfter w:val="1"/>
          <w:wAfter w:w="35" w:type="dxa"/>
        </w:trPr>
        <w:tc>
          <w:tcPr>
            <w:tcW w:w="2480" w:type="dxa"/>
            <w:vAlign w:val="center"/>
          </w:tcPr>
          <w:p w14:paraId="003ABCAF" w14:textId="77777777" w:rsidR="00102F2B" w:rsidRPr="00833531" w:rsidRDefault="00102F2B" w:rsidP="00C102BC">
            <w:r>
              <w:t>Psychodidaktika v MŠ</w:t>
            </w:r>
          </w:p>
        </w:tc>
        <w:tc>
          <w:tcPr>
            <w:tcW w:w="1134" w:type="dxa"/>
            <w:gridSpan w:val="2"/>
            <w:vAlign w:val="center"/>
          </w:tcPr>
          <w:p w14:paraId="686525B7" w14:textId="77777777" w:rsidR="00102F2B" w:rsidRPr="00833531" w:rsidRDefault="00102F2B" w:rsidP="00497C0A">
            <w:pPr>
              <w:jc w:val="center"/>
            </w:pPr>
            <w:r>
              <w:t>28s+14c</w:t>
            </w:r>
          </w:p>
        </w:tc>
        <w:tc>
          <w:tcPr>
            <w:tcW w:w="1277" w:type="dxa"/>
            <w:vAlign w:val="center"/>
          </w:tcPr>
          <w:p w14:paraId="0B64DAC4" w14:textId="77777777" w:rsidR="00102F2B" w:rsidRPr="00833531" w:rsidRDefault="00102F2B" w:rsidP="00497C0A">
            <w:pPr>
              <w:jc w:val="center"/>
            </w:pPr>
            <w:r w:rsidRPr="00833531">
              <w:t>klasifikovaný zápočet</w:t>
            </w:r>
          </w:p>
        </w:tc>
        <w:tc>
          <w:tcPr>
            <w:tcW w:w="713" w:type="dxa"/>
            <w:vAlign w:val="center"/>
          </w:tcPr>
          <w:p w14:paraId="372947AD" w14:textId="77777777" w:rsidR="00102F2B" w:rsidRPr="00833531" w:rsidRDefault="00102F2B" w:rsidP="00497C0A">
            <w:pPr>
              <w:jc w:val="center"/>
            </w:pPr>
            <w:r>
              <w:t>3</w:t>
            </w:r>
          </w:p>
        </w:tc>
        <w:tc>
          <w:tcPr>
            <w:tcW w:w="1703" w:type="dxa"/>
            <w:vAlign w:val="center"/>
          </w:tcPr>
          <w:p w14:paraId="45AF93B6" w14:textId="77777777" w:rsidR="00102F2B" w:rsidRDefault="00102F2B" w:rsidP="00C102BC">
            <w:r>
              <w:t>prof. PhDr. Hana Lukášová, CSc.</w:t>
            </w:r>
          </w:p>
          <w:p w14:paraId="7BC27B1D" w14:textId="77777777" w:rsidR="00971B55" w:rsidRPr="00833531" w:rsidRDefault="00971B55" w:rsidP="00C102BC">
            <w:r>
              <w:t>100%</w:t>
            </w:r>
          </w:p>
        </w:tc>
        <w:tc>
          <w:tcPr>
            <w:tcW w:w="993" w:type="dxa"/>
            <w:vAlign w:val="center"/>
          </w:tcPr>
          <w:p w14:paraId="6EFA0B1B" w14:textId="77777777" w:rsidR="00102F2B" w:rsidRPr="00833531" w:rsidRDefault="00102F2B" w:rsidP="00497C0A">
            <w:pPr>
              <w:jc w:val="center"/>
            </w:pPr>
            <w:r w:rsidRPr="00833531">
              <w:t>1/ZS</w:t>
            </w:r>
          </w:p>
        </w:tc>
        <w:tc>
          <w:tcPr>
            <w:tcW w:w="814" w:type="dxa"/>
            <w:vAlign w:val="center"/>
          </w:tcPr>
          <w:p w14:paraId="09890984" w14:textId="77777777" w:rsidR="00102F2B" w:rsidRPr="00833531" w:rsidRDefault="00102F2B" w:rsidP="00497C0A">
            <w:pPr>
              <w:jc w:val="center"/>
            </w:pPr>
            <w:r>
              <w:t>PZ</w:t>
            </w:r>
          </w:p>
        </w:tc>
      </w:tr>
      <w:tr w:rsidR="00102F2B" w:rsidRPr="00833531" w14:paraId="48A6212F" w14:textId="77777777" w:rsidTr="00624D96">
        <w:tblPrEx>
          <w:tblLook w:val="01E0" w:firstRow="1" w:lastRow="1" w:firstColumn="1" w:lastColumn="1" w:noHBand="0" w:noVBand="0"/>
        </w:tblPrEx>
        <w:trPr>
          <w:gridAfter w:val="1"/>
          <w:wAfter w:w="35" w:type="dxa"/>
        </w:trPr>
        <w:tc>
          <w:tcPr>
            <w:tcW w:w="2480" w:type="dxa"/>
            <w:vAlign w:val="center"/>
          </w:tcPr>
          <w:p w14:paraId="284F034A" w14:textId="77777777" w:rsidR="00102F2B" w:rsidRDefault="00102F2B" w:rsidP="00C102BC">
            <w:r>
              <w:t>Odborná komunikace v cizím jazyce pro učitele I</w:t>
            </w:r>
          </w:p>
          <w:p w14:paraId="7A3DF07E" w14:textId="77777777" w:rsidR="00102F2B" w:rsidRPr="00833531" w:rsidRDefault="00102F2B" w:rsidP="00C102BC"/>
        </w:tc>
        <w:tc>
          <w:tcPr>
            <w:tcW w:w="1134" w:type="dxa"/>
            <w:gridSpan w:val="2"/>
            <w:vAlign w:val="center"/>
          </w:tcPr>
          <w:p w14:paraId="353FFDF9" w14:textId="77777777" w:rsidR="00102F2B" w:rsidRPr="00833531" w:rsidRDefault="00102F2B" w:rsidP="00497C0A">
            <w:pPr>
              <w:jc w:val="center"/>
            </w:pPr>
            <w:r>
              <w:t>28c</w:t>
            </w:r>
          </w:p>
        </w:tc>
        <w:tc>
          <w:tcPr>
            <w:tcW w:w="1277" w:type="dxa"/>
            <w:vAlign w:val="center"/>
          </w:tcPr>
          <w:p w14:paraId="72FEF805" w14:textId="77777777" w:rsidR="00102F2B" w:rsidRPr="00833531" w:rsidRDefault="00102F2B" w:rsidP="00497C0A">
            <w:pPr>
              <w:jc w:val="center"/>
            </w:pPr>
            <w:r w:rsidRPr="00833531">
              <w:t>zápočet</w:t>
            </w:r>
          </w:p>
        </w:tc>
        <w:tc>
          <w:tcPr>
            <w:tcW w:w="713" w:type="dxa"/>
            <w:vAlign w:val="center"/>
          </w:tcPr>
          <w:p w14:paraId="3A7DCB5B" w14:textId="77777777" w:rsidR="00102F2B" w:rsidRPr="00833531" w:rsidRDefault="00102F2B" w:rsidP="00497C0A">
            <w:pPr>
              <w:jc w:val="center"/>
            </w:pPr>
            <w:r>
              <w:t>2</w:t>
            </w:r>
          </w:p>
        </w:tc>
        <w:tc>
          <w:tcPr>
            <w:tcW w:w="1703" w:type="dxa"/>
            <w:vAlign w:val="center"/>
          </w:tcPr>
          <w:p w14:paraId="06EF3F7F" w14:textId="77777777" w:rsidR="000344BA" w:rsidRDefault="006A63A8" w:rsidP="00C102BC">
            <w:r w:rsidRPr="006A63A8">
              <w:rPr>
                <w:b/>
              </w:rPr>
              <w:t>prof. PaedDr. Silvia Pokrivčáková, PhD.</w:t>
            </w:r>
            <w:r w:rsidR="000344BA">
              <w:t xml:space="preserve"> </w:t>
            </w:r>
            <w:r w:rsidR="000344BA">
              <w:br/>
              <w:t>50%</w:t>
            </w:r>
          </w:p>
          <w:p w14:paraId="2363B205" w14:textId="77777777" w:rsidR="00971B55" w:rsidRPr="00833531" w:rsidRDefault="006A63A8" w:rsidP="00C102BC">
            <w:r>
              <w:t xml:space="preserve">Mgr. Veronika Pečivová </w:t>
            </w:r>
            <w:r w:rsidR="000344BA">
              <w:br/>
            </w:r>
            <w:r>
              <w:t>50</w:t>
            </w:r>
            <w:r w:rsidR="00971B55">
              <w:t>%</w:t>
            </w:r>
          </w:p>
        </w:tc>
        <w:tc>
          <w:tcPr>
            <w:tcW w:w="993" w:type="dxa"/>
            <w:vAlign w:val="center"/>
          </w:tcPr>
          <w:p w14:paraId="42B13D36" w14:textId="77777777" w:rsidR="00102F2B" w:rsidRPr="00833531" w:rsidRDefault="00102F2B" w:rsidP="00497C0A">
            <w:pPr>
              <w:jc w:val="center"/>
            </w:pPr>
            <w:r w:rsidRPr="00833531">
              <w:t>1/ZS</w:t>
            </w:r>
          </w:p>
        </w:tc>
        <w:tc>
          <w:tcPr>
            <w:tcW w:w="814" w:type="dxa"/>
            <w:vAlign w:val="center"/>
          </w:tcPr>
          <w:p w14:paraId="248620D4" w14:textId="77777777" w:rsidR="00102F2B" w:rsidRPr="00833531" w:rsidRDefault="00102F2B" w:rsidP="00497C0A">
            <w:pPr>
              <w:jc w:val="center"/>
            </w:pPr>
            <w:r>
              <w:t>PZ</w:t>
            </w:r>
          </w:p>
        </w:tc>
      </w:tr>
    </w:tbl>
    <w:p w14:paraId="2853DC72" w14:textId="77777777" w:rsidR="00624D96" w:rsidRDefault="00624D96">
      <w:r>
        <w:br w:type="page"/>
      </w:r>
    </w:p>
    <w:tbl>
      <w:tblPr>
        <w:tblW w:w="91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80"/>
        <w:gridCol w:w="1134"/>
        <w:gridCol w:w="1277"/>
        <w:gridCol w:w="713"/>
        <w:gridCol w:w="1703"/>
        <w:gridCol w:w="993"/>
        <w:gridCol w:w="814"/>
      </w:tblGrid>
      <w:tr w:rsidR="00102F2B" w:rsidRPr="00833531" w14:paraId="1AFC7D96" w14:textId="77777777" w:rsidTr="00624D96">
        <w:tc>
          <w:tcPr>
            <w:tcW w:w="9114" w:type="dxa"/>
            <w:gridSpan w:val="7"/>
            <w:shd w:val="clear" w:color="auto" w:fill="FABF8F"/>
            <w:vAlign w:val="center"/>
          </w:tcPr>
          <w:p w14:paraId="343CC91F" w14:textId="77777777" w:rsidR="00102F2B" w:rsidRPr="00B064C3" w:rsidRDefault="00102F2B" w:rsidP="00C102BC">
            <w:pPr>
              <w:rPr>
                <w:b/>
              </w:rPr>
            </w:pPr>
            <w:r w:rsidRPr="00B064C3">
              <w:rPr>
                <w:b/>
              </w:rPr>
              <w:lastRenderedPageBreak/>
              <w:t>Povinně volitelné předměty</w:t>
            </w:r>
          </w:p>
        </w:tc>
      </w:tr>
      <w:tr w:rsidR="00102F2B" w:rsidRPr="00833531" w14:paraId="40B171F4" w14:textId="77777777" w:rsidTr="00624D96">
        <w:tc>
          <w:tcPr>
            <w:tcW w:w="2480" w:type="dxa"/>
            <w:vAlign w:val="center"/>
          </w:tcPr>
          <w:p w14:paraId="636A965E" w14:textId="77777777" w:rsidR="00102F2B" w:rsidRPr="00833531" w:rsidRDefault="00102F2B" w:rsidP="00C102BC">
            <w:r>
              <w:t>*Výzkumný projekt I.</w:t>
            </w:r>
          </w:p>
        </w:tc>
        <w:tc>
          <w:tcPr>
            <w:tcW w:w="1134" w:type="dxa"/>
            <w:vAlign w:val="center"/>
          </w:tcPr>
          <w:p w14:paraId="0B177ACE" w14:textId="77777777" w:rsidR="00102F2B" w:rsidRPr="00833531" w:rsidRDefault="00102F2B" w:rsidP="00497C0A">
            <w:pPr>
              <w:jc w:val="center"/>
            </w:pPr>
            <w:r>
              <w:t>14s+14c</w:t>
            </w:r>
          </w:p>
        </w:tc>
        <w:tc>
          <w:tcPr>
            <w:tcW w:w="1277" w:type="dxa"/>
            <w:vAlign w:val="center"/>
          </w:tcPr>
          <w:p w14:paraId="1ECEDE78" w14:textId="77777777" w:rsidR="00102F2B" w:rsidRPr="00833531" w:rsidRDefault="00102F2B" w:rsidP="00497C0A">
            <w:pPr>
              <w:jc w:val="center"/>
            </w:pPr>
            <w:r>
              <w:t>zápočet</w:t>
            </w:r>
          </w:p>
        </w:tc>
        <w:tc>
          <w:tcPr>
            <w:tcW w:w="713" w:type="dxa"/>
            <w:vAlign w:val="center"/>
          </w:tcPr>
          <w:p w14:paraId="01396CD3" w14:textId="77777777" w:rsidR="00102F2B" w:rsidRPr="00833531" w:rsidRDefault="00102F2B" w:rsidP="00497C0A">
            <w:pPr>
              <w:jc w:val="center"/>
            </w:pPr>
            <w:r>
              <w:t>2</w:t>
            </w:r>
          </w:p>
        </w:tc>
        <w:tc>
          <w:tcPr>
            <w:tcW w:w="1703" w:type="dxa"/>
            <w:vAlign w:val="center"/>
          </w:tcPr>
          <w:p w14:paraId="13109C38" w14:textId="77777777" w:rsidR="00836D40" w:rsidRDefault="00836D40" w:rsidP="00836D40">
            <w:pPr>
              <w:rPr>
                <w:b/>
              </w:rPr>
            </w:pPr>
            <w:r w:rsidRPr="00BC5013">
              <w:rPr>
                <w:b/>
              </w:rPr>
              <w:t>doc. PaedDr. Adriana Wiegerová, PhD.</w:t>
            </w:r>
          </w:p>
          <w:p w14:paraId="7F45C158" w14:textId="77777777" w:rsidR="00836D40" w:rsidRPr="00947E48" w:rsidRDefault="00836D40" w:rsidP="00836D40">
            <w:ins w:id="27" w:author="Jana Vašíková" w:date="2018-05-29T11:11:00Z">
              <w:r w:rsidRPr="00947E48">
                <w:t>50%</w:t>
              </w:r>
            </w:ins>
          </w:p>
          <w:p w14:paraId="321750BB" w14:textId="77777777" w:rsidR="00102F2B" w:rsidDel="000C107B" w:rsidRDefault="000C107B" w:rsidP="00C102BC">
            <w:pPr>
              <w:rPr>
                <w:del w:id="28" w:author="Jana Vašíková" w:date="2018-05-23T12:24:00Z"/>
              </w:rPr>
            </w:pPr>
            <w:ins w:id="29" w:author="Jana Vašíková" w:date="2018-05-23T12:24:00Z">
              <w:r>
                <w:t xml:space="preserve">Mgr. Michal Málek </w:t>
              </w:r>
            </w:ins>
            <w:del w:id="30" w:author="Jana Vašíková" w:date="2018-05-23T12:24:00Z">
              <w:r w:rsidR="00102F2B" w:rsidRPr="00833531" w:rsidDel="000C107B">
                <w:delText xml:space="preserve">doc. </w:delText>
              </w:r>
            </w:del>
          </w:p>
          <w:p w14:paraId="4380ECA0" w14:textId="77777777" w:rsidR="00971B55" w:rsidRPr="00833531" w:rsidRDefault="00836D40" w:rsidP="00C102BC">
            <w:ins w:id="31" w:author="Jana Vašíková" w:date="2018-05-29T11:11:00Z">
              <w:r>
                <w:t>5</w:t>
              </w:r>
            </w:ins>
            <w:del w:id="32" w:author="Jana Vašíková" w:date="2018-05-29T11:11:00Z">
              <w:r w:rsidR="00971B55" w:rsidDel="00836D40">
                <w:delText>10</w:delText>
              </w:r>
            </w:del>
            <w:r w:rsidR="00971B55">
              <w:t>0%</w:t>
            </w:r>
          </w:p>
        </w:tc>
        <w:tc>
          <w:tcPr>
            <w:tcW w:w="993" w:type="dxa"/>
            <w:vAlign w:val="center"/>
          </w:tcPr>
          <w:p w14:paraId="44029609" w14:textId="77777777" w:rsidR="00102F2B" w:rsidRPr="00833531" w:rsidRDefault="00102F2B" w:rsidP="00497C0A">
            <w:pPr>
              <w:jc w:val="center"/>
            </w:pPr>
            <w:r>
              <w:t>1/ZS</w:t>
            </w:r>
          </w:p>
        </w:tc>
        <w:tc>
          <w:tcPr>
            <w:tcW w:w="814" w:type="dxa"/>
            <w:vAlign w:val="center"/>
          </w:tcPr>
          <w:p w14:paraId="32429DEE" w14:textId="77777777" w:rsidR="00102F2B" w:rsidRPr="00833531" w:rsidRDefault="00102F2B" w:rsidP="00497C0A">
            <w:pPr>
              <w:jc w:val="center"/>
            </w:pPr>
            <w:r>
              <w:t>PZ</w:t>
            </w:r>
          </w:p>
        </w:tc>
      </w:tr>
      <w:tr w:rsidR="00102F2B" w:rsidRPr="00833531" w14:paraId="326061CB" w14:textId="77777777" w:rsidTr="00624D96">
        <w:tc>
          <w:tcPr>
            <w:tcW w:w="2480" w:type="dxa"/>
            <w:vAlign w:val="center"/>
          </w:tcPr>
          <w:p w14:paraId="726D63D8" w14:textId="77777777" w:rsidR="00102F2B" w:rsidRPr="00833531" w:rsidRDefault="00102F2B" w:rsidP="00C102BC">
            <w:r>
              <w:t>*Medicínská propedeutika</w:t>
            </w:r>
          </w:p>
        </w:tc>
        <w:tc>
          <w:tcPr>
            <w:tcW w:w="1134" w:type="dxa"/>
            <w:vAlign w:val="center"/>
          </w:tcPr>
          <w:p w14:paraId="699C5D3D" w14:textId="77777777" w:rsidR="00102F2B" w:rsidRPr="00833531" w:rsidRDefault="00102F2B" w:rsidP="00497C0A">
            <w:pPr>
              <w:jc w:val="center"/>
            </w:pPr>
            <w:r>
              <w:t>14p+14s</w:t>
            </w:r>
          </w:p>
        </w:tc>
        <w:tc>
          <w:tcPr>
            <w:tcW w:w="1277" w:type="dxa"/>
            <w:vAlign w:val="center"/>
          </w:tcPr>
          <w:p w14:paraId="2EB1CC18" w14:textId="77777777" w:rsidR="00102F2B" w:rsidRPr="00833531" w:rsidRDefault="00102F2B" w:rsidP="00497C0A">
            <w:pPr>
              <w:jc w:val="center"/>
            </w:pPr>
            <w:r>
              <w:t>zápočet</w:t>
            </w:r>
          </w:p>
        </w:tc>
        <w:tc>
          <w:tcPr>
            <w:tcW w:w="713" w:type="dxa"/>
            <w:vAlign w:val="center"/>
          </w:tcPr>
          <w:p w14:paraId="75EF93E0" w14:textId="77777777" w:rsidR="00102F2B" w:rsidRPr="00833531" w:rsidRDefault="00102F2B" w:rsidP="00497C0A">
            <w:pPr>
              <w:jc w:val="center"/>
            </w:pPr>
            <w:r>
              <w:t>2</w:t>
            </w:r>
          </w:p>
        </w:tc>
        <w:tc>
          <w:tcPr>
            <w:tcW w:w="1703" w:type="dxa"/>
            <w:vAlign w:val="center"/>
          </w:tcPr>
          <w:p w14:paraId="0308EC71" w14:textId="77777777" w:rsidR="00ED7036" w:rsidRPr="000344BA" w:rsidRDefault="00ED7036" w:rsidP="00ED7036">
            <w:pPr>
              <w:rPr>
                <w:b/>
              </w:rPr>
            </w:pPr>
            <w:r w:rsidRPr="000344BA">
              <w:rPr>
                <w:b/>
              </w:rPr>
              <w:t>doc. PhDr. Jana Kutnohorská, CSc</w:t>
            </w:r>
            <w:r>
              <w:rPr>
                <w:b/>
              </w:rPr>
              <w:t>.</w:t>
            </w:r>
          </w:p>
          <w:p w14:paraId="08636C78" w14:textId="77777777" w:rsidR="00102F2B" w:rsidRDefault="00971B55" w:rsidP="00C102BC">
            <w:r>
              <w:t xml:space="preserve">50% </w:t>
            </w:r>
            <w:r w:rsidR="00102F2B">
              <w:t>(předná</w:t>
            </w:r>
            <w:r w:rsidR="00B67C54">
              <w:t>šející), PhDr. Petr Snopek, PhD.</w:t>
            </w:r>
          </w:p>
          <w:p w14:paraId="6944DAA9" w14:textId="77777777" w:rsidR="00971B55" w:rsidRPr="00833531" w:rsidRDefault="00971B55" w:rsidP="00C102BC">
            <w:r>
              <w:t>50%</w:t>
            </w:r>
          </w:p>
        </w:tc>
        <w:tc>
          <w:tcPr>
            <w:tcW w:w="993" w:type="dxa"/>
            <w:vAlign w:val="center"/>
          </w:tcPr>
          <w:p w14:paraId="11857688" w14:textId="77777777" w:rsidR="00102F2B" w:rsidRPr="00833531" w:rsidRDefault="00102F2B" w:rsidP="00497C0A">
            <w:pPr>
              <w:jc w:val="center"/>
            </w:pPr>
            <w:r>
              <w:t>1/ZS</w:t>
            </w:r>
          </w:p>
        </w:tc>
        <w:tc>
          <w:tcPr>
            <w:tcW w:w="814" w:type="dxa"/>
            <w:vAlign w:val="center"/>
          </w:tcPr>
          <w:p w14:paraId="4820EE3C" w14:textId="77777777" w:rsidR="00102F2B" w:rsidRPr="00833531" w:rsidRDefault="00102F2B" w:rsidP="00497C0A">
            <w:pPr>
              <w:jc w:val="center"/>
            </w:pPr>
            <w:r>
              <w:t>PZ</w:t>
            </w:r>
          </w:p>
        </w:tc>
      </w:tr>
      <w:tr w:rsidR="00102F2B" w:rsidRPr="00833531" w14:paraId="35208DF4" w14:textId="77777777" w:rsidTr="00624D96">
        <w:tc>
          <w:tcPr>
            <w:tcW w:w="2480" w:type="dxa"/>
            <w:vAlign w:val="center"/>
          </w:tcPr>
          <w:p w14:paraId="36947519" w14:textId="77777777" w:rsidR="00102F2B" w:rsidRPr="00833531" w:rsidRDefault="00102F2B" w:rsidP="00C102BC">
            <w:r>
              <w:t>*Komparativní pedagogika</w:t>
            </w:r>
          </w:p>
        </w:tc>
        <w:tc>
          <w:tcPr>
            <w:tcW w:w="1134" w:type="dxa"/>
            <w:vAlign w:val="center"/>
          </w:tcPr>
          <w:p w14:paraId="785D1D71" w14:textId="77777777" w:rsidR="00102F2B" w:rsidRPr="00833531" w:rsidRDefault="00102F2B" w:rsidP="00497C0A">
            <w:pPr>
              <w:jc w:val="center"/>
            </w:pPr>
            <w:r>
              <w:t>14s+14c</w:t>
            </w:r>
          </w:p>
        </w:tc>
        <w:tc>
          <w:tcPr>
            <w:tcW w:w="1277" w:type="dxa"/>
            <w:vAlign w:val="center"/>
          </w:tcPr>
          <w:p w14:paraId="273F5E54" w14:textId="77777777" w:rsidR="00102F2B" w:rsidRPr="00833531" w:rsidRDefault="00102F2B" w:rsidP="00497C0A">
            <w:pPr>
              <w:jc w:val="center"/>
            </w:pPr>
            <w:r>
              <w:t>zápočet</w:t>
            </w:r>
          </w:p>
        </w:tc>
        <w:tc>
          <w:tcPr>
            <w:tcW w:w="713" w:type="dxa"/>
            <w:vAlign w:val="center"/>
          </w:tcPr>
          <w:p w14:paraId="4512941B" w14:textId="77777777" w:rsidR="00102F2B" w:rsidRPr="00833531" w:rsidRDefault="00102F2B" w:rsidP="00497C0A">
            <w:pPr>
              <w:jc w:val="center"/>
            </w:pPr>
            <w:r>
              <w:t>2</w:t>
            </w:r>
          </w:p>
        </w:tc>
        <w:tc>
          <w:tcPr>
            <w:tcW w:w="1703" w:type="dxa"/>
            <w:vAlign w:val="center"/>
          </w:tcPr>
          <w:p w14:paraId="74C8B69B" w14:textId="77777777" w:rsidR="00102F2B" w:rsidRDefault="00102F2B" w:rsidP="00C102BC">
            <w:r>
              <w:t>Mgr. Jana Vašíková, Ph.D.</w:t>
            </w:r>
          </w:p>
          <w:p w14:paraId="5312609A" w14:textId="77777777" w:rsidR="00971B55" w:rsidRPr="00833531" w:rsidRDefault="00971B55" w:rsidP="00C102BC">
            <w:r>
              <w:t>100%</w:t>
            </w:r>
          </w:p>
        </w:tc>
        <w:tc>
          <w:tcPr>
            <w:tcW w:w="993" w:type="dxa"/>
            <w:vAlign w:val="center"/>
          </w:tcPr>
          <w:p w14:paraId="0310DD60" w14:textId="77777777" w:rsidR="00102F2B" w:rsidRPr="00833531" w:rsidRDefault="00102F2B" w:rsidP="00497C0A">
            <w:pPr>
              <w:jc w:val="center"/>
            </w:pPr>
            <w:r>
              <w:t>1/ZS</w:t>
            </w:r>
          </w:p>
        </w:tc>
        <w:tc>
          <w:tcPr>
            <w:tcW w:w="814" w:type="dxa"/>
            <w:vAlign w:val="center"/>
          </w:tcPr>
          <w:p w14:paraId="39094ECB" w14:textId="77777777" w:rsidR="00102F2B" w:rsidRPr="00833531" w:rsidRDefault="00102F2B" w:rsidP="00497C0A">
            <w:pPr>
              <w:jc w:val="center"/>
            </w:pPr>
            <w:r>
              <w:t>PZ</w:t>
            </w:r>
          </w:p>
        </w:tc>
      </w:tr>
      <w:tr w:rsidR="00102F2B" w:rsidRPr="00833531" w14:paraId="042F6D10" w14:textId="77777777" w:rsidTr="00624D96">
        <w:tc>
          <w:tcPr>
            <w:tcW w:w="9114" w:type="dxa"/>
            <w:gridSpan w:val="7"/>
            <w:shd w:val="clear" w:color="auto" w:fill="auto"/>
            <w:vAlign w:val="center"/>
          </w:tcPr>
          <w:p w14:paraId="3CF289B4" w14:textId="77777777" w:rsidR="00102F2B" w:rsidRDefault="00102F2B" w:rsidP="00C102BC">
            <w:pPr>
              <w:rPr>
                <w:b/>
              </w:rPr>
            </w:pPr>
            <w:r>
              <w:rPr>
                <w:b/>
              </w:rPr>
              <w:t>*student volí dva ze tří předmětů</w:t>
            </w:r>
          </w:p>
          <w:p w14:paraId="3F99A3D8" w14:textId="77777777" w:rsidR="00102F2B" w:rsidRPr="00F27A53" w:rsidRDefault="00102F2B" w:rsidP="00C102BC">
            <w:pPr>
              <w:rPr>
                <w:b/>
              </w:rPr>
            </w:pPr>
          </w:p>
        </w:tc>
      </w:tr>
      <w:tr w:rsidR="00102F2B" w:rsidRPr="00833531" w14:paraId="0A475FBC" w14:textId="77777777" w:rsidTr="00624D96">
        <w:tc>
          <w:tcPr>
            <w:tcW w:w="2480" w:type="dxa"/>
            <w:shd w:val="clear" w:color="auto" w:fill="auto"/>
            <w:vAlign w:val="center"/>
          </w:tcPr>
          <w:p w14:paraId="2A77BF41" w14:textId="77777777" w:rsidR="00102F2B" w:rsidRPr="00F27A53" w:rsidRDefault="00102F2B" w:rsidP="00C102BC">
            <w:pPr>
              <w:rPr>
                <w:b/>
              </w:rPr>
            </w:pPr>
            <w:r w:rsidRPr="00F27A53">
              <w:rPr>
                <w:b/>
              </w:rPr>
              <w:t xml:space="preserve">Počet kreditů za ZS </w:t>
            </w:r>
          </w:p>
          <w:p w14:paraId="4EF0DC2E" w14:textId="77777777" w:rsidR="00102F2B" w:rsidRPr="00F27A53" w:rsidRDefault="00102F2B" w:rsidP="00C102BC">
            <w:pPr>
              <w:rPr>
                <w:b/>
              </w:rPr>
            </w:pPr>
            <w:r w:rsidRPr="00F27A53">
              <w:rPr>
                <w:b/>
              </w:rPr>
              <w:t>1. ročníku</w:t>
            </w:r>
          </w:p>
        </w:tc>
        <w:tc>
          <w:tcPr>
            <w:tcW w:w="1134" w:type="dxa"/>
            <w:shd w:val="clear" w:color="auto" w:fill="auto"/>
            <w:vAlign w:val="center"/>
          </w:tcPr>
          <w:p w14:paraId="093BBA10" w14:textId="77777777" w:rsidR="00102F2B" w:rsidRPr="00F27A53" w:rsidRDefault="00102F2B" w:rsidP="00C102BC">
            <w:pPr>
              <w:rPr>
                <w:b/>
              </w:rPr>
            </w:pPr>
          </w:p>
        </w:tc>
        <w:tc>
          <w:tcPr>
            <w:tcW w:w="1277" w:type="dxa"/>
            <w:shd w:val="clear" w:color="auto" w:fill="auto"/>
            <w:vAlign w:val="center"/>
          </w:tcPr>
          <w:p w14:paraId="535DBA20" w14:textId="77777777" w:rsidR="00102F2B" w:rsidRPr="00F27A53" w:rsidRDefault="00102F2B" w:rsidP="00C102BC">
            <w:pPr>
              <w:rPr>
                <w:b/>
              </w:rPr>
            </w:pPr>
          </w:p>
        </w:tc>
        <w:tc>
          <w:tcPr>
            <w:tcW w:w="713" w:type="dxa"/>
            <w:shd w:val="clear" w:color="auto" w:fill="auto"/>
            <w:vAlign w:val="center"/>
          </w:tcPr>
          <w:p w14:paraId="4DBA2DF3" w14:textId="77777777" w:rsidR="00102F2B" w:rsidRPr="00F27A53" w:rsidRDefault="00102F2B" w:rsidP="00C102BC">
            <w:pPr>
              <w:rPr>
                <w:b/>
              </w:rPr>
            </w:pPr>
            <w:r>
              <w:rPr>
                <w:b/>
              </w:rPr>
              <w:t>32</w:t>
            </w:r>
          </w:p>
        </w:tc>
        <w:tc>
          <w:tcPr>
            <w:tcW w:w="1703" w:type="dxa"/>
            <w:shd w:val="clear" w:color="auto" w:fill="auto"/>
            <w:vAlign w:val="center"/>
          </w:tcPr>
          <w:p w14:paraId="7A819253" w14:textId="77777777" w:rsidR="00102F2B" w:rsidRPr="00F27A53" w:rsidRDefault="00102F2B" w:rsidP="00C102BC">
            <w:pPr>
              <w:rPr>
                <w:b/>
              </w:rPr>
            </w:pPr>
          </w:p>
        </w:tc>
        <w:tc>
          <w:tcPr>
            <w:tcW w:w="993" w:type="dxa"/>
            <w:shd w:val="clear" w:color="auto" w:fill="auto"/>
            <w:vAlign w:val="center"/>
          </w:tcPr>
          <w:p w14:paraId="57D76C31" w14:textId="77777777" w:rsidR="00102F2B" w:rsidRPr="00F27A53" w:rsidRDefault="00102F2B" w:rsidP="00C102BC">
            <w:pPr>
              <w:rPr>
                <w:b/>
              </w:rPr>
            </w:pPr>
          </w:p>
        </w:tc>
        <w:tc>
          <w:tcPr>
            <w:tcW w:w="814" w:type="dxa"/>
            <w:shd w:val="clear" w:color="auto" w:fill="auto"/>
            <w:vAlign w:val="center"/>
          </w:tcPr>
          <w:p w14:paraId="7E5E7F52" w14:textId="77777777" w:rsidR="00102F2B" w:rsidRPr="00F27A53" w:rsidRDefault="00102F2B" w:rsidP="00C102BC">
            <w:pPr>
              <w:rPr>
                <w:b/>
              </w:rPr>
            </w:pPr>
          </w:p>
        </w:tc>
      </w:tr>
      <w:tr w:rsidR="00102F2B" w:rsidRPr="00833531" w14:paraId="2C392F66" w14:textId="77777777" w:rsidTr="00624D96">
        <w:tc>
          <w:tcPr>
            <w:tcW w:w="9114" w:type="dxa"/>
            <w:gridSpan w:val="7"/>
            <w:shd w:val="clear" w:color="auto" w:fill="FABF8F" w:themeFill="accent6" w:themeFillTint="99"/>
            <w:vAlign w:val="center"/>
          </w:tcPr>
          <w:p w14:paraId="6F3054FC" w14:textId="77777777" w:rsidR="00102F2B" w:rsidRPr="00F27A53" w:rsidRDefault="00102F2B" w:rsidP="00C102BC">
            <w:pPr>
              <w:rPr>
                <w:b/>
              </w:rPr>
            </w:pPr>
            <w:r w:rsidRPr="00F27A53">
              <w:rPr>
                <w:b/>
              </w:rPr>
              <w:t>Povinné předměty</w:t>
            </w:r>
          </w:p>
        </w:tc>
      </w:tr>
      <w:tr w:rsidR="00102F2B" w:rsidRPr="00833531" w14:paraId="5C3987DF" w14:textId="77777777" w:rsidTr="00624D96">
        <w:tc>
          <w:tcPr>
            <w:tcW w:w="2480" w:type="dxa"/>
            <w:vAlign w:val="center"/>
          </w:tcPr>
          <w:p w14:paraId="28DC2C9B" w14:textId="77777777" w:rsidR="00102F2B" w:rsidRDefault="00102F2B" w:rsidP="00C102BC">
            <w:r>
              <w:t>Teorie a metody rozvíjení gramotnosti v předškolním vzdělávání</w:t>
            </w:r>
          </w:p>
          <w:p w14:paraId="21A7F3E7" w14:textId="77777777" w:rsidR="00102F2B" w:rsidRPr="00833531" w:rsidRDefault="00102F2B" w:rsidP="00C102BC"/>
        </w:tc>
        <w:tc>
          <w:tcPr>
            <w:tcW w:w="1134" w:type="dxa"/>
            <w:vAlign w:val="center"/>
          </w:tcPr>
          <w:p w14:paraId="4344A43C" w14:textId="77777777" w:rsidR="00102F2B" w:rsidRPr="00833531" w:rsidRDefault="00102F2B" w:rsidP="00497C0A">
            <w:pPr>
              <w:jc w:val="center"/>
            </w:pPr>
            <w:r>
              <w:t>28p+28c</w:t>
            </w:r>
          </w:p>
        </w:tc>
        <w:tc>
          <w:tcPr>
            <w:tcW w:w="1277" w:type="dxa"/>
            <w:vAlign w:val="center"/>
          </w:tcPr>
          <w:p w14:paraId="3B5D57EE" w14:textId="77777777" w:rsidR="00102F2B" w:rsidRPr="00833531" w:rsidRDefault="00102F2B" w:rsidP="00497C0A">
            <w:pPr>
              <w:jc w:val="center"/>
            </w:pPr>
            <w:r w:rsidRPr="00833531">
              <w:t>zápočet, zkouška</w:t>
            </w:r>
          </w:p>
        </w:tc>
        <w:tc>
          <w:tcPr>
            <w:tcW w:w="713" w:type="dxa"/>
            <w:vAlign w:val="center"/>
          </w:tcPr>
          <w:p w14:paraId="07031FE7" w14:textId="77777777" w:rsidR="00102F2B" w:rsidRPr="00833531" w:rsidRDefault="00102F2B" w:rsidP="00497C0A">
            <w:pPr>
              <w:jc w:val="center"/>
            </w:pPr>
            <w:r>
              <w:t>4</w:t>
            </w:r>
          </w:p>
        </w:tc>
        <w:tc>
          <w:tcPr>
            <w:tcW w:w="1703" w:type="dxa"/>
            <w:vAlign w:val="center"/>
          </w:tcPr>
          <w:p w14:paraId="1DEB9D9D" w14:textId="77777777" w:rsidR="00151616" w:rsidRPr="00151616" w:rsidRDefault="00151616" w:rsidP="00151616">
            <w:pPr>
              <w:rPr>
                <w:b/>
              </w:rPr>
            </w:pPr>
            <w:r w:rsidRPr="00151616">
              <w:rPr>
                <w:b/>
              </w:rPr>
              <w:t>PhDr. Jana Doležalová, Ph.D.</w:t>
            </w:r>
          </w:p>
          <w:p w14:paraId="730A4874" w14:textId="77777777" w:rsidR="00151616" w:rsidRDefault="00151616" w:rsidP="00C102BC">
            <w:pPr>
              <w:rPr>
                <w:b/>
              </w:rPr>
            </w:pPr>
            <w:r>
              <w:t>50%</w:t>
            </w:r>
          </w:p>
          <w:p w14:paraId="6C8A81B9" w14:textId="77777777" w:rsidR="002A2E9A" w:rsidRPr="00833531" w:rsidRDefault="00102F2B" w:rsidP="00C102BC">
            <w:r w:rsidRPr="00151616">
              <w:t>doc. PhDr. Zuzana Petrová, PhD.</w:t>
            </w:r>
            <w:r w:rsidR="001E5236">
              <w:rPr>
                <w:b/>
              </w:rPr>
              <w:t xml:space="preserve"> </w:t>
            </w:r>
            <w:r w:rsidR="00AE56DD">
              <w:rPr>
                <w:b/>
              </w:rPr>
              <w:br/>
            </w:r>
            <w:r w:rsidR="002A2E9A">
              <w:t xml:space="preserve">50% </w:t>
            </w:r>
          </w:p>
        </w:tc>
        <w:tc>
          <w:tcPr>
            <w:tcW w:w="993" w:type="dxa"/>
            <w:vAlign w:val="center"/>
          </w:tcPr>
          <w:p w14:paraId="189F9284" w14:textId="77777777" w:rsidR="00102F2B" w:rsidRPr="00833531" w:rsidRDefault="00102F2B" w:rsidP="00497C0A">
            <w:pPr>
              <w:jc w:val="center"/>
            </w:pPr>
            <w:r>
              <w:t>1/LS</w:t>
            </w:r>
          </w:p>
        </w:tc>
        <w:tc>
          <w:tcPr>
            <w:tcW w:w="814" w:type="dxa"/>
            <w:vAlign w:val="center"/>
          </w:tcPr>
          <w:p w14:paraId="3CC4929E" w14:textId="77777777" w:rsidR="00102F2B" w:rsidRPr="00833531" w:rsidRDefault="00102F2B" w:rsidP="00497C0A">
            <w:pPr>
              <w:jc w:val="center"/>
            </w:pPr>
            <w:r>
              <w:t>PZ</w:t>
            </w:r>
          </w:p>
        </w:tc>
      </w:tr>
      <w:tr w:rsidR="00102F2B" w:rsidRPr="00833531" w14:paraId="0359EE1F" w14:textId="77777777" w:rsidTr="00624D96">
        <w:tc>
          <w:tcPr>
            <w:tcW w:w="2480" w:type="dxa"/>
            <w:vAlign w:val="center"/>
          </w:tcPr>
          <w:p w14:paraId="261E5300" w14:textId="77777777" w:rsidR="00102F2B" w:rsidRPr="00833531" w:rsidRDefault="00102F2B" w:rsidP="00C102BC">
            <w:r>
              <w:t>Teorie a metody rozvíjení matematických představ v předškolním vzdělávání</w:t>
            </w:r>
          </w:p>
        </w:tc>
        <w:tc>
          <w:tcPr>
            <w:tcW w:w="1134" w:type="dxa"/>
            <w:vAlign w:val="center"/>
          </w:tcPr>
          <w:p w14:paraId="7462EA6F" w14:textId="77777777" w:rsidR="00102F2B" w:rsidRPr="00833531" w:rsidRDefault="00102F2B" w:rsidP="00497C0A">
            <w:pPr>
              <w:jc w:val="center"/>
            </w:pPr>
            <w:r>
              <w:t>28p+28c</w:t>
            </w:r>
          </w:p>
        </w:tc>
        <w:tc>
          <w:tcPr>
            <w:tcW w:w="1277" w:type="dxa"/>
            <w:vAlign w:val="center"/>
          </w:tcPr>
          <w:p w14:paraId="11C89073" w14:textId="77777777" w:rsidR="00102F2B" w:rsidRPr="00833531" w:rsidRDefault="00102F2B" w:rsidP="00497C0A">
            <w:pPr>
              <w:jc w:val="center"/>
            </w:pPr>
            <w:r w:rsidRPr="00833531">
              <w:t>zápočet, zkouška</w:t>
            </w:r>
          </w:p>
        </w:tc>
        <w:tc>
          <w:tcPr>
            <w:tcW w:w="713" w:type="dxa"/>
            <w:vAlign w:val="center"/>
          </w:tcPr>
          <w:p w14:paraId="565A4373" w14:textId="77777777" w:rsidR="00102F2B" w:rsidRPr="00833531" w:rsidRDefault="00102F2B" w:rsidP="00497C0A">
            <w:pPr>
              <w:jc w:val="center"/>
            </w:pPr>
            <w:r>
              <w:t>4</w:t>
            </w:r>
          </w:p>
        </w:tc>
        <w:tc>
          <w:tcPr>
            <w:tcW w:w="1703" w:type="dxa"/>
            <w:vAlign w:val="center"/>
          </w:tcPr>
          <w:p w14:paraId="5FDA6B0B" w14:textId="77777777" w:rsidR="00102F2B" w:rsidRDefault="00F50601" w:rsidP="00C102BC">
            <w:r w:rsidRPr="00F50601">
              <w:rPr>
                <w:b/>
              </w:rPr>
              <w:t xml:space="preserve">PaedDr. Lucia Ficová, </w:t>
            </w:r>
            <w:r w:rsidR="00463D20" w:rsidRPr="00F50601">
              <w:rPr>
                <w:b/>
              </w:rPr>
              <w:t>PhD.</w:t>
            </w:r>
            <w:r w:rsidR="00463D20">
              <w:t xml:space="preserve"> </w:t>
            </w:r>
            <w:r w:rsidR="00AE56DD">
              <w:br/>
            </w:r>
            <w:r w:rsidR="00463D20">
              <w:t>50%</w:t>
            </w:r>
            <w:r w:rsidR="002A2E9A">
              <w:t xml:space="preserve"> </w:t>
            </w:r>
            <w:r w:rsidR="00102F2B">
              <w:t>(přednášející),</w:t>
            </w:r>
          </w:p>
          <w:p w14:paraId="59495DC9" w14:textId="77777777" w:rsidR="00102F2B" w:rsidRDefault="00102F2B" w:rsidP="00C102BC">
            <w:r>
              <w:t>Mgr. Marie Pavelková</w:t>
            </w:r>
          </w:p>
          <w:p w14:paraId="6E9FCB39" w14:textId="77777777" w:rsidR="002A2E9A" w:rsidRPr="00833531" w:rsidRDefault="002A2E9A" w:rsidP="00C102BC">
            <w:r>
              <w:t>50%</w:t>
            </w:r>
          </w:p>
        </w:tc>
        <w:tc>
          <w:tcPr>
            <w:tcW w:w="993" w:type="dxa"/>
            <w:vAlign w:val="center"/>
          </w:tcPr>
          <w:p w14:paraId="0344366F" w14:textId="77777777" w:rsidR="00102F2B" w:rsidRPr="00833531" w:rsidRDefault="00102F2B" w:rsidP="00497C0A">
            <w:pPr>
              <w:jc w:val="center"/>
            </w:pPr>
            <w:r>
              <w:t>1/LS</w:t>
            </w:r>
          </w:p>
        </w:tc>
        <w:tc>
          <w:tcPr>
            <w:tcW w:w="814" w:type="dxa"/>
            <w:vAlign w:val="center"/>
          </w:tcPr>
          <w:p w14:paraId="6AE8E304" w14:textId="77777777" w:rsidR="00102F2B" w:rsidRPr="00833531" w:rsidRDefault="00102F2B" w:rsidP="00497C0A">
            <w:pPr>
              <w:jc w:val="center"/>
            </w:pPr>
            <w:r>
              <w:t>PZ</w:t>
            </w:r>
          </w:p>
        </w:tc>
      </w:tr>
      <w:tr w:rsidR="00102F2B" w:rsidRPr="00833531" w14:paraId="431E5257" w14:textId="77777777" w:rsidTr="00624D96">
        <w:tc>
          <w:tcPr>
            <w:tcW w:w="2480" w:type="dxa"/>
            <w:vAlign w:val="center"/>
          </w:tcPr>
          <w:p w14:paraId="2C10C167" w14:textId="77777777" w:rsidR="00102F2B" w:rsidRDefault="00102F2B" w:rsidP="00C102BC">
            <w:r>
              <w:t>Teorie a metody rozvíjení přírodovědného vzdělávání u dětí předškolního věku</w:t>
            </w:r>
          </w:p>
          <w:p w14:paraId="19D8515B" w14:textId="77777777" w:rsidR="00102F2B" w:rsidRPr="00833531" w:rsidRDefault="00102F2B" w:rsidP="00C102BC"/>
        </w:tc>
        <w:tc>
          <w:tcPr>
            <w:tcW w:w="1134" w:type="dxa"/>
            <w:vAlign w:val="center"/>
          </w:tcPr>
          <w:p w14:paraId="1AB5C7BC" w14:textId="77777777" w:rsidR="00102F2B" w:rsidRPr="00833531" w:rsidRDefault="00102F2B" w:rsidP="00497C0A">
            <w:pPr>
              <w:jc w:val="center"/>
            </w:pPr>
            <w:r>
              <w:t>28p+28c</w:t>
            </w:r>
          </w:p>
        </w:tc>
        <w:tc>
          <w:tcPr>
            <w:tcW w:w="1277" w:type="dxa"/>
            <w:vAlign w:val="center"/>
          </w:tcPr>
          <w:p w14:paraId="4ABC2933" w14:textId="77777777" w:rsidR="00102F2B" w:rsidRPr="00833531" w:rsidRDefault="00102F2B" w:rsidP="00497C0A">
            <w:pPr>
              <w:jc w:val="center"/>
            </w:pPr>
            <w:r w:rsidRPr="00833531">
              <w:t>zápočet, zkouška</w:t>
            </w:r>
          </w:p>
        </w:tc>
        <w:tc>
          <w:tcPr>
            <w:tcW w:w="713" w:type="dxa"/>
            <w:vAlign w:val="center"/>
          </w:tcPr>
          <w:p w14:paraId="2F856252" w14:textId="77777777" w:rsidR="00102F2B" w:rsidRPr="00833531" w:rsidRDefault="00102F2B" w:rsidP="00497C0A">
            <w:pPr>
              <w:jc w:val="center"/>
            </w:pPr>
            <w:r>
              <w:t>4</w:t>
            </w:r>
          </w:p>
        </w:tc>
        <w:tc>
          <w:tcPr>
            <w:tcW w:w="1703" w:type="dxa"/>
            <w:vAlign w:val="center"/>
          </w:tcPr>
          <w:p w14:paraId="2B19A0A2" w14:textId="77777777" w:rsidR="00102F2B" w:rsidRDefault="00102F2B" w:rsidP="00C102BC">
            <w:r w:rsidRPr="00976ADD">
              <w:rPr>
                <w:b/>
              </w:rPr>
              <w:t>doc. PaedDr. Adriana Wiegerová, PhD.</w:t>
            </w:r>
            <w:r w:rsidR="002A2E9A">
              <w:t xml:space="preserve"> 50%</w:t>
            </w:r>
            <w:r>
              <w:t xml:space="preserve"> (přednášející), Mgr. Petra Trávníčková</w:t>
            </w:r>
          </w:p>
          <w:p w14:paraId="11342D36" w14:textId="77777777" w:rsidR="002A2E9A" w:rsidRPr="00833531" w:rsidRDefault="002A2E9A" w:rsidP="00C102BC">
            <w:r>
              <w:t>50%</w:t>
            </w:r>
          </w:p>
        </w:tc>
        <w:tc>
          <w:tcPr>
            <w:tcW w:w="993" w:type="dxa"/>
            <w:vAlign w:val="center"/>
          </w:tcPr>
          <w:p w14:paraId="19B7399A" w14:textId="77777777" w:rsidR="00102F2B" w:rsidRPr="00833531" w:rsidRDefault="00102F2B" w:rsidP="00497C0A">
            <w:pPr>
              <w:jc w:val="center"/>
            </w:pPr>
            <w:r>
              <w:t>1/LS</w:t>
            </w:r>
          </w:p>
        </w:tc>
        <w:tc>
          <w:tcPr>
            <w:tcW w:w="814" w:type="dxa"/>
            <w:vAlign w:val="center"/>
          </w:tcPr>
          <w:p w14:paraId="25297947" w14:textId="77777777" w:rsidR="00102F2B" w:rsidRPr="00833531" w:rsidRDefault="00102F2B" w:rsidP="00497C0A">
            <w:pPr>
              <w:jc w:val="center"/>
            </w:pPr>
            <w:r>
              <w:t>PZ</w:t>
            </w:r>
          </w:p>
        </w:tc>
      </w:tr>
      <w:tr w:rsidR="00102F2B" w:rsidRPr="00833531" w14:paraId="24E34BCC" w14:textId="77777777" w:rsidTr="00624D96">
        <w:tc>
          <w:tcPr>
            <w:tcW w:w="2480" w:type="dxa"/>
            <w:vAlign w:val="center"/>
          </w:tcPr>
          <w:p w14:paraId="7D499A42" w14:textId="77777777" w:rsidR="00102F2B" w:rsidRPr="00833531" w:rsidRDefault="00102F2B" w:rsidP="00C102BC">
            <w:r>
              <w:t>Teorie a metody rozvíjení společenskovědního vzdělávání u dětí předškolního věku</w:t>
            </w:r>
          </w:p>
        </w:tc>
        <w:tc>
          <w:tcPr>
            <w:tcW w:w="1134" w:type="dxa"/>
            <w:vAlign w:val="center"/>
          </w:tcPr>
          <w:p w14:paraId="0BAFE132" w14:textId="77777777" w:rsidR="00102F2B" w:rsidRPr="00833531" w:rsidRDefault="00102F2B" w:rsidP="00497C0A">
            <w:pPr>
              <w:jc w:val="center"/>
            </w:pPr>
            <w:r>
              <w:t>28p+28c</w:t>
            </w:r>
          </w:p>
        </w:tc>
        <w:tc>
          <w:tcPr>
            <w:tcW w:w="1277" w:type="dxa"/>
            <w:vAlign w:val="center"/>
          </w:tcPr>
          <w:p w14:paraId="755F0185" w14:textId="77777777" w:rsidR="00102F2B" w:rsidRPr="00833531" w:rsidRDefault="00102F2B" w:rsidP="00497C0A">
            <w:pPr>
              <w:jc w:val="center"/>
            </w:pPr>
            <w:r w:rsidRPr="00833531">
              <w:t>zápočet, zkouška</w:t>
            </w:r>
          </w:p>
        </w:tc>
        <w:tc>
          <w:tcPr>
            <w:tcW w:w="713" w:type="dxa"/>
            <w:vAlign w:val="center"/>
          </w:tcPr>
          <w:p w14:paraId="58CA3AA9" w14:textId="77777777" w:rsidR="00102F2B" w:rsidRPr="00833531" w:rsidRDefault="00102F2B" w:rsidP="00497C0A">
            <w:pPr>
              <w:jc w:val="center"/>
            </w:pPr>
            <w:r>
              <w:t>4</w:t>
            </w:r>
          </w:p>
        </w:tc>
        <w:tc>
          <w:tcPr>
            <w:tcW w:w="1703" w:type="dxa"/>
            <w:vAlign w:val="center"/>
          </w:tcPr>
          <w:p w14:paraId="61393C3C" w14:textId="77777777" w:rsidR="00102F2B" w:rsidRPr="00976ADD" w:rsidRDefault="00102F2B" w:rsidP="00C102BC">
            <w:pPr>
              <w:rPr>
                <w:b/>
              </w:rPr>
            </w:pPr>
            <w:r w:rsidRPr="00976ADD">
              <w:rPr>
                <w:b/>
              </w:rPr>
              <w:t>doc. PaedDr. Jana Majerčíková, PhD.</w:t>
            </w:r>
          </w:p>
          <w:p w14:paraId="6BC8B7A4" w14:textId="77777777" w:rsidR="002A2E9A" w:rsidRPr="00833531" w:rsidRDefault="002A2E9A" w:rsidP="00C102BC">
            <w:r>
              <w:t>100%</w:t>
            </w:r>
          </w:p>
        </w:tc>
        <w:tc>
          <w:tcPr>
            <w:tcW w:w="993" w:type="dxa"/>
            <w:vAlign w:val="center"/>
          </w:tcPr>
          <w:p w14:paraId="0E39F35C" w14:textId="77777777" w:rsidR="00102F2B" w:rsidRPr="00833531" w:rsidRDefault="00102F2B" w:rsidP="00497C0A">
            <w:pPr>
              <w:jc w:val="center"/>
            </w:pPr>
            <w:r>
              <w:t>1/LS</w:t>
            </w:r>
          </w:p>
        </w:tc>
        <w:tc>
          <w:tcPr>
            <w:tcW w:w="814" w:type="dxa"/>
            <w:vAlign w:val="center"/>
          </w:tcPr>
          <w:p w14:paraId="6039CFBC" w14:textId="77777777" w:rsidR="00102F2B" w:rsidRPr="00833531" w:rsidRDefault="00102F2B" w:rsidP="00497C0A">
            <w:pPr>
              <w:jc w:val="center"/>
            </w:pPr>
            <w:r>
              <w:t>PZ</w:t>
            </w:r>
          </w:p>
        </w:tc>
      </w:tr>
      <w:tr w:rsidR="00102F2B" w:rsidRPr="00833531" w14:paraId="1588E525" w14:textId="77777777" w:rsidTr="00624D96">
        <w:tc>
          <w:tcPr>
            <w:tcW w:w="2480" w:type="dxa"/>
            <w:vAlign w:val="center"/>
          </w:tcPr>
          <w:p w14:paraId="3EDF852F" w14:textId="77777777" w:rsidR="00102F2B" w:rsidRPr="00833531" w:rsidRDefault="00102F2B" w:rsidP="00C102BC">
            <w:r>
              <w:t>Analýza spolupráce MŠ a rodiny</w:t>
            </w:r>
          </w:p>
        </w:tc>
        <w:tc>
          <w:tcPr>
            <w:tcW w:w="1134" w:type="dxa"/>
            <w:vAlign w:val="center"/>
          </w:tcPr>
          <w:p w14:paraId="20053F22" w14:textId="77777777" w:rsidR="00102F2B" w:rsidRPr="00833531" w:rsidRDefault="00102F2B" w:rsidP="00497C0A">
            <w:pPr>
              <w:jc w:val="center"/>
            </w:pPr>
            <w:r>
              <w:t>14p+14s</w:t>
            </w:r>
          </w:p>
        </w:tc>
        <w:tc>
          <w:tcPr>
            <w:tcW w:w="1277" w:type="dxa"/>
            <w:vAlign w:val="center"/>
          </w:tcPr>
          <w:p w14:paraId="0453B3C7" w14:textId="77777777" w:rsidR="00102F2B" w:rsidRPr="00833531" w:rsidRDefault="00102F2B" w:rsidP="00497C0A">
            <w:pPr>
              <w:jc w:val="center"/>
            </w:pPr>
            <w:r>
              <w:t>klasifikovaný zápočet</w:t>
            </w:r>
          </w:p>
        </w:tc>
        <w:tc>
          <w:tcPr>
            <w:tcW w:w="713" w:type="dxa"/>
            <w:vAlign w:val="center"/>
          </w:tcPr>
          <w:p w14:paraId="1A248428" w14:textId="77777777" w:rsidR="00102F2B" w:rsidRPr="00833531" w:rsidRDefault="00102F2B" w:rsidP="00497C0A">
            <w:pPr>
              <w:jc w:val="center"/>
            </w:pPr>
            <w:r>
              <w:t>3</w:t>
            </w:r>
          </w:p>
        </w:tc>
        <w:tc>
          <w:tcPr>
            <w:tcW w:w="1703" w:type="dxa"/>
            <w:vAlign w:val="center"/>
          </w:tcPr>
          <w:p w14:paraId="05EEA21D" w14:textId="77777777" w:rsidR="00102F2B" w:rsidRPr="00976ADD" w:rsidRDefault="00102F2B" w:rsidP="00C102BC">
            <w:pPr>
              <w:rPr>
                <w:b/>
              </w:rPr>
            </w:pPr>
            <w:r w:rsidRPr="00976ADD">
              <w:rPr>
                <w:b/>
              </w:rPr>
              <w:t>doc. PaedDr. Jana Majerčíková, PhD.</w:t>
            </w:r>
          </w:p>
          <w:p w14:paraId="2ECDF320" w14:textId="77777777" w:rsidR="002A2E9A" w:rsidRPr="00833531" w:rsidRDefault="002A2E9A" w:rsidP="00C102BC">
            <w:r>
              <w:t>100%</w:t>
            </w:r>
          </w:p>
        </w:tc>
        <w:tc>
          <w:tcPr>
            <w:tcW w:w="993" w:type="dxa"/>
            <w:vAlign w:val="center"/>
          </w:tcPr>
          <w:p w14:paraId="2DF4DC22" w14:textId="77777777" w:rsidR="00102F2B" w:rsidRPr="00833531" w:rsidRDefault="00102F2B" w:rsidP="00497C0A">
            <w:pPr>
              <w:jc w:val="center"/>
            </w:pPr>
            <w:r>
              <w:t>1/LS</w:t>
            </w:r>
          </w:p>
        </w:tc>
        <w:tc>
          <w:tcPr>
            <w:tcW w:w="814" w:type="dxa"/>
            <w:vAlign w:val="center"/>
          </w:tcPr>
          <w:p w14:paraId="25ADBF19" w14:textId="77777777" w:rsidR="00102F2B" w:rsidRPr="00833531" w:rsidRDefault="00102F2B" w:rsidP="00497C0A">
            <w:pPr>
              <w:jc w:val="center"/>
            </w:pPr>
            <w:r>
              <w:t>PZ</w:t>
            </w:r>
          </w:p>
        </w:tc>
      </w:tr>
    </w:tbl>
    <w:p w14:paraId="3FCB85B9" w14:textId="77777777" w:rsidR="00AE56DD" w:rsidRDefault="00AE56DD">
      <w:r>
        <w:br w:type="page"/>
      </w:r>
    </w:p>
    <w:tbl>
      <w:tblPr>
        <w:tblW w:w="91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80"/>
        <w:gridCol w:w="1134"/>
        <w:gridCol w:w="1277"/>
        <w:gridCol w:w="713"/>
        <w:gridCol w:w="1703"/>
        <w:gridCol w:w="993"/>
        <w:gridCol w:w="814"/>
      </w:tblGrid>
      <w:tr w:rsidR="00102F2B" w:rsidRPr="00833531" w14:paraId="5BE4ED26" w14:textId="77777777" w:rsidTr="00624D96">
        <w:tc>
          <w:tcPr>
            <w:tcW w:w="2480" w:type="dxa"/>
            <w:vAlign w:val="center"/>
          </w:tcPr>
          <w:p w14:paraId="7DD5D668" w14:textId="77777777" w:rsidR="00102F2B" w:rsidRPr="00833531" w:rsidRDefault="00102F2B" w:rsidP="00C102BC">
            <w:r>
              <w:lastRenderedPageBreak/>
              <w:t>Analýza dat v kvalitativním výzkumu</w:t>
            </w:r>
          </w:p>
        </w:tc>
        <w:tc>
          <w:tcPr>
            <w:tcW w:w="1134" w:type="dxa"/>
            <w:vAlign w:val="center"/>
          </w:tcPr>
          <w:p w14:paraId="0F8F4992" w14:textId="77777777" w:rsidR="00102F2B" w:rsidRPr="00833531" w:rsidRDefault="00102F2B" w:rsidP="00497C0A">
            <w:pPr>
              <w:jc w:val="center"/>
            </w:pPr>
            <w:r>
              <w:t>28p+14s</w:t>
            </w:r>
          </w:p>
        </w:tc>
        <w:tc>
          <w:tcPr>
            <w:tcW w:w="1277" w:type="dxa"/>
            <w:vAlign w:val="center"/>
          </w:tcPr>
          <w:p w14:paraId="07062E33" w14:textId="77777777" w:rsidR="00102F2B" w:rsidRPr="00833531" w:rsidRDefault="00102F2B" w:rsidP="00497C0A">
            <w:pPr>
              <w:jc w:val="center"/>
            </w:pPr>
            <w:r>
              <w:t>klasifikovaný zápočet</w:t>
            </w:r>
          </w:p>
        </w:tc>
        <w:tc>
          <w:tcPr>
            <w:tcW w:w="713" w:type="dxa"/>
            <w:vAlign w:val="center"/>
          </w:tcPr>
          <w:p w14:paraId="13270AEF" w14:textId="77777777" w:rsidR="00102F2B" w:rsidRPr="00833531" w:rsidRDefault="00102F2B" w:rsidP="00497C0A">
            <w:pPr>
              <w:jc w:val="center"/>
            </w:pPr>
            <w:r>
              <w:t>3</w:t>
            </w:r>
          </w:p>
        </w:tc>
        <w:tc>
          <w:tcPr>
            <w:tcW w:w="1703" w:type="dxa"/>
            <w:vAlign w:val="center"/>
          </w:tcPr>
          <w:p w14:paraId="5BDB3356" w14:textId="77777777" w:rsidR="00AE56DD" w:rsidRDefault="00102F2B" w:rsidP="00C102BC">
            <w:pPr>
              <w:rPr>
                <w:b/>
              </w:rPr>
            </w:pPr>
            <w:r w:rsidRPr="00976ADD">
              <w:rPr>
                <w:b/>
              </w:rPr>
              <w:t>prof. PhDr. Peter Gavora, CSc.</w:t>
            </w:r>
            <w:r w:rsidR="001E5236">
              <w:rPr>
                <w:b/>
              </w:rPr>
              <w:t xml:space="preserve"> </w:t>
            </w:r>
          </w:p>
          <w:p w14:paraId="034D5325" w14:textId="77777777" w:rsidR="00102F2B" w:rsidRDefault="002A2E9A" w:rsidP="00C102BC">
            <w:r>
              <w:t xml:space="preserve">75% </w:t>
            </w:r>
            <w:r w:rsidR="00102F2B">
              <w:t xml:space="preserve">(přednášející), </w:t>
            </w:r>
          </w:p>
          <w:p w14:paraId="487B714E" w14:textId="77777777" w:rsidR="00102F2B" w:rsidRDefault="00102F2B" w:rsidP="00C102BC">
            <w:r w:rsidRPr="00833531">
              <w:t>doc. PaedDr. Adriana Wiegerová, PhD.</w:t>
            </w:r>
          </w:p>
          <w:p w14:paraId="42B6A663" w14:textId="77777777" w:rsidR="002A2E9A" w:rsidRPr="00833531" w:rsidRDefault="002A2E9A" w:rsidP="00C102BC">
            <w:r>
              <w:t>25%</w:t>
            </w:r>
          </w:p>
        </w:tc>
        <w:tc>
          <w:tcPr>
            <w:tcW w:w="993" w:type="dxa"/>
            <w:vAlign w:val="center"/>
          </w:tcPr>
          <w:p w14:paraId="741A07C4" w14:textId="77777777" w:rsidR="00102F2B" w:rsidRPr="00833531" w:rsidRDefault="00102F2B" w:rsidP="00497C0A">
            <w:pPr>
              <w:jc w:val="center"/>
            </w:pPr>
            <w:r>
              <w:t>1/LS</w:t>
            </w:r>
          </w:p>
        </w:tc>
        <w:tc>
          <w:tcPr>
            <w:tcW w:w="814" w:type="dxa"/>
            <w:vAlign w:val="center"/>
          </w:tcPr>
          <w:p w14:paraId="25A8E84F" w14:textId="77777777" w:rsidR="00102F2B" w:rsidRPr="00833531" w:rsidRDefault="00102F2B" w:rsidP="00497C0A">
            <w:pPr>
              <w:jc w:val="center"/>
            </w:pPr>
            <w:r>
              <w:t>PZ</w:t>
            </w:r>
          </w:p>
        </w:tc>
      </w:tr>
      <w:tr w:rsidR="00102F2B" w:rsidRPr="00833531" w14:paraId="56CA786F" w14:textId="77777777" w:rsidTr="00624D96">
        <w:tc>
          <w:tcPr>
            <w:tcW w:w="2480" w:type="dxa"/>
            <w:vAlign w:val="center"/>
          </w:tcPr>
          <w:p w14:paraId="786AAB76" w14:textId="77777777" w:rsidR="00102F2B" w:rsidRDefault="00102F2B" w:rsidP="00C102BC">
            <w:r>
              <w:t>Odborná komunikace v cizím jazyce pro učitele II</w:t>
            </w:r>
          </w:p>
          <w:p w14:paraId="2F40B3D9" w14:textId="77777777" w:rsidR="00102F2B" w:rsidRDefault="00102F2B" w:rsidP="00C102BC"/>
        </w:tc>
        <w:tc>
          <w:tcPr>
            <w:tcW w:w="1134" w:type="dxa"/>
            <w:vAlign w:val="center"/>
          </w:tcPr>
          <w:p w14:paraId="6040478C" w14:textId="77777777" w:rsidR="00102F2B" w:rsidRDefault="00102F2B" w:rsidP="00497C0A">
            <w:pPr>
              <w:jc w:val="center"/>
            </w:pPr>
            <w:r>
              <w:t>28c</w:t>
            </w:r>
          </w:p>
        </w:tc>
        <w:tc>
          <w:tcPr>
            <w:tcW w:w="1277" w:type="dxa"/>
            <w:vAlign w:val="center"/>
          </w:tcPr>
          <w:p w14:paraId="1D05BD26" w14:textId="77777777" w:rsidR="00102F2B" w:rsidRDefault="00102F2B" w:rsidP="00497C0A">
            <w:pPr>
              <w:jc w:val="center"/>
            </w:pPr>
            <w:r>
              <w:t>zápočet</w:t>
            </w:r>
          </w:p>
        </w:tc>
        <w:tc>
          <w:tcPr>
            <w:tcW w:w="713" w:type="dxa"/>
            <w:vAlign w:val="center"/>
          </w:tcPr>
          <w:p w14:paraId="003614E1" w14:textId="77777777" w:rsidR="00102F2B" w:rsidRPr="00833531" w:rsidRDefault="00102F2B" w:rsidP="00C22ED5">
            <w:pPr>
              <w:jc w:val="center"/>
            </w:pPr>
            <w:r>
              <w:t>2</w:t>
            </w:r>
          </w:p>
        </w:tc>
        <w:tc>
          <w:tcPr>
            <w:tcW w:w="1703" w:type="dxa"/>
            <w:vAlign w:val="center"/>
          </w:tcPr>
          <w:p w14:paraId="35CBA673" w14:textId="77777777" w:rsidR="00E96357" w:rsidRDefault="006A63A8" w:rsidP="00C102BC">
            <w:r w:rsidRPr="006A63A8">
              <w:rPr>
                <w:b/>
              </w:rPr>
              <w:t>prof. PaedDr. Silvia Pokrivčáková, PhD.</w:t>
            </w:r>
            <w:r>
              <w:t xml:space="preserve"> </w:t>
            </w:r>
            <w:r w:rsidR="00E96357">
              <w:br/>
              <w:t>50%</w:t>
            </w:r>
            <w:r w:rsidR="00E96357">
              <w:br/>
            </w:r>
            <w:r>
              <w:t xml:space="preserve">Mgr. Veronika Pečivová </w:t>
            </w:r>
          </w:p>
          <w:p w14:paraId="60BD51C9" w14:textId="77777777" w:rsidR="001D6BAF" w:rsidRDefault="006A63A8" w:rsidP="00C102BC">
            <w:r>
              <w:t>50%</w:t>
            </w:r>
          </w:p>
        </w:tc>
        <w:tc>
          <w:tcPr>
            <w:tcW w:w="993" w:type="dxa"/>
            <w:vAlign w:val="center"/>
          </w:tcPr>
          <w:p w14:paraId="59F7633C" w14:textId="77777777" w:rsidR="00102F2B" w:rsidRPr="00833531" w:rsidRDefault="00102F2B" w:rsidP="00C22ED5">
            <w:pPr>
              <w:jc w:val="center"/>
            </w:pPr>
            <w:r>
              <w:t>1/LS</w:t>
            </w:r>
          </w:p>
        </w:tc>
        <w:tc>
          <w:tcPr>
            <w:tcW w:w="814" w:type="dxa"/>
            <w:vAlign w:val="center"/>
          </w:tcPr>
          <w:p w14:paraId="02A6DF20" w14:textId="77777777" w:rsidR="00102F2B" w:rsidRPr="00833531" w:rsidRDefault="00102F2B" w:rsidP="00C22ED5">
            <w:pPr>
              <w:jc w:val="center"/>
            </w:pPr>
            <w:r>
              <w:t>PZ</w:t>
            </w:r>
          </w:p>
        </w:tc>
      </w:tr>
      <w:tr w:rsidR="00102F2B" w:rsidRPr="00833531" w14:paraId="7ECCA064" w14:textId="77777777" w:rsidTr="00624D96">
        <w:tc>
          <w:tcPr>
            <w:tcW w:w="9114" w:type="dxa"/>
            <w:gridSpan w:val="7"/>
            <w:shd w:val="clear" w:color="auto" w:fill="FABF8F"/>
            <w:vAlign w:val="center"/>
          </w:tcPr>
          <w:p w14:paraId="307B21CE" w14:textId="77777777" w:rsidR="00102F2B" w:rsidRPr="00833531" w:rsidRDefault="00102F2B" w:rsidP="00C102BC">
            <w:pPr>
              <w:rPr>
                <w:b/>
                <w:sz w:val="22"/>
                <w:szCs w:val="22"/>
              </w:rPr>
            </w:pPr>
            <w:r w:rsidRPr="00833531">
              <w:rPr>
                <w:b/>
                <w:sz w:val="22"/>
                <w:szCs w:val="22"/>
              </w:rPr>
              <w:t>Povinně volitelné předměty</w:t>
            </w:r>
          </w:p>
        </w:tc>
      </w:tr>
      <w:tr w:rsidR="00102F2B" w:rsidRPr="00833531" w14:paraId="0E0A1C5A" w14:textId="77777777" w:rsidTr="00624D96">
        <w:tc>
          <w:tcPr>
            <w:tcW w:w="2480" w:type="dxa"/>
            <w:vAlign w:val="center"/>
          </w:tcPr>
          <w:p w14:paraId="0B322440" w14:textId="77777777" w:rsidR="00102F2B" w:rsidRPr="00833531" w:rsidRDefault="00102F2B" w:rsidP="00C102BC">
            <w:r>
              <w:t>*Pedagogická diagnostika</w:t>
            </w:r>
          </w:p>
        </w:tc>
        <w:tc>
          <w:tcPr>
            <w:tcW w:w="1134" w:type="dxa"/>
            <w:vAlign w:val="center"/>
          </w:tcPr>
          <w:p w14:paraId="1DA571E9" w14:textId="77777777" w:rsidR="00102F2B" w:rsidRPr="00833531" w:rsidRDefault="00102F2B" w:rsidP="00C22ED5">
            <w:pPr>
              <w:jc w:val="center"/>
            </w:pPr>
            <w:r>
              <w:t>14s+14c</w:t>
            </w:r>
          </w:p>
        </w:tc>
        <w:tc>
          <w:tcPr>
            <w:tcW w:w="1277" w:type="dxa"/>
            <w:vAlign w:val="center"/>
          </w:tcPr>
          <w:p w14:paraId="6F0FB622" w14:textId="77777777" w:rsidR="00102F2B" w:rsidRPr="00833531" w:rsidRDefault="00102F2B" w:rsidP="00C22ED5">
            <w:pPr>
              <w:jc w:val="center"/>
            </w:pPr>
            <w:r w:rsidRPr="00833531">
              <w:t>zápočet</w:t>
            </w:r>
          </w:p>
        </w:tc>
        <w:tc>
          <w:tcPr>
            <w:tcW w:w="713" w:type="dxa"/>
            <w:vAlign w:val="center"/>
          </w:tcPr>
          <w:p w14:paraId="48CB22EC" w14:textId="77777777" w:rsidR="00102F2B" w:rsidRPr="00833531" w:rsidRDefault="00102F2B" w:rsidP="00C22ED5">
            <w:pPr>
              <w:jc w:val="center"/>
            </w:pPr>
            <w:r>
              <w:t>2</w:t>
            </w:r>
          </w:p>
        </w:tc>
        <w:tc>
          <w:tcPr>
            <w:tcW w:w="1703" w:type="dxa"/>
            <w:vAlign w:val="center"/>
          </w:tcPr>
          <w:p w14:paraId="34079938" w14:textId="77777777" w:rsidR="00102F2B" w:rsidRDefault="00102F2B" w:rsidP="00C102BC">
            <w:r w:rsidRPr="00D01318">
              <w:t>doc.</w:t>
            </w:r>
            <w:r w:rsidR="001E5236">
              <w:t xml:space="preserve"> </w:t>
            </w:r>
            <w:r w:rsidRPr="00D01318">
              <w:t>Mgr. Jana Kratochvílová, Ph</w:t>
            </w:r>
            <w:r>
              <w:t>.</w:t>
            </w:r>
            <w:r w:rsidRPr="00D01318">
              <w:t>D</w:t>
            </w:r>
            <w:r>
              <w:t>.</w:t>
            </w:r>
          </w:p>
          <w:p w14:paraId="228DB8E3" w14:textId="77777777" w:rsidR="001D6BAF" w:rsidRPr="00833531" w:rsidRDefault="001D6BAF" w:rsidP="00C102BC">
            <w:r>
              <w:t>100%</w:t>
            </w:r>
          </w:p>
        </w:tc>
        <w:tc>
          <w:tcPr>
            <w:tcW w:w="993" w:type="dxa"/>
            <w:vAlign w:val="center"/>
          </w:tcPr>
          <w:p w14:paraId="31FA9124" w14:textId="77777777" w:rsidR="00102F2B" w:rsidRPr="00833531" w:rsidRDefault="00102F2B" w:rsidP="00C22ED5">
            <w:pPr>
              <w:jc w:val="center"/>
            </w:pPr>
            <w:r w:rsidRPr="00833531">
              <w:t>1/LS</w:t>
            </w:r>
          </w:p>
        </w:tc>
        <w:tc>
          <w:tcPr>
            <w:tcW w:w="814" w:type="dxa"/>
            <w:vAlign w:val="center"/>
          </w:tcPr>
          <w:p w14:paraId="749EE027" w14:textId="77777777" w:rsidR="00102F2B" w:rsidRPr="00833531" w:rsidRDefault="00102F2B" w:rsidP="00C22ED5">
            <w:pPr>
              <w:jc w:val="center"/>
            </w:pPr>
            <w:r w:rsidRPr="00833531">
              <w:t>PZ</w:t>
            </w:r>
          </w:p>
        </w:tc>
      </w:tr>
      <w:tr w:rsidR="00102F2B" w:rsidRPr="00833531" w14:paraId="2A296F0F" w14:textId="77777777" w:rsidTr="00624D96">
        <w:tc>
          <w:tcPr>
            <w:tcW w:w="2480" w:type="dxa"/>
            <w:vAlign w:val="center"/>
          </w:tcPr>
          <w:p w14:paraId="34EE56A1" w14:textId="77777777" w:rsidR="00102F2B" w:rsidRPr="00833531" w:rsidRDefault="00102F2B" w:rsidP="00C102BC">
            <w:r>
              <w:t>*Výzkumný projekt II</w:t>
            </w:r>
          </w:p>
        </w:tc>
        <w:tc>
          <w:tcPr>
            <w:tcW w:w="1134" w:type="dxa"/>
            <w:vAlign w:val="center"/>
          </w:tcPr>
          <w:p w14:paraId="367E1F3A" w14:textId="77777777" w:rsidR="00102F2B" w:rsidRPr="00833531" w:rsidRDefault="00102F2B" w:rsidP="00C22ED5">
            <w:pPr>
              <w:jc w:val="center"/>
            </w:pPr>
            <w:r>
              <w:t>14s+14c</w:t>
            </w:r>
          </w:p>
        </w:tc>
        <w:tc>
          <w:tcPr>
            <w:tcW w:w="1277" w:type="dxa"/>
            <w:vAlign w:val="center"/>
          </w:tcPr>
          <w:p w14:paraId="1F80CB84" w14:textId="77777777" w:rsidR="00102F2B" w:rsidRPr="00833531" w:rsidRDefault="00102F2B" w:rsidP="00C22ED5">
            <w:pPr>
              <w:jc w:val="center"/>
            </w:pPr>
            <w:r w:rsidRPr="00833531">
              <w:t>zápočet</w:t>
            </w:r>
          </w:p>
        </w:tc>
        <w:tc>
          <w:tcPr>
            <w:tcW w:w="713" w:type="dxa"/>
            <w:vAlign w:val="center"/>
          </w:tcPr>
          <w:p w14:paraId="2B0C3975" w14:textId="77777777" w:rsidR="00102F2B" w:rsidRPr="00833531" w:rsidRDefault="00102F2B" w:rsidP="00C22ED5">
            <w:pPr>
              <w:jc w:val="center"/>
            </w:pPr>
            <w:r w:rsidRPr="00833531">
              <w:t>2</w:t>
            </w:r>
          </w:p>
        </w:tc>
        <w:tc>
          <w:tcPr>
            <w:tcW w:w="1703" w:type="dxa"/>
            <w:vAlign w:val="center"/>
          </w:tcPr>
          <w:p w14:paraId="0F050151" w14:textId="77777777" w:rsidR="00836D40" w:rsidRDefault="00836D40" w:rsidP="00836D40">
            <w:pPr>
              <w:rPr>
                <w:ins w:id="33" w:author="Jana Vašíková" w:date="2018-05-29T11:12:00Z"/>
                <w:b/>
              </w:rPr>
            </w:pPr>
            <w:ins w:id="34" w:author="Jana Vašíková" w:date="2018-05-29T11:12:00Z">
              <w:r w:rsidRPr="00BC5013">
                <w:rPr>
                  <w:b/>
                </w:rPr>
                <w:t>doc. PaedDr. Adriana Wiegerová, PhD.</w:t>
              </w:r>
            </w:ins>
            <w:ins w:id="35" w:author="Jana Vašíková" w:date="2018-05-29T11:14:00Z">
              <w:r>
                <w:rPr>
                  <w:b/>
                </w:rPr>
                <w:t xml:space="preserve">, </w:t>
              </w:r>
            </w:ins>
            <w:ins w:id="36" w:author="Jana Vašíková" w:date="2018-05-29T11:12:00Z">
              <w:r>
                <w:rPr>
                  <w:b/>
                </w:rPr>
                <w:t>50%</w:t>
              </w:r>
            </w:ins>
          </w:p>
          <w:p w14:paraId="4E1042A9" w14:textId="77777777" w:rsidR="001D6BAF" w:rsidRPr="00833531" w:rsidRDefault="00836D40" w:rsidP="00C102BC">
            <w:ins w:id="37" w:author="Jana Vašíková" w:date="2018-05-23T12:24:00Z">
              <w:r>
                <w:t>Mgr. Michal Málek</w:t>
              </w:r>
            </w:ins>
            <w:r>
              <w:t>, 50%</w:t>
            </w:r>
          </w:p>
        </w:tc>
        <w:tc>
          <w:tcPr>
            <w:tcW w:w="993" w:type="dxa"/>
            <w:vAlign w:val="center"/>
          </w:tcPr>
          <w:p w14:paraId="60DA3D1C" w14:textId="77777777" w:rsidR="00102F2B" w:rsidRPr="00833531" w:rsidRDefault="00102F2B" w:rsidP="00C22ED5">
            <w:pPr>
              <w:jc w:val="center"/>
            </w:pPr>
            <w:r w:rsidRPr="00833531">
              <w:t>1/LS</w:t>
            </w:r>
          </w:p>
        </w:tc>
        <w:tc>
          <w:tcPr>
            <w:tcW w:w="814" w:type="dxa"/>
            <w:vAlign w:val="center"/>
          </w:tcPr>
          <w:p w14:paraId="2F6754B5" w14:textId="77777777" w:rsidR="00102F2B" w:rsidRPr="00833531" w:rsidRDefault="00102F2B" w:rsidP="00C22ED5">
            <w:pPr>
              <w:jc w:val="center"/>
            </w:pPr>
            <w:r w:rsidRPr="00833531">
              <w:t>PZ</w:t>
            </w:r>
          </w:p>
        </w:tc>
      </w:tr>
      <w:tr w:rsidR="00102F2B" w:rsidRPr="00833531" w14:paraId="18305D8F" w14:textId="77777777" w:rsidTr="00624D96">
        <w:tc>
          <w:tcPr>
            <w:tcW w:w="2480" w:type="dxa"/>
            <w:vAlign w:val="center"/>
          </w:tcPr>
          <w:p w14:paraId="12965AFC" w14:textId="77777777" w:rsidR="00102F2B" w:rsidRDefault="00102F2B" w:rsidP="00971B55">
            <w:r>
              <w:t>*</w:t>
            </w:r>
            <w:r w:rsidR="00971B55">
              <w:t>Základy ICT</w:t>
            </w:r>
          </w:p>
        </w:tc>
        <w:tc>
          <w:tcPr>
            <w:tcW w:w="1134" w:type="dxa"/>
            <w:vAlign w:val="center"/>
          </w:tcPr>
          <w:p w14:paraId="2D2D226E" w14:textId="77777777" w:rsidR="00102F2B" w:rsidRDefault="00102F2B" w:rsidP="00C22ED5">
            <w:pPr>
              <w:jc w:val="center"/>
            </w:pPr>
            <w:r>
              <w:t>14s+14c</w:t>
            </w:r>
          </w:p>
        </w:tc>
        <w:tc>
          <w:tcPr>
            <w:tcW w:w="1277" w:type="dxa"/>
            <w:vAlign w:val="center"/>
          </w:tcPr>
          <w:p w14:paraId="378EA83C" w14:textId="77777777" w:rsidR="00102F2B" w:rsidRPr="00833531" w:rsidRDefault="00102F2B" w:rsidP="00C22ED5">
            <w:pPr>
              <w:jc w:val="center"/>
            </w:pPr>
            <w:r>
              <w:t>zápočet</w:t>
            </w:r>
          </w:p>
        </w:tc>
        <w:tc>
          <w:tcPr>
            <w:tcW w:w="713" w:type="dxa"/>
            <w:vAlign w:val="center"/>
          </w:tcPr>
          <w:p w14:paraId="76D8CA34" w14:textId="77777777" w:rsidR="00102F2B" w:rsidRPr="00833531" w:rsidRDefault="00102F2B" w:rsidP="00C22ED5">
            <w:pPr>
              <w:jc w:val="center"/>
            </w:pPr>
            <w:r>
              <w:t>2</w:t>
            </w:r>
          </w:p>
        </w:tc>
        <w:tc>
          <w:tcPr>
            <w:tcW w:w="1703" w:type="dxa"/>
            <w:vAlign w:val="center"/>
          </w:tcPr>
          <w:p w14:paraId="75D226DF" w14:textId="77777777" w:rsidR="006A3604" w:rsidRDefault="00971B55" w:rsidP="006A3604">
            <w:r>
              <w:t>PhDr. Roman Božik</w:t>
            </w:r>
            <w:r w:rsidR="00102F2B">
              <w:t>, Ph.D.</w:t>
            </w:r>
          </w:p>
          <w:p w14:paraId="1A2A2E21" w14:textId="77777777" w:rsidR="001D6BAF" w:rsidRDefault="006A3604" w:rsidP="00971B55">
            <w:r>
              <w:t>100%</w:t>
            </w:r>
          </w:p>
        </w:tc>
        <w:tc>
          <w:tcPr>
            <w:tcW w:w="993" w:type="dxa"/>
            <w:vAlign w:val="center"/>
          </w:tcPr>
          <w:p w14:paraId="5F3857DE" w14:textId="77777777" w:rsidR="00102F2B" w:rsidRPr="00833531" w:rsidRDefault="00102F2B" w:rsidP="00C22ED5">
            <w:pPr>
              <w:jc w:val="center"/>
            </w:pPr>
            <w:r>
              <w:t>1/LS</w:t>
            </w:r>
          </w:p>
        </w:tc>
        <w:tc>
          <w:tcPr>
            <w:tcW w:w="814" w:type="dxa"/>
            <w:vAlign w:val="center"/>
          </w:tcPr>
          <w:p w14:paraId="0F8FBC1D" w14:textId="77777777" w:rsidR="00102F2B" w:rsidRPr="00833531" w:rsidRDefault="00102F2B" w:rsidP="00C22ED5">
            <w:pPr>
              <w:jc w:val="center"/>
            </w:pPr>
            <w:r>
              <w:t>PZ</w:t>
            </w:r>
          </w:p>
        </w:tc>
      </w:tr>
      <w:tr w:rsidR="00E96357" w:rsidRPr="00833531" w14:paraId="6F9A1359" w14:textId="77777777" w:rsidTr="00624D96">
        <w:tc>
          <w:tcPr>
            <w:tcW w:w="2480" w:type="dxa"/>
            <w:vAlign w:val="center"/>
          </w:tcPr>
          <w:p w14:paraId="1281F332" w14:textId="77777777" w:rsidR="00E96357" w:rsidRDefault="00AA3ABD" w:rsidP="00971B55">
            <w:r>
              <w:t xml:space="preserve">* </w:t>
            </w:r>
            <w:r w:rsidR="00E96357">
              <w:t>Výběrový cizí jazyk I (německý, španělský, francouzský jazyk) pro učitele MŠ</w:t>
            </w:r>
          </w:p>
        </w:tc>
        <w:tc>
          <w:tcPr>
            <w:tcW w:w="1134" w:type="dxa"/>
            <w:vAlign w:val="center"/>
          </w:tcPr>
          <w:p w14:paraId="1E5B7A24" w14:textId="77777777" w:rsidR="00E96357" w:rsidRDefault="0001283E" w:rsidP="00C22ED5">
            <w:pPr>
              <w:jc w:val="center"/>
            </w:pPr>
            <w:r>
              <w:t>28</w:t>
            </w:r>
            <w:r w:rsidR="00E96357">
              <w:t>c</w:t>
            </w:r>
          </w:p>
        </w:tc>
        <w:tc>
          <w:tcPr>
            <w:tcW w:w="1277" w:type="dxa"/>
            <w:vAlign w:val="center"/>
          </w:tcPr>
          <w:p w14:paraId="36697AAA" w14:textId="77777777" w:rsidR="00E96357" w:rsidRDefault="00E96357" w:rsidP="00C22ED5">
            <w:pPr>
              <w:jc w:val="center"/>
            </w:pPr>
            <w:r>
              <w:t>zápočet</w:t>
            </w:r>
          </w:p>
        </w:tc>
        <w:tc>
          <w:tcPr>
            <w:tcW w:w="713" w:type="dxa"/>
            <w:vAlign w:val="center"/>
          </w:tcPr>
          <w:p w14:paraId="07939F75" w14:textId="77777777" w:rsidR="00E96357" w:rsidRDefault="00E96357" w:rsidP="00C22ED5">
            <w:pPr>
              <w:jc w:val="center"/>
            </w:pPr>
            <w:r>
              <w:t>2</w:t>
            </w:r>
          </w:p>
        </w:tc>
        <w:tc>
          <w:tcPr>
            <w:tcW w:w="1703" w:type="dxa"/>
            <w:vAlign w:val="center"/>
          </w:tcPr>
          <w:p w14:paraId="4558FADC" w14:textId="77777777" w:rsidR="00E96357" w:rsidRDefault="00E96357" w:rsidP="006A3604">
            <w:r w:rsidRPr="00AA3ABD">
              <w:t>Mgr. Věra Kozáková, Ph.D.,</w:t>
            </w:r>
            <w:r>
              <w:t xml:space="preserve"> Mgr. Veronika Pečivová, Mgr. Hana Navrátilová</w:t>
            </w:r>
          </w:p>
        </w:tc>
        <w:tc>
          <w:tcPr>
            <w:tcW w:w="993" w:type="dxa"/>
            <w:vAlign w:val="center"/>
          </w:tcPr>
          <w:p w14:paraId="019C9BF9" w14:textId="77777777" w:rsidR="00E96357" w:rsidRDefault="00E96357" w:rsidP="00C22ED5">
            <w:pPr>
              <w:jc w:val="center"/>
            </w:pPr>
            <w:r>
              <w:t>1LS</w:t>
            </w:r>
          </w:p>
        </w:tc>
        <w:tc>
          <w:tcPr>
            <w:tcW w:w="814" w:type="dxa"/>
            <w:vAlign w:val="center"/>
          </w:tcPr>
          <w:p w14:paraId="70184EF5" w14:textId="77777777" w:rsidR="00E96357" w:rsidRDefault="00E96357" w:rsidP="00C22ED5">
            <w:pPr>
              <w:jc w:val="center"/>
            </w:pPr>
            <w:r>
              <w:t>PZ</w:t>
            </w:r>
          </w:p>
        </w:tc>
      </w:tr>
      <w:tr w:rsidR="00102F2B" w:rsidRPr="00833531" w14:paraId="695F838C" w14:textId="77777777" w:rsidTr="00624D96">
        <w:tc>
          <w:tcPr>
            <w:tcW w:w="9114" w:type="dxa"/>
            <w:gridSpan w:val="7"/>
            <w:vAlign w:val="center"/>
          </w:tcPr>
          <w:p w14:paraId="04E53CF0" w14:textId="77777777" w:rsidR="00102F2B" w:rsidRPr="00833531" w:rsidRDefault="00E96357" w:rsidP="00C102BC">
            <w:pPr>
              <w:rPr>
                <w:b/>
              </w:rPr>
            </w:pPr>
            <w:r>
              <w:rPr>
                <w:b/>
              </w:rPr>
              <w:t>*student volí dva ze čtyř</w:t>
            </w:r>
            <w:r w:rsidR="00102F2B">
              <w:rPr>
                <w:b/>
              </w:rPr>
              <w:t xml:space="preserve"> </w:t>
            </w:r>
            <w:r w:rsidR="00102F2B" w:rsidRPr="00833531">
              <w:rPr>
                <w:b/>
              </w:rPr>
              <w:t>předmětů</w:t>
            </w:r>
          </w:p>
        </w:tc>
      </w:tr>
      <w:tr w:rsidR="00102F2B" w:rsidRPr="00833531" w14:paraId="3DD9429B" w14:textId="77777777" w:rsidTr="00624D96">
        <w:tc>
          <w:tcPr>
            <w:tcW w:w="2480" w:type="dxa"/>
            <w:vAlign w:val="center"/>
          </w:tcPr>
          <w:p w14:paraId="10469330" w14:textId="77777777" w:rsidR="00102F2B" w:rsidRPr="00833531" w:rsidRDefault="00102F2B" w:rsidP="00C102BC">
            <w:pPr>
              <w:rPr>
                <w:b/>
              </w:rPr>
            </w:pPr>
            <w:r w:rsidRPr="00833531">
              <w:rPr>
                <w:b/>
              </w:rPr>
              <w:t>Počet kreditů za LS</w:t>
            </w:r>
          </w:p>
          <w:p w14:paraId="7E895F8A" w14:textId="77777777" w:rsidR="00102F2B" w:rsidRPr="00833531" w:rsidRDefault="00102F2B" w:rsidP="00C102BC">
            <w:pPr>
              <w:rPr>
                <w:b/>
              </w:rPr>
            </w:pPr>
            <w:r w:rsidRPr="00833531">
              <w:rPr>
                <w:b/>
              </w:rPr>
              <w:t>1. ročníku</w:t>
            </w:r>
          </w:p>
        </w:tc>
        <w:tc>
          <w:tcPr>
            <w:tcW w:w="1134" w:type="dxa"/>
            <w:vAlign w:val="center"/>
          </w:tcPr>
          <w:p w14:paraId="77233FCB" w14:textId="77777777" w:rsidR="00102F2B" w:rsidRPr="00833531" w:rsidRDefault="00102F2B" w:rsidP="00C102BC">
            <w:pPr>
              <w:rPr>
                <w:b/>
              </w:rPr>
            </w:pPr>
          </w:p>
        </w:tc>
        <w:tc>
          <w:tcPr>
            <w:tcW w:w="1277" w:type="dxa"/>
            <w:vAlign w:val="center"/>
          </w:tcPr>
          <w:p w14:paraId="1E5348F5" w14:textId="77777777" w:rsidR="00102F2B" w:rsidRPr="00833531" w:rsidRDefault="00102F2B" w:rsidP="00C102BC">
            <w:pPr>
              <w:rPr>
                <w:b/>
              </w:rPr>
            </w:pPr>
          </w:p>
        </w:tc>
        <w:tc>
          <w:tcPr>
            <w:tcW w:w="713" w:type="dxa"/>
            <w:vAlign w:val="center"/>
          </w:tcPr>
          <w:p w14:paraId="7C229C5E" w14:textId="77777777" w:rsidR="00102F2B" w:rsidRPr="00833531" w:rsidRDefault="00102F2B" w:rsidP="00C22ED5">
            <w:pPr>
              <w:jc w:val="center"/>
              <w:rPr>
                <w:b/>
              </w:rPr>
            </w:pPr>
            <w:r>
              <w:rPr>
                <w:b/>
              </w:rPr>
              <w:t>28</w:t>
            </w:r>
          </w:p>
        </w:tc>
        <w:tc>
          <w:tcPr>
            <w:tcW w:w="1703" w:type="dxa"/>
            <w:vAlign w:val="center"/>
          </w:tcPr>
          <w:p w14:paraId="56D5B949" w14:textId="77777777" w:rsidR="00102F2B" w:rsidRPr="00833531" w:rsidRDefault="00102F2B" w:rsidP="00C102BC"/>
        </w:tc>
        <w:tc>
          <w:tcPr>
            <w:tcW w:w="993" w:type="dxa"/>
            <w:vAlign w:val="center"/>
          </w:tcPr>
          <w:p w14:paraId="6031F82A" w14:textId="77777777" w:rsidR="00102F2B" w:rsidRPr="00833531" w:rsidRDefault="00102F2B" w:rsidP="00C102BC"/>
        </w:tc>
        <w:tc>
          <w:tcPr>
            <w:tcW w:w="814" w:type="dxa"/>
            <w:vAlign w:val="center"/>
          </w:tcPr>
          <w:p w14:paraId="780A4A82" w14:textId="77777777" w:rsidR="00102F2B" w:rsidRPr="00833531" w:rsidRDefault="00102F2B" w:rsidP="00C102BC"/>
        </w:tc>
      </w:tr>
      <w:tr w:rsidR="00102F2B" w:rsidRPr="00833531" w14:paraId="40F7A7E8" w14:textId="77777777" w:rsidTr="00624D96">
        <w:tc>
          <w:tcPr>
            <w:tcW w:w="2480" w:type="dxa"/>
            <w:vAlign w:val="center"/>
          </w:tcPr>
          <w:p w14:paraId="52DD0501" w14:textId="77777777" w:rsidR="00102F2B" w:rsidRPr="00833531" w:rsidRDefault="00102F2B" w:rsidP="00C102BC">
            <w:pPr>
              <w:rPr>
                <w:b/>
              </w:rPr>
            </w:pPr>
            <w:r w:rsidRPr="00833531">
              <w:rPr>
                <w:b/>
              </w:rPr>
              <w:t>Počet kreditů za 1. ročník</w:t>
            </w:r>
          </w:p>
        </w:tc>
        <w:tc>
          <w:tcPr>
            <w:tcW w:w="1134" w:type="dxa"/>
            <w:vAlign w:val="center"/>
          </w:tcPr>
          <w:p w14:paraId="0415E942" w14:textId="77777777" w:rsidR="00102F2B" w:rsidRPr="00833531" w:rsidRDefault="00102F2B" w:rsidP="00C102BC">
            <w:pPr>
              <w:rPr>
                <w:b/>
              </w:rPr>
            </w:pPr>
          </w:p>
        </w:tc>
        <w:tc>
          <w:tcPr>
            <w:tcW w:w="1277" w:type="dxa"/>
            <w:vAlign w:val="center"/>
          </w:tcPr>
          <w:p w14:paraId="57A2400C" w14:textId="77777777" w:rsidR="00102F2B" w:rsidRPr="00833531" w:rsidRDefault="00102F2B" w:rsidP="00C102BC">
            <w:pPr>
              <w:rPr>
                <w:b/>
              </w:rPr>
            </w:pPr>
          </w:p>
        </w:tc>
        <w:tc>
          <w:tcPr>
            <w:tcW w:w="713" w:type="dxa"/>
            <w:vAlign w:val="center"/>
          </w:tcPr>
          <w:p w14:paraId="067FF99C" w14:textId="77777777" w:rsidR="00102F2B" w:rsidRPr="00833531" w:rsidRDefault="00102F2B" w:rsidP="00C22ED5">
            <w:pPr>
              <w:jc w:val="center"/>
              <w:rPr>
                <w:b/>
              </w:rPr>
            </w:pPr>
            <w:r w:rsidRPr="00833531">
              <w:rPr>
                <w:b/>
              </w:rPr>
              <w:t>60</w:t>
            </w:r>
          </w:p>
        </w:tc>
        <w:tc>
          <w:tcPr>
            <w:tcW w:w="1703" w:type="dxa"/>
            <w:vAlign w:val="center"/>
          </w:tcPr>
          <w:p w14:paraId="769782B3" w14:textId="77777777" w:rsidR="00102F2B" w:rsidRPr="00833531" w:rsidRDefault="00102F2B" w:rsidP="00C102BC"/>
        </w:tc>
        <w:tc>
          <w:tcPr>
            <w:tcW w:w="993" w:type="dxa"/>
            <w:vAlign w:val="center"/>
          </w:tcPr>
          <w:p w14:paraId="2D7E139A" w14:textId="77777777" w:rsidR="00102F2B" w:rsidRPr="00833531" w:rsidRDefault="00102F2B" w:rsidP="00C102BC"/>
        </w:tc>
        <w:tc>
          <w:tcPr>
            <w:tcW w:w="814" w:type="dxa"/>
            <w:vAlign w:val="center"/>
          </w:tcPr>
          <w:p w14:paraId="58C2B71D" w14:textId="77777777" w:rsidR="00102F2B" w:rsidRPr="00833531" w:rsidRDefault="00102F2B" w:rsidP="00C102BC"/>
        </w:tc>
      </w:tr>
      <w:tr w:rsidR="00102F2B" w:rsidRPr="00833531" w14:paraId="0FD3BFAD" w14:textId="77777777" w:rsidTr="00624D96">
        <w:trPr>
          <w:trHeight w:val="521"/>
        </w:trPr>
        <w:tc>
          <w:tcPr>
            <w:tcW w:w="9114" w:type="dxa"/>
            <w:gridSpan w:val="7"/>
            <w:shd w:val="clear" w:color="auto" w:fill="FABF8F"/>
            <w:vAlign w:val="center"/>
          </w:tcPr>
          <w:p w14:paraId="77F136FC" w14:textId="77777777" w:rsidR="00102F2B" w:rsidRDefault="00102F2B" w:rsidP="00C102BC">
            <w:pPr>
              <w:rPr>
                <w:b/>
                <w:sz w:val="22"/>
                <w:szCs w:val="22"/>
              </w:rPr>
            </w:pPr>
          </w:p>
          <w:p w14:paraId="7BD75B3A" w14:textId="77777777" w:rsidR="00102F2B" w:rsidRPr="00833531" w:rsidRDefault="00102F2B" w:rsidP="00C102BC">
            <w:pPr>
              <w:rPr>
                <w:b/>
                <w:sz w:val="22"/>
                <w:szCs w:val="22"/>
              </w:rPr>
            </w:pPr>
            <w:r w:rsidRPr="00833531">
              <w:rPr>
                <w:b/>
                <w:sz w:val="22"/>
                <w:szCs w:val="22"/>
              </w:rPr>
              <w:t>2. ROČNÍK</w:t>
            </w:r>
          </w:p>
        </w:tc>
      </w:tr>
      <w:tr w:rsidR="00102F2B" w:rsidRPr="00833531" w14:paraId="7813C294" w14:textId="77777777" w:rsidTr="00624D96">
        <w:tc>
          <w:tcPr>
            <w:tcW w:w="9114" w:type="dxa"/>
            <w:gridSpan w:val="7"/>
            <w:shd w:val="clear" w:color="auto" w:fill="FABF8F"/>
            <w:vAlign w:val="center"/>
          </w:tcPr>
          <w:p w14:paraId="496D1036" w14:textId="77777777" w:rsidR="00102F2B" w:rsidRPr="00833531" w:rsidRDefault="00102F2B" w:rsidP="00C102BC">
            <w:pPr>
              <w:rPr>
                <w:b/>
                <w:sz w:val="22"/>
                <w:szCs w:val="22"/>
              </w:rPr>
            </w:pPr>
            <w:r w:rsidRPr="00833531">
              <w:rPr>
                <w:b/>
                <w:sz w:val="22"/>
                <w:szCs w:val="22"/>
              </w:rPr>
              <w:t>Povinné předměty</w:t>
            </w:r>
          </w:p>
        </w:tc>
      </w:tr>
      <w:tr w:rsidR="00102F2B" w:rsidRPr="00833531" w14:paraId="18744641" w14:textId="77777777" w:rsidTr="00624D96">
        <w:tc>
          <w:tcPr>
            <w:tcW w:w="2480" w:type="dxa"/>
            <w:vAlign w:val="center"/>
          </w:tcPr>
          <w:p w14:paraId="291C953D" w14:textId="77777777" w:rsidR="00102F2B" w:rsidRPr="00833531" w:rsidRDefault="00102F2B" w:rsidP="00C102BC">
            <w:r>
              <w:t xml:space="preserve">Evaluace v předškolním vzdělávání </w:t>
            </w:r>
          </w:p>
        </w:tc>
        <w:tc>
          <w:tcPr>
            <w:tcW w:w="1134" w:type="dxa"/>
            <w:vAlign w:val="center"/>
          </w:tcPr>
          <w:p w14:paraId="4896072C" w14:textId="77777777" w:rsidR="00102F2B" w:rsidRPr="00833531" w:rsidRDefault="00102F2B" w:rsidP="00C22ED5">
            <w:pPr>
              <w:jc w:val="center"/>
            </w:pPr>
            <w:r>
              <w:t>14p+28s</w:t>
            </w:r>
          </w:p>
        </w:tc>
        <w:tc>
          <w:tcPr>
            <w:tcW w:w="1277" w:type="dxa"/>
            <w:vAlign w:val="center"/>
          </w:tcPr>
          <w:p w14:paraId="3E9DFDCC" w14:textId="77777777" w:rsidR="00102F2B" w:rsidRPr="00833531" w:rsidRDefault="00102F2B" w:rsidP="00C22ED5">
            <w:pPr>
              <w:jc w:val="center"/>
            </w:pPr>
            <w:r>
              <w:t>zápočet, zkouška</w:t>
            </w:r>
          </w:p>
        </w:tc>
        <w:tc>
          <w:tcPr>
            <w:tcW w:w="713" w:type="dxa"/>
            <w:vAlign w:val="center"/>
          </w:tcPr>
          <w:p w14:paraId="4E1E5AA4" w14:textId="77777777" w:rsidR="00102F2B" w:rsidRPr="00833531" w:rsidRDefault="00102F2B" w:rsidP="00C22ED5">
            <w:pPr>
              <w:jc w:val="center"/>
            </w:pPr>
            <w:r>
              <w:t>4</w:t>
            </w:r>
          </w:p>
        </w:tc>
        <w:tc>
          <w:tcPr>
            <w:tcW w:w="1703" w:type="dxa"/>
            <w:vAlign w:val="center"/>
          </w:tcPr>
          <w:p w14:paraId="7D88361E" w14:textId="77777777" w:rsidR="00ED7036" w:rsidRDefault="00ED7036" w:rsidP="00ED7036">
            <w:pPr>
              <w:rPr>
                <w:b/>
              </w:rPr>
            </w:pPr>
            <w:r w:rsidRPr="000344BA">
              <w:rPr>
                <w:b/>
              </w:rPr>
              <w:t>doc. PhDr. Jana Kutnohorská, CSc</w:t>
            </w:r>
            <w:r>
              <w:rPr>
                <w:b/>
              </w:rPr>
              <w:t>.</w:t>
            </w:r>
          </w:p>
          <w:p w14:paraId="6D91165B" w14:textId="77777777" w:rsidR="00ED7036" w:rsidRPr="00ED7036" w:rsidRDefault="00ED7036" w:rsidP="00ED7036">
            <w:r w:rsidRPr="00ED7036">
              <w:t>(přednášející)</w:t>
            </w:r>
          </w:p>
          <w:p w14:paraId="72138BD4" w14:textId="77777777" w:rsidR="00ED7036" w:rsidRPr="00ED7036" w:rsidRDefault="00ED7036" w:rsidP="00C102BC">
            <w:r w:rsidRPr="00ED7036">
              <w:t>50%</w:t>
            </w:r>
          </w:p>
          <w:p w14:paraId="72E83E12" w14:textId="77777777" w:rsidR="00102F2B" w:rsidRPr="00ED7036" w:rsidRDefault="00102F2B" w:rsidP="00C102BC">
            <w:r w:rsidRPr="00ED7036">
              <w:t>Mgr. Ilona Kočvarová, Ph.D.</w:t>
            </w:r>
          </w:p>
          <w:p w14:paraId="52A234B2" w14:textId="77777777" w:rsidR="001D6BAF" w:rsidRPr="00833531" w:rsidRDefault="00ED7036" w:rsidP="00C102BC">
            <w:r>
              <w:t>5</w:t>
            </w:r>
            <w:r w:rsidR="001D6BAF">
              <w:t>0%</w:t>
            </w:r>
          </w:p>
        </w:tc>
        <w:tc>
          <w:tcPr>
            <w:tcW w:w="993" w:type="dxa"/>
            <w:vAlign w:val="center"/>
          </w:tcPr>
          <w:p w14:paraId="33CC69C1" w14:textId="77777777" w:rsidR="00102F2B" w:rsidRPr="00833531" w:rsidRDefault="00102F2B" w:rsidP="00C22ED5">
            <w:pPr>
              <w:jc w:val="center"/>
            </w:pPr>
            <w:r>
              <w:t>2/ZS</w:t>
            </w:r>
          </w:p>
        </w:tc>
        <w:tc>
          <w:tcPr>
            <w:tcW w:w="814" w:type="dxa"/>
            <w:vAlign w:val="center"/>
          </w:tcPr>
          <w:p w14:paraId="4401E9D4" w14:textId="77777777" w:rsidR="00102F2B" w:rsidRPr="00833531" w:rsidRDefault="00102F2B" w:rsidP="00C22ED5">
            <w:pPr>
              <w:jc w:val="center"/>
            </w:pPr>
            <w:r>
              <w:t>ZT</w:t>
            </w:r>
          </w:p>
        </w:tc>
      </w:tr>
      <w:tr w:rsidR="00102F2B" w:rsidRPr="00833531" w14:paraId="34500DD3" w14:textId="77777777" w:rsidTr="00624D96">
        <w:tc>
          <w:tcPr>
            <w:tcW w:w="2480" w:type="dxa"/>
            <w:vAlign w:val="center"/>
          </w:tcPr>
          <w:p w14:paraId="3FB7F618" w14:textId="77777777" w:rsidR="00102F2B" w:rsidRPr="00833531" w:rsidRDefault="00102F2B" w:rsidP="00C102BC">
            <w:r>
              <w:t>Akční výzkum v podmínkách předškolního vzdělávání</w:t>
            </w:r>
          </w:p>
        </w:tc>
        <w:tc>
          <w:tcPr>
            <w:tcW w:w="1134" w:type="dxa"/>
            <w:vAlign w:val="center"/>
          </w:tcPr>
          <w:p w14:paraId="0F68BF54" w14:textId="77777777" w:rsidR="00102F2B" w:rsidRPr="00833531" w:rsidRDefault="00102F2B" w:rsidP="00C22ED5">
            <w:pPr>
              <w:jc w:val="center"/>
            </w:pPr>
            <w:r>
              <w:t>14p+28c</w:t>
            </w:r>
          </w:p>
        </w:tc>
        <w:tc>
          <w:tcPr>
            <w:tcW w:w="1277" w:type="dxa"/>
            <w:vAlign w:val="center"/>
          </w:tcPr>
          <w:p w14:paraId="4080AD5E" w14:textId="77777777" w:rsidR="00102F2B" w:rsidRPr="00833531" w:rsidRDefault="00102F2B" w:rsidP="00C22ED5">
            <w:pPr>
              <w:jc w:val="center"/>
            </w:pPr>
            <w:r>
              <w:t>klasifikovaný zápočet</w:t>
            </w:r>
          </w:p>
        </w:tc>
        <w:tc>
          <w:tcPr>
            <w:tcW w:w="713" w:type="dxa"/>
            <w:vAlign w:val="center"/>
          </w:tcPr>
          <w:p w14:paraId="2387BD4D" w14:textId="77777777" w:rsidR="00102F2B" w:rsidRPr="00833531" w:rsidRDefault="00102F2B" w:rsidP="00C22ED5">
            <w:pPr>
              <w:jc w:val="center"/>
            </w:pPr>
            <w:r>
              <w:t>3</w:t>
            </w:r>
          </w:p>
        </w:tc>
        <w:tc>
          <w:tcPr>
            <w:tcW w:w="1703" w:type="dxa"/>
            <w:vAlign w:val="center"/>
          </w:tcPr>
          <w:p w14:paraId="2975F7C2" w14:textId="77777777" w:rsidR="00102F2B" w:rsidRPr="00ED7036" w:rsidRDefault="00102F2B" w:rsidP="00C102BC">
            <w:pPr>
              <w:rPr>
                <w:b/>
              </w:rPr>
            </w:pPr>
            <w:r w:rsidRPr="00ED7036">
              <w:rPr>
                <w:b/>
              </w:rPr>
              <w:t xml:space="preserve">prof. PhDr. Peter Gavora, CSc. </w:t>
            </w:r>
          </w:p>
          <w:p w14:paraId="2DAE9D94" w14:textId="77777777" w:rsidR="001D6BAF" w:rsidRPr="00833531" w:rsidRDefault="001D6BAF" w:rsidP="00C102BC">
            <w:r>
              <w:t>100%</w:t>
            </w:r>
          </w:p>
        </w:tc>
        <w:tc>
          <w:tcPr>
            <w:tcW w:w="993" w:type="dxa"/>
            <w:vAlign w:val="center"/>
          </w:tcPr>
          <w:p w14:paraId="1EDFF0EA" w14:textId="77777777" w:rsidR="00102F2B" w:rsidRPr="00833531" w:rsidRDefault="00102F2B" w:rsidP="00C22ED5">
            <w:pPr>
              <w:jc w:val="center"/>
            </w:pPr>
            <w:r>
              <w:t>2/ZS</w:t>
            </w:r>
          </w:p>
        </w:tc>
        <w:tc>
          <w:tcPr>
            <w:tcW w:w="814" w:type="dxa"/>
            <w:vAlign w:val="center"/>
          </w:tcPr>
          <w:p w14:paraId="1029F2B0" w14:textId="77777777" w:rsidR="00102F2B" w:rsidRPr="00833531" w:rsidRDefault="00102F2B" w:rsidP="00C22ED5">
            <w:pPr>
              <w:jc w:val="center"/>
            </w:pPr>
            <w:r>
              <w:t>PZ</w:t>
            </w:r>
          </w:p>
        </w:tc>
      </w:tr>
      <w:tr w:rsidR="00102F2B" w:rsidRPr="00833531" w14:paraId="182F5ECB" w14:textId="77777777" w:rsidTr="00624D96">
        <w:tc>
          <w:tcPr>
            <w:tcW w:w="2480" w:type="dxa"/>
            <w:vAlign w:val="center"/>
          </w:tcPr>
          <w:p w14:paraId="7E2F20DB" w14:textId="77777777" w:rsidR="00102F2B" w:rsidRPr="00833531" w:rsidRDefault="00102F2B" w:rsidP="00C102BC">
            <w:r>
              <w:t>Specifika vzdělávání dětí mladších 3 let v MŠ</w:t>
            </w:r>
          </w:p>
        </w:tc>
        <w:tc>
          <w:tcPr>
            <w:tcW w:w="1134" w:type="dxa"/>
            <w:vAlign w:val="center"/>
          </w:tcPr>
          <w:p w14:paraId="710C5D27" w14:textId="77777777" w:rsidR="00102F2B" w:rsidRPr="00833531" w:rsidRDefault="00102F2B" w:rsidP="00C22ED5">
            <w:pPr>
              <w:jc w:val="center"/>
            </w:pPr>
            <w:r>
              <w:t>28s+14c</w:t>
            </w:r>
          </w:p>
        </w:tc>
        <w:tc>
          <w:tcPr>
            <w:tcW w:w="1277" w:type="dxa"/>
            <w:vAlign w:val="center"/>
          </w:tcPr>
          <w:p w14:paraId="025E9B15" w14:textId="77777777" w:rsidR="00102F2B" w:rsidRPr="00833531" w:rsidRDefault="00102F2B" w:rsidP="00C22ED5">
            <w:pPr>
              <w:jc w:val="center"/>
            </w:pPr>
            <w:r>
              <w:t>klasifikovaný zápočet</w:t>
            </w:r>
          </w:p>
        </w:tc>
        <w:tc>
          <w:tcPr>
            <w:tcW w:w="713" w:type="dxa"/>
            <w:vAlign w:val="center"/>
          </w:tcPr>
          <w:p w14:paraId="02701620" w14:textId="77777777" w:rsidR="00102F2B" w:rsidRPr="00833531" w:rsidRDefault="00102F2B" w:rsidP="00C22ED5">
            <w:pPr>
              <w:jc w:val="center"/>
            </w:pPr>
            <w:r>
              <w:t>3</w:t>
            </w:r>
          </w:p>
        </w:tc>
        <w:tc>
          <w:tcPr>
            <w:tcW w:w="1703" w:type="dxa"/>
            <w:vAlign w:val="center"/>
          </w:tcPr>
          <w:p w14:paraId="210D8486" w14:textId="1F313FBB" w:rsidR="00ED7036" w:rsidRPr="00A36F15" w:rsidRDefault="00ED7036" w:rsidP="00AF457C">
            <w:pPr>
              <w:rPr>
                <w:b/>
              </w:rPr>
            </w:pPr>
            <w:r w:rsidRPr="00A36F15">
              <w:rPr>
                <w:b/>
              </w:rPr>
              <w:t>Mgr. Jana Vašíková, PhD.</w:t>
            </w:r>
          </w:p>
          <w:p w14:paraId="1EA1CA51" w14:textId="77777777" w:rsidR="00ED7036" w:rsidRDefault="00ED7036" w:rsidP="00AF457C">
            <w:r>
              <w:t>50%</w:t>
            </w:r>
          </w:p>
          <w:p w14:paraId="3FDB35C1" w14:textId="77777777" w:rsidR="00102F2B" w:rsidRDefault="00102F2B" w:rsidP="00AF457C">
            <w:r>
              <w:t>Mgr. Hana Navrátilová</w:t>
            </w:r>
          </w:p>
          <w:p w14:paraId="57AA0D05" w14:textId="77777777" w:rsidR="001D6BAF" w:rsidRPr="00833531" w:rsidRDefault="00ED7036" w:rsidP="00AF457C">
            <w:r>
              <w:t>50%</w:t>
            </w:r>
          </w:p>
        </w:tc>
        <w:tc>
          <w:tcPr>
            <w:tcW w:w="993" w:type="dxa"/>
            <w:vAlign w:val="center"/>
          </w:tcPr>
          <w:p w14:paraId="31C265D7" w14:textId="77777777" w:rsidR="00102F2B" w:rsidRPr="00833531" w:rsidRDefault="00102F2B" w:rsidP="00C22ED5">
            <w:pPr>
              <w:jc w:val="center"/>
            </w:pPr>
            <w:r>
              <w:t>2/ZS</w:t>
            </w:r>
          </w:p>
        </w:tc>
        <w:tc>
          <w:tcPr>
            <w:tcW w:w="814" w:type="dxa"/>
            <w:vAlign w:val="center"/>
          </w:tcPr>
          <w:p w14:paraId="09C9A799" w14:textId="77777777" w:rsidR="00102F2B" w:rsidRPr="00833531" w:rsidRDefault="00102F2B" w:rsidP="00C22ED5">
            <w:pPr>
              <w:jc w:val="center"/>
            </w:pPr>
            <w:r>
              <w:t>PZ</w:t>
            </w:r>
          </w:p>
        </w:tc>
      </w:tr>
    </w:tbl>
    <w:p w14:paraId="6C544CCA" w14:textId="77777777" w:rsidR="00AE56DD" w:rsidRDefault="00AE56DD"/>
    <w:tbl>
      <w:tblPr>
        <w:tblW w:w="91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80"/>
        <w:gridCol w:w="1134"/>
        <w:gridCol w:w="1277"/>
        <w:gridCol w:w="713"/>
        <w:gridCol w:w="1703"/>
        <w:gridCol w:w="993"/>
        <w:gridCol w:w="814"/>
      </w:tblGrid>
      <w:tr w:rsidR="00102F2B" w:rsidRPr="00833531" w14:paraId="1D6D129B" w14:textId="77777777" w:rsidTr="00624D96">
        <w:tc>
          <w:tcPr>
            <w:tcW w:w="2480" w:type="dxa"/>
            <w:vAlign w:val="center"/>
          </w:tcPr>
          <w:p w14:paraId="7912C050" w14:textId="77777777" w:rsidR="00102F2B" w:rsidRPr="00833531" w:rsidRDefault="00102F2B" w:rsidP="00C102BC">
            <w:r>
              <w:t>Alternativní přístupy v předškolním vzdělávání</w:t>
            </w:r>
          </w:p>
        </w:tc>
        <w:tc>
          <w:tcPr>
            <w:tcW w:w="1134" w:type="dxa"/>
            <w:vAlign w:val="center"/>
          </w:tcPr>
          <w:p w14:paraId="5F68C2A8" w14:textId="77777777" w:rsidR="00102F2B" w:rsidRPr="00833531" w:rsidRDefault="00102F2B" w:rsidP="00C22ED5">
            <w:pPr>
              <w:jc w:val="center"/>
            </w:pPr>
            <w:r>
              <w:t>28s+14c</w:t>
            </w:r>
          </w:p>
        </w:tc>
        <w:tc>
          <w:tcPr>
            <w:tcW w:w="1277" w:type="dxa"/>
            <w:vAlign w:val="center"/>
          </w:tcPr>
          <w:p w14:paraId="5100A223" w14:textId="77777777" w:rsidR="00102F2B" w:rsidRPr="00833531" w:rsidRDefault="00102F2B" w:rsidP="00C22ED5">
            <w:pPr>
              <w:jc w:val="center"/>
            </w:pPr>
            <w:r>
              <w:t>klasifikovaný zápočet</w:t>
            </w:r>
          </w:p>
        </w:tc>
        <w:tc>
          <w:tcPr>
            <w:tcW w:w="713" w:type="dxa"/>
            <w:vAlign w:val="center"/>
          </w:tcPr>
          <w:p w14:paraId="20590344" w14:textId="77777777" w:rsidR="00102F2B" w:rsidRPr="00833531" w:rsidRDefault="00102F2B" w:rsidP="00C22ED5">
            <w:pPr>
              <w:jc w:val="center"/>
            </w:pPr>
            <w:r>
              <w:t>3</w:t>
            </w:r>
          </w:p>
        </w:tc>
        <w:tc>
          <w:tcPr>
            <w:tcW w:w="1703" w:type="dxa"/>
            <w:vAlign w:val="center"/>
          </w:tcPr>
          <w:p w14:paraId="11DF066C" w14:textId="77777777" w:rsidR="00102F2B" w:rsidRDefault="00102F2B" w:rsidP="00C102BC">
            <w:r>
              <w:t>Mgr. Markéta Hrozová, Ph.D.</w:t>
            </w:r>
          </w:p>
          <w:p w14:paraId="340611FC" w14:textId="77777777" w:rsidR="001D6BAF" w:rsidRPr="00833531" w:rsidRDefault="001D6BAF" w:rsidP="00C102BC">
            <w:r>
              <w:t>100%</w:t>
            </w:r>
          </w:p>
        </w:tc>
        <w:tc>
          <w:tcPr>
            <w:tcW w:w="993" w:type="dxa"/>
            <w:vAlign w:val="center"/>
          </w:tcPr>
          <w:p w14:paraId="67ECC597" w14:textId="77777777" w:rsidR="00102F2B" w:rsidRPr="00833531" w:rsidRDefault="00102F2B" w:rsidP="00C22ED5">
            <w:pPr>
              <w:jc w:val="center"/>
            </w:pPr>
            <w:r>
              <w:t>2/ZS</w:t>
            </w:r>
          </w:p>
        </w:tc>
        <w:tc>
          <w:tcPr>
            <w:tcW w:w="814" w:type="dxa"/>
            <w:vAlign w:val="center"/>
          </w:tcPr>
          <w:p w14:paraId="016511EB" w14:textId="77777777" w:rsidR="00102F2B" w:rsidRPr="00833531" w:rsidRDefault="00102F2B" w:rsidP="00C22ED5">
            <w:pPr>
              <w:jc w:val="center"/>
            </w:pPr>
            <w:r>
              <w:t>PZ</w:t>
            </w:r>
          </w:p>
        </w:tc>
      </w:tr>
      <w:tr w:rsidR="00102F2B" w:rsidRPr="00833531" w14:paraId="390A3848" w14:textId="77777777" w:rsidTr="00624D96">
        <w:tc>
          <w:tcPr>
            <w:tcW w:w="2480" w:type="dxa"/>
            <w:vAlign w:val="center"/>
          </w:tcPr>
          <w:p w14:paraId="7C6F7A8E" w14:textId="77777777" w:rsidR="00102F2B" w:rsidRPr="00833531" w:rsidRDefault="00F50601" w:rsidP="00C102BC">
            <w:r>
              <w:t>M</w:t>
            </w:r>
            <w:r w:rsidR="00102F2B">
              <w:t>anagement v MŠ</w:t>
            </w:r>
          </w:p>
        </w:tc>
        <w:tc>
          <w:tcPr>
            <w:tcW w:w="1134" w:type="dxa"/>
            <w:vAlign w:val="center"/>
          </w:tcPr>
          <w:p w14:paraId="5BBD9268" w14:textId="77777777" w:rsidR="00102F2B" w:rsidRPr="00833531" w:rsidRDefault="00102F2B" w:rsidP="00C22ED5">
            <w:pPr>
              <w:jc w:val="center"/>
            </w:pPr>
            <w:r>
              <w:t>28s+14c</w:t>
            </w:r>
          </w:p>
        </w:tc>
        <w:tc>
          <w:tcPr>
            <w:tcW w:w="1277" w:type="dxa"/>
            <w:vAlign w:val="center"/>
          </w:tcPr>
          <w:p w14:paraId="12A688E9" w14:textId="77777777" w:rsidR="00102F2B" w:rsidRPr="00833531" w:rsidRDefault="00102F2B" w:rsidP="00C22ED5">
            <w:pPr>
              <w:jc w:val="center"/>
            </w:pPr>
            <w:r>
              <w:t>klasifikovaný zápočet</w:t>
            </w:r>
          </w:p>
        </w:tc>
        <w:tc>
          <w:tcPr>
            <w:tcW w:w="713" w:type="dxa"/>
            <w:vAlign w:val="center"/>
          </w:tcPr>
          <w:p w14:paraId="19DF000E" w14:textId="77777777" w:rsidR="00102F2B" w:rsidRPr="00833531" w:rsidRDefault="00102F2B" w:rsidP="00C22ED5">
            <w:pPr>
              <w:jc w:val="center"/>
            </w:pPr>
            <w:r>
              <w:t>3</w:t>
            </w:r>
          </w:p>
        </w:tc>
        <w:tc>
          <w:tcPr>
            <w:tcW w:w="1703" w:type="dxa"/>
            <w:vAlign w:val="center"/>
          </w:tcPr>
          <w:p w14:paraId="1B11CF69" w14:textId="77777777" w:rsidR="00102F2B" w:rsidRDefault="00102F2B" w:rsidP="00C102BC">
            <w:r>
              <w:t>Mgr. Markéta Hrozová, Ph.D.</w:t>
            </w:r>
          </w:p>
          <w:p w14:paraId="154EBD13" w14:textId="77777777" w:rsidR="001D6BAF" w:rsidRPr="00833531" w:rsidRDefault="001D6BAF" w:rsidP="00C102BC">
            <w:r>
              <w:t>100%</w:t>
            </w:r>
          </w:p>
        </w:tc>
        <w:tc>
          <w:tcPr>
            <w:tcW w:w="993" w:type="dxa"/>
            <w:vAlign w:val="center"/>
          </w:tcPr>
          <w:p w14:paraId="08B831C9" w14:textId="77777777" w:rsidR="00102F2B" w:rsidRPr="00833531" w:rsidRDefault="00102F2B" w:rsidP="00C22ED5">
            <w:pPr>
              <w:jc w:val="center"/>
            </w:pPr>
            <w:r>
              <w:t>2/ZS</w:t>
            </w:r>
          </w:p>
        </w:tc>
        <w:tc>
          <w:tcPr>
            <w:tcW w:w="814" w:type="dxa"/>
            <w:vAlign w:val="center"/>
          </w:tcPr>
          <w:p w14:paraId="1D5AA21F" w14:textId="77777777" w:rsidR="00102F2B" w:rsidRPr="00833531" w:rsidRDefault="00102F2B" w:rsidP="00C22ED5">
            <w:pPr>
              <w:jc w:val="center"/>
            </w:pPr>
            <w:r>
              <w:t>PZ</w:t>
            </w:r>
          </w:p>
        </w:tc>
      </w:tr>
      <w:tr w:rsidR="00102F2B" w:rsidRPr="00833531" w14:paraId="79D39253" w14:textId="77777777" w:rsidTr="00624D96">
        <w:tc>
          <w:tcPr>
            <w:tcW w:w="2480" w:type="dxa"/>
            <w:vAlign w:val="center"/>
          </w:tcPr>
          <w:p w14:paraId="581E04C3" w14:textId="77777777" w:rsidR="00102F2B" w:rsidRPr="00833531" w:rsidRDefault="00102F2B" w:rsidP="00C102BC">
            <w:r>
              <w:t>Diplomový seminář</w:t>
            </w:r>
          </w:p>
        </w:tc>
        <w:tc>
          <w:tcPr>
            <w:tcW w:w="1134" w:type="dxa"/>
            <w:vAlign w:val="center"/>
          </w:tcPr>
          <w:p w14:paraId="12A9882E" w14:textId="77777777" w:rsidR="00102F2B" w:rsidRPr="00833531" w:rsidRDefault="00102F2B" w:rsidP="00C22ED5">
            <w:pPr>
              <w:jc w:val="center"/>
            </w:pPr>
            <w:r>
              <w:t>28s</w:t>
            </w:r>
          </w:p>
        </w:tc>
        <w:tc>
          <w:tcPr>
            <w:tcW w:w="1277" w:type="dxa"/>
            <w:vAlign w:val="center"/>
          </w:tcPr>
          <w:p w14:paraId="0CDA104D" w14:textId="77777777" w:rsidR="00102F2B" w:rsidRPr="00833531" w:rsidRDefault="00102F2B" w:rsidP="00C22ED5">
            <w:pPr>
              <w:jc w:val="center"/>
            </w:pPr>
            <w:r>
              <w:t>klasifikovaný zápočet</w:t>
            </w:r>
          </w:p>
        </w:tc>
        <w:tc>
          <w:tcPr>
            <w:tcW w:w="713" w:type="dxa"/>
            <w:vAlign w:val="center"/>
          </w:tcPr>
          <w:p w14:paraId="24B0074E" w14:textId="77777777" w:rsidR="00102F2B" w:rsidRPr="00833531" w:rsidRDefault="00102F2B" w:rsidP="00C22ED5">
            <w:pPr>
              <w:jc w:val="center"/>
            </w:pPr>
            <w:r>
              <w:t>3</w:t>
            </w:r>
          </w:p>
        </w:tc>
        <w:tc>
          <w:tcPr>
            <w:tcW w:w="1703" w:type="dxa"/>
            <w:vAlign w:val="center"/>
          </w:tcPr>
          <w:p w14:paraId="1015110F" w14:textId="77777777" w:rsidR="00102F2B" w:rsidRPr="00833531" w:rsidRDefault="00102F2B" w:rsidP="00C102BC">
            <w:r>
              <w:t>vedoucí diplomové práce</w:t>
            </w:r>
          </w:p>
        </w:tc>
        <w:tc>
          <w:tcPr>
            <w:tcW w:w="993" w:type="dxa"/>
            <w:vAlign w:val="center"/>
          </w:tcPr>
          <w:p w14:paraId="133C1823" w14:textId="77777777" w:rsidR="00102F2B" w:rsidRPr="00833531" w:rsidRDefault="00102F2B" w:rsidP="00C22ED5">
            <w:pPr>
              <w:jc w:val="center"/>
            </w:pPr>
            <w:r>
              <w:t>2/ZS</w:t>
            </w:r>
          </w:p>
        </w:tc>
        <w:tc>
          <w:tcPr>
            <w:tcW w:w="814" w:type="dxa"/>
            <w:vAlign w:val="center"/>
          </w:tcPr>
          <w:p w14:paraId="0376A639" w14:textId="77777777" w:rsidR="00102F2B" w:rsidRPr="00833531" w:rsidRDefault="00102F2B" w:rsidP="00C22ED5">
            <w:pPr>
              <w:jc w:val="center"/>
            </w:pPr>
            <w:r>
              <w:t>PZ</w:t>
            </w:r>
          </w:p>
        </w:tc>
      </w:tr>
      <w:tr w:rsidR="00102F2B" w:rsidRPr="00833531" w14:paraId="18AB4BC5" w14:textId="77777777" w:rsidTr="00624D96">
        <w:tc>
          <w:tcPr>
            <w:tcW w:w="2480" w:type="dxa"/>
            <w:vAlign w:val="center"/>
          </w:tcPr>
          <w:p w14:paraId="44A16E24" w14:textId="77777777" w:rsidR="00102F2B" w:rsidRDefault="00CA13C4" w:rsidP="00C102BC">
            <w:pPr>
              <w:tabs>
                <w:tab w:val="right" w:pos="2235"/>
              </w:tabs>
            </w:pPr>
            <w:r>
              <w:br w:type="page"/>
            </w:r>
            <w:r w:rsidR="00102F2B">
              <w:t>Souvislá pedagogická praxe, tvorba odborného a výzkumného portfolia</w:t>
            </w:r>
          </w:p>
        </w:tc>
        <w:tc>
          <w:tcPr>
            <w:tcW w:w="1134" w:type="dxa"/>
            <w:vAlign w:val="center"/>
          </w:tcPr>
          <w:p w14:paraId="000B3BD1" w14:textId="77777777" w:rsidR="00102F2B" w:rsidRPr="00833531" w:rsidRDefault="00102F2B" w:rsidP="00C22ED5">
            <w:pPr>
              <w:jc w:val="center"/>
            </w:pPr>
            <w:r>
              <w:t>4 týdny praxe</w:t>
            </w:r>
          </w:p>
        </w:tc>
        <w:tc>
          <w:tcPr>
            <w:tcW w:w="1277" w:type="dxa"/>
            <w:vAlign w:val="center"/>
          </w:tcPr>
          <w:p w14:paraId="4A026125" w14:textId="77777777" w:rsidR="00102F2B" w:rsidRPr="00833531" w:rsidRDefault="00102F2B" w:rsidP="00C22ED5">
            <w:pPr>
              <w:jc w:val="center"/>
            </w:pPr>
            <w:r>
              <w:t>zápočet</w:t>
            </w:r>
          </w:p>
        </w:tc>
        <w:tc>
          <w:tcPr>
            <w:tcW w:w="713" w:type="dxa"/>
            <w:vAlign w:val="center"/>
          </w:tcPr>
          <w:p w14:paraId="5855A654" w14:textId="77777777" w:rsidR="00102F2B" w:rsidRPr="00833531" w:rsidRDefault="00102F2B" w:rsidP="00C22ED5">
            <w:pPr>
              <w:jc w:val="center"/>
            </w:pPr>
            <w:r>
              <w:t>6</w:t>
            </w:r>
          </w:p>
        </w:tc>
        <w:tc>
          <w:tcPr>
            <w:tcW w:w="1703" w:type="dxa"/>
            <w:vAlign w:val="center"/>
          </w:tcPr>
          <w:p w14:paraId="68DABC7B" w14:textId="77777777" w:rsidR="00102F2B" w:rsidDel="000C107B" w:rsidRDefault="00102F2B" w:rsidP="00C102BC">
            <w:pPr>
              <w:rPr>
                <w:del w:id="38" w:author="Jana Vašíková" w:date="2018-05-23T12:25:00Z"/>
              </w:rPr>
            </w:pPr>
            <w:del w:id="39" w:author="Jana Vašíková" w:date="2018-05-23T12:25:00Z">
              <w:r w:rsidDel="000C107B">
                <w:delText>doc. PaedDr. Adriana Wiegerová, PhD.</w:delText>
              </w:r>
            </w:del>
            <w:ins w:id="40" w:author="Jana Vašíková" w:date="2018-05-23T12:53:00Z">
              <w:r w:rsidR="00387696">
                <w:t xml:space="preserve"> </w:t>
              </w:r>
              <w:r w:rsidR="00387696" w:rsidRPr="0095782A">
                <w:t>PaedDr</w:t>
              </w:r>
              <w:r w:rsidR="00387696">
                <w:t>. Gabriela Česlová,</w:t>
              </w:r>
            </w:ins>
            <w:ins w:id="41" w:author="Jana Vašíková" w:date="2018-05-23T14:12:00Z">
              <w:r w:rsidR="00A26BA8">
                <w:t xml:space="preserve"> PhD.</w:t>
              </w:r>
            </w:ins>
          </w:p>
          <w:p w14:paraId="2A7D9DF7" w14:textId="77777777" w:rsidR="001D6BAF" w:rsidRPr="00833531" w:rsidRDefault="0095023B" w:rsidP="00C102BC">
            <w:r>
              <w:t>100%</w:t>
            </w:r>
          </w:p>
        </w:tc>
        <w:tc>
          <w:tcPr>
            <w:tcW w:w="993" w:type="dxa"/>
            <w:vAlign w:val="center"/>
          </w:tcPr>
          <w:p w14:paraId="3021DA0F" w14:textId="77777777" w:rsidR="00102F2B" w:rsidRPr="00833531" w:rsidRDefault="00102F2B" w:rsidP="00C22ED5">
            <w:pPr>
              <w:jc w:val="center"/>
            </w:pPr>
            <w:r>
              <w:t>2/ZS</w:t>
            </w:r>
          </w:p>
        </w:tc>
        <w:tc>
          <w:tcPr>
            <w:tcW w:w="814" w:type="dxa"/>
            <w:vAlign w:val="center"/>
          </w:tcPr>
          <w:p w14:paraId="1DB73650" w14:textId="77777777" w:rsidR="00102F2B" w:rsidRPr="00833531" w:rsidRDefault="00102F2B" w:rsidP="00C22ED5">
            <w:pPr>
              <w:jc w:val="center"/>
            </w:pPr>
            <w:r>
              <w:t>PZ</w:t>
            </w:r>
          </w:p>
        </w:tc>
      </w:tr>
      <w:tr w:rsidR="00102F2B" w:rsidRPr="00833531" w14:paraId="3E19AA6E" w14:textId="77777777" w:rsidTr="00624D96">
        <w:tc>
          <w:tcPr>
            <w:tcW w:w="2480" w:type="dxa"/>
            <w:vAlign w:val="center"/>
          </w:tcPr>
          <w:p w14:paraId="7E867A96" w14:textId="77777777" w:rsidR="00102F2B" w:rsidRPr="00833531" w:rsidRDefault="00102F2B" w:rsidP="00C102BC">
            <w:pPr>
              <w:tabs>
                <w:tab w:val="right" w:pos="2235"/>
              </w:tabs>
            </w:pPr>
            <w:r>
              <w:t>Odborná komunikace v cizím jazyce pro učitele III</w:t>
            </w:r>
          </w:p>
        </w:tc>
        <w:tc>
          <w:tcPr>
            <w:tcW w:w="1134" w:type="dxa"/>
            <w:vAlign w:val="center"/>
          </w:tcPr>
          <w:p w14:paraId="0819CB46" w14:textId="77777777" w:rsidR="00102F2B" w:rsidRPr="00833531" w:rsidRDefault="00102F2B" w:rsidP="00C22ED5">
            <w:pPr>
              <w:jc w:val="center"/>
            </w:pPr>
            <w:r>
              <w:t>28c</w:t>
            </w:r>
          </w:p>
        </w:tc>
        <w:tc>
          <w:tcPr>
            <w:tcW w:w="1277" w:type="dxa"/>
            <w:vAlign w:val="center"/>
          </w:tcPr>
          <w:p w14:paraId="6097FCCB" w14:textId="77777777" w:rsidR="00102F2B" w:rsidRPr="00833531" w:rsidRDefault="00102F2B" w:rsidP="00C22ED5">
            <w:pPr>
              <w:jc w:val="center"/>
            </w:pPr>
            <w:r>
              <w:t>klasifikovaný zápočet</w:t>
            </w:r>
          </w:p>
        </w:tc>
        <w:tc>
          <w:tcPr>
            <w:tcW w:w="713" w:type="dxa"/>
            <w:vAlign w:val="center"/>
          </w:tcPr>
          <w:p w14:paraId="41C9D2B6" w14:textId="77777777" w:rsidR="00102F2B" w:rsidRPr="00833531" w:rsidRDefault="00102F2B" w:rsidP="00C22ED5">
            <w:pPr>
              <w:jc w:val="center"/>
            </w:pPr>
            <w:r>
              <w:t>3</w:t>
            </w:r>
          </w:p>
        </w:tc>
        <w:tc>
          <w:tcPr>
            <w:tcW w:w="1703" w:type="dxa"/>
            <w:vAlign w:val="center"/>
          </w:tcPr>
          <w:p w14:paraId="76A55739" w14:textId="77777777" w:rsidR="00ED7036" w:rsidRDefault="006A63A8" w:rsidP="00C102BC">
            <w:r w:rsidRPr="006A63A8">
              <w:rPr>
                <w:b/>
              </w:rPr>
              <w:t>prof. PaedDr. Silvia Pokrivčáková, PhD.</w:t>
            </w:r>
            <w:r w:rsidR="00ED7036">
              <w:t xml:space="preserve"> </w:t>
            </w:r>
          </w:p>
          <w:p w14:paraId="40100E02" w14:textId="77777777" w:rsidR="00ED7036" w:rsidRDefault="00ED7036" w:rsidP="00C102BC">
            <w:r>
              <w:t>50%</w:t>
            </w:r>
          </w:p>
          <w:p w14:paraId="42F63692" w14:textId="77777777" w:rsidR="00ED7036" w:rsidRDefault="006A63A8" w:rsidP="00C102BC">
            <w:r>
              <w:t xml:space="preserve">Mgr. Veronika Pečivová </w:t>
            </w:r>
          </w:p>
          <w:p w14:paraId="7A9862B1" w14:textId="77777777" w:rsidR="001D6BAF" w:rsidRPr="00833531" w:rsidRDefault="006A63A8" w:rsidP="00C102BC">
            <w:r>
              <w:t>50%</w:t>
            </w:r>
          </w:p>
        </w:tc>
        <w:tc>
          <w:tcPr>
            <w:tcW w:w="993" w:type="dxa"/>
            <w:vAlign w:val="center"/>
          </w:tcPr>
          <w:p w14:paraId="430F1078" w14:textId="77777777" w:rsidR="00102F2B" w:rsidRPr="00833531" w:rsidRDefault="00102F2B" w:rsidP="00C22ED5">
            <w:pPr>
              <w:jc w:val="center"/>
            </w:pPr>
            <w:r>
              <w:t>2/ZS</w:t>
            </w:r>
          </w:p>
        </w:tc>
        <w:tc>
          <w:tcPr>
            <w:tcW w:w="814" w:type="dxa"/>
            <w:vAlign w:val="center"/>
          </w:tcPr>
          <w:p w14:paraId="33F7A249" w14:textId="77777777" w:rsidR="00102F2B" w:rsidRPr="00833531" w:rsidRDefault="00102F2B" w:rsidP="00C22ED5">
            <w:pPr>
              <w:jc w:val="center"/>
            </w:pPr>
            <w:r>
              <w:t>PZ</w:t>
            </w:r>
          </w:p>
        </w:tc>
      </w:tr>
      <w:tr w:rsidR="00102F2B" w:rsidRPr="00833531" w14:paraId="573A0640" w14:textId="77777777" w:rsidTr="00624D96">
        <w:tc>
          <w:tcPr>
            <w:tcW w:w="9114" w:type="dxa"/>
            <w:gridSpan w:val="7"/>
            <w:shd w:val="clear" w:color="auto" w:fill="FABF8F" w:themeFill="accent6" w:themeFillTint="99"/>
            <w:vAlign w:val="center"/>
          </w:tcPr>
          <w:p w14:paraId="79AC049D" w14:textId="77777777" w:rsidR="00102F2B" w:rsidRPr="00B52AFB" w:rsidRDefault="00102F2B" w:rsidP="00C102BC">
            <w:pPr>
              <w:rPr>
                <w:b/>
              </w:rPr>
            </w:pPr>
            <w:r w:rsidRPr="00B52AFB">
              <w:rPr>
                <w:b/>
              </w:rPr>
              <w:t>Povinně volitelné předměty</w:t>
            </w:r>
          </w:p>
        </w:tc>
      </w:tr>
      <w:tr w:rsidR="00102F2B" w:rsidRPr="00833531" w14:paraId="48E96EF1" w14:textId="77777777" w:rsidTr="00624D96">
        <w:tc>
          <w:tcPr>
            <w:tcW w:w="2480" w:type="dxa"/>
            <w:vAlign w:val="center"/>
          </w:tcPr>
          <w:p w14:paraId="680EB1F8" w14:textId="77777777" w:rsidR="00102F2B" w:rsidRPr="00833531" w:rsidRDefault="00102F2B" w:rsidP="00C102BC">
            <w:r>
              <w:t xml:space="preserve">*Statistické metody zpracování dat </w:t>
            </w:r>
          </w:p>
        </w:tc>
        <w:tc>
          <w:tcPr>
            <w:tcW w:w="1134" w:type="dxa"/>
            <w:vAlign w:val="center"/>
          </w:tcPr>
          <w:p w14:paraId="16CE6671" w14:textId="77777777" w:rsidR="00102F2B" w:rsidRPr="00833531" w:rsidRDefault="00102F2B" w:rsidP="00C22ED5">
            <w:pPr>
              <w:jc w:val="center"/>
            </w:pPr>
            <w:r>
              <w:t>14s+14c</w:t>
            </w:r>
          </w:p>
        </w:tc>
        <w:tc>
          <w:tcPr>
            <w:tcW w:w="1277" w:type="dxa"/>
            <w:vAlign w:val="center"/>
          </w:tcPr>
          <w:p w14:paraId="073CAD62" w14:textId="77777777" w:rsidR="00102F2B" w:rsidRPr="00833531" w:rsidRDefault="00102F2B" w:rsidP="00C22ED5">
            <w:pPr>
              <w:jc w:val="center"/>
            </w:pPr>
            <w:r>
              <w:t>zápočet</w:t>
            </w:r>
          </w:p>
        </w:tc>
        <w:tc>
          <w:tcPr>
            <w:tcW w:w="713" w:type="dxa"/>
            <w:vAlign w:val="center"/>
          </w:tcPr>
          <w:p w14:paraId="3DD44226" w14:textId="77777777" w:rsidR="00102F2B" w:rsidRPr="00833531" w:rsidRDefault="00102F2B" w:rsidP="00C22ED5">
            <w:pPr>
              <w:jc w:val="center"/>
            </w:pPr>
            <w:r>
              <w:t>2</w:t>
            </w:r>
          </w:p>
        </w:tc>
        <w:tc>
          <w:tcPr>
            <w:tcW w:w="1703" w:type="dxa"/>
            <w:vAlign w:val="center"/>
          </w:tcPr>
          <w:p w14:paraId="12FA7277" w14:textId="77777777" w:rsidR="00102F2B" w:rsidRDefault="00102F2B" w:rsidP="00C102BC">
            <w:r>
              <w:t>Mgr. Ilona Kočvarová, Ph.D.</w:t>
            </w:r>
          </w:p>
          <w:p w14:paraId="2D05FDB9" w14:textId="77777777" w:rsidR="001D6BAF" w:rsidRPr="00833531" w:rsidRDefault="001D6BAF" w:rsidP="00C102BC">
            <w:r>
              <w:t>100%</w:t>
            </w:r>
          </w:p>
        </w:tc>
        <w:tc>
          <w:tcPr>
            <w:tcW w:w="993" w:type="dxa"/>
            <w:vAlign w:val="center"/>
          </w:tcPr>
          <w:p w14:paraId="59E3686A" w14:textId="77777777" w:rsidR="00102F2B" w:rsidRPr="00833531" w:rsidRDefault="00102F2B" w:rsidP="00C22ED5">
            <w:pPr>
              <w:jc w:val="center"/>
            </w:pPr>
            <w:r>
              <w:t>2/ZS</w:t>
            </w:r>
          </w:p>
        </w:tc>
        <w:tc>
          <w:tcPr>
            <w:tcW w:w="814" w:type="dxa"/>
            <w:vAlign w:val="center"/>
          </w:tcPr>
          <w:p w14:paraId="04298BEB" w14:textId="77777777" w:rsidR="00102F2B" w:rsidRPr="00833531" w:rsidRDefault="00102F2B" w:rsidP="00C22ED5">
            <w:pPr>
              <w:jc w:val="center"/>
            </w:pPr>
            <w:r>
              <w:t>PZ</w:t>
            </w:r>
          </w:p>
        </w:tc>
      </w:tr>
      <w:tr w:rsidR="00102F2B" w:rsidRPr="00833531" w14:paraId="25652C0A" w14:textId="77777777" w:rsidTr="00624D96">
        <w:tc>
          <w:tcPr>
            <w:tcW w:w="2480" w:type="dxa"/>
            <w:vAlign w:val="center"/>
          </w:tcPr>
          <w:p w14:paraId="3E51F2B6" w14:textId="77777777" w:rsidR="00102F2B" w:rsidRPr="00833531" w:rsidRDefault="00102F2B" w:rsidP="00971B55">
            <w:r>
              <w:t>*</w:t>
            </w:r>
            <w:r w:rsidR="00971B55">
              <w:t>Základy ICT II.</w:t>
            </w:r>
          </w:p>
        </w:tc>
        <w:tc>
          <w:tcPr>
            <w:tcW w:w="1134" w:type="dxa"/>
            <w:vAlign w:val="center"/>
          </w:tcPr>
          <w:p w14:paraId="68D8FDD1" w14:textId="77777777" w:rsidR="00102F2B" w:rsidRPr="00833531" w:rsidRDefault="00102F2B" w:rsidP="00C22ED5">
            <w:pPr>
              <w:jc w:val="center"/>
            </w:pPr>
            <w:r>
              <w:t>14s+14c</w:t>
            </w:r>
          </w:p>
        </w:tc>
        <w:tc>
          <w:tcPr>
            <w:tcW w:w="1277" w:type="dxa"/>
            <w:vAlign w:val="center"/>
          </w:tcPr>
          <w:p w14:paraId="678E22A0" w14:textId="77777777" w:rsidR="00102F2B" w:rsidRPr="00833531" w:rsidRDefault="00102F2B" w:rsidP="00C22ED5">
            <w:pPr>
              <w:jc w:val="center"/>
            </w:pPr>
            <w:r>
              <w:t>zápočet</w:t>
            </w:r>
          </w:p>
        </w:tc>
        <w:tc>
          <w:tcPr>
            <w:tcW w:w="713" w:type="dxa"/>
            <w:vAlign w:val="center"/>
          </w:tcPr>
          <w:p w14:paraId="52D33CF3" w14:textId="77777777" w:rsidR="00102F2B" w:rsidRPr="00833531" w:rsidRDefault="00102F2B" w:rsidP="00C22ED5">
            <w:pPr>
              <w:jc w:val="center"/>
            </w:pPr>
            <w:r>
              <w:t>2</w:t>
            </w:r>
          </w:p>
        </w:tc>
        <w:tc>
          <w:tcPr>
            <w:tcW w:w="1703" w:type="dxa"/>
            <w:vAlign w:val="center"/>
          </w:tcPr>
          <w:p w14:paraId="0CD6148A" w14:textId="77777777" w:rsidR="00102F2B" w:rsidRDefault="00971B55" w:rsidP="00C102BC">
            <w:r>
              <w:t>PhDr. Roman Božik, Ph.D.</w:t>
            </w:r>
          </w:p>
          <w:p w14:paraId="0BDEB8F2" w14:textId="77777777" w:rsidR="001D6BAF" w:rsidRPr="00833531" w:rsidRDefault="001D6BAF" w:rsidP="00C102BC">
            <w:r>
              <w:t>100%</w:t>
            </w:r>
          </w:p>
        </w:tc>
        <w:tc>
          <w:tcPr>
            <w:tcW w:w="993" w:type="dxa"/>
            <w:vAlign w:val="center"/>
          </w:tcPr>
          <w:p w14:paraId="7A69C1F9" w14:textId="77777777" w:rsidR="00102F2B" w:rsidRPr="00833531" w:rsidRDefault="00102F2B" w:rsidP="00C22ED5">
            <w:pPr>
              <w:jc w:val="center"/>
            </w:pPr>
            <w:r>
              <w:t>2/ZS</w:t>
            </w:r>
          </w:p>
        </w:tc>
        <w:tc>
          <w:tcPr>
            <w:tcW w:w="814" w:type="dxa"/>
            <w:vAlign w:val="center"/>
          </w:tcPr>
          <w:p w14:paraId="46437826" w14:textId="77777777" w:rsidR="00102F2B" w:rsidRPr="00833531" w:rsidRDefault="00102F2B" w:rsidP="00C22ED5">
            <w:pPr>
              <w:jc w:val="center"/>
              <w:rPr>
                <w:highlight w:val="yellow"/>
              </w:rPr>
            </w:pPr>
            <w:r w:rsidRPr="00C77A28">
              <w:t>PZ</w:t>
            </w:r>
          </w:p>
        </w:tc>
      </w:tr>
      <w:tr w:rsidR="00102F2B" w:rsidRPr="00833531" w14:paraId="7EBC04BB" w14:textId="77777777" w:rsidTr="00624D96">
        <w:tc>
          <w:tcPr>
            <w:tcW w:w="9114" w:type="dxa"/>
            <w:gridSpan w:val="7"/>
            <w:shd w:val="clear" w:color="auto" w:fill="auto"/>
            <w:vAlign w:val="center"/>
          </w:tcPr>
          <w:p w14:paraId="35573421" w14:textId="77777777" w:rsidR="00102F2B" w:rsidRDefault="00102F2B" w:rsidP="00C102BC">
            <w:pPr>
              <w:rPr>
                <w:b/>
              </w:rPr>
            </w:pPr>
            <w:r w:rsidRPr="00B52AFB">
              <w:rPr>
                <w:b/>
              </w:rPr>
              <w:t>*student volí jeden ze dvou předmětů</w:t>
            </w:r>
          </w:p>
          <w:p w14:paraId="6D77AE2D" w14:textId="77777777" w:rsidR="00934448" w:rsidRDefault="00934448" w:rsidP="00C102BC">
            <w:pPr>
              <w:rPr>
                <w:b/>
              </w:rPr>
            </w:pPr>
          </w:p>
          <w:p w14:paraId="2361EC89" w14:textId="77777777" w:rsidR="00102F2B" w:rsidRPr="00B52AFB" w:rsidRDefault="00102F2B" w:rsidP="00C102BC">
            <w:pPr>
              <w:rPr>
                <w:b/>
              </w:rPr>
            </w:pPr>
          </w:p>
        </w:tc>
      </w:tr>
      <w:tr w:rsidR="00102F2B" w:rsidRPr="00833531" w14:paraId="68407EF6" w14:textId="77777777" w:rsidTr="00624D96">
        <w:tc>
          <w:tcPr>
            <w:tcW w:w="2480" w:type="dxa"/>
            <w:shd w:val="clear" w:color="auto" w:fill="auto"/>
            <w:vAlign w:val="center"/>
          </w:tcPr>
          <w:p w14:paraId="0E0E6649" w14:textId="77777777" w:rsidR="00102F2B" w:rsidRPr="00B52AFB" w:rsidRDefault="00102F2B" w:rsidP="00C102BC">
            <w:pPr>
              <w:rPr>
                <w:b/>
              </w:rPr>
            </w:pPr>
            <w:r w:rsidRPr="00B52AFB">
              <w:rPr>
                <w:b/>
              </w:rPr>
              <w:t>Počet kreditů za ZS 2. ročníku</w:t>
            </w:r>
          </w:p>
        </w:tc>
        <w:tc>
          <w:tcPr>
            <w:tcW w:w="1134" w:type="dxa"/>
            <w:shd w:val="clear" w:color="auto" w:fill="auto"/>
            <w:vAlign w:val="center"/>
          </w:tcPr>
          <w:p w14:paraId="5976A4CF" w14:textId="77777777" w:rsidR="00102F2B" w:rsidRPr="00833531" w:rsidRDefault="00102F2B" w:rsidP="00C102BC"/>
        </w:tc>
        <w:tc>
          <w:tcPr>
            <w:tcW w:w="1277" w:type="dxa"/>
            <w:shd w:val="clear" w:color="auto" w:fill="auto"/>
            <w:vAlign w:val="center"/>
          </w:tcPr>
          <w:p w14:paraId="379D6C12" w14:textId="77777777" w:rsidR="00102F2B" w:rsidRPr="00833531" w:rsidRDefault="00102F2B" w:rsidP="00C102BC"/>
        </w:tc>
        <w:tc>
          <w:tcPr>
            <w:tcW w:w="713" w:type="dxa"/>
            <w:shd w:val="clear" w:color="auto" w:fill="auto"/>
            <w:vAlign w:val="center"/>
          </w:tcPr>
          <w:p w14:paraId="2D47C455" w14:textId="77777777" w:rsidR="00102F2B" w:rsidRPr="00B52AFB" w:rsidRDefault="00102F2B" w:rsidP="00C22ED5">
            <w:pPr>
              <w:jc w:val="center"/>
              <w:rPr>
                <w:b/>
              </w:rPr>
            </w:pPr>
            <w:r w:rsidRPr="00B52AFB">
              <w:rPr>
                <w:b/>
              </w:rPr>
              <w:t>30</w:t>
            </w:r>
          </w:p>
        </w:tc>
        <w:tc>
          <w:tcPr>
            <w:tcW w:w="1703" w:type="dxa"/>
            <w:shd w:val="clear" w:color="auto" w:fill="auto"/>
            <w:vAlign w:val="center"/>
          </w:tcPr>
          <w:p w14:paraId="3543C9E5" w14:textId="77777777" w:rsidR="00102F2B" w:rsidRPr="00833531" w:rsidRDefault="00102F2B" w:rsidP="00C102BC"/>
        </w:tc>
        <w:tc>
          <w:tcPr>
            <w:tcW w:w="993" w:type="dxa"/>
            <w:shd w:val="clear" w:color="auto" w:fill="auto"/>
            <w:vAlign w:val="center"/>
          </w:tcPr>
          <w:p w14:paraId="04A527F1" w14:textId="77777777" w:rsidR="00102F2B" w:rsidRPr="00833531" w:rsidRDefault="00102F2B" w:rsidP="00C102BC"/>
        </w:tc>
        <w:tc>
          <w:tcPr>
            <w:tcW w:w="814" w:type="dxa"/>
            <w:shd w:val="clear" w:color="auto" w:fill="auto"/>
            <w:vAlign w:val="center"/>
          </w:tcPr>
          <w:p w14:paraId="4EFA028B" w14:textId="77777777" w:rsidR="00102F2B" w:rsidRPr="00833531" w:rsidRDefault="00102F2B" w:rsidP="00C102BC"/>
        </w:tc>
      </w:tr>
      <w:tr w:rsidR="00102F2B" w:rsidRPr="00833531" w14:paraId="5AA8E160" w14:textId="77777777" w:rsidTr="00624D96">
        <w:tc>
          <w:tcPr>
            <w:tcW w:w="9114" w:type="dxa"/>
            <w:gridSpan w:val="7"/>
            <w:shd w:val="clear" w:color="auto" w:fill="FABF8F" w:themeFill="accent6" w:themeFillTint="99"/>
            <w:vAlign w:val="center"/>
          </w:tcPr>
          <w:p w14:paraId="0D5395DC" w14:textId="77777777" w:rsidR="00102F2B" w:rsidRPr="00123659" w:rsidRDefault="00102F2B" w:rsidP="00C102BC">
            <w:pPr>
              <w:rPr>
                <w:b/>
              </w:rPr>
            </w:pPr>
            <w:r w:rsidRPr="00123659">
              <w:rPr>
                <w:b/>
              </w:rPr>
              <w:t>Povinné předměty</w:t>
            </w:r>
          </w:p>
        </w:tc>
      </w:tr>
      <w:tr w:rsidR="00102F2B" w:rsidRPr="00833531" w14:paraId="6CFDD918" w14:textId="77777777" w:rsidTr="00624D96">
        <w:tc>
          <w:tcPr>
            <w:tcW w:w="2480" w:type="dxa"/>
            <w:vAlign w:val="center"/>
          </w:tcPr>
          <w:p w14:paraId="1BDB1285" w14:textId="77777777" w:rsidR="00102F2B" w:rsidRPr="00833531" w:rsidRDefault="00102F2B" w:rsidP="00C102BC">
            <w:r>
              <w:t>Analýza kurikula předškolního vzdělávání</w:t>
            </w:r>
          </w:p>
        </w:tc>
        <w:tc>
          <w:tcPr>
            <w:tcW w:w="1134" w:type="dxa"/>
            <w:vAlign w:val="center"/>
          </w:tcPr>
          <w:p w14:paraId="3E622859" w14:textId="77777777" w:rsidR="00102F2B" w:rsidRPr="00833531" w:rsidRDefault="00102F2B" w:rsidP="00C22ED5">
            <w:pPr>
              <w:jc w:val="center"/>
            </w:pPr>
            <w:r>
              <w:t>14p+28s</w:t>
            </w:r>
          </w:p>
        </w:tc>
        <w:tc>
          <w:tcPr>
            <w:tcW w:w="1277" w:type="dxa"/>
            <w:vAlign w:val="center"/>
          </w:tcPr>
          <w:p w14:paraId="56B2A25E" w14:textId="77777777" w:rsidR="00102F2B" w:rsidRPr="00833531" w:rsidRDefault="00102F2B" w:rsidP="00C22ED5">
            <w:pPr>
              <w:jc w:val="center"/>
            </w:pPr>
            <w:r>
              <w:t>zápočet, zkouška</w:t>
            </w:r>
          </w:p>
        </w:tc>
        <w:tc>
          <w:tcPr>
            <w:tcW w:w="713" w:type="dxa"/>
            <w:vAlign w:val="center"/>
          </w:tcPr>
          <w:p w14:paraId="1E0BC74B" w14:textId="77777777" w:rsidR="00102F2B" w:rsidRPr="00833531" w:rsidRDefault="00102F2B" w:rsidP="00C22ED5">
            <w:pPr>
              <w:jc w:val="center"/>
            </w:pPr>
            <w:r>
              <w:t>4</w:t>
            </w:r>
          </w:p>
        </w:tc>
        <w:tc>
          <w:tcPr>
            <w:tcW w:w="1703" w:type="dxa"/>
            <w:vAlign w:val="center"/>
          </w:tcPr>
          <w:p w14:paraId="44E9453D" w14:textId="77777777" w:rsidR="00836D40" w:rsidRDefault="00836D40" w:rsidP="00836D40">
            <w:pPr>
              <w:rPr>
                <w:ins w:id="42" w:author="Jana Vašíková" w:date="2018-05-29T11:15:00Z"/>
                <w:b/>
              </w:rPr>
            </w:pPr>
            <w:ins w:id="43" w:author="Jana Vašíková" w:date="2018-05-29T11:15:00Z">
              <w:r w:rsidRPr="00BC5013">
                <w:rPr>
                  <w:b/>
                </w:rPr>
                <w:t>doc. PaedDr. Adriana Wiegerová, PhD.</w:t>
              </w:r>
            </w:ins>
          </w:p>
          <w:p w14:paraId="44120974" w14:textId="77777777" w:rsidR="00836D40" w:rsidRDefault="00836D40" w:rsidP="00836D40">
            <w:pPr>
              <w:rPr>
                <w:ins w:id="44" w:author="Jana Vašíková" w:date="2018-05-29T11:15:00Z"/>
                <w:b/>
              </w:rPr>
            </w:pPr>
            <w:ins w:id="45" w:author="Jana Vašíková" w:date="2018-05-29T11:15:00Z">
              <w:r>
                <w:rPr>
                  <w:b/>
                </w:rPr>
                <w:t>50%</w:t>
              </w:r>
            </w:ins>
          </w:p>
          <w:p w14:paraId="03018E3F" w14:textId="44C1A5D8" w:rsidR="00102F2B" w:rsidRPr="00976ADD" w:rsidDel="00387696" w:rsidRDefault="00387696" w:rsidP="00C102BC">
            <w:pPr>
              <w:rPr>
                <w:del w:id="46" w:author="Jana Vašíková" w:date="2018-05-23T12:54:00Z"/>
                <w:b/>
              </w:rPr>
            </w:pPr>
            <w:ins w:id="47" w:author="Jana Vašíková" w:date="2018-05-23T12:54:00Z">
              <w:r>
                <w:rPr>
                  <w:b/>
                </w:rPr>
                <w:t xml:space="preserve">Mgr. </w:t>
              </w:r>
            </w:ins>
            <w:ins w:id="48" w:author="Jana Vašíková" w:date="2018-05-31T12:43:00Z">
              <w:r w:rsidR="00EF2448">
                <w:rPr>
                  <w:b/>
                </w:rPr>
                <w:t xml:space="preserve">Michal Málek </w:t>
              </w:r>
            </w:ins>
          </w:p>
          <w:p w14:paraId="6DBAB7F6" w14:textId="77777777" w:rsidR="001D6BAF" w:rsidRPr="00833531" w:rsidRDefault="00836D40" w:rsidP="00C102BC">
            <w:r>
              <w:t>5</w:t>
            </w:r>
            <w:r w:rsidR="001D6BAF">
              <w:t>0%</w:t>
            </w:r>
          </w:p>
        </w:tc>
        <w:tc>
          <w:tcPr>
            <w:tcW w:w="993" w:type="dxa"/>
            <w:vAlign w:val="center"/>
          </w:tcPr>
          <w:p w14:paraId="2F305799" w14:textId="77777777" w:rsidR="00102F2B" w:rsidRPr="00833531" w:rsidRDefault="00102F2B" w:rsidP="00C22ED5">
            <w:pPr>
              <w:jc w:val="center"/>
            </w:pPr>
            <w:r>
              <w:t>2/LS</w:t>
            </w:r>
          </w:p>
        </w:tc>
        <w:tc>
          <w:tcPr>
            <w:tcW w:w="814" w:type="dxa"/>
            <w:vAlign w:val="center"/>
          </w:tcPr>
          <w:p w14:paraId="6C9D6378" w14:textId="77777777" w:rsidR="00102F2B" w:rsidRPr="00833531" w:rsidRDefault="00102F2B" w:rsidP="00C22ED5">
            <w:pPr>
              <w:jc w:val="center"/>
            </w:pPr>
            <w:r>
              <w:t>ZT</w:t>
            </w:r>
          </w:p>
        </w:tc>
      </w:tr>
      <w:tr w:rsidR="00102F2B" w:rsidRPr="00833531" w14:paraId="61A177F5" w14:textId="77777777" w:rsidTr="00624D96">
        <w:tc>
          <w:tcPr>
            <w:tcW w:w="2480" w:type="dxa"/>
            <w:vAlign w:val="center"/>
          </w:tcPr>
          <w:p w14:paraId="617E5A23" w14:textId="77777777" w:rsidR="00102F2B" w:rsidRPr="00833531" w:rsidRDefault="00102F2B" w:rsidP="00C102BC">
            <w:r>
              <w:t>Školská legislativa a dokumentace</w:t>
            </w:r>
          </w:p>
        </w:tc>
        <w:tc>
          <w:tcPr>
            <w:tcW w:w="1134" w:type="dxa"/>
            <w:vAlign w:val="center"/>
          </w:tcPr>
          <w:p w14:paraId="4754EAA0" w14:textId="77777777" w:rsidR="00102F2B" w:rsidRPr="00833531" w:rsidRDefault="00102F2B" w:rsidP="00C22ED5">
            <w:pPr>
              <w:jc w:val="center"/>
            </w:pPr>
            <w:r>
              <w:t>14p+28s</w:t>
            </w:r>
          </w:p>
        </w:tc>
        <w:tc>
          <w:tcPr>
            <w:tcW w:w="1277" w:type="dxa"/>
            <w:vAlign w:val="center"/>
          </w:tcPr>
          <w:p w14:paraId="1FB9C3E9" w14:textId="77777777" w:rsidR="00102F2B" w:rsidRPr="00833531" w:rsidRDefault="00102F2B" w:rsidP="00C22ED5">
            <w:pPr>
              <w:jc w:val="center"/>
            </w:pPr>
            <w:r>
              <w:t>zápočet, zkouška</w:t>
            </w:r>
          </w:p>
        </w:tc>
        <w:tc>
          <w:tcPr>
            <w:tcW w:w="713" w:type="dxa"/>
            <w:vAlign w:val="center"/>
          </w:tcPr>
          <w:p w14:paraId="349D7592" w14:textId="77777777" w:rsidR="00102F2B" w:rsidRPr="00833531" w:rsidRDefault="00102F2B" w:rsidP="00C22ED5">
            <w:pPr>
              <w:jc w:val="center"/>
            </w:pPr>
            <w:r>
              <w:t>4</w:t>
            </w:r>
          </w:p>
        </w:tc>
        <w:tc>
          <w:tcPr>
            <w:tcW w:w="1703" w:type="dxa"/>
            <w:vAlign w:val="center"/>
          </w:tcPr>
          <w:p w14:paraId="17B43729" w14:textId="77777777" w:rsidR="00ED7036" w:rsidRDefault="00ED7036" w:rsidP="00ED7036">
            <w:pPr>
              <w:rPr>
                <w:b/>
              </w:rPr>
            </w:pPr>
            <w:r w:rsidRPr="00976ADD">
              <w:rPr>
                <w:b/>
              </w:rPr>
              <w:t>doc. PaedDr. Adriana Wiegerová, PhD.</w:t>
            </w:r>
          </w:p>
          <w:p w14:paraId="77B4E08E" w14:textId="77777777" w:rsidR="006A3604" w:rsidRPr="00ED7036" w:rsidRDefault="00ED7036" w:rsidP="00C102BC">
            <w:r w:rsidRPr="00934448">
              <w:t>50%</w:t>
            </w:r>
            <w:r>
              <w:rPr>
                <w:b/>
              </w:rPr>
              <w:br/>
            </w:r>
            <w:r>
              <w:t>Mgr. Markéta Hrozová, Ph.D.</w:t>
            </w:r>
            <w:r>
              <w:br/>
              <w:t>50%</w:t>
            </w:r>
          </w:p>
        </w:tc>
        <w:tc>
          <w:tcPr>
            <w:tcW w:w="993" w:type="dxa"/>
            <w:vAlign w:val="center"/>
          </w:tcPr>
          <w:p w14:paraId="71179E6B" w14:textId="77777777" w:rsidR="00102F2B" w:rsidRPr="00833531" w:rsidRDefault="00102F2B" w:rsidP="00C22ED5">
            <w:pPr>
              <w:jc w:val="center"/>
            </w:pPr>
            <w:r>
              <w:t>2/LS</w:t>
            </w:r>
          </w:p>
        </w:tc>
        <w:tc>
          <w:tcPr>
            <w:tcW w:w="814" w:type="dxa"/>
            <w:vAlign w:val="center"/>
          </w:tcPr>
          <w:p w14:paraId="3225725F" w14:textId="77777777" w:rsidR="00102F2B" w:rsidRPr="00833531" w:rsidRDefault="00102F2B" w:rsidP="00C22ED5">
            <w:pPr>
              <w:jc w:val="center"/>
            </w:pPr>
            <w:r>
              <w:t>PZ</w:t>
            </w:r>
          </w:p>
        </w:tc>
      </w:tr>
      <w:tr w:rsidR="00102F2B" w:rsidRPr="00833531" w14:paraId="6607B29D" w14:textId="77777777" w:rsidTr="00624D96">
        <w:tc>
          <w:tcPr>
            <w:tcW w:w="2480" w:type="dxa"/>
            <w:vAlign w:val="center"/>
          </w:tcPr>
          <w:p w14:paraId="0A83DCDB" w14:textId="77777777" w:rsidR="00102F2B" w:rsidRPr="00833531" w:rsidRDefault="00102F2B" w:rsidP="00C102BC">
            <w:r>
              <w:t>Osobnost učitele MŠ</w:t>
            </w:r>
          </w:p>
        </w:tc>
        <w:tc>
          <w:tcPr>
            <w:tcW w:w="1134" w:type="dxa"/>
            <w:vAlign w:val="center"/>
          </w:tcPr>
          <w:p w14:paraId="7FBC71C8" w14:textId="77777777" w:rsidR="00102F2B" w:rsidRPr="00833531" w:rsidRDefault="00102F2B" w:rsidP="00C22ED5">
            <w:pPr>
              <w:jc w:val="center"/>
            </w:pPr>
            <w:r>
              <w:t>14p+14s</w:t>
            </w:r>
          </w:p>
        </w:tc>
        <w:tc>
          <w:tcPr>
            <w:tcW w:w="1277" w:type="dxa"/>
            <w:vAlign w:val="center"/>
          </w:tcPr>
          <w:p w14:paraId="7B65F6A5" w14:textId="77777777" w:rsidR="00102F2B" w:rsidRPr="00833531" w:rsidRDefault="00102F2B" w:rsidP="00C22ED5">
            <w:pPr>
              <w:jc w:val="center"/>
            </w:pPr>
            <w:r>
              <w:t>klasifikovaný zápočet</w:t>
            </w:r>
          </w:p>
        </w:tc>
        <w:tc>
          <w:tcPr>
            <w:tcW w:w="713" w:type="dxa"/>
            <w:vAlign w:val="center"/>
          </w:tcPr>
          <w:p w14:paraId="11B414DA" w14:textId="77777777" w:rsidR="00102F2B" w:rsidRPr="00833531" w:rsidRDefault="00102F2B" w:rsidP="00C22ED5">
            <w:pPr>
              <w:jc w:val="center"/>
            </w:pPr>
            <w:r>
              <w:t>3</w:t>
            </w:r>
          </w:p>
        </w:tc>
        <w:tc>
          <w:tcPr>
            <w:tcW w:w="1703" w:type="dxa"/>
            <w:vAlign w:val="center"/>
          </w:tcPr>
          <w:p w14:paraId="44909AE1" w14:textId="77777777" w:rsidR="00102F2B" w:rsidRPr="00976ADD" w:rsidRDefault="00102F2B" w:rsidP="00C102BC">
            <w:pPr>
              <w:rPr>
                <w:b/>
              </w:rPr>
            </w:pPr>
            <w:r w:rsidRPr="00976ADD">
              <w:rPr>
                <w:b/>
              </w:rPr>
              <w:t>prof. PhDr. Hana Lukášová, CSc.</w:t>
            </w:r>
          </w:p>
          <w:p w14:paraId="7A927F9A" w14:textId="77777777" w:rsidR="001D6BAF" w:rsidRPr="00833531" w:rsidRDefault="001D6BAF" w:rsidP="00C102BC">
            <w:r>
              <w:t>100%</w:t>
            </w:r>
          </w:p>
        </w:tc>
        <w:tc>
          <w:tcPr>
            <w:tcW w:w="993" w:type="dxa"/>
            <w:vAlign w:val="center"/>
          </w:tcPr>
          <w:p w14:paraId="61363D4A" w14:textId="77777777" w:rsidR="00102F2B" w:rsidRPr="00833531" w:rsidRDefault="00102F2B" w:rsidP="00C22ED5">
            <w:pPr>
              <w:jc w:val="center"/>
            </w:pPr>
            <w:r>
              <w:t>2/LS</w:t>
            </w:r>
          </w:p>
        </w:tc>
        <w:tc>
          <w:tcPr>
            <w:tcW w:w="814" w:type="dxa"/>
            <w:vAlign w:val="center"/>
          </w:tcPr>
          <w:p w14:paraId="78DA33F2" w14:textId="77777777" w:rsidR="00102F2B" w:rsidRPr="00833531" w:rsidRDefault="00102F2B" w:rsidP="00C22ED5">
            <w:pPr>
              <w:jc w:val="center"/>
            </w:pPr>
            <w:r>
              <w:t>ZT</w:t>
            </w:r>
          </w:p>
        </w:tc>
      </w:tr>
      <w:tr w:rsidR="00102F2B" w:rsidRPr="00833531" w14:paraId="59F465C5" w14:textId="77777777" w:rsidTr="00624D96">
        <w:tc>
          <w:tcPr>
            <w:tcW w:w="2480" w:type="dxa"/>
            <w:vAlign w:val="center"/>
          </w:tcPr>
          <w:p w14:paraId="505C19DC" w14:textId="77777777" w:rsidR="00102F2B" w:rsidRPr="00833531" w:rsidRDefault="00102F2B" w:rsidP="00C102BC">
            <w:r>
              <w:t>Specifika vzdělávání 5letých dětí v</w:t>
            </w:r>
            <w:r w:rsidR="00E96357">
              <w:t> </w:t>
            </w:r>
            <w:r>
              <w:t>MŠ</w:t>
            </w:r>
          </w:p>
        </w:tc>
        <w:tc>
          <w:tcPr>
            <w:tcW w:w="1134" w:type="dxa"/>
            <w:vAlign w:val="center"/>
          </w:tcPr>
          <w:p w14:paraId="7858EB2E" w14:textId="77777777" w:rsidR="00102F2B" w:rsidRPr="00833531" w:rsidRDefault="00102F2B" w:rsidP="00C22ED5">
            <w:pPr>
              <w:jc w:val="center"/>
            </w:pPr>
            <w:r>
              <w:t>14s+14c</w:t>
            </w:r>
          </w:p>
        </w:tc>
        <w:tc>
          <w:tcPr>
            <w:tcW w:w="1277" w:type="dxa"/>
            <w:vAlign w:val="center"/>
          </w:tcPr>
          <w:p w14:paraId="064330E3" w14:textId="77777777" w:rsidR="00102F2B" w:rsidRPr="00833531" w:rsidRDefault="00102F2B" w:rsidP="00C22ED5">
            <w:pPr>
              <w:jc w:val="center"/>
            </w:pPr>
            <w:r>
              <w:t>klasifikovaný zápočet</w:t>
            </w:r>
          </w:p>
        </w:tc>
        <w:tc>
          <w:tcPr>
            <w:tcW w:w="713" w:type="dxa"/>
            <w:vAlign w:val="center"/>
          </w:tcPr>
          <w:p w14:paraId="5AB71A9A" w14:textId="77777777" w:rsidR="00102F2B" w:rsidRPr="00833531" w:rsidRDefault="00102F2B" w:rsidP="00C22ED5">
            <w:pPr>
              <w:jc w:val="center"/>
            </w:pPr>
            <w:r>
              <w:t>3</w:t>
            </w:r>
          </w:p>
        </w:tc>
        <w:tc>
          <w:tcPr>
            <w:tcW w:w="1703" w:type="dxa"/>
            <w:vAlign w:val="center"/>
          </w:tcPr>
          <w:p w14:paraId="3D84713E" w14:textId="77777777" w:rsidR="00102F2B" w:rsidRDefault="00102F2B" w:rsidP="00C102BC">
            <w:r>
              <w:t>doc. PaedDr. Jana Majerčíková, PhD.</w:t>
            </w:r>
          </w:p>
          <w:p w14:paraId="1CF93590" w14:textId="77777777" w:rsidR="001D6BAF" w:rsidRPr="00833531" w:rsidRDefault="001D6BAF" w:rsidP="00C102BC">
            <w:r>
              <w:t>100%</w:t>
            </w:r>
          </w:p>
        </w:tc>
        <w:tc>
          <w:tcPr>
            <w:tcW w:w="993" w:type="dxa"/>
            <w:vAlign w:val="center"/>
          </w:tcPr>
          <w:p w14:paraId="1F888738" w14:textId="77777777" w:rsidR="00102F2B" w:rsidRPr="00833531" w:rsidRDefault="00102F2B" w:rsidP="00C22ED5">
            <w:pPr>
              <w:jc w:val="center"/>
            </w:pPr>
            <w:r>
              <w:t>2/LS</w:t>
            </w:r>
          </w:p>
        </w:tc>
        <w:tc>
          <w:tcPr>
            <w:tcW w:w="814" w:type="dxa"/>
            <w:vAlign w:val="center"/>
          </w:tcPr>
          <w:p w14:paraId="53B821C5" w14:textId="77777777" w:rsidR="00102F2B" w:rsidRPr="00833531" w:rsidRDefault="00102F2B" w:rsidP="00C22ED5">
            <w:pPr>
              <w:jc w:val="center"/>
            </w:pPr>
            <w:r>
              <w:t>PZ</w:t>
            </w:r>
          </w:p>
        </w:tc>
      </w:tr>
      <w:tr w:rsidR="00102F2B" w:rsidRPr="00833531" w14:paraId="221AEAC2" w14:textId="77777777" w:rsidTr="00624D96">
        <w:tc>
          <w:tcPr>
            <w:tcW w:w="2480" w:type="dxa"/>
            <w:vAlign w:val="center"/>
          </w:tcPr>
          <w:p w14:paraId="0FF1234A" w14:textId="77777777" w:rsidR="00102F2B" w:rsidRPr="00833531" w:rsidRDefault="00102F2B" w:rsidP="00C102BC">
            <w:r>
              <w:t>Integrované vzdělávání v podmínkách MŠ</w:t>
            </w:r>
          </w:p>
        </w:tc>
        <w:tc>
          <w:tcPr>
            <w:tcW w:w="1134" w:type="dxa"/>
            <w:vAlign w:val="center"/>
          </w:tcPr>
          <w:p w14:paraId="30E396DD" w14:textId="77777777" w:rsidR="00102F2B" w:rsidRPr="00833531" w:rsidRDefault="00102F2B" w:rsidP="00C22ED5">
            <w:pPr>
              <w:jc w:val="center"/>
            </w:pPr>
            <w:r>
              <w:t>14s+14c</w:t>
            </w:r>
          </w:p>
        </w:tc>
        <w:tc>
          <w:tcPr>
            <w:tcW w:w="1277" w:type="dxa"/>
            <w:vAlign w:val="center"/>
          </w:tcPr>
          <w:p w14:paraId="261F72FB" w14:textId="77777777" w:rsidR="00102F2B" w:rsidRPr="00833531" w:rsidRDefault="00102F2B" w:rsidP="00C22ED5">
            <w:pPr>
              <w:jc w:val="center"/>
            </w:pPr>
            <w:r>
              <w:t>klasifikovaný zápočet</w:t>
            </w:r>
          </w:p>
        </w:tc>
        <w:tc>
          <w:tcPr>
            <w:tcW w:w="713" w:type="dxa"/>
            <w:vAlign w:val="center"/>
          </w:tcPr>
          <w:p w14:paraId="1F8AC0BB" w14:textId="77777777" w:rsidR="00102F2B" w:rsidRPr="00833531" w:rsidRDefault="00102F2B" w:rsidP="00C22ED5">
            <w:pPr>
              <w:jc w:val="center"/>
            </w:pPr>
            <w:r>
              <w:t>3</w:t>
            </w:r>
          </w:p>
        </w:tc>
        <w:tc>
          <w:tcPr>
            <w:tcW w:w="1703" w:type="dxa"/>
            <w:vAlign w:val="center"/>
          </w:tcPr>
          <w:p w14:paraId="29108C98" w14:textId="77777777" w:rsidR="00102F2B" w:rsidRDefault="00102F2B" w:rsidP="00C102BC">
            <w:r>
              <w:t>Mgr. Eva Machů, Ph.D.</w:t>
            </w:r>
          </w:p>
          <w:p w14:paraId="7AEE61B5" w14:textId="77777777" w:rsidR="001D6BAF" w:rsidRPr="00833531" w:rsidRDefault="001D6BAF" w:rsidP="00C102BC">
            <w:r>
              <w:t>100%</w:t>
            </w:r>
          </w:p>
        </w:tc>
        <w:tc>
          <w:tcPr>
            <w:tcW w:w="993" w:type="dxa"/>
            <w:vAlign w:val="center"/>
          </w:tcPr>
          <w:p w14:paraId="26274954" w14:textId="77777777" w:rsidR="00102F2B" w:rsidRPr="00833531" w:rsidRDefault="00102F2B" w:rsidP="00C22ED5">
            <w:pPr>
              <w:jc w:val="center"/>
            </w:pPr>
            <w:r>
              <w:t>2/LS</w:t>
            </w:r>
          </w:p>
        </w:tc>
        <w:tc>
          <w:tcPr>
            <w:tcW w:w="814" w:type="dxa"/>
            <w:vAlign w:val="center"/>
          </w:tcPr>
          <w:p w14:paraId="4C34D6A2" w14:textId="77777777" w:rsidR="00102F2B" w:rsidRPr="00833531" w:rsidRDefault="00102F2B" w:rsidP="00C22ED5">
            <w:pPr>
              <w:jc w:val="center"/>
            </w:pPr>
            <w:r>
              <w:t>PZ</w:t>
            </w:r>
          </w:p>
        </w:tc>
      </w:tr>
      <w:tr w:rsidR="00102F2B" w:rsidRPr="00833531" w14:paraId="5BFF7091" w14:textId="77777777" w:rsidTr="00624D96">
        <w:tc>
          <w:tcPr>
            <w:tcW w:w="2480" w:type="dxa"/>
            <w:vAlign w:val="center"/>
          </w:tcPr>
          <w:p w14:paraId="7DACC926" w14:textId="77777777" w:rsidR="00420E98" w:rsidRDefault="00420E98" w:rsidP="00C102BC">
            <w:r w:rsidRPr="00420E98">
              <w:t>Prezentace výzkumných zjištění k diplomové práci</w:t>
            </w:r>
          </w:p>
          <w:p w14:paraId="68ADAB3E" w14:textId="77777777" w:rsidR="00102F2B" w:rsidRPr="00833531" w:rsidRDefault="00102F2B" w:rsidP="00C102BC"/>
        </w:tc>
        <w:tc>
          <w:tcPr>
            <w:tcW w:w="1134" w:type="dxa"/>
            <w:vAlign w:val="center"/>
          </w:tcPr>
          <w:p w14:paraId="698F4DDA" w14:textId="77777777" w:rsidR="00102F2B" w:rsidRPr="00833531" w:rsidRDefault="00102F2B" w:rsidP="00C22ED5">
            <w:pPr>
              <w:jc w:val="center"/>
            </w:pPr>
            <w:r>
              <w:t>28s</w:t>
            </w:r>
          </w:p>
        </w:tc>
        <w:tc>
          <w:tcPr>
            <w:tcW w:w="1277" w:type="dxa"/>
            <w:vAlign w:val="center"/>
          </w:tcPr>
          <w:p w14:paraId="39AA865A" w14:textId="77777777" w:rsidR="00102F2B" w:rsidRPr="00833531" w:rsidRDefault="00102F2B" w:rsidP="00C22ED5">
            <w:pPr>
              <w:jc w:val="center"/>
            </w:pPr>
            <w:r>
              <w:t>klasifikovaný zápočet</w:t>
            </w:r>
          </w:p>
        </w:tc>
        <w:tc>
          <w:tcPr>
            <w:tcW w:w="713" w:type="dxa"/>
            <w:vAlign w:val="center"/>
          </w:tcPr>
          <w:p w14:paraId="5DF10296" w14:textId="77777777" w:rsidR="00102F2B" w:rsidRPr="00833531" w:rsidRDefault="00102F2B" w:rsidP="00C22ED5">
            <w:pPr>
              <w:jc w:val="center"/>
            </w:pPr>
            <w:r>
              <w:t>3</w:t>
            </w:r>
          </w:p>
        </w:tc>
        <w:tc>
          <w:tcPr>
            <w:tcW w:w="1703" w:type="dxa"/>
            <w:vAlign w:val="center"/>
          </w:tcPr>
          <w:p w14:paraId="01FD10CF" w14:textId="77777777" w:rsidR="00ED7036" w:rsidRDefault="00ED7036" w:rsidP="00ED7036">
            <w:pPr>
              <w:rPr>
                <w:b/>
              </w:rPr>
            </w:pPr>
            <w:r w:rsidRPr="000344BA">
              <w:rPr>
                <w:b/>
              </w:rPr>
              <w:t>doc. PhDr. Jana Kutnohorská, CSc</w:t>
            </w:r>
            <w:r>
              <w:rPr>
                <w:b/>
              </w:rPr>
              <w:t>.</w:t>
            </w:r>
          </w:p>
          <w:p w14:paraId="647A8048" w14:textId="77777777" w:rsidR="001D6BAF" w:rsidRPr="00833531" w:rsidRDefault="001D6BAF" w:rsidP="00C102BC">
            <w:r>
              <w:t>100%</w:t>
            </w:r>
          </w:p>
        </w:tc>
        <w:tc>
          <w:tcPr>
            <w:tcW w:w="993" w:type="dxa"/>
            <w:vAlign w:val="center"/>
          </w:tcPr>
          <w:p w14:paraId="4A983502" w14:textId="77777777" w:rsidR="00102F2B" w:rsidRPr="00833531" w:rsidRDefault="00102F2B" w:rsidP="00C22ED5">
            <w:pPr>
              <w:jc w:val="center"/>
            </w:pPr>
            <w:r>
              <w:t>2/LS</w:t>
            </w:r>
          </w:p>
        </w:tc>
        <w:tc>
          <w:tcPr>
            <w:tcW w:w="814" w:type="dxa"/>
            <w:vAlign w:val="center"/>
          </w:tcPr>
          <w:p w14:paraId="4C3658F4" w14:textId="77777777" w:rsidR="00102F2B" w:rsidRPr="00833531" w:rsidRDefault="00102F2B" w:rsidP="00C22ED5">
            <w:pPr>
              <w:jc w:val="center"/>
            </w:pPr>
            <w:r>
              <w:t>PZ</w:t>
            </w:r>
          </w:p>
        </w:tc>
      </w:tr>
    </w:tbl>
    <w:p w14:paraId="718E420A" w14:textId="77777777" w:rsidR="00AE56DD" w:rsidRDefault="00AE56DD"/>
    <w:tbl>
      <w:tblPr>
        <w:tblW w:w="91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80"/>
        <w:gridCol w:w="1134"/>
        <w:gridCol w:w="1277"/>
        <w:gridCol w:w="713"/>
        <w:gridCol w:w="1703"/>
        <w:gridCol w:w="993"/>
        <w:gridCol w:w="814"/>
      </w:tblGrid>
      <w:tr w:rsidR="00102F2B" w:rsidRPr="00833531" w14:paraId="763D49AD" w14:textId="77777777" w:rsidTr="00624D96">
        <w:tc>
          <w:tcPr>
            <w:tcW w:w="2480" w:type="dxa"/>
            <w:vAlign w:val="center"/>
          </w:tcPr>
          <w:p w14:paraId="798871E4" w14:textId="77777777" w:rsidR="00102F2B" w:rsidRPr="00833531" w:rsidRDefault="00102F2B" w:rsidP="00C102BC">
            <w:r>
              <w:t>Akademické psaní</w:t>
            </w:r>
          </w:p>
        </w:tc>
        <w:tc>
          <w:tcPr>
            <w:tcW w:w="1134" w:type="dxa"/>
            <w:vAlign w:val="center"/>
          </w:tcPr>
          <w:p w14:paraId="02862634" w14:textId="77777777" w:rsidR="00102F2B" w:rsidRPr="00833531" w:rsidRDefault="00102F2B" w:rsidP="00C22ED5">
            <w:pPr>
              <w:jc w:val="center"/>
            </w:pPr>
            <w:r>
              <w:t>14s+14c</w:t>
            </w:r>
          </w:p>
        </w:tc>
        <w:tc>
          <w:tcPr>
            <w:tcW w:w="1277" w:type="dxa"/>
            <w:vAlign w:val="center"/>
          </w:tcPr>
          <w:p w14:paraId="6F743B6E" w14:textId="77777777" w:rsidR="00102F2B" w:rsidRPr="00833531" w:rsidRDefault="00102F2B" w:rsidP="00C22ED5">
            <w:pPr>
              <w:jc w:val="center"/>
            </w:pPr>
            <w:r>
              <w:t>klasifikovaný zápočet</w:t>
            </w:r>
          </w:p>
        </w:tc>
        <w:tc>
          <w:tcPr>
            <w:tcW w:w="713" w:type="dxa"/>
            <w:vAlign w:val="center"/>
          </w:tcPr>
          <w:p w14:paraId="5918E10D" w14:textId="77777777" w:rsidR="00102F2B" w:rsidRPr="00833531" w:rsidRDefault="00102F2B" w:rsidP="00C22ED5">
            <w:pPr>
              <w:jc w:val="center"/>
            </w:pPr>
            <w:r>
              <w:t>3</w:t>
            </w:r>
          </w:p>
        </w:tc>
        <w:tc>
          <w:tcPr>
            <w:tcW w:w="1703" w:type="dxa"/>
            <w:vAlign w:val="center"/>
          </w:tcPr>
          <w:p w14:paraId="2A7E8478" w14:textId="77777777" w:rsidR="00ED7036" w:rsidRDefault="00F50601" w:rsidP="00F50601">
            <w:r w:rsidRPr="00976ADD">
              <w:rPr>
                <w:b/>
              </w:rPr>
              <w:t xml:space="preserve">prof. PhDr. Peter Gavora, CSc. </w:t>
            </w:r>
            <w:r w:rsidR="00ED7036">
              <w:rPr>
                <w:b/>
              </w:rPr>
              <w:br/>
            </w:r>
            <w:r w:rsidR="00ED7036">
              <w:t xml:space="preserve">50% </w:t>
            </w:r>
          </w:p>
          <w:p w14:paraId="52ACB3C7" w14:textId="77777777" w:rsidR="006A3604" w:rsidRDefault="006A3604" w:rsidP="00F50601">
            <w:r>
              <w:t xml:space="preserve">Mgr. Hana Navrátilová </w:t>
            </w:r>
          </w:p>
          <w:p w14:paraId="4679BE5F" w14:textId="77777777" w:rsidR="001D6BAF" w:rsidRPr="00833531" w:rsidRDefault="006A3604" w:rsidP="00C102BC">
            <w:r>
              <w:t>50%</w:t>
            </w:r>
          </w:p>
        </w:tc>
        <w:tc>
          <w:tcPr>
            <w:tcW w:w="993" w:type="dxa"/>
            <w:vAlign w:val="center"/>
          </w:tcPr>
          <w:p w14:paraId="47891DA0" w14:textId="77777777" w:rsidR="00102F2B" w:rsidRPr="00833531" w:rsidRDefault="00102F2B" w:rsidP="00C22ED5">
            <w:pPr>
              <w:jc w:val="center"/>
            </w:pPr>
            <w:r>
              <w:t>2/LS</w:t>
            </w:r>
          </w:p>
        </w:tc>
        <w:tc>
          <w:tcPr>
            <w:tcW w:w="814" w:type="dxa"/>
            <w:vAlign w:val="center"/>
          </w:tcPr>
          <w:p w14:paraId="7242582A" w14:textId="77777777" w:rsidR="00102F2B" w:rsidRPr="00833531" w:rsidRDefault="00102F2B" w:rsidP="00C22ED5">
            <w:pPr>
              <w:jc w:val="center"/>
            </w:pPr>
            <w:r>
              <w:t>PZ</w:t>
            </w:r>
          </w:p>
        </w:tc>
      </w:tr>
      <w:tr w:rsidR="00102F2B" w:rsidRPr="00833531" w14:paraId="0097527F" w14:textId="77777777" w:rsidTr="00624D96">
        <w:tc>
          <w:tcPr>
            <w:tcW w:w="2480" w:type="dxa"/>
            <w:vAlign w:val="center"/>
          </w:tcPr>
          <w:p w14:paraId="28406CF5" w14:textId="77777777" w:rsidR="00102F2B" w:rsidRPr="00833531" w:rsidRDefault="00CA13C4" w:rsidP="00C102BC">
            <w:r>
              <w:br w:type="page"/>
            </w:r>
            <w:r w:rsidR="00102F2B">
              <w:t>Odborná komunikac</w:t>
            </w:r>
            <w:r w:rsidR="00C538D1">
              <w:t>e v cizím jazyce pro učitele IV</w:t>
            </w:r>
          </w:p>
        </w:tc>
        <w:tc>
          <w:tcPr>
            <w:tcW w:w="1134" w:type="dxa"/>
            <w:vAlign w:val="center"/>
          </w:tcPr>
          <w:p w14:paraId="4AA0B743" w14:textId="77777777" w:rsidR="00102F2B" w:rsidRPr="00833531" w:rsidRDefault="00102F2B" w:rsidP="00C22ED5">
            <w:pPr>
              <w:jc w:val="center"/>
            </w:pPr>
            <w:r>
              <w:t>28c</w:t>
            </w:r>
          </w:p>
        </w:tc>
        <w:tc>
          <w:tcPr>
            <w:tcW w:w="1277" w:type="dxa"/>
            <w:vAlign w:val="center"/>
          </w:tcPr>
          <w:p w14:paraId="12A37164" w14:textId="77777777" w:rsidR="00102F2B" w:rsidRPr="00833531" w:rsidRDefault="00102F2B" w:rsidP="00C22ED5">
            <w:pPr>
              <w:jc w:val="center"/>
            </w:pPr>
            <w:r>
              <w:t>klasifikovaný zápočet</w:t>
            </w:r>
          </w:p>
        </w:tc>
        <w:tc>
          <w:tcPr>
            <w:tcW w:w="713" w:type="dxa"/>
            <w:vAlign w:val="center"/>
          </w:tcPr>
          <w:p w14:paraId="2341B9F5" w14:textId="77777777" w:rsidR="00102F2B" w:rsidRPr="00833531" w:rsidRDefault="00102F2B" w:rsidP="00C22ED5">
            <w:pPr>
              <w:jc w:val="center"/>
            </w:pPr>
            <w:r>
              <w:t>3</w:t>
            </w:r>
          </w:p>
        </w:tc>
        <w:tc>
          <w:tcPr>
            <w:tcW w:w="1703" w:type="dxa"/>
            <w:vAlign w:val="center"/>
          </w:tcPr>
          <w:p w14:paraId="2B87C16C" w14:textId="77777777" w:rsidR="00ED7036" w:rsidRDefault="006A63A8" w:rsidP="00C102BC">
            <w:r w:rsidRPr="006A63A8">
              <w:rPr>
                <w:b/>
              </w:rPr>
              <w:t>prof. PaedDr. Silvia Pokrivčáková, PhD.</w:t>
            </w:r>
            <w:r>
              <w:t xml:space="preserve"> </w:t>
            </w:r>
            <w:r w:rsidR="00AE56DD">
              <w:br/>
            </w:r>
            <w:r>
              <w:t>50%</w:t>
            </w:r>
          </w:p>
          <w:p w14:paraId="121428C6" w14:textId="77777777" w:rsidR="00ED7036" w:rsidRDefault="006A63A8" w:rsidP="00C102BC">
            <w:r>
              <w:t xml:space="preserve">Mgr. Veronika Pečivová </w:t>
            </w:r>
          </w:p>
          <w:p w14:paraId="2A6CF3EC" w14:textId="77777777" w:rsidR="00934448" w:rsidRPr="00833531" w:rsidRDefault="006A63A8" w:rsidP="00C102BC">
            <w:r>
              <w:t>50%</w:t>
            </w:r>
          </w:p>
        </w:tc>
        <w:tc>
          <w:tcPr>
            <w:tcW w:w="993" w:type="dxa"/>
            <w:vAlign w:val="center"/>
          </w:tcPr>
          <w:p w14:paraId="30D65CDB" w14:textId="77777777" w:rsidR="00102F2B" w:rsidRPr="00833531" w:rsidRDefault="00102F2B" w:rsidP="00C22ED5">
            <w:pPr>
              <w:jc w:val="center"/>
            </w:pPr>
            <w:r>
              <w:t>2/LS</w:t>
            </w:r>
          </w:p>
        </w:tc>
        <w:tc>
          <w:tcPr>
            <w:tcW w:w="814" w:type="dxa"/>
            <w:vAlign w:val="center"/>
          </w:tcPr>
          <w:p w14:paraId="2AB51946" w14:textId="77777777" w:rsidR="00102F2B" w:rsidRPr="00833531" w:rsidRDefault="00102F2B" w:rsidP="00C22ED5">
            <w:pPr>
              <w:jc w:val="center"/>
            </w:pPr>
            <w:r>
              <w:t>PZ</w:t>
            </w:r>
          </w:p>
        </w:tc>
      </w:tr>
      <w:tr w:rsidR="00102F2B" w:rsidRPr="00833531" w14:paraId="098435AB" w14:textId="77777777" w:rsidTr="00624D96">
        <w:tc>
          <w:tcPr>
            <w:tcW w:w="9114" w:type="dxa"/>
            <w:gridSpan w:val="7"/>
            <w:shd w:val="clear" w:color="auto" w:fill="FABF8F"/>
            <w:vAlign w:val="center"/>
          </w:tcPr>
          <w:p w14:paraId="4844913A" w14:textId="77777777" w:rsidR="00102F2B" w:rsidRPr="00833531" w:rsidRDefault="00102F2B" w:rsidP="00C102BC">
            <w:r w:rsidRPr="00833531">
              <w:rPr>
                <w:b/>
                <w:sz w:val="22"/>
                <w:szCs w:val="22"/>
              </w:rPr>
              <w:t>Povinně volitelné předměty</w:t>
            </w:r>
          </w:p>
        </w:tc>
      </w:tr>
      <w:tr w:rsidR="00102F2B" w:rsidRPr="00833531" w14:paraId="67665A66" w14:textId="77777777" w:rsidTr="00624D96">
        <w:tc>
          <w:tcPr>
            <w:tcW w:w="2480" w:type="dxa"/>
            <w:vAlign w:val="center"/>
          </w:tcPr>
          <w:p w14:paraId="300B86A9" w14:textId="77777777" w:rsidR="00102F2B" w:rsidRPr="00311D17" w:rsidRDefault="00102F2B" w:rsidP="00C102BC">
            <w:r>
              <w:t>*Logopedické problémy v</w:t>
            </w:r>
            <w:r w:rsidR="00E96357">
              <w:t> </w:t>
            </w:r>
            <w:r>
              <w:t>MŠ</w:t>
            </w:r>
          </w:p>
        </w:tc>
        <w:tc>
          <w:tcPr>
            <w:tcW w:w="1134" w:type="dxa"/>
            <w:vAlign w:val="center"/>
          </w:tcPr>
          <w:p w14:paraId="4539DB4F" w14:textId="77777777" w:rsidR="00102F2B" w:rsidRPr="00311D17" w:rsidRDefault="00102F2B" w:rsidP="00C22ED5">
            <w:pPr>
              <w:jc w:val="center"/>
            </w:pPr>
            <w:r>
              <w:t>14s+14c</w:t>
            </w:r>
          </w:p>
        </w:tc>
        <w:tc>
          <w:tcPr>
            <w:tcW w:w="1277" w:type="dxa"/>
            <w:vAlign w:val="center"/>
          </w:tcPr>
          <w:p w14:paraId="579F3E57" w14:textId="77777777" w:rsidR="00102F2B" w:rsidRPr="00311D17" w:rsidRDefault="00102F2B" w:rsidP="00C22ED5">
            <w:pPr>
              <w:jc w:val="center"/>
            </w:pPr>
            <w:r>
              <w:t>z</w:t>
            </w:r>
            <w:r w:rsidRPr="00833531">
              <w:t>ápočet</w:t>
            </w:r>
          </w:p>
        </w:tc>
        <w:tc>
          <w:tcPr>
            <w:tcW w:w="713" w:type="dxa"/>
            <w:vAlign w:val="center"/>
          </w:tcPr>
          <w:p w14:paraId="132764E0" w14:textId="77777777" w:rsidR="00102F2B" w:rsidRPr="00311D17" w:rsidRDefault="00102F2B" w:rsidP="00C22ED5">
            <w:pPr>
              <w:jc w:val="center"/>
            </w:pPr>
            <w:r>
              <w:t>2</w:t>
            </w:r>
          </w:p>
        </w:tc>
        <w:tc>
          <w:tcPr>
            <w:tcW w:w="1703" w:type="dxa"/>
            <w:vAlign w:val="center"/>
          </w:tcPr>
          <w:p w14:paraId="6955B3F9" w14:textId="77777777" w:rsidR="00102F2B" w:rsidRDefault="00102F2B" w:rsidP="00C102BC">
            <w:r>
              <w:t>Mgr. Iva Žáková</w:t>
            </w:r>
          </w:p>
          <w:p w14:paraId="17E6460E" w14:textId="77777777" w:rsidR="001D6BAF" w:rsidRPr="00311D17" w:rsidRDefault="001D6BAF" w:rsidP="00C102BC">
            <w:r>
              <w:t>100%</w:t>
            </w:r>
          </w:p>
        </w:tc>
        <w:tc>
          <w:tcPr>
            <w:tcW w:w="993" w:type="dxa"/>
            <w:vAlign w:val="center"/>
          </w:tcPr>
          <w:p w14:paraId="781A3E74" w14:textId="77777777" w:rsidR="00102F2B" w:rsidRPr="00833531" w:rsidRDefault="00102F2B" w:rsidP="00C22ED5">
            <w:pPr>
              <w:jc w:val="center"/>
            </w:pPr>
            <w:r>
              <w:t>2/LS</w:t>
            </w:r>
          </w:p>
        </w:tc>
        <w:tc>
          <w:tcPr>
            <w:tcW w:w="814" w:type="dxa"/>
            <w:vAlign w:val="center"/>
          </w:tcPr>
          <w:p w14:paraId="21DAF143" w14:textId="77777777" w:rsidR="00102F2B" w:rsidRPr="00833531" w:rsidRDefault="00102F2B" w:rsidP="00C22ED5">
            <w:pPr>
              <w:jc w:val="center"/>
            </w:pPr>
            <w:r>
              <w:t>PZ</w:t>
            </w:r>
          </w:p>
        </w:tc>
      </w:tr>
      <w:tr w:rsidR="00102F2B" w:rsidRPr="00833531" w14:paraId="5BAD21E8" w14:textId="77777777" w:rsidTr="00624D96">
        <w:tc>
          <w:tcPr>
            <w:tcW w:w="2480" w:type="dxa"/>
            <w:vAlign w:val="center"/>
          </w:tcPr>
          <w:p w14:paraId="5CA6EAB2" w14:textId="77777777" w:rsidR="00102F2B" w:rsidRPr="00833531" w:rsidRDefault="00102F2B" w:rsidP="00C102BC">
            <w:r>
              <w:t>*Spolupráce s institucemi předškolního vzdělávání</w:t>
            </w:r>
          </w:p>
        </w:tc>
        <w:tc>
          <w:tcPr>
            <w:tcW w:w="1134" w:type="dxa"/>
            <w:vAlign w:val="center"/>
          </w:tcPr>
          <w:p w14:paraId="0A86A13C" w14:textId="77777777" w:rsidR="00102F2B" w:rsidRPr="00833531" w:rsidRDefault="00102F2B" w:rsidP="00C22ED5">
            <w:pPr>
              <w:jc w:val="center"/>
            </w:pPr>
            <w:r>
              <w:t>14s+14c</w:t>
            </w:r>
          </w:p>
        </w:tc>
        <w:tc>
          <w:tcPr>
            <w:tcW w:w="1277" w:type="dxa"/>
            <w:vAlign w:val="center"/>
          </w:tcPr>
          <w:p w14:paraId="69E423DB" w14:textId="77777777" w:rsidR="00102F2B" w:rsidRPr="00833531" w:rsidRDefault="00102F2B" w:rsidP="00C22ED5">
            <w:pPr>
              <w:jc w:val="center"/>
            </w:pPr>
            <w:r>
              <w:t>z</w:t>
            </w:r>
            <w:r w:rsidRPr="00833531">
              <w:t>ápočet</w:t>
            </w:r>
          </w:p>
        </w:tc>
        <w:tc>
          <w:tcPr>
            <w:tcW w:w="713" w:type="dxa"/>
            <w:vAlign w:val="center"/>
          </w:tcPr>
          <w:p w14:paraId="70407713" w14:textId="77777777" w:rsidR="00102F2B" w:rsidRPr="00833531" w:rsidRDefault="00102F2B" w:rsidP="00C22ED5">
            <w:pPr>
              <w:jc w:val="center"/>
            </w:pPr>
            <w:r w:rsidRPr="00833531">
              <w:t>2</w:t>
            </w:r>
          </w:p>
        </w:tc>
        <w:tc>
          <w:tcPr>
            <w:tcW w:w="1703" w:type="dxa"/>
            <w:vAlign w:val="center"/>
          </w:tcPr>
          <w:p w14:paraId="74251108" w14:textId="77777777" w:rsidR="00102F2B" w:rsidRDefault="00102F2B" w:rsidP="00C102BC">
            <w:r>
              <w:t>doc. PaedDr. Jana Majerčíková, PhD.</w:t>
            </w:r>
          </w:p>
          <w:p w14:paraId="4D0B46EF" w14:textId="77777777" w:rsidR="001D6BAF" w:rsidRPr="00833531" w:rsidRDefault="001D6BAF" w:rsidP="00C102BC">
            <w:r>
              <w:t>100%</w:t>
            </w:r>
          </w:p>
        </w:tc>
        <w:tc>
          <w:tcPr>
            <w:tcW w:w="993" w:type="dxa"/>
            <w:vAlign w:val="center"/>
          </w:tcPr>
          <w:p w14:paraId="44AD0F5F" w14:textId="77777777" w:rsidR="00102F2B" w:rsidRPr="00833531" w:rsidRDefault="00102F2B" w:rsidP="00C22ED5">
            <w:pPr>
              <w:jc w:val="center"/>
            </w:pPr>
            <w:r>
              <w:t>2/LS</w:t>
            </w:r>
          </w:p>
        </w:tc>
        <w:tc>
          <w:tcPr>
            <w:tcW w:w="814" w:type="dxa"/>
            <w:vAlign w:val="center"/>
          </w:tcPr>
          <w:p w14:paraId="3E339377" w14:textId="77777777" w:rsidR="00102F2B" w:rsidRPr="00833531" w:rsidRDefault="00102F2B" w:rsidP="00C22ED5">
            <w:pPr>
              <w:jc w:val="center"/>
            </w:pPr>
            <w:r w:rsidRPr="00833531">
              <w:t>PZ</w:t>
            </w:r>
          </w:p>
        </w:tc>
      </w:tr>
      <w:tr w:rsidR="00102F2B" w:rsidRPr="00833531" w14:paraId="72185BC2" w14:textId="77777777" w:rsidTr="00624D96">
        <w:tc>
          <w:tcPr>
            <w:tcW w:w="2480" w:type="dxa"/>
            <w:vAlign w:val="center"/>
          </w:tcPr>
          <w:p w14:paraId="1BFAADC8" w14:textId="77777777" w:rsidR="00102F2B" w:rsidRPr="00833531" w:rsidRDefault="00102F2B" w:rsidP="00F50601">
            <w:r>
              <w:t>*</w:t>
            </w:r>
            <w:r w:rsidR="00562BCD">
              <w:t xml:space="preserve"> Podnikání a řízení organizací</w:t>
            </w:r>
          </w:p>
        </w:tc>
        <w:tc>
          <w:tcPr>
            <w:tcW w:w="1134" w:type="dxa"/>
            <w:vAlign w:val="center"/>
          </w:tcPr>
          <w:p w14:paraId="7AE985BA" w14:textId="77777777" w:rsidR="00102F2B" w:rsidRPr="00833531" w:rsidRDefault="00102F2B" w:rsidP="00C22ED5">
            <w:pPr>
              <w:jc w:val="center"/>
            </w:pPr>
            <w:r>
              <w:t>14s+14c</w:t>
            </w:r>
          </w:p>
        </w:tc>
        <w:tc>
          <w:tcPr>
            <w:tcW w:w="1277" w:type="dxa"/>
            <w:vAlign w:val="center"/>
          </w:tcPr>
          <w:p w14:paraId="6BBC39FD" w14:textId="77777777" w:rsidR="00102F2B" w:rsidRPr="00833531" w:rsidRDefault="00102F2B" w:rsidP="00C22ED5">
            <w:pPr>
              <w:jc w:val="center"/>
            </w:pPr>
            <w:r w:rsidRPr="00833531">
              <w:t>zápočet</w:t>
            </w:r>
          </w:p>
        </w:tc>
        <w:tc>
          <w:tcPr>
            <w:tcW w:w="713" w:type="dxa"/>
            <w:vAlign w:val="center"/>
          </w:tcPr>
          <w:p w14:paraId="2F097DD8" w14:textId="77777777" w:rsidR="00102F2B" w:rsidRPr="00833531" w:rsidRDefault="00102F2B" w:rsidP="00C22ED5">
            <w:pPr>
              <w:jc w:val="center"/>
            </w:pPr>
            <w:r>
              <w:t>2</w:t>
            </w:r>
          </w:p>
        </w:tc>
        <w:tc>
          <w:tcPr>
            <w:tcW w:w="1703" w:type="dxa"/>
            <w:vAlign w:val="center"/>
          </w:tcPr>
          <w:p w14:paraId="1A2DA6B5" w14:textId="77777777" w:rsidR="001D6BAF" w:rsidRDefault="001D6BAF" w:rsidP="001D6BAF">
            <w:r w:rsidRPr="00833531">
              <w:t>Ing. Petr Novák, Ph.D.</w:t>
            </w:r>
          </w:p>
          <w:p w14:paraId="64611C0F" w14:textId="77777777" w:rsidR="00102F2B" w:rsidRPr="00833531" w:rsidRDefault="001D6BAF" w:rsidP="00C102BC">
            <w:r>
              <w:t>100%</w:t>
            </w:r>
          </w:p>
        </w:tc>
        <w:tc>
          <w:tcPr>
            <w:tcW w:w="993" w:type="dxa"/>
            <w:vAlign w:val="center"/>
          </w:tcPr>
          <w:p w14:paraId="7C7E4F07" w14:textId="77777777" w:rsidR="00102F2B" w:rsidRPr="00833531" w:rsidRDefault="00102F2B" w:rsidP="00C22ED5">
            <w:pPr>
              <w:jc w:val="center"/>
            </w:pPr>
            <w:r>
              <w:t>2/LS</w:t>
            </w:r>
          </w:p>
        </w:tc>
        <w:tc>
          <w:tcPr>
            <w:tcW w:w="814" w:type="dxa"/>
            <w:vAlign w:val="center"/>
          </w:tcPr>
          <w:p w14:paraId="14AAA8BF" w14:textId="77777777" w:rsidR="00102F2B" w:rsidRPr="00833531" w:rsidRDefault="00102F2B" w:rsidP="00C22ED5">
            <w:pPr>
              <w:jc w:val="center"/>
            </w:pPr>
            <w:r>
              <w:t>PZ</w:t>
            </w:r>
          </w:p>
        </w:tc>
      </w:tr>
      <w:tr w:rsidR="00ED7036" w:rsidRPr="00833531" w14:paraId="33ABF780" w14:textId="77777777" w:rsidTr="00624D96">
        <w:tc>
          <w:tcPr>
            <w:tcW w:w="2480" w:type="dxa"/>
            <w:vAlign w:val="center"/>
          </w:tcPr>
          <w:p w14:paraId="2B852068" w14:textId="77777777" w:rsidR="00ED7036" w:rsidRDefault="00E96357" w:rsidP="00ED7036">
            <w:r>
              <w:t>*</w:t>
            </w:r>
            <w:r w:rsidR="00AA3ABD">
              <w:t xml:space="preserve"> Výběrový cizí jazyk II (německý, španělský, francouzský jazyk) pro učitele MŠ</w:t>
            </w:r>
          </w:p>
        </w:tc>
        <w:tc>
          <w:tcPr>
            <w:tcW w:w="1134" w:type="dxa"/>
            <w:vAlign w:val="center"/>
          </w:tcPr>
          <w:p w14:paraId="2D39043C" w14:textId="77777777" w:rsidR="00ED7036" w:rsidRDefault="00CA13C4" w:rsidP="00C22ED5">
            <w:pPr>
              <w:jc w:val="center"/>
            </w:pPr>
            <w:r>
              <w:t>28</w:t>
            </w:r>
            <w:r w:rsidR="00934448">
              <w:t>c</w:t>
            </w:r>
          </w:p>
        </w:tc>
        <w:tc>
          <w:tcPr>
            <w:tcW w:w="1277" w:type="dxa"/>
            <w:vAlign w:val="center"/>
          </w:tcPr>
          <w:p w14:paraId="7F642C16" w14:textId="77777777" w:rsidR="00ED7036" w:rsidRPr="00833531" w:rsidRDefault="00934448" w:rsidP="00C22ED5">
            <w:pPr>
              <w:jc w:val="center"/>
            </w:pPr>
            <w:r>
              <w:t>zápočet</w:t>
            </w:r>
          </w:p>
        </w:tc>
        <w:tc>
          <w:tcPr>
            <w:tcW w:w="713" w:type="dxa"/>
            <w:vAlign w:val="center"/>
          </w:tcPr>
          <w:p w14:paraId="40FC5455" w14:textId="77777777" w:rsidR="00ED7036" w:rsidRDefault="00934448" w:rsidP="00C22ED5">
            <w:pPr>
              <w:jc w:val="center"/>
            </w:pPr>
            <w:r>
              <w:t>2</w:t>
            </w:r>
          </w:p>
        </w:tc>
        <w:tc>
          <w:tcPr>
            <w:tcW w:w="1703" w:type="dxa"/>
            <w:vAlign w:val="center"/>
          </w:tcPr>
          <w:p w14:paraId="2B3C22F6" w14:textId="77777777" w:rsidR="00934448" w:rsidRPr="00833531" w:rsidRDefault="00AA3ABD" w:rsidP="00934448">
            <w:r w:rsidRPr="00AA3ABD">
              <w:t>Mgr. Věra Kozáková, Ph.D.,</w:t>
            </w:r>
            <w:r>
              <w:t xml:space="preserve"> Mgr. Veronika Pečivová, Mgr. Hana Navrátilová</w:t>
            </w:r>
          </w:p>
        </w:tc>
        <w:tc>
          <w:tcPr>
            <w:tcW w:w="993" w:type="dxa"/>
            <w:vAlign w:val="center"/>
          </w:tcPr>
          <w:p w14:paraId="3D16084A" w14:textId="77777777" w:rsidR="00ED7036" w:rsidRDefault="0001283E" w:rsidP="00C22ED5">
            <w:pPr>
              <w:jc w:val="center"/>
            </w:pPr>
            <w:r>
              <w:t>2LS</w:t>
            </w:r>
          </w:p>
        </w:tc>
        <w:tc>
          <w:tcPr>
            <w:tcW w:w="814" w:type="dxa"/>
            <w:vAlign w:val="center"/>
          </w:tcPr>
          <w:p w14:paraId="1148DF52" w14:textId="77777777" w:rsidR="00ED7036" w:rsidRDefault="0001283E" w:rsidP="00C22ED5">
            <w:pPr>
              <w:jc w:val="center"/>
            </w:pPr>
            <w:r>
              <w:t>PZ</w:t>
            </w:r>
          </w:p>
        </w:tc>
      </w:tr>
      <w:tr w:rsidR="00102F2B" w:rsidRPr="00833531" w14:paraId="04A09110" w14:textId="77777777" w:rsidTr="00624D96">
        <w:tc>
          <w:tcPr>
            <w:tcW w:w="9114" w:type="dxa"/>
            <w:gridSpan w:val="7"/>
            <w:vAlign w:val="center"/>
          </w:tcPr>
          <w:p w14:paraId="6742B181" w14:textId="77777777" w:rsidR="000C2710" w:rsidRPr="00833531" w:rsidRDefault="00102F2B" w:rsidP="00624D96">
            <w:pPr>
              <w:rPr>
                <w:b/>
              </w:rPr>
            </w:pPr>
            <w:r w:rsidRPr="00833531">
              <w:rPr>
                <w:b/>
              </w:rPr>
              <w:t xml:space="preserve">*student volí </w:t>
            </w:r>
            <w:r>
              <w:rPr>
                <w:b/>
              </w:rPr>
              <w:t>dva</w:t>
            </w:r>
            <w:r w:rsidRPr="00833531">
              <w:rPr>
                <w:b/>
              </w:rPr>
              <w:t xml:space="preserve"> ze </w:t>
            </w:r>
            <w:r w:rsidR="0001283E">
              <w:rPr>
                <w:b/>
              </w:rPr>
              <w:t>čtyř</w:t>
            </w:r>
            <w:r w:rsidRPr="00833531">
              <w:rPr>
                <w:b/>
              </w:rPr>
              <w:t xml:space="preserve"> předmětů</w:t>
            </w:r>
            <w:r w:rsidR="00934448">
              <w:rPr>
                <w:b/>
              </w:rPr>
              <w:br/>
            </w:r>
          </w:p>
        </w:tc>
      </w:tr>
      <w:tr w:rsidR="00102F2B" w:rsidRPr="00833531" w14:paraId="5AEBFA6A" w14:textId="77777777" w:rsidTr="00624D96">
        <w:tc>
          <w:tcPr>
            <w:tcW w:w="2480" w:type="dxa"/>
            <w:vAlign w:val="center"/>
          </w:tcPr>
          <w:p w14:paraId="1EE9B535" w14:textId="77777777" w:rsidR="00102F2B" w:rsidRPr="00833531" w:rsidRDefault="00102F2B" w:rsidP="00C102BC">
            <w:pPr>
              <w:rPr>
                <w:b/>
              </w:rPr>
            </w:pPr>
            <w:r w:rsidRPr="00833531">
              <w:rPr>
                <w:b/>
              </w:rPr>
              <w:t>Počet kreditů za LS</w:t>
            </w:r>
          </w:p>
          <w:p w14:paraId="06D9740B" w14:textId="77777777" w:rsidR="00102F2B" w:rsidRDefault="00102F2B" w:rsidP="00C102BC">
            <w:pPr>
              <w:rPr>
                <w:b/>
              </w:rPr>
            </w:pPr>
            <w:r w:rsidRPr="00833531">
              <w:rPr>
                <w:b/>
              </w:rPr>
              <w:t>2. ročníku</w:t>
            </w:r>
          </w:p>
          <w:p w14:paraId="5F458FE7" w14:textId="77777777" w:rsidR="000C2710" w:rsidRPr="00833531" w:rsidRDefault="000C2710" w:rsidP="00C102BC">
            <w:pPr>
              <w:rPr>
                <w:b/>
              </w:rPr>
            </w:pPr>
          </w:p>
        </w:tc>
        <w:tc>
          <w:tcPr>
            <w:tcW w:w="1134" w:type="dxa"/>
            <w:vAlign w:val="center"/>
          </w:tcPr>
          <w:p w14:paraId="0AAE7CD1" w14:textId="77777777" w:rsidR="00102F2B" w:rsidRPr="00833531" w:rsidRDefault="00102F2B" w:rsidP="00C102BC">
            <w:pPr>
              <w:rPr>
                <w:b/>
              </w:rPr>
            </w:pPr>
          </w:p>
        </w:tc>
        <w:tc>
          <w:tcPr>
            <w:tcW w:w="1277" w:type="dxa"/>
            <w:vAlign w:val="center"/>
          </w:tcPr>
          <w:p w14:paraId="62F726FB" w14:textId="77777777" w:rsidR="00102F2B" w:rsidRPr="00833531" w:rsidRDefault="00102F2B" w:rsidP="00C102BC">
            <w:pPr>
              <w:rPr>
                <w:b/>
              </w:rPr>
            </w:pPr>
          </w:p>
        </w:tc>
        <w:tc>
          <w:tcPr>
            <w:tcW w:w="713" w:type="dxa"/>
            <w:vAlign w:val="center"/>
          </w:tcPr>
          <w:p w14:paraId="3E9F48D8" w14:textId="77777777" w:rsidR="00102F2B" w:rsidRPr="00833531" w:rsidRDefault="00102F2B" w:rsidP="00C22ED5">
            <w:pPr>
              <w:jc w:val="center"/>
              <w:rPr>
                <w:b/>
              </w:rPr>
            </w:pPr>
            <w:r>
              <w:rPr>
                <w:b/>
              </w:rPr>
              <w:t>30</w:t>
            </w:r>
          </w:p>
        </w:tc>
        <w:tc>
          <w:tcPr>
            <w:tcW w:w="1703" w:type="dxa"/>
            <w:vAlign w:val="center"/>
          </w:tcPr>
          <w:p w14:paraId="7FBA6241" w14:textId="77777777" w:rsidR="00102F2B" w:rsidRPr="00833531" w:rsidRDefault="00102F2B" w:rsidP="00C102BC"/>
        </w:tc>
        <w:tc>
          <w:tcPr>
            <w:tcW w:w="993" w:type="dxa"/>
            <w:vAlign w:val="center"/>
          </w:tcPr>
          <w:p w14:paraId="2C584503" w14:textId="77777777" w:rsidR="00102F2B" w:rsidRPr="00833531" w:rsidRDefault="00102F2B" w:rsidP="00C102BC"/>
        </w:tc>
        <w:tc>
          <w:tcPr>
            <w:tcW w:w="814" w:type="dxa"/>
            <w:vAlign w:val="center"/>
          </w:tcPr>
          <w:p w14:paraId="515C3F0F" w14:textId="77777777" w:rsidR="00102F2B" w:rsidRPr="00833531" w:rsidRDefault="00102F2B" w:rsidP="00C102BC"/>
        </w:tc>
      </w:tr>
      <w:tr w:rsidR="00102F2B" w:rsidRPr="00833531" w14:paraId="395B7CED" w14:textId="77777777" w:rsidTr="00624D96">
        <w:tc>
          <w:tcPr>
            <w:tcW w:w="2480" w:type="dxa"/>
            <w:vAlign w:val="center"/>
          </w:tcPr>
          <w:p w14:paraId="29F297CA" w14:textId="77777777" w:rsidR="00102F2B" w:rsidRDefault="00102F2B" w:rsidP="00C102BC">
            <w:pPr>
              <w:rPr>
                <w:b/>
              </w:rPr>
            </w:pPr>
            <w:r w:rsidRPr="00833531">
              <w:rPr>
                <w:b/>
              </w:rPr>
              <w:t xml:space="preserve">Počet kreditů za 2. </w:t>
            </w:r>
            <w:r w:rsidR="000C2710">
              <w:rPr>
                <w:b/>
              </w:rPr>
              <w:t>r</w:t>
            </w:r>
            <w:r w:rsidRPr="00833531">
              <w:rPr>
                <w:b/>
              </w:rPr>
              <w:t>očník</w:t>
            </w:r>
          </w:p>
          <w:p w14:paraId="5AB5EDB5" w14:textId="77777777" w:rsidR="000C2710" w:rsidRPr="00833531" w:rsidRDefault="000C2710" w:rsidP="00C102BC">
            <w:pPr>
              <w:rPr>
                <w:b/>
              </w:rPr>
            </w:pPr>
          </w:p>
        </w:tc>
        <w:tc>
          <w:tcPr>
            <w:tcW w:w="1134" w:type="dxa"/>
            <w:vAlign w:val="center"/>
          </w:tcPr>
          <w:p w14:paraId="106D23FB" w14:textId="77777777" w:rsidR="00102F2B" w:rsidRPr="00833531" w:rsidRDefault="00102F2B" w:rsidP="00C102BC">
            <w:pPr>
              <w:rPr>
                <w:b/>
              </w:rPr>
            </w:pPr>
          </w:p>
        </w:tc>
        <w:tc>
          <w:tcPr>
            <w:tcW w:w="1277" w:type="dxa"/>
            <w:vAlign w:val="center"/>
          </w:tcPr>
          <w:p w14:paraId="460A04E3" w14:textId="77777777" w:rsidR="00102F2B" w:rsidRPr="00833531" w:rsidRDefault="00102F2B" w:rsidP="00C102BC">
            <w:pPr>
              <w:rPr>
                <w:b/>
              </w:rPr>
            </w:pPr>
          </w:p>
        </w:tc>
        <w:tc>
          <w:tcPr>
            <w:tcW w:w="713" w:type="dxa"/>
            <w:vAlign w:val="center"/>
          </w:tcPr>
          <w:p w14:paraId="096A54DB" w14:textId="77777777" w:rsidR="00102F2B" w:rsidRPr="00833531" w:rsidRDefault="00102F2B" w:rsidP="00C22ED5">
            <w:pPr>
              <w:jc w:val="center"/>
              <w:rPr>
                <w:b/>
              </w:rPr>
            </w:pPr>
            <w:r w:rsidRPr="00833531">
              <w:rPr>
                <w:b/>
              </w:rPr>
              <w:t>60</w:t>
            </w:r>
          </w:p>
        </w:tc>
        <w:tc>
          <w:tcPr>
            <w:tcW w:w="1703" w:type="dxa"/>
            <w:vAlign w:val="center"/>
          </w:tcPr>
          <w:p w14:paraId="4F46079C" w14:textId="77777777" w:rsidR="00102F2B" w:rsidRPr="00833531" w:rsidRDefault="00102F2B" w:rsidP="00C102BC"/>
        </w:tc>
        <w:tc>
          <w:tcPr>
            <w:tcW w:w="993" w:type="dxa"/>
            <w:vAlign w:val="center"/>
          </w:tcPr>
          <w:p w14:paraId="4C9ED266" w14:textId="77777777" w:rsidR="00102F2B" w:rsidRPr="00833531" w:rsidRDefault="00102F2B" w:rsidP="00C102BC"/>
        </w:tc>
        <w:tc>
          <w:tcPr>
            <w:tcW w:w="814" w:type="dxa"/>
            <w:vAlign w:val="center"/>
          </w:tcPr>
          <w:p w14:paraId="03FA6E06" w14:textId="77777777" w:rsidR="00102F2B" w:rsidRPr="00833531" w:rsidRDefault="00102F2B" w:rsidP="00C102BC"/>
        </w:tc>
      </w:tr>
      <w:tr w:rsidR="00102F2B" w:rsidRPr="00833531" w14:paraId="44B596FD" w14:textId="77777777" w:rsidTr="00624D96">
        <w:tc>
          <w:tcPr>
            <w:tcW w:w="2480" w:type="dxa"/>
            <w:vAlign w:val="center"/>
          </w:tcPr>
          <w:p w14:paraId="05D4520A" w14:textId="77777777" w:rsidR="00102F2B" w:rsidRDefault="00102F2B" w:rsidP="00C102BC">
            <w:pPr>
              <w:rPr>
                <w:b/>
              </w:rPr>
            </w:pPr>
            <w:r>
              <w:rPr>
                <w:b/>
              </w:rPr>
              <w:t>Počet kreditů za celé studium</w:t>
            </w:r>
          </w:p>
          <w:p w14:paraId="3D5BF71D" w14:textId="77777777" w:rsidR="000C2710" w:rsidRDefault="000C2710" w:rsidP="00C102BC">
            <w:pPr>
              <w:rPr>
                <w:b/>
              </w:rPr>
            </w:pPr>
          </w:p>
          <w:p w14:paraId="0C23F731" w14:textId="77777777" w:rsidR="000C2710" w:rsidRPr="00833531" w:rsidRDefault="000C2710" w:rsidP="00C102BC">
            <w:pPr>
              <w:rPr>
                <w:b/>
              </w:rPr>
            </w:pPr>
          </w:p>
        </w:tc>
        <w:tc>
          <w:tcPr>
            <w:tcW w:w="1134" w:type="dxa"/>
            <w:vAlign w:val="center"/>
          </w:tcPr>
          <w:p w14:paraId="5ACEDC9B" w14:textId="77777777" w:rsidR="00102F2B" w:rsidRPr="00833531" w:rsidRDefault="00102F2B" w:rsidP="00C102BC">
            <w:pPr>
              <w:rPr>
                <w:b/>
              </w:rPr>
            </w:pPr>
          </w:p>
        </w:tc>
        <w:tc>
          <w:tcPr>
            <w:tcW w:w="1277" w:type="dxa"/>
            <w:vAlign w:val="center"/>
          </w:tcPr>
          <w:p w14:paraId="4CF1FCED" w14:textId="77777777" w:rsidR="00102F2B" w:rsidRPr="00833531" w:rsidRDefault="00102F2B" w:rsidP="00C102BC">
            <w:pPr>
              <w:rPr>
                <w:b/>
              </w:rPr>
            </w:pPr>
          </w:p>
        </w:tc>
        <w:tc>
          <w:tcPr>
            <w:tcW w:w="713" w:type="dxa"/>
            <w:vAlign w:val="center"/>
          </w:tcPr>
          <w:p w14:paraId="7A80E909" w14:textId="77777777" w:rsidR="00102F2B" w:rsidRPr="00833531" w:rsidRDefault="00102F2B" w:rsidP="00C22ED5">
            <w:pPr>
              <w:jc w:val="center"/>
              <w:rPr>
                <w:b/>
              </w:rPr>
            </w:pPr>
            <w:r>
              <w:rPr>
                <w:b/>
              </w:rPr>
              <w:t>120</w:t>
            </w:r>
          </w:p>
        </w:tc>
        <w:tc>
          <w:tcPr>
            <w:tcW w:w="1703" w:type="dxa"/>
            <w:vAlign w:val="center"/>
          </w:tcPr>
          <w:p w14:paraId="3E78EF69" w14:textId="77777777" w:rsidR="00102F2B" w:rsidRPr="00833531" w:rsidRDefault="00102F2B" w:rsidP="00C102BC"/>
        </w:tc>
        <w:tc>
          <w:tcPr>
            <w:tcW w:w="993" w:type="dxa"/>
            <w:vAlign w:val="center"/>
          </w:tcPr>
          <w:p w14:paraId="408573C6" w14:textId="77777777" w:rsidR="00102F2B" w:rsidRPr="00833531" w:rsidRDefault="00102F2B" w:rsidP="00C102BC"/>
        </w:tc>
        <w:tc>
          <w:tcPr>
            <w:tcW w:w="814" w:type="dxa"/>
            <w:vAlign w:val="center"/>
          </w:tcPr>
          <w:p w14:paraId="5AB74A98" w14:textId="77777777" w:rsidR="00102F2B" w:rsidRPr="00833531" w:rsidRDefault="00102F2B" w:rsidP="00C102BC"/>
        </w:tc>
      </w:tr>
      <w:tr w:rsidR="00037581" w14:paraId="22C4D8D5" w14:textId="77777777" w:rsidTr="00624D96">
        <w:tc>
          <w:tcPr>
            <w:tcW w:w="3614" w:type="dxa"/>
            <w:gridSpan w:val="2"/>
            <w:shd w:val="clear" w:color="auto" w:fill="F7CAAC"/>
          </w:tcPr>
          <w:p w14:paraId="056E45B9" w14:textId="77777777" w:rsidR="00037581" w:rsidRDefault="00037581" w:rsidP="00C102BC">
            <w:pPr>
              <w:jc w:val="both"/>
              <w:rPr>
                <w:b/>
              </w:rPr>
            </w:pPr>
            <w:r>
              <w:rPr>
                <w:b/>
              </w:rPr>
              <w:t>Součásti SZZ a jejich obsah</w:t>
            </w:r>
          </w:p>
        </w:tc>
        <w:tc>
          <w:tcPr>
            <w:tcW w:w="5500" w:type="dxa"/>
            <w:gridSpan w:val="5"/>
            <w:tcBorders>
              <w:bottom w:val="nil"/>
            </w:tcBorders>
          </w:tcPr>
          <w:p w14:paraId="72758D91" w14:textId="77777777" w:rsidR="001D6BAF" w:rsidRDefault="001D6BAF" w:rsidP="00C102BC">
            <w:pPr>
              <w:jc w:val="both"/>
            </w:pPr>
          </w:p>
        </w:tc>
      </w:tr>
      <w:tr w:rsidR="00037581" w14:paraId="60548AD9" w14:textId="77777777" w:rsidTr="00624D96">
        <w:trPr>
          <w:trHeight w:val="992"/>
        </w:trPr>
        <w:tc>
          <w:tcPr>
            <w:tcW w:w="9114" w:type="dxa"/>
            <w:gridSpan w:val="7"/>
            <w:tcBorders>
              <w:top w:val="nil"/>
            </w:tcBorders>
          </w:tcPr>
          <w:p w14:paraId="74BF1F3E" w14:textId="77777777" w:rsidR="001D6BAF" w:rsidRDefault="001D6BAF" w:rsidP="00AE56DD">
            <w:pPr>
              <w:jc w:val="both"/>
            </w:pPr>
          </w:p>
          <w:p w14:paraId="631E92BE" w14:textId="77777777" w:rsidR="00037581" w:rsidRDefault="00037581" w:rsidP="00C102BC">
            <w:pPr>
              <w:pStyle w:val="Odstavecseseznamem"/>
              <w:numPr>
                <w:ilvl w:val="0"/>
                <w:numId w:val="1"/>
              </w:numPr>
              <w:jc w:val="both"/>
            </w:pPr>
            <w:r>
              <w:t>Obhajoba diplomové práce.</w:t>
            </w:r>
          </w:p>
          <w:p w14:paraId="26F081BB" w14:textId="77777777" w:rsidR="00037581" w:rsidRDefault="00037581" w:rsidP="00C102BC">
            <w:pPr>
              <w:pStyle w:val="Odstavecseseznamem"/>
              <w:numPr>
                <w:ilvl w:val="0"/>
                <w:numId w:val="1"/>
              </w:numPr>
              <w:jc w:val="both"/>
            </w:pPr>
            <w:r>
              <w:t>Předškolní pedagogika.</w:t>
            </w:r>
          </w:p>
          <w:p w14:paraId="73AD9C53" w14:textId="77777777" w:rsidR="00037581" w:rsidRDefault="000C2710" w:rsidP="00C102BC">
            <w:pPr>
              <w:pStyle w:val="Odstavecseseznamem"/>
              <w:numPr>
                <w:ilvl w:val="0"/>
                <w:numId w:val="1"/>
              </w:numPr>
              <w:jc w:val="both"/>
            </w:pPr>
            <w:r>
              <w:t>Ř</w:t>
            </w:r>
            <w:r w:rsidR="00037581">
              <w:t>ízení mateřské školy.</w:t>
            </w:r>
          </w:p>
          <w:p w14:paraId="66532199" w14:textId="77777777" w:rsidR="00AE56DD" w:rsidRDefault="00037581" w:rsidP="00AE56DD">
            <w:pPr>
              <w:pStyle w:val="Odstavecseseznamem"/>
              <w:numPr>
                <w:ilvl w:val="0"/>
                <w:numId w:val="1"/>
              </w:numPr>
              <w:jc w:val="both"/>
            </w:pPr>
            <w:r>
              <w:t>Metodologie pedagogického výzkumu.</w:t>
            </w:r>
          </w:p>
          <w:p w14:paraId="1E3CD7C1" w14:textId="77777777" w:rsidR="00AE56DD" w:rsidRDefault="00AE56DD" w:rsidP="00AE56DD">
            <w:pPr>
              <w:pStyle w:val="Odstavecseseznamem"/>
              <w:jc w:val="both"/>
            </w:pPr>
          </w:p>
          <w:p w14:paraId="1F2DD38B" w14:textId="6C939411" w:rsidR="00037581" w:rsidRPr="002A4520" w:rsidRDefault="00037581" w:rsidP="00C102BC">
            <w:pPr>
              <w:jc w:val="both"/>
              <w:rPr>
                <w:rFonts w:eastAsiaTheme="minorEastAsia"/>
                <w:b/>
                <w:bCs/>
              </w:rPr>
            </w:pPr>
            <w:r w:rsidRPr="002A4520">
              <w:rPr>
                <w:rFonts w:eastAsiaTheme="minorEastAsia"/>
                <w:b/>
                <w:bCs/>
              </w:rPr>
              <w:t xml:space="preserve">Diplomová práce </w:t>
            </w:r>
            <w:r w:rsidRPr="002A4520">
              <w:rPr>
                <w:rFonts w:eastAsiaTheme="minorEastAsia"/>
              </w:rPr>
              <w:t>je závěrečnou prací vysokoškolského studia v </w:t>
            </w:r>
            <w:del w:id="49" w:author="Anežka Lengálová" w:date="2018-05-30T06:20:00Z">
              <w:r w:rsidRPr="002A4520" w:rsidDel="007A2B6D">
                <w:rPr>
                  <w:rFonts w:eastAsiaTheme="minorEastAsia"/>
                </w:rPr>
                <w:delText>navazujícím</w:delText>
              </w:r>
            </w:del>
            <w:r w:rsidRPr="002A4520">
              <w:rPr>
                <w:rFonts w:eastAsiaTheme="minorEastAsia"/>
              </w:rPr>
              <w:t xml:space="preserve"> magisterském stupni a její obhajoba je součástí státní zkoušky. </w:t>
            </w:r>
            <w:ins w:id="50" w:author="Jana Vašíková" w:date="2018-05-30T13:32:00Z">
              <w:r w:rsidR="00D3625C">
                <w:rPr>
                  <w:rFonts w:eastAsiaTheme="minorEastAsia"/>
                </w:rPr>
                <w:t xml:space="preserve">Tato závěrečná </w:t>
              </w:r>
            </w:ins>
            <w:del w:id="51" w:author="Jana Vašíková" w:date="2018-05-30T13:32:00Z">
              <w:r w:rsidRPr="002A4520" w:rsidDel="00D3625C">
                <w:rPr>
                  <w:rFonts w:eastAsiaTheme="minorEastAsia"/>
                </w:rPr>
                <w:delText xml:space="preserve">Diplomová </w:delText>
              </w:r>
            </w:del>
            <w:r w:rsidRPr="002A4520">
              <w:rPr>
                <w:rFonts w:eastAsiaTheme="minorEastAsia"/>
              </w:rPr>
              <w:t>práce dokládá studentovu dobrou orientaci v předmětné problematice.</w:t>
            </w:r>
          </w:p>
          <w:p w14:paraId="3C193976" w14:textId="64A69CB9" w:rsidR="00037581" w:rsidRPr="002A4520" w:rsidRDefault="00037581" w:rsidP="00C102BC">
            <w:pPr>
              <w:jc w:val="both"/>
              <w:rPr>
                <w:rFonts w:eastAsiaTheme="minorEastAsia"/>
                <w:b/>
                <w:bCs/>
              </w:rPr>
            </w:pPr>
            <w:r w:rsidRPr="002A4520">
              <w:rPr>
                <w:rFonts w:eastAsiaTheme="minorEastAsia"/>
              </w:rPr>
              <w:t>Cílem</w:t>
            </w:r>
            <w:ins w:id="52" w:author="Jana Vašíková" w:date="2018-05-30T13:37:00Z">
              <w:r w:rsidR="00D3625C">
                <w:rPr>
                  <w:rFonts w:eastAsiaTheme="minorEastAsia"/>
                </w:rPr>
                <w:t xml:space="preserve"> této kvalifikační</w:t>
              </w:r>
            </w:ins>
            <w:del w:id="53" w:author="Jana Vašíková" w:date="2018-05-30T13:37:00Z">
              <w:r w:rsidRPr="002A4520" w:rsidDel="00D3625C">
                <w:rPr>
                  <w:rFonts w:eastAsiaTheme="minorEastAsia"/>
                </w:rPr>
                <w:delText xml:space="preserve"> diplomové</w:delText>
              </w:r>
            </w:del>
            <w:r w:rsidRPr="002A4520">
              <w:rPr>
                <w:rFonts w:eastAsiaTheme="minorEastAsia"/>
              </w:rPr>
              <w:t xml:space="preserve"> práce je</w:t>
            </w:r>
            <w:r w:rsidR="000012E5">
              <w:rPr>
                <w:rFonts w:eastAsiaTheme="minorEastAsia"/>
              </w:rPr>
              <w:t xml:space="preserve"> </w:t>
            </w:r>
            <w:r w:rsidRPr="002A4520">
              <w:rPr>
                <w:rFonts w:eastAsiaTheme="minorEastAsia"/>
              </w:rPr>
              <w:t xml:space="preserve">prokázat schopnost zpracovat problém prostřednictvím pedagogického výzkumu, resp. schopnost ověřit vlastní metodiku a schopnost odborně komunikovat při obhajobě. V diplomové práci student identifikuje a analyzuje důležité otázky a souvislosti s existujícím poznáním vztahujícím se k tématu, seskupuje </w:t>
            </w:r>
            <w:del w:id="54" w:author="Jana Vašíková" w:date="2018-05-30T13:38:00Z">
              <w:r w:rsidRPr="002A4520" w:rsidDel="00D3625C">
                <w:rPr>
                  <w:rFonts w:eastAsiaTheme="minorEastAsia"/>
                </w:rPr>
                <w:br/>
              </w:r>
            </w:del>
            <w:r w:rsidRPr="002A4520">
              <w:rPr>
                <w:rFonts w:eastAsiaTheme="minorEastAsia"/>
              </w:rPr>
              <w:t>a prezentuje je v uspořádané a srozumitelné podobě.</w:t>
            </w:r>
          </w:p>
          <w:p w14:paraId="2EBE4606" w14:textId="14186E9E" w:rsidR="00037581" w:rsidRPr="002A4520" w:rsidRDefault="00D3625C" w:rsidP="00C102BC">
            <w:pPr>
              <w:jc w:val="both"/>
              <w:rPr>
                <w:rFonts w:eastAsiaTheme="minorEastAsia"/>
              </w:rPr>
            </w:pPr>
            <w:ins w:id="55" w:author="Jana Vašíková" w:date="2018-05-30T13:38:00Z">
              <w:r>
                <w:rPr>
                  <w:rFonts w:eastAsiaTheme="minorEastAsia"/>
                </w:rPr>
                <w:t>Tato závěrečná</w:t>
              </w:r>
            </w:ins>
            <w:del w:id="56" w:author="Jana Vašíková" w:date="2018-05-30T13:38:00Z">
              <w:r w:rsidR="00037581" w:rsidRPr="002A4520" w:rsidDel="00D3625C">
                <w:rPr>
                  <w:rFonts w:eastAsiaTheme="minorEastAsia"/>
                </w:rPr>
                <w:delText>Diplomová</w:delText>
              </w:r>
            </w:del>
            <w:r w:rsidR="00037581" w:rsidRPr="002A4520">
              <w:rPr>
                <w:rFonts w:eastAsiaTheme="minorEastAsia"/>
              </w:rPr>
              <w:t xml:space="preserve"> práce má rozsah 60 – 80 normostran</w:t>
            </w:r>
            <w:ins w:id="57" w:author="Jana Vašíková" w:date="2018-05-30T13:38:00Z">
              <w:r>
                <w:rPr>
                  <w:rFonts w:eastAsiaTheme="minorEastAsia"/>
                </w:rPr>
                <w:t xml:space="preserve"> a její téma </w:t>
              </w:r>
            </w:ins>
            <w:del w:id="58" w:author="Jana Vašíková" w:date="2018-05-30T13:38:00Z">
              <w:r w:rsidR="00037581" w:rsidRPr="002A4520" w:rsidDel="00D3625C">
                <w:rPr>
                  <w:rFonts w:eastAsiaTheme="minorEastAsia"/>
                </w:rPr>
                <w:delText xml:space="preserve">. Téma diplomové práce </w:delText>
              </w:r>
            </w:del>
            <w:r w:rsidR="00037581" w:rsidRPr="002A4520">
              <w:rPr>
                <w:rFonts w:eastAsiaTheme="minorEastAsia"/>
              </w:rPr>
              <w:t xml:space="preserve">musí souviset s jádrem studijního oboru, </w:t>
            </w:r>
            <w:r w:rsidR="00037581" w:rsidRPr="002A4520">
              <w:rPr>
                <w:rFonts w:eastAsiaTheme="minorEastAsia"/>
              </w:rPr>
              <w:br/>
              <w:t xml:space="preserve">tj. je cíleně zaměřená na předškolní vzdělávání. </w:t>
            </w:r>
          </w:p>
          <w:p w14:paraId="54912C12" w14:textId="77777777" w:rsidR="001E5236" w:rsidRPr="001E5236" w:rsidRDefault="00037581" w:rsidP="00C102BC">
            <w:pPr>
              <w:jc w:val="both"/>
              <w:rPr>
                <w:rFonts w:eastAsiaTheme="minorEastAsia"/>
                <w:b/>
                <w:bCs/>
              </w:rPr>
            </w:pPr>
            <w:r w:rsidRPr="002A4520">
              <w:rPr>
                <w:rFonts w:eastAsiaTheme="minorEastAsia"/>
              </w:rPr>
              <w:t xml:space="preserve">Formální náležitosti diplomové práce určuje </w:t>
            </w:r>
            <w:r w:rsidR="00AE56DD">
              <w:rPr>
                <w:rStyle w:val="Siln"/>
                <w:rFonts w:eastAsiaTheme="minorEastAsia"/>
              </w:rPr>
              <w:t>vnitřní norma UTB.</w:t>
            </w:r>
          </w:p>
        </w:tc>
      </w:tr>
      <w:tr w:rsidR="00037581" w14:paraId="23290430" w14:textId="77777777" w:rsidTr="00624D96">
        <w:tc>
          <w:tcPr>
            <w:tcW w:w="3614" w:type="dxa"/>
            <w:gridSpan w:val="2"/>
            <w:shd w:val="clear" w:color="auto" w:fill="F7CAAC"/>
          </w:tcPr>
          <w:p w14:paraId="265F9EA5" w14:textId="77777777" w:rsidR="00037581" w:rsidRDefault="00037581" w:rsidP="00C102BC">
            <w:pPr>
              <w:jc w:val="both"/>
              <w:rPr>
                <w:b/>
              </w:rPr>
            </w:pPr>
            <w:r>
              <w:rPr>
                <w:b/>
              </w:rPr>
              <w:t>Další studijní povinnosti</w:t>
            </w:r>
          </w:p>
        </w:tc>
        <w:tc>
          <w:tcPr>
            <w:tcW w:w="5500" w:type="dxa"/>
            <w:gridSpan w:val="5"/>
            <w:tcBorders>
              <w:bottom w:val="nil"/>
            </w:tcBorders>
          </w:tcPr>
          <w:p w14:paraId="3D55E46D" w14:textId="77777777" w:rsidR="00037581" w:rsidRDefault="00037581" w:rsidP="00C102BC">
            <w:pPr>
              <w:jc w:val="both"/>
            </w:pPr>
          </w:p>
        </w:tc>
      </w:tr>
      <w:tr w:rsidR="00037581" w14:paraId="47E212B8" w14:textId="77777777" w:rsidTr="00AE56DD">
        <w:trPr>
          <w:trHeight w:val="70"/>
        </w:trPr>
        <w:tc>
          <w:tcPr>
            <w:tcW w:w="9114" w:type="dxa"/>
            <w:gridSpan w:val="7"/>
            <w:tcBorders>
              <w:top w:val="nil"/>
            </w:tcBorders>
          </w:tcPr>
          <w:p w14:paraId="77927010" w14:textId="77777777" w:rsidR="00976ADD" w:rsidRDefault="00037581" w:rsidP="00AE56DD">
            <w:pPr>
              <w:jc w:val="both"/>
            </w:pPr>
            <w:r>
              <w:t>-</w:t>
            </w:r>
          </w:p>
        </w:tc>
      </w:tr>
      <w:tr w:rsidR="00037581" w14:paraId="113F6AA6" w14:textId="77777777" w:rsidTr="00624D96">
        <w:tc>
          <w:tcPr>
            <w:tcW w:w="3614" w:type="dxa"/>
            <w:gridSpan w:val="2"/>
            <w:shd w:val="clear" w:color="auto" w:fill="F7CAAC"/>
          </w:tcPr>
          <w:p w14:paraId="46F4EEE4" w14:textId="77777777" w:rsidR="00037581" w:rsidRDefault="00624D96" w:rsidP="00C102BC">
            <w:pPr>
              <w:rPr>
                <w:b/>
              </w:rPr>
            </w:pPr>
            <w:r>
              <w:br w:type="page"/>
            </w:r>
            <w:r w:rsidR="00037581">
              <w:rPr>
                <w:b/>
              </w:rPr>
              <w:t>Návrh témat kvalifikačních prací a témata obhájených prací</w:t>
            </w:r>
          </w:p>
        </w:tc>
        <w:tc>
          <w:tcPr>
            <w:tcW w:w="5500" w:type="dxa"/>
            <w:gridSpan w:val="5"/>
            <w:tcBorders>
              <w:bottom w:val="nil"/>
            </w:tcBorders>
          </w:tcPr>
          <w:p w14:paraId="3D7D76B2" w14:textId="77777777" w:rsidR="00037581" w:rsidRDefault="00037581" w:rsidP="00C102BC">
            <w:pPr>
              <w:jc w:val="both"/>
            </w:pPr>
          </w:p>
        </w:tc>
      </w:tr>
      <w:tr w:rsidR="00037581" w14:paraId="76EDAB89" w14:textId="77777777" w:rsidTr="00624D96">
        <w:trPr>
          <w:trHeight w:val="11339"/>
        </w:trPr>
        <w:tc>
          <w:tcPr>
            <w:tcW w:w="9114" w:type="dxa"/>
            <w:gridSpan w:val="7"/>
            <w:tcBorders>
              <w:top w:val="nil"/>
            </w:tcBorders>
          </w:tcPr>
          <w:p w14:paraId="48EB2FEE" w14:textId="77777777" w:rsidR="00037581" w:rsidRDefault="00037581" w:rsidP="00C102BC">
            <w:pPr>
              <w:autoSpaceDE w:val="0"/>
              <w:autoSpaceDN w:val="0"/>
              <w:adjustRightInd w:val="0"/>
              <w:jc w:val="both"/>
              <w:rPr>
                <w:rFonts w:eastAsiaTheme="minorEastAsia"/>
              </w:rPr>
            </w:pPr>
            <w:r w:rsidRPr="002A4520">
              <w:rPr>
                <w:rFonts w:eastAsiaTheme="minorEastAsia"/>
              </w:rPr>
              <w:t xml:space="preserve">Ve studijním </w:t>
            </w:r>
            <w:r>
              <w:rPr>
                <w:rFonts w:eastAsiaTheme="minorEastAsia"/>
              </w:rPr>
              <w:t xml:space="preserve">programu byly v akademickém roce 2016/2017 obhájeny první diplomové práce. </w:t>
            </w:r>
          </w:p>
          <w:p w14:paraId="019A9E33" w14:textId="77777777" w:rsidR="005417AA" w:rsidRDefault="005417AA" w:rsidP="00C102BC">
            <w:pPr>
              <w:autoSpaceDE w:val="0"/>
              <w:autoSpaceDN w:val="0"/>
              <w:adjustRightInd w:val="0"/>
              <w:jc w:val="both"/>
              <w:rPr>
                <w:rFonts w:eastAsiaTheme="minorEastAsia"/>
              </w:rPr>
            </w:pPr>
          </w:p>
          <w:p w14:paraId="23B3AAC0" w14:textId="77777777" w:rsidR="005417AA" w:rsidRPr="00976ADD" w:rsidRDefault="005417AA" w:rsidP="005417AA">
            <w:pPr>
              <w:autoSpaceDE w:val="0"/>
              <w:autoSpaceDN w:val="0"/>
              <w:adjustRightInd w:val="0"/>
              <w:rPr>
                <w:color w:val="212121"/>
              </w:rPr>
            </w:pPr>
            <w:r>
              <w:rPr>
                <w:color w:val="212121"/>
                <w:shd w:val="clear" w:color="auto" w:fill="FFFFFF"/>
              </w:rPr>
              <w:t xml:space="preserve">Mgr. Marie </w:t>
            </w:r>
            <w:r w:rsidRPr="005417AA">
              <w:rPr>
                <w:color w:val="212121"/>
                <w:shd w:val="clear" w:color="auto" w:fill="FFFFFF"/>
              </w:rPr>
              <w:t>Kozáková</w:t>
            </w:r>
            <w:r w:rsidRPr="005417AA">
              <w:rPr>
                <w:color w:val="212121"/>
              </w:rPr>
              <w:br/>
            </w:r>
            <w:hyperlink r:id="rId15" w:tgtFrame="_blank" w:history="1">
              <w:r w:rsidRPr="005417AA">
                <w:rPr>
                  <w:rStyle w:val="Hypertextovodkaz"/>
                  <w:shd w:val="clear" w:color="auto" w:fill="FFFFFF"/>
                </w:rPr>
                <w:t>https://stag.utb.cz/portal/studium/prohlizeni.html?pc_pagenavigationalstate=H4sIAAAAAAAAAGNgYGBkYDE2NzASZmQAsTmKSxJLUr1TK8E8EV1LIyNjY3MjA2MzC1MTc3NDSyNToAwDADD0TjQ4AAAA</w:t>
              </w:r>
            </w:hyperlink>
            <w:r w:rsidRPr="005417AA">
              <w:rPr>
                <w:color w:val="212121"/>
              </w:rPr>
              <w:br/>
            </w:r>
            <w:r w:rsidRPr="005417AA">
              <w:rPr>
                <w:color w:val="212121"/>
              </w:rPr>
              <w:br/>
            </w:r>
            <w:r>
              <w:rPr>
                <w:color w:val="212121"/>
                <w:shd w:val="clear" w:color="auto" w:fill="FFFFFF"/>
              </w:rPr>
              <w:t xml:space="preserve">Mgr. Petra </w:t>
            </w:r>
            <w:r w:rsidRPr="005417AA">
              <w:rPr>
                <w:color w:val="212121"/>
                <w:shd w:val="clear" w:color="auto" w:fill="FFFFFF"/>
              </w:rPr>
              <w:t>Trávníčková</w:t>
            </w:r>
            <w:r w:rsidRPr="005417AA">
              <w:rPr>
                <w:color w:val="212121"/>
              </w:rPr>
              <w:br/>
            </w:r>
            <w:hyperlink r:id="rId16" w:tgtFrame="_blank" w:history="1">
              <w:r w:rsidRPr="005417AA">
                <w:rPr>
                  <w:rStyle w:val="Hypertextovodkaz"/>
                  <w:shd w:val="clear" w:color="auto" w:fill="FFFFFF"/>
                </w:rPr>
                <w:t>https://stag.utb.cz/portal/studium/prohlizeni.html?pc_pagenavigationalstate=H4sIAAAAAAAAAGNgYGBkYDE2NzASZmQAsTmKSxJLUr1TK8E8EV1LIyNjY3MjA2MzC1MTc3NDS0NDoAwDAF4gWkc4AAAA</w:t>
              </w:r>
            </w:hyperlink>
            <w:r w:rsidRPr="005417AA">
              <w:rPr>
                <w:color w:val="212121"/>
              </w:rPr>
              <w:br/>
            </w:r>
            <w:r w:rsidRPr="005417AA">
              <w:rPr>
                <w:color w:val="212121"/>
              </w:rPr>
              <w:br/>
            </w:r>
            <w:r>
              <w:rPr>
                <w:color w:val="212121"/>
                <w:shd w:val="clear" w:color="auto" w:fill="FFFFFF"/>
              </w:rPr>
              <w:t xml:space="preserve">Mgr. Anna </w:t>
            </w:r>
            <w:r w:rsidRPr="005417AA">
              <w:rPr>
                <w:color w:val="212121"/>
                <w:shd w:val="clear" w:color="auto" w:fill="FFFFFF"/>
              </w:rPr>
              <w:t>Rebendová</w:t>
            </w:r>
            <w:r w:rsidRPr="005417AA">
              <w:rPr>
                <w:color w:val="212121"/>
              </w:rPr>
              <w:br/>
            </w:r>
            <w:hyperlink r:id="rId17" w:tgtFrame="_blank" w:history="1">
              <w:r w:rsidRPr="005417AA">
                <w:rPr>
                  <w:rStyle w:val="Hypertextovodkaz"/>
                  <w:shd w:val="clear" w:color="auto" w:fill="FFFFFF"/>
                </w:rPr>
                <w:t>https://stag.utb.cz/portal/studium/prohlizeni.html?pc_pagenavigationalstate=H4sIAAAAAAAAAGNgYGBkYDE2NzASZmQAsTmKSxJLUr1TK8E8EV1LIyNjY3MjA2MzC1MTc3NDSwNDoAwDAPvzBow4AAAA</w:t>
              </w:r>
            </w:hyperlink>
          </w:p>
          <w:p w14:paraId="3EAA3F46" w14:textId="77777777" w:rsidR="00037581" w:rsidRPr="005417AA" w:rsidRDefault="00037581" w:rsidP="00C102BC">
            <w:pPr>
              <w:jc w:val="both"/>
              <w:rPr>
                <w:rFonts w:eastAsiaTheme="minorEastAsia"/>
              </w:rPr>
            </w:pPr>
          </w:p>
          <w:p w14:paraId="244A3643" w14:textId="77777777" w:rsidR="00037581" w:rsidRPr="002A4520" w:rsidRDefault="00037581" w:rsidP="00C102BC">
            <w:pPr>
              <w:jc w:val="both"/>
              <w:rPr>
                <w:rFonts w:eastAsiaTheme="minorEastAsia"/>
                <w:b/>
              </w:rPr>
            </w:pPr>
            <w:r w:rsidRPr="002A4520">
              <w:rPr>
                <w:rFonts w:eastAsiaTheme="minorEastAsia"/>
                <w:b/>
              </w:rPr>
              <w:t>Návrhy témat diplomových prací</w:t>
            </w:r>
          </w:p>
          <w:p w14:paraId="4E10719F"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Analýza vývoje kurikula pro předškolní vzdělávání v ČR i okolních zemích.</w:t>
            </w:r>
          </w:p>
          <w:p w14:paraId="67E3ACF6"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Problematika školní zralosti a školní připravenosti v podmínkách ČR.</w:t>
            </w:r>
          </w:p>
          <w:p w14:paraId="246F4F28"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Projektová metoda a její uplatnění v MŠ.</w:t>
            </w:r>
          </w:p>
          <w:p w14:paraId="5D3C79B0"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Rozvoj grafomotoriky u dětí předškolního věku.</w:t>
            </w:r>
          </w:p>
          <w:p w14:paraId="74152BB4"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Hyperaktivní dítě v mateřské škole – problémy a výzvy pro práci učitele MŠ.</w:t>
            </w:r>
          </w:p>
          <w:p w14:paraId="6B3A7F44"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Význam dětské literatury pro rozvoj osobnosti dítěte předškolního věku.</w:t>
            </w:r>
          </w:p>
          <w:p w14:paraId="3E313CAE"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Autoevaluace mateřské školy – možnosti a postupy.</w:t>
            </w:r>
          </w:p>
          <w:p w14:paraId="01F1A520"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Spolupráce mateřské školy a rodiny</w:t>
            </w:r>
            <w:r w:rsidR="000C2710">
              <w:rPr>
                <w:rFonts w:eastAsiaTheme="minorEastAsia"/>
              </w:rPr>
              <w:t xml:space="preserve"> – analýza vztahů a konsekvencí</w:t>
            </w:r>
            <w:r w:rsidRPr="002A4520">
              <w:rPr>
                <w:rFonts w:eastAsiaTheme="minorEastAsia"/>
              </w:rPr>
              <w:t xml:space="preserve"> do praxe.</w:t>
            </w:r>
          </w:p>
          <w:p w14:paraId="2E585BCC"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 xml:space="preserve">Spolupráce mateřské a základní školy v souvislosti se </w:t>
            </w:r>
            <w:r w:rsidR="000C2710">
              <w:rPr>
                <w:rFonts w:eastAsiaTheme="minorEastAsia"/>
              </w:rPr>
              <w:t>zahájením</w:t>
            </w:r>
            <w:r w:rsidRPr="002A4520">
              <w:rPr>
                <w:rFonts w:eastAsiaTheme="minorEastAsia"/>
              </w:rPr>
              <w:t xml:space="preserve"> povinné školní docházky.</w:t>
            </w:r>
          </w:p>
          <w:p w14:paraId="0EC66A2C"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Hra jako nejvýznamnější činnost dítěte předškolního věku.</w:t>
            </w:r>
          </w:p>
          <w:p w14:paraId="6CE3C1EB"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Integrovaný přístup v předškolním vzdělávání.</w:t>
            </w:r>
          </w:p>
          <w:p w14:paraId="78934D74"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Oblíbené činnosti dětí v MŠ.</w:t>
            </w:r>
          </w:p>
          <w:p w14:paraId="460F495C"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Hodnotový a morální vývoj dítěte předškolního věku.</w:t>
            </w:r>
          </w:p>
          <w:p w14:paraId="537E2FC1"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Inkluzivní vzdělávání v podmínkách MŠ.</w:t>
            </w:r>
          </w:p>
          <w:p w14:paraId="2AFAD715"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Výuka cizího jazyka v MŠ.</w:t>
            </w:r>
          </w:p>
          <w:p w14:paraId="7419FD8B"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Práce s nadanými dětmi v MŠ – problémy a výzvy.</w:t>
            </w:r>
          </w:p>
          <w:p w14:paraId="2420B130"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Spontaneita dětského výtvarného projevu.</w:t>
            </w:r>
          </w:p>
          <w:p w14:paraId="153A434D"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Pohybové činnosti v MŠ jako prevence obezity dětí.</w:t>
            </w:r>
          </w:p>
          <w:p w14:paraId="773491AC" w14:textId="77777777" w:rsidR="00037581" w:rsidRPr="002A4520" w:rsidRDefault="000C2710" w:rsidP="00C102BC">
            <w:pPr>
              <w:pStyle w:val="Odstavecseseznamem"/>
              <w:numPr>
                <w:ilvl w:val="0"/>
                <w:numId w:val="21"/>
              </w:numPr>
              <w:autoSpaceDE w:val="0"/>
              <w:autoSpaceDN w:val="0"/>
              <w:adjustRightInd w:val="0"/>
              <w:contextualSpacing w:val="0"/>
              <w:rPr>
                <w:rFonts w:eastAsiaTheme="minorEastAsia"/>
              </w:rPr>
            </w:pPr>
            <w:r>
              <w:rPr>
                <w:rFonts w:eastAsiaTheme="minorEastAsia"/>
              </w:rPr>
              <w:t>Možnosti edukce dě</w:t>
            </w:r>
            <w:r w:rsidR="00037581" w:rsidRPr="002A4520">
              <w:rPr>
                <w:rFonts w:eastAsiaTheme="minorEastAsia"/>
              </w:rPr>
              <w:t>ti do tří let v podmín</w:t>
            </w:r>
            <w:r>
              <w:rPr>
                <w:rFonts w:eastAsiaTheme="minorEastAsia"/>
              </w:rPr>
              <w:t>k</w:t>
            </w:r>
            <w:r w:rsidR="00037581" w:rsidRPr="002A4520">
              <w:rPr>
                <w:rFonts w:eastAsiaTheme="minorEastAsia"/>
              </w:rPr>
              <w:t>ách MŠ.</w:t>
            </w:r>
          </w:p>
          <w:p w14:paraId="36C5763C"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Rozvoj matematických představ u dítěte předškolního věku.</w:t>
            </w:r>
          </w:p>
          <w:p w14:paraId="5055B449"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Subjektivní pojetí výchovy v MŠ.</w:t>
            </w:r>
          </w:p>
          <w:p w14:paraId="02F24238"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Využití pohádek v činnosti MŠ.</w:t>
            </w:r>
          </w:p>
          <w:p w14:paraId="22E30ED3"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 xml:space="preserve">Rozvoj </w:t>
            </w:r>
            <w:r w:rsidR="000C2710">
              <w:rPr>
                <w:rFonts w:eastAsiaTheme="minorEastAsia"/>
              </w:rPr>
              <w:t>multikulturní kompetence dě</w:t>
            </w:r>
            <w:r w:rsidRPr="002A4520">
              <w:rPr>
                <w:rFonts w:eastAsiaTheme="minorEastAsia"/>
              </w:rPr>
              <w:t>tí v MŠ.</w:t>
            </w:r>
          </w:p>
          <w:p w14:paraId="7BBC7C22"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Rozvoj čtenářských zkušeností prostřednictvím genetické metody čtení.</w:t>
            </w:r>
          </w:p>
          <w:p w14:paraId="08F32023"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Dítě a kniha – analýza vztahů.</w:t>
            </w:r>
          </w:p>
          <w:p w14:paraId="722494E3"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Neverbální komunikace dětí předškolního věku.</w:t>
            </w:r>
          </w:p>
          <w:p w14:paraId="0070AED2"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Rozvíjení emoční inteligence dětí v MŠ.</w:t>
            </w:r>
          </w:p>
          <w:p w14:paraId="7DEF668F"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Kázeň, autorita a jej využití v prostředí MŠ.</w:t>
            </w:r>
          </w:p>
          <w:p w14:paraId="643E6599"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Odměny a tresty ve výchově dítěte předškolního věku.</w:t>
            </w:r>
          </w:p>
          <w:p w14:paraId="48CC884E"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Sebereflexe učitelova výchovného působení v mateřské škole.</w:t>
            </w:r>
          </w:p>
          <w:p w14:paraId="6995FD7D"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Dramatická výchova ve školním i mimoškolním prostředí u dětí předškolního věku.</w:t>
            </w:r>
          </w:p>
          <w:p w14:paraId="3A2A867E"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Pedagogicko-psychologická diagnostika osobnosti předškoláka pro plánování a individualizace výuky.</w:t>
            </w:r>
          </w:p>
          <w:p w14:paraId="0C7660B3"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Možnosti využití video tréninku interakcí při práci s dětmi v MŠ.</w:t>
            </w:r>
          </w:p>
          <w:p w14:paraId="34686D19" w14:textId="77777777" w:rsidR="00037581" w:rsidRPr="002A4520" w:rsidRDefault="00037581" w:rsidP="00C102BC">
            <w:pPr>
              <w:pStyle w:val="Odstavecseseznamem"/>
              <w:numPr>
                <w:ilvl w:val="0"/>
                <w:numId w:val="21"/>
              </w:numPr>
              <w:autoSpaceDE w:val="0"/>
              <w:autoSpaceDN w:val="0"/>
              <w:adjustRightInd w:val="0"/>
              <w:contextualSpacing w:val="0"/>
              <w:rPr>
                <w:rFonts w:eastAsiaTheme="minorEastAsia"/>
              </w:rPr>
            </w:pPr>
            <w:r w:rsidRPr="002A4520">
              <w:rPr>
                <w:rFonts w:eastAsiaTheme="minorEastAsia"/>
              </w:rPr>
              <w:t xml:space="preserve">Pozitiva </w:t>
            </w:r>
            <w:r w:rsidR="000C2710">
              <w:rPr>
                <w:rFonts w:eastAsiaTheme="minorEastAsia"/>
              </w:rPr>
              <w:t xml:space="preserve">a </w:t>
            </w:r>
            <w:r w:rsidRPr="002A4520">
              <w:rPr>
                <w:rFonts w:eastAsiaTheme="minorEastAsia"/>
              </w:rPr>
              <w:t>negativa alternativních přístupů ve výchově a vzdělávání v MŠ.</w:t>
            </w:r>
          </w:p>
          <w:p w14:paraId="252E2928" w14:textId="77777777" w:rsidR="00037581" w:rsidRDefault="00037581" w:rsidP="00C102BC">
            <w:pPr>
              <w:jc w:val="both"/>
            </w:pPr>
          </w:p>
        </w:tc>
      </w:tr>
    </w:tbl>
    <w:p w14:paraId="16DA95F7" w14:textId="77777777" w:rsidR="00624D96" w:rsidRDefault="00624D96">
      <w:r>
        <w:br w:type="page"/>
      </w:r>
    </w:p>
    <w:tbl>
      <w:tblPr>
        <w:tblW w:w="100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38"/>
        <w:gridCol w:w="995"/>
        <w:gridCol w:w="866"/>
        <w:gridCol w:w="571"/>
        <w:gridCol w:w="851"/>
        <w:gridCol w:w="711"/>
        <w:gridCol w:w="851"/>
        <w:gridCol w:w="848"/>
        <w:gridCol w:w="1132"/>
      </w:tblGrid>
      <w:tr w:rsidR="00836D40" w14:paraId="5D1E9632" w14:textId="77777777" w:rsidTr="00836D40">
        <w:tc>
          <w:tcPr>
            <w:tcW w:w="10063" w:type="dxa"/>
            <w:gridSpan w:val="9"/>
            <w:tcBorders>
              <w:top w:val="single" w:sz="4" w:space="0" w:color="auto"/>
              <w:left w:val="single" w:sz="4" w:space="0" w:color="auto"/>
              <w:bottom w:val="double" w:sz="4" w:space="0" w:color="auto"/>
              <w:right w:val="single" w:sz="4" w:space="0" w:color="auto"/>
            </w:tcBorders>
            <w:shd w:val="clear" w:color="auto" w:fill="B8CCE4" w:themeFill="accent1" w:themeFillTint="66"/>
            <w:hideMark/>
          </w:tcPr>
          <w:p w14:paraId="5AB7ED7C" w14:textId="77777777" w:rsidR="00836D40" w:rsidRDefault="00836D40" w:rsidP="00C102BC">
            <w:pPr>
              <w:jc w:val="both"/>
              <w:rPr>
                <w:ins w:id="59" w:author="Jana Vašíková" w:date="2018-05-29T11:16:00Z"/>
                <w:b/>
                <w:sz w:val="28"/>
              </w:rPr>
            </w:pPr>
            <w:r>
              <w:rPr>
                <w:b/>
                <w:sz w:val="28"/>
              </w:rPr>
              <w:br w:type="page"/>
              <w:t>P</w:t>
            </w:r>
            <w:r>
              <w:rPr>
                <w:b/>
                <w:bCs/>
                <w:sz w:val="24"/>
                <w:szCs w:val="24"/>
              </w:rPr>
              <w:t>ersonální zabezpečení studijního programu – souhrnné údaje</w:t>
            </w:r>
          </w:p>
        </w:tc>
      </w:tr>
      <w:tr w:rsidR="00836D40" w14:paraId="1BF811C4" w14:textId="77777777" w:rsidTr="00836D40">
        <w:tc>
          <w:tcPr>
            <w:tcW w:w="3238" w:type="dxa"/>
            <w:tcBorders>
              <w:top w:val="double" w:sz="4" w:space="0" w:color="auto"/>
              <w:left w:val="single" w:sz="4" w:space="0" w:color="auto"/>
              <w:bottom w:val="single" w:sz="4" w:space="0" w:color="auto"/>
              <w:right w:val="single" w:sz="4" w:space="0" w:color="auto"/>
            </w:tcBorders>
            <w:shd w:val="clear" w:color="auto" w:fill="B8CCE4" w:themeFill="accent1" w:themeFillTint="66"/>
            <w:hideMark/>
          </w:tcPr>
          <w:p w14:paraId="7974E86F" w14:textId="77777777" w:rsidR="00836D40" w:rsidRDefault="00836D40" w:rsidP="00C102BC">
            <w:pPr>
              <w:jc w:val="both"/>
              <w:rPr>
                <w:b/>
                <w:bCs/>
              </w:rPr>
            </w:pPr>
            <w:r>
              <w:rPr>
                <w:b/>
                <w:bCs/>
              </w:rPr>
              <w:t>Vysoká škola</w:t>
            </w:r>
          </w:p>
        </w:tc>
        <w:tc>
          <w:tcPr>
            <w:tcW w:w="6825" w:type="dxa"/>
            <w:gridSpan w:val="8"/>
            <w:tcBorders>
              <w:top w:val="double" w:sz="4" w:space="0" w:color="auto"/>
              <w:left w:val="single" w:sz="4" w:space="0" w:color="auto"/>
              <w:bottom w:val="single" w:sz="4" w:space="0" w:color="auto"/>
              <w:right w:val="single" w:sz="4" w:space="0" w:color="auto"/>
            </w:tcBorders>
            <w:hideMark/>
          </w:tcPr>
          <w:p w14:paraId="1505D639" w14:textId="77777777" w:rsidR="00836D40" w:rsidRDefault="00836D40" w:rsidP="00C102BC">
            <w:pPr>
              <w:jc w:val="both"/>
              <w:rPr>
                <w:ins w:id="60" w:author="Jana Vašíková" w:date="2018-05-29T11:16:00Z"/>
              </w:rPr>
            </w:pPr>
            <w:r>
              <w:t>Univerzita Tomáše Bati ve Zlíně</w:t>
            </w:r>
          </w:p>
        </w:tc>
      </w:tr>
      <w:tr w:rsidR="00836D40" w14:paraId="63A11AEA" w14:textId="77777777" w:rsidTr="00836D40">
        <w:trPr>
          <w:cantSplit/>
        </w:trPr>
        <w:tc>
          <w:tcPr>
            <w:tcW w:w="3238"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16CE4381" w14:textId="77777777" w:rsidR="00836D40" w:rsidRDefault="00836D40" w:rsidP="00C102BC">
            <w:pPr>
              <w:jc w:val="both"/>
              <w:rPr>
                <w:b/>
                <w:bCs/>
              </w:rPr>
            </w:pPr>
            <w:r>
              <w:rPr>
                <w:b/>
                <w:bCs/>
              </w:rPr>
              <w:t>Součást vysoké školy</w:t>
            </w:r>
          </w:p>
        </w:tc>
        <w:tc>
          <w:tcPr>
            <w:tcW w:w="6825" w:type="dxa"/>
            <w:gridSpan w:val="8"/>
            <w:tcBorders>
              <w:top w:val="single" w:sz="4" w:space="0" w:color="auto"/>
              <w:left w:val="single" w:sz="4" w:space="0" w:color="auto"/>
              <w:bottom w:val="single" w:sz="4" w:space="0" w:color="auto"/>
              <w:right w:val="single" w:sz="4" w:space="0" w:color="auto"/>
            </w:tcBorders>
            <w:hideMark/>
          </w:tcPr>
          <w:p w14:paraId="0200614B" w14:textId="77777777" w:rsidR="00836D40" w:rsidRDefault="00836D40" w:rsidP="00C102BC">
            <w:pPr>
              <w:jc w:val="both"/>
              <w:rPr>
                <w:ins w:id="61" w:author="Jana Vašíková" w:date="2018-05-29T11:16:00Z"/>
              </w:rPr>
            </w:pPr>
            <w:r>
              <w:t>Fakulta humanitních studií</w:t>
            </w:r>
          </w:p>
        </w:tc>
      </w:tr>
      <w:tr w:rsidR="00836D40" w14:paraId="57267D9D" w14:textId="77777777" w:rsidTr="00836D40">
        <w:trPr>
          <w:cantSplit/>
        </w:trPr>
        <w:tc>
          <w:tcPr>
            <w:tcW w:w="3238"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36926458" w14:textId="77777777" w:rsidR="00836D40" w:rsidRDefault="00836D40" w:rsidP="00C102BC">
            <w:pPr>
              <w:jc w:val="both"/>
              <w:rPr>
                <w:b/>
                <w:bCs/>
              </w:rPr>
            </w:pPr>
            <w:r>
              <w:rPr>
                <w:b/>
                <w:bCs/>
              </w:rPr>
              <w:t>Název studijního programu</w:t>
            </w:r>
          </w:p>
        </w:tc>
        <w:tc>
          <w:tcPr>
            <w:tcW w:w="6825" w:type="dxa"/>
            <w:gridSpan w:val="8"/>
            <w:tcBorders>
              <w:top w:val="single" w:sz="4" w:space="0" w:color="auto"/>
              <w:left w:val="single" w:sz="4" w:space="0" w:color="auto"/>
              <w:bottom w:val="single" w:sz="4" w:space="0" w:color="auto"/>
              <w:right w:val="single" w:sz="4" w:space="0" w:color="auto"/>
            </w:tcBorders>
            <w:hideMark/>
          </w:tcPr>
          <w:p w14:paraId="29204C93" w14:textId="77777777" w:rsidR="00836D40" w:rsidRDefault="00836D40" w:rsidP="00C102BC">
            <w:pPr>
              <w:jc w:val="both"/>
              <w:rPr>
                <w:ins w:id="62" w:author="Jana Vašíková" w:date="2018-05-29T11:16:00Z"/>
              </w:rPr>
            </w:pPr>
            <w:r>
              <w:t>Předškolní pedagogika</w:t>
            </w:r>
          </w:p>
        </w:tc>
      </w:tr>
      <w:tr w:rsidR="00836D40" w14:paraId="14B62762" w14:textId="77777777" w:rsidTr="00947E48">
        <w:tc>
          <w:tcPr>
            <w:tcW w:w="3238"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7AADE48C" w14:textId="77777777" w:rsidR="00836D40" w:rsidRDefault="00836D40" w:rsidP="00C102BC">
            <w:pPr>
              <w:jc w:val="both"/>
              <w:rPr>
                <w:b/>
                <w:bCs/>
              </w:rPr>
            </w:pPr>
            <w:r>
              <w:rPr>
                <w:b/>
                <w:bCs/>
              </w:rPr>
              <w:t>Název pracoviště</w:t>
            </w:r>
          </w:p>
        </w:tc>
        <w:tc>
          <w:tcPr>
            <w:tcW w:w="99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7C25BA01" w14:textId="77777777" w:rsidR="00836D40" w:rsidRDefault="00836D40" w:rsidP="00C102BC">
            <w:pPr>
              <w:jc w:val="both"/>
              <w:rPr>
                <w:b/>
                <w:bCs/>
              </w:rPr>
            </w:pPr>
            <w:r>
              <w:rPr>
                <w:b/>
                <w:bCs/>
              </w:rPr>
              <w:t>celkem</w:t>
            </w:r>
          </w:p>
        </w:tc>
        <w:tc>
          <w:tcPr>
            <w:tcW w:w="86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4E5DAEF9" w14:textId="77777777" w:rsidR="00836D40" w:rsidRDefault="00836D40" w:rsidP="00C102BC">
            <w:pPr>
              <w:jc w:val="both"/>
              <w:rPr>
                <w:b/>
                <w:bCs/>
              </w:rPr>
            </w:pPr>
            <w:r>
              <w:rPr>
                <w:b/>
                <w:bCs/>
              </w:rPr>
              <w:t>prof. celkem</w:t>
            </w:r>
          </w:p>
        </w:tc>
        <w:tc>
          <w:tcPr>
            <w:tcW w:w="57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7B0E74F9" w14:textId="77777777" w:rsidR="00836D40" w:rsidRDefault="00836D40" w:rsidP="00C102BC">
            <w:pPr>
              <w:jc w:val="both"/>
              <w:rPr>
                <w:b/>
                <w:bCs/>
              </w:rPr>
            </w:pPr>
            <w:r>
              <w:rPr>
                <w:b/>
                <w:bCs/>
              </w:rPr>
              <w:t>doc. celkem</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74AA7196" w14:textId="77777777" w:rsidR="00836D40" w:rsidRDefault="00836D40" w:rsidP="00C102BC">
            <w:pPr>
              <w:jc w:val="both"/>
              <w:rPr>
                <w:b/>
                <w:bCs/>
              </w:rPr>
            </w:pPr>
            <w:r>
              <w:rPr>
                <w:b/>
                <w:bCs/>
              </w:rPr>
              <w:t>odb. asistenti celkem</w:t>
            </w:r>
          </w:p>
        </w:tc>
        <w:tc>
          <w:tcPr>
            <w:tcW w:w="71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49D46E85" w14:textId="77777777" w:rsidR="00836D40" w:rsidRDefault="00836D40" w:rsidP="00C102BC">
            <w:pPr>
              <w:jc w:val="both"/>
              <w:rPr>
                <w:b/>
                <w:bCs/>
              </w:rPr>
            </w:pPr>
            <w:r>
              <w:rPr>
                <w:b/>
                <w:bCs/>
              </w:rPr>
              <w:t>lektoři</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75A0B4DD" w14:textId="77777777" w:rsidR="00836D40" w:rsidRDefault="00836D40" w:rsidP="00C102BC">
            <w:pPr>
              <w:jc w:val="both"/>
              <w:rPr>
                <w:b/>
                <w:bCs/>
              </w:rPr>
            </w:pPr>
            <w:r>
              <w:rPr>
                <w:b/>
                <w:bCs/>
              </w:rPr>
              <w:t>asistenti</w:t>
            </w:r>
          </w:p>
        </w:tc>
        <w:tc>
          <w:tcPr>
            <w:tcW w:w="848"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3147663E" w14:textId="77777777" w:rsidR="00836D40" w:rsidRDefault="00836D40" w:rsidP="00C102BC">
            <w:pPr>
              <w:jc w:val="both"/>
              <w:rPr>
                <w:b/>
                <w:bCs/>
              </w:rPr>
            </w:pPr>
            <w:r>
              <w:rPr>
                <w:b/>
                <w:bCs/>
              </w:rPr>
              <w:t>vědečtí pracov. v hodnosti prof.</w:t>
            </w:r>
          </w:p>
        </w:tc>
        <w:tc>
          <w:tcPr>
            <w:tcW w:w="113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B2A17FE" w14:textId="77777777" w:rsidR="00836D40" w:rsidRDefault="00836D40" w:rsidP="00836D40">
            <w:pPr>
              <w:jc w:val="both"/>
              <w:rPr>
                <w:ins w:id="63" w:author="Jana Vašíková" w:date="2018-05-29T11:17:00Z"/>
                <w:b/>
                <w:bCs/>
              </w:rPr>
            </w:pPr>
            <w:ins w:id="64" w:author="Jana Vašíková" w:date="2018-05-29T11:17:00Z">
              <w:r>
                <w:rPr>
                  <w:b/>
                  <w:bCs/>
                </w:rPr>
                <w:t>doktorand v</w:t>
              </w:r>
            </w:ins>
          </w:p>
          <w:p w14:paraId="38E718FB" w14:textId="77777777" w:rsidR="00836D40" w:rsidRDefault="00836D40" w:rsidP="00836D40">
            <w:pPr>
              <w:jc w:val="both"/>
              <w:rPr>
                <w:b/>
                <w:bCs/>
              </w:rPr>
            </w:pPr>
            <w:ins w:id="65" w:author="Jana Vašíková" w:date="2018-05-29T11:17:00Z">
              <w:r>
                <w:rPr>
                  <w:b/>
                  <w:bCs/>
                </w:rPr>
                <w:t>prezenční formě studia</w:t>
              </w:r>
            </w:ins>
          </w:p>
        </w:tc>
      </w:tr>
      <w:tr w:rsidR="00836D40" w14:paraId="64661FDF" w14:textId="77777777" w:rsidTr="00947E48">
        <w:tc>
          <w:tcPr>
            <w:tcW w:w="3238" w:type="dxa"/>
            <w:tcBorders>
              <w:top w:val="single" w:sz="4" w:space="0" w:color="auto"/>
              <w:left w:val="single" w:sz="4" w:space="0" w:color="auto"/>
              <w:bottom w:val="single" w:sz="4" w:space="0" w:color="auto"/>
              <w:right w:val="single" w:sz="4" w:space="0" w:color="auto"/>
            </w:tcBorders>
            <w:hideMark/>
          </w:tcPr>
          <w:p w14:paraId="2B11980B" w14:textId="77777777" w:rsidR="00836D40" w:rsidRDefault="00836D40" w:rsidP="00C102BC">
            <w:pPr>
              <w:jc w:val="both"/>
            </w:pPr>
            <w:r>
              <w:t>Ústav školní pedagogiky/FHS UTB</w:t>
            </w:r>
          </w:p>
        </w:tc>
        <w:tc>
          <w:tcPr>
            <w:tcW w:w="995" w:type="dxa"/>
            <w:tcBorders>
              <w:top w:val="single" w:sz="4" w:space="0" w:color="auto"/>
              <w:left w:val="single" w:sz="4" w:space="0" w:color="auto"/>
              <w:bottom w:val="single" w:sz="4" w:space="0" w:color="auto"/>
              <w:right w:val="single" w:sz="4" w:space="0" w:color="auto"/>
            </w:tcBorders>
            <w:vAlign w:val="center"/>
            <w:hideMark/>
          </w:tcPr>
          <w:p w14:paraId="5D02B5BC" w14:textId="79B949FC" w:rsidR="00836D40" w:rsidRDefault="00836D40" w:rsidP="00C102BC">
            <w:pPr>
              <w:jc w:val="center"/>
            </w:pPr>
            <w:r>
              <w:t>1</w:t>
            </w:r>
            <w:r w:rsidR="0072558B">
              <w:t>6</w:t>
            </w:r>
            <w:del w:id="66" w:author="Jana Vašíková" w:date="2018-05-29T11:16:00Z">
              <w:r w:rsidDel="00836D40">
                <w:delText>7</w:delText>
              </w:r>
            </w:del>
          </w:p>
        </w:tc>
        <w:tc>
          <w:tcPr>
            <w:tcW w:w="866" w:type="dxa"/>
            <w:tcBorders>
              <w:top w:val="single" w:sz="4" w:space="0" w:color="auto"/>
              <w:left w:val="single" w:sz="4" w:space="0" w:color="auto"/>
              <w:bottom w:val="single" w:sz="4" w:space="0" w:color="auto"/>
              <w:right w:val="single" w:sz="4" w:space="0" w:color="auto"/>
            </w:tcBorders>
            <w:vAlign w:val="center"/>
          </w:tcPr>
          <w:p w14:paraId="4C02E209" w14:textId="77777777" w:rsidR="00836D40" w:rsidRDefault="00836D40" w:rsidP="00C102BC">
            <w:pPr>
              <w:jc w:val="center"/>
            </w:pPr>
            <w:r>
              <w:t>3</w:t>
            </w:r>
          </w:p>
        </w:tc>
        <w:tc>
          <w:tcPr>
            <w:tcW w:w="571" w:type="dxa"/>
            <w:tcBorders>
              <w:top w:val="single" w:sz="4" w:space="0" w:color="auto"/>
              <w:left w:val="single" w:sz="4" w:space="0" w:color="auto"/>
              <w:bottom w:val="single" w:sz="4" w:space="0" w:color="auto"/>
              <w:right w:val="single" w:sz="4" w:space="0" w:color="auto"/>
            </w:tcBorders>
            <w:vAlign w:val="center"/>
            <w:hideMark/>
          </w:tcPr>
          <w:p w14:paraId="25A64CF6" w14:textId="77777777" w:rsidR="00836D40" w:rsidRDefault="00836D40" w:rsidP="00C102BC">
            <w:pPr>
              <w:jc w:val="center"/>
            </w:pPr>
            <w:r>
              <w:t>3</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E33D19" w14:textId="090532CA" w:rsidR="00836D40" w:rsidRDefault="0072558B" w:rsidP="00C102BC">
            <w:pPr>
              <w:jc w:val="center"/>
            </w:pPr>
            <w:r>
              <w:t>4</w:t>
            </w:r>
            <w:del w:id="67" w:author="Jana Vašíková" w:date="2018-05-29T11:16:00Z">
              <w:r w:rsidR="00836D40" w:rsidDel="00836D40">
                <w:delText>6</w:delText>
              </w:r>
            </w:del>
          </w:p>
        </w:tc>
        <w:tc>
          <w:tcPr>
            <w:tcW w:w="711" w:type="dxa"/>
            <w:tcBorders>
              <w:top w:val="single" w:sz="4" w:space="0" w:color="auto"/>
              <w:left w:val="single" w:sz="4" w:space="0" w:color="auto"/>
              <w:bottom w:val="single" w:sz="4" w:space="0" w:color="auto"/>
              <w:right w:val="single" w:sz="4" w:space="0" w:color="auto"/>
            </w:tcBorders>
            <w:vAlign w:val="center"/>
            <w:hideMark/>
          </w:tcPr>
          <w:p w14:paraId="63ABF013" w14:textId="77777777" w:rsidR="00836D40" w:rsidRDefault="00836D40" w:rsidP="00C102BC">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5625FCD1" w14:textId="77777777" w:rsidR="00836D40" w:rsidRDefault="00836D40" w:rsidP="00C102BC">
            <w:pPr>
              <w:jc w:val="center"/>
            </w:pPr>
            <w:r>
              <w:t>5</w:t>
            </w:r>
          </w:p>
        </w:tc>
        <w:tc>
          <w:tcPr>
            <w:tcW w:w="848" w:type="dxa"/>
            <w:tcBorders>
              <w:top w:val="single" w:sz="4" w:space="0" w:color="auto"/>
              <w:left w:val="single" w:sz="4" w:space="0" w:color="auto"/>
              <w:bottom w:val="single" w:sz="4" w:space="0" w:color="auto"/>
              <w:right w:val="single" w:sz="4" w:space="0" w:color="auto"/>
            </w:tcBorders>
            <w:vAlign w:val="center"/>
            <w:hideMark/>
          </w:tcPr>
          <w:p w14:paraId="0A60B7B2" w14:textId="77777777" w:rsidR="00836D40" w:rsidRDefault="00836D40" w:rsidP="00C102BC">
            <w:pPr>
              <w:jc w:val="center"/>
            </w:pPr>
            <w:r>
              <w:t>-</w:t>
            </w:r>
          </w:p>
        </w:tc>
        <w:tc>
          <w:tcPr>
            <w:tcW w:w="1132" w:type="dxa"/>
            <w:tcBorders>
              <w:top w:val="single" w:sz="4" w:space="0" w:color="auto"/>
              <w:left w:val="single" w:sz="4" w:space="0" w:color="auto"/>
              <w:bottom w:val="single" w:sz="4" w:space="0" w:color="auto"/>
              <w:right w:val="single" w:sz="4" w:space="0" w:color="auto"/>
            </w:tcBorders>
          </w:tcPr>
          <w:p w14:paraId="3B73CC01" w14:textId="3D06693D" w:rsidR="00836D40" w:rsidRDefault="009C6086" w:rsidP="00C102BC">
            <w:pPr>
              <w:jc w:val="center"/>
              <w:rPr>
                <w:ins w:id="68" w:author="Jana Vašíková" w:date="2018-05-29T11:16:00Z"/>
              </w:rPr>
            </w:pPr>
            <w:ins w:id="69" w:author="Jana Vašíková" w:date="2018-05-29T11:17:00Z">
              <w:r>
                <w:t>1</w:t>
              </w:r>
            </w:ins>
          </w:p>
        </w:tc>
      </w:tr>
      <w:tr w:rsidR="00836D40" w14:paraId="699F18D5" w14:textId="77777777" w:rsidTr="00947E48">
        <w:tc>
          <w:tcPr>
            <w:tcW w:w="3238" w:type="dxa"/>
            <w:tcBorders>
              <w:top w:val="single" w:sz="4" w:space="0" w:color="auto"/>
              <w:left w:val="single" w:sz="4" w:space="0" w:color="auto"/>
              <w:bottom w:val="single" w:sz="4" w:space="0" w:color="auto"/>
              <w:right w:val="single" w:sz="4" w:space="0" w:color="auto"/>
            </w:tcBorders>
            <w:hideMark/>
          </w:tcPr>
          <w:p w14:paraId="3CE1A23A" w14:textId="77777777" w:rsidR="00836D40" w:rsidRDefault="00836D40" w:rsidP="00C102BC">
            <w:r>
              <w:t>Centrum výzkumu FHS UTB</w:t>
            </w:r>
          </w:p>
        </w:tc>
        <w:tc>
          <w:tcPr>
            <w:tcW w:w="995" w:type="dxa"/>
            <w:tcBorders>
              <w:top w:val="single" w:sz="4" w:space="0" w:color="auto"/>
              <w:left w:val="single" w:sz="4" w:space="0" w:color="auto"/>
              <w:bottom w:val="single" w:sz="4" w:space="0" w:color="auto"/>
              <w:right w:val="single" w:sz="4" w:space="0" w:color="auto"/>
            </w:tcBorders>
            <w:vAlign w:val="center"/>
            <w:hideMark/>
          </w:tcPr>
          <w:p w14:paraId="37195A58" w14:textId="77777777" w:rsidR="00836D40" w:rsidRDefault="00836D40" w:rsidP="00C102BC">
            <w:pPr>
              <w:jc w:val="center"/>
            </w:pPr>
            <w:r>
              <w:t>2</w:t>
            </w:r>
          </w:p>
        </w:tc>
        <w:tc>
          <w:tcPr>
            <w:tcW w:w="866" w:type="dxa"/>
            <w:tcBorders>
              <w:top w:val="single" w:sz="4" w:space="0" w:color="auto"/>
              <w:left w:val="single" w:sz="4" w:space="0" w:color="auto"/>
              <w:bottom w:val="single" w:sz="4" w:space="0" w:color="auto"/>
              <w:right w:val="single" w:sz="4" w:space="0" w:color="auto"/>
            </w:tcBorders>
            <w:vAlign w:val="center"/>
            <w:hideMark/>
          </w:tcPr>
          <w:p w14:paraId="62ABC28D" w14:textId="77777777" w:rsidR="00836D40" w:rsidRDefault="00836D40" w:rsidP="00C102BC">
            <w:pPr>
              <w:jc w:val="center"/>
            </w:pPr>
            <w:r>
              <w:t>-</w:t>
            </w:r>
          </w:p>
        </w:tc>
        <w:tc>
          <w:tcPr>
            <w:tcW w:w="571" w:type="dxa"/>
            <w:tcBorders>
              <w:top w:val="single" w:sz="4" w:space="0" w:color="auto"/>
              <w:left w:val="single" w:sz="4" w:space="0" w:color="auto"/>
              <w:bottom w:val="single" w:sz="4" w:space="0" w:color="auto"/>
              <w:right w:val="single" w:sz="4" w:space="0" w:color="auto"/>
            </w:tcBorders>
            <w:vAlign w:val="center"/>
            <w:hideMark/>
          </w:tcPr>
          <w:p w14:paraId="72537A3B" w14:textId="77777777" w:rsidR="00836D40" w:rsidRDefault="00836D40" w:rsidP="00C102BC">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07850F91" w14:textId="77777777" w:rsidR="00836D40" w:rsidRDefault="00836D40" w:rsidP="00C102BC">
            <w:pPr>
              <w:jc w:val="center"/>
            </w:pPr>
            <w:r>
              <w:t>2</w:t>
            </w:r>
          </w:p>
        </w:tc>
        <w:tc>
          <w:tcPr>
            <w:tcW w:w="711" w:type="dxa"/>
            <w:tcBorders>
              <w:top w:val="single" w:sz="4" w:space="0" w:color="auto"/>
              <w:left w:val="single" w:sz="4" w:space="0" w:color="auto"/>
              <w:bottom w:val="single" w:sz="4" w:space="0" w:color="auto"/>
              <w:right w:val="single" w:sz="4" w:space="0" w:color="auto"/>
            </w:tcBorders>
            <w:vAlign w:val="center"/>
            <w:hideMark/>
          </w:tcPr>
          <w:p w14:paraId="16B2D0F8" w14:textId="77777777" w:rsidR="00836D40" w:rsidRDefault="00836D40" w:rsidP="00C102BC">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650782C6" w14:textId="77777777" w:rsidR="00836D40" w:rsidRDefault="00836D40" w:rsidP="00C102BC">
            <w:pPr>
              <w:jc w:val="center"/>
            </w:pPr>
            <w:r>
              <w:t>-</w:t>
            </w:r>
          </w:p>
        </w:tc>
        <w:tc>
          <w:tcPr>
            <w:tcW w:w="848" w:type="dxa"/>
            <w:tcBorders>
              <w:top w:val="single" w:sz="4" w:space="0" w:color="auto"/>
              <w:left w:val="single" w:sz="4" w:space="0" w:color="auto"/>
              <w:bottom w:val="single" w:sz="4" w:space="0" w:color="auto"/>
              <w:right w:val="single" w:sz="4" w:space="0" w:color="auto"/>
            </w:tcBorders>
            <w:vAlign w:val="center"/>
            <w:hideMark/>
          </w:tcPr>
          <w:p w14:paraId="6C30C71C" w14:textId="77777777" w:rsidR="00836D40" w:rsidRDefault="00836D40" w:rsidP="00C102BC">
            <w:pPr>
              <w:jc w:val="center"/>
            </w:pPr>
            <w:r>
              <w:t>-</w:t>
            </w:r>
          </w:p>
        </w:tc>
        <w:tc>
          <w:tcPr>
            <w:tcW w:w="1132" w:type="dxa"/>
            <w:tcBorders>
              <w:top w:val="single" w:sz="4" w:space="0" w:color="auto"/>
              <w:left w:val="single" w:sz="4" w:space="0" w:color="auto"/>
              <w:bottom w:val="single" w:sz="4" w:space="0" w:color="auto"/>
              <w:right w:val="single" w:sz="4" w:space="0" w:color="auto"/>
            </w:tcBorders>
          </w:tcPr>
          <w:p w14:paraId="26536D91" w14:textId="77777777" w:rsidR="00836D40" w:rsidRDefault="00836D40" w:rsidP="00C102BC">
            <w:pPr>
              <w:jc w:val="center"/>
              <w:rPr>
                <w:ins w:id="70" w:author="Jana Vašíková" w:date="2018-05-29T11:16:00Z"/>
              </w:rPr>
            </w:pPr>
            <w:ins w:id="71" w:author="Jana Vašíková" w:date="2018-05-29T11:17:00Z">
              <w:r>
                <w:t>-</w:t>
              </w:r>
            </w:ins>
          </w:p>
        </w:tc>
      </w:tr>
      <w:tr w:rsidR="00836D40" w14:paraId="57B80660" w14:textId="77777777" w:rsidTr="00947E48">
        <w:tc>
          <w:tcPr>
            <w:tcW w:w="3238" w:type="dxa"/>
            <w:tcBorders>
              <w:top w:val="single" w:sz="4" w:space="0" w:color="auto"/>
              <w:left w:val="single" w:sz="4" w:space="0" w:color="auto"/>
              <w:bottom w:val="single" w:sz="4" w:space="0" w:color="auto"/>
              <w:right w:val="single" w:sz="4" w:space="0" w:color="auto"/>
            </w:tcBorders>
            <w:hideMark/>
          </w:tcPr>
          <w:p w14:paraId="17889652" w14:textId="77777777" w:rsidR="00836D40" w:rsidRDefault="00836D40" w:rsidP="00C102BC">
            <w:r>
              <w:t>Ústav zdravotnických věd/FHS UTB</w:t>
            </w:r>
          </w:p>
        </w:tc>
        <w:tc>
          <w:tcPr>
            <w:tcW w:w="995" w:type="dxa"/>
            <w:tcBorders>
              <w:top w:val="single" w:sz="4" w:space="0" w:color="auto"/>
              <w:left w:val="single" w:sz="4" w:space="0" w:color="auto"/>
              <w:bottom w:val="single" w:sz="4" w:space="0" w:color="auto"/>
              <w:right w:val="single" w:sz="4" w:space="0" w:color="auto"/>
            </w:tcBorders>
            <w:vAlign w:val="center"/>
            <w:hideMark/>
          </w:tcPr>
          <w:p w14:paraId="6DFB93B0" w14:textId="77777777" w:rsidR="00836D40" w:rsidRDefault="00836D40" w:rsidP="00C102BC">
            <w:pPr>
              <w:jc w:val="center"/>
            </w:pPr>
            <w:r>
              <w:t>1</w:t>
            </w:r>
          </w:p>
        </w:tc>
        <w:tc>
          <w:tcPr>
            <w:tcW w:w="866" w:type="dxa"/>
            <w:tcBorders>
              <w:top w:val="single" w:sz="4" w:space="0" w:color="auto"/>
              <w:left w:val="single" w:sz="4" w:space="0" w:color="auto"/>
              <w:bottom w:val="single" w:sz="4" w:space="0" w:color="auto"/>
              <w:right w:val="single" w:sz="4" w:space="0" w:color="auto"/>
            </w:tcBorders>
            <w:vAlign w:val="center"/>
            <w:hideMark/>
          </w:tcPr>
          <w:p w14:paraId="675DC736" w14:textId="77777777" w:rsidR="00836D40" w:rsidRDefault="00836D40" w:rsidP="00C102BC">
            <w:pPr>
              <w:jc w:val="center"/>
            </w:pPr>
            <w:r>
              <w:t>-</w:t>
            </w:r>
          </w:p>
        </w:tc>
        <w:tc>
          <w:tcPr>
            <w:tcW w:w="571" w:type="dxa"/>
            <w:tcBorders>
              <w:top w:val="single" w:sz="4" w:space="0" w:color="auto"/>
              <w:left w:val="single" w:sz="4" w:space="0" w:color="auto"/>
              <w:bottom w:val="single" w:sz="4" w:space="0" w:color="auto"/>
              <w:right w:val="single" w:sz="4" w:space="0" w:color="auto"/>
            </w:tcBorders>
            <w:vAlign w:val="center"/>
            <w:hideMark/>
          </w:tcPr>
          <w:p w14:paraId="13B061A0" w14:textId="77777777" w:rsidR="00836D40" w:rsidRDefault="00836D40" w:rsidP="00C102BC">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709DE607" w14:textId="77777777" w:rsidR="00836D40" w:rsidRDefault="00836D40" w:rsidP="00C102BC">
            <w:pPr>
              <w:jc w:val="center"/>
            </w:pPr>
            <w:r>
              <w:t>1</w:t>
            </w:r>
          </w:p>
        </w:tc>
        <w:tc>
          <w:tcPr>
            <w:tcW w:w="711" w:type="dxa"/>
            <w:tcBorders>
              <w:top w:val="single" w:sz="4" w:space="0" w:color="auto"/>
              <w:left w:val="single" w:sz="4" w:space="0" w:color="auto"/>
              <w:bottom w:val="single" w:sz="4" w:space="0" w:color="auto"/>
              <w:right w:val="single" w:sz="4" w:space="0" w:color="auto"/>
            </w:tcBorders>
            <w:vAlign w:val="center"/>
            <w:hideMark/>
          </w:tcPr>
          <w:p w14:paraId="748E8F81" w14:textId="77777777" w:rsidR="00836D40" w:rsidRDefault="00836D40" w:rsidP="00C102BC">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1C243689" w14:textId="77777777" w:rsidR="00836D40" w:rsidRDefault="00836D40" w:rsidP="00C102BC">
            <w:pPr>
              <w:jc w:val="center"/>
            </w:pPr>
            <w:r>
              <w:t>-</w:t>
            </w:r>
          </w:p>
        </w:tc>
        <w:tc>
          <w:tcPr>
            <w:tcW w:w="848" w:type="dxa"/>
            <w:tcBorders>
              <w:top w:val="single" w:sz="4" w:space="0" w:color="auto"/>
              <w:left w:val="single" w:sz="4" w:space="0" w:color="auto"/>
              <w:bottom w:val="single" w:sz="4" w:space="0" w:color="auto"/>
              <w:right w:val="single" w:sz="4" w:space="0" w:color="auto"/>
            </w:tcBorders>
            <w:vAlign w:val="center"/>
            <w:hideMark/>
          </w:tcPr>
          <w:p w14:paraId="344CE430" w14:textId="77777777" w:rsidR="00836D40" w:rsidRDefault="00836D40" w:rsidP="00C102BC">
            <w:pPr>
              <w:jc w:val="center"/>
            </w:pPr>
            <w:r>
              <w:t>-</w:t>
            </w:r>
          </w:p>
        </w:tc>
        <w:tc>
          <w:tcPr>
            <w:tcW w:w="1132" w:type="dxa"/>
            <w:tcBorders>
              <w:top w:val="single" w:sz="4" w:space="0" w:color="auto"/>
              <w:left w:val="single" w:sz="4" w:space="0" w:color="auto"/>
              <w:bottom w:val="single" w:sz="4" w:space="0" w:color="auto"/>
              <w:right w:val="single" w:sz="4" w:space="0" w:color="auto"/>
            </w:tcBorders>
          </w:tcPr>
          <w:p w14:paraId="04DAC4AE" w14:textId="77777777" w:rsidR="00836D40" w:rsidRDefault="00836D40" w:rsidP="00C102BC">
            <w:pPr>
              <w:jc w:val="center"/>
              <w:rPr>
                <w:ins w:id="72" w:author="Jana Vašíková" w:date="2018-05-29T11:16:00Z"/>
              </w:rPr>
            </w:pPr>
            <w:ins w:id="73" w:author="Jana Vašíková" w:date="2018-05-29T11:17:00Z">
              <w:r>
                <w:t>-</w:t>
              </w:r>
            </w:ins>
          </w:p>
        </w:tc>
      </w:tr>
      <w:tr w:rsidR="00836D40" w14:paraId="131A18B9" w14:textId="77777777" w:rsidTr="00947E48">
        <w:tc>
          <w:tcPr>
            <w:tcW w:w="3238" w:type="dxa"/>
            <w:tcBorders>
              <w:top w:val="single" w:sz="4" w:space="0" w:color="auto"/>
              <w:left w:val="single" w:sz="4" w:space="0" w:color="auto"/>
              <w:bottom w:val="single" w:sz="4" w:space="0" w:color="auto"/>
              <w:right w:val="single" w:sz="4" w:space="0" w:color="auto"/>
            </w:tcBorders>
            <w:hideMark/>
          </w:tcPr>
          <w:p w14:paraId="49D96F6F" w14:textId="77777777" w:rsidR="00836D40" w:rsidRDefault="00836D40" w:rsidP="00517589">
            <w:pPr>
              <w:jc w:val="both"/>
            </w:pPr>
            <w:r>
              <w:t>Centrum jazykového vzdělávání/FHS UTB</w:t>
            </w:r>
          </w:p>
        </w:tc>
        <w:tc>
          <w:tcPr>
            <w:tcW w:w="995" w:type="dxa"/>
            <w:tcBorders>
              <w:top w:val="single" w:sz="4" w:space="0" w:color="auto"/>
              <w:left w:val="single" w:sz="4" w:space="0" w:color="auto"/>
              <w:bottom w:val="single" w:sz="4" w:space="0" w:color="auto"/>
              <w:right w:val="single" w:sz="4" w:space="0" w:color="auto"/>
            </w:tcBorders>
            <w:hideMark/>
          </w:tcPr>
          <w:p w14:paraId="3594D801" w14:textId="77777777" w:rsidR="00836D40" w:rsidRDefault="00836D40" w:rsidP="00517589">
            <w:pPr>
              <w:jc w:val="center"/>
            </w:pPr>
            <w:r>
              <w:t>2</w:t>
            </w:r>
          </w:p>
        </w:tc>
        <w:tc>
          <w:tcPr>
            <w:tcW w:w="866" w:type="dxa"/>
            <w:tcBorders>
              <w:top w:val="single" w:sz="4" w:space="0" w:color="auto"/>
              <w:left w:val="single" w:sz="4" w:space="0" w:color="auto"/>
              <w:bottom w:val="single" w:sz="4" w:space="0" w:color="auto"/>
              <w:right w:val="single" w:sz="4" w:space="0" w:color="auto"/>
            </w:tcBorders>
            <w:hideMark/>
          </w:tcPr>
          <w:p w14:paraId="2A2F80AC" w14:textId="77777777" w:rsidR="00836D40" w:rsidRDefault="00836D40" w:rsidP="00517589">
            <w:pPr>
              <w:jc w:val="center"/>
            </w:pPr>
            <w:r>
              <w:t>-</w:t>
            </w:r>
          </w:p>
        </w:tc>
        <w:tc>
          <w:tcPr>
            <w:tcW w:w="571" w:type="dxa"/>
            <w:tcBorders>
              <w:top w:val="single" w:sz="4" w:space="0" w:color="auto"/>
              <w:left w:val="single" w:sz="4" w:space="0" w:color="auto"/>
              <w:bottom w:val="single" w:sz="4" w:space="0" w:color="auto"/>
              <w:right w:val="single" w:sz="4" w:space="0" w:color="auto"/>
            </w:tcBorders>
            <w:hideMark/>
          </w:tcPr>
          <w:p w14:paraId="7B6805F2" w14:textId="77777777" w:rsidR="00836D40" w:rsidRDefault="00836D40" w:rsidP="00517589">
            <w:pPr>
              <w:jc w:val="center"/>
            </w:pPr>
            <w:r>
              <w:t>-</w:t>
            </w:r>
          </w:p>
        </w:tc>
        <w:tc>
          <w:tcPr>
            <w:tcW w:w="851" w:type="dxa"/>
            <w:tcBorders>
              <w:top w:val="single" w:sz="4" w:space="0" w:color="auto"/>
              <w:left w:val="single" w:sz="4" w:space="0" w:color="auto"/>
              <w:bottom w:val="single" w:sz="4" w:space="0" w:color="auto"/>
              <w:right w:val="single" w:sz="4" w:space="0" w:color="auto"/>
            </w:tcBorders>
            <w:hideMark/>
          </w:tcPr>
          <w:p w14:paraId="60B90F58" w14:textId="77777777" w:rsidR="00836D40" w:rsidRDefault="00836D40" w:rsidP="00517589">
            <w:pPr>
              <w:jc w:val="center"/>
            </w:pPr>
            <w:r>
              <w:t>1</w:t>
            </w:r>
          </w:p>
        </w:tc>
        <w:tc>
          <w:tcPr>
            <w:tcW w:w="711" w:type="dxa"/>
            <w:tcBorders>
              <w:top w:val="single" w:sz="4" w:space="0" w:color="auto"/>
              <w:left w:val="single" w:sz="4" w:space="0" w:color="auto"/>
              <w:bottom w:val="single" w:sz="4" w:space="0" w:color="auto"/>
              <w:right w:val="single" w:sz="4" w:space="0" w:color="auto"/>
            </w:tcBorders>
            <w:hideMark/>
          </w:tcPr>
          <w:p w14:paraId="368E9BAE" w14:textId="77777777" w:rsidR="00836D40" w:rsidRDefault="00836D40" w:rsidP="00517589">
            <w:pPr>
              <w:jc w:val="center"/>
            </w:pPr>
            <w:r>
              <w:t>1</w:t>
            </w:r>
          </w:p>
        </w:tc>
        <w:tc>
          <w:tcPr>
            <w:tcW w:w="851" w:type="dxa"/>
            <w:tcBorders>
              <w:top w:val="single" w:sz="4" w:space="0" w:color="auto"/>
              <w:left w:val="single" w:sz="4" w:space="0" w:color="auto"/>
              <w:bottom w:val="single" w:sz="4" w:space="0" w:color="auto"/>
              <w:right w:val="single" w:sz="4" w:space="0" w:color="auto"/>
            </w:tcBorders>
            <w:hideMark/>
          </w:tcPr>
          <w:p w14:paraId="17F72D97" w14:textId="77777777" w:rsidR="00836D40" w:rsidRDefault="00836D40" w:rsidP="00517589">
            <w:pPr>
              <w:jc w:val="center"/>
            </w:pPr>
            <w:r>
              <w:t>-</w:t>
            </w:r>
          </w:p>
        </w:tc>
        <w:tc>
          <w:tcPr>
            <w:tcW w:w="848" w:type="dxa"/>
            <w:tcBorders>
              <w:top w:val="single" w:sz="4" w:space="0" w:color="auto"/>
              <w:left w:val="single" w:sz="4" w:space="0" w:color="auto"/>
              <w:bottom w:val="single" w:sz="4" w:space="0" w:color="auto"/>
              <w:right w:val="single" w:sz="4" w:space="0" w:color="auto"/>
            </w:tcBorders>
            <w:hideMark/>
          </w:tcPr>
          <w:p w14:paraId="009CC95C" w14:textId="77777777" w:rsidR="00836D40" w:rsidRDefault="00836D40" w:rsidP="00517589">
            <w:pPr>
              <w:jc w:val="center"/>
            </w:pPr>
            <w:r>
              <w:t>-</w:t>
            </w:r>
          </w:p>
        </w:tc>
        <w:tc>
          <w:tcPr>
            <w:tcW w:w="1132" w:type="dxa"/>
            <w:tcBorders>
              <w:top w:val="single" w:sz="4" w:space="0" w:color="auto"/>
              <w:left w:val="single" w:sz="4" w:space="0" w:color="auto"/>
              <w:bottom w:val="single" w:sz="4" w:space="0" w:color="auto"/>
              <w:right w:val="single" w:sz="4" w:space="0" w:color="auto"/>
            </w:tcBorders>
          </w:tcPr>
          <w:p w14:paraId="19E5772F" w14:textId="77777777" w:rsidR="00836D40" w:rsidRDefault="00836D40" w:rsidP="00517589">
            <w:pPr>
              <w:jc w:val="center"/>
              <w:rPr>
                <w:ins w:id="74" w:author="Jana Vašíková" w:date="2018-05-29T11:16:00Z"/>
              </w:rPr>
            </w:pPr>
            <w:ins w:id="75" w:author="Jana Vašíková" w:date="2018-05-29T11:17:00Z">
              <w:r>
                <w:t>-</w:t>
              </w:r>
            </w:ins>
          </w:p>
        </w:tc>
      </w:tr>
      <w:tr w:rsidR="00836D40" w14:paraId="7536BDA8" w14:textId="77777777" w:rsidTr="00947E48">
        <w:tc>
          <w:tcPr>
            <w:tcW w:w="3238" w:type="dxa"/>
            <w:tcBorders>
              <w:top w:val="single" w:sz="4" w:space="0" w:color="auto"/>
              <w:left w:val="single" w:sz="4" w:space="0" w:color="auto"/>
              <w:bottom w:val="single" w:sz="4" w:space="0" w:color="auto"/>
              <w:right w:val="single" w:sz="4" w:space="0" w:color="auto"/>
            </w:tcBorders>
          </w:tcPr>
          <w:p w14:paraId="6B333D98" w14:textId="77777777" w:rsidR="00836D40" w:rsidRDefault="00836D40" w:rsidP="00BC7B05">
            <w:pPr>
              <w:jc w:val="both"/>
            </w:pPr>
            <w:r>
              <w:t>Ústav podnikové ekonomiky/FAME</w:t>
            </w:r>
          </w:p>
        </w:tc>
        <w:tc>
          <w:tcPr>
            <w:tcW w:w="995" w:type="dxa"/>
            <w:tcBorders>
              <w:top w:val="single" w:sz="4" w:space="0" w:color="auto"/>
              <w:left w:val="single" w:sz="4" w:space="0" w:color="auto"/>
              <w:bottom w:val="single" w:sz="4" w:space="0" w:color="auto"/>
              <w:right w:val="single" w:sz="4" w:space="0" w:color="auto"/>
            </w:tcBorders>
          </w:tcPr>
          <w:p w14:paraId="27CEE43F" w14:textId="77777777" w:rsidR="00836D40" w:rsidRDefault="00836D40" w:rsidP="00C102BC">
            <w:pPr>
              <w:jc w:val="center"/>
            </w:pPr>
            <w:r>
              <w:t>1</w:t>
            </w:r>
          </w:p>
        </w:tc>
        <w:tc>
          <w:tcPr>
            <w:tcW w:w="866" w:type="dxa"/>
            <w:tcBorders>
              <w:top w:val="single" w:sz="4" w:space="0" w:color="auto"/>
              <w:left w:val="single" w:sz="4" w:space="0" w:color="auto"/>
              <w:bottom w:val="single" w:sz="4" w:space="0" w:color="auto"/>
              <w:right w:val="single" w:sz="4" w:space="0" w:color="auto"/>
            </w:tcBorders>
          </w:tcPr>
          <w:p w14:paraId="47171609" w14:textId="77777777" w:rsidR="00836D40" w:rsidRDefault="00836D40" w:rsidP="00C102BC">
            <w:pPr>
              <w:jc w:val="center"/>
            </w:pPr>
            <w:r>
              <w:t>-</w:t>
            </w:r>
          </w:p>
        </w:tc>
        <w:tc>
          <w:tcPr>
            <w:tcW w:w="571" w:type="dxa"/>
            <w:tcBorders>
              <w:top w:val="single" w:sz="4" w:space="0" w:color="auto"/>
              <w:left w:val="single" w:sz="4" w:space="0" w:color="auto"/>
              <w:bottom w:val="single" w:sz="4" w:space="0" w:color="auto"/>
              <w:right w:val="single" w:sz="4" w:space="0" w:color="auto"/>
            </w:tcBorders>
          </w:tcPr>
          <w:p w14:paraId="5BB5263E" w14:textId="77777777" w:rsidR="00836D40" w:rsidRDefault="00836D40" w:rsidP="00C102BC">
            <w:pPr>
              <w:jc w:val="center"/>
            </w:pPr>
            <w:r>
              <w:t>-</w:t>
            </w:r>
          </w:p>
        </w:tc>
        <w:tc>
          <w:tcPr>
            <w:tcW w:w="851" w:type="dxa"/>
            <w:tcBorders>
              <w:top w:val="single" w:sz="4" w:space="0" w:color="auto"/>
              <w:left w:val="single" w:sz="4" w:space="0" w:color="auto"/>
              <w:bottom w:val="single" w:sz="4" w:space="0" w:color="auto"/>
              <w:right w:val="single" w:sz="4" w:space="0" w:color="auto"/>
            </w:tcBorders>
          </w:tcPr>
          <w:p w14:paraId="4F890398" w14:textId="77777777" w:rsidR="00836D40" w:rsidRDefault="00836D40" w:rsidP="00C102BC">
            <w:pPr>
              <w:jc w:val="center"/>
            </w:pPr>
            <w:r>
              <w:t>1</w:t>
            </w:r>
          </w:p>
        </w:tc>
        <w:tc>
          <w:tcPr>
            <w:tcW w:w="711" w:type="dxa"/>
            <w:tcBorders>
              <w:top w:val="single" w:sz="4" w:space="0" w:color="auto"/>
              <w:left w:val="single" w:sz="4" w:space="0" w:color="auto"/>
              <w:bottom w:val="single" w:sz="4" w:space="0" w:color="auto"/>
              <w:right w:val="single" w:sz="4" w:space="0" w:color="auto"/>
            </w:tcBorders>
          </w:tcPr>
          <w:p w14:paraId="565BCDB6" w14:textId="77777777" w:rsidR="00836D40" w:rsidRDefault="00836D40" w:rsidP="00C102BC">
            <w:pPr>
              <w:jc w:val="center"/>
            </w:pPr>
            <w:r>
              <w:t>-</w:t>
            </w:r>
          </w:p>
        </w:tc>
        <w:tc>
          <w:tcPr>
            <w:tcW w:w="851" w:type="dxa"/>
            <w:tcBorders>
              <w:top w:val="single" w:sz="4" w:space="0" w:color="auto"/>
              <w:left w:val="single" w:sz="4" w:space="0" w:color="auto"/>
              <w:bottom w:val="single" w:sz="4" w:space="0" w:color="auto"/>
              <w:right w:val="single" w:sz="4" w:space="0" w:color="auto"/>
            </w:tcBorders>
          </w:tcPr>
          <w:p w14:paraId="1AEFA3C0" w14:textId="77777777" w:rsidR="00836D40" w:rsidRDefault="00836D40" w:rsidP="00C102BC">
            <w:pPr>
              <w:jc w:val="center"/>
            </w:pPr>
            <w:r>
              <w:t>-</w:t>
            </w:r>
          </w:p>
        </w:tc>
        <w:tc>
          <w:tcPr>
            <w:tcW w:w="848" w:type="dxa"/>
            <w:tcBorders>
              <w:top w:val="single" w:sz="4" w:space="0" w:color="auto"/>
              <w:left w:val="single" w:sz="4" w:space="0" w:color="auto"/>
              <w:bottom w:val="single" w:sz="4" w:space="0" w:color="auto"/>
              <w:right w:val="single" w:sz="4" w:space="0" w:color="auto"/>
            </w:tcBorders>
          </w:tcPr>
          <w:p w14:paraId="7669AE0D" w14:textId="77777777" w:rsidR="00836D40" w:rsidRDefault="00836D40" w:rsidP="00C102BC">
            <w:pPr>
              <w:jc w:val="center"/>
            </w:pPr>
            <w:r>
              <w:t>-</w:t>
            </w:r>
          </w:p>
        </w:tc>
        <w:tc>
          <w:tcPr>
            <w:tcW w:w="1132" w:type="dxa"/>
            <w:tcBorders>
              <w:top w:val="single" w:sz="4" w:space="0" w:color="auto"/>
              <w:left w:val="single" w:sz="4" w:space="0" w:color="auto"/>
              <w:bottom w:val="single" w:sz="4" w:space="0" w:color="auto"/>
              <w:right w:val="single" w:sz="4" w:space="0" w:color="auto"/>
            </w:tcBorders>
          </w:tcPr>
          <w:p w14:paraId="4F47167E" w14:textId="77777777" w:rsidR="00836D40" w:rsidRDefault="00836D40" w:rsidP="00C102BC">
            <w:pPr>
              <w:jc w:val="center"/>
              <w:rPr>
                <w:ins w:id="76" w:author="Jana Vašíková" w:date="2018-05-29T11:16:00Z"/>
              </w:rPr>
            </w:pPr>
            <w:ins w:id="77" w:author="Jana Vašíková" w:date="2018-05-29T11:17:00Z">
              <w:r>
                <w:t>-</w:t>
              </w:r>
            </w:ins>
          </w:p>
        </w:tc>
      </w:tr>
      <w:tr w:rsidR="00836D40" w14:paraId="665953FC" w14:textId="77777777" w:rsidTr="00947E48">
        <w:tc>
          <w:tcPr>
            <w:tcW w:w="3238" w:type="dxa"/>
            <w:tcBorders>
              <w:top w:val="single" w:sz="4" w:space="0" w:color="auto"/>
              <w:left w:val="single" w:sz="4" w:space="0" w:color="auto"/>
              <w:bottom w:val="single" w:sz="4" w:space="0" w:color="auto"/>
              <w:right w:val="single" w:sz="4" w:space="0" w:color="auto"/>
            </w:tcBorders>
            <w:hideMark/>
          </w:tcPr>
          <w:p w14:paraId="5016C6B9" w14:textId="77777777" w:rsidR="00836D40" w:rsidRDefault="00836D40" w:rsidP="00C102BC">
            <w:pPr>
              <w:jc w:val="both"/>
            </w:pPr>
            <w:r>
              <w:t>Externí vyučující</w:t>
            </w:r>
          </w:p>
        </w:tc>
        <w:tc>
          <w:tcPr>
            <w:tcW w:w="995" w:type="dxa"/>
            <w:tcBorders>
              <w:top w:val="single" w:sz="4" w:space="0" w:color="auto"/>
              <w:left w:val="single" w:sz="4" w:space="0" w:color="auto"/>
              <w:bottom w:val="single" w:sz="4" w:space="0" w:color="auto"/>
              <w:right w:val="single" w:sz="4" w:space="0" w:color="auto"/>
            </w:tcBorders>
            <w:hideMark/>
          </w:tcPr>
          <w:p w14:paraId="14D2883E" w14:textId="29D3BB11" w:rsidR="00836D40" w:rsidRDefault="0072558B" w:rsidP="00C102BC">
            <w:pPr>
              <w:jc w:val="center"/>
            </w:pPr>
            <w:r>
              <w:t>7</w:t>
            </w:r>
            <w:del w:id="78" w:author="Jana Vašíková" w:date="2018-05-29T11:16:00Z">
              <w:r w:rsidR="00836D40" w:rsidDel="00836D40">
                <w:delText>5</w:delText>
              </w:r>
            </w:del>
          </w:p>
        </w:tc>
        <w:tc>
          <w:tcPr>
            <w:tcW w:w="866" w:type="dxa"/>
            <w:tcBorders>
              <w:top w:val="single" w:sz="4" w:space="0" w:color="auto"/>
              <w:left w:val="single" w:sz="4" w:space="0" w:color="auto"/>
              <w:bottom w:val="single" w:sz="4" w:space="0" w:color="auto"/>
              <w:right w:val="single" w:sz="4" w:space="0" w:color="auto"/>
            </w:tcBorders>
            <w:hideMark/>
          </w:tcPr>
          <w:p w14:paraId="6BC16E9D" w14:textId="77777777" w:rsidR="00836D40" w:rsidRDefault="00836D40" w:rsidP="00C102BC">
            <w:pPr>
              <w:jc w:val="center"/>
            </w:pPr>
            <w:r>
              <w:t>1</w:t>
            </w:r>
          </w:p>
        </w:tc>
        <w:tc>
          <w:tcPr>
            <w:tcW w:w="571" w:type="dxa"/>
            <w:tcBorders>
              <w:top w:val="single" w:sz="4" w:space="0" w:color="auto"/>
              <w:left w:val="single" w:sz="4" w:space="0" w:color="auto"/>
              <w:bottom w:val="single" w:sz="4" w:space="0" w:color="auto"/>
              <w:right w:val="single" w:sz="4" w:space="0" w:color="auto"/>
            </w:tcBorders>
            <w:hideMark/>
          </w:tcPr>
          <w:p w14:paraId="76BD70CC" w14:textId="77777777" w:rsidR="00836D40" w:rsidRDefault="00836D40" w:rsidP="00C102BC">
            <w:pPr>
              <w:jc w:val="center"/>
            </w:pPr>
            <w:r>
              <w:t>2</w:t>
            </w:r>
          </w:p>
        </w:tc>
        <w:tc>
          <w:tcPr>
            <w:tcW w:w="851" w:type="dxa"/>
            <w:tcBorders>
              <w:top w:val="single" w:sz="4" w:space="0" w:color="auto"/>
              <w:left w:val="single" w:sz="4" w:space="0" w:color="auto"/>
              <w:bottom w:val="single" w:sz="4" w:space="0" w:color="auto"/>
              <w:right w:val="single" w:sz="4" w:space="0" w:color="auto"/>
            </w:tcBorders>
            <w:hideMark/>
          </w:tcPr>
          <w:p w14:paraId="5C9D3460" w14:textId="088C9BC1" w:rsidR="00836D40" w:rsidRDefault="0072558B" w:rsidP="00C102BC">
            <w:pPr>
              <w:jc w:val="center"/>
            </w:pPr>
            <w:r>
              <w:t>4</w:t>
            </w:r>
            <w:del w:id="79" w:author="Jana Vašíková" w:date="2018-05-29T11:16:00Z">
              <w:r w:rsidR="00836D40" w:rsidDel="00836D40">
                <w:delText>2</w:delText>
              </w:r>
            </w:del>
          </w:p>
        </w:tc>
        <w:tc>
          <w:tcPr>
            <w:tcW w:w="711" w:type="dxa"/>
            <w:tcBorders>
              <w:top w:val="single" w:sz="4" w:space="0" w:color="auto"/>
              <w:left w:val="single" w:sz="4" w:space="0" w:color="auto"/>
              <w:bottom w:val="single" w:sz="4" w:space="0" w:color="auto"/>
              <w:right w:val="single" w:sz="4" w:space="0" w:color="auto"/>
            </w:tcBorders>
            <w:hideMark/>
          </w:tcPr>
          <w:p w14:paraId="15EF20DE" w14:textId="77777777" w:rsidR="00836D40" w:rsidRDefault="00836D40" w:rsidP="00C102BC">
            <w:pPr>
              <w:jc w:val="center"/>
            </w:pPr>
            <w:r>
              <w:t>-</w:t>
            </w:r>
          </w:p>
        </w:tc>
        <w:tc>
          <w:tcPr>
            <w:tcW w:w="851" w:type="dxa"/>
            <w:tcBorders>
              <w:top w:val="single" w:sz="4" w:space="0" w:color="auto"/>
              <w:left w:val="single" w:sz="4" w:space="0" w:color="auto"/>
              <w:bottom w:val="single" w:sz="4" w:space="0" w:color="auto"/>
              <w:right w:val="single" w:sz="4" w:space="0" w:color="auto"/>
            </w:tcBorders>
            <w:hideMark/>
          </w:tcPr>
          <w:p w14:paraId="11CC9DE6" w14:textId="77777777" w:rsidR="00836D40" w:rsidRDefault="00836D40" w:rsidP="00C102BC">
            <w:pPr>
              <w:jc w:val="center"/>
            </w:pPr>
            <w:r>
              <w:t>-</w:t>
            </w:r>
          </w:p>
        </w:tc>
        <w:tc>
          <w:tcPr>
            <w:tcW w:w="848" w:type="dxa"/>
            <w:tcBorders>
              <w:top w:val="single" w:sz="4" w:space="0" w:color="auto"/>
              <w:left w:val="single" w:sz="4" w:space="0" w:color="auto"/>
              <w:bottom w:val="single" w:sz="4" w:space="0" w:color="auto"/>
              <w:right w:val="single" w:sz="4" w:space="0" w:color="auto"/>
            </w:tcBorders>
            <w:hideMark/>
          </w:tcPr>
          <w:p w14:paraId="71D22B56" w14:textId="77777777" w:rsidR="00836D40" w:rsidRDefault="00836D40" w:rsidP="00C102BC">
            <w:pPr>
              <w:jc w:val="center"/>
            </w:pPr>
            <w:r>
              <w:t>-</w:t>
            </w:r>
          </w:p>
        </w:tc>
        <w:tc>
          <w:tcPr>
            <w:tcW w:w="1132" w:type="dxa"/>
            <w:tcBorders>
              <w:top w:val="single" w:sz="4" w:space="0" w:color="auto"/>
              <w:left w:val="single" w:sz="4" w:space="0" w:color="auto"/>
              <w:bottom w:val="single" w:sz="4" w:space="0" w:color="auto"/>
              <w:right w:val="single" w:sz="4" w:space="0" w:color="auto"/>
            </w:tcBorders>
          </w:tcPr>
          <w:p w14:paraId="26D57795" w14:textId="77777777" w:rsidR="00836D40" w:rsidRDefault="00836D40" w:rsidP="00C102BC">
            <w:pPr>
              <w:jc w:val="center"/>
              <w:rPr>
                <w:ins w:id="80" w:author="Jana Vašíková" w:date="2018-05-29T11:16:00Z"/>
              </w:rPr>
            </w:pPr>
            <w:ins w:id="81" w:author="Jana Vašíková" w:date="2018-05-29T11:17:00Z">
              <w:r>
                <w:t>-</w:t>
              </w:r>
            </w:ins>
          </w:p>
        </w:tc>
      </w:tr>
    </w:tbl>
    <w:p w14:paraId="0BF7E7FB" w14:textId="77777777" w:rsidR="00102F2B" w:rsidRDefault="00102F2B"/>
    <w:p w14:paraId="408B3E35" w14:textId="77777777" w:rsidR="00102F2B" w:rsidRDefault="00102F2B"/>
    <w:p w14:paraId="38DE4FAC" w14:textId="77777777" w:rsidR="003110DD" w:rsidRDefault="003110DD" w:rsidP="003B6EAC">
      <w:pPr>
        <w:rPr>
          <w:b/>
          <w:sz w:val="28"/>
        </w:rPr>
      </w:pPr>
    </w:p>
    <w:p w14:paraId="43A339D9" w14:textId="77777777" w:rsidR="003B6EAC" w:rsidRDefault="003B6EAC">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5D4C" w14:paraId="59FD9D37" w14:textId="77777777" w:rsidTr="00607470">
        <w:trPr>
          <w:jc w:val="center"/>
        </w:trPr>
        <w:tc>
          <w:tcPr>
            <w:tcW w:w="9855" w:type="dxa"/>
            <w:gridSpan w:val="8"/>
            <w:tcBorders>
              <w:bottom w:val="double" w:sz="4" w:space="0" w:color="auto"/>
            </w:tcBorders>
            <w:shd w:val="clear" w:color="auto" w:fill="BDD6EE"/>
          </w:tcPr>
          <w:p w14:paraId="67EF14CB" w14:textId="77777777" w:rsidR="00675D4C" w:rsidRDefault="00675D4C" w:rsidP="00675D4C">
            <w:pPr>
              <w:jc w:val="both"/>
              <w:rPr>
                <w:b/>
                <w:sz w:val="28"/>
              </w:rPr>
            </w:pPr>
            <w:r>
              <w:rPr>
                <w:b/>
                <w:sz w:val="28"/>
              </w:rPr>
              <w:t>B-III – Charakteristika studijního předmětu</w:t>
            </w:r>
          </w:p>
        </w:tc>
      </w:tr>
      <w:tr w:rsidR="00675D4C" w14:paraId="7A5A30BA" w14:textId="77777777" w:rsidTr="00607470">
        <w:trPr>
          <w:jc w:val="center"/>
        </w:trPr>
        <w:tc>
          <w:tcPr>
            <w:tcW w:w="3086" w:type="dxa"/>
            <w:tcBorders>
              <w:top w:val="double" w:sz="4" w:space="0" w:color="auto"/>
            </w:tcBorders>
            <w:shd w:val="clear" w:color="auto" w:fill="F7CAAC"/>
          </w:tcPr>
          <w:p w14:paraId="71852F47" w14:textId="77777777" w:rsidR="00675D4C" w:rsidRDefault="00675D4C" w:rsidP="00675D4C">
            <w:pPr>
              <w:jc w:val="both"/>
              <w:rPr>
                <w:b/>
              </w:rPr>
            </w:pPr>
            <w:r>
              <w:rPr>
                <w:b/>
              </w:rPr>
              <w:t>Název studijního předmětu</w:t>
            </w:r>
          </w:p>
        </w:tc>
        <w:tc>
          <w:tcPr>
            <w:tcW w:w="6769" w:type="dxa"/>
            <w:gridSpan w:val="7"/>
            <w:tcBorders>
              <w:top w:val="double" w:sz="4" w:space="0" w:color="auto"/>
            </w:tcBorders>
          </w:tcPr>
          <w:p w14:paraId="1D73B101" w14:textId="77777777" w:rsidR="00675D4C" w:rsidRDefault="00675D4C" w:rsidP="00675D4C">
            <w:pPr>
              <w:jc w:val="both"/>
            </w:pPr>
            <w:r>
              <w:t>Předškolní pedagogika</w:t>
            </w:r>
          </w:p>
        </w:tc>
      </w:tr>
      <w:tr w:rsidR="00675D4C" w14:paraId="1E1637F1" w14:textId="77777777" w:rsidTr="00607470">
        <w:trPr>
          <w:jc w:val="center"/>
        </w:trPr>
        <w:tc>
          <w:tcPr>
            <w:tcW w:w="3086" w:type="dxa"/>
            <w:shd w:val="clear" w:color="auto" w:fill="F7CAAC"/>
          </w:tcPr>
          <w:p w14:paraId="710C46B4" w14:textId="77777777" w:rsidR="00675D4C" w:rsidRDefault="00675D4C" w:rsidP="00675D4C">
            <w:pPr>
              <w:jc w:val="both"/>
              <w:rPr>
                <w:b/>
              </w:rPr>
            </w:pPr>
            <w:r>
              <w:rPr>
                <w:b/>
              </w:rPr>
              <w:t>Typ předmětu</w:t>
            </w:r>
          </w:p>
        </w:tc>
        <w:tc>
          <w:tcPr>
            <w:tcW w:w="3406" w:type="dxa"/>
            <w:gridSpan w:val="4"/>
          </w:tcPr>
          <w:p w14:paraId="7F016065" w14:textId="77777777" w:rsidR="00675D4C" w:rsidRDefault="00675D4C" w:rsidP="00675D4C">
            <w:pPr>
              <w:jc w:val="both"/>
            </w:pPr>
            <w:r>
              <w:t>povinný, TZ</w:t>
            </w:r>
          </w:p>
        </w:tc>
        <w:tc>
          <w:tcPr>
            <w:tcW w:w="2695" w:type="dxa"/>
            <w:gridSpan w:val="2"/>
            <w:shd w:val="clear" w:color="auto" w:fill="F7CAAC"/>
          </w:tcPr>
          <w:p w14:paraId="72DC1061" w14:textId="77777777" w:rsidR="00675D4C" w:rsidRDefault="00675D4C" w:rsidP="00675D4C">
            <w:pPr>
              <w:jc w:val="both"/>
            </w:pPr>
            <w:r>
              <w:rPr>
                <w:b/>
              </w:rPr>
              <w:t>doporučený ročník / semestr</w:t>
            </w:r>
          </w:p>
        </w:tc>
        <w:tc>
          <w:tcPr>
            <w:tcW w:w="668" w:type="dxa"/>
          </w:tcPr>
          <w:p w14:paraId="7F6D45A8" w14:textId="77777777" w:rsidR="00675D4C" w:rsidRDefault="00675D4C" w:rsidP="00675D4C">
            <w:pPr>
              <w:jc w:val="both"/>
            </w:pPr>
            <w:r>
              <w:t>1/ZS</w:t>
            </w:r>
          </w:p>
        </w:tc>
      </w:tr>
      <w:tr w:rsidR="00675D4C" w14:paraId="42EAAED0" w14:textId="77777777" w:rsidTr="00607470">
        <w:trPr>
          <w:jc w:val="center"/>
        </w:trPr>
        <w:tc>
          <w:tcPr>
            <w:tcW w:w="3086" w:type="dxa"/>
            <w:shd w:val="clear" w:color="auto" w:fill="F7CAAC"/>
          </w:tcPr>
          <w:p w14:paraId="556CE068" w14:textId="77777777" w:rsidR="00675D4C" w:rsidRDefault="00675D4C" w:rsidP="00675D4C">
            <w:pPr>
              <w:jc w:val="both"/>
              <w:rPr>
                <w:b/>
              </w:rPr>
            </w:pPr>
            <w:r>
              <w:rPr>
                <w:b/>
              </w:rPr>
              <w:t>Rozsah studijního předmětu</w:t>
            </w:r>
          </w:p>
        </w:tc>
        <w:tc>
          <w:tcPr>
            <w:tcW w:w="1701" w:type="dxa"/>
            <w:gridSpan w:val="2"/>
          </w:tcPr>
          <w:p w14:paraId="4CE9D70A" w14:textId="77777777" w:rsidR="00675D4C" w:rsidRDefault="00675D4C" w:rsidP="00675D4C">
            <w:pPr>
              <w:jc w:val="both"/>
            </w:pPr>
            <w:r>
              <w:t>28p+28c</w:t>
            </w:r>
          </w:p>
        </w:tc>
        <w:tc>
          <w:tcPr>
            <w:tcW w:w="889" w:type="dxa"/>
            <w:shd w:val="clear" w:color="auto" w:fill="F7CAAC"/>
          </w:tcPr>
          <w:p w14:paraId="41EB6BA1" w14:textId="77777777" w:rsidR="00675D4C" w:rsidRDefault="00675D4C" w:rsidP="00675D4C">
            <w:pPr>
              <w:jc w:val="both"/>
              <w:rPr>
                <w:b/>
              </w:rPr>
            </w:pPr>
            <w:r>
              <w:rPr>
                <w:b/>
              </w:rPr>
              <w:t xml:space="preserve">hod. </w:t>
            </w:r>
          </w:p>
        </w:tc>
        <w:tc>
          <w:tcPr>
            <w:tcW w:w="816" w:type="dxa"/>
          </w:tcPr>
          <w:p w14:paraId="7F8CE6E3" w14:textId="77777777" w:rsidR="00675D4C" w:rsidRDefault="00675D4C" w:rsidP="00675D4C">
            <w:pPr>
              <w:jc w:val="both"/>
            </w:pPr>
            <w:r>
              <w:t>56</w:t>
            </w:r>
          </w:p>
        </w:tc>
        <w:tc>
          <w:tcPr>
            <w:tcW w:w="2156" w:type="dxa"/>
            <w:shd w:val="clear" w:color="auto" w:fill="F7CAAC"/>
          </w:tcPr>
          <w:p w14:paraId="5B8285C7" w14:textId="77777777" w:rsidR="00675D4C" w:rsidRDefault="00675D4C" w:rsidP="00675D4C">
            <w:pPr>
              <w:jc w:val="both"/>
              <w:rPr>
                <w:b/>
              </w:rPr>
            </w:pPr>
            <w:r>
              <w:rPr>
                <w:b/>
              </w:rPr>
              <w:t>kreditů</w:t>
            </w:r>
          </w:p>
        </w:tc>
        <w:tc>
          <w:tcPr>
            <w:tcW w:w="1207" w:type="dxa"/>
            <w:gridSpan w:val="2"/>
          </w:tcPr>
          <w:p w14:paraId="3953121D" w14:textId="77777777" w:rsidR="00675D4C" w:rsidRDefault="00675D4C" w:rsidP="00675D4C">
            <w:pPr>
              <w:jc w:val="both"/>
            </w:pPr>
            <w:r>
              <w:t>4</w:t>
            </w:r>
          </w:p>
        </w:tc>
      </w:tr>
      <w:tr w:rsidR="00675D4C" w14:paraId="761934C5" w14:textId="77777777" w:rsidTr="00607470">
        <w:trPr>
          <w:jc w:val="center"/>
        </w:trPr>
        <w:tc>
          <w:tcPr>
            <w:tcW w:w="3086" w:type="dxa"/>
            <w:shd w:val="clear" w:color="auto" w:fill="F7CAAC"/>
          </w:tcPr>
          <w:p w14:paraId="404137F5" w14:textId="77777777" w:rsidR="00675D4C" w:rsidRDefault="00675D4C" w:rsidP="00675D4C">
            <w:pPr>
              <w:jc w:val="both"/>
              <w:rPr>
                <w:b/>
                <w:sz w:val="22"/>
              </w:rPr>
            </w:pPr>
            <w:r>
              <w:rPr>
                <w:b/>
              </w:rPr>
              <w:t>Prerekvizity, korekvizity, ekvivalence</w:t>
            </w:r>
          </w:p>
        </w:tc>
        <w:tc>
          <w:tcPr>
            <w:tcW w:w="6769" w:type="dxa"/>
            <w:gridSpan w:val="7"/>
          </w:tcPr>
          <w:p w14:paraId="210C760A" w14:textId="77777777" w:rsidR="00675D4C" w:rsidRDefault="00675D4C" w:rsidP="00675D4C">
            <w:pPr>
              <w:jc w:val="both"/>
            </w:pPr>
          </w:p>
        </w:tc>
      </w:tr>
      <w:tr w:rsidR="00675D4C" w14:paraId="7CEC2389" w14:textId="77777777" w:rsidTr="00607470">
        <w:trPr>
          <w:jc w:val="center"/>
        </w:trPr>
        <w:tc>
          <w:tcPr>
            <w:tcW w:w="3086" w:type="dxa"/>
            <w:shd w:val="clear" w:color="auto" w:fill="F7CAAC"/>
          </w:tcPr>
          <w:p w14:paraId="400A7349" w14:textId="77777777" w:rsidR="00675D4C" w:rsidRDefault="00675D4C" w:rsidP="00675D4C">
            <w:pPr>
              <w:jc w:val="both"/>
              <w:rPr>
                <w:b/>
              </w:rPr>
            </w:pPr>
            <w:r>
              <w:rPr>
                <w:b/>
              </w:rPr>
              <w:t>Způsob ověření studijních výsledků</w:t>
            </w:r>
          </w:p>
        </w:tc>
        <w:tc>
          <w:tcPr>
            <w:tcW w:w="3406" w:type="dxa"/>
            <w:gridSpan w:val="4"/>
          </w:tcPr>
          <w:p w14:paraId="6BF58BF6" w14:textId="77777777" w:rsidR="00675D4C" w:rsidRDefault="00675D4C" w:rsidP="00675D4C">
            <w:pPr>
              <w:jc w:val="both"/>
            </w:pPr>
            <w:r>
              <w:t>zápočet, zkouška</w:t>
            </w:r>
          </w:p>
        </w:tc>
        <w:tc>
          <w:tcPr>
            <w:tcW w:w="2156" w:type="dxa"/>
            <w:shd w:val="clear" w:color="auto" w:fill="F7CAAC"/>
          </w:tcPr>
          <w:p w14:paraId="46075168" w14:textId="77777777" w:rsidR="00675D4C" w:rsidRDefault="00675D4C" w:rsidP="00675D4C">
            <w:pPr>
              <w:jc w:val="both"/>
              <w:rPr>
                <w:b/>
              </w:rPr>
            </w:pPr>
            <w:r>
              <w:rPr>
                <w:b/>
              </w:rPr>
              <w:t>Forma výuky</w:t>
            </w:r>
          </w:p>
        </w:tc>
        <w:tc>
          <w:tcPr>
            <w:tcW w:w="1207" w:type="dxa"/>
            <w:gridSpan w:val="2"/>
          </w:tcPr>
          <w:p w14:paraId="21CAD222" w14:textId="77777777" w:rsidR="00675D4C" w:rsidRDefault="00675D4C" w:rsidP="00675D4C">
            <w:pPr>
              <w:jc w:val="both"/>
            </w:pPr>
            <w:r>
              <w:t>přednáška, cvičení</w:t>
            </w:r>
          </w:p>
        </w:tc>
      </w:tr>
      <w:tr w:rsidR="00675D4C" w14:paraId="5271FE5A" w14:textId="77777777" w:rsidTr="00607470">
        <w:trPr>
          <w:jc w:val="center"/>
        </w:trPr>
        <w:tc>
          <w:tcPr>
            <w:tcW w:w="3086" w:type="dxa"/>
            <w:shd w:val="clear" w:color="auto" w:fill="F7CAAC"/>
          </w:tcPr>
          <w:p w14:paraId="0A1C4006" w14:textId="77777777" w:rsidR="00675D4C" w:rsidRDefault="00675D4C" w:rsidP="00675D4C">
            <w:pPr>
              <w:jc w:val="both"/>
              <w:rPr>
                <w:b/>
              </w:rPr>
            </w:pPr>
            <w:r>
              <w:rPr>
                <w:b/>
              </w:rPr>
              <w:t>Forma způsobu ověření studijních výsledků a další požadavky na studenta</w:t>
            </w:r>
          </w:p>
        </w:tc>
        <w:tc>
          <w:tcPr>
            <w:tcW w:w="6769" w:type="dxa"/>
            <w:gridSpan w:val="7"/>
            <w:tcBorders>
              <w:bottom w:val="nil"/>
            </w:tcBorders>
          </w:tcPr>
          <w:p w14:paraId="78D0E664" w14:textId="77777777" w:rsidR="00675D4C" w:rsidRDefault="00675D4C" w:rsidP="00675D4C">
            <w:pPr>
              <w:autoSpaceDE w:val="0"/>
              <w:autoSpaceDN w:val="0"/>
              <w:adjustRightInd w:val="0"/>
              <w:jc w:val="both"/>
            </w:pPr>
            <w:r>
              <w:t>Zápočet – seminární práce a její prezentace., která vznikne z exkurze do zařízení, které se věnuje dětem předškolního věku.</w:t>
            </w:r>
          </w:p>
          <w:p w14:paraId="01237DB9" w14:textId="77777777" w:rsidR="00675D4C" w:rsidRDefault="00675D4C" w:rsidP="00675D4C">
            <w:pPr>
              <w:autoSpaceDE w:val="0"/>
              <w:autoSpaceDN w:val="0"/>
              <w:adjustRightInd w:val="0"/>
              <w:jc w:val="both"/>
            </w:pPr>
            <w:r>
              <w:t>Zkouška – písemná i ústní.</w:t>
            </w:r>
          </w:p>
          <w:p w14:paraId="499ACB31" w14:textId="77777777" w:rsidR="00675D4C" w:rsidRDefault="00675D4C" w:rsidP="00675D4C">
            <w:pPr>
              <w:jc w:val="both"/>
            </w:pPr>
          </w:p>
        </w:tc>
      </w:tr>
      <w:tr w:rsidR="00675D4C" w14:paraId="445D0FD8" w14:textId="77777777" w:rsidTr="00607470">
        <w:trPr>
          <w:trHeight w:val="264"/>
          <w:jc w:val="center"/>
        </w:trPr>
        <w:tc>
          <w:tcPr>
            <w:tcW w:w="9855" w:type="dxa"/>
            <w:gridSpan w:val="8"/>
            <w:tcBorders>
              <w:top w:val="nil"/>
            </w:tcBorders>
          </w:tcPr>
          <w:p w14:paraId="7A37A90B" w14:textId="77777777" w:rsidR="00675D4C" w:rsidRDefault="00675D4C" w:rsidP="00675D4C">
            <w:pPr>
              <w:jc w:val="both"/>
            </w:pPr>
          </w:p>
        </w:tc>
      </w:tr>
      <w:tr w:rsidR="00675D4C" w14:paraId="3689220F" w14:textId="77777777" w:rsidTr="00607470">
        <w:trPr>
          <w:trHeight w:val="197"/>
          <w:jc w:val="center"/>
        </w:trPr>
        <w:tc>
          <w:tcPr>
            <w:tcW w:w="3086" w:type="dxa"/>
            <w:tcBorders>
              <w:top w:val="nil"/>
            </w:tcBorders>
            <w:shd w:val="clear" w:color="auto" w:fill="F7CAAC"/>
          </w:tcPr>
          <w:p w14:paraId="4135AD42" w14:textId="77777777" w:rsidR="00675D4C" w:rsidRDefault="00675D4C" w:rsidP="00675D4C">
            <w:pPr>
              <w:jc w:val="both"/>
              <w:rPr>
                <w:b/>
              </w:rPr>
            </w:pPr>
            <w:r>
              <w:rPr>
                <w:b/>
              </w:rPr>
              <w:t>Garant předmětu</w:t>
            </w:r>
          </w:p>
        </w:tc>
        <w:tc>
          <w:tcPr>
            <w:tcW w:w="6769" w:type="dxa"/>
            <w:gridSpan w:val="7"/>
            <w:tcBorders>
              <w:top w:val="nil"/>
            </w:tcBorders>
          </w:tcPr>
          <w:p w14:paraId="43448402" w14:textId="77777777" w:rsidR="00675D4C" w:rsidRDefault="00675D4C" w:rsidP="00675D4C">
            <w:pPr>
              <w:jc w:val="both"/>
            </w:pPr>
            <w:r>
              <w:t>doc. PaedDr. Adriana Wiegerová, PhD.</w:t>
            </w:r>
          </w:p>
        </w:tc>
      </w:tr>
      <w:tr w:rsidR="00675D4C" w14:paraId="7EEE5CB5" w14:textId="77777777" w:rsidTr="00607470">
        <w:trPr>
          <w:trHeight w:val="243"/>
          <w:jc w:val="center"/>
        </w:trPr>
        <w:tc>
          <w:tcPr>
            <w:tcW w:w="3086" w:type="dxa"/>
            <w:tcBorders>
              <w:top w:val="nil"/>
            </w:tcBorders>
            <w:shd w:val="clear" w:color="auto" w:fill="F7CAAC"/>
          </w:tcPr>
          <w:p w14:paraId="45EC716A" w14:textId="77777777" w:rsidR="00675D4C" w:rsidRDefault="00675D4C" w:rsidP="00675D4C">
            <w:pPr>
              <w:jc w:val="both"/>
              <w:rPr>
                <w:b/>
              </w:rPr>
            </w:pPr>
            <w:r>
              <w:rPr>
                <w:b/>
              </w:rPr>
              <w:t>Zapojení garanta do výuky předmětu</w:t>
            </w:r>
          </w:p>
        </w:tc>
        <w:tc>
          <w:tcPr>
            <w:tcW w:w="6769" w:type="dxa"/>
            <w:gridSpan w:val="7"/>
            <w:tcBorders>
              <w:top w:val="nil"/>
            </w:tcBorders>
          </w:tcPr>
          <w:p w14:paraId="1AC7D2CA" w14:textId="77777777" w:rsidR="00675D4C" w:rsidRDefault="00675D4C" w:rsidP="00675D4C">
            <w:pPr>
              <w:jc w:val="both"/>
            </w:pPr>
            <w:r>
              <w:t>přednášející, cvičící</w:t>
            </w:r>
          </w:p>
        </w:tc>
      </w:tr>
      <w:tr w:rsidR="00675D4C" w14:paraId="523F5FB9" w14:textId="77777777" w:rsidTr="00607470">
        <w:trPr>
          <w:jc w:val="center"/>
        </w:trPr>
        <w:tc>
          <w:tcPr>
            <w:tcW w:w="3086" w:type="dxa"/>
            <w:shd w:val="clear" w:color="auto" w:fill="F7CAAC"/>
          </w:tcPr>
          <w:p w14:paraId="196776FB" w14:textId="77777777" w:rsidR="00675D4C" w:rsidRDefault="00675D4C" w:rsidP="00675D4C">
            <w:pPr>
              <w:jc w:val="both"/>
              <w:rPr>
                <w:b/>
              </w:rPr>
            </w:pPr>
            <w:r>
              <w:rPr>
                <w:b/>
              </w:rPr>
              <w:t>Vyučující</w:t>
            </w:r>
          </w:p>
        </w:tc>
        <w:tc>
          <w:tcPr>
            <w:tcW w:w="6769" w:type="dxa"/>
            <w:gridSpan w:val="7"/>
            <w:tcBorders>
              <w:bottom w:val="nil"/>
            </w:tcBorders>
          </w:tcPr>
          <w:p w14:paraId="314C2BF7" w14:textId="5B8D7499" w:rsidR="00675D4C" w:rsidRDefault="00675D4C" w:rsidP="007A2B6D">
            <w:pPr>
              <w:jc w:val="both"/>
            </w:pPr>
            <w:r>
              <w:t>doc. PaedDr. Adriana Wiegerová, PhD.</w:t>
            </w:r>
            <w:del w:id="82" w:author="Anežka Lengálová" w:date="2018-05-30T06:27:00Z">
              <w:r w:rsidDel="007A2B6D">
                <w:delText>,</w:delText>
              </w:r>
            </w:del>
            <w:r>
              <w:t xml:space="preserve"> (100%)</w:t>
            </w:r>
          </w:p>
        </w:tc>
      </w:tr>
      <w:tr w:rsidR="00675D4C" w14:paraId="3BADE59A" w14:textId="77777777" w:rsidTr="00607470">
        <w:trPr>
          <w:trHeight w:val="168"/>
          <w:jc w:val="center"/>
        </w:trPr>
        <w:tc>
          <w:tcPr>
            <w:tcW w:w="9855" w:type="dxa"/>
            <w:gridSpan w:val="8"/>
            <w:tcBorders>
              <w:top w:val="nil"/>
            </w:tcBorders>
          </w:tcPr>
          <w:p w14:paraId="64481080" w14:textId="77777777" w:rsidR="00675D4C" w:rsidRDefault="00675D4C" w:rsidP="00675D4C">
            <w:pPr>
              <w:jc w:val="both"/>
            </w:pPr>
          </w:p>
        </w:tc>
      </w:tr>
      <w:tr w:rsidR="00675D4C" w14:paraId="7D0EE130" w14:textId="77777777" w:rsidTr="00607470">
        <w:trPr>
          <w:jc w:val="center"/>
        </w:trPr>
        <w:tc>
          <w:tcPr>
            <w:tcW w:w="3086" w:type="dxa"/>
            <w:shd w:val="clear" w:color="auto" w:fill="F7CAAC"/>
          </w:tcPr>
          <w:p w14:paraId="194E1C64" w14:textId="77777777" w:rsidR="00675D4C" w:rsidRDefault="00675D4C" w:rsidP="00675D4C">
            <w:pPr>
              <w:jc w:val="both"/>
              <w:rPr>
                <w:b/>
              </w:rPr>
            </w:pPr>
            <w:r>
              <w:rPr>
                <w:b/>
              </w:rPr>
              <w:t>Stručná anotace předmětu</w:t>
            </w:r>
          </w:p>
        </w:tc>
        <w:tc>
          <w:tcPr>
            <w:tcW w:w="6769" w:type="dxa"/>
            <w:gridSpan w:val="7"/>
            <w:tcBorders>
              <w:bottom w:val="nil"/>
            </w:tcBorders>
          </w:tcPr>
          <w:p w14:paraId="64A3DAD4" w14:textId="77777777" w:rsidR="00675D4C" w:rsidRDefault="00675D4C" w:rsidP="00675D4C">
            <w:pPr>
              <w:jc w:val="both"/>
            </w:pPr>
          </w:p>
        </w:tc>
      </w:tr>
      <w:tr w:rsidR="00675D4C" w14:paraId="51D1D85A" w14:textId="77777777" w:rsidTr="00607470">
        <w:trPr>
          <w:trHeight w:val="3670"/>
          <w:jc w:val="center"/>
        </w:trPr>
        <w:tc>
          <w:tcPr>
            <w:tcW w:w="9855" w:type="dxa"/>
            <w:gridSpan w:val="8"/>
            <w:tcBorders>
              <w:top w:val="nil"/>
              <w:bottom w:val="single" w:sz="12" w:space="0" w:color="auto"/>
            </w:tcBorders>
          </w:tcPr>
          <w:p w14:paraId="3EE1D70A" w14:textId="77777777" w:rsidR="00675D4C" w:rsidRPr="00612C55" w:rsidRDefault="00675D4C" w:rsidP="00675D4C">
            <w:pPr>
              <w:tabs>
                <w:tab w:val="left" w:pos="1080"/>
              </w:tabs>
              <w:jc w:val="both"/>
            </w:pPr>
            <w:r w:rsidRPr="00675D4C">
              <w:rPr>
                <w:lang w:val="sk-SK"/>
              </w:rPr>
              <w:t xml:space="preserve">Orientace v koncepcích pedagogického myšlení a z nich </w:t>
            </w:r>
            <w:r w:rsidRPr="000A3DA7">
              <w:t>vyplývajícíhopojetí</w:t>
            </w:r>
            <w:r w:rsidRPr="00612C55">
              <w:t>učitelova vyučování.</w:t>
            </w:r>
          </w:p>
          <w:p w14:paraId="790363FC" w14:textId="77777777" w:rsidR="00675D4C" w:rsidRPr="00612C55" w:rsidRDefault="00675D4C" w:rsidP="00675D4C">
            <w:pPr>
              <w:tabs>
                <w:tab w:val="left" w:pos="1080"/>
              </w:tabs>
              <w:jc w:val="both"/>
            </w:pPr>
            <w:r w:rsidRPr="00612C55">
              <w:t xml:space="preserve">Procesu vzdělávání u dětí předškolního věku. </w:t>
            </w:r>
          </w:p>
          <w:p w14:paraId="121FB415" w14:textId="77777777" w:rsidR="00675D4C" w:rsidRPr="00612C55" w:rsidRDefault="00675D4C" w:rsidP="00675D4C">
            <w:pPr>
              <w:tabs>
                <w:tab w:val="left" w:pos="1080"/>
              </w:tabs>
              <w:jc w:val="both"/>
            </w:pPr>
            <w:r w:rsidRPr="00612C55">
              <w:t>Komplexnos</w:t>
            </w:r>
            <w:r>
              <w:t>t</w:t>
            </w:r>
            <w:r w:rsidRPr="00612C55">
              <w:t xml:space="preserve"> procesu vzdělávání a vzájemné závislosti jejích prvků. </w:t>
            </w:r>
          </w:p>
          <w:p w14:paraId="654C5514" w14:textId="77777777" w:rsidR="00675D4C" w:rsidRPr="00612C55" w:rsidRDefault="00675D4C" w:rsidP="00675D4C">
            <w:pPr>
              <w:tabs>
                <w:tab w:val="left" w:pos="1080"/>
              </w:tabs>
              <w:jc w:val="both"/>
            </w:pPr>
            <w:r w:rsidRPr="00612C55">
              <w:t>Dítě a jeho dětství – rozbor pojmů, jejích závislosti a propojenost s procesem vzdělávání.</w:t>
            </w:r>
          </w:p>
          <w:p w14:paraId="3C68DD19" w14:textId="77777777" w:rsidR="00675D4C" w:rsidRPr="00612C55" w:rsidRDefault="00675D4C" w:rsidP="00675D4C">
            <w:pPr>
              <w:tabs>
                <w:tab w:val="left" w:pos="1080"/>
              </w:tabs>
              <w:jc w:val="both"/>
            </w:pPr>
            <w:r w:rsidRPr="00612C55">
              <w:t xml:space="preserve">(Sebe)reflexe a hodnocení pedagogických rozhodnutí a intervence v souvislosti s procesem výuky. </w:t>
            </w:r>
          </w:p>
          <w:p w14:paraId="1DF6D316" w14:textId="77777777" w:rsidR="00675D4C" w:rsidRPr="00612C55" w:rsidRDefault="00675D4C" w:rsidP="00675D4C">
            <w:pPr>
              <w:tabs>
                <w:tab w:val="left" w:pos="1080"/>
              </w:tabs>
              <w:jc w:val="both"/>
            </w:pPr>
            <w:r w:rsidRPr="00612C55">
              <w:t>Co je předškolní pedagogika? Její postavení v systému pedagogických věd.</w:t>
            </w:r>
          </w:p>
          <w:p w14:paraId="210CC604" w14:textId="77777777" w:rsidR="00675D4C" w:rsidRPr="00612C55" w:rsidRDefault="00675D4C" w:rsidP="00675D4C">
            <w:pPr>
              <w:tabs>
                <w:tab w:val="left" w:pos="1080"/>
              </w:tabs>
              <w:jc w:val="both"/>
            </w:pPr>
            <w:r w:rsidRPr="00612C55">
              <w:t>Základní terminologické analýzy.</w:t>
            </w:r>
          </w:p>
          <w:p w14:paraId="021544D3" w14:textId="77777777" w:rsidR="00675D4C" w:rsidRPr="00612C55" w:rsidRDefault="00675D4C" w:rsidP="00675D4C">
            <w:pPr>
              <w:jc w:val="both"/>
            </w:pPr>
            <w:r w:rsidRPr="00612C55">
              <w:t>Postavení předškolní pedagogiky v ČR v mezinárodní komparaci.</w:t>
            </w:r>
          </w:p>
          <w:p w14:paraId="04FDFD11" w14:textId="77777777" w:rsidR="00675D4C" w:rsidRPr="00612C55" w:rsidRDefault="00675D4C" w:rsidP="00675D4C">
            <w:pPr>
              <w:jc w:val="both"/>
            </w:pPr>
            <w:r w:rsidRPr="00612C55">
              <w:t xml:space="preserve">Modely mateřské školy (komponenty, které je tvoří a provázanost vzájemných vztahů mezi nimi). </w:t>
            </w:r>
          </w:p>
          <w:p w14:paraId="1EE22150" w14:textId="77777777" w:rsidR="00675D4C" w:rsidRPr="00612C55" w:rsidRDefault="00675D4C" w:rsidP="00675D4C">
            <w:pPr>
              <w:jc w:val="both"/>
            </w:pPr>
            <w:r w:rsidRPr="00612C55">
              <w:t xml:space="preserve">Podobnost a odlišnost od didaktických modelů vyšších edukačních stupňů. </w:t>
            </w:r>
          </w:p>
          <w:p w14:paraId="6424C401" w14:textId="77777777" w:rsidR="00675D4C" w:rsidRPr="00612C55" w:rsidRDefault="00675D4C" w:rsidP="00675D4C">
            <w:pPr>
              <w:jc w:val="both"/>
            </w:pPr>
            <w:r w:rsidRPr="00612C55">
              <w:t>Jednotlivé didaktické kategorie.</w:t>
            </w:r>
          </w:p>
          <w:p w14:paraId="71805608" w14:textId="77777777" w:rsidR="00675D4C" w:rsidRPr="00612C55" w:rsidRDefault="00675D4C" w:rsidP="00675D4C">
            <w:pPr>
              <w:jc w:val="both"/>
            </w:pPr>
            <w:r w:rsidRPr="00612C55">
              <w:t xml:space="preserve">Subjekty procesu výuky: didaktická specifikace učícího se dítěte a profesní charakteristika vyučujícího učitele ve vzdělávání v mateřské škole. </w:t>
            </w:r>
          </w:p>
          <w:p w14:paraId="63715635" w14:textId="77777777" w:rsidR="00675D4C" w:rsidRPr="00612C55" w:rsidRDefault="00675D4C" w:rsidP="00675D4C">
            <w:pPr>
              <w:jc w:val="both"/>
            </w:pPr>
            <w:r w:rsidRPr="00612C55">
              <w:t xml:space="preserve">Možnosti jejich vzájemné interakce, transakce a individuálních interakcí na základě operování učivem za pomoci přetvářejících a podpůrných komponentů. </w:t>
            </w:r>
          </w:p>
          <w:p w14:paraId="0E051F46" w14:textId="77777777" w:rsidR="00675D4C" w:rsidRPr="00612C55" w:rsidRDefault="00675D4C" w:rsidP="00675D4C">
            <w:pPr>
              <w:jc w:val="both"/>
            </w:pPr>
            <w:r w:rsidRPr="00612C55">
              <w:t>Vzájemná relace a fůze učení se a vyučování ve výuce v mateřské škole.</w:t>
            </w:r>
          </w:p>
          <w:p w14:paraId="758D891B" w14:textId="77777777" w:rsidR="00675D4C" w:rsidRDefault="00675D4C" w:rsidP="00675D4C">
            <w:pPr>
              <w:ind w:firstLine="45"/>
              <w:jc w:val="both"/>
            </w:pPr>
          </w:p>
        </w:tc>
      </w:tr>
      <w:tr w:rsidR="00675D4C" w14:paraId="7586C66B" w14:textId="77777777" w:rsidTr="00607470">
        <w:trPr>
          <w:trHeight w:val="265"/>
          <w:jc w:val="center"/>
        </w:trPr>
        <w:tc>
          <w:tcPr>
            <w:tcW w:w="3653" w:type="dxa"/>
            <w:gridSpan w:val="2"/>
            <w:tcBorders>
              <w:top w:val="nil"/>
            </w:tcBorders>
            <w:shd w:val="clear" w:color="auto" w:fill="F7CAAC"/>
          </w:tcPr>
          <w:p w14:paraId="7A65E529" w14:textId="77777777" w:rsidR="00675D4C" w:rsidRDefault="00675D4C" w:rsidP="00675D4C">
            <w:pPr>
              <w:jc w:val="both"/>
            </w:pPr>
            <w:r>
              <w:rPr>
                <w:b/>
              </w:rPr>
              <w:t>Studijní literatura a studijní pomůcky</w:t>
            </w:r>
          </w:p>
        </w:tc>
        <w:tc>
          <w:tcPr>
            <w:tcW w:w="6202" w:type="dxa"/>
            <w:gridSpan w:val="6"/>
            <w:tcBorders>
              <w:top w:val="nil"/>
              <w:bottom w:val="nil"/>
            </w:tcBorders>
          </w:tcPr>
          <w:p w14:paraId="32154863" w14:textId="77777777" w:rsidR="00675D4C" w:rsidRDefault="00675D4C" w:rsidP="00675D4C">
            <w:pPr>
              <w:jc w:val="both"/>
            </w:pPr>
          </w:p>
        </w:tc>
      </w:tr>
      <w:tr w:rsidR="00675D4C" w14:paraId="7AD84E6D" w14:textId="77777777" w:rsidTr="00607470">
        <w:trPr>
          <w:trHeight w:val="1497"/>
          <w:jc w:val="center"/>
        </w:trPr>
        <w:tc>
          <w:tcPr>
            <w:tcW w:w="9855" w:type="dxa"/>
            <w:gridSpan w:val="8"/>
            <w:tcBorders>
              <w:top w:val="nil"/>
            </w:tcBorders>
          </w:tcPr>
          <w:p w14:paraId="4E76E983" w14:textId="77777777" w:rsidR="00675D4C" w:rsidRDefault="00675D4C" w:rsidP="00675D4C">
            <w:pPr>
              <w:jc w:val="both"/>
              <w:rPr>
                <w:b/>
              </w:rPr>
            </w:pPr>
            <w:r w:rsidRPr="00F9586A">
              <w:rPr>
                <w:b/>
              </w:rPr>
              <w:t>Povinná</w:t>
            </w:r>
            <w:r w:rsidR="004555C5">
              <w:rPr>
                <w:b/>
              </w:rPr>
              <w:t xml:space="preserve"> literatura</w:t>
            </w:r>
            <w:r w:rsidRPr="00F9586A">
              <w:rPr>
                <w:b/>
              </w:rPr>
              <w:t>:</w:t>
            </w:r>
          </w:p>
          <w:p w14:paraId="42E91D22" w14:textId="77777777" w:rsidR="00675D4C" w:rsidRDefault="00675D4C" w:rsidP="00675D4C">
            <w:pPr>
              <w:jc w:val="both"/>
            </w:pPr>
            <w:r w:rsidRPr="00234B27">
              <w:t xml:space="preserve">Majerčíková, J. </w:t>
            </w:r>
            <w:r>
              <w:t xml:space="preserve">et al. (2015). </w:t>
            </w:r>
            <w:r w:rsidRPr="00234B27">
              <w:rPr>
                <w:i/>
              </w:rPr>
              <w:t>Předškolní edukace a dítě.</w:t>
            </w:r>
            <w:r>
              <w:t xml:space="preserve"> Zlín: FHS UTB.</w:t>
            </w:r>
          </w:p>
          <w:p w14:paraId="040F7354" w14:textId="77777777" w:rsidR="00675D4C" w:rsidRPr="00F9586A" w:rsidRDefault="00675D4C" w:rsidP="00675D4C">
            <w:pPr>
              <w:jc w:val="both"/>
            </w:pPr>
            <w:r>
              <w:t xml:space="preserve">Wiegerová, A. et al. (2015). </w:t>
            </w:r>
            <w:r w:rsidRPr="00234B27">
              <w:rPr>
                <w:i/>
              </w:rPr>
              <w:t>Profesionalizace učitele mateřské školy z pohledu reformy kurikula.</w:t>
            </w:r>
            <w:r>
              <w:t xml:space="preserve"> Zlín: FHS UTB.</w:t>
            </w:r>
          </w:p>
          <w:p w14:paraId="5FC8060D" w14:textId="557EED13" w:rsidR="00675D4C" w:rsidRDefault="00675D4C" w:rsidP="00675D4C">
            <w:pPr>
              <w:rPr>
                <w:rFonts w:eastAsia="Calibri"/>
                <w:lang w:val="en-GB" w:eastAsia="en-US"/>
              </w:rPr>
            </w:pPr>
            <w:r w:rsidRPr="00234B27">
              <w:t xml:space="preserve">Wiegerová, </w:t>
            </w:r>
            <w:r w:rsidR="006003D5" w:rsidRPr="00234B27">
              <w:t>A.</w:t>
            </w:r>
            <w:r w:rsidR="000012E5">
              <w:t>,</w:t>
            </w:r>
            <w:r w:rsidR="006003D5" w:rsidRPr="00F9586A">
              <w:t xml:space="preserve"> &amp; Gavora</w:t>
            </w:r>
            <w:r>
              <w:t xml:space="preserve">, P. (2014). </w:t>
            </w:r>
            <w:r w:rsidRPr="00234B27">
              <w:t>Proč chci být učitelkou mateř</w:t>
            </w:r>
            <w:r>
              <w:t xml:space="preserve">ské školy? </w:t>
            </w:r>
            <w:del w:id="83" w:author="Petra Trávníčková" w:date="2018-05-30T14:52:00Z">
              <w:r w:rsidRPr="00234B27" w:rsidDel="007F1800">
                <w:rPr>
                  <w:lang w:val="sk-SK"/>
                </w:rPr>
                <w:delText>pohled</w:delText>
              </w:r>
            </w:del>
            <w:ins w:id="84" w:author="Petra Trávníčková" w:date="2018-05-30T14:52:00Z">
              <w:r w:rsidR="007F1800" w:rsidRPr="00234B27">
                <w:rPr>
                  <w:lang w:val="sk-SK"/>
                </w:rPr>
                <w:t>Pohled</w:t>
              </w:r>
            </w:ins>
            <w:r w:rsidRPr="00234B27">
              <w:rPr>
                <w:lang w:val="sk-SK"/>
              </w:rPr>
              <w:t xml:space="preserve"> kvalitativního výzkumu</w:t>
            </w:r>
            <w:r>
              <w:rPr>
                <w:lang w:val="sk-SK"/>
              </w:rPr>
              <w:t xml:space="preserve">. Pedagogická </w:t>
            </w:r>
            <w:r w:rsidRPr="00AF6F80">
              <w:rPr>
                <w:lang w:val="sk-SK"/>
              </w:rPr>
              <w:t>orientace, 24</w:t>
            </w:r>
            <w:r>
              <w:rPr>
                <w:lang w:val="sk-SK"/>
              </w:rPr>
              <w:t>/</w:t>
            </w:r>
            <w:r w:rsidRPr="00AF6F80">
              <w:rPr>
                <w:lang w:val="sk-SK"/>
              </w:rPr>
              <w:t>4</w:t>
            </w:r>
            <w:r>
              <w:rPr>
                <w:lang w:val="sk-SK"/>
              </w:rPr>
              <w:t xml:space="preserve">, </w:t>
            </w:r>
            <w:r w:rsidRPr="00AF6F80">
              <w:rPr>
                <w:lang w:val="sk-SK"/>
              </w:rPr>
              <w:t>510-534.</w:t>
            </w:r>
            <w:r w:rsidRPr="00AF6F80">
              <w:rPr>
                <w:lang w:val="sk-SK"/>
              </w:rPr>
              <w:br/>
            </w:r>
            <w:r w:rsidRPr="00E64454">
              <w:rPr>
                <w:rFonts w:eastAsia="Calibri"/>
                <w:lang w:val="en-GB" w:eastAsia="en-US"/>
              </w:rPr>
              <w:t xml:space="preserve">Wiegerová, A., &amp; Gavora, P. (2015). Conceptualisation of the child and childhood by future pre-school teachers. </w:t>
            </w:r>
            <w:r w:rsidRPr="00E64454">
              <w:rPr>
                <w:rFonts w:eastAsia="Calibri"/>
                <w:i/>
                <w:lang w:val="en-GB" w:eastAsia="en-US"/>
              </w:rPr>
              <w:t>Pedagogika, 65</w:t>
            </w:r>
            <w:r w:rsidRPr="00E64454">
              <w:rPr>
                <w:rFonts w:eastAsia="Calibri"/>
                <w:lang w:val="en-GB" w:eastAsia="en-US"/>
              </w:rPr>
              <w:t>(5), 502-515.</w:t>
            </w:r>
          </w:p>
          <w:p w14:paraId="179D04D4" w14:textId="77777777" w:rsidR="001D7269" w:rsidRPr="00675D4C" w:rsidRDefault="001D7269" w:rsidP="00675D4C">
            <w:pPr>
              <w:rPr>
                <w:rFonts w:eastAsia="Calibri"/>
                <w:lang w:val="en-GB" w:eastAsia="en-US"/>
              </w:rPr>
            </w:pPr>
          </w:p>
          <w:p w14:paraId="7DCF0643" w14:textId="77777777" w:rsidR="00675D4C" w:rsidRDefault="00675D4C" w:rsidP="00675D4C">
            <w:pPr>
              <w:jc w:val="both"/>
              <w:rPr>
                <w:b/>
              </w:rPr>
            </w:pPr>
            <w:r w:rsidRPr="00F9586A">
              <w:rPr>
                <w:b/>
              </w:rPr>
              <w:t>Doporučená</w:t>
            </w:r>
            <w:r w:rsidR="004555C5">
              <w:rPr>
                <w:b/>
              </w:rPr>
              <w:t xml:space="preserve"> literatura</w:t>
            </w:r>
            <w:r w:rsidRPr="00F9586A">
              <w:rPr>
                <w:b/>
              </w:rPr>
              <w:t>:</w:t>
            </w:r>
          </w:p>
          <w:p w14:paraId="0A3042F6" w14:textId="77777777" w:rsidR="00675D4C" w:rsidRPr="00F9586A" w:rsidRDefault="00675D4C" w:rsidP="00C9069C">
            <w:pPr>
              <w:rPr>
                <w:b/>
              </w:rPr>
            </w:pPr>
            <w:r w:rsidRPr="00AF6F80">
              <w:t xml:space="preserve">Lukášová, </w:t>
            </w:r>
            <w:r w:rsidR="006003D5" w:rsidRPr="00AF6F80">
              <w:t>H.</w:t>
            </w:r>
            <w:r w:rsidR="006003D5">
              <w:t>,</w:t>
            </w:r>
            <w:r w:rsidR="006003D5" w:rsidRPr="00F9586A">
              <w:t xml:space="preserve"> Svatoš</w:t>
            </w:r>
            <w:r>
              <w:t xml:space="preserve">, T., </w:t>
            </w:r>
            <w:r w:rsidRPr="00F9586A">
              <w:t>&amp;</w:t>
            </w:r>
            <w:r>
              <w:t xml:space="preserve"> Majerčíková, J. (2014). </w:t>
            </w:r>
            <w:r w:rsidRPr="00AF6F80">
              <w:rPr>
                <w:i/>
              </w:rPr>
              <w:t>Studentské portfolio jako výzkumný prostředek poznání cesty k učitelství.</w:t>
            </w:r>
            <w:r>
              <w:t xml:space="preserve"> Zlín: FHS UTB.</w:t>
            </w:r>
          </w:p>
          <w:p w14:paraId="78858C57" w14:textId="77777777" w:rsidR="00675D4C" w:rsidRDefault="00675D4C" w:rsidP="00675D4C">
            <w:r>
              <w:t>Časopisy: Pedagogická orientace, Orbis scholae, Studia paedagogica, Pedagogika, Komenský, e-Pedagogium</w:t>
            </w:r>
          </w:p>
          <w:p w14:paraId="3665CF8E" w14:textId="77777777" w:rsidR="00675D4C" w:rsidRDefault="00675D4C" w:rsidP="00675D4C">
            <w:pPr>
              <w:jc w:val="both"/>
            </w:pPr>
          </w:p>
        </w:tc>
      </w:tr>
      <w:tr w:rsidR="00675D4C" w14:paraId="2855385B" w14:textId="77777777" w:rsidTr="0060747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745B59D" w14:textId="77777777" w:rsidR="00675D4C" w:rsidRDefault="00675D4C" w:rsidP="00675D4C">
            <w:pPr>
              <w:jc w:val="center"/>
              <w:rPr>
                <w:b/>
              </w:rPr>
            </w:pPr>
            <w:r>
              <w:rPr>
                <w:b/>
              </w:rPr>
              <w:t>Informace ke kombinované nebo distanční formě</w:t>
            </w:r>
          </w:p>
        </w:tc>
      </w:tr>
      <w:tr w:rsidR="00675D4C" w14:paraId="3EF27946" w14:textId="77777777" w:rsidTr="00607470">
        <w:trPr>
          <w:jc w:val="center"/>
        </w:trPr>
        <w:tc>
          <w:tcPr>
            <w:tcW w:w="4787" w:type="dxa"/>
            <w:gridSpan w:val="3"/>
            <w:tcBorders>
              <w:top w:val="single" w:sz="2" w:space="0" w:color="auto"/>
            </w:tcBorders>
            <w:shd w:val="clear" w:color="auto" w:fill="F7CAAC"/>
          </w:tcPr>
          <w:p w14:paraId="685FB93F" w14:textId="77777777" w:rsidR="00675D4C" w:rsidRDefault="00675D4C" w:rsidP="00675D4C">
            <w:pPr>
              <w:jc w:val="both"/>
            </w:pPr>
            <w:r>
              <w:rPr>
                <w:b/>
              </w:rPr>
              <w:t>Rozsah konzultací (soustředění)</w:t>
            </w:r>
          </w:p>
        </w:tc>
        <w:tc>
          <w:tcPr>
            <w:tcW w:w="889" w:type="dxa"/>
            <w:tcBorders>
              <w:top w:val="single" w:sz="2" w:space="0" w:color="auto"/>
            </w:tcBorders>
          </w:tcPr>
          <w:p w14:paraId="3B529CF3" w14:textId="77777777" w:rsidR="00675D4C" w:rsidRDefault="00675D4C" w:rsidP="00675D4C">
            <w:pPr>
              <w:jc w:val="both"/>
            </w:pPr>
          </w:p>
        </w:tc>
        <w:tc>
          <w:tcPr>
            <w:tcW w:w="4179" w:type="dxa"/>
            <w:gridSpan w:val="4"/>
            <w:tcBorders>
              <w:top w:val="single" w:sz="2" w:space="0" w:color="auto"/>
            </w:tcBorders>
            <w:shd w:val="clear" w:color="auto" w:fill="F7CAAC"/>
          </w:tcPr>
          <w:p w14:paraId="6B5BE1CE" w14:textId="77777777" w:rsidR="00675D4C" w:rsidRDefault="00675D4C" w:rsidP="00675D4C">
            <w:pPr>
              <w:jc w:val="both"/>
              <w:rPr>
                <w:b/>
              </w:rPr>
            </w:pPr>
            <w:r>
              <w:rPr>
                <w:b/>
              </w:rPr>
              <w:t xml:space="preserve">hodin </w:t>
            </w:r>
          </w:p>
        </w:tc>
      </w:tr>
      <w:tr w:rsidR="00675D4C" w14:paraId="1D5D6555" w14:textId="77777777" w:rsidTr="00607470">
        <w:trPr>
          <w:jc w:val="center"/>
        </w:trPr>
        <w:tc>
          <w:tcPr>
            <w:tcW w:w="9855" w:type="dxa"/>
            <w:gridSpan w:val="8"/>
            <w:shd w:val="clear" w:color="auto" w:fill="F7CAAC"/>
          </w:tcPr>
          <w:p w14:paraId="77233962" w14:textId="77777777" w:rsidR="00675D4C" w:rsidRDefault="00675D4C" w:rsidP="00675D4C">
            <w:pPr>
              <w:jc w:val="both"/>
              <w:rPr>
                <w:b/>
              </w:rPr>
            </w:pPr>
            <w:r>
              <w:rPr>
                <w:b/>
              </w:rPr>
              <w:t>Informace o způsobu kontaktu s</w:t>
            </w:r>
            <w:r w:rsidR="002770BD">
              <w:rPr>
                <w:b/>
              </w:rPr>
              <w:t> </w:t>
            </w:r>
            <w:r>
              <w:rPr>
                <w:b/>
              </w:rPr>
              <w:t>vyučujícím</w:t>
            </w:r>
          </w:p>
        </w:tc>
      </w:tr>
      <w:tr w:rsidR="00675D4C" w14:paraId="17396D98" w14:textId="77777777" w:rsidTr="00607470">
        <w:trPr>
          <w:trHeight w:val="141"/>
          <w:jc w:val="center"/>
        </w:trPr>
        <w:tc>
          <w:tcPr>
            <w:tcW w:w="9855" w:type="dxa"/>
            <w:gridSpan w:val="8"/>
          </w:tcPr>
          <w:p w14:paraId="230523C1" w14:textId="77777777" w:rsidR="00675D4C" w:rsidRDefault="00675D4C" w:rsidP="00675D4C">
            <w:pPr>
              <w:jc w:val="both"/>
            </w:pPr>
          </w:p>
        </w:tc>
      </w:tr>
    </w:tbl>
    <w:p w14:paraId="112E28D4" w14:textId="77777777" w:rsidR="00C7632D" w:rsidRDefault="00C7632D">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632D" w14:paraId="7CEB12CC" w14:textId="77777777" w:rsidTr="00C7632D">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2E100DE" w14:textId="77777777" w:rsidR="00C7632D" w:rsidRDefault="00C7632D" w:rsidP="00C7632D">
            <w:pPr>
              <w:spacing w:line="276" w:lineRule="auto"/>
              <w:jc w:val="both"/>
              <w:rPr>
                <w:b/>
                <w:sz w:val="28"/>
                <w:lang w:eastAsia="en-US"/>
              </w:rPr>
            </w:pPr>
            <w:r>
              <w:br w:type="page"/>
            </w:r>
            <w:r>
              <w:rPr>
                <w:b/>
                <w:sz w:val="28"/>
                <w:lang w:eastAsia="en-US"/>
              </w:rPr>
              <w:t>B-III – Charakteristika studijního předmětu</w:t>
            </w:r>
          </w:p>
        </w:tc>
      </w:tr>
      <w:tr w:rsidR="00C7632D" w14:paraId="71225C26" w14:textId="77777777" w:rsidTr="00C7632D">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613D0741" w14:textId="77777777" w:rsidR="00C7632D" w:rsidRDefault="00C7632D" w:rsidP="00C7632D">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7D4C3F39" w14:textId="77777777" w:rsidR="00C7632D" w:rsidRDefault="00C7632D" w:rsidP="00C7632D">
            <w:r>
              <w:t>Teorie předškolního vzdělávání</w:t>
            </w:r>
          </w:p>
        </w:tc>
      </w:tr>
      <w:tr w:rsidR="00C7632D" w14:paraId="4A32DFD3" w14:textId="77777777" w:rsidTr="00C7632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4E36141E" w14:textId="77777777" w:rsidR="00C7632D" w:rsidRDefault="00C7632D" w:rsidP="00C7632D">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BAE958C" w14:textId="77777777" w:rsidR="00C7632D" w:rsidRDefault="00C7632D" w:rsidP="00C7632D">
            <w:pPr>
              <w:spacing w:line="276" w:lineRule="auto"/>
              <w:jc w:val="both"/>
              <w:rPr>
                <w:lang w:eastAsia="en-US"/>
              </w:rPr>
            </w:pPr>
            <w:r>
              <w:rPr>
                <w:lang w:eastAsia="en-US"/>
              </w:rP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3ABDCBF" w14:textId="77777777" w:rsidR="00C7632D" w:rsidRDefault="00C7632D" w:rsidP="00C7632D">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334070C4" w14:textId="77777777" w:rsidR="00C7632D" w:rsidRDefault="00C7632D" w:rsidP="00C7632D">
            <w:pPr>
              <w:spacing w:line="276" w:lineRule="auto"/>
              <w:jc w:val="both"/>
              <w:rPr>
                <w:lang w:eastAsia="en-US"/>
              </w:rPr>
            </w:pPr>
            <w:r>
              <w:rPr>
                <w:lang w:eastAsia="en-US"/>
              </w:rPr>
              <w:t>1/ZS</w:t>
            </w:r>
          </w:p>
        </w:tc>
      </w:tr>
      <w:tr w:rsidR="00C7632D" w14:paraId="5DFF9AC4" w14:textId="77777777" w:rsidTr="00C7632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CC18C94" w14:textId="77777777" w:rsidR="00C7632D" w:rsidRDefault="00C7632D" w:rsidP="00C7632D">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83AC4F5" w14:textId="77777777" w:rsidR="00C7632D" w:rsidRDefault="00C7632D" w:rsidP="00C7632D">
            <w:pPr>
              <w:spacing w:line="276" w:lineRule="auto"/>
              <w:jc w:val="both"/>
              <w:rPr>
                <w:lang w:eastAsia="en-US"/>
              </w:rPr>
            </w:pPr>
            <w:r>
              <w:rPr>
                <w:lang w:eastAsia="en-US"/>
              </w:rPr>
              <w:t>28p+14c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1A2D7E1" w14:textId="77777777" w:rsidR="00C7632D" w:rsidRDefault="00C7632D" w:rsidP="00C7632D">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F40834B" w14:textId="77777777" w:rsidR="00C7632D" w:rsidRDefault="00C7632D" w:rsidP="00C7632D">
            <w:pPr>
              <w:spacing w:line="276" w:lineRule="auto"/>
              <w:jc w:val="both"/>
              <w:rPr>
                <w:lang w:eastAsia="en-US"/>
              </w:rPr>
            </w:pPr>
            <w:r>
              <w:rPr>
                <w:lang w:eastAsia="en-US"/>
              </w:rP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8F9A2B2" w14:textId="77777777" w:rsidR="00C7632D" w:rsidRDefault="00C7632D" w:rsidP="00C7632D">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7BE36751" w14:textId="77777777" w:rsidR="00C7632D" w:rsidRDefault="00C7632D" w:rsidP="00C7632D">
            <w:pPr>
              <w:spacing w:line="276" w:lineRule="auto"/>
              <w:jc w:val="both"/>
              <w:rPr>
                <w:lang w:eastAsia="en-US"/>
              </w:rPr>
            </w:pPr>
            <w:r>
              <w:rPr>
                <w:lang w:eastAsia="en-US"/>
              </w:rPr>
              <w:t>4</w:t>
            </w:r>
          </w:p>
        </w:tc>
      </w:tr>
      <w:tr w:rsidR="00C7632D" w14:paraId="72DCF77B" w14:textId="77777777" w:rsidTr="00C7632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1E13349" w14:textId="77777777" w:rsidR="00C7632D" w:rsidRDefault="00C7632D" w:rsidP="00C7632D">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7794872" w14:textId="77777777" w:rsidR="00C7632D" w:rsidRDefault="00C7632D" w:rsidP="00C7632D">
            <w:pPr>
              <w:spacing w:line="276" w:lineRule="auto"/>
              <w:jc w:val="both"/>
              <w:rPr>
                <w:lang w:eastAsia="en-US"/>
              </w:rPr>
            </w:pPr>
          </w:p>
        </w:tc>
      </w:tr>
      <w:tr w:rsidR="00C7632D" w14:paraId="7D860840" w14:textId="77777777" w:rsidTr="00C7632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220F211F" w14:textId="77777777" w:rsidR="00C7632D" w:rsidRDefault="00C7632D" w:rsidP="00C7632D">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9766A6B" w14:textId="77777777" w:rsidR="00C7632D" w:rsidRDefault="00C7632D" w:rsidP="00C7632D">
            <w:pPr>
              <w:spacing w:line="276" w:lineRule="auto"/>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EDD61A4" w14:textId="77777777" w:rsidR="00C7632D" w:rsidRDefault="00C7632D" w:rsidP="00C7632D">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5DF79117" w14:textId="77777777" w:rsidR="00C7632D" w:rsidRDefault="00C7632D" w:rsidP="00C7632D">
            <w:pPr>
              <w:spacing w:line="276" w:lineRule="auto"/>
              <w:jc w:val="both"/>
              <w:rPr>
                <w:lang w:eastAsia="en-US"/>
              </w:rPr>
            </w:pPr>
            <w:r>
              <w:rPr>
                <w:lang w:eastAsia="en-US"/>
              </w:rPr>
              <w:t>přednáška, cvičení</w:t>
            </w:r>
          </w:p>
        </w:tc>
      </w:tr>
      <w:tr w:rsidR="00C7632D" w14:paraId="13C76194" w14:textId="77777777" w:rsidTr="00C7632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9F78AD8" w14:textId="77777777" w:rsidR="00C7632D" w:rsidRDefault="00C7632D" w:rsidP="00C7632D">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4896433B" w14:textId="77777777" w:rsidR="00C7632D" w:rsidRDefault="00C7632D" w:rsidP="00C7632D">
            <w:pPr>
              <w:spacing w:line="276" w:lineRule="auto"/>
              <w:jc w:val="both"/>
            </w:pPr>
            <w:r>
              <w:t xml:space="preserve">Docházka (80% účast ve výuce). </w:t>
            </w:r>
          </w:p>
          <w:p w14:paraId="479E0234" w14:textId="77777777" w:rsidR="00C7632D" w:rsidRDefault="00C7632D" w:rsidP="00C7632D">
            <w:pPr>
              <w:spacing w:line="276" w:lineRule="auto"/>
              <w:jc w:val="both"/>
              <w:rPr>
                <w:lang w:eastAsia="en-US"/>
              </w:rPr>
            </w:pPr>
            <w:r>
              <w:t>S</w:t>
            </w:r>
            <w:r w:rsidRPr="00833531">
              <w:t>eminární práce</w:t>
            </w:r>
            <w:r>
              <w:t xml:space="preserve"> spojená s prezentací, zápočtový test, </w:t>
            </w:r>
            <w:r w:rsidRPr="00833531">
              <w:t>ústní zkouška</w:t>
            </w:r>
            <w:r>
              <w:t>.</w:t>
            </w:r>
          </w:p>
        </w:tc>
      </w:tr>
      <w:tr w:rsidR="00C7632D" w14:paraId="4146B48B" w14:textId="77777777" w:rsidTr="001F34E3">
        <w:trPr>
          <w:trHeight w:val="70"/>
          <w:jc w:val="center"/>
        </w:trPr>
        <w:tc>
          <w:tcPr>
            <w:tcW w:w="9854" w:type="dxa"/>
            <w:gridSpan w:val="8"/>
            <w:tcBorders>
              <w:top w:val="nil"/>
              <w:left w:val="single" w:sz="4" w:space="0" w:color="auto"/>
              <w:bottom w:val="single" w:sz="4" w:space="0" w:color="auto"/>
              <w:right w:val="single" w:sz="4" w:space="0" w:color="auto"/>
            </w:tcBorders>
          </w:tcPr>
          <w:p w14:paraId="62F738B0" w14:textId="77777777" w:rsidR="00C7632D" w:rsidRDefault="00C7632D" w:rsidP="00C7632D">
            <w:pPr>
              <w:spacing w:line="276" w:lineRule="auto"/>
              <w:jc w:val="both"/>
              <w:rPr>
                <w:lang w:eastAsia="en-US"/>
              </w:rPr>
            </w:pPr>
          </w:p>
        </w:tc>
      </w:tr>
      <w:tr w:rsidR="00C7632D" w14:paraId="177EBE61" w14:textId="77777777" w:rsidTr="00C7632D">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508914F5" w14:textId="77777777" w:rsidR="00C7632D" w:rsidRDefault="00C7632D" w:rsidP="00C7632D">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35F5DA63" w14:textId="77777777" w:rsidR="00FB7753" w:rsidRPr="00FB7753" w:rsidRDefault="00FB7753" w:rsidP="00FB7753">
            <w:r w:rsidRPr="00FB7753">
              <w:t>doc. PhDr. Jana Kutnohorská, CSc.</w:t>
            </w:r>
          </w:p>
          <w:p w14:paraId="33C7EA92" w14:textId="77777777" w:rsidR="00C7632D" w:rsidRPr="00B25294" w:rsidRDefault="00C7632D" w:rsidP="00C7632D"/>
        </w:tc>
      </w:tr>
      <w:tr w:rsidR="00C7632D" w14:paraId="4A9FF820" w14:textId="77777777" w:rsidTr="00C7632D">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745A52D2" w14:textId="77777777" w:rsidR="00C7632D" w:rsidRDefault="00C7632D" w:rsidP="00C7632D">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48283C59" w14:textId="77777777" w:rsidR="00C7632D" w:rsidRDefault="00C7632D" w:rsidP="00C7632D">
            <w:pPr>
              <w:spacing w:line="276" w:lineRule="auto"/>
              <w:jc w:val="both"/>
              <w:rPr>
                <w:lang w:eastAsia="en-US"/>
              </w:rPr>
            </w:pPr>
            <w:r>
              <w:rPr>
                <w:lang w:eastAsia="en-US"/>
              </w:rPr>
              <w:t>přednášející, cvičící</w:t>
            </w:r>
          </w:p>
        </w:tc>
      </w:tr>
      <w:tr w:rsidR="00C7632D" w14:paraId="7E7A9D95" w14:textId="77777777" w:rsidTr="00C7632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75FEBCA3" w14:textId="77777777" w:rsidR="00C7632D" w:rsidRDefault="00C7632D" w:rsidP="00C7632D">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4897B153" w14:textId="77777777" w:rsidR="00C7632D" w:rsidRPr="00B25294" w:rsidRDefault="00FB7753" w:rsidP="00FB7753">
            <w:r w:rsidRPr="00FB7753">
              <w:t>doc. PhDr. Jana Kutnohorská, CSc</w:t>
            </w:r>
            <w:r>
              <w:t>. (</w:t>
            </w:r>
            <w:r w:rsidR="00C7632D" w:rsidRPr="00B25294">
              <w:t>100%</w:t>
            </w:r>
            <w:r>
              <w:t>)</w:t>
            </w:r>
          </w:p>
        </w:tc>
      </w:tr>
      <w:tr w:rsidR="00C7632D" w14:paraId="2B4506D5" w14:textId="77777777" w:rsidTr="00607470">
        <w:trPr>
          <w:trHeight w:val="70"/>
          <w:jc w:val="center"/>
        </w:trPr>
        <w:tc>
          <w:tcPr>
            <w:tcW w:w="9854" w:type="dxa"/>
            <w:gridSpan w:val="8"/>
            <w:tcBorders>
              <w:top w:val="nil"/>
              <w:left w:val="single" w:sz="4" w:space="0" w:color="auto"/>
              <w:bottom w:val="single" w:sz="4" w:space="0" w:color="auto"/>
              <w:right w:val="single" w:sz="4" w:space="0" w:color="auto"/>
            </w:tcBorders>
          </w:tcPr>
          <w:p w14:paraId="40FC5491" w14:textId="77777777" w:rsidR="00C7632D" w:rsidRDefault="00C7632D" w:rsidP="00C7632D">
            <w:pPr>
              <w:spacing w:line="276" w:lineRule="auto"/>
              <w:jc w:val="both"/>
              <w:rPr>
                <w:lang w:eastAsia="en-US"/>
              </w:rPr>
            </w:pPr>
          </w:p>
        </w:tc>
      </w:tr>
      <w:tr w:rsidR="00C7632D" w14:paraId="041FE654" w14:textId="77777777" w:rsidTr="00C7632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223F026" w14:textId="77777777" w:rsidR="00C7632D" w:rsidRDefault="00C7632D" w:rsidP="00C7632D">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07C0A252" w14:textId="77777777" w:rsidR="00C7632D" w:rsidRDefault="00C7632D" w:rsidP="00C7632D">
            <w:pPr>
              <w:spacing w:line="276" w:lineRule="auto"/>
              <w:jc w:val="both"/>
              <w:rPr>
                <w:lang w:eastAsia="en-US"/>
              </w:rPr>
            </w:pPr>
          </w:p>
        </w:tc>
      </w:tr>
      <w:tr w:rsidR="00C7632D" w14:paraId="3A96CCFB" w14:textId="77777777" w:rsidTr="004555C5">
        <w:trPr>
          <w:trHeight w:val="3261"/>
          <w:jc w:val="center"/>
        </w:trPr>
        <w:tc>
          <w:tcPr>
            <w:tcW w:w="9854" w:type="dxa"/>
            <w:gridSpan w:val="8"/>
            <w:tcBorders>
              <w:top w:val="nil"/>
              <w:left w:val="single" w:sz="4" w:space="0" w:color="auto"/>
              <w:bottom w:val="single" w:sz="12" w:space="0" w:color="auto"/>
              <w:right w:val="single" w:sz="4" w:space="0" w:color="auto"/>
            </w:tcBorders>
          </w:tcPr>
          <w:p w14:paraId="56D3E361" w14:textId="77777777" w:rsidR="00C7632D" w:rsidRPr="000C60B6" w:rsidRDefault="00C7632D" w:rsidP="00C7632D">
            <w:pPr>
              <w:widowControl w:val="0"/>
              <w:tabs>
                <w:tab w:val="left" w:pos="720"/>
              </w:tabs>
              <w:autoSpaceDE w:val="0"/>
              <w:autoSpaceDN w:val="0"/>
              <w:adjustRightInd w:val="0"/>
              <w:rPr>
                <w:rFonts w:eastAsiaTheme="minorEastAsia"/>
              </w:rPr>
            </w:pPr>
            <w:r w:rsidRPr="000C60B6">
              <w:rPr>
                <w:rFonts w:eastAsiaTheme="minorEastAsia"/>
              </w:rPr>
              <w:t>Pedagogika jako multiparadigmatická disciplína.</w:t>
            </w:r>
          </w:p>
          <w:p w14:paraId="19C6E94A" w14:textId="77777777" w:rsidR="00C7632D" w:rsidRPr="000C60B6" w:rsidRDefault="00C7632D" w:rsidP="00C7632D">
            <w:pPr>
              <w:widowControl w:val="0"/>
              <w:tabs>
                <w:tab w:val="left" w:pos="720"/>
              </w:tabs>
              <w:autoSpaceDE w:val="0"/>
              <w:autoSpaceDN w:val="0"/>
              <w:adjustRightInd w:val="0"/>
              <w:rPr>
                <w:rFonts w:eastAsiaTheme="minorEastAsia"/>
              </w:rPr>
            </w:pPr>
            <w:r w:rsidRPr="000C60B6">
              <w:rPr>
                <w:rFonts w:eastAsiaTheme="minorEastAsia"/>
              </w:rPr>
              <w:t>Všeobecné otázky teorie výchovy a vzdělávání – vymezení základních pojmů.</w:t>
            </w:r>
          </w:p>
          <w:p w14:paraId="7EF088AE" w14:textId="77777777" w:rsidR="00C7632D" w:rsidRPr="000C60B6" w:rsidRDefault="00C7632D" w:rsidP="00C7632D">
            <w:pPr>
              <w:widowControl w:val="0"/>
              <w:tabs>
                <w:tab w:val="left" w:pos="720"/>
              </w:tabs>
              <w:autoSpaceDE w:val="0"/>
              <w:autoSpaceDN w:val="0"/>
              <w:adjustRightInd w:val="0"/>
              <w:rPr>
                <w:rFonts w:eastAsiaTheme="minorEastAsia"/>
              </w:rPr>
            </w:pPr>
            <w:r w:rsidRPr="000C60B6">
              <w:rPr>
                <w:rFonts w:eastAsiaTheme="minorEastAsia"/>
              </w:rPr>
              <w:t>Teorie výchovy, filozofie výchovy, teorie učení, epistemologické východiska vyučování – analýza vztahů mezi pojmy.</w:t>
            </w:r>
          </w:p>
          <w:p w14:paraId="6CB88261" w14:textId="77777777" w:rsidR="00C7632D" w:rsidRPr="000C60B6" w:rsidRDefault="00C7632D" w:rsidP="00C7632D">
            <w:pPr>
              <w:widowControl w:val="0"/>
              <w:tabs>
                <w:tab w:val="left" w:pos="720"/>
              </w:tabs>
              <w:autoSpaceDE w:val="0"/>
              <w:autoSpaceDN w:val="0"/>
              <w:adjustRightInd w:val="0"/>
              <w:rPr>
                <w:rFonts w:eastAsiaTheme="minorEastAsia"/>
              </w:rPr>
            </w:pPr>
            <w:r w:rsidRPr="000C60B6">
              <w:rPr>
                <w:rFonts w:eastAsiaTheme="minorEastAsia"/>
              </w:rPr>
              <w:t>Filozofické a prakticistické zdroje myšlení o předškolním vzdělávání.</w:t>
            </w:r>
          </w:p>
          <w:p w14:paraId="7D6EB726" w14:textId="77777777" w:rsidR="00C7632D" w:rsidRPr="000C60B6" w:rsidRDefault="00C7632D" w:rsidP="00C7632D">
            <w:pPr>
              <w:widowControl w:val="0"/>
              <w:autoSpaceDE w:val="0"/>
              <w:autoSpaceDN w:val="0"/>
              <w:adjustRightInd w:val="0"/>
              <w:rPr>
                <w:rFonts w:eastAsiaTheme="minorEastAsia"/>
              </w:rPr>
            </w:pPr>
            <w:r w:rsidRPr="000C60B6">
              <w:rPr>
                <w:rFonts w:eastAsiaTheme="minorEastAsia"/>
              </w:rPr>
              <w:t>Klasifikace teorií výchovy a vzdělávání – přehled koncepcí s ohledem na předškolní vzdělávání.</w:t>
            </w:r>
          </w:p>
          <w:p w14:paraId="1B752D02" w14:textId="77777777" w:rsidR="00C7632D" w:rsidRPr="000C60B6" w:rsidRDefault="00C7632D" w:rsidP="00C7632D">
            <w:pPr>
              <w:widowControl w:val="0"/>
              <w:autoSpaceDE w:val="0"/>
              <w:autoSpaceDN w:val="0"/>
              <w:adjustRightInd w:val="0"/>
              <w:rPr>
                <w:rFonts w:eastAsiaTheme="minorEastAsia"/>
              </w:rPr>
            </w:pPr>
            <w:r w:rsidRPr="000C60B6">
              <w:rPr>
                <w:rFonts w:eastAsiaTheme="minorEastAsia"/>
              </w:rPr>
              <w:t xml:space="preserve">Hlavní charakteristiky jednotlivých teorií, paradigmat a jejich analýza. </w:t>
            </w:r>
          </w:p>
          <w:p w14:paraId="794C7778" w14:textId="77777777" w:rsidR="00C7632D" w:rsidRPr="000C60B6" w:rsidRDefault="00C7632D" w:rsidP="00C7632D">
            <w:pPr>
              <w:widowControl w:val="0"/>
              <w:autoSpaceDE w:val="0"/>
              <w:autoSpaceDN w:val="0"/>
              <w:adjustRightInd w:val="0"/>
              <w:rPr>
                <w:rFonts w:eastAsiaTheme="minorEastAsia"/>
              </w:rPr>
            </w:pPr>
            <w:r w:rsidRPr="000C60B6">
              <w:rPr>
                <w:rFonts w:eastAsiaTheme="minorEastAsia"/>
              </w:rPr>
              <w:t>Diskurzy o výchově a vzdělávání s akcentem na současnou mateřskou školu.</w:t>
            </w:r>
          </w:p>
          <w:p w14:paraId="05903D52" w14:textId="77777777" w:rsidR="00C7632D" w:rsidRPr="000C60B6" w:rsidRDefault="00C7632D" w:rsidP="00C7632D">
            <w:pPr>
              <w:jc w:val="both"/>
              <w:rPr>
                <w:rFonts w:eastAsiaTheme="minorEastAsia"/>
              </w:rPr>
            </w:pPr>
            <w:r w:rsidRPr="000C60B6">
              <w:rPr>
                <w:rFonts w:eastAsiaTheme="minorEastAsia"/>
              </w:rPr>
              <w:t>Komparace teorií výchovy a vzdělávání, jejich přesah do praxe předškolního vzdělávání.</w:t>
            </w:r>
          </w:p>
          <w:p w14:paraId="098D16AF" w14:textId="77777777" w:rsidR="00C7632D" w:rsidRPr="000C60B6" w:rsidRDefault="00C7632D" w:rsidP="00C7632D">
            <w:pPr>
              <w:jc w:val="both"/>
              <w:rPr>
                <w:rFonts w:eastAsiaTheme="minorEastAsia"/>
              </w:rPr>
            </w:pPr>
            <w:r w:rsidRPr="000C60B6">
              <w:rPr>
                <w:rFonts w:eastAsiaTheme="minorEastAsia"/>
              </w:rPr>
              <w:t>Tradicionalizmus a pedocentrizmus v předškolním vzdělávání.</w:t>
            </w:r>
          </w:p>
          <w:p w14:paraId="04ABEB47" w14:textId="77777777" w:rsidR="00C7632D" w:rsidRPr="000C60B6" w:rsidRDefault="00C7632D" w:rsidP="00C7632D">
            <w:pPr>
              <w:jc w:val="both"/>
              <w:rPr>
                <w:rFonts w:eastAsiaTheme="minorEastAsia"/>
              </w:rPr>
            </w:pPr>
            <w:r w:rsidRPr="000C60B6">
              <w:rPr>
                <w:rFonts w:eastAsiaTheme="minorEastAsia"/>
              </w:rPr>
              <w:t>Osobnostně orientovaný model předškolní výchovy.</w:t>
            </w:r>
          </w:p>
          <w:p w14:paraId="526DC301" w14:textId="77777777" w:rsidR="00C7632D" w:rsidRPr="000C60B6" w:rsidRDefault="00C7632D" w:rsidP="00C7632D">
            <w:pPr>
              <w:jc w:val="both"/>
              <w:rPr>
                <w:rFonts w:eastAsiaTheme="minorEastAsia"/>
              </w:rPr>
            </w:pPr>
            <w:r w:rsidRPr="000C60B6">
              <w:rPr>
                <w:rFonts w:eastAsiaTheme="minorEastAsia"/>
              </w:rPr>
              <w:t>Personalistické teorie v předškolním vzdělávání.</w:t>
            </w:r>
          </w:p>
          <w:p w14:paraId="57DEF0C0" w14:textId="77777777" w:rsidR="00C7632D" w:rsidRPr="000C60B6" w:rsidRDefault="00C7632D" w:rsidP="00C7632D">
            <w:pPr>
              <w:jc w:val="both"/>
              <w:rPr>
                <w:rFonts w:eastAsiaTheme="minorEastAsia"/>
              </w:rPr>
            </w:pPr>
            <w:r w:rsidRPr="000C60B6">
              <w:rPr>
                <w:rFonts w:eastAsiaTheme="minorEastAsia"/>
              </w:rPr>
              <w:t>Konstruktivistické teorie v předškolním vzdělávání.</w:t>
            </w:r>
          </w:p>
          <w:p w14:paraId="1EC6EB77" w14:textId="77777777" w:rsidR="00C7632D" w:rsidRPr="000C60B6" w:rsidRDefault="00C7632D" w:rsidP="00C7632D">
            <w:pPr>
              <w:jc w:val="both"/>
              <w:rPr>
                <w:rFonts w:eastAsiaTheme="minorEastAsia"/>
              </w:rPr>
            </w:pPr>
            <w:r w:rsidRPr="000C60B6">
              <w:rPr>
                <w:rFonts w:eastAsiaTheme="minorEastAsia"/>
              </w:rPr>
              <w:t>Reflexe ideových východisek etablovaných teorií v praxi předškolního vzdělávání.</w:t>
            </w:r>
          </w:p>
          <w:p w14:paraId="5043F56B" w14:textId="77777777" w:rsidR="00675D4C" w:rsidRDefault="00C7632D" w:rsidP="00C7632D">
            <w:pPr>
              <w:jc w:val="both"/>
              <w:rPr>
                <w:rFonts w:eastAsiaTheme="minorEastAsia"/>
              </w:rPr>
            </w:pPr>
            <w:r w:rsidRPr="000C60B6">
              <w:rPr>
                <w:rFonts w:eastAsiaTheme="minorEastAsia"/>
              </w:rPr>
              <w:t>Možnosti aplikace teoretických konceptů v podmínkách předškolního vzdělávání.</w:t>
            </w:r>
          </w:p>
          <w:p w14:paraId="5A2AE4C2" w14:textId="77777777" w:rsidR="001F34E3" w:rsidRPr="000C60B6" w:rsidRDefault="001F34E3" w:rsidP="00C7632D">
            <w:pPr>
              <w:jc w:val="both"/>
              <w:rPr>
                <w:rFonts w:eastAsiaTheme="minorEastAsia"/>
              </w:rPr>
            </w:pPr>
          </w:p>
        </w:tc>
      </w:tr>
      <w:tr w:rsidR="00C7632D" w14:paraId="3D823773" w14:textId="77777777" w:rsidTr="00C7632D">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46427F3E" w14:textId="77777777" w:rsidR="00C7632D" w:rsidRPr="002E3DCD" w:rsidRDefault="00C7632D" w:rsidP="00C7632D">
            <w:pPr>
              <w:jc w:val="both"/>
              <w:rPr>
                <w:lang w:eastAsia="en-US"/>
              </w:rPr>
            </w:pPr>
            <w:r w:rsidRPr="002E3DCD">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001840FF" w14:textId="77777777" w:rsidR="00C7632D" w:rsidRPr="002E3DCD" w:rsidRDefault="00C7632D" w:rsidP="00C7632D">
            <w:pPr>
              <w:jc w:val="both"/>
              <w:rPr>
                <w:lang w:eastAsia="en-US"/>
              </w:rPr>
            </w:pPr>
          </w:p>
        </w:tc>
      </w:tr>
      <w:tr w:rsidR="00C7632D" w14:paraId="1ED24BF0" w14:textId="77777777" w:rsidTr="00C7632D">
        <w:trPr>
          <w:trHeight w:val="1497"/>
          <w:jc w:val="center"/>
        </w:trPr>
        <w:tc>
          <w:tcPr>
            <w:tcW w:w="9854" w:type="dxa"/>
            <w:gridSpan w:val="8"/>
            <w:tcBorders>
              <w:top w:val="nil"/>
              <w:left w:val="single" w:sz="4" w:space="0" w:color="auto"/>
              <w:bottom w:val="single" w:sz="4" w:space="0" w:color="auto"/>
              <w:right w:val="single" w:sz="4" w:space="0" w:color="auto"/>
            </w:tcBorders>
          </w:tcPr>
          <w:p w14:paraId="47961530" w14:textId="77777777" w:rsidR="00C7632D" w:rsidRPr="002E3DCD" w:rsidRDefault="00C7632D" w:rsidP="00C7632D">
            <w:pPr>
              <w:jc w:val="both"/>
              <w:rPr>
                <w:b/>
                <w:lang w:eastAsia="en-US"/>
              </w:rPr>
            </w:pPr>
            <w:r w:rsidRPr="002E3DCD">
              <w:rPr>
                <w:b/>
                <w:lang w:eastAsia="en-US"/>
              </w:rPr>
              <w:t>Povinná literatura</w:t>
            </w:r>
            <w:r w:rsidR="004555C5">
              <w:rPr>
                <w:b/>
                <w:lang w:eastAsia="en-US"/>
              </w:rPr>
              <w:t>:</w:t>
            </w:r>
          </w:p>
          <w:p w14:paraId="63B7B4D1" w14:textId="77777777" w:rsidR="00C7632D" w:rsidRPr="002E3DCD" w:rsidRDefault="00C7632D" w:rsidP="00C7632D">
            <w:r w:rsidRPr="002E3DCD">
              <w:t xml:space="preserve">Bertrand, Y. (1998). </w:t>
            </w:r>
            <w:r w:rsidRPr="002E3DCD">
              <w:rPr>
                <w:i/>
                <w:iCs/>
              </w:rPr>
              <w:t>Soudobé teorie vzdělávání</w:t>
            </w:r>
            <w:r w:rsidRPr="002E3DCD">
              <w:t xml:space="preserve">. Praha: Portál. </w:t>
            </w:r>
          </w:p>
          <w:p w14:paraId="19A0A2B9" w14:textId="77777777" w:rsidR="00C7632D" w:rsidRPr="00C7632D" w:rsidRDefault="00C7632D" w:rsidP="00FE7E5F">
            <w:pPr>
              <w:pStyle w:val="Nadpis1"/>
              <w:shd w:val="clear" w:color="auto" w:fill="FFFFFF"/>
              <w:spacing w:before="0"/>
              <w:ind w:left="357" w:hanging="357"/>
              <w:rPr>
                <w:rFonts w:ascii="Times New Roman" w:hAnsi="Times New Roman"/>
                <w:b w:val="0"/>
                <w:bCs w:val="0"/>
                <w:color w:val="000000" w:themeColor="text1"/>
                <w:sz w:val="20"/>
                <w:szCs w:val="20"/>
              </w:rPr>
            </w:pPr>
            <w:r w:rsidRPr="00C7632D">
              <w:rPr>
                <w:rFonts w:ascii="Times New Roman" w:hAnsi="Times New Roman"/>
                <w:b w:val="0"/>
                <w:color w:val="000000" w:themeColor="text1"/>
                <w:sz w:val="20"/>
                <w:szCs w:val="20"/>
              </w:rPr>
              <w:t xml:space="preserve">Kaščák, O., &amp; Pupala, B. (2009). </w:t>
            </w:r>
            <w:r w:rsidRPr="00C7632D">
              <w:rPr>
                <w:rFonts w:ascii="Times New Roman" w:hAnsi="Times New Roman"/>
                <w:b w:val="0"/>
                <w:i/>
                <w:iCs/>
                <w:color w:val="000000" w:themeColor="text1"/>
                <w:sz w:val="20"/>
                <w:szCs w:val="20"/>
              </w:rPr>
              <w:t>Výchova a vzdelávanie v základných diskurzoch</w:t>
            </w:r>
            <w:r w:rsidRPr="00C7632D">
              <w:rPr>
                <w:rFonts w:ascii="Times New Roman" w:hAnsi="Times New Roman"/>
                <w:b w:val="0"/>
                <w:color w:val="000000" w:themeColor="text1"/>
                <w:sz w:val="20"/>
                <w:szCs w:val="20"/>
              </w:rPr>
              <w:t>. Prešov: Rokus.</w:t>
            </w:r>
          </w:p>
          <w:p w14:paraId="428F6328" w14:textId="77777777" w:rsidR="001F34E3" w:rsidRDefault="00C7632D" w:rsidP="00675D4C">
            <w:pPr>
              <w:rPr>
                <w:color w:val="000000" w:themeColor="text1"/>
              </w:rPr>
            </w:pPr>
            <w:r w:rsidRPr="00C7632D">
              <w:rPr>
                <w:color w:val="000000" w:themeColor="text1"/>
              </w:rPr>
              <w:t xml:space="preserve">Opravilová, E. (2016). </w:t>
            </w:r>
            <w:r w:rsidRPr="00C7632D">
              <w:rPr>
                <w:i/>
                <w:color w:val="000000" w:themeColor="text1"/>
              </w:rPr>
              <w:t>Předškolní pedagogika</w:t>
            </w:r>
            <w:r w:rsidRPr="00C7632D">
              <w:rPr>
                <w:color w:val="000000" w:themeColor="text1"/>
              </w:rPr>
              <w:t>. Praha: Grada.</w:t>
            </w:r>
          </w:p>
          <w:p w14:paraId="11DBC81B" w14:textId="77777777" w:rsidR="00C7632D" w:rsidRPr="00675D4C" w:rsidRDefault="00675D4C" w:rsidP="00675D4C">
            <w:pPr>
              <w:rPr>
                <w:color w:val="000000" w:themeColor="text1"/>
              </w:rPr>
            </w:pPr>
            <w:r>
              <w:rPr>
                <w:color w:val="000000" w:themeColor="text1"/>
              </w:rPr>
              <w:br/>
            </w:r>
            <w:r w:rsidR="00C7632D" w:rsidRPr="00C7632D">
              <w:rPr>
                <w:b/>
                <w:color w:val="000000" w:themeColor="text1"/>
              </w:rPr>
              <w:t>Doporučená literatura</w:t>
            </w:r>
            <w:r w:rsidR="004555C5">
              <w:rPr>
                <w:b/>
                <w:color w:val="000000" w:themeColor="text1"/>
              </w:rPr>
              <w:t>:</w:t>
            </w:r>
          </w:p>
          <w:p w14:paraId="37986DBB" w14:textId="77777777" w:rsidR="00C7632D" w:rsidRPr="00C7632D" w:rsidRDefault="00C7632D" w:rsidP="00C9069C">
            <w:pPr>
              <w:autoSpaceDE w:val="0"/>
              <w:autoSpaceDN w:val="0"/>
              <w:adjustRightInd w:val="0"/>
              <w:rPr>
                <w:noProof/>
                <w:color w:val="000000" w:themeColor="text1"/>
              </w:rPr>
            </w:pPr>
            <w:r w:rsidRPr="00C7632D">
              <w:rPr>
                <w:noProof/>
                <w:color w:val="000000" w:themeColor="text1"/>
              </w:rPr>
              <w:t xml:space="preserve">Majerčíková, J., </w:t>
            </w:r>
            <w:r w:rsidRPr="00C7632D">
              <w:rPr>
                <w:noProof/>
                <w:color w:val="000000" w:themeColor="text1"/>
                <w:shd w:val="clear" w:color="auto" w:fill="FFFFFF"/>
              </w:rPr>
              <w:t>&amp;</w:t>
            </w:r>
            <w:r w:rsidR="00AA3ABD">
              <w:rPr>
                <w:noProof/>
                <w:color w:val="000000" w:themeColor="text1"/>
                <w:shd w:val="clear" w:color="auto" w:fill="FFFFFF"/>
              </w:rPr>
              <w:t xml:space="preserve"> </w:t>
            </w:r>
            <w:r w:rsidRPr="00C7632D">
              <w:rPr>
                <w:noProof/>
                <w:color w:val="000000" w:themeColor="text1"/>
              </w:rPr>
              <w:t xml:space="preserve">Rebendová, A. (2016). </w:t>
            </w:r>
            <w:r w:rsidRPr="00C7632D">
              <w:rPr>
                <w:i/>
                <w:noProof/>
                <w:color w:val="000000" w:themeColor="text1"/>
              </w:rPr>
              <w:t>Mateřská škola ve světě univerzity</w:t>
            </w:r>
            <w:r w:rsidRPr="00C7632D">
              <w:rPr>
                <w:noProof/>
                <w:color w:val="000000" w:themeColor="text1"/>
              </w:rPr>
              <w:t xml:space="preserve">. Zlín: UTB ve Zlíně. </w:t>
            </w:r>
          </w:p>
          <w:p w14:paraId="6DB66211" w14:textId="77777777" w:rsidR="00C7632D" w:rsidRPr="00C7632D" w:rsidRDefault="00C7632D" w:rsidP="00C9069C">
            <w:pPr>
              <w:pStyle w:val="Nadpis1"/>
              <w:shd w:val="clear" w:color="auto" w:fill="FFFFFF"/>
              <w:spacing w:before="0"/>
              <w:ind w:left="360" w:hanging="360"/>
              <w:rPr>
                <w:rFonts w:ascii="Times New Roman" w:hAnsi="Times New Roman" w:cs="Times New Roman"/>
                <w:b w:val="0"/>
                <w:color w:val="000000" w:themeColor="text1"/>
                <w:sz w:val="20"/>
                <w:szCs w:val="20"/>
              </w:rPr>
            </w:pPr>
            <w:r w:rsidRPr="00C7632D">
              <w:rPr>
                <w:rFonts w:ascii="Times New Roman" w:hAnsi="Times New Roman" w:cs="Times New Roman"/>
                <w:b w:val="0"/>
                <w:color w:val="000000" w:themeColor="text1"/>
                <w:sz w:val="20"/>
                <w:szCs w:val="20"/>
              </w:rPr>
              <w:t xml:space="preserve">Prokop, J. (2005). </w:t>
            </w:r>
            <w:r w:rsidRPr="00C7632D">
              <w:rPr>
                <w:rFonts w:ascii="Times New Roman" w:hAnsi="Times New Roman" w:cs="Times New Roman"/>
                <w:b w:val="0"/>
                <w:i/>
                <w:iCs/>
                <w:color w:val="000000" w:themeColor="text1"/>
                <w:sz w:val="20"/>
                <w:szCs w:val="20"/>
              </w:rPr>
              <w:t>Škola a společnost v kritických teoriích druhé poloviny 20. století</w:t>
            </w:r>
            <w:r w:rsidRPr="00C7632D">
              <w:rPr>
                <w:rFonts w:ascii="Times New Roman" w:hAnsi="Times New Roman" w:cs="Times New Roman"/>
                <w:b w:val="0"/>
                <w:color w:val="000000" w:themeColor="text1"/>
                <w:sz w:val="20"/>
                <w:szCs w:val="20"/>
              </w:rPr>
              <w:t>. Praha: Karolinum.</w:t>
            </w:r>
          </w:p>
          <w:p w14:paraId="08DD1CCA" w14:textId="77777777" w:rsidR="00C7632D" w:rsidRPr="00C7632D" w:rsidRDefault="004555C5" w:rsidP="00C9069C">
            <w:pPr>
              <w:pStyle w:val="Nadpis1"/>
              <w:shd w:val="clear" w:color="auto" w:fill="FFFFFF"/>
              <w:spacing w:before="0"/>
              <w:rPr>
                <w:rFonts w:ascii="Times New Roman" w:hAnsi="Times New Roman" w:cs="Times New Roman"/>
                <w:b w:val="0"/>
                <w:bCs w:val="0"/>
                <w:color w:val="000000" w:themeColor="text1"/>
                <w:sz w:val="20"/>
                <w:szCs w:val="20"/>
              </w:rPr>
            </w:pPr>
            <w:r w:rsidRPr="00C7632D">
              <w:rPr>
                <w:rFonts w:ascii="Times New Roman" w:hAnsi="Times New Roman" w:cs="Times New Roman"/>
                <w:b w:val="0"/>
                <w:color w:val="000000" w:themeColor="text1"/>
                <w:sz w:val="20"/>
                <w:szCs w:val="20"/>
              </w:rPr>
              <w:t>Pupala, B. (2004</w:t>
            </w:r>
            <w:r w:rsidR="00C7632D" w:rsidRPr="00C7632D">
              <w:rPr>
                <w:rFonts w:ascii="Times New Roman" w:hAnsi="Times New Roman" w:cs="Times New Roman"/>
                <w:b w:val="0"/>
                <w:color w:val="000000" w:themeColor="text1"/>
                <w:sz w:val="20"/>
                <w:szCs w:val="20"/>
              </w:rPr>
              <w:t xml:space="preserve">). </w:t>
            </w:r>
            <w:r w:rsidR="00C7632D" w:rsidRPr="00C7632D">
              <w:rPr>
                <w:rFonts w:ascii="Times New Roman" w:hAnsi="Times New Roman" w:cs="Times New Roman"/>
                <w:b w:val="0"/>
                <w:i/>
                <w:color w:val="000000" w:themeColor="text1"/>
                <w:sz w:val="20"/>
                <w:szCs w:val="20"/>
              </w:rPr>
              <w:t>Narcis vo výchove. Pedagogické svislosti individualizmu.</w:t>
            </w:r>
            <w:r w:rsidR="00C7632D" w:rsidRPr="00C7632D">
              <w:rPr>
                <w:rFonts w:ascii="Times New Roman" w:hAnsi="Times New Roman" w:cs="Times New Roman"/>
                <w:b w:val="0"/>
                <w:color w:val="000000" w:themeColor="text1"/>
                <w:sz w:val="20"/>
                <w:szCs w:val="20"/>
              </w:rPr>
              <w:t xml:space="preserve"> Veda: Bratislava.</w:t>
            </w:r>
          </w:p>
          <w:p w14:paraId="25A6398A" w14:textId="77777777" w:rsidR="00C7632D" w:rsidRPr="00C7632D" w:rsidRDefault="00C7632D" w:rsidP="00C9069C">
            <w:pPr>
              <w:rPr>
                <w:color w:val="000000" w:themeColor="text1"/>
              </w:rPr>
            </w:pPr>
            <w:r w:rsidRPr="00C7632D">
              <w:rPr>
                <w:color w:val="000000" w:themeColor="text1"/>
              </w:rPr>
              <w:t xml:space="preserve">Strouhal, M. (2013). </w:t>
            </w:r>
            <w:r w:rsidRPr="00C7632D">
              <w:rPr>
                <w:i/>
                <w:color w:val="000000" w:themeColor="text1"/>
              </w:rPr>
              <w:t>Teorie výchovy</w:t>
            </w:r>
            <w:r w:rsidRPr="00C7632D">
              <w:rPr>
                <w:color w:val="000000" w:themeColor="text1"/>
              </w:rPr>
              <w:t xml:space="preserve">. Praha: Grada. </w:t>
            </w:r>
          </w:p>
          <w:p w14:paraId="74FA39E6" w14:textId="77777777" w:rsidR="00C7632D" w:rsidRDefault="00C7632D" w:rsidP="00C9069C">
            <w:pPr>
              <w:rPr>
                <w:color w:val="000000" w:themeColor="text1"/>
              </w:rPr>
            </w:pPr>
            <w:r w:rsidRPr="00C7632D">
              <w:rPr>
                <w:color w:val="000000" w:themeColor="text1"/>
              </w:rPr>
              <w:t xml:space="preserve">Zelina, M. (2010). </w:t>
            </w:r>
            <w:r w:rsidRPr="00C7632D">
              <w:rPr>
                <w:i/>
                <w:iCs/>
                <w:color w:val="000000" w:themeColor="text1"/>
              </w:rPr>
              <w:t>Teórie výchovy alebo hľadanie dobra</w:t>
            </w:r>
            <w:r w:rsidRPr="00C7632D">
              <w:rPr>
                <w:bCs/>
                <w:color w:val="000000" w:themeColor="text1"/>
              </w:rPr>
              <w:t>.</w:t>
            </w:r>
            <w:r w:rsidRPr="00C7632D">
              <w:rPr>
                <w:color w:val="000000" w:themeColor="text1"/>
              </w:rPr>
              <w:t xml:space="preserve">  Bratislava: Mladé letá.</w:t>
            </w:r>
          </w:p>
          <w:p w14:paraId="3E8C136F" w14:textId="77777777" w:rsidR="001F34E3" w:rsidRPr="002E3DCD" w:rsidRDefault="001F34E3" w:rsidP="00C7632D"/>
        </w:tc>
      </w:tr>
      <w:tr w:rsidR="00C7632D" w14:paraId="214C30BF" w14:textId="77777777" w:rsidTr="00C7632D">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4B7FC06" w14:textId="77777777" w:rsidR="00C7632D" w:rsidRDefault="00C7632D" w:rsidP="00C7632D">
            <w:pPr>
              <w:spacing w:line="276" w:lineRule="auto"/>
              <w:jc w:val="center"/>
              <w:rPr>
                <w:b/>
                <w:lang w:eastAsia="en-US"/>
              </w:rPr>
            </w:pPr>
            <w:r>
              <w:rPr>
                <w:b/>
                <w:lang w:eastAsia="en-US"/>
              </w:rPr>
              <w:t>Informace ke kombinované nebo distanční formě</w:t>
            </w:r>
          </w:p>
        </w:tc>
      </w:tr>
      <w:tr w:rsidR="00C7632D" w14:paraId="10A23E79" w14:textId="77777777" w:rsidTr="00C7632D">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2F6DC91" w14:textId="77777777" w:rsidR="00C7632D" w:rsidRDefault="00C7632D" w:rsidP="00C7632D">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53785D99" w14:textId="77777777" w:rsidR="00C7632D" w:rsidRDefault="00C7632D" w:rsidP="00C7632D">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4BAB95E5" w14:textId="77777777" w:rsidR="00C7632D" w:rsidRDefault="00C7632D" w:rsidP="00C7632D">
            <w:pPr>
              <w:spacing w:line="276" w:lineRule="auto"/>
              <w:jc w:val="both"/>
              <w:rPr>
                <w:b/>
                <w:lang w:eastAsia="en-US"/>
              </w:rPr>
            </w:pPr>
            <w:r>
              <w:rPr>
                <w:b/>
                <w:lang w:eastAsia="en-US"/>
              </w:rPr>
              <w:t xml:space="preserve">hodin </w:t>
            </w:r>
          </w:p>
        </w:tc>
      </w:tr>
      <w:tr w:rsidR="00C7632D" w14:paraId="219348F2" w14:textId="77777777" w:rsidTr="00C7632D">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B4357FD" w14:textId="77777777" w:rsidR="00C7632D" w:rsidRDefault="00C7632D" w:rsidP="00C7632D">
            <w:pPr>
              <w:spacing w:line="276" w:lineRule="auto"/>
              <w:jc w:val="both"/>
              <w:rPr>
                <w:b/>
                <w:lang w:eastAsia="en-US"/>
              </w:rPr>
            </w:pPr>
            <w:r>
              <w:rPr>
                <w:b/>
                <w:lang w:eastAsia="en-US"/>
              </w:rPr>
              <w:t>Informace o způsobu kontaktu s</w:t>
            </w:r>
            <w:r w:rsidR="00607470">
              <w:rPr>
                <w:b/>
                <w:lang w:eastAsia="en-US"/>
              </w:rPr>
              <w:t> </w:t>
            </w:r>
            <w:r>
              <w:rPr>
                <w:b/>
                <w:lang w:eastAsia="en-US"/>
              </w:rPr>
              <w:t>vyučujícím</w:t>
            </w:r>
          </w:p>
        </w:tc>
      </w:tr>
      <w:tr w:rsidR="00C7632D" w14:paraId="16B35372" w14:textId="77777777" w:rsidTr="00607470">
        <w:trPr>
          <w:trHeight w:val="90"/>
          <w:jc w:val="center"/>
        </w:trPr>
        <w:tc>
          <w:tcPr>
            <w:tcW w:w="9854" w:type="dxa"/>
            <w:gridSpan w:val="8"/>
            <w:tcBorders>
              <w:top w:val="single" w:sz="4" w:space="0" w:color="auto"/>
              <w:left w:val="single" w:sz="4" w:space="0" w:color="auto"/>
              <w:bottom w:val="single" w:sz="4" w:space="0" w:color="auto"/>
              <w:right w:val="single" w:sz="4" w:space="0" w:color="auto"/>
            </w:tcBorders>
          </w:tcPr>
          <w:p w14:paraId="2A62430F" w14:textId="77777777" w:rsidR="00C7632D" w:rsidRDefault="00C7632D" w:rsidP="00C7632D">
            <w:pPr>
              <w:spacing w:line="276" w:lineRule="auto"/>
              <w:jc w:val="both"/>
              <w:rPr>
                <w:lang w:eastAsia="en-US"/>
              </w:rPr>
            </w:pPr>
          </w:p>
        </w:tc>
      </w:tr>
    </w:tbl>
    <w:p w14:paraId="7894EA58" w14:textId="77777777" w:rsidR="003110DD" w:rsidRDefault="003110DD">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0DD" w14:paraId="06A19EFC" w14:textId="77777777" w:rsidTr="00C7632D">
        <w:trPr>
          <w:jc w:val="center"/>
        </w:trPr>
        <w:tc>
          <w:tcPr>
            <w:tcW w:w="9855" w:type="dxa"/>
            <w:gridSpan w:val="8"/>
            <w:tcBorders>
              <w:bottom w:val="double" w:sz="4" w:space="0" w:color="auto"/>
            </w:tcBorders>
            <w:shd w:val="clear" w:color="auto" w:fill="BDD6EE"/>
          </w:tcPr>
          <w:p w14:paraId="03EF1913" w14:textId="77777777" w:rsidR="003110DD" w:rsidRDefault="003110DD" w:rsidP="00C7632D">
            <w:pPr>
              <w:jc w:val="both"/>
              <w:rPr>
                <w:b/>
                <w:sz w:val="28"/>
              </w:rPr>
            </w:pPr>
            <w:r>
              <w:br w:type="page"/>
            </w:r>
            <w:r>
              <w:rPr>
                <w:b/>
                <w:sz w:val="28"/>
              </w:rPr>
              <w:t>B-III – Charakteristika studijního předmětu</w:t>
            </w:r>
          </w:p>
        </w:tc>
      </w:tr>
      <w:tr w:rsidR="003110DD" w14:paraId="62D22401" w14:textId="77777777" w:rsidTr="00C7632D">
        <w:trPr>
          <w:jc w:val="center"/>
        </w:trPr>
        <w:tc>
          <w:tcPr>
            <w:tcW w:w="3086" w:type="dxa"/>
            <w:tcBorders>
              <w:top w:val="double" w:sz="4" w:space="0" w:color="auto"/>
            </w:tcBorders>
            <w:shd w:val="clear" w:color="auto" w:fill="F7CAAC"/>
          </w:tcPr>
          <w:p w14:paraId="015CDC0D" w14:textId="77777777" w:rsidR="003110DD" w:rsidRDefault="003110DD" w:rsidP="00C7632D">
            <w:pPr>
              <w:jc w:val="both"/>
              <w:rPr>
                <w:b/>
              </w:rPr>
            </w:pPr>
            <w:r>
              <w:rPr>
                <w:b/>
              </w:rPr>
              <w:t>Název studijního předmětu</w:t>
            </w:r>
          </w:p>
        </w:tc>
        <w:tc>
          <w:tcPr>
            <w:tcW w:w="6769" w:type="dxa"/>
            <w:gridSpan w:val="7"/>
            <w:tcBorders>
              <w:top w:val="double" w:sz="4" w:space="0" w:color="auto"/>
            </w:tcBorders>
          </w:tcPr>
          <w:p w14:paraId="6272A288" w14:textId="77777777" w:rsidR="003110DD" w:rsidRDefault="003110DD" w:rsidP="00C7632D">
            <w:pPr>
              <w:jc w:val="both"/>
            </w:pPr>
            <w:r>
              <w:t>Pedagogická psychologie</w:t>
            </w:r>
          </w:p>
        </w:tc>
      </w:tr>
      <w:tr w:rsidR="003110DD" w14:paraId="3E1DD819" w14:textId="77777777" w:rsidTr="00C7632D">
        <w:trPr>
          <w:jc w:val="center"/>
        </w:trPr>
        <w:tc>
          <w:tcPr>
            <w:tcW w:w="3086" w:type="dxa"/>
            <w:shd w:val="clear" w:color="auto" w:fill="F7CAAC"/>
          </w:tcPr>
          <w:p w14:paraId="32BC358C" w14:textId="77777777" w:rsidR="003110DD" w:rsidRDefault="003110DD" w:rsidP="00C7632D">
            <w:pPr>
              <w:jc w:val="both"/>
              <w:rPr>
                <w:b/>
              </w:rPr>
            </w:pPr>
            <w:r>
              <w:rPr>
                <w:b/>
              </w:rPr>
              <w:t>Typ předmětu</w:t>
            </w:r>
          </w:p>
        </w:tc>
        <w:tc>
          <w:tcPr>
            <w:tcW w:w="3406" w:type="dxa"/>
            <w:gridSpan w:val="4"/>
          </w:tcPr>
          <w:p w14:paraId="795F0702" w14:textId="77777777" w:rsidR="003110DD" w:rsidRDefault="003110DD" w:rsidP="00C7632D">
            <w:pPr>
              <w:jc w:val="both"/>
            </w:pPr>
            <w:r>
              <w:t>povinný, ZT</w:t>
            </w:r>
          </w:p>
        </w:tc>
        <w:tc>
          <w:tcPr>
            <w:tcW w:w="2695" w:type="dxa"/>
            <w:gridSpan w:val="2"/>
            <w:shd w:val="clear" w:color="auto" w:fill="F7CAAC"/>
          </w:tcPr>
          <w:p w14:paraId="4D9CDF0C" w14:textId="77777777" w:rsidR="003110DD" w:rsidRDefault="003110DD" w:rsidP="00C7632D">
            <w:pPr>
              <w:jc w:val="both"/>
            </w:pPr>
            <w:r>
              <w:rPr>
                <w:b/>
              </w:rPr>
              <w:t>doporučený ročník / semestr</w:t>
            </w:r>
          </w:p>
        </w:tc>
        <w:tc>
          <w:tcPr>
            <w:tcW w:w="668" w:type="dxa"/>
          </w:tcPr>
          <w:p w14:paraId="1625AB00" w14:textId="77777777" w:rsidR="003110DD" w:rsidRDefault="003110DD" w:rsidP="00C7632D">
            <w:pPr>
              <w:jc w:val="both"/>
            </w:pPr>
            <w:r>
              <w:t>1/ZS</w:t>
            </w:r>
          </w:p>
        </w:tc>
      </w:tr>
      <w:tr w:rsidR="003110DD" w14:paraId="6E6038F1" w14:textId="77777777" w:rsidTr="00C7632D">
        <w:trPr>
          <w:jc w:val="center"/>
        </w:trPr>
        <w:tc>
          <w:tcPr>
            <w:tcW w:w="3086" w:type="dxa"/>
            <w:shd w:val="clear" w:color="auto" w:fill="F7CAAC"/>
          </w:tcPr>
          <w:p w14:paraId="19F7FA4C" w14:textId="77777777" w:rsidR="003110DD" w:rsidRDefault="003110DD" w:rsidP="00C7632D">
            <w:pPr>
              <w:jc w:val="both"/>
              <w:rPr>
                <w:b/>
              </w:rPr>
            </w:pPr>
            <w:r>
              <w:rPr>
                <w:b/>
              </w:rPr>
              <w:t>Rozsah studijního předmětu</w:t>
            </w:r>
          </w:p>
        </w:tc>
        <w:tc>
          <w:tcPr>
            <w:tcW w:w="1701" w:type="dxa"/>
            <w:gridSpan w:val="2"/>
          </w:tcPr>
          <w:p w14:paraId="5949E676" w14:textId="77777777" w:rsidR="003110DD" w:rsidRDefault="003110DD" w:rsidP="00C7632D">
            <w:pPr>
              <w:jc w:val="both"/>
            </w:pPr>
            <w:r>
              <w:t>28p+28c</w:t>
            </w:r>
          </w:p>
        </w:tc>
        <w:tc>
          <w:tcPr>
            <w:tcW w:w="889" w:type="dxa"/>
            <w:shd w:val="clear" w:color="auto" w:fill="F7CAAC"/>
          </w:tcPr>
          <w:p w14:paraId="031B2732" w14:textId="77777777" w:rsidR="003110DD" w:rsidRDefault="003110DD" w:rsidP="00C7632D">
            <w:pPr>
              <w:jc w:val="both"/>
              <w:rPr>
                <w:b/>
              </w:rPr>
            </w:pPr>
            <w:r>
              <w:rPr>
                <w:b/>
              </w:rPr>
              <w:t xml:space="preserve">hod. </w:t>
            </w:r>
          </w:p>
        </w:tc>
        <w:tc>
          <w:tcPr>
            <w:tcW w:w="816" w:type="dxa"/>
          </w:tcPr>
          <w:p w14:paraId="43BB52F9" w14:textId="77777777" w:rsidR="003110DD" w:rsidRDefault="003110DD" w:rsidP="00C7632D">
            <w:pPr>
              <w:jc w:val="both"/>
            </w:pPr>
            <w:r>
              <w:t>56</w:t>
            </w:r>
          </w:p>
        </w:tc>
        <w:tc>
          <w:tcPr>
            <w:tcW w:w="2156" w:type="dxa"/>
            <w:shd w:val="clear" w:color="auto" w:fill="F7CAAC"/>
          </w:tcPr>
          <w:p w14:paraId="046B01F0" w14:textId="77777777" w:rsidR="003110DD" w:rsidRDefault="003110DD" w:rsidP="00C7632D">
            <w:pPr>
              <w:jc w:val="both"/>
              <w:rPr>
                <w:b/>
              </w:rPr>
            </w:pPr>
            <w:r>
              <w:rPr>
                <w:b/>
              </w:rPr>
              <w:t>kreditů</w:t>
            </w:r>
          </w:p>
        </w:tc>
        <w:tc>
          <w:tcPr>
            <w:tcW w:w="1207" w:type="dxa"/>
            <w:gridSpan w:val="2"/>
          </w:tcPr>
          <w:p w14:paraId="183618C0" w14:textId="77777777" w:rsidR="003110DD" w:rsidRDefault="003110DD" w:rsidP="00C7632D">
            <w:pPr>
              <w:jc w:val="both"/>
            </w:pPr>
            <w:r>
              <w:t>4</w:t>
            </w:r>
          </w:p>
        </w:tc>
      </w:tr>
      <w:tr w:rsidR="003110DD" w14:paraId="4308A690" w14:textId="77777777" w:rsidTr="00C7632D">
        <w:trPr>
          <w:jc w:val="center"/>
        </w:trPr>
        <w:tc>
          <w:tcPr>
            <w:tcW w:w="3086" w:type="dxa"/>
            <w:shd w:val="clear" w:color="auto" w:fill="F7CAAC"/>
          </w:tcPr>
          <w:p w14:paraId="7C75626B" w14:textId="77777777" w:rsidR="003110DD" w:rsidRDefault="003110DD" w:rsidP="00C7632D">
            <w:pPr>
              <w:jc w:val="both"/>
              <w:rPr>
                <w:b/>
                <w:sz w:val="22"/>
              </w:rPr>
            </w:pPr>
            <w:r>
              <w:rPr>
                <w:b/>
              </w:rPr>
              <w:t>Prerekvizity, korekvizity, ekvivalence</w:t>
            </w:r>
          </w:p>
        </w:tc>
        <w:tc>
          <w:tcPr>
            <w:tcW w:w="6769" w:type="dxa"/>
            <w:gridSpan w:val="7"/>
          </w:tcPr>
          <w:p w14:paraId="3E4DA03A" w14:textId="77777777" w:rsidR="003110DD" w:rsidRDefault="003110DD" w:rsidP="00C7632D">
            <w:pPr>
              <w:jc w:val="both"/>
            </w:pPr>
          </w:p>
        </w:tc>
      </w:tr>
      <w:tr w:rsidR="003110DD" w14:paraId="337233B2" w14:textId="77777777" w:rsidTr="00C7632D">
        <w:trPr>
          <w:jc w:val="center"/>
        </w:trPr>
        <w:tc>
          <w:tcPr>
            <w:tcW w:w="3086" w:type="dxa"/>
            <w:shd w:val="clear" w:color="auto" w:fill="F7CAAC"/>
          </w:tcPr>
          <w:p w14:paraId="3DEAC5D1" w14:textId="77777777" w:rsidR="003110DD" w:rsidRDefault="003110DD" w:rsidP="00C7632D">
            <w:pPr>
              <w:jc w:val="both"/>
              <w:rPr>
                <w:b/>
              </w:rPr>
            </w:pPr>
            <w:r>
              <w:rPr>
                <w:b/>
              </w:rPr>
              <w:t>Způsob ověření studijních výsledků</w:t>
            </w:r>
          </w:p>
        </w:tc>
        <w:tc>
          <w:tcPr>
            <w:tcW w:w="3406" w:type="dxa"/>
            <w:gridSpan w:val="4"/>
          </w:tcPr>
          <w:p w14:paraId="72B3C527" w14:textId="77777777" w:rsidR="003110DD" w:rsidRDefault="003110DD" w:rsidP="00C7632D">
            <w:pPr>
              <w:jc w:val="both"/>
            </w:pPr>
            <w:r>
              <w:t>zápočet, zkouška</w:t>
            </w:r>
          </w:p>
        </w:tc>
        <w:tc>
          <w:tcPr>
            <w:tcW w:w="2156" w:type="dxa"/>
            <w:shd w:val="clear" w:color="auto" w:fill="F7CAAC"/>
          </w:tcPr>
          <w:p w14:paraId="759F6E63" w14:textId="77777777" w:rsidR="003110DD" w:rsidRDefault="003110DD" w:rsidP="00C7632D">
            <w:pPr>
              <w:jc w:val="both"/>
              <w:rPr>
                <w:b/>
              </w:rPr>
            </w:pPr>
            <w:r>
              <w:rPr>
                <w:b/>
              </w:rPr>
              <w:t>Forma výuky</w:t>
            </w:r>
          </w:p>
        </w:tc>
        <w:tc>
          <w:tcPr>
            <w:tcW w:w="1207" w:type="dxa"/>
            <w:gridSpan w:val="2"/>
          </w:tcPr>
          <w:p w14:paraId="005ACAAC" w14:textId="77777777" w:rsidR="003110DD" w:rsidRDefault="00C60457" w:rsidP="00C7632D">
            <w:pPr>
              <w:jc w:val="both"/>
            </w:pPr>
            <w:r>
              <w:t>p</w:t>
            </w:r>
            <w:r w:rsidR="003110DD">
              <w:t>řednáška</w:t>
            </w:r>
            <w:r>
              <w:t>,</w:t>
            </w:r>
          </w:p>
          <w:p w14:paraId="361DE1F5" w14:textId="77777777" w:rsidR="003110DD" w:rsidRDefault="003110DD" w:rsidP="00C7632D">
            <w:pPr>
              <w:jc w:val="both"/>
            </w:pPr>
            <w:r>
              <w:t>cvičení</w:t>
            </w:r>
          </w:p>
        </w:tc>
      </w:tr>
      <w:tr w:rsidR="003110DD" w14:paraId="74EE4F31" w14:textId="77777777" w:rsidTr="00C7632D">
        <w:trPr>
          <w:jc w:val="center"/>
        </w:trPr>
        <w:tc>
          <w:tcPr>
            <w:tcW w:w="3086" w:type="dxa"/>
            <w:shd w:val="clear" w:color="auto" w:fill="F7CAAC"/>
          </w:tcPr>
          <w:p w14:paraId="3F3604A9" w14:textId="77777777" w:rsidR="003110DD" w:rsidRDefault="003110DD" w:rsidP="00C7632D">
            <w:pPr>
              <w:jc w:val="both"/>
              <w:rPr>
                <w:b/>
              </w:rPr>
            </w:pPr>
            <w:r>
              <w:rPr>
                <w:b/>
              </w:rPr>
              <w:t>Forma způsobu ověření studijních výsledků a další požadavky na studenta</w:t>
            </w:r>
          </w:p>
        </w:tc>
        <w:tc>
          <w:tcPr>
            <w:tcW w:w="6769" w:type="dxa"/>
            <w:gridSpan w:val="7"/>
            <w:tcBorders>
              <w:bottom w:val="nil"/>
            </w:tcBorders>
          </w:tcPr>
          <w:p w14:paraId="165DAECC" w14:textId="77777777" w:rsidR="003110DD" w:rsidRDefault="003110DD" w:rsidP="00C7632D">
            <w:pPr>
              <w:jc w:val="both"/>
            </w:pPr>
            <w:r>
              <w:t>Vypracování seminární práce a prezentace tématu v hodinách cvičení k předmětu.</w:t>
            </w:r>
          </w:p>
          <w:p w14:paraId="23079510" w14:textId="77777777" w:rsidR="003110DD" w:rsidRDefault="003110DD" w:rsidP="00C7632D">
            <w:pPr>
              <w:jc w:val="both"/>
            </w:pPr>
            <w:r>
              <w:t>Ústní zkouška.</w:t>
            </w:r>
          </w:p>
        </w:tc>
      </w:tr>
      <w:tr w:rsidR="003110DD" w14:paraId="23DC5A8C" w14:textId="77777777" w:rsidTr="00C7632D">
        <w:trPr>
          <w:trHeight w:val="108"/>
          <w:jc w:val="center"/>
        </w:trPr>
        <w:tc>
          <w:tcPr>
            <w:tcW w:w="9855" w:type="dxa"/>
            <w:gridSpan w:val="8"/>
            <w:tcBorders>
              <w:top w:val="nil"/>
            </w:tcBorders>
          </w:tcPr>
          <w:p w14:paraId="7560F678" w14:textId="77777777" w:rsidR="003110DD" w:rsidRDefault="003110DD" w:rsidP="00C7632D">
            <w:pPr>
              <w:jc w:val="both"/>
            </w:pPr>
          </w:p>
        </w:tc>
      </w:tr>
      <w:tr w:rsidR="003110DD" w14:paraId="5207E881" w14:textId="77777777" w:rsidTr="00C7632D">
        <w:trPr>
          <w:trHeight w:val="197"/>
          <w:jc w:val="center"/>
        </w:trPr>
        <w:tc>
          <w:tcPr>
            <w:tcW w:w="3086" w:type="dxa"/>
            <w:tcBorders>
              <w:top w:val="nil"/>
            </w:tcBorders>
            <w:shd w:val="clear" w:color="auto" w:fill="F7CAAC"/>
          </w:tcPr>
          <w:p w14:paraId="578A7790" w14:textId="77777777" w:rsidR="003110DD" w:rsidRDefault="003110DD" w:rsidP="00C7632D">
            <w:pPr>
              <w:jc w:val="both"/>
              <w:rPr>
                <w:b/>
              </w:rPr>
            </w:pPr>
            <w:r>
              <w:rPr>
                <w:b/>
              </w:rPr>
              <w:t>Garant předmětu</w:t>
            </w:r>
          </w:p>
        </w:tc>
        <w:tc>
          <w:tcPr>
            <w:tcW w:w="6769" w:type="dxa"/>
            <w:gridSpan w:val="7"/>
            <w:tcBorders>
              <w:top w:val="nil"/>
            </w:tcBorders>
          </w:tcPr>
          <w:p w14:paraId="7619ACD2" w14:textId="77777777" w:rsidR="003110DD" w:rsidRDefault="00151616" w:rsidP="00C7632D">
            <w:pPr>
              <w:jc w:val="both"/>
            </w:pPr>
            <w:r>
              <w:t>Mgr. et Mgr. Viktor Pacholík, Ph.D.</w:t>
            </w:r>
          </w:p>
        </w:tc>
      </w:tr>
      <w:tr w:rsidR="003110DD" w14:paraId="49B750BA" w14:textId="77777777" w:rsidTr="00C7632D">
        <w:trPr>
          <w:trHeight w:val="243"/>
          <w:jc w:val="center"/>
        </w:trPr>
        <w:tc>
          <w:tcPr>
            <w:tcW w:w="3086" w:type="dxa"/>
            <w:tcBorders>
              <w:top w:val="nil"/>
            </w:tcBorders>
            <w:shd w:val="clear" w:color="auto" w:fill="F7CAAC"/>
          </w:tcPr>
          <w:p w14:paraId="146F6C37" w14:textId="77777777" w:rsidR="003110DD" w:rsidRDefault="003110DD" w:rsidP="00C7632D">
            <w:pPr>
              <w:jc w:val="both"/>
              <w:rPr>
                <w:b/>
              </w:rPr>
            </w:pPr>
            <w:r>
              <w:rPr>
                <w:b/>
              </w:rPr>
              <w:t>Zapojení garanta do výuky předmětu</w:t>
            </w:r>
          </w:p>
        </w:tc>
        <w:tc>
          <w:tcPr>
            <w:tcW w:w="6769" w:type="dxa"/>
            <w:gridSpan w:val="7"/>
            <w:tcBorders>
              <w:top w:val="nil"/>
            </w:tcBorders>
          </w:tcPr>
          <w:p w14:paraId="11973B2C" w14:textId="77777777" w:rsidR="003110DD" w:rsidRDefault="00151616" w:rsidP="00C7632D">
            <w:pPr>
              <w:jc w:val="both"/>
            </w:pPr>
            <w:r>
              <w:t>P</w:t>
            </w:r>
            <w:r w:rsidR="003110DD">
              <w:t>řednášející</w:t>
            </w:r>
            <w:r>
              <w:t>, cvičící.</w:t>
            </w:r>
          </w:p>
          <w:p w14:paraId="71C5BB82" w14:textId="77777777" w:rsidR="003110DD" w:rsidRDefault="003110DD" w:rsidP="00C7632D">
            <w:pPr>
              <w:jc w:val="both"/>
            </w:pPr>
          </w:p>
        </w:tc>
      </w:tr>
      <w:tr w:rsidR="003110DD" w14:paraId="0752CA34" w14:textId="77777777" w:rsidTr="00C7632D">
        <w:trPr>
          <w:jc w:val="center"/>
        </w:trPr>
        <w:tc>
          <w:tcPr>
            <w:tcW w:w="3086" w:type="dxa"/>
            <w:shd w:val="clear" w:color="auto" w:fill="F7CAAC"/>
          </w:tcPr>
          <w:p w14:paraId="18A0DBFF" w14:textId="77777777" w:rsidR="003110DD" w:rsidRDefault="003110DD" w:rsidP="00C7632D">
            <w:pPr>
              <w:jc w:val="both"/>
              <w:rPr>
                <w:b/>
              </w:rPr>
            </w:pPr>
            <w:r>
              <w:rPr>
                <w:b/>
              </w:rPr>
              <w:t>Vyučující</w:t>
            </w:r>
          </w:p>
        </w:tc>
        <w:tc>
          <w:tcPr>
            <w:tcW w:w="6769" w:type="dxa"/>
            <w:gridSpan w:val="7"/>
            <w:tcBorders>
              <w:bottom w:val="nil"/>
            </w:tcBorders>
          </w:tcPr>
          <w:p w14:paraId="6E2472BE" w14:textId="77777777" w:rsidR="003110DD" w:rsidRDefault="003110DD" w:rsidP="00C7632D">
            <w:pPr>
              <w:jc w:val="both"/>
            </w:pPr>
          </w:p>
        </w:tc>
      </w:tr>
      <w:tr w:rsidR="003110DD" w14:paraId="12157FCE" w14:textId="77777777" w:rsidTr="004555C5">
        <w:trPr>
          <w:trHeight w:val="352"/>
          <w:jc w:val="center"/>
        </w:trPr>
        <w:tc>
          <w:tcPr>
            <w:tcW w:w="9855" w:type="dxa"/>
            <w:gridSpan w:val="8"/>
            <w:tcBorders>
              <w:top w:val="nil"/>
            </w:tcBorders>
          </w:tcPr>
          <w:p w14:paraId="0E23E504" w14:textId="77777777" w:rsidR="003110DD" w:rsidRDefault="003110DD" w:rsidP="00C7632D">
            <w:pPr>
              <w:jc w:val="both"/>
            </w:pPr>
            <w:r>
              <w:t>prof. PhDr</w:t>
            </w:r>
            <w:r w:rsidR="001F34E3">
              <w:t xml:space="preserve">. Miron Zelina, DrSc., Dr.h.c., 50% / </w:t>
            </w:r>
            <w:r>
              <w:t xml:space="preserve">Mgr. </w:t>
            </w:r>
            <w:r w:rsidR="001F34E3">
              <w:t>et Mgr. Viktor Pacholík, Ph.D., 50%</w:t>
            </w:r>
          </w:p>
        </w:tc>
      </w:tr>
      <w:tr w:rsidR="003110DD" w14:paraId="40987651" w14:textId="77777777" w:rsidTr="00C7632D">
        <w:trPr>
          <w:jc w:val="center"/>
        </w:trPr>
        <w:tc>
          <w:tcPr>
            <w:tcW w:w="3086" w:type="dxa"/>
            <w:shd w:val="clear" w:color="auto" w:fill="F7CAAC"/>
          </w:tcPr>
          <w:p w14:paraId="5DD4C1E6" w14:textId="77777777" w:rsidR="003110DD" w:rsidRDefault="003110DD" w:rsidP="00C7632D">
            <w:pPr>
              <w:jc w:val="both"/>
              <w:rPr>
                <w:b/>
              </w:rPr>
            </w:pPr>
            <w:r>
              <w:rPr>
                <w:b/>
              </w:rPr>
              <w:t>Stručná anotace předmětu</w:t>
            </w:r>
          </w:p>
        </w:tc>
        <w:tc>
          <w:tcPr>
            <w:tcW w:w="6769" w:type="dxa"/>
            <w:gridSpan w:val="7"/>
            <w:tcBorders>
              <w:bottom w:val="nil"/>
            </w:tcBorders>
          </w:tcPr>
          <w:p w14:paraId="461F7A02" w14:textId="77777777" w:rsidR="003110DD" w:rsidRDefault="003110DD" w:rsidP="00C7632D">
            <w:pPr>
              <w:jc w:val="both"/>
            </w:pPr>
          </w:p>
        </w:tc>
      </w:tr>
      <w:tr w:rsidR="003110DD" w14:paraId="4CF6621E" w14:textId="77777777" w:rsidTr="004555C5">
        <w:trPr>
          <w:trHeight w:val="3295"/>
          <w:jc w:val="center"/>
        </w:trPr>
        <w:tc>
          <w:tcPr>
            <w:tcW w:w="9855" w:type="dxa"/>
            <w:gridSpan w:val="8"/>
            <w:tcBorders>
              <w:top w:val="nil"/>
              <w:bottom w:val="single" w:sz="12" w:space="0" w:color="auto"/>
            </w:tcBorders>
          </w:tcPr>
          <w:p w14:paraId="33FFE83A" w14:textId="77777777" w:rsidR="003110DD" w:rsidRDefault="003110DD" w:rsidP="00C7632D">
            <w:pPr>
              <w:jc w:val="both"/>
            </w:pPr>
            <w:r>
              <w:t>Rozbor studentských prekonceptů ve vztahu k problematice předmětu.</w:t>
            </w:r>
          </w:p>
          <w:p w14:paraId="7B7CDB00" w14:textId="77777777" w:rsidR="003110DD" w:rsidRDefault="003110DD" w:rsidP="00C7632D">
            <w:pPr>
              <w:jc w:val="both"/>
            </w:pPr>
            <w:r>
              <w:t>Obor pedagogické psychologie</w:t>
            </w:r>
            <w:r w:rsidR="00C9069C">
              <w:t>.</w:t>
            </w:r>
          </w:p>
          <w:p w14:paraId="7FEA7858" w14:textId="77777777" w:rsidR="003110DD" w:rsidRDefault="003110DD" w:rsidP="00C7632D">
            <w:pPr>
              <w:jc w:val="both"/>
            </w:pPr>
            <w:r>
              <w:t>Psychologie učení. Definice pojmu učení, formy a typy učení.</w:t>
            </w:r>
          </w:p>
          <w:p w14:paraId="6117D728" w14:textId="77777777" w:rsidR="003110DD" w:rsidRDefault="003110DD" w:rsidP="00C7632D">
            <w:pPr>
              <w:jc w:val="both"/>
            </w:pPr>
            <w:r>
              <w:t xml:space="preserve">Druhy učení. Učení a emoce. </w:t>
            </w:r>
          </w:p>
          <w:p w14:paraId="6AA5F7DD" w14:textId="77777777" w:rsidR="003110DD" w:rsidRDefault="003110DD" w:rsidP="00C7632D">
            <w:pPr>
              <w:jc w:val="both"/>
            </w:pPr>
            <w:r>
              <w:t>Styly učení. Autoregulace učení.</w:t>
            </w:r>
          </w:p>
          <w:p w14:paraId="7C22CD6C" w14:textId="77777777" w:rsidR="003110DD" w:rsidRDefault="003110DD" w:rsidP="00C7632D">
            <w:pPr>
              <w:jc w:val="both"/>
            </w:pPr>
            <w:r>
              <w:t>Psychologické aspekty výchovy. Práce s odměnou a trestem.</w:t>
            </w:r>
          </w:p>
          <w:p w14:paraId="5E2F96E7" w14:textId="77777777" w:rsidR="003110DD" w:rsidRDefault="003110DD" w:rsidP="00C7632D">
            <w:pPr>
              <w:jc w:val="both"/>
            </w:pPr>
            <w:r>
              <w:t>Motivace v pedagogických situacích. Ovlivňování poznávací a výkonové motivace dětí.</w:t>
            </w:r>
          </w:p>
          <w:p w14:paraId="62BD00B2" w14:textId="77777777" w:rsidR="003110DD" w:rsidRDefault="003110DD" w:rsidP="00C7632D">
            <w:pPr>
              <w:jc w:val="both"/>
            </w:pPr>
            <w:r>
              <w:t>Učitel. Psychologické aspekty osobnosti učitele v předškolním vzdělávání.</w:t>
            </w:r>
          </w:p>
          <w:p w14:paraId="07D09245" w14:textId="77777777" w:rsidR="003110DD" w:rsidRDefault="003110DD" w:rsidP="00C7632D">
            <w:pPr>
              <w:jc w:val="both"/>
            </w:pPr>
            <w:r>
              <w:t>Sociální dovednosti učitele a jejich rozvíjení.</w:t>
            </w:r>
          </w:p>
          <w:p w14:paraId="6788203B" w14:textId="77777777" w:rsidR="003110DD" w:rsidRDefault="003110DD" w:rsidP="00C7632D">
            <w:pPr>
              <w:jc w:val="both"/>
            </w:pPr>
            <w:r>
              <w:t>Reflektivní techniky práce učitele. Autoregulace.</w:t>
            </w:r>
          </w:p>
          <w:p w14:paraId="6C4955FE" w14:textId="77777777" w:rsidR="003110DD" w:rsidRDefault="003110DD" w:rsidP="00C7632D">
            <w:pPr>
              <w:jc w:val="both"/>
            </w:pPr>
            <w:r>
              <w:t>Duševní hygiena v práci učitele v předškolním vzdělávání.</w:t>
            </w:r>
          </w:p>
          <w:p w14:paraId="5474D3F4" w14:textId="77777777" w:rsidR="003110DD" w:rsidRDefault="003110DD" w:rsidP="00C7632D">
            <w:pPr>
              <w:jc w:val="both"/>
            </w:pPr>
            <w:r>
              <w:t>Školní třída jako sociální skupina. Psychosociální klima třídy.</w:t>
            </w:r>
          </w:p>
          <w:p w14:paraId="20F41A06" w14:textId="77777777" w:rsidR="003110DD" w:rsidRDefault="003110DD" w:rsidP="00C7632D">
            <w:pPr>
              <w:jc w:val="both"/>
            </w:pPr>
            <w:r>
              <w:t>Škola jako sociální instituce. Psychosociální klima školy.</w:t>
            </w:r>
          </w:p>
          <w:p w14:paraId="4F971E9D" w14:textId="77777777" w:rsidR="003110DD" w:rsidRDefault="003110DD" w:rsidP="00C7632D">
            <w:pPr>
              <w:jc w:val="both"/>
            </w:pPr>
            <w:r>
              <w:t>Vybrané sociálně patologické jevy</w:t>
            </w:r>
            <w:r w:rsidR="00FE7E5F">
              <w:t>.</w:t>
            </w:r>
            <w:r>
              <w:t xml:space="preserve"> (šikanování, syndrom CAN)</w:t>
            </w:r>
          </w:p>
          <w:p w14:paraId="737E3CFB" w14:textId="77777777" w:rsidR="001F34E3" w:rsidRDefault="001F34E3" w:rsidP="00C7632D">
            <w:pPr>
              <w:jc w:val="both"/>
            </w:pPr>
          </w:p>
        </w:tc>
      </w:tr>
      <w:tr w:rsidR="003110DD" w14:paraId="768E12A5" w14:textId="77777777" w:rsidTr="00C7632D">
        <w:trPr>
          <w:trHeight w:val="265"/>
          <w:jc w:val="center"/>
        </w:trPr>
        <w:tc>
          <w:tcPr>
            <w:tcW w:w="3653" w:type="dxa"/>
            <w:gridSpan w:val="2"/>
            <w:tcBorders>
              <w:top w:val="nil"/>
            </w:tcBorders>
            <w:shd w:val="clear" w:color="auto" w:fill="F7CAAC"/>
          </w:tcPr>
          <w:p w14:paraId="231EF955" w14:textId="77777777" w:rsidR="003110DD" w:rsidRDefault="003110DD" w:rsidP="00C7632D">
            <w:pPr>
              <w:jc w:val="both"/>
            </w:pPr>
            <w:r>
              <w:rPr>
                <w:b/>
              </w:rPr>
              <w:t>Studijní literatura a studijní pomůcky</w:t>
            </w:r>
          </w:p>
        </w:tc>
        <w:tc>
          <w:tcPr>
            <w:tcW w:w="6202" w:type="dxa"/>
            <w:gridSpan w:val="6"/>
            <w:tcBorders>
              <w:top w:val="nil"/>
              <w:bottom w:val="nil"/>
            </w:tcBorders>
          </w:tcPr>
          <w:p w14:paraId="765002F3" w14:textId="77777777" w:rsidR="003110DD" w:rsidRDefault="003110DD" w:rsidP="00C7632D">
            <w:pPr>
              <w:jc w:val="both"/>
            </w:pPr>
          </w:p>
        </w:tc>
      </w:tr>
      <w:tr w:rsidR="003110DD" w14:paraId="50F7A2DE" w14:textId="77777777" w:rsidTr="00C7632D">
        <w:trPr>
          <w:trHeight w:val="1497"/>
          <w:jc w:val="center"/>
        </w:trPr>
        <w:tc>
          <w:tcPr>
            <w:tcW w:w="9855" w:type="dxa"/>
            <w:gridSpan w:val="8"/>
            <w:tcBorders>
              <w:top w:val="nil"/>
            </w:tcBorders>
          </w:tcPr>
          <w:p w14:paraId="436E3336" w14:textId="77777777" w:rsidR="003110DD" w:rsidRDefault="004555C5" w:rsidP="00C7632D">
            <w:pPr>
              <w:jc w:val="both"/>
              <w:rPr>
                <w:b/>
              </w:rPr>
            </w:pPr>
            <w:r>
              <w:rPr>
                <w:b/>
              </w:rPr>
              <w:t>Povinná</w:t>
            </w:r>
            <w:r w:rsidR="003110DD">
              <w:rPr>
                <w:b/>
              </w:rPr>
              <w:t xml:space="preserve"> literatura:</w:t>
            </w:r>
          </w:p>
          <w:p w14:paraId="75AF6E6A" w14:textId="77777777" w:rsidR="003110DD" w:rsidRDefault="003110DD" w:rsidP="00C9069C">
            <w:r>
              <w:t>Mareš</w:t>
            </w:r>
            <w:r w:rsidRPr="00681ECD">
              <w:t>, J.</w:t>
            </w:r>
            <w:r>
              <w:t xml:space="preserve"> (</w:t>
            </w:r>
            <w:r w:rsidRPr="00681ECD">
              <w:t>2013</w:t>
            </w:r>
            <w:r w:rsidR="00420E98">
              <w:t>)</w:t>
            </w:r>
            <w:r w:rsidR="00FB7753">
              <w:t>.</w:t>
            </w:r>
            <w:r w:rsidR="00420E98">
              <w:t xml:space="preserve"> </w:t>
            </w:r>
            <w:r w:rsidRPr="00681ECD">
              <w:rPr>
                <w:i/>
              </w:rPr>
              <w:t>Pedagogická psychologie</w:t>
            </w:r>
            <w:r w:rsidRPr="00681ECD">
              <w:t>. Praha</w:t>
            </w:r>
            <w:r>
              <w:t>: Portál</w:t>
            </w:r>
            <w:r w:rsidRPr="00681ECD">
              <w:t>.</w:t>
            </w:r>
          </w:p>
          <w:p w14:paraId="662BC381" w14:textId="77777777" w:rsidR="003110DD" w:rsidRDefault="003110DD" w:rsidP="00C9069C">
            <w:r w:rsidRPr="00681ECD">
              <w:t>Vágnerová, M.</w:t>
            </w:r>
            <w:r>
              <w:t xml:space="preserve"> (</w:t>
            </w:r>
            <w:r w:rsidRPr="00681ECD">
              <w:t>2014</w:t>
            </w:r>
            <w:r w:rsidR="00420E98">
              <w:t>)</w:t>
            </w:r>
            <w:r w:rsidR="00FB7753">
              <w:t>.</w:t>
            </w:r>
            <w:r w:rsidR="00420E98">
              <w:t xml:space="preserve"> </w:t>
            </w:r>
            <w:r w:rsidRPr="00681ECD">
              <w:rPr>
                <w:i/>
              </w:rPr>
              <w:t>Současná psychopatologie pro pomáhající profese</w:t>
            </w:r>
            <w:r w:rsidRPr="00681ECD">
              <w:t>. Praha</w:t>
            </w:r>
            <w:r>
              <w:t>: Portál.</w:t>
            </w:r>
          </w:p>
          <w:p w14:paraId="37F81464" w14:textId="77777777" w:rsidR="003110DD" w:rsidRDefault="003110DD" w:rsidP="00C9069C">
            <w:r w:rsidRPr="00681ECD">
              <w:t>Lašek, J.</w:t>
            </w:r>
            <w:r>
              <w:t xml:space="preserve"> (</w:t>
            </w:r>
            <w:r w:rsidRPr="00681ECD">
              <w:t>2007</w:t>
            </w:r>
            <w:r w:rsidR="00420E98">
              <w:t>)</w:t>
            </w:r>
            <w:r w:rsidR="00FB7753">
              <w:t>.</w:t>
            </w:r>
            <w:r w:rsidR="00420E98">
              <w:t xml:space="preserve"> </w:t>
            </w:r>
            <w:r w:rsidRPr="00681ECD">
              <w:rPr>
                <w:i/>
              </w:rPr>
              <w:t>Sociálně psychologické klima školních tříd a školy</w:t>
            </w:r>
            <w:r w:rsidRPr="00681ECD">
              <w:t>. Hradec Králové</w:t>
            </w:r>
            <w:r>
              <w:t>: Gaudeamus</w:t>
            </w:r>
            <w:r w:rsidRPr="00681ECD">
              <w:t>.</w:t>
            </w:r>
          </w:p>
          <w:p w14:paraId="433302B7" w14:textId="77777777" w:rsidR="003110DD" w:rsidRDefault="003110DD" w:rsidP="00C9069C">
            <w:r w:rsidRPr="00BA1105">
              <w:t>Pacholík, V., Nedělová, M., &amp; Šmatelková, N. (2016). </w:t>
            </w:r>
            <w:r w:rsidRPr="00BA1105">
              <w:rPr>
                <w:i/>
                <w:iCs/>
              </w:rPr>
              <w:t>Rozvíjení sociálních dovedností dětí prostřednictvím pohybových her</w:t>
            </w:r>
            <w:r w:rsidRPr="00BA1105">
              <w:t>. Zlín: Univerzita Tomáše Bati ve Zlíně.</w:t>
            </w:r>
          </w:p>
          <w:p w14:paraId="16FBFDC6" w14:textId="77777777" w:rsidR="001F34E3" w:rsidRDefault="001F34E3" w:rsidP="00C7632D">
            <w:pPr>
              <w:jc w:val="both"/>
            </w:pPr>
          </w:p>
          <w:p w14:paraId="5C435FDB" w14:textId="77777777" w:rsidR="003110DD" w:rsidRDefault="003110DD" w:rsidP="00C7632D">
            <w:pPr>
              <w:jc w:val="both"/>
            </w:pPr>
            <w:r>
              <w:rPr>
                <w:b/>
              </w:rPr>
              <w:t>Doporučená literatura:</w:t>
            </w:r>
          </w:p>
          <w:p w14:paraId="1FC146FA" w14:textId="77777777" w:rsidR="003110DD" w:rsidRPr="00BA1105" w:rsidRDefault="003110DD" w:rsidP="00C9069C">
            <w:r w:rsidRPr="00BA1105">
              <w:t>Fontana, D.</w:t>
            </w:r>
            <w:r>
              <w:t xml:space="preserve"> (</w:t>
            </w:r>
            <w:r w:rsidR="006003D5" w:rsidRPr="00BA1105">
              <w:t>2003</w:t>
            </w:r>
            <w:r w:rsidR="006003D5">
              <w:t>).</w:t>
            </w:r>
            <w:r w:rsidR="006003D5" w:rsidRPr="00BA1105">
              <w:rPr>
                <w:i/>
              </w:rPr>
              <w:t xml:space="preserve"> Psychologie</w:t>
            </w:r>
            <w:r w:rsidRPr="00BA1105">
              <w:rPr>
                <w:i/>
              </w:rPr>
              <w:t xml:space="preserve"> ve školní praxi: příručka pro učitele</w:t>
            </w:r>
            <w:r w:rsidRPr="00BA1105">
              <w:t>. Praha: Portá</w:t>
            </w:r>
            <w:r>
              <w:t>l</w:t>
            </w:r>
            <w:r w:rsidRPr="00BA1105">
              <w:t>.</w:t>
            </w:r>
          </w:p>
          <w:p w14:paraId="54CCA64F" w14:textId="77777777" w:rsidR="003110DD" w:rsidRPr="00BA1105" w:rsidRDefault="003110DD" w:rsidP="00C9069C">
            <w:r w:rsidRPr="00BA1105">
              <w:t>Kolář, M.</w:t>
            </w:r>
            <w:r>
              <w:t xml:space="preserve"> (</w:t>
            </w:r>
            <w:r w:rsidR="006003D5" w:rsidRPr="00BA1105">
              <w:t>2005</w:t>
            </w:r>
            <w:r w:rsidR="006003D5">
              <w:t>).</w:t>
            </w:r>
            <w:r w:rsidR="006003D5" w:rsidRPr="00BA1105">
              <w:rPr>
                <w:i/>
              </w:rPr>
              <w:t xml:space="preserve"> Bolest</w:t>
            </w:r>
            <w:r w:rsidRPr="00BA1105">
              <w:rPr>
                <w:i/>
              </w:rPr>
              <w:t xml:space="preserve"> šikanování</w:t>
            </w:r>
            <w:r w:rsidRPr="00BA1105">
              <w:t>. Praha: Port</w:t>
            </w:r>
            <w:r>
              <w:t>ál</w:t>
            </w:r>
            <w:r w:rsidRPr="00BA1105">
              <w:t>.</w:t>
            </w:r>
          </w:p>
          <w:p w14:paraId="4A14F519" w14:textId="77777777" w:rsidR="003110DD" w:rsidRPr="00BA1105" w:rsidRDefault="003110DD" w:rsidP="00C9069C">
            <w:r w:rsidRPr="00BA1105">
              <w:t>Lazarová, B.</w:t>
            </w:r>
            <w:r>
              <w:t xml:space="preserve"> (</w:t>
            </w:r>
            <w:r w:rsidR="006003D5" w:rsidRPr="00BA1105">
              <w:t>2008</w:t>
            </w:r>
            <w:r w:rsidR="006003D5">
              <w:t>).</w:t>
            </w:r>
            <w:r w:rsidR="006003D5" w:rsidRPr="00BA1105">
              <w:rPr>
                <w:i/>
              </w:rPr>
              <w:t xml:space="preserve"> Netradiční</w:t>
            </w:r>
            <w:r w:rsidRPr="00BA1105">
              <w:rPr>
                <w:i/>
              </w:rPr>
              <w:t xml:space="preserve"> role učitele: o situacích pomoci, krize a poradenství ve školní praxi</w:t>
            </w:r>
            <w:r w:rsidRPr="00BA1105">
              <w:t xml:space="preserve">. Brno: </w:t>
            </w:r>
            <w:r>
              <w:t>Paido</w:t>
            </w:r>
            <w:r w:rsidRPr="00BA1105">
              <w:t>.</w:t>
            </w:r>
          </w:p>
          <w:p w14:paraId="210B961A" w14:textId="77777777" w:rsidR="003110DD" w:rsidRPr="00BA1105" w:rsidRDefault="003110DD" w:rsidP="00C9069C">
            <w:r w:rsidRPr="00BA1105">
              <w:t>Nováčková, J.</w:t>
            </w:r>
            <w:r>
              <w:t xml:space="preserve"> (</w:t>
            </w:r>
            <w:r w:rsidR="006003D5" w:rsidRPr="00BA1105">
              <w:t>2008</w:t>
            </w:r>
            <w:r w:rsidR="006003D5">
              <w:t>).</w:t>
            </w:r>
            <w:r w:rsidR="006003D5" w:rsidRPr="00BA1105">
              <w:rPr>
                <w:i/>
              </w:rPr>
              <w:t xml:space="preserve"> Mýty</w:t>
            </w:r>
            <w:r w:rsidRPr="00BA1105">
              <w:rPr>
                <w:i/>
              </w:rPr>
              <w:t xml:space="preserve"> ve vzdělávání: o škodlivosti některých zaběhaných představ o učení, škole a výchově a cestách, jak je překonat</w:t>
            </w:r>
            <w:r w:rsidRPr="00BA1105">
              <w:t xml:space="preserve">. Kroměříž: </w:t>
            </w:r>
            <w:r>
              <w:t>Spirála</w:t>
            </w:r>
            <w:r w:rsidRPr="00BA1105">
              <w:t>.</w:t>
            </w:r>
          </w:p>
          <w:p w14:paraId="548A2B00" w14:textId="77777777" w:rsidR="003110DD" w:rsidRPr="00BA1105" w:rsidRDefault="00420E98" w:rsidP="00C9069C">
            <w:r>
              <w:t>Vacínová, M.</w:t>
            </w:r>
            <w:r w:rsidR="00FB7753">
              <w:t>,</w:t>
            </w:r>
            <w:r>
              <w:t xml:space="preserve"> </w:t>
            </w:r>
            <w:r w:rsidR="003110DD">
              <w:t>&amp;</w:t>
            </w:r>
            <w:r w:rsidR="00FB7753">
              <w:t xml:space="preserve"> </w:t>
            </w:r>
            <w:r w:rsidR="003110DD">
              <w:t>L</w:t>
            </w:r>
            <w:r w:rsidR="003110DD" w:rsidRPr="00BA1105">
              <w:t>angová, M.</w:t>
            </w:r>
            <w:r w:rsidR="003110DD">
              <w:t xml:space="preserve"> (</w:t>
            </w:r>
            <w:r w:rsidR="006003D5">
              <w:t>2007).</w:t>
            </w:r>
            <w:r w:rsidR="006003D5" w:rsidRPr="00BA1105">
              <w:rPr>
                <w:i/>
              </w:rPr>
              <w:t xml:space="preserve"> Kapitoly</w:t>
            </w:r>
            <w:r w:rsidR="003110DD" w:rsidRPr="00BA1105">
              <w:rPr>
                <w:i/>
              </w:rPr>
              <w:t xml:space="preserve"> z psychologie učení a výchovy</w:t>
            </w:r>
            <w:r w:rsidR="003110DD" w:rsidRPr="00BA1105">
              <w:t>. Praha: U</w:t>
            </w:r>
            <w:r w:rsidR="003110DD">
              <w:t>niverzita Jana Amose Komenského</w:t>
            </w:r>
            <w:r w:rsidR="003110DD" w:rsidRPr="00BA1105">
              <w:t>.</w:t>
            </w:r>
          </w:p>
          <w:p w14:paraId="53A08ABF" w14:textId="77777777" w:rsidR="003110DD" w:rsidRPr="00D5224E" w:rsidRDefault="003110DD" w:rsidP="00C7632D">
            <w:pPr>
              <w:jc w:val="both"/>
            </w:pPr>
          </w:p>
        </w:tc>
      </w:tr>
      <w:tr w:rsidR="003110DD" w14:paraId="182B7043" w14:textId="77777777" w:rsidTr="00C7632D">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730048D" w14:textId="77777777" w:rsidR="003110DD" w:rsidRDefault="003110DD" w:rsidP="00C7632D">
            <w:pPr>
              <w:jc w:val="center"/>
              <w:rPr>
                <w:b/>
              </w:rPr>
            </w:pPr>
            <w:r>
              <w:rPr>
                <w:b/>
              </w:rPr>
              <w:t>Informace ke kombinované nebo distanční formě</w:t>
            </w:r>
          </w:p>
        </w:tc>
      </w:tr>
      <w:tr w:rsidR="003110DD" w14:paraId="2986E0AA" w14:textId="77777777" w:rsidTr="00C7632D">
        <w:trPr>
          <w:jc w:val="center"/>
        </w:trPr>
        <w:tc>
          <w:tcPr>
            <w:tcW w:w="4787" w:type="dxa"/>
            <w:gridSpan w:val="3"/>
            <w:tcBorders>
              <w:top w:val="single" w:sz="2" w:space="0" w:color="auto"/>
            </w:tcBorders>
            <w:shd w:val="clear" w:color="auto" w:fill="F7CAAC"/>
          </w:tcPr>
          <w:p w14:paraId="557E886A" w14:textId="77777777" w:rsidR="003110DD" w:rsidRDefault="003110DD" w:rsidP="00C7632D">
            <w:pPr>
              <w:jc w:val="both"/>
            </w:pPr>
            <w:r>
              <w:rPr>
                <w:b/>
              </w:rPr>
              <w:t>Rozsah konzultací (soustředění)</w:t>
            </w:r>
          </w:p>
        </w:tc>
        <w:tc>
          <w:tcPr>
            <w:tcW w:w="889" w:type="dxa"/>
            <w:tcBorders>
              <w:top w:val="single" w:sz="2" w:space="0" w:color="auto"/>
            </w:tcBorders>
          </w:tcPr>
          <w:p w14:paraId="72442EAF" w14:textId="77777777" w:rsidR="003110DD" w:rsidRDefault="003110DD" w:rsidP="00C7632D">
            <w:pPr>
              <w:jc w:val="both"/>
            </w:pPr>
          </w:p>
        </w:tc>
        <w:tc>
          <w:tcPr>
            <w:tcW w:w="4179" w:type="dxa"/>
            <w:gridSpan w:val="4"/>
            <w:tcBorders>
              <w:top w:val="single" w:sz="2" w:space="0" w:color="auto"/>
            </w:tcBorders>
            <w:shd w:val="clear" w:color="auto" w:fill="F7CAAC"/>
          </w:tcPr>
          <w:p w14:paraId="3CBFEA28" w14:textId="77777777" w:rsidR="003110DD" w:rsidRDefault="003110DD" w:rsidP="00C7632D">
            <w:pPr>
              <w:jc w:val="both"/>
              <w:rPr>
                <w:b/>
              </w:rPr>
            </w:pPr>
            <w:r>
              <w:rPr>
                <w:b/>
              </w:rPr>
              <w:t xml:space="preserve">hodin </w:t>
            </w:r>
          </w:p>
        </w:tc>
      </w:tr>
      <w:tr w:rsidR="003110DD" w14:paraId="76E9E347" w14:textId="77777777" w:rsidTr="00C7632D">
        <w:trPr>
          <w:jc w:val="center"/>
        </w:trPr>
        <w:tc>
          <w:tcPr>
            <w:tcW w:w="9855" w:type="dxa"/>
            <w:gridSpan w:val="8"/>
            <w:shd w:val="clear" w:color="auto" w:fill="F7CAAC"/>
          </w:tcPr>
          <w:p w14:paraId="3665B552" w14:textId="77777777" w:rsidR="003110DD" w:rsidRDefault="003110DD" w:rsidP="00C7632D">
            <w:pPr>
              <w:jc w:val="both"/>
              <w:rPr>
                <w:b/>
              </w:rPr>
            </w:pPr>
            <w:r>
              <w:rPr>
                <w:b/>
              </w:rPr>
              <w:t>Informace o způsobu kontaktu s</w:t>
            </w:r>
            <w:r w:rsidR="00C9069C">
              <w:rPr>
                <w:b/>
              </w:rPr>
              <w:t> </w:t>
            </w:r>
            <w:r>
              <w:rPr>
                <w:b/>
              </w:rPr>
              <w:t>vyučujícím</w:t>
            </w:r>
          </w:p>
        </w:tc>
      </w:tr>
      <w:tr w:rsidR="003110DD" w14:paraId="596F7A40" w14:textId="77777777" w:rsidTr="004555C5">
        <w:trPr>
          <w:trHeight w:val="264"/>
          <w:jc w:val="center"/>
        </w:trPr>
        <w:tc>
          <w:tcPr>
            <w:tcW w:w="9855" w:type="dxa"/>
            <w:gridSpan w:val="8"/>
          </w:tcPr>
          <w:p w14:paraId="05C1087E" w14:textId="77777777" w:rsidR="003110DD" w:rsidRDefault="003110DD" w:rsidP="00C7632D">
            <w:pPr>
              <w:jc w:val="both"/>
            </w:pPr>
          </w:p>
        </w:tc>
      </w:tr>
    </w:tbl>
    <w:p w14:paraId="24B1D719" w14:textId="77777777" w:rsidR="003B6EAC" w:rsidRDefault="0088052E">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141"/>
        <w:gridCol w:w="748"/>
        <w:gridCol w:w="816"/>
        <w:gridCol w:w="2156"/>
        <w:gridCol w:w="539"/>
        <w:gridCol w:w="668"/>
      </w:tblGrid>
      <w:tr w:rsidR="003B6EAC" w14:paraId="670825BD" w14:textId="77777777" w:rsidTr="003B6EAC">
        <w:trPr>
          <w:jc w:val="center"/>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5595987F" w14:textId="77777777" w:rsidR="003B6EAC" w:rsidRDefault="003B6EAC" w:rsidP="003B6EAC">
            <w:pPr>
              <w:spacing w:line="276" w:lineRule="auto"/>
              <w:jc w:val="both"/>
              <w:rPr>
                <w:b/>
                <w:sz w:val="28"/>
                <w:lang w:eastAsia="en-US"/>
              </w:rPr>
            </w:pPr>
            <w:r>
              <w:br w:type="page"/>
            </w:r>
            <w:r>
              <w:rPr>
                <w:b/>
                <w:sz w:val="28"/>
                <w:lang w:eastAsia="en-US"/>
              </w:rPr>
              <w:t>B-III – Charakteristika studijního předmětu</w:t>
            </w:r>
          </w:p>
        </w:tc>
      </w:tr>
      <w:tr w:rsidR="003B6EAC" w14:paraId="547C3D51" w14:textId="77777777" w:rsidTr="003B6EAC">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E9CA930" w14:textId="77777777" w:rsidR="003B6EAC" w:rsidRDefault="003B6EAC" w:rsidP="003B6EAC">
            <w:pPr>
              <w:spacing w:line="276" w:lineRule="auto"/>
              <w:jc w:val="both"/>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14:paraId="1B137500" w14:textId="77777777" w:rsidR="003B6EAC" w:rsidRDefault="003B6EAC" w:rsidP="003B6EAC">
            <w:pPr>
              <w:rPr>
                <w:lang w:eastAsia="en-US"/>
              </w:rPr>
            </w:pPr>
            <w:r>
              <w:t>Řízení vzdělávacích institucí</w:t>
            </w:r>
          </w:p>
        </w:tc>
      </w:tr>
      <w:tr w:rsidR="003B6EAC" w14:paraId="4EF0F8E9" w14:textId="77777777"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D492EBB" w14:textId="77777777" w:rsidR="003B6EAC" w:rsidRDefault="003B6EAC" w:rsidP="003B6EAC">
            <w:pPr>
              <w:spacing w:line="276" w:lineRule="auto"/>
              <w:jc w:val="both"/>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14:paraId="3B92A1C3" w14:textId="77777777" w:rsidR="003B6EAC" w:rsidRDefault="003B6EAC" w:rsidP="003B6EAC">
            <w:pPr>
              <w:spacing w:line="276" w:lineRule="auto"/>
              <w:jc w:val="both"/>
              <w:rPr>
                <w:lang w:eastAsia="en-US"/>
              </w:rPr>
            </w:pPr>
            <w:r>
              <w:rPr>
                <w:lang w:eastAsia="en-US"/>
              </w:rP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35489EA" w14:textId="77777777" w:rsidR="003B6EAC" w:rsidRDefault="003B6EAC" w:rsidP="003B6EAC">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5D3B81D7" w14:textId="77777777" w:rsidR="003B6EAC" w:rsidRDefault="003B6EAC" w:rsidP="003B6EAC">
            <w:pPr>
              <w:spacing w:line="276" w:lineRule="auto"/>
              <w:jc w:val="both"/>
              <w:rPr>
                <w:lang w:eastAsia="en-US"/>
              </w:rPr>
            </w:pPr>
            <w:r>
              <w:rPr>
                <w:lang w:eastAsia="en-US"/>
              </w:rPr>
              <w:t>1/ZS</w:t>
            </w:r>
          </w:p>
        </w:tc>
      </w:tr>
      <w:tr w:rsidR="003B6EAC" w14:paraId="017D7B32" w14:textId="77777777"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D89F164" w14:textId="77777777" w:rsidR="003B6EAC" w:rsidRDefault="003B6EAC" w:rsidP="003B6EAC">
            <w:pPr>
              <w:spacing w:line="276" w:lineRule="auto"/>
              <w:jc w:val="both"/>
              <w:rPr>
                <w:b/>
                <w:lang w:eastAsia="en-US"/>
              </w:rPr>
            </w:pPr>
            <w:r>
              <w:rPr>
                <w:b/>
                <w:lang w:eastAsia="en-US"/>
              </w:rPr>
              <w:t>Rozsah studijního předmětu</w:t>
            </w:r>
          </w:p>
        </w:tc>
        <w:tc>
          <w:tcPr>
            <w:tcW w:w="1842" w:type="dxa"/>
            <w:gridSpan w:val="3"/>
            <w:tcBorders>
              <w:top w:val="single" w:sz="4" w:space="0" w:color="auto"/>
              <w:left w:val="single" w:sz="4" w:space="0" w:color="auto"/>
              <w:bottom w:val="single" w:sz="4" w:space="0" w:color="auto"/>
              <w:right w:val="single" w:sz="4" w:space="0" w:color="auto"/>
            </w:tcBorders>
            <w:hideMark/>
          </w:tcPr>
          <w:p w14:paraId="7FFE4EA2" w14:textId="77777777" w:rsidR="003B6EAC" w:rsidRDefault="003B6EAC" w:rsidP="003B6EAC">
            <w:pPr>
              <w:spacing w:line="276" w:lineRule="auto"/>
              <w:rPr>
                <w:lang w:eastAsia="en-US"/>
              </w:rPr>
            </w:pPr>
            <w:r>
              <w:rPr>
                <w:lang w:eastAsia="en-US"/>
              </w:rPr>
              <w:t>28p+14s</w:t>
            </w:r>
          </w:p>
        </w:tc>
        <w:tc>
          <w:tcPr>
            <w:tcW w:w="748" w:type="dxa"/>
            <w:tcBorders>
              <w:top w:val="single" w:sz="4" w:space="0" w:color="auto"/>
              <w:left w:val="single" w:sz="4" w:space="0" w:color="auto"/>
              <w:bottom w:val="single" w:sz="4" w:space="0" w:color="auto"/>
              <w:right w:val="single" w:sz="4" w:space="0" w:color="auto"/>
            </w:tcBorders>
            <w:shd w:val="clear" w:color="auto" w:fill="F7CAAC"/>
            <w:hideMark/>
          </w:tcPr>
          <w:p w14:paraId="5A1B9DBA" w14:textId="77777777" w:rsidR="003B6EAC" w:rsidRDefault="003B6EAC" w:rsidP="003B6EAC">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07ED297" w14:textId="77777777" w:rsidR="003B6EAC" w:rsidRDefault="003B6EAC" w:rsidP="003B6EAC">
            <w:pPr>
              <w:spacing w:line="276" w:lineRule="auto"/>
              <w:jc w:val="both"/>
              <w:rPr>
                <w:lang w:eastAsia="en-US"/>
              </w:rPr>
            </w:pPr>
            <w:r>
              <w:rPr>
                <w:lang w:eastAsia="en-US"/>
              </w:rP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C61EBE2" w14:textId="77777777" w:rsidR="003B6EAC" w:rsidRDefault="003B6EAC" w:rsidP="003B6EAC">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63A30ED9" w14:textId="77777777" w:rsidR="003B6EAC" w:rsidRDefault="003B6EAC" w:rsidP="003B6EAC">
            <w:pPr>
              <w:spacing w:line="276" w:lineRule="auto"/>
              <w:jc w:val="both"/>
              <w:rPr>
                <w:lang w:eastAsia="en-US"/>
              </w:rPr>
            </w:pPr>
            <w:r>
              <w:rPr>
                <w:lang w:eastAsia="en-US"/>
              </w:rPr>
              <w:t>4</w:t>
            </w:r>
          </w:p>
        </w:tc>
      </w:tr>
      <w:tr w:rsidR="003B6EAC" w14:paraId="397A3011" w14:textId="77777777"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5EBD0E8" w14:textId="77777777" w:rsidR="003B6EAC" w:rsidRDefault="003B6EAC" w:rsidP="003B6EAC">
            <w:pPr>
              <w:spacing w:line="276" w:lineRule="auto"/>
              <w:jc w:val="both"/>
              <w:rPr>
                <w:b/>
                <w:sz w:val="22"/>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14:paraId="02BA206A" w14:textId="77777777" w:rsidR="003B6EAC" w:rsidRDefault="003B6EAC" w:rsidP="003B6EAC">
            <w:pPr>
              <w:spacing w:line="276" w:lineRule="auto"/>
              <w:jc w:val="both"/>
              <w:rPr>
                <w:lang w:eastAsia="en-US"/>
              </w:rPr>
            </w:pPr>
          </w:p>
        </w:tc>
      </w:tr>
      <w:tr w:rsidR="003B6EAC" w14:paraId="1D6287F2" w14:textId="77777777"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F92C071" w14:textId="77777777" w:rsidR="003B6EAC" w:rsidRDefault="003B6EAC" w:rsidP="003B6EAC">
            <w:pPr>
              <w:spacing w:line="276" w:lineRule="auto"/>
              <w:jc w:val="both"/>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14:paraId="5BED655F" w14:textId="77777777" w:rsidR="003B6EAC" w:rsidRDefault="003B6EAC" w:rsidP="003B6EAC">
            <w:pPr>
              <w:spacing w:line="276" w:lineRule="auto"/>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D56E1CD" w14:textId="77777777" w:rsidR="003B6EAC" w:rsidRDefault="003B6EAC" w:rsidP="003B6EAC">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9214BB7" w14:textId="77777777" w:rsidR="003B6EAC" w:rsidRDefault="003B6EAC" w:rsidP="003B6EAC">
            <w:pPr>
              <w:spacing w:line="276" w:lineRule="auto"/>
              <w:jc w:val="both"/>
              <w:rPr>
                <w:lang w:eastAsia="en-US"/>
              </w:rPr>
            </w:pPr>
            <w:r>
              <w:rPr>
                <w:lang w:eastAsia="en-US"/>
              </w:rPr>
              <w:t>přednáška, seminář</w:t>
            </w:r>
          </w:p>
        </w:tc>
      </w:tr>
      <w:tr w:rsidR="003B6EAC" w14:paraId="0F46DD4D" w14:textId="77777777"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80607EF" w14:textId="77777777" w:rsidR="003B6EAC" w:rsidRDefault="003B6EAC" w:rsidP="003B6EAC">
            <w:pPr>
              <w:spacing w:line="276" w:lineRule="auto"/>
              <w:jc w:val="both"/>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tcPr>
          <w:p w14:paraId="4A6B3E6E" w14:textId="77777777" w:rsidR="003B6EAC" w:rsidRDefault="003B6EAC" w:rsidP="003B6EAC">
            <w:pPr>
              <w:spacing w:line="276" w:lineRule="auto"/>
              <w:jc w:val="both"/>
              <w:rPr>
                <w:lang w:eastAsia="en-US"/>
              </w:rPr>
            </w:pPr>
            <w:r>
              <w:rPr>
                <w:lang w:eastAsia="en-US"/>
              </w:rPr>
              <w:t>Zpracování seminární práce a dílčích úkolů dle zadání vyučujících, ústní zkouška.</w:t>
            </w:r>
          </w:p>
        </w:tc>
      </w:tr>
      <w:tr w:rsidR="003B6EAC" w14:paraId="4130BFA5" w14:textId="77777777" w:rsidTr="003B6EAC">
        <w:trPr>
          <w:trHeight w:val="70"/>
          <w:jc w:val="center"/>
        </w:trPr>
        <w:tc>
          <w:tcPr>
            <w:tcW w:w="9855" w:type="dxa"/>
            <w:gridSpan w:val="9"/>
            <w:tcBorders>
              <w:top w:val="nil"/>
              <w:left w:val="single" w:sz="4" w:space="0" w:color="auto"/>
              <w:bottom w:val="single" w:sz="4" w:space="0" w:color="auto"/>
              <w:right w:val="single" w:sz="4" w:space="0" w:color="auto"/>
            </w:tcBorders>
          </w:tcPr>
          <w:p w14:paraId="2CA4968F" w14:textId="77777777" w:rsidR="003B6EAC" w:rsidRDefault="003B6EAC" w:rsidP="003B6EAC">
            <w:pPr>
              <w:spacing w:line="276" w:lineRule="auto"/>
              <w:jc w:val="both"/>
              <w:rPr>
                <w:lang w:eastAsia="en-US"/>
              </w:rPr>
            </w:pPr>
          </w:p>
        </w:tc>
      </w:tr>
      <w:tr w:rsidR="003B6EAC" w14:paraId="25B337EC" w14:textId="77777777" w:rsidTr="003B6EAC">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0634F2AA" w14:textId="77777777" w:rsidR="003B6EAC" w:rsidRDefault="003B6EAC" w:rsidP="003B6EAC">
            <w:pPr>
              <w:spacing w:line="276" w:lineRule="auto"/>
              <w:jc w:val="both"/>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14:paraId="384E0F71" w14:textId="13789E01" w:rsidR="003B6EAC" w:rsidRPr="007A1C9D" w:rsidRDefault="0040742E" w:rsidP="003B6EAC">
            <w:ins w:id="85" w:author="Jana Vašíková" w:date="2018-05-23T10:53:00Z">
              <w:r w:rsidRPr="007A1C9D">
                <w:t>Ph</w:t>
              </w:r>
            </w:ins>
            <w:ins w:id="86" w:author="Adriana Wiegerová" w:date="2018-05-31T14:45:00Z">
              <w:r w:rsidR="00947E48" w:rsidRPr="007A1C9D">
                <w:t>D</w:t>
              </w:r>
            </w:ins>
            <w:ins w:id="87" w:author="Jana Vašíková" w:date="2018-05-23T10:53:00Z">
              <w:r w:rsidRPr="007A1C9D">
                <w:t xml:space="preserve">r. Mgr. Marcela Janíková, Ph.D. </w:t>
              </w:r>
            </w:ins>
            <w:del w:id="88" w:author="Jana Vašíková" w:date="2018-05-23T10:52:00Z">
              <w:r w:rsidR="00FB7753" w:rsidRPr="007A1C9D" w:rsidDel="0040742E">
                <w:delText>doc. PaedDr. Adriana Wiegerová, PhD.</w:delText>
              </w:r>
            </w:del>
          </w:p>
        </w:tc>
      </w:tr>
      <w:tr w:rsidR="003B6EAC" w14:paraId="7796EC4E" w14:textId="77777777" w:rsidTr="003B6EAC">
        <w:trPr>
          <w:trHeight w:val="44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6775125A" w14:textId="77777777" w:rsidR="003B6EAC" w:rsidRDefault="003B6EAC" w:rsidP="003B6EAC">
            <w:pPr>
              <w:spacing w:line="276" w:lineRule="auto"/>
              <w:jc w:val="both"/>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14:paraId="114DFAB0" w14:textId="77777777" w:rsidR="003B6EAC" w:rsidRDefault="003B6EAC" w:rsidP="003B6EAC">
            <w:pPr>
              <w:spacing w:line="276" w:lineRule="auto"/>
              <w:jc w:val="both"/>
              <w:rPr>
                <w:lang w:eastAsia="en-US"/>
              </w:rPr>
            </w:pPr>
            <w:r>
              <w:rPr>
                <w:lang w:eastAsia="en-US"/>
              </w:rPr>
              <w:t>přednášející</w:t>
            </w:r>
          </w:p>
        </w:tc>
      </w:tr>
      <w:tr w:rsidR="003B6EAC" w14:paraId="4D2B1924" w14:textId="77777777"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3F45947" w14:textId="77777777" w:rsidR="003B6EAC" w:rsidRDefault="003B6EAC" w:rsidP="003B6EAC">
            <w:pPr>
              <w:spacing w:line="276" w:lineRule="auto"/>
              <w:jc w:val="both"/>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hideMark/>
          </w:tcPr>
          <w:p w14:paraId="0011FD32" w14:textId="054AEC39" w:rsidR="003B6EAC" w:rsidRDefault="002204B7" w:rsidP="00FB7753">
            <w:ins w:id="89" w:author="vašíkovi" w:date="2018-05-28T08:54:00Z">
              <w:r w:rsidRPr="007A1C9D">
                <w:t>Ph</w:t>
              </w:r>
            </w:ins>
            <w:ins w:id="90" w:author="Adriana Wiegerová" w:date="2018-05-31T14:45:00Z">
              <w:r w:rsidR="00947E48" w:rsidRPr="007A1C9D">
                <w:t>D</w:t>
              </w:r>
            </w:ins>
            <w:ins w:id="91" w:author="vašíkovi" w:date="2018-05-28T08:54:00Z">
              <w:del w:id="92" w:author="Adriana Wiegerová" w:date="2018-05-31T14:45:00Z">
                <w:r w:rsidRPr="007A1C9D" w:rsidDel="00947E48">
                  <w:delText>d</w:delText>
                </w:r>
              </w:del>
              <w:r w:rsidRPr="007A1C9D">
                <w:t>r. Mgr. Marcela Janíková, Ph.D.</w:t>
              </w:r>
              <w:r>
                <w:rPr>
                  <w:b/>
                </w:rPr>
                <w:t xml:space="preserve"> </w:t>
              </w:r>
            </w:ins>
            <w:del w:id="93" w:author="vašíkovi" w:date="2018-05-28T08:54:00Z">
              <w:r w:rsidR="00FB7753" w:rsidDel="002204B7">
                <w:delText>doc. PaedDr. Adriana Wiegerová, PhD</w:delText>
              </w:r>
            </w:del>
            <w:r w:rsidR="00FB7753">
              <w:t xml:space="preserve">., 50% / </w:t>
            </w:r>
            <w:r w:rsidR="003B6EAC">
              <w:t>Mgr. Barbora Petrů Puhrová</w:t>
            </w:r>
            <w:r w:rsidR="00FB7753">
              <w:t>, 50%</w:t>
            </w:r>
          </w:p>
        </w:tc>
      </w:tr>
      <w:tr w:rsidR="003B6EAC" w14:paraId="36335377" w14:textId="77777777" w:rsidTr="003B6EAC">
        <w:trPr>
          <w:trHeight w:val="204"/>
          <w:jc w:val="center"/>
        </w:trPr>
        <w:tc>
          <w:tcPr>
            <w:tcW w:w="9855" w:type="dxa"/>
            <w:gridSpan w:val="9"/>
            <w:tcBorders>
              <w:top w:val="nil"/>
              <w:left w:val="single" w:sz="4" w:space="0" w:color="auto"/>
              <w:bottom w:val="single" w:sz="4" w:space="0" w:color="auto"/>
              <w:right w:val="single" w:sz="4" w:space="0" w:color="auto"/>
            </w:tcBorders>
          </w:tcPr>
          <w:p w14:paraId="097059D7" w14:textId="77777777" w:rsidR="003B6EAC" w:rsidRDefault="003B6EAC" w:rsidP="003B6EAC">
            <w:pPr>
              <w:spacing w:line="276" w:lineRule="auto"/>
              <w:jc w:val="both"/>
              <w:rPr>
                <w:lang w:eastAsia="en-US"/>
              </w:rPr>
            </w:pPr>
          </w:p>
        </w:tc>
      </w:tr>
      <w:tr w:rsidR="003B6EAC" w14:paraId="658FD99B" w14:textId="77777777" w:rsidTr="003B6EAC">
        <w:trPr>
          <w:trHeight w:val="349"/>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A15C535" w14:textId="77777777" w:rsidR="003B6EAC" w:rsidRDefault="003B6EAC" w:rsidP="003B6EAC">
            <w:pPr>
              <w:spacing w:line="27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14:paraId="603B7F4F" w14:textId="77777777" w:rsidR="003B6EAC" w:rsidRDefault="003B6EAC" w:rsidP="003B6EAC">
            <w:pPr>
              <w:spacing w:line="276" w:lineRule="auto"/>
              <w:jc w:val="both"/>
              <w:rPr>
                <w:lang w:eastAsia="en-US"/>
              </w:rPr>
            </w:pPr>
          </w:p>
        </w:tc>
      </w:tr>
      <w:tr w:rsidR="003B6EAC" w14:paraId="4477ED10" w14:textId="77777777" w:rsidTr="003B6EAC">
        <w:trPr>
          <w:trHeight w:val="3047"/>
          <w:jc w:val="center"/>
        </w:trPr>
        <w:tc>
          <w:tcPr>
            <w:tcW w:w="9855" w:type="dxa"/>
            <w:gridSpan w:val="9"/>
            <w:tcBorders>
              <w:top w:val="nil"/>
              <w:left w:val="single" w:sz="4" w:space="0" w:color="auto"/>
              <w:bottom w:val="single" w:sz="12" w:space="0" w:color="auto"/>
              <w:right w:val="single" w:sz="4" w:space="0" w:color="auto"/>
            </w:tcBorders>
          </w:tcPr>
          <w:p w14:paraId="5A9BFC54" w14:textId="77777777" w:rsidR="003B6EAC" w:rsidRDefault="003B6EAC" w:rsidP="001D7269">
            <w:pPr>
              <w:pStyle w:val="Default"/>
              <w:rPr>
                <w:bCs/>
                <w:sz w:val="20"/>
                <w:szCs w:val="20"/>
              </w:rPr>
            </w:pPr>
            <w:r>
              <w:rPr>
                <w:bCs/>
                <w:sz w:val="20"/>
                <w:szCs w:val="20"/>
              </w:rPr>
              <w:t xml:space="preserve">Základní pojmy obecného a školského managementu. </w:t>
            </w:r>
          </w:p>
          <w:p w14:paraId="2D2C075F" w14:textId="77777777" w:rsidR="003B6EAC" w:rsidRDefault="003B6EAC" w:rsidP="001D7269">
            <w:pPr>
              <w:pStyle w:val="Default"/>
              <w:rPr>
                <w:bCs/>
                <w:sz w:val="20"/>
                <w:szCs w:val="20"/>
              </w:rPr>
            </w:pPr>
            <w:r>
              <w:rPr>
                <w:bCs/>
                <w:sz w:val="20"/>
                <w:szCs w:val="20"/>
              </w:rPr>
              <w:t xml:space="preserve">Stručný přehled vybraných teorií managementu. </w:t>
            </w:r>
          </w:p>
          <w:p w14:paraId="0D238DB9" w14:textId="77777777" w:rsidR="003B6EAC" w:rsidRDefault="003B6EAC" w:rsidP="001D7269">
            <w:pPr>
              <w:pStyle w:val="Default"/>
              <w:rPr>
                <w:bCs/>
                <w:sz w:val="20"/>
                <w:szCs w:val="20"/>
              </w:rPr>
            </w:pPr>
            <w:r>
              <w:rPr>
                <w:bCs/>
                <w:sz w:val="20"/>
                <w:szCs w:val="20"/>
              </w:rPr>
              <w:t xml:space="preserve">Hlavní charakteristiky školského systému, struktura školství, školy jako instituce a organizace. </w:t>
            </w:r>
          </w:p>
          <w:p w14:paraId="2800AD41" w14:textId="77777777" w:rsidR="003B6EAC" w:rsidRDefault="003B6EAC" w:rsidP="001D7269">
            <w:pPr>
              <w:pStyle w:val="Default"/>
              <w:rPr>
                <w:bCs/>
                <w:sz w:val="20"/>
                <w:szCs w:val="20"/>
              </w:rPr>
            </w:pPr>
            <w:r>
              <w:rPr>
                <w:bCs/>
                <w:sz w:val="20"/>
                <w:szCs w:val="20"/>
              </w:rPr>
              <w:t>Vedení, řízení a správa škol v pojetí současné mateřské školy</w:t>
            </w:r>
            <w:r w:rsidR="00637B8E">
              <w:rPr>
                <w:bCs/>
                <w:sz w:val="20"/>
                <w:szCs w:val="20"/>
              </w:rPr>
              <w:t>.</w:t>
            </w:r>
          </w:p>
          <w:p w14:paraId="3D034F2F" w14:textId="77777777" w:rsidR="003B6EAC" w:rsidRDefault="003B6EAC" w:rsidP="001D7269">
            <w:pPr>
              <w:pStyle w:val="Default"/>
              <w:rPr>
                <w:bCs/>
                <w:sz w:val="20"/>
                <w:szCs w:val="20"/>
              </w:rPr>
            </w:pPr>
            <w:r>
              <w:rPr>
                <w:bCs/>
                <w:sz w:val="20"/>
                <w:szCs w:val="20"/>
              </w:rPr>
              <w:t xml:space="preserve">Komparace vedení, řízení a správa škol v evropském kontextu. </w:t>
            </w:r>
          </w:p>
          <w:p w14:paraId="43019D3C" w14:textId="77777777" w:rsidR="003B6EAC" w:rsidRDefault="003B6EAC" w:rsidP="001D7269">
            <w:pPr>
              <w:pStyle w:val="Default"/>
              <w:rPr>
                <w:bCs/>
                <w:sz w:val="20"/>
                <w:szCs w:val="20"/>
              </w:rPr>
            </w:pPr>
            <w:r>
              <w:rPr>
                <w:bCs/>
                <w:sz w:val="20"/>
                <w:szCs w:val="20"/>
              </w:rPr>
              <w:t xml:space="preserve">Mise, vize, cíl a jejich aplikace na školství a školy. </w:t>
            </w:r>
          </w:p>
          <w:p w14:paraId="2FF9D480" w14:textId="77777777" w:rsidR="003B6EAC" w:rsidRDefault="003B6EAC" w:rsidP="001D7269">
            <w:pPr>
              <w:pStyle w:val="Default"/>
              <w:rPr>
                <w:bCs/>
                <w:sz w:val="20"/>
                <w:szCs w:val="20"/>
              </w:rPr>
            </w:pPr>
            <w:r>
              <w:rPr>
                <w:bCs/>
                <w:sz w:val="20"/>
                <w:szCs w:val="20"/>
              </w:rPr>
              <w:t>Kultura školy.</w:t>
            </w:r>
          </w:p>
          <w:p w14:paraId="1E59F3D7" w14:textId="77777777" w:rsidR="003B6EAC" w:rsidRDefault="003B6EAC" w:rsidP="001D7269">
            <w:pPr>
              <w:pStyle w:val="Default"/>
              <w:rPr>
                <w:bCs/>
                <w:sz w:val="20"/>
                <w:szCs w:val="20"/>
              </w:rPr>
            </w:pPr>
            <w:r>
              <w:rPr>
                <w:bCs/>
                <w:sz w:val="20"/>
                <w:szCs w:val="20"/>
              </w:rPr>
              <w:t>Hlavní řídící procesy - plánování, organizování, koordinování, rozhodování, kontrola a hodnocení.</w:t>
            </w:r>
          </w:p>
          <w:p w14:paraId="7BEC4190" w14:textId="77777777" w:rsidR="003B6EAC" w:rsidRDefault="003B6EAC" w:rsidP="001D7269">
            <w:pPr>
              <w:pStyle w:val="Default"/>
              <w:rPr>
                <w:bCs/>
                <w:sz w:val="20"/>
                <w:szCs w:val="20"/>
              </w:rPr>
            </w:pPr>
            <w:r>
              <w:rPr>
                <w:bCs/>
                <w:sz w:val="20"/>
                <w:szCs w:val="20"/>
              </w:rPr>
              <w:t>Personální řízení a řízení lidských zdrojů.</w:t>
            </w:r>
          </w:p>
          <w:p w14:paraId="319C35F0" w14:textId="77777777" w:rsidR="003B6EAC" w:rsidRDefault="003B6EAC" w:rsidP="001D7269">
            <w:pPr>
              <w:pStyle w:val="Default"/>
              <w:rPr>
                <w:bCs/>
                <w:sz w:val="20"/>
                <w:szCs w:val="20"/>
              </w:rPr>
            </w:pPr>
            <w:r>
              <w:rPr>
                <w:bCs/>
                <w:sz w:val="20"/>
                <w:szCs w:val="20"/>
              </w:rPr>
              <w:t xml:space="preserve">Řízení pedagogického procesu, role ředitele školy. </w:t>
            </w:r>
          </w:p>
          <w:p w14:paraId="50CDFF25" w14:textId="77777777" w:rsidR="003B6EAC" w:rsidRDefault="003B6EAC" w:rsidP="001D7269">
            <w:pPr>
              <w:pStyle w:val="Default"/>
              <w:rPr>
                <w:bCs/>
                <w:sz w:val="20"/>
                <w:szCs w:val="20"/>
              </w:rPr>
            </w:pPr>
            <w:r>
              <w:rPr>
                <w:bCs/>
                <w:sz w:val="20"/>
                <w:szCs w:val="20"/>
              </w:rPr>
              <w:t>Příklady koncepcí řízení a rozvoje školy.</w:t>
            </w:r>
          </w:p>
          <w:p w14:paraId="09C208CF" w14:textId="77777777" w:rsidR="003B6EAC" w:rsidRDefault="003B6EAC" w:rsidP="001D7269">
            <w:pPr>
              <w:pStyle w:val="Default"/>
              <w:rPr>
                <w:bCs/>
                <w:sz w:val="20"/>
                <w:szCs w:val="20"/>
              </w:rPr>
            </w:pPr>
            <w:r>
              <w:rPr>
                <w:bCs/>
                <w:sz w:val="20"/>
                <w:szCs w:val="20"/>
              </w:rPr>
              <w:t xml:space="preserve">Legislativní rovina řízení školy. </w:t>
            </w:r>
          </w:p>
          <w:p w14:paraId="73D8A2EC" w14:textId="77777777" w:rsidR="003B6EAC" w:rsidRDefault="003B6EAC" w:rsidP="001D7269">
            <w:pPr>
              <w:pStyle w:val="Default"/>
              <w:rPr>
                <w:bCs/>
                <w:sz w:val="20"/>
                <w:szCs w:val="20"/>
              </w:rPr>
            </w:pPr>
            <w:r>
              <w:rPr>
                <w:bCs/>
                <w:sz w:val="20"/>
                <w:szCs w:val="20"/>
              </w:rPr>
              <w:t xml:space="preserve">Vývojové tendence v řízení školství a škol. </w:t>
            </w:r>
          </w:p>
          <w:p w14:paraId="58EF1AA3" w14:textId="77777777" w:rsidR="003B6EAC" w:rsidRDefault="003B6EAC" w:rsidP="001D7269">
            <w:pPr>
              <w:jc w:val="both"/>
              <w:rPr>
                <w:bCs/>
              </w:rPr>
            </w:pPr>
            <w:r>
              <w:rPr>
                <w:bCs/>
              </w:rPr>
              <w:t>Praktické příklady řízení a vedení školy (vedení porad, hospitační činnost).</w:t>
            </w:r>
          </w:p>
          <w:p w14:paraId="67DDD66C" w14:textId="77777777" w:rsidR="001F34E3" w:rsidRDefault="001F34E3" w:rsidP="00CE6507">
            <w:pPr>
              <w:jc w:val="both"/>
              <w:rPr>
                <w:lang w:eastAsia="en-US"/>
              </w:rPr>
            </w:pPr>
          </w:p>
        </w:tc>
      </w:tr>
      <w:tr w:rsidR="003B6EAC" w14:paraId="0BA1024B" w14:textId="77777777" w:rsidTr="003B6EAC">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47CE5401" w14:textId="77777777" w:rsidR="003B6EAC" w:rsidRDefault="003B6EAC" w:rsidP="003B6EAC">
            <w:pPr>
              <w:spacing w:line="27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14:paraId="5179985B" w14:textId="77777777" w:rsidR="003B6EAC" w:rsidRDefault="003B6EAC" w:rsidP="003B6EAC">
            <w:pPr>
              <w:spacing w:line="276" w:lineRule="auto"/>
              <w:jc w:val="both"/>
              <w:rPr>
                <w:lang w:eastAsia="en-US"/>
              </w:rPr>
            </w:pPr>
          </w:p>
          <w:p w14:paraId="40D6CDC6" w14:textId="77777777" w:rsidR="003B6EAC" w:rsidRDefault="003B6EAC" w:rsidP="003B6EAC">
            <w:pPr>
              <w:spacing w:line="276" w:lineRule="auto"/>
              <w:jc w:val="both"/>
              <w:rPr>
                <w:lang w:eastAsia="en-US"/>
              </w:rPr>
            </w:pPr>
          </w:p>
        </w:tc>
      </w:tr>
      <w:tr w:rsidR="003B6EAC" w14:paraId="036F00E3" w14:textId="77777777" w:rsidTr="003B6EAC">
        <w:trPr>
          <w:trHeight w:val="1497"/>
          <w:jc w:val="center"/>
        </w:trPr>
        <w:tc>
          <w:tcPr>
            <w:tcW w:w="9855" w:type="dxa"/>
            <w:gridSpan w:val="9"/>
            <w:tcBorders>
              <w:top w:val="nil"/>
              <w:left w:val="single" w:sz="4" w:space="0" w:color="auto"/>
              <w:bottom w:val="single" w:sz="4" w:space="0" w:color="auto"/>
              <w:right w:val="single" w:sz="4" w:space="0" w:color="auto"/>
            </w:tcBorders>
          </w:tcPr>
          <w:p w14:paraId="3AE1B729" w14:textId="77777777" w:rsidR="003B6EAC" w:rsidRDefault="003B6EAC" w:rsidP="003B6EAC">
            <w:pPr>
              <w:spacing w:line="276" w:lineRule="auto"/>
              <w:jc w:val="both"/>
              <w:rPr>
                <w:b/>
              </w:rPr>
            </w:pPr>
            <w:r w:rsidRPr="00F9586A">
              <w:rPr>
                <w:b/>
              </w:rPr>
              <w:t>Povinná</w:t>
            </w:r>
            <w:r w:rsidR="004555C5">
              <w:rPr>
                <w:b/>
              </w:rPr>
              <w:t xml:space="preserve"> literatura</w:t>
            </w:r>
            <w:r w:rsidRPr="00F9586A">
              <w:rPr>
                <w:b/>
              </w:rPr>
              <w:t>:</w:t>
            </w:r>
          </w:p>
          <w:p w14:paraId="003C776A" w14:textId="77777777" w:rsidR="003B6EAC" w:rsidRDefault="003B6EAC" w:rsidP="00C9069C">
            <w:pPr>
              <w:rPr>
                <w:b/>
              </w:rPr>
            </w:pPr>
            <w:r>
              <w:t xml:space="preserve">Armstrong, M. (2012). </w:t>
            </w:r>
            <w:r>
              <w:rPr>
                <w:i/>
                <w:iCs/>
              </w:rPr>
              <w:t>Armstrong's handbook of management and leadership: developing effective people skills for better leadership and management</w:t>
            </w:r>
            <w:r>
              <w:t xml:space="preserve"> (3rd ed.). London: Kogan Page.</w:t>
            </w:r>
          </w:p>
          <w:p w14:paraId="2ABDD6FB" w14:textId="77777777" w:rsidR="003B6EAC" w:rsidRDefault="00E84DFC" w:rsidP="00C9069C">
            <w:r>
              <w:t>Berg, G.</w:t>
            </w:r>
            <w:r w:rsidR="00FB7753">
              <w:t>,</w:t>
            </w:r>
            <w:r w:rsidR="003B6EAC">
              <w:t xml:space="preserve"> &amp; Pol, M. (2005). </w:t>
            </w:r>
            <w:r w:rsidR="003B6EAC">
              <w:rPr>
                <w:i/>
                <w:iCs/>
              </w:rPr>
              <w:t>Kultura školy: příspěvek k výzkumu a rozvoji</w:t>
            </w:r>
            <w:r w:rsidR="003B6EAC">
              <w:t>. Brno: Masarykova univerzita.</w:t>
            </w:r>
          </w:p>
          <w:p w14:paraId="4FED1AE0" w14:textId="77777777" w:rsidR="003B6EAC" w:rsidRDefault="00E84DFC" w:rsidP="00C9069C">
            <w:r>
              <w:t>Pemová, T.</w:t>
            </w:r>
            <w:r w:rsidR="00FB7753">
              <w:t>,</w:t>
            </w:r>
            <w:r>
              <w:t xml:space="preserve"> </w:t>
            </w:r>
            <w:r w:rsidR="003B6EAC">
              <w:t xml:space="preserve">&amp; Ptáček, R. (2013). </w:t>
            </w:r>
            <w:r w:rsidR="003B6EAC">
              <w:rPr>
                <w:i/>
                <w:iCs/>
              </w:rPr>
              <w:t>Soukromá a firemní školka od A do Z: jak založit a provozovat soukromé nebo firemní zařízení předškolní výchovy</w:t>
            </w:r>
            <w:r w:rsidR="003B6EAC">
              <w:t>. Praha: Grada.</w:t>
            </w:r>
          </w:p>
          <w:p w14:paraId="562CD45F" w14:textId="77777777" w:rsidR="003B6EAC" w:rsidRDefault="003B6EAC" w:rsidP="00C9069C">
            <w:r>
              <w:t xml:space="preserve">Syslová, Z. (2015). </w:t>
            </w:r>
            <w:r>
              <w:rPr>
                <w:i/>
                <w:iCs/>
              </w:rPr>
              <w:t>Jak úspěšně řídit mateřskou školu</w:t>
            </w:r>
            <w:r>
              <w:t xml:space="preserve"> (2., doplněné a aktualizované vydání). Praha: Wolters Kluwer.</w:t>
            </w:r>
          </w:p>
          <w:p w14:paraId="10DC27EA" w14:textId="77777777" w:rsidR="00FB7753" w:rsidRDefault="00FB7753" w:rsidP="00C9069C">
            <w:r>
              <w:t xml:space="preserve">Vodáček, L., &amp; Vodáčková, O. (2013). </w:t>
            </w:r>
            <w:r>
              <w:rPr>
                <w:i/>
                <w:iCs/>
              </w:rPr>
              <w:t>Moderní management v teorii a praxi</w:t>
            </w:r>
            <w:r>
              <w:t xml:space="preserve"> (3., rozš. vyd.). Praha: Management Press.</w:t>
            </w:r>
          </w:p>
          <w:p w14:paraId="68F408F5" w14:textId="77777777" w:rsidR="001F34E3" w:rsidRDefault="001F34E3" w:rsidP="00CE6507">
            <w:pPr>
              <w:jc w:val="both"/>
            </w:pPr>
          </w:p>
          <w:p w14:paraId="75088DBF" w14:textId="77777777" w:rsidR="003B6EAC" w:rsidRDefault="003B6EAC" w:rsidP="003B6EAC">
            <w:pPr>
              <w:spacing w:line="276" w:lineRule="auto"/>
              <w:jc w:val="both"/>
              <w:rPr>
                <w:b/>
              </w:rPr>
            </w:pPr>
            <w:r w:rsidRPr="00F9586A">
              <w:rPr>
                <w:b/>
              </w:rPr>
              <w:t>Doporučená</w:t>
            </w:r>
            <w:r w:rsidR="004555C5">
              <w:rPr>
                <w:b/>
              </w:rPr>
              <w:t xml:space="preserve"> literatura</w:t>
            </w:r>
            <w:r w:rsidRPr="00F9586A">
              <w:rPr>
                <w:b/>
              </w:rPr>
              <w:t>:</w:t>
            </w:r>
          </w:p>
          <w:p w14:paraId="6432C40F" w14:textId="77777777" w:rsidR="003B6EAC" w:rsidRDefault="00E84DFC" w:rsidP="00C9069C">
            <w:r>
              <w:t>Majerčíková, J.</w:t>
            </w:r>
            <w:r w:rsidR="00FB7753">
              <w:t>,</w:t>
            </w:r>
            <w:r w:rsidR="003B6EAC">
              <w:t xml:space="preserve"> &amp; Rebendová, A. (2016). </w:t>
            </w:r>
            <w:r w:rsidR="003B6EAC">
              <w:rPr>
                <w:i/>
                <w:iCs/>
              </w:rPr>
              <w:t>Mateřská škola ve světě univerzity</w:t>
            </w:r>
            <w:r w:rsidR="003B6EAC">
              <w:t>. Ve Zlíně: Univerzita Tomáše Bati ve Zlíně, Fakulta humanitních studií.</w:t>
            </w:r>
          </w:p>
          <w:p w14:paraId="0A984E0B" w14:textId="77777777" w:rsidR="003B6EAC" w:rsidRDefault="003B6EAC" w:rsidP="00C9069C">
            <w:r>
              <w:t xml:space="preserve">Trojanová, I. (2014). </w:t>
            </w:r>
            <w:r>
              <w:rPr>
                <w:i/>
                <w:iCs/>
              </w:rPr>
              <w:t>Ředitel a střední management školy: průvodce pro ředitele a střední management ZŠ a SŠ</w:t>
            </w:r>
            <w:r>
              <w:t>. Praha: Portál.</w:t>
            </w:r>
          </w:p>
          <w:p w14:paraId="0FF6A044" w14:textId="77777777" w:rsidR="001F34E3" w:rsidRDefault="001F34E3" w:rsidP="001F34E3">
            <w:pPr>
              <w:jc w:val="both"/>
              <w:rPr>
                <w:lang w:eastAsia="en-US"/>
              </w:rPr>
            </w:pPr>
          </w:p>
        </w:tc>
      </w:tr>
      <w:tr w:rsidR="003B6EAC" w14:paraId="0E4C97CE" w14:textId="77777777" w:rsidTr="003B6EAC">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5481B012" w14:textId="77777777" w:rsidR="003B6EAC" w:rsidRDefault="003B6EAC" w:rsidP="003B6EAC">
            <w:pPr>
              <w:spacing w:line="276" w:lineRule="auto"/>
              <w:jc w:val="center"/>
              <w:rPr>
                <w:b/>
                <w:lang w:eastAsia="en-US"/>
              </w:rPr>
            </w:pPr>
            <w:r>
              <w:rPr>
                <w:b/>
                <w:lang w:eastAsia="en-US"/>
              </w:rPr>
              <w:t>Informace ke kombinované nebo distanční formě</w:t>
            </w:r>
          </w:p>
        </w:tc>
      </w:tr>
      <w:tr w:rsidR="003B6EAC" w14:paraId="6164C9F1" w14:textId="77777777" w:rsidTr="003B6EAC">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B687794" w14:textId="77777777" w:rsidR="003B6EAC" w:rsidRDefault="003B6EAC" w:rsidP="003B6EAC">
            <w:pPr>
              <w:spacing w:line="276" w:lineRule="auto"/>
              <w:jc w:val="both"/>
              <w:rPr>
                <w:lang w:eastAsia="en-US"/>
              </w:rPr>
            </w:pPr>
            <w:r>
              <w:rPr>
                <w:b/>
                <w:lang w:eastAsia="en-U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61C03604" w14:textId="77777777" w:rsidR="003B6EAC" w:rsidRDefault="003B6EAC" w:rsidP="003B6EAC">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5E51BB6" w14:textId="77777777" w:rsidR="003B6EAC" w:rsidRDefault="003B6EAC" w:rsidP="003B6EAC">
            <w:pPr>
              <w:spacing w:line="276" w:lineRule="auto"/>
              <w:jc w:val="both"/>
              <w:rPr>
                <w:b/>
                <w:lang w:eastAsia="en-US"/>
              </w:rPr>
            </w:pPr>
            <w:r>
              <w:rPr>
                <w:b/>
                <w:lang w:eastAsia="en-US"/>
              </w:rPr>
              <w:t xml:space="preserve">hodin </w:t>
            </w:r>
          </w:p>
        </w:tc>
      </w:tr>
      <w:tr w:rsidR="003B6EAC" w14:paraId="1869B641" w14:textId="77777777" w:rsidTr="003B6EAC">
        <w:trPr>
          <w:jc w:val="center"/>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2A3FE8F" w14:textId="77777777" w:rsidR="003B6EAC" w:rsidRDefault="003B6EAC" w:rsidP="003B6EAC">
            <w:pPr>
              <w:spacing w:line="276" w:lineRule="auto"/>
              <w:jc w:val="both"/>
              <w:rPr>
                <w:b/>
                <w:lang w:eastAsia="en-US"/>
              </w:rPr>
            </w:pPr>
            <w:r>
              <w:rPr>
                <w:b/>
                <w:lang w:eastAsia="en-US"/>
              </w:rPr>
              <w:t>Informace o způsobu kontaktu s</w:t>
            </w:r>
            <w:r w:rsidR="00193040">
              <w:rPr>
                <w:b/>
                <w:lang w:eastAsia="en-US"/>
              </w:rPr>
              <w:t> </w:t>
            </w:r>
            <w:r>
              <w:rPr>
                <w:b/>
                <w:lang w:eastAsia="en-US"/>
              </w:rPr>
              <w:t>vyučujícím</w:t>
            </w:r>
          </w:p>
        </w:tc>
      </w:tr>
      <w:tr w:rsidR="003B6EAC" w14:paraId="46A33F4E" w14:textId="77777777" w:rsidTr="003B6EAC">
        <w:trPr>
          <w:trHeight w:val="294"/>
          <w:jc w:val="center"/>
        </w:trPr>
        <w:tc>
          <w:tcPr>
            <w:tcW w:w="9855" w:type="dxa"/>
            <w:gridSpan w:val="9"/>
            <w:tcBorders>
              <w:top w:val="single" w:sz="4" w:space="0" w:color="auto"/>
              <w:left w:val="single" w:sz="4" w:space="0" w:color="auto"/>
              <w:bottom w:val="single" w:sz="4" w:space="0" w:color="auto"/>
              <w:right w:val="single" w:sz="4" w:space="0" w:color="auto"/>
            </w:tcBorders>
          </w:tcPr>
          <w:p w14:paraId="2A818A4C" w14:textId="77777777" w:rsidR="003B6EAC" w:rsidRDefault="003B6EAC" w:rsidP="003B6EAC">
            <w:pPr>
              <w:spacing w:line="276" w:lineRule="auto"/>
              <w:jc w:val="both"/>
              <w:rPr>
                <w:lang w:eastAsia="en-US"/>
              </w:rPr>
            </w:pPr>
          </w:p>
        </w:tc>
      </w:tr>
      <w:tr w:rsidR="000D1293" w14:paraId="135FF213" w14:textId="77777777" w:rsidTr="000D1293">
        <w:trPr>
          <w:jc w:val="center"/>
        </w:trPr>
        <w:tc>
          <w:tcPr>
            <w:tcW w:w="9855" w:type="dxa"/>
            <w:gridSpan w:val="9"/>
            <w:tcBorders>
              <w:bottom w:val="double" w:sz="4" w:space="0" w:color="auto"/>
            </w:tcBorders>
            <w:shd w:val="clear" w:color="auto" w:fill="BDD6EE"/>
          </w:tcPr>
          <w:p w14:paraId="7FC067ED" w14:textId="77777777" w:rsidR="000D1293" w:rsidRDefault="000D1293" w:rsidP="004879DB">
            <w:pPr>
              <w:jc w:val="both"/>
              <w:rPr>
                <w:b/>
                <w:sz w:val="28"/>
              </w:rPr>
            </w:pPr>
            <w:r>
              <w:br w:type="page"/>
            </w:r>
            <w:r>
              <w:rPr>
                <w:b/>
                <w:sz w:val="28"/>
              </w:rPr>
              <w:t>B-III – Charakteristika studijního předmětu</w:t>
            </w:r>
          </w:p>
        </w:tc>
      </w:tr>
      <w:tr w:rsidR="000D1293" w14:paraId="7C7FA79A" w14:textId="77777777" w:rsidTr="000D1293">
        <w:trPr>
          <w:jc w:val="center"/>
        </w:trPr>
        <w:tc>
          <w:tcPr>
            <w:tcW w:w="3086" w:type="dxa"/>
            <w:tcBorders>
              <w:top w:val="double" w:sz="4" w:space="0" w:color="auto"/>
            </w:tcBorders>
            <w:shd w:val="clear" w:color="auto" w:fill="F7CAAC"/>
          </w:tcPr>
          <w:p w14:paraId="62D689DC" w14:textId="77777777" w:rsidR="000D1293" w:rsidRDefault="000D1293" w:rsidP="004879DB">
            <w:pPr>
              <w:jc w:val="both"/>
              <w:rPr>
                <w:b/>
              </w:rPr>
            </w:pPr>
            <w:r>
              <w:rPr>
                <w:b/>
              </w:rPr>
              <w:t>Název studijního předmětu</w:t>
            </w:r>
          </w:p>
        </w:tc>
        <w:tc>
          <w:tcPr>
            <w:tcW w:w="6769" w:type="dxa"/>
            <w:gridSpan w:val="8"/>
            <w:tcBorders>
              <w:top w:val="double" w:sz="4" w:space="0" w:color="auto"/>
            </w:tcBorders>
          </w:tcPr>
          <w:p w14:paraId="5B739749" w14:textId="77777777" w:rsidR="000D1293" w:rsidRDefault="000D1293" w:rsidP="004879DB">
            <w:pPr>
              <w:jc w:val="both"/>
            </w:pPr>
            <w:r>
              <w:t>Metodologie pedagogického výzkumu</w:t>
            </w:r>
          </w:p>
        </w:tc>
      </w:tr>
      <w:tr w:rsidR="000D1293" w14:paraId="19813230" w14:textId="77777777" w:rsidTr="000D1293">
        <w:trPr>
          <w:jc w:val="center"/>
        </w:trPr>
        <w:tc>
          <w:tcPr>
            <w:tcW w:w="3086" w:type="dxa"/>
            <w:shd w:val="clear" w:color="auto" w:fill="F7CAAC"/>
          </w:tcPr>
          <w:p w14:paraId="484DC837" w14:textId="77777777" w:rsidR="000D1293" w:rsidRDefault="000D1293" w:rsidP="004879DB">
            <w:pPr>
              <w:jc w:val="both"/>
              <w:rPr>
                <w:b/>
              </w:rPr>
            </w:pPr>
            <w:r>
              <w:rPr>
                <w:b/>
              </w:rPr>
              <w:t>Typ předmětu</w:t>
            </w:r>
          </w:p>
        </w:tc>
        <w:tc>
          <w:tcPr>
            <w:tcW w:w="3406" w:type="dxa"/>
            <w:gridSpan w:val="5"/>
          </w:tcPr>
          <w:p w14:paraId="6B06B6D3" w14:textId="77777777" w:rsidR="000D1293" w:rsidRDefault="000D1293" w:rsidP="004879DB">
            <w:pPr>
              <w:jc w:val="both"/>
            </w:pPr>
            <w:r>
              <w:t>povinný, ZT</w:t>
            </w:r>
          </w:p>
        </w:tc>
        <w:tc>
          <w:tcPr>
            <w:tcW w:w="2695" w:type="dxa"/>
            <w:gridSpan w:val="2"/>
            <w:shd w:val="clear" w:color="auto" w:fill="F7CAAC"/>
          </w:tcPr>
          <w:p w14:paraId="7BA0BC7A" w14:textId="77777777" w:rsidR="000D1293" w:rsidRDefault="000D1293" w:rsidP="004879DB">
            <w:pPr>
              <w:jc w:val="both"/>
            </w:pPr>
            <w:r>
              <w:rPr>
                <w:b/>
              </w:rPr>
              <w:t>doporučený ročník / semestr</w:t>
            </w:r>
          </w:p>
        </w:tc>
        <w:tc>
          <w:tcPr>
            <w:tcW w:w="668" w:type="dxa"/>
          </w:tcPr>
          <w:p w14:paraId="606B9006" w14:textId="77777777" w:rsidR="000D1293" w:rsidRDefault="000D1293" w:rsidP="004879DB">
            <w:pPr>
              <w:jc w:val="both"/>
            </w:pPr>
            <w:r>
              <w:t>1/ZS</w:t>
            </w:r>
          </w:p>
        </w:tc>
      </w:tr>
      <w:tr w:rsidR="000D1293" w14:paraId="372A77A5" w14:textId="77777777" w:rsidTr="000D1293">
        <w:trPr>
          <w:jc w:val="center"/>
        </w:trPr>
        <w:tc>
          <w:tcPr>
            <w:tcW w:w="3086" w:type="dxa"/>
            <w:shd w:val="clear" w:color="auto" w:fill="F7CAAC"/>
          </w:tcPr>
          <w:p w14:paraId="0C6F2685" w14:textId="77777777" w:rsidR="000D1293" w:rsidRDefault="000D1293" w:rsidP="004879DB">
            <w:pPr>
              <w:jc w:val="both"/>
              <w:rPr>
                <w:b/>
              </w:rPr>
            </w:pPr>
            <w:r>
              <w:rPr>
                <w:b/>
              </w:rPr>
              <w:t>Rozsah studijního předmětu</w:t>
            </w:r>
          </w:p>
        </w:tc>
        <w:tc>
          <w:tcPr>
            <w:tcW w:w="1701" w:type="dxa"/>
            <w:gridSpan w:val="2"/>
          </w:tcPr>
          <w:p w14:paraId="1F256FF2" w14:textId="77777777" w:rsidR="000D1293" w:rsidRDefault="000D1293" w:rsidP="004879DB">
            <w:pPr>
              <w:jc w:val="both"/>
            </w:pPr>
            <w:r>
              <w:t>28p+28s</w:t>
            </w:r>
          </w:p>
        </w:tc>
        <w:tc>
          <w:tcPr>
            <w:tcW w:w="889" w:type="dxa"/>
            <w:gridSpan w:val="2"/>
            <w:shd w:val="clear" w:color="auto" w:fill="F7CAAC"/>
          </w:tcPr>
          <w:p w14:paraId="7A445028" w14:textId="77777777" w:rsidR="000D1293" w:rsidRDefault="000D1293" w:rsidP="004879DB">
            <w:pPr>
              <w:jc w:val="both"/>
              <w:rPr>
                <w:b/>
              </w:rPr>
            </w:pPr>
            <w:r>
              <w:rPr>
                <w:b/>
              </w:rPr>
              <w:t xml:space="preserve">hod. </w:t>
            </w:r>
          </w:p>
        </w:tc>
        <w:tc>
          <w:tcPr>
            <w:tcW w:w="816" w:type="dxa"/>
          </w:tcPr>
          <w:p w14:paraId="29C4060B" w14:textId="77777777" w:rsidR="000D1293" w:rsidRDefault="000D1293" w:rsidP="004879DB">
            <w:pPr>
              <w:jc w:val="both"/>
            </w:pPr>
            <w:r>
              <w:t>56</w:t>
            </w:r>
          </w:p>
        </w:tc>
        <w:tc>
          <w:tcPr>
            <w:tcW w:w="2156" w:type="dxa"/>
            <w:shd w:val="clear" w:color="auto" w:fill="F7CAAC"/>
          </w:tcPr>
          <w:p w14:paraId="6028A30B" w14:textId="77777777" w:rsidR="000D1293" w:rsidRDefault="000D1293" w:rsidP="004879DB">
            <w:pPr>
              <w:jc w:val="both"/>
              <w:rPr>
                <w:b/>
              </w:rPr>
            </w:pPr>
            <w:r>
              <w:rPr>
                <w:b/>
              </w:rPr>
              <w:t>kreditů</w:t>
            </w:r>
          </w:p>
        </w:tc>
        <w:tc>
          <w:tcPr>
            <w:tcW w:w="1207" w:type="dxa"/>
            <w:gridSpan w:val="2"/>
          </w:tcPr>
          <w:p w14:paraId="1203CF0A" w14:textId="77777777" w:rsidR="000D1293" w:rsidRDefault="000D1293" w:rsidP="004879DB">
            <w:pPr>
              <w:jc w:val="both"/>
            </w:pPr>
            <w:r>
              <w:t>4</w:t>
            </w:r>
          </w:p>
        </w:tc>
      </w:tr>
      <w:tr w:rsidR="000D1293" w14:paraId="069C69AC" w14:textId="77777777" w:rsidTr="000D1293">
        <w:trPr>
          <w:trHeight w:val="327"/>
          <w:jc w:val="center"/>
        </w:trPr>
        <w:tc>
          <w:tcPr>
            <w:tcW w:w="3086" w:type="dxa"/>
            <w:shd w:val="clear" w:color="auto" w:fill="F7CAAC"/>
          </w:tcPr>
          <w:p w14:paraId="733CB394" w14:textId="77777777" w:rsidR="000D1293" w:rsidRDefault="000D1293" w:rsidP="004879DB">
            <w:pPr>
              <w:jc w:val="both"/>
              <w:rPr>
                <w:b/>
                <w:sz w:val="22"/>
              </w:rPr>
            </w:pPr>
            <w:r>
              <w:rPr>
                <w:b/>
              </w:rPr>
              <w:t>Prerekvizity, korekvizity, ekvivalence</w:t>
            </w:r>
          </w:p>
        </w:tc>
        <w:tc>
          <w:tcPr>
            <w:tcW w:w="6769" w:type="dxa"/>
            <w:gridSpan w:val="8"/>
          </w:tcPr>
          <w:p w14:paraId="7AC22F45" w14:textId="77777777" w:rsidR="000D1293" w:rsidRDefault="000D1293" w:rsidP="004879DB">
            <w:pPr>
              <w:jc w:val="both"/>
            </w:pPr>
          </w:p>
        </w:tc>
      </w:tr>
      <w:tr w:rsidR="000D1293" w14:paraId="090ABAA9" w14:textId="77777777" w:rsidTr="000D1293">
        <w:trPr>
          <w:jc w:val="center"/>
        </w:trPr>
        <w:tc>
          <w:tcPr>
            <w:tcW w:w="3086" w:type="dxa"/>
            <w:shd w:val="clear" w:color="auto" w:fill="F7CAAC"/>
          </w:tcPr>
          <w:p w14:paraId="398EABD9" w14:textId="77777777" w:rsidR="000D1293" w:rsidRDefault="000D1293" w:rsidP="004879DB">
            <w:pPr>
              <w:jc w:val="both"/>
              <w:rPr>
                <w:b/>
              </w:rPr>
            </w:pPr>
            <w:r>
              <w:rPr>
                <w:b/>
              </w:rPr>
              <w:t>Způsob ověření studijních výsledků</w:t>
            </w:r>
          </w:p>
        </w:tc>
        <w:tc>
          <w:tcPr>
            <w:tcW w:w="3406" w:type="dxa"/>
            <w:gridSpan w:val="5"/>
          </w:tcPr>
          <w:p w14:paraId="31637ECC" w14:textId="77777777" w:rsidR="000D1293" w:rsidRDefault="000D1293" w:rsidP="004879DB">
            <w:pPr>
              <w:jc w:val="both"/>
            </w:pPr>
            <w:r>
              <w:t>zápočet, zkouška</w:t>
            </w:r>
          </w:p>
        </w:tc>
        <w:tc>
          <w:tcPr>
            <w:tcW w:w="2156" w:type="dxa"/>
            <w:shd w:val="clear" w:color="auto" w:fill="F7CAAC"/>
          </w:tcPr>
          <w:p w14:paraId="51041F37" w14:textId="77777777" w:rsidR="000D1293" w:rsidRDefault="000D1293" w:rsidP="004879DB">
            <w:pPr>
              <w:jc w:val="both"/>
              <w:rPr>
                <w:b/>
              </w:rPr>
            </w:pPr>
            <w:r>
              <w:rPr>
                <w:b/>
              </w:rPr>
              <w:t>Forma výuky</w:t>
            </w:r>
          </w:p>
        </w:tc>
        <w:tc>
          <w:tcPr>
            <w:tcW w:w="1207" w:type="dxa"/>
            <w:gridSpan w:val="2"/>
          </w:tcPr>
          <w:p w14:paraId="262E6948" w14:textId="77777777" w:rsidR="000D1293" w:rsidRDefault="00C60457" w:rsidP="004879DB">
            <w:pPr>
              <w:jc w:val="both"/>
            </w:pPr>
            <w:r>
              <w:t>p</w:t>
            </w:r>
            <w:r w:rsidR="000D1293">
              <w:t>řednáška</w:t>
            </w:r>
            <w:r>
              <w:t>,</w:t>
            </w:r>
          </w:p>
          <w:p w14:paraId="5D89C300" w14:textId="77777777" w:rsidR="000D1293" w:rsidRDefault="000D1293" w:rsidP="004879DB">
            <w:pPr>
              <w:jc w:val="both"/>
            </w:pPr>
            <w:r>
              <w:t>seminář</w:t>
            </w:r>
          </w:p>
        </w:tc>
      </w:tr>
      <w:tr w:rsidR="000D1293" w14:paraId="27E884F9" w14:textId="77777777" w:rsidTr="000D1293">
        <w:trPr>
          <w:jc w:val="center"/>
        </w:trPr>
        <w:tc>
          <w:tcPr>
            <w:tcW w:w="3086" w:type="dxa"/>
            <w:shd w:val="clear" w:color="auto" w:fill="F7CAAC"/>
          </w:tcPr>
          <w:p w14:paraId="7BA788D5" w14:textId="77777777" w:rsidR="000D1293" w:rsidRDefault="000D1293" w:rsidP="004879DB">
            <w:pPr>
              <w:jc w:val="both"/>
              <w:rPr>
                <w:b/>
              </w:rPr>
            </w:pPr>
            <w:r>
              <w:rPr>
                <w:b/>
              </w:rPr>
              <w:t>Forma způsobu ověření studijních výsledků a další požadavky na studenta</w:t>
            </w:r>
          </w:p>
        </w:tc>
        <w:tc>
          <w:tcPr>
            <w:tcW w:w="6769" w:type="dxa"/>
            <w:gridSpan w:val="8"/>
            <w:tcBorders>
              <w:bottom w:val="nil"/>
            </w:tcBorders>
          </w:tcPr>
          <w:p w14:paraId="6539505B" w14:textId="77777777" w:rsidR="000D1293" w:rsidRDefault="000D1293" w:rsidP="004879DB">
            <w:pPr>
              <w:spacing w:line="276" w:lineRule="auto"/>
              <w:jc w:val="both"/>
            </w:pPr>
            <w:r>
              <w:t xml:space="preserve">Docházka (80% účast ve výuce). </w:t>
            </w:r>
          </w:p>
          <w:p w14:paraId="62CCB25C" w14:textId="77777777" w:rsidR="000D1293" w:rsidRDefault="00172C9D" w:rsidP="004879DB">
            <w:pPr>
              <w:jc w:val="both"/>
            </w:pPr>
            <w:r w:rsidRPr="003B6EAC">
              <w:t>Vy</w:t>
            </w:r>
            <w:r w:rsidR="000D1293" w:rsidRPr="003B6EAC">
              <w:t>projektovat</w:t>
            </w:r>
            <w:r w:rsidR="005B5A17">
              <w:t xml:space="preserve"> </w:t>
            </w:r>
            <w:r w:rsidR="000D1293">
              <w:t>a zr</w:t>
            </w:r>
            <w:r w:rsidR="000D1293" w:rsidRPr="00814646">
              <w:t xml:space="preserve">ealizovat </w:t>
            </w:r>
            <w:r w:rsidR="000D1293">
              <w:t xml:space="preserve">v terénu malé </w:t>
            </w:r>
            <w:r w:rsidR="000D1293" w:rsidRPr="00814646">
              <w:t>výzkumn</w:t>
            </w:r>
            <w:r w:rsidR="000D1293">
              <w:t>é</w:t>
            </w:r>
            <w:r w:rsidR="000D1293" w:rsidRPr="00814646">
              <w:t xml:space="preserve"> šetření.</w:t>
            </w:r>
          </w:p>
          <w:p w14:paraId="61E36490" w14:textId="77777777" w:rsidR="000D1293" w:rsidRPr="00814646" w:rsidRDefault="000D1293" w:rsidP="004879DB">
            <w:pPr>
              <w:jc w:val="both"/>
              <w:rPr>
                <w:lang w:val="sk-SK"/>
              </w:rPr>
            </w:pPr>
            <w:r>
              <w:t xml:space="preserve">Písemná zkouška - </w:t>
            </w:r>
            <w:r w:rsidRPr="00814646">
              <w:t xml:space="preserve">test </w:t>
            </w:r>
            <w:r>
              <w:t>znalostí</w:t>
            </w:r>
            <w:r w:rsidRPr="00814646">
              <w:t xml:space="preserve"> a dovedností z metodologie výzkumu. </w:t>
            </w:r>
          </w:p>
          <w:p w14:paraId="6B95CCCA" w14:textId="77777777" w:rsidR="000D1293" w:rsidRPr="00814646" w:rsidRDefault="000D1293" w:rsidP="004879DB">
            <w:pPr>
              <w:jc w:val="both"/>
              <w:rPr>
                <w:lang w:val="sk-SK"/>
              </w:rPr>
            </w:pPr>
          </w:p>
          <w:p w14:paraId="6CDE5179" w14:textId="77777777" w:rsidR="000D1293" w:rsidRDefault="000D1293" w:rsidP="004879DB">
            <w:pPr>
              <w:jc w:val="both"/>
            </w:pPr>
          </w:p>
        </w:tc>
      </w:tr>
      <w:tr w:rsidR="000D1293" w14:paraId="644FD7CE" w14:textId="77777777" w:rsidTr="000D1293">
        <w:trPr>
          <w:trHeight w:val="186"/>
          <w:jc w:val="center"/>
        </w:trPr>
        <w:tc>
          <w:tcPr>
            <w:tcW w:w="9855" w:type="dxa"/>
            <w:gridSpan w:val="9"/>
            <w:tcBorders>
              <w:top w:val="nil"/>
            </w:tcBorders>
          </w:tcPr>
          <w:p w14:paraId="1E41FB3B" w14:textId="77777777" w:rsidR="000D1293" w:rsidRDefault="000D1293" w:rsidP="004879DB">
            <w:pPr>
              <w:jc w:val="both"/>
            </w:pPr>
          </w:p>
        </w:tc>
      </w:tr>
      <w:tr w:rsidR="000D1293" w14:paraId="5FF5E60E" w14:textId="77777777" w:rsidTr="000D1293">
        <w:trPr>
          <w:trHeight w:val="197"/>
          <w:jc w:val="center"/>
        </w:trPr>
        <w:tc>
          <w:tcPr>
            <w:tcW w:w="3086" w:type="dxa"/>
            <w:tcBorders>
              <w:top w:val="nil"/>
            </w:tcBorders>
            <w:shd w:val="clear" w:color="auto" w:fill="F7CAAC"/>
          </w:tcPr>
          <w:p w14:paraId="6616DDB7" w14:textId="77777777" w:rsidR="000D1293" w:rsidRDefault="000D1293" w:rsidP="004879DB">
            <w:pPr>
              <w:jc w:val="both"/>
              <w:rPr>
                <w:b/>
              </w:rPr>
            </w:pPr>
            <w:r>
              <w:rPr>
                <w:b/>
              </w:rPr>
              <w:t>Garant předmětu</w:t>
            </w:r>
          </w:p>
        </w:tc>
        <w:tc>
          <w:tcPr>
            <w:tcW w:w="6769" w:type="dxa"/>
            <w:gridSpan w:val="8"/>
            <w:tcBorders>
              <w:top w:val="nil"/>
            </w:tcBorders>
          </w:tcPr>
          <w:p w14:paraId="16449431" w14:textId="5EE318C5" w:rsidR="000D1293" w:rsidRDefault="000D1293" w:rsidP="004879DB">
            <w:pPr>
              <w:jc w:val="both"/>
            </w:pPr>
            <w:r>
              <w:t>prof. PhDr. Peter Gavora, C</w:t>
            </w:r>
            <w:ins w:id="94" w:author="Anežka Lengálová" w:date="2018-05-30T06:30:00Z">
              <w:r w:rsidR="007A2B6D">
                <w:t>S</w:t>
              </w:r>
            </w:ins>
            <w:del w:id="95" w:author="Anežka Lengálová" w:date="2018-05-30T06:30:00Z">
              <w:r w:rsidDel="007A2B6D">
                <w:delText>s</w:delText>
              </w:r>
            </w:del>
            <w:r>
              <w:t>c.</w:t>
            </w:r>
          </w:p>
        </w:tc>
      </w:tr>
      <w:tr w:rsidR="000D1293" w14:paraId="560DFDB4" w14:textId="77777777" w:rsidTr="000D1293">
        <w:trPr>
          <w:trHeight w:val="243"/>
          <w:jc w:val="center"/>
        </w:trPr>
        <w:tc>
          <w:tcPr>
            <w:tcW w:w="3086" w:type="dxa"/>
            <w:tcBorders>
              <w:top w:val="nil"/>
            </w:tcBorders>
            <w:shd w:val="clear" w:color="auto" w:fill="F7CAAC"/>
          </w:tcPr>
          <w:p w14:paraId="77878126" w14:textId="77777777" w:rsidR="000D1293" w:rsidRDefault="000D1293" w:rsidP="004879DB">
            <w:pPr>
              <w:jc w:val="both"/>
              <w:rPr>
                <w:b/>
              </w:rPr>
            </w:pPr>
            <w:r>
              <w:rPr>
                <w:b/>
              </w:rPr>
              <w:t>Zapojení garanta do výuky předmětu</w:t>
            </w:r>
          </w:p>
        </w:tc>
        <w:tc>
          <w:tcPr>
            <w:tcW w:w="6769" w:type="dxa"/>
            <w:gridSpan w:val="8"/>
            <w:tcBorders>
              <w:top w:val="nil"/>
            </w:tcBorders>
          </w:tcPr>
          <w:p w14:paraId="24727562" w14:textId="56F7A737" w:rsidR="000D1293" w:rsidRDefault="007A2B6D" w:rsidP="007A2B6D">
            <w:pPr>
              <w:jc w:val="both"/>
            </w:pPr>
            <w:ins w:id="96" w:author="Anežka Lengálová" w:date="2018-05-30T06:28:00Z">
              <w:r>
                <w:t>p</w:t>
              </w:r>
            </w:ins>
            <w:del w:id="97" w:author="Anežka Lengálová" w:date="2018-05-30T06:28:00Z">
              <w:r w:rsidR="00193040" w:rsidDel="007A2B6D">
                <w:delText>P</w:delText>
              </w:r>
            </w:del>
            <w:r w:rsidR="000D1293">
              <w:t>řednášející</w:t>
            </w:r>
          </w:p>
        </w:tc>
      </w:tr>
      <w:tr w:rsidR="000D1293" w14:paraId="3311756A" w14:textId="77777777" w:rsidTr="000D1293">
        <w:trPr>
          <w:jc w:val="center"/>
        </w:trPr>
        <w:tc>
          <w:tcPr>
            <w:tcW w:w="3086" w:type="dxa"/>
            <w:shd w:val="clear" w:color="auto" w:fill="F7CAAC"/>
          </w:tcPr>
          <w:p w14:paraId="71CAB8B5" w14:textId="77777777" w:rsidR="000D1293" w:rsidRDefault="000D1293" w:rsidP="004879DB">
            <w:pPr>
              <w:jc w:val="both"/>
              <w:rPr>
                <w:b/>
              </w:rPr>
            </w:pPr>
            <w:r>
              <w:rPr>
                <w:b/>
              </w:rPr>
              <w:t>Vyučující</w:t>
            </w:r>
          </w:p>
        </w:tc>
        <w:tc>
          <w:tcPr>
            <w:tcW w:w="6769" w:type="dxa"/>
            <w:gridSpan w:val="8"/>
            <w:tcBorders>
              <w:bottom w:val="nil"/>
            </w:tcBorders>
          </w:tcPr>
          <w:p w14:paraId="091CDB30" w14:textId="76B7BE32" w:rsidR="000D1293" w:rsidRDefault="001F34E3" w:rsidP="007A2B6D">
            <w:r>
              <w:t>prof. PhDr. Peter Gavora, C</w:t>
            </w:r>
            <w:ins w:id="98" w:author="Anežka Lengálová" w:date="2018-05-30T06:28:00Z">
              <w:r w:rsidR="007A2B6D">
                <w:t>S</w:t>
              </w:r>
            </w:ins>
            <w:del w:id="99" w:author="Anežka Lengálová" w:date="2018-05-30T06:28:00Z">
              <w:r w:rsidDel="007A2B6D">
                <w:delText>s</w:delText>
              </w:r>
            </w:del>
            <w:r>
              <w:t xml:space="preserve">c., 50% / </w:t>
            </w:r>
            <w:r w:rsidR="00FB7753" w:rsidRPr="00FB7753">
              <w:t>doc. PhDr. Jana Kutnohorská, CSc</w:t>
            </w:r>
            <w:r w:rsidR="00FB7753">
              <w:t>.</w:t>
            </w:r>
            <w:ins w:id="100" w:author="Anežka Lengálová" w:date="2018-05-30T06:28:00Z">
              <w:r w:rsidR="007A2B6D">
                <w:t>,</w:t>
              </w:r>
            </w:ins>
            <w:r w:rsidR="00FB7753">
              <w:t xml:space="preserve"> </w:t>
            </w:r>
            <w:r>
              <w:t>50%</w:t>
            </w:r>
          </w:p>
        </w:tc>
      </w:tr>
      <w:tr w:rsidR="000D1293" w14:paraId="7C329769" w14:textId="77777777" w:rsidTr="004555C5">
        <w:trPr>
          <w:trHeight w:val="236"/>
          <w:jc w:val="center"/>
        </w:trPr>
        <w:tc>
          <w:tcPr>
            <w:tcW w:w="9855" w:type="dxa"/>
            <w:gridSpan w:val="9"/>
            <w:tcBorders>
              <w:top w:val="nil"/>
            </w:tcBorders>
          </w:tcPr>
          <w:p w14:paraId="3FD22718" w14:textId="77777777" w:rsidR="000D1293" w:rsidRDefault="000D1293" w:rsidP="004879DB">
            <w:pPr>
              <w:jc w:val="both"/>
            </w:pPr>
          </w:p>
        </w:tc>
      </w:tr>
      <w:tr w:rsidR="000D1293" w14:paraId="50AD56C4" w14:textId="77777777" w:rsidTr="000D1293">
        <w:trPr>
          <w:jc w:val="center"/>
        </w:trPr>
        <w:tc>
          <w:tcPr>
            <w:tcW w:w="3086" w:type="dxa"/>
            <w:shd w:val="clear" w:color="auto" w:fill="F7CAAC"/>
          </w:tcPr>
          <w:p w14:paraId="3BE7933A" w14:textId="77777777" w:rsidR="000D1293" w:rsidRDefault="000D1293" w:rsidP="004879DB">
            <w:pPr>
              <w:jc w:val="both"/>
              <w:rPr>
                <w:b/>
              </w:rPr>
            </w:pPr>
            <w:r>
              <w:rPr>
                <w:b/>
              </w:rPr>
              <w:t>Stručná anotace předmětu</w:t>
            </w:r>
          </w:p>
        </w:tc>
        <w:tc>
          <w:tcPr>
            <w:tcW w:w="6769" w:type="dxa"/>
            <w:gridSpan w:val="8"/>
            <w:tcBorders>
              <w:bottom w:val="nil"/>
            </w:tcBorders>
          </w:tcPr>
          <w:p w14:paraId="3E07EA1E" w14:textId="77777777" w:rsidR="000D1293" w:rsidRDefault="000D1293" w:rsidP="004879DB">
            <w:pPr>
              <w:jc w:val="both"/>
            </w:pPr>
          </w:p>
        </w:tc>
      </w:tr>
      <w:tr w:rsidR="000D1293" w14:paraId="674B8054" w14:textId="77777777" w:rsidTr="00CE6507">
        <w:trPr>
          <w:trHeight w:val="3329"/>
          <w:jc w:val="center"/>
        </w:trPr>
        <w:tc>
          <w:tcPr>
            <w:tcW w:w="9855" w:type="dxa"/>
            <w:gridSpan w:val="9"/>
            <w:tcBorders>
              <w:top w:val="nil"/>
              <w:bottom w:val="single" w:sz="12" w:space="0" w:color="auto"/>
            </w:tcBorders>
          </w:tcPr>
          <w:p w14:paraId="24E67D30" w14:textId="77777777" w:rsidR="00770A7E" w:rsidRDefault="00770A7E" w:rsidP="00770A7E">
            <w:pPr>
              <w:jc w:val="both"/>
            </w:pPr>
            <w:r>
              <w:t>Epistemologické a ontologické aspekty bádaní v pedagogice.</w:t>
            </w:r>
          </w:p>
          <w:p w14:paraId="395D6810" w14:textId="77777777" w:rsidR="00770A7E" w:rsidRDefault="00770A7E" w:rsidP="00770A7E">
            <w:pPr>
              <w:jc w:val="both"/>
            </w:pPr>
            <w:r>
              <w:t>Terminologie: šetření, pr</w:t>
            </w:r>
            <w:r w:rsidRPr="00652E71">
              <w:rPr>
                <w:rFonts w:ascii="Calibri" w:hAnsi="Calibri" w:cs="Calibri"/>
              </w:rPr>
              <w:t>ů</w:t>
            </w:r>
            <w:r>
              <w:t>zkum, výzkum, pilotáž, metodologie, metoda.</w:t>
            </w:r>
          </w:p>
          <w:p w14:paraId="4F6E0E8B" w14:textId="77777777" w:rsidR="00770A7E" w:rsidRDefault="00770A7E" w:rsidP="00770A7E">
            <w:pPr>
              <w:jc w:val="both"/>
            </w:pPr>
            <w:r>
              <w:t xml:space="preserve">Projekt výzkumu </w:t>
            </w:r>
          </w:p>
          <w:p w14:paraId="4C30D771" w14:textId="77777777" w:rsidR="00770A7E" w:rsidRDefault="00770A7E" w:rsidP="00770A7E">
            <w:pPr>
              <w:jc w:val="both"/>
            </w:pPr>
            <w:r>
              <w:t xml:space="preserve">Kvantitativní výzkum: </w:t>
            </w:r>
          </w:p>
          <w:p w14:paraId="08C5E7F1" w14:textId="77777777" w:rsidR="00770A7E" w:rsidRDefault="00770A7E" w:rsidP="00770A7E">
            <w:pPr>
              <w:pStyle w:val="Odstavecseseznamem"/>
              <w:numPr>
                <w:ilvl w:val="0"/>
                <w:numId w:val="22"/>
              </w:numPr>
              <w:jc w:val="both"/>
            </w:pPr>
            <w:r>
              <w:t>východiska, silné stránky, omezení</w:t>
            </w:r>
          </w:p>
          <w:p w14:paraId="2B5FAC85" w14:textId="77777777" w:rsidR="00770A7E" w:rsidRDefault="00770A7E" w:rsidP="00770A7E">
            <w:pPr>
              <w:pStyle w:val="Odstavecseseznamem"/>
              <w:numPr>
                <w:ilvl w:val="0"/>
                <w:numId w:val="22"/>
              </w:numPr>
              <w:jc w:val="both"/>
            </w:pPr>
            <w:r>
              <w:t>výzkumné otázky a hypotézy</w:t>
            </w:r>
          </w:p>
          <w:p w14:paraId="106A24FD" w14:textId="77777777" w:rsidR="00770A7E" w:rsidRDefault="00770A7E" w:rsidP="00770A7E">
            <w:pPr>
              <w:pStyle w:val="Odstavecseseznamem"/>
              <w:numPr>
                <w:ilvl w:val="0"/>
                <w:numId w:val="22"/>
              </w:numPr>
              <w:jc w:val="both"/>
            </w:pPr>
            <w:r>
              <w:t>výzkumný soubor</w:t>
            </w:r>
          </w:p>
          <w:p w14:paraId="5319BA00" w14:textId="77777777" w:rsidR="00770A7E" w:rsidRDefault="00770A7E" w:rsidP="00FE7E5F">
            <w:pPr>
              <w:pStyle w:val="Odstavecseseznamem"/>
              <w:numPr>
                <w:ilvl w:val="0"/>
                <w:numId w:val="22"/>
              </w:numPr>
              <w:ind w:left="714" w:hanging="357"/>
              <w:jc w:val="both"/>
            </w:pPr>
            <w:r>
              <w:t>výzkumné metody: dotazník, škálování, pozorování, obsahová analýza, experiment</w:t>
            </w:r>
          </w:p>
          <w:p w14:paraId="1D0185C4" w14:textId="77777777" w:rsidR="00770A7E" w:rsidRDefault="00770A7E" w:rsidP="00770A7E">
            <w:pPr>
              <w:jc w:val="both"/>
            </w:pPr>
            <w:r>
              <w:t>Kvalitativní výzkum:</w:t>
            </w:r>
          </w:p>
          <w:p w14:paraId="5E757C07" w14:textId="77777777" w:rsidR="00770A7E" w:rsidRDefault="00770A7E" w:rsidP="00770A7E">
            <w:pPr>
              <w:pStyle w:val="Odstavecseseznamem"/>
              <w:numPr>
                <w:ilvl w:val="0"/>
                <w:numId w:val="23"/>
              </w:numPr>
              <w:jc w:val="both"/>
            </w:pPr>
            <w:r>
              <w:t>východiska, silné stránky, omezení</w:t>
            </w:r>
          </w:p>
          <w:p w14:paraId="5C2411DA" w14:textId="77777777" w:rsidR="00770A7E" w:rsidRDefault="00770A7E" w:rsidP="00770A7E">
            <w:pPr>
              <w:pStyle w:val="Odstavecseseznamem"/>
              <w:numPr>
                <w:ilvl w:val="0"/>
                <w:numId w:val="23"/>
              </w:numPr>
              <w:jc w:val="both"/>
            </w:pPr>
            <w:r>
              <w:t>proudy kvalitativního výzkumu</w:t>
            </w:r>
          </w:p>
          <w:p w14:paraId="6ECDB4F4" w14:textId="77777777" w:rsidR="00770A7E" w:rsidRDefault="00770A7E" w:rsidP="00770A7E">
            <w:pPr>
              <w:pStyle w:val="Odstavecseseznamem"/>
              <w:numPr>
                <w:ilvl w:val="0"/>
                <w:numId w:val="23"/>
              </w:numPr>
              <w:jc w:val="both"/>
            </w:pPr>
            <w:r>
              <w:t>strategie a postupy</w:t>
            </w:r>
          </w:p>
          <w:p w14:paraId="64A3EFE5" w14:textId="12841857" w:rsidR="00770A7E" w:rsidRPr="00947E48" w:rsidDel="007F1800" w:rsidRDefault="00770A7E" w:rsidP="00770A7E">
            <w:pPr>
              <w:pStyle w:val="Odstavecseseznamem"/>
              <w:numPr>
                <w:ilvl w:val="0"/>
                <w:numId w:val="23"/>
              </w:numPr>
              <w:jc w:val="both"/>
              <w:rPr>
                <w:del w:id="101" w:author="Petra Trávníčková" w:date="2018-05-30T14:56:00Z"/>
              </w:rPr>
            </w:pPr>
            <w:r>
              <w:t>výzkumné otázky a výběr participant</w:t>
            </w:r>
            <w:r w:rsidRPr="00652E71">
              <w:rPr>
                <w:rFonts w:ascii="Calibri" w:hAnsi="Calibri" w:cs="Calibri"/>
              </w:rPr>
              <w:t>ů</w:t>
            </w:r>
          </w:p>
          <w:p w14:paraId="00371CC1" w14:textId="41AD1407" w:rsidR="000D1293" w:rsidRDefault="00770A7E" w:rsidP="00947E48">
            <w:pPr>
              <w:pStyle w:val="Odstavecseseznamem"/>
              <w:numPr>
                <w:ilvl w:val="0"/>
                <w:numId w:val="23"/>
              </w:numPr>
              <w:jc w:val="both"/>
            </w:pPr>
            <w:r>
              <w:t>výzkumné metody: nestrukturované pozorování, nestrukturované a polostrukturované</w:t>
            </w:r>
            <w:r w:rsidR="00C9069C">
              <w:t xml:space="preserve"> interview, narativní interview</w:t>
            </w:r>
          </w:p>
          <w:p w14:paraId="5D56D58E" w14:textId="77777777" w:rsidR="00CE6507" w:rsidRDefault="00CE6507" w:rsidP="00770A7E">
            <w:pPr>
              <w:jc w:val="both"/>
            </w:pPr>
          </w:p>
        </w:tc>
      </w:tr>
      <w:tr w:rsidR="000D1293" w14:paraId="4CD9950F" w14:textId="77777777" w:rsidTr="000D1293">
        <w:trPr>
          <w:trHeight w:val="265"/>
          <w:jc w:val="center"/>
        </w:trPr>
        <w:tc>
          <w:tcPr>
            <w:tcW w:w="3653" w:type="dxa"/>
            <w:gridSpan w:val="2"/>
            <w:tcBorders>
              <w:top w:val="nil"/>
            </w:tcBorders>
            <w:shd w:val="clear" w:color="auto" w:fill="F7CAAC"/>
          </w:tcPr>
          <w:p w14:paraId="5686F347" w14:textId="77777777" w:rsidR="000D1293" w:rsidRDefault="000D1293" w:rsidP="004879DB">
            <w:pPr>
              <w:jc w:val="both"/>
            </w:pPr>
            <w:r>
              <w:rPr>
                <w:b/>
              </w:rPr>
              <w:t>Studijní literatura a studijní pomůcky</w:t>
            </w:r>
          </w:p>
        </w:tc>
        <w:tc>
          <w:tcPr>
            <w:tcW w:w="6202" w:type="dxa"/>
            <w:gridSpan w:val="7"/>
            <w:tcBorders>
              <w:top w:val="nil"/>
              <w:bottom w:val="nil"/>
            </w:tcBorders>
          </w:tcPr>
          <w:p w14:paraId="122FBFB1" w14:textId="77777777" w:rsidR="000D1293" w:rsidRDefault="000D1293" w:rsidP="004879DB">
            <w:pPr>
              <w:jc w:val="both"/>
            </w:pPr>
          </w:p>
        </w:tc>
      </w:tr>
      <w:tr w:rsidR="000D1293" w14:paraId="1C7969DD" w14:textId="77777777" w:rsidTr="000D1293">
        <w:trPr>
          <w:trHeight w:val="1497"/>
          <w:jc w:val="center"/>
        </w:trPr>
        <w:tc>
          <w:tcPr>
            <w:tcW w:w="9855" w:type="dxa"/>
            <w:gridSpan w:val="9"/>
            <w:tcBorders>
              <w:top w:val="nil"/>
            </w:tcBorders>
          </w:tcPr>
          <w:p w14:paraId="52383D49" w14:textId="77777777" w:rsidR="000D1293" w:rsidRPr="00652E71" w:rsidRDefault="000D1293" w:rsidP="004879DB">
            <w:pPr>
              <w:jc w:val="both"/>
              <w:rPr>
                <w:b/>
              </w:rPr>
            </w:pPr>
            <w:r w:rsidRPr="00F9586A">
              <w:rPr>
                <w:b/>
              </w:rPr>
              <w:t>Povinná</w:t>
            </w:r>
            <w:r>
              <w:rPr>
                <w:b/>
              </w:rPr>
              <w:t xml:space="preserve"> literatura</w:t>
            </w:r>
            <w:r w:rsidR="004555C5">
              <w:rPr>
                <w:b/>
              </w:rPr>
              <w:t>:</w:t>
            </w:r>
          </w:p>
          <w:p w14:paraId="5293F561" w14:textId="77777777" w:rsidR="000D1293" w:rsidRDefault="000D1293" w:rsidP="00C9069C">
            <w:r>
              <w:t>Gavora, P. (2010)</w:t>
            </w:r>
            <w:r w:rsidR="00FB7753">
              <w:t>.</w:t>
            </w:r>
            <w:r>
              <w:t xml:space="preserve"> </w:t>
            </w:r>
            <w:r w:rsidRPr="005521B1">
              <w:rPr>
                <w:i/>
              </w:rPr>
              <w:t>Úvod do pedagogického výzkumu.</w:t>
            </w:r>
            <w:r>
              <w:t xml:space="preserve"> (2. vyd.). Brno: Paido.</w:t>
            </w:r>
          </w:p>
          <w:p w14:paraId="11397E9B" w14:textId="77777777" w:rsidR="000D1293" w:rsidRPr="005521B1" w:rsidRDefault="00E2542A" w:rsidP="00C9069C">
            <w:r>
              <w:t>Chráska, M.</w:t>
            </w:r>
            <w:r w:rsidR="00FB7753">
              <w:t>,</w:t>
            </w:r>
            <w:r>
              <w:t xml:space="preserve"> &amp; Kočvarová, I. (2014)</w:t>
            </w:r>
            <w:r w:rsidR="00FB7753">
              <w:t>.</w:t>
            </w:r>
            <w:r>
              <w:t xml:space="preserve"> </w:t>
            </w:r>
            <w:r w:rsidR="000D1293" w:rsidRPr="005521B1">
              <w:rPr>
                <w:i/>
              </w:rPr>
              <w:t>Kvantitativní design v pedagogických výzkumech začínajících akademických pracovníků.</w:t>
            </w:r>
            <w:r w:rsidR="000D1293" w:rsidRPr="005521B1">
              <w:t xml:space="preserve"> Zlín: UTB.</w:t>
            </w:r>
          </w:p>
          <w:p w14:paraId="65BAB727" w14:textId="77777777" w:rsidR="000D1293" w:rsidRPr="005521B1" w:rsidRDefault="000D1293" w:rsidP="00C9069C">
            <w:r w:rsidRPr="005521B1">
              <w:t xml:space="preserve">Chráska, </w:t>
            </w:r>
            <w:r w:rsidR="006003D5" w:rsidRPr="005521B1">
              <w:t>M.</w:t>
            </w:r>
            <w:r w:rsidR="00FB7753">
              <w:t>,</w:t>
            </w:r>
            <w:r w:rsidR="006003D5">
              <w:t xml:space="preserve"> &amp; Kočvarová</w:t>
            </w:r>
            <w:r w:rsidR="00E2542A">
              <w:t>, I. (2015)</w:t>
            </w:r>
            <w:r w:rsidR="00FB7753">
              <w:t>.</w:t>
            </w:r>
            <w:r w:rsidR="00E2542A">
              <w:t xml:space="preserve"> </w:t>
            </w:r>
            <w:r w:rsidR="00E2542A" w:rsidRPr="005521B1">
              <w:t>Kvantitativní</w:t>
            </w:r>
            <w:r w:rsidRPr="005521B1">
              <w:rPr>
                <w:i/>
              </w:rPr>
              <w:t xml:space="preserve"> metody sběru dat v pedagogických výzkumech.</w:t>
            </w:r>
            <w:r w:rsidRPr="005521B1">
              <w:t xml:space="preserve"> Zlín: UTB.</w:t>
            </w:r>
          </w:p>
          <w:p w14:paraId="471151DF" w14:textId="77777777" w:rsidR="000D1293" w:rsidRDefault="000D1293" w:rsidP="00C9069C">
            <w:pPr>
              <w:pStyle w:val="Default"/>
              <w:rPr>
                <w:sz w:val="20"/>
                <w:szCs w:val="20"/>
              </w:rPr>
            </w:pPr>
            <w:r>
              <w:rPr>
                <w:sz w:val="20"/>
                <w:szCs w:val="20"/>
              </w:rPr>
              <w:t>Š</w:t>
            </w:r>
            <w:r w:rsidRPr="005521B1">
              <w:rPr>
                <w:sz w:val="20"/>
                <w:szCs w:val="20"/>
              </w:rPr>
              <w:t xml:space="preserve">vaříček, </w:t>
            </w:r>
            <w:r w:rsidR="006003D5">
              <w:rPr>
                <w:sz w:val="20"/>
                <w:szCs w:val="20"/>
              </w:rPr>
              <w:t>R.</w:t>
            </w:r>
            <w:r w:rsidR="00FB7753">
              <w:rPr>
                <w:sz w:val="20"/>
                <w:szCs w:val="20"/>
              </w:rPr>
              <w:t>,</w:t>
            </w:r>
            <w:r w:rsidR="006003D5">
              <w:rPr>
                <w:sz w:val="20"/>
                <w:szCs w:val="20"/>
              </w:rPr>
              <w:t xml:space="preserve"> &amp;</w:t>
            </w:r>
            <w:r w:rsidR="00FB7753">
              <w:rPr>
                <w:sz w:val="20"/>
                <w:szCs w:val="20"/>
              </w:rPr>
              <w:t xml:space="preserve"> </w:t>
            </w:r>
            <w:r w:rsidR="006003D5">
              <w:rPr>
                <w:sz w:val="20"/>
                <w:szCs w:val="20"/>
              </w:rPr>
              <w:t>Šeďová</w:t>
            </w:r>
            <w:r w:rsidR="00E2542A">
              <w:rPr>
                <w:sz w:val="20"/>
                <w:szCs w:val="20"/>
              </w:rPr>
              <w:t>, K. et al. (2007)</w:t>
            </w:r>
            <w:r w:rsidR="00FB7753">
              <w:rPr>
                <w:sz w:val="20"/>
                <w:szCs w:val="20"/>
              </w:rPr>
              <w:t>.</w:t>
            </w:r>
            <w:r w:rsidR="00E2542A">
              <w:rPr>
                <w:sz w:val="20"/>
                <w:szCs w:val="20"/>
              </w:rPr>
              <w:t xml:space="preserve"> </w:t>
            </w:r>
            <w:r w:rsidRPr="005521B1">
              <w:rPr>
                <w:i/>
                <w:sz w:val="20"/>
                <w:szCs w:val="20"/>
              </w:rPr>
              <w:t>Kvalitativní výzkum v pedagogických vědách</w:t>
            </w:r>
            <w:r w:rsidRPr="005521B1">
              <w:rPr>
                <w:sz w:val="20"/>
                <w:szCs w:val="20"/>
              </w:rPr>
              <w:t xml:space="preserve">. </w:t>
            </w:r>
            <w:r>
              <w:rPr>
                <w:sz w:val="20"/>
                <w:szCs w:val="20"/>
              </w:rPr>
              <w:t>Praha: Portál.</w:t>
            </w:r>
          </w:p>
          <w:p w14:paraId="7E7EB7C4" w14:textId="77777777" w:rsidR="001F34E3" w:rsidRPr="005521B1" w:rsidRDefault="001F34E3" w:rsidP="004879DB">
            <w:pPr>
              <w:pStyle w:val="Default"/>
              <w:rPr>
                <w:sz w:val="20"/>
                <w:szCs w:val="20"/>
              </w:rPr>
            </w:pPr>
          </w:p>
          <w:p w14:paraId="5E5CDFA6" w14:textId="77777777" w:rsidR="000D1293" w:rsidRPr="00F9586A" w:rsidRDefault="000D1293" w:rsidP="004879DB">
            <w:pPr>
              <w:jc w:val="both"/>
              <w:rPr>
                <w:b/>
              </w:rPr>
            </w:pPr>
            <w:r>
              <w:rPr>
                <w:b/>
              </w:rPr>
              <w:t>Doporučená literatura</w:t>
            </w:r>
            <w:r w:rsidR="004555C5">
              <w:rPr>
                <w:b/>
              </w:rPr>
              <w:t>:</w:t>
            </w:r>
          </w:p>
          <w:p w14:paraId="2BFCD07A" w14:textId="77777777" w:rsidR="000D1293" w:rsidRPr="005521B1" w:rsidRDefault="000D1293" w:rsidP="004879DB">
            <w:r w:rsidRPr="005521B1">
              <w:t xml:space="preserve">Gavora, P. et al. (2010). </w:t>
            </w:r>
            <w:r w:rsidRPr="005521B1">
              <w:rPr>
                <w:i/>
              </w:rPr>
              <w:t>Elektronická učebnica pedagogického vý</w:t>
            </w:r>
            <w:r>
              <w:rPr>
                <w:i/>
              </w:rPr>
              <w:t>s</w:t>
            </w:r>
            <w:r w:rsidRPr="005521B1">
              <w:rPr>
                <w:i/>
              </w:rPr>
              <w:t>kumu</w:t>
            </w:r>
            <w:r w:rsidRPr="005521B1">
              <w:t xml:space="preserve">. Bratislava: Univerzita Komenského. Dostupné: </w:t>
            </w:r>
            <w:hyperlink r:id="rId18" w:history="1">
              <w:r w:rsidRPr="00C60457">
                <w:rPr>
                  <w:rStyle w:val="Hypertextovodkaz"/>
                  <w:color w:val="auto"/>
                  <w:u w:val="none"/>
                </w:rPr>
                <w:t>www.e-metodologia.fedu.uniba.sk/</w:t>
              </w:r>
            </w:hyperlink>
          </w:p>
          <w:p w14:paraId="1CD6A4C0" w14:textId="77777777" w:rsidR="000D1293" w:rsidRPr="005521B1" w:rsidRDefault="000D1293" w:rsidP="004879DB">
            <w:pPr>
              <w:pStyle w:val="Default"/>
              <w:rPr>
                <w:sz w:val="20"/>
                <w:szCs w:val="20"/>
              </w:rPr>
            </w:pPr>
            <w:r w:rsidRPr="005521B1">
              <w:rPr>
                <w:sz w:val="20"/>
                <w:szCs w:val="20"/>
              </w:rPr>
              <w:t>Chráska</w:t>
            </w:r>
            <w:r>
              <w:rPr>
                <w:sz w:val="20"/>
                <w:szCs w:val="20"/>
              </w:rPr>
              <w:t>, M</w:t>
            </w:r>
            <w:r w:rsidRPr="005521B1">
              <w:rPr>
                <w:sz w:val="20"/>
                <w:szCs w:val="20"/>
              </w:rPr>
              <w:t xml:space="preserve">. </w:t>
            </w:r>
            <w:r w:rsidR="00FB7753">
              <w:rPr>
                <w:sz w:val="20"/>
                <w:szCs w:val="20"/>
              </w:rPr>
              <w:t>(</w:t>
            </w:r>
            <w:r w:rsidR="00FB7753" w:rsidRPr="005521B1">
              <w:rPr>
                <w:sz w:val="20"/>
                <w:szCs w:val="20"/>
              </w:rPr>
              <w:t>2016</w:t>
            </w:r>
            <w:r w:rsidR="00FB7753">
              <w:rPr>
                <w:sz w:val="20"/>
                <w:szCs w:val="20"/>
              </w:rPr>
              <w:t xml:space="preserve">). </w:t>
            </w:r>
            <w:r w:rsidRPr="005521B1">
              <w:rPr>
                <w:i/>
                <w:iCs/>
                <w:sz w:val="20"/>
                <w:szCs w:val="20"/>
              </w:rPr>
              <w:t>Metody pedagogického výzkumu: základy kvantitativního výzkumu</w:t>
            </w:r>
            <w:r w:rsidR="00FB7753">
              <w:rPr>
                <w:sz w:val="20"/>
                <w:szCs w:val="20"/>
              </w:rPr>
              <w:t>. Praha: Grada</w:t>
            </w:r>
            <w:r w:rsidRPr="005521B1">
              <w:rPr>
                <w:sz w:val="20"/>
                <w:szCs w:val="20"/>
              </w:rPr>
              <w:t xml:space="preserve">. </w:t>
            </w:r>
          </w:p>
          <w:p w14:paraId="717B17B7" w14:textId="77777777" w:rsidR="000D1293" w:rsidRDefault="000D1293" w:rsidP="004879DB">
            <w:pPr>
              <w:autoSpaceDE w:val="0"/>
              <w:autoSpaceDN w:val="0"/>
              <w:adjustRightInd w:val="0"/>
              <w:rPr>
                <w:rFonts w:eastAsiaTheme="minorHAnsi"/>
                <w:lang w:val="sk-SK" w:eastAsia="en-US"/>
              </w:rPr>
            </w:pPr>
            <w:r w:rsidRPr="005521B1">
              <w:rPr>
                <w:rFonts w:eastAsiaTheme="minorHAnsi"/>
                <w:lang w:val="sk-SK" w:eastAsia="en-US"/>
              </w:rPr>
              <w:t>Hendl, J.</w:t>
            </w:r>
            <w:r>
              <w:rPr>
                <w:rFonts w:eastAsiaTheme="minorHAnsi"/>
                <w:lang w:val="sk-SK" w:eastAsia="en-US"/>
              </w:rPr>
              <w:t xml:space="preserve"> (2016).</w:t>
            </w:r>
            <w:r w:rsidR="00FB7753">
              <w:rPr>
                <w:rFonts w:eastAsiaTheme="minorHAnsi"/>
                <w:lang w:val="sk-SK" w:eastAsia="en-US"/>
              </w:rPr>
              <w:t xml:space="preserve"> </w:t>
            </w:r>
            <w:r w:rsidRPr="005521B1">
              <w:rPr>
                <w:rFonts w:eastAsiaTheme="minorHAnsi"/>
                <w:i/>
                <w:lang w:val="sk-SK" w:eastAsia="en-US"/>
              </w:rPr>
              <w:t>Kvalitativní výzkum</w:t>
            </w:r>
            <w:r>
              <w:rPr>
                <w:rFonts w:eastAsiaTheme="minorHAnsi"/>
                <w:i/>
                <w:lang w:val="sk-SK" w:eastAsia="en-US"/>
              </w:rPr>
              <w:t>.</w:t>
            </w:r>
            <w:r w:rsidRPr="005521B1">
              <w:rPr>
                <w:rFonts w:eastAsiaTheme="minorHAnsi"/>
                <w:i/>
                <w:iCs/>
                <w:lang w:val="sk-SK" w:eastAsia="en-US"/>
              </w:rPr>
              <w:t>Základní teorie a aplikace</w:t>
            </w:r>
            <w:r w:rsidRPr="005521B1">
              <w:rPr>
                <w:rFonts w:eastAsiaTheme="minorHAnsi"/>
                <w:lang w:val="sk-SK" w:eastAsia="en-US"/>
              </w:rPr>
              <w:t>. Praha</w:t>
            </w:r>
            <w:r>
              <w:rPr>
                <w:rFonts w:eastAsiaTheme="minorHAnsi"/>
                <w:lang w:val="sk-SK" w:eastAsia="en-US"/>
              </w:rPr>
              <w:t>: Portál.</w:t>
            </w:r>
          </w:p>
          <w:p w14:paraId="1A49A9A4" w14:textId="77777777" w:rsidR="000D1293" w:rsidRPr="00B71744" w:rsidRDefault="000D1293" w:rsidP="004879DB">
            <w:pPr>
              <w:autoSpaceDE w:val="0"/>
              <w:autoSpaceDN w:val="0"/>
              <w:adjustRightInd w:val="0"/>
              <w:rPr>
                <w:rFonts w:eastAsia="Calibri"/>
                <w:lang w:val="sk-SK"/>
              </w:rPr>
            </w:pPr>
            <w:r w:rsidRPr="00B71744">
              <w:rPr>
                <w:lang w:val="sk-SK"/>
              </w:rPr>
              <w:t xml:space="preserve">Strauss, A., &amp; Corbinová, </w:t>
            </w:r>
            <w:r w:rsidRPr="00B71744">
              <w:rPr>
                <w:caps/>
                <w:lang w:val="sk-SK"/>
              </w:rPr>
              <w:t>j.</w:t>
            </w:r>
            <w:r w:rsidRPr="00B71744">
              <w:rPr>
                <w:lang w:val="sk-SK"/>
              </w:rPr>
              <w:t xml:space="preserve"> (1999). </w:t>
            </w:r>
            <w:r w:rsidRPr="00B71744">
              <w:rPr>
                <w:rFonts w:eastAsia="Calibri"/>
                <w:i/>
                <w:iCs/>
                <w:lang w:val="sk-SK"/>
              </w:rPr>
              <w:t>Základy kvalitativního výzkumu.</w:t>
            </w:r>
            <w:r w:rsidRPr="00B71744">
              <w:rPr>
                <w:rFonts w:eastAsia="Calibri"/>
                <w:lang w:val="sk-SK"/>
              </w:rPr>
              <w:t xml:space="preserve"> Bozkovice: Nakladatelství Albert.</w:t>
            </w:r>
          </w:p>
          <w:p w14:paraId="16FDAA42" w14:textId="77777777" w:rsidR="001F34E3" w:rsidRPr="00652E71" w:rsidRDefault="001F34E3" w:rsidP="004879DB">
            <w:pPr>
              <w:autoSpaceDE w:val="0"/>
              <w:autoSpaceDN w:val="0"/>
              <w:adjustRightInd w:val="0"/>
              <w:rPr>
                <w:rFonts w:eastAsiaTheme="minorHAnsi"/>
                <w:lang w:val="sk-SK" w:eastAsia="en-US"/>
              </w:rPr>
            </w:pPr>
          </w:p>
        </w:tc>
      </w:tr>
      <w:tr w:rsidR="000D1293" w14:paraId="1FEF0302" w14:textId="77777777" w:rsidTr="000D1293">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78DF0C7D" w14:textId="77777777" w:rsidR="000D1293" w:rsidRDefault="000D1293" w:rsidP="004879DB">
            <w:pPr>
              <w:jc w:val="center"/>
              <w:rPr>
                <w:b/>
              </w:rPr>
            </w:pPr>
            <w:r>
              <w:rPr>
                <w:b/>
              </w:rPr>
              <w:t>Informace ke kombinované nebo distanční formě</w:t>
            </w:r>
          </w:p>
        </w:tc>
      </w:tr>
      <w:tr w:rsidR="000D1293" w14:paraId="405F6666" w14:textId="77777777" w:rsidTr="000D1293">
        <w:trPr>
          <w:jc w:val="center"/>
        </w:trPr>
        <w:tc>
          <w:tcPr>
            <w:tcW w:w="4787" w:type="dxa"/>
            <w:gridSpan w:val="3"/>
            <w:tcBorders>
              <w:top w:val="single" w:sz="2" w:space="0" w:color="auto"/>
            </w:tcBorders>
            <w:shd w:val="clear" w:color="auto" w:fill="F7CAAC"/>
          </w:tcPr>
          <w:p w14:paraId="2F533746" w14:textId="77777777" w:rsidR="000D1293" w:rsidRDefault="000D1293" w:rsidP="004879DB">
            <w:pPr>
              <w:jc w:val="both"/>
            </w:pPr>
            <w:r>
              <w:rPr>
                <w:b/>
              </w:rPr>
              <w:t>Rozsah konzultací (soustředění)</w:t>
            </w:r>
          </w:p>
        </w:tc>
        <w:tc>
          <w:tcPr>
            <w:tcW w:w="889" w:type="dxa"/>
            <w:gridSpan w:val="2"/>
            <w:tcBorders>
              <w:top w:val="single" w:sz="2" w:space="0" w:color="auto"/>
            </w:tcBorders>
          </w:tcPr>
          <w:p w14:paraId="267C4036" w14:textId="77777777" w:rsidR="000D1293" w:rsidRDefault="000D1293" w:rsidP="004879DB">
            <w:pPr>
              <w:jc w:val="both"/>
            </w:pPr>
          </w:p>
        </w:tc>
        <w:tc>
          <w:tcPr>
            <w:tcW w:w="4179" w:type="dxa"/>
            <w:gridSpan w:val="4"/>
            <w:tcBorders>
              <w:top w:val="single" w:sz="2" w:space="0" w:color="auto"/>
            </w:tcBorders>
            <w:shd w:val="clear" w:color="auto" w:fill="F7CAAC"/>
          </w:tcPr>
          <w:p w14:paraId="07B831E9" w14:textId="77777777" w:rsidR="000D1293" w:rsidRDefault="000D1293" w:rsidP="004879DB">
            <w:pPr>
              <w:jc w:val="both"/>
              <w:rPr>
                <w:b/>
              </w:rPr>
            </w:pPr>
            <w:r>
              <w:rPr>
                <w:b/>
              </w:rPr>
              <w:t xml:space="preserve">hodin </w:t>
            </w:r>
          </w:p>
        </w:tc>
      </w:tr>
      <w:tr w:rsidR="000D1293" w14:paraId="36A27C1A" w14:textId="77777777" w:rsidTr="000D1293">
        <w:trPr>
          <w:jc w:val="center"/>
        </w:trPr>
        <w:tc>
          <w:tcPr>
            <w:tcW w:w="9855" w:type="dxa"/>
            <w:gridSpan w:val="9"/>
            <w:shd w:val="clear" w:color="auto" w:fill="F7CAAC"/>
          </w:tcPr>
          <w:p w14:paraId="26E83E15" w14:textId="77777777" w:rsidR="000D1293" w:rsidRDefault="000D1293" w:rsidP="004879DB">
            <w:pPr>
              <w:jc w:val="both"/>
              <w:rPr>
                <w:b/>
              </w:rPr>
            </w:pPr>
            <w:r>
              <w:rPr>
                <w:b/>
              </w:rPr>
              <w:t>Informace o způsobu kontaktu s</w:t>
            </w:r>
            <w:r w:rsidR="00C9069C">
              <w:rPr>
                <w:b/>
              </w:rPr>
              <w:t> </w:t>
            </w:r>
            <w:r>
              <w:rPr>
                <w:b/>
              </w:rPr>
              <w:t>vyučujícím</w:t>
            </w:r>
          </w:p>
        </w:tc>
      </w:tr>
      <w:tr w:rsidR="000D1293" w14:paraId="4C1F3BC2" w14:textId="77777777" w:rsidTr="004555C5">
        <w:trPr>
          <w:trHeight w:val="307"/>
          <w:jc w:val="center"/>
        </w:trPr>
        <w:tc>
          <w:tcPr>
            <w:tcW w:w="9855" w:type="dxa"/>
            <w:gridSpan w:val="9"/>
          </w:tcPr>
          <w:p w14:paraId="127FCE6F" w14:textId="77777777" w:rsidR="000D1293" w:rsidRDefault="000D1293" w:rsidP="004879DB">
            <w:pPr>
              <w:jc w:val="both"/>
            </w:pPr>
          </w:p>
        </w:tc>
      </w:tr>
    </w:tbl>
    <w:p w14:paraId="65446D99" w14:textId="77777777" w:rsidR="00960076" w:rsidRDefault="00960076"/>
    <w:p w14:paraId="0D2D648C" w14:textId="77777777" w:rsidR="003B6EAC" w:rsidRDefault="003B6EAC">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6EAC" w14:paraId="6C59BDA8" w14:textId="77777777" w:rsidTr="003B6EAC">
        <w:trPr>
          <w:jc w:val="center"/>
        </w:trPr>
        <w:tc>
          <w:tcPr>
            <w:tcW w:w="9854" w:type="dxa"/>
            <w:gridSpan w:val="8"/>
            <w:tcBorders>
              <w:bottom w:val="double" w:sz="4" w:space="0" w:color="auto"/>
            </w:tcBorders>
            <w:shd w:val="clear" w:color="auto" w:fill="BDD6EE"/>
          </w:tcPr>
          <w:p w14:paraId="2176F9CC" w14:textId="77777777" w:rsidR="003B6EAC" w:rsidRDefault="003B6EAC" w:rsidP="003B6EAC">
            <w:pPr>
              <w:jc w:val="both"/>
              <w:rPr>
                <w:b/>
                <w:sz w:val="28"/>
              </w:rPr>
            </w:pPr>
            <w:r>
              <w:br w:type="page"/>
            </w:r>
            <w:r>
              <w:rPr>
                <w:b/>
                <w:sz w:val="28"/>
              </w:rPr>
              <w:t>B-III – Charakteristika studijního předmětu</w:t>
            </w:r>
          </w:p>
        </w:tc>
      </w:tr>
      <w:tr w:rsidR="003B6EAC" w14:paraId="6690C8B6" w14:textId="77777777" w:rsidTr="003B6EAC">
        <w:trPr>
          <w:jc w:val="center"/>
        </w:trPr>
        <w:tc>
          <w:tcPr>
            <w:tcW w:w="3085" w:type="dxa"/>
            <w:tcBorders>
              <w:top w:val="double" w:sz="4" w:space="0" w:color="auto"/>
            </w:tcBorders>
            <w:shd w:val="clear" w:color="auto" w:fill="F7CAAC"/>
          </w:tcPr>
          <w:p w14:paraId="49CDB8DD" w14:textId="77777777" w:rsidR="003B6EAC" w:rsidRDefault="003B6EAC" w:rsidP="003B6EAC">
            <w:pPr>
              <w:jc w:val="both"/>
              <w:rPr>
                <w:b/>
              </w:rPr>
            </w:pPr>
            <w:r>
              <w:rPr>
                <w:b/>
              </w:rPr>
              <w:t>Název studijního předmětu</w:t>
            </w:r>
          </w:p>
        </w:tc>
        <w:tc>
          <w:tcPr>
            <w:tcW w:w="6769" w:type="dxa"/>
            <w:gridSpan w:val="7"/>
            <w:tcBorders>
              <w:top w:val="double" w:sz="4" w:space="0" w:color="auto"/>
            </w:tcBorders>
          </w:tcPr>
          <w:p w14:paraId="7439C03D" w14:textId="77777777" w:rsidR="003B6EAC" w:rsidRDefault="003B6EAC" w:rsidP="003B6EAC">
            <w:pPr>
              <w:jc w:val="both"/>
            </w:pPr>
            <w:r>
              <w:t>Sociologie dětství</w:t>
            </w:r>
          </w:p>
        </w:tc>
      </w:tr>
      <w:tr w:rsidR="003B6EAC" w14:paraId="3F44E95D" w14:textId="77777777" w:rsidTr="003B6EAC">
        <w:trPr>
          <w:jc w:val="center"/>
        </w:trPr>
        <w:tc>
          <w:tcPr>
            <w:tcW w:w="3085" w:type="dxa"/>
            <w:shd w:val="clear" w:color="auto" w:fill="F7CAAC"/>
          </w:tcPr>
          <w:p w14:paraId="5B70E554" w14:textId="77777777" w:rsidR="003B6EAC" w:rsidRDefault="003B6EAC" w:rsidP="003B6EAC">
            <w:pPr>
              <w:jc w:val="both"/>
              <w:rPr>
                <w:b/>
              </w:rPr>
            </w:pPr>
            <w:r>
              <w:rPr>
                <w:b/>
              </w:rPr>
              <w:t>Typ předmětu</w:t>
            </w:r>
          </w:p>
        </w:tc>
        <w:tc>
          <w:tcPr>
            <w:tcW w:w="3406" w:type="dxa"/>
            <w:gridSpan w:val="4"/>
          </w:tcPr>
          <w:p w14:paraId="151AA0FC" w14:textId="77777777" w:rsidR="003B6EAC" w:rsidRDefault="003B6EAC" w:rsidP="003B6EAC">
            <w:pPr>
              <w:jc w:val="both"/>
            </w:pPr>
            <w:r>
              <w:t>povinný, ZT</w:t>
            </w:r>
          </w:p>
        </w:tc>
        <w:tc>
          <w:tcPr>
            <w:tcW w:w="2695" w:type="dxa"/>
            <w:gridSpan w:val="2"/>
            <w:shd w:val="clear" w:color="auto" w:fill="F7CAAC"/>
          </w:tcPr>
          <w:p w14:paraId="399E9261" w14:textId="77777777" w:rsidR="003B6EAC" w:rsidRDefault="003B6EAC" w:rsidP="003B6EAC">
            <w:pPr>
              <w:jc w:val="both"/>
            </w:pPr>
            <w:r>
              <w:rPr>
                <w:b/>
              </w:rPr>
              <w:t>doporučený ročník / semestr</w:t>
            </w:r>
          </w:p>
        </w:tc>
        <w:tc>
          <w:tcPr>
            <w:tcW w:w="668" w:type="dxa"/>
          </w:tcPr>
          <w:p w14:paraId="13625ADF" w14:textId="77777777" w:rsidR="003B6EAC" w:rsidRDefault="003B6EAC" w:rsidP="003B6EAC">
            <w:pPr>
              <w:jc w:val="both"/>
            </w:pPr>
            <w:r>
              <w:t>1/ZS</w:t>
            </w:r>
          </w:p>
        </w:tc>
      </w:tr>
      <w:tr w:rsidR="003B6EAC" w14:paraId="62C01D21" w14:textId="77777777" w:rsidTr="003B6EAC">
        <w:trPr>
          <w:jc w:val="center"/>
        </w:trPr>
        <w:tc>
          <w:tcPr>
            <w:tcW w:w="3085" w:type="dxa"/>
            <w:shd w:val="clear" w:color="auto" w:fill="F7CAAC"/>
          </w:tcPr>
          <w:p w14:paraId="51B97225" w14:textId="77777777" w:rsidR="003B6EAC" w:rsidRDefault="003B6EAC" w:rsidP="003B6EAC">
            <w:pPr>
              <w:jc w:val="both"/>
              <w:rPr>
                <w:b/>
              </w:rPr>
            </w:pPr>
            <w:r>
              <w:rPr>
                <w:b/>
              </w:rPr>
              <w:t>Rozsah studijního předmětu</w:t>
            </w:r>
          </w:p>
        </w:tc>
        <w:tc>
          <w:tcPr>
            <w:tcW w:w="1701" w:type="dxa"/>
            <w:gridSpan w:val="2"/>
          </w:tcPr>
          <w:p w14:paraId="525CDBB8" w14:textId="77777777" w:rsidR="003B6EAC" w:rsidRDefault="003B6EAC" w:rsidP="003B6EAC">
            <w:pPr>
              <w:jc w:val="both"/>
            </w:pPr>
            <w:r>
              <w:t>28p+14s</w:t>
            </w:r>
          </w:p>
        </w:tc>
        <w:tc>
          <w:tcPr>
            <w:tcW w:w="889" w:type="dxa"/>
            <w:shd w:val="clear" w:color="auto" w:fill="F7CAAC"/>
          </w:tcPr>
          <w:p w14:paraId="4F65F95C" w14:textId="77777777" w:rsidR="003B6EAC" w:rsidRDefault="003B6EAC" w:rsidP="003B6EAC">
            <w:pPr>
              <w:jc w:val="both"/>
              <w:rPr>
                <w:b/>
              </w:rPr>
            </w:pPr>
            <w:r>
              <w:rPr>
                <w:b/>
              </w:rPr>
              <w:t xml:space="preserve">hod. </w:t>
            </w:r>
          </w:p>
        </w:tc>
        <w:tc>
          <w:tcPr>
            <w:tcW w:w="816" w:type="dxa"/>
          </w:tcPr>
          <w:p w14:paraId="161C1E42" w14:textId="77777777" w:rsidR="003B6EAC" w:rsidRDefault="003B6EAC" w:rsidP="003B6EAC">
            <w:pPr>
              <w:jc w:val="both"/>
            </w:pPr>
            <w:r>
              <w:t>42</w:t>
            </w:r>
          </w:p>
        </w:tc>
        <w:tc>
          <w:tcPr>
            <w:tcW w:w="2156" w:type="dxa"/>
            <w:shd w:val="clear" w:color="auto" w:fill="F7CAAC"/>
          </w:tcPr>
          <w:p w14:paraId="4FC189AA" w14:textId="77777777" w:rsidR="003B6EAC" w:rsidRDefault="003B6EAC" w:rsidP="003B6EAC">
            <w:pPr>
              <w:jc w:val="both"/>
              <w:rPr>
                <w:b/>
              </w:rPr>
            </w:pPr>
            <w:r>
              <w:rPr>
                <w:b/>
              </w:rPr>
              <w:t>kreditů</w:t>
            </w:r>
          </w:p>
        </w:tc>
        <w:tc>
          <w:tcPr>
            <w:tcW w:w="1207" w:type="dxa"/>
            <w:gridSpan w:val="2"/>
          </w:tcPr>
          <w:p w14:paraId="4ECB27BB" w14:textId="77777777" w:rsidR="003B6EAC" w:rsidRDefault="003B6EAC" w:rsidP="003B6EAC">
            <w:pPr>
              <w:jc w:val="both"/>
            </w:pPr>
            <w:r>
              <w:t>3</w:t>
            </w:r>
          </w:p>
        </w:tc>
      </w:tr>
      <w:tr w:rsidR="003B6EAC" w14:paraId="1D92E34C" w14:textId="77777777" w:rsidTr="003B6EAC">
        <w:trPr>
          <w:jc w:val="center"/>
        </w:trPr>
        <w:tc>
          <w:tcPr>
            <w:tcW w:w="3085" w:type="dxa"/>
            <w:shd w:val="clear" w:color="auto" w:fill="F7CAAC"/>
          </w:tcPr>
          <w:p w14:paraId="7F2A5FEA" w14:textId="77777777" w:rsidR="003B6EAC" w:rsidRDefault="003B6EAC" w:rsidP="003B6EAC">
            <w:pPr>
              <w:jc w:val="both"/>
              <w:rPr>
                <w:b/>
                <w:sz w:val="22"/>
              </w:rPr>
            </w:pPr>
            <w:r>
              <w:rPr>
                <w:b/>
              </w:rPr>
              <w:t>Prerekvizity, korekvizity, ekvivalence</w:t>
            </w:r>
          </w:p>
        </w:tc>
        <w:tc>
          <w:tcPr>
            <w:tcW w:w="6769" w:type="dxa"/>
            <w:gridSpan w:val="7"/>
          </w:tcPr>
          <w:p w14:paraId="17AE878D" w14:textId="77777777" w:rsidR="003B6EAC" w:rsidRDefault="003B6EAC" w:rsidP="003B6EAC">
            <w:pPr>
              <w:jc w:val="both"/>
            </w:pPr>
          </w:p>
        </w:tc>
      </w:tr>
      <w:tr w:rsidR="003B6EAC" w14:paraId="54CF5824" w14:textId="77777777" w:rsidTr="003B6EAC">
        <w:trPr>
          <w:jc w:val="center"/>
        </w:trPr>
        <w:tc>
          <w:tcPr>
            <w:tcW w:w="3085" w:type="dxa"/>
            <w:shd w:val="clear" w:color="auto" w:fill="F7CAAC"/>
          </w:tcPr>
          <w:p w14:paraId="2726A17E" w14:textId="77777777" w:rsidR="003B6EAC" w:rsidRDefault="003B6EAC" w:rsidP="003B6EAC">
            <w:pPr>
              <w:jc w:val="both"/>
              <w:rPr>
                <w:b/>
              </w:rPr>
            </w:pPr>
            <w:r>
              <w:rPr>
                <w:b/>
              </w:rPr>
              <w:t>Způsob ověření studijních výsledků</w:t>
            </w:r>
          </w:p>
        </w:tc>
        <w:tc>
          <w:tcPr>
            <w:tcW w:w="3406" w:type="dxa"/>
            <w:gridSpan w:val="4"/>
          </w:tcPr>
          <w:p w14:paraId="100E322C" w14:textId="77777777" w:rsidR="003B6EAC" w:rsidRDefault="003B6EAC" w:rsidP="003B6EAC">
            <w:pPr>
              <w:jc w:val="both"/>
            </w:pPr>
            <w:r>
              <w:t>klasifikovaný zápočet</w:t>
            </w:r>
          </w:p>
        </w:tc>
        <w:tc>
          <w:tcPr>
            <w:tcW w:w="2156" w:type="dxa"/>
            <w:shd w:val="clear" w:color="auto" w:fill="F7CAAC"/>
          </w:tcPr>
          <w:p w14:paraId="0BA77BD5" w14:textId="77777777" w:rsidR="003B6EAC" w:rsidRDefault="003B6EAC" w:rsidP="003B6EAC">
            <w:pPr>
              <w:jc w:val="both"/>
              <w:rPr>
                <w:b/>
              </w:rPr>
            </w:pPr>
            <w:r>
              <w:rPr>
                <w:b/>
              </w:rPr>
              <w:t>Forma výuky</w:t>
            </w:r>
          </w:p>
        </w:tc>
        <w:tc>
          <w:tcPr>
            <w:tcW w:w="1207" w:type="dxa"/>
            <w:gridSpan w:val="2"/>
          </w:tcPr>
          <w:p w14:paraId="3346568C" w14:textId="77777777" w:rsidR="003B6EAC" w:rsidRDefault="003B6EAC" w:rsidP="003B6EAC">
            <w:pPr>
              <w:jc w:val="both"/>
            </w:pPr>
            <w:r>
              <w:t>přednáška,</w:t>
            </w:r>
          </w:p>
          <w:p w14:paraId="2C730D3B" w14:textId="77777777" w:rsidR="003B6EAC" w:rsidRDefault="003B6EAC" w:rsidP="003B6EAC">
            <w:pPr>
              <w:jc w:val="both"/>
            </w:pPr>
            <w:r>
              <w:t>seminář</w:t>
            </w:r>
          </w:p>
        </w:tc>
      </w:tr>
      <w:tr w:rsidR="003B6EAC" w14:paraId="4ACF2DE6" w14:textId="77777777" w:rsidTr="003B6EAC">
        <w:trPr>
          <w:jc w:val="center"/>
        </w:trPr>
        <w:tc>
          <w:tcPr>
            <w:tcW w:w="3085" w:type="dxa"/>
            <w:shd w:val="clear" w:color="auto" w:fill="F7CAAC"/>
          </w:tcPr>
          <w:p w14:paraId="31753066" w14:textId="77777777" w:rsidR="003B6EAC" w:rsidRDefault="003B6EAC" w:rsidP="003B6EAC">
            <w:pPr>
              <w:jc w:val="both"/>
              <w:rPr>
                <w:b/>
              </w:rPr>
            </w:pPr>
            <w:r>
              <w:rPr>
                <w:b/>
              </w:rPr>
              <w:t>Forma způsobu ověření studijních výsledků a další požadavky na studenta</w:t>
            </w:r>
          </w:p>
        </w:tc>
        <w:tc>
          <w:tcPr>
            <w:tcW w:w="6769" w:type="dxa"/>
            <w:gridSpan w:val="7"/>
            <w:tcBorders>
              <w:bottom w:val="nil"/>
            </w:tcBorders>
          </w:tcPr>
          <w:p w14:paraId="77CE924B" w14:textId="77777777" w:rsidR="003B6EAC" w:rsidRDefault="003B6EAC" w:rsidP="003B6EAC">
            <w:pPr>
              <w:jc w:val="both"/>
            </w:pPr>
            <w:r w:rsidRPr="00264E5E">
              <w:t>Docházka (80% účast ve výuce). Seminární práce spojená s prezentací, písemný test</w:t>
            </w:r>
          </w:p>
        </w:tc>
      </w:tr>
      <w:tr w:rsidR="003B6EAC" w14:paraId="445B4031" w14:textId="77777777" w:rsidTr="004555C5">
        <w:trPr>
          <w:trHeight w:val="264"/>
          <w:jc w:val="center"/>
        </w:trPr>
        <w:tc>
          <w:tcPr>
            <w:tcW w:w="9854" w:type="dxa"/>
            <w:gridSpan w:val="8"/>
            <w:tcBorders>
              <w:top w:val="nil"/>
            </w:tcBorders>
          </w:tcPr>
          <w:p w14:paraId="0920A4B4" w14:textId="77777777" w:rsidR="003B6EAC" w:rsidRDefault="003B6EAC" w:rsidP="003B6EAC">
            <w:pPr>
              <w:jc w:val="both"/>
            </w:pPr>
          </w:p>
        </w:tc>
      </w:tr>
      <w:tr w:rsidR="003B6EAC" w14:paraId="37EE1E1D" w14:textId="77777777" w:rsidTr="003B6EAC">
        <w:trPr>
          <w:trHeight w:val="197"/>
          <w:jc w:val="center"/>
        </w:trPr>
        <w:tc>
          <w:tcPr>
            <w:tcW w:w="3085" w:type="dxa"/>
            <w:tcBorders>
              <w:top w:val="nil"/>
            </w:tcBorders>
            <w:shd w:val="clear" w:color="auto" w:fill="F7CAAC"/>
          </w:tcPr>
          <w:p w14:paraId="7BBA777B" w14:textId="77777777" w:rsidR="003B6EAC" w:rsidRDefault="003B6EAC" w:rsidP="003B6EAC">
            <w:pPr>
              <w:jc w:val="both"/>
              <w:rPr>
                <w:b/>
              </w:rPr>
            </w:pPr>
            <w:r>
              <w:rPr>
                <w:b/>
              </w:rPr>
              <w:t>Garant předmětu</w:t>
            </w:r>
          </w:p>
        </w:tc>
        <w:tc>
          <w:tcPr>
            <w:tcW w:w="6769" w:type="dxa"/>
            <w:gridSpan w:val="7"/>
            <w:tcBorders>
              <w:top w:val="nil"/>
            </w:tcBorders>
          </w:tcPr>
          <w:p w14:paraId="3B86A82A" w14:textId="77777777" w:rsidR="003B6EAC" w:rsidRPr="005B5A17" w:rsidRDefault="005B5A17" w:rsidP="005B5A17">
            <w:r w:rsidRPr="005B5A17">
              <w:t>doc. PaedDr. Jana Majerčíková, PhD.</w:t>
            </w:r>
          </w:p>
        </w:tc>
      </w:tr>
      <w:tr w:rsidR="003B6EAC" w14:paraId="450BFC89" w14:textId="77777777" w:rsidTr="003B6EAC">
        <w:trPr>
          <w:trHeight w:val="243"/>
          <w:jc w:val="center"/>
        </w:trPr>
        <w:tc>
          <w:tcPr>
            <w:tcW w:w="3085" w:type="dxa"/>
            <w:tcBorders>
              <w:top w:val="nil"/>
            </w:tcBorders>
            <w:shd w:val="clear" w:color="auto" w:fill="F7CAAC"/>
          </w:tcPr>
          <w:p w14:paraId="4506039E" w14:textId="77777777" w:rsidR="003B6EAC" w:rsidRDefault="003B6EAC" w:rsidP="003B6EAC">
            <w:pPr>
              <w:jc w:val="both"/>
              <w:rPr>
                <w:b/>
              </w:rPr>
            </w:pPr>
            <w:r>
              <w:rPr>
                <w:b/>
              </w:rPr>
              <w:t>Zapojení garanta do výuky předmětu</w:t>
            </w:r>
          </w:p>
        </w:tc>
        <w:tc>
          <w:tcPr>
            <w:tcW w:w="6769" w:type="dxa"/>
            <w:gridSpan w:val="7"/>
            <w:tcBorders>
              <w:top w:val="nil"/>
            </w:tcBorders>
          </w:tcPr>
          <w:p w14:paraId="12C5B060" w14:textId="77777777" w:rsidR="003B6EAC" w:rsidRDefault="003B6EAC" w:rsidP="003B6EAC">
            <w:pPr>
              <w:jc w:val="both"/>
            </w:pPr>
            <w:r>
              <w:t>přednášející, vede seminář</w:t>
            </w:r>
          </w:p>
        </w:tc>
      </w:tr>
      <w:tr w:rsidR="003B6EAC" w14:paraId="5880A0F2" w14:textId="77777777" w:rsidTr="003B6EAC">
        <w:trPr>
          <w:jc w:val="center"/>
        </w:trPr>
        <w:tc>
          <w:tcPr>
            <w:tcW w:w="3085" w:type="dxa"/>
            <w:shd w:val="clear" w:color="auto" w:fill="F7CAAC"/>
          </w:tcPr>
          <w:p w14:paraId="77E3ED4E" w14:textId="77777777" w:rsidR="003B6EAC" w:rsidRDefault="003B6EAC" w:rsidP="003B6EAC">
            <w:pPr>
              <w:jc w:val="both"/>
              <w:rPr>
                <w:b/>
              </w:rPr>
            </w:pPr>
            <w:r>
              <w:rPr>
                <w:b/>
              </w:rPr>
              <w:t>Vyučující</w:t>
            </w:r>
          </w:p>
        </w:tc>
        <w:tc>
          <w:tcPr>
            <w:tcW w:w="6769" w:type="dxa"/>
            <w:gridSpan w:val="7"/>
            <w:tcBorders>
              <w:bottom w:val="nil"/>
            </w:tcBorders>
          </w:tcPr>
          <w:p w14:paraId="7E13CBDC" w14:textId="7D85F4FE" w:rsidR="003B6EAC" w:rsidRDefault="005B5A17" w:rsidP="005B5A17">
            <w:r w:rsidRPr="005B5A17">
              <w:t>doc. PaedDr. Jana Majerčíková, Ph</w:t>
            </w:r>
            <w:r>
              <w:t>D.</w:t>
            </w:r>
            <w:ins w:id="102" w:author="Anežka Lengálová" w:date="2018-05-30T06:29:00Z">
              <w:r w:rsidR="007A2B6D">
                <w:t>,</w:t>
              </w:r>
            </w:ins>
            <w:r>
              <w:t xml:space="preserve"> </w:t>
            </w:r>
            <w:r w:rsidR="001F34E3">
              <w:t>100%</w:t>
            </w:r>
          </w:p>
        </w:tc>
      </w:tr>
      <w:tr w:rsidR="003B6EAC" w14:paraId="198F653C" w14:textId="77777777" w:rsidTr="004555C5">
        <w:trPr>
          <w:trHeight w:val="300"/>
          <w:jc w:val="center"/>
        </w:trPr>
        <w:tc>
          <w:tcPr>
            <w:tcW w:w="9854" w:type="dxa"/>
            <w:gridSpan w:val="8"/>
            <w:tcBorders>
              <w:top w:val="nil"/>
            </w:tcBorders>
          </w:tcPr>
          <w:p w14:paraId="59AB3EA7" w14:textId="77777777" w:rsidR="003B6EAC" w:rsidRDefault="003B6EAC" w:rsidP="003B6EAC">
            <w:pPr>
              <w:jc w:val="both"/>
            </w:pPr>
          </w:p>
        </w:tc>
      </w:tr>
      <w:tr w:rsidR="003B6EAC" w14:paraId="3B2478B1" w14:textId="77777777" w:rsidTr="003B6EAC">
        <w:trPr>
          <w:jc w:val="center"/>
        </w:trPr>
        <w:tc>
          <w:tcPr>
            <w:tcW w:w="3085" w:type="dxa"/>
            <w:shd w:val="clear" w:color="auto" w:fill="F7CAAC"/>
          </w:tcPr>
          <w:p w14:paraId="2D2B7D19" w14:textId="77777777" w:rsidR="003B6EAC" w:rsidRDefault="003B6EAC" w:rsidP="003B6EAC">
            <w:pPr>
              <w:jc w:val="both"/>
              <w:rPr>
                <w:b/>
              </w:rPr>
            </w:pPr>
            <w:r>
              <w:rPr>
                <w:b/>
              </w:rPr>
              <w:t>Stručná anotace předmětu</w:t>
            </w:r>
          </w:p>
        </w:tc>
        <w:tc>
          <w:tcPr>
            <w:tcW w:w="6769" w:type="dxa"/>
            <w:gridSpan w:val="7"/>
            <w:tcBorders>
              <w:bottom w:val="nil"/>
            </w:tcBorders>
          </w:tcPr>
          <w:p w14:paraId="786AFACD" w14:textId="77777777" w:rsidR="003B6EAC" w:rsidRDefault="003B6EAC" w:rsidP="003B6EAC">
            <w:pPr>
              <w:jc w:val="both"/>
            </w:pPr>
          </w:p>
        </w:tc>
      </w:tr>
      <w:tr w:rsidR="003B6EAC" w14:paraId="2F055AD9" w14:textId="77777777" w:rsidTr="003B6EAC">
        <w:trPr>
          <w:trHeight w:val="3458"/>
          <w:jc w:val="center"/>
        </w:trPr>
        <w:tc>
          <w:tcPr>
            <w:tcW w:w="9854" w:type="dxa"/>
            <w:gridSpan w:val="8"/>
            <w:tcBorders>
              <w:top w:val="nil"/>
              <w:bottom w:val="single" w:sz="12" w:space="0" w:color="auto"/>
            </w:tcBorders>
          </w:tcPr>
          <w:p w14:paraId="0136FFA3" w14:textId="77777777" w:rsidR="003B6EAC" w:rsidRPr="00E2542A" w:rsidRDefault="003B6EAC" w:rsidP="003B6EAC">
            <w:pPr>
              <w:jc w:val="both"/>
            </w:pPr>
            <w:r w:rsidRPr="00E2542A">
              <w:t>Předmět sociologie dětství jako odvětvová a hraniční disciplína sociologie.</w:t>
            </w:r>
          </w:p>
          <w:p w14:paraId="35F9C1D1" w14:textId="77777777" w:rsidR="003B6EAC" w:rsidRPr="00E2542A" w:rsidRDefault="003B6EAC" w:rsidP="003B6EAC">
            <w:pPr>
              <w:jc w:val="both"/>
            </w:pPr>
            <w:r w:rsidRPr="00E2542A">
              <w:t>Pojem dítě a dětství z hlediska několika diskurzu.</w:t>
            </w:r>
          </w:p>
          <w:p w14:paraId="498D5235" w14:textId="77777777" w:rsidR="003B6EAC" w:rsidRPr="00E2542A" w:rsidRDefault="003B6EAC" w:rsidP="003B6EAC">
            <w:pPr>
              <w:jc w:val="both"/>
            </w:pPr>
            <w:r w:rsidRPr="00E2542A">
              <w:t>Životní cyklus a generační struktura společnosti</w:t>
            </w:r>
            <w:r w:rsidR="00C9069C">
              <w:t>.</w:t>
            </w:r>
          </w:p>
          <w:p w14:paraId="4D97940B" w14:textId="77777777" w:rsidR="003B6EAC" w:rsidRPr="00E2542A" w:rsidRDefault="003B6EAC" w:rsidP="003B6EAC">
            <w:pPr>
              <w:jc w:val="both"/>
            </w:pPr>
            <w:r w:rsidRPr="00E2542A">
              <w:t>Tradiční, konstruktivistické, interakcionistické a interpretativní teorie v sociologii dětství.</w:t>
            </w:r>
          </w:p>
          <w:p w14:paraId="4B174D33" w14:textId="77777777" w:rsidR="003B6EAC" w:rsidRPr="00E2542A" w:rsidRDefault="00E2542A" w:rsidP="003B6EAC">
            <w:pPr>
              <w:jc w:val="both"/>
            </w:pPr>
            <w:r>
              <w:t>Historicko-</w:t>
            </w:r>
            <w:r w:rsidR="003B6EAC" w:rsidRPr="00E2542A">
              <w:t>společenské modely dětství.</w:t>
            </w:r>
          </w:p>
          <w:p w14:paraId="57F98A3F" w14:textId="77777777" w:rsidR="003B6EAC" w:rsidRPr="00E2542A" w:rsidRDefault="003B6EAC" w:rsidP="003B6EAC">
            <w:pPr>
              <w:jc w:val="both"/>
            </w:pPr>
            <w:r w:rsidRPr="00E2542A">
              <w:t>Sociologická charakteristika dětství.</w:t>
            </w:r>
          </w:p>
          <w:p w14:paraId="1B39823C" w14:textId="77777777" w:rsidR="003B6EAC" w:rsidRPr="00E2542A" w:rsidRDefault="003B6EAC" w:rsidP="003B6EAC">
            <w:pPr>
              <w:jc w:val="both"/>
            </w:pPr>
            <w:r w:rsidRPr="00E2542A">
              <w:t>Dítě jako sociální aktér v sociologii dětství.</w:t>
            </w:r>
          </w:p>
          <w:p w14:paraId="0845E821" w14:textId="77777777" w:rsidR="003B6EAC" w:rsidRPr="00E2542A" w:rsidRDefault="003B6EAC" w:rsidP="003B6EAC">
            <w:pPr>
              <w:jc w:val="both"/>
            </w:pPr>
            <w:r w:rsidRPr="00E2542A">
              <w:t>Dětství jako sociokulturních fenomén</w:t>
            </w:r>
            <w:r w:rsidR="00C9069C">
              <w:t>.</w:t>
            </w:r>
          </w:p>
          <w:p w14:paraId="7CE6F388" w14:textId="77777777" w:rsidR="003B6EAC" w:rsidRPr="00E2542A" w:rsidRDefault="003B6EAC" w:rsidP="003B6EAC">
            <w:pPr>
              <w:jc w:val="both"/>
            </w:pPr>
            <w:r w:rsidRPr="00E2542A">
              <w:t>Dětství jako významný fenomén procesu socializace.</w:t>
            </w:r>
          </w:p>
          <w:p w14:paraId="4319956D" w14:textId="77777777" w:rsidR="003B6EAC" w:rsidRPr="00E2542A" w:rsidRDefault="003B6EAC" w:rsidP="003B6EAC">
            <w:pPr>
              <w:jc w:val="both"/>
            </w:pPr>
            <w:r w:rsidRPr="00E2542A">
              <w:t>Generační uspořádání v sociologii dětství.</w:t>
            </w:r>
          </w:p>
          <w:p w14:paraId="47865B87" w14:textId="77777777" w:rsidR="003B6EAC" w:rsidRPr="00E2542A" w:rsidRDefault="003B6EAC" w:rsidP="003B6EAC">
            <w:pPr>
              <w:jc w:val="both"/>
            </w:pPr>
            <w:r w:rsidRPr="00E2542A">
              <w:t>Současné specifika pozice dítěte</w:t>
            </w:r>
            <w:r w:rsidR="00C9069C">
              <w:t>.</w:t>
            </w:r>
          </w:p>
          <w:p w14:paraId="08721739" w14:textId="77777777" w:rsidR="003B6EAC" w:rsidRPr="00E2542A" w:rsidRDefault="003B6EAC" w:rsidP="003B6EAC">
            <w:pPr>
              <w:jc w:val="both"/>
            </w:pPr>
            <w:r w:rsidRPr="00E2542A">
              <w:t>Dětství a masmédia v současné společnosti a jejich vliv na současné dětství.</w:t>
            </w:r>
          </w:p>
          <w:p w14:paraId="1BF19CA2" w14:textId="77777777" w:rsidR="003B6EAC" w:rsidRPr="00E2542A" w:rsidRDefault="003B6EAC" w:rsidP="003B6EAC">
            <w:pPr>
              <w:jc w:val="both"/>
            </w:pPr>
            <w:r w:rsidRPr="00E2542A">
              <w:t>Současná rodina a její změny, nové podoby rodinného chování.</w:t>
            </w:r>
          </w:p>
          <w:p w14:paraId="1F12ABCD" w14:textId="77777777" w:rsidR="003B6EAC" w:rsidRPr="00E2542A" w:rsidRDefault="003B6EAC" w:rsidP="003B6EAC">
            <w:pPr>
              <w:jc w:val="both"/>
            </w:pPr>
            <w:r w:rsidRPr="00E2542A">
              <w:t>Úmluva OSN o právech dítěte.</w:t>
            </w:r>
          </w:p>
          <w:p w14:paraId="2A558CC0" w14:textId="77777777" w:rsidR="003B6EAC" w:rsidRPr="00264E5E" w:rsidRDefault="003B6EAC" w:rsidP="003B6EAC">
            <w:pPr>
              <w:jc w:val="both"/>
              <w:rPr>
                <w:lang w:val="sk-SK"/>
              </w:rPr>
            </w:pPr>
          </w:p>
        </w:tc>
      </w:tr>
      <w:tr w:rsidR="003B6EAC" w14:paraId="5A06B4F0" w14:textId="77777777" w:rsidTr="003B6EAC">
        <w:trPr>
          <w:trHeight w:val="334"/>
          <w:jc w:val="center"/>
        </w:trPr>
        <w:tc>
          <w:tcPr>
            <w:tcW w:w="3652" w:type="dxa"/>
            <w:gridSpan w:val="2"/>
            <w:tcBorders>
              <w:top w:val="nil"/>
            </w:tcBorders>
            <w:shd w:val="clear" w:color="auto" w:fill="F7CAAC"/>
          </w:tcPr>
          <w:p w14:paraId="7B7AFA0A" w14:textId="77777777" w:rsidR="003B6EAC" w:rsidRDefault="003B6EAC" w:rsidP="003B6EAC">
            <w:pPr>
              <w:jc w:val="both"/>
            </w:pPr>
            <w:r>
              <w:rPr>
                <w:b/>
              </w:rPr>
              <w:t>Studijní literatura a studijní pomůcky</w:t>
            </w:r>
          </w:p>
        </w:tc>
        <w:tc>
          <w:tcPr>
            <w:tcW w:w="6202" w:type="dxa"/>
            <w:gridSpan w:val="6"/>
            <w:tcBorders>
              <w:top w:val="nil"/>
              <w:bottom w:val="nil"/>
            </w:tcBorders>
          </w:tcPr>
          <w:p w14:paraId="37D74F37" w14:textId="77777777" w:rsidR="003B6EAC" w:rsidRDefault="003B6EAC" w:rsidP="003B6EAC">
            <w:pPr>
              <w:jc w:val="both"/>
            </w:pPr>
          </w:p>
        </w:tc>
      </w:tr>
      <w:tr w:rsidR="003B6EAC" w14:paraId="5BACD265" w14:textId="77777777" w:rsidTr="003B6EAC">
        <w:trPr>
          <w:trHeight w:val="1497"/>
          <w:jc w:val="center"/>
        </w:trPr>
        <w:tc>
          <w:tcPr>
            <w:tcW w:w="9854" w:type="dxa"/>
            <w:gridSpan w:val="8"/>
            <w:tcBorders>
              <w:top w:val="nil"/>
            </w:tcBorders>
          </w:tcPr>
          <w:p w14:paraId="4E5851B9" w14:textId="77777777" w:rsidR="003B6EAC" w:rsidRDefault="003B6EAC" w:rsidP="003B6EAC">
            <w:pPr>
              <w:jc w:val="both"/>
              <w:rPr>
                <w:b/>
                <w:lang w:val="sk-SK"/>
              </w:rPr>
            </w:pPr>
            <w:r w:rsidRPr="00264E5E">
              <w:rPr>
                <w:b/>
                <w:lang w:val="sk-SK"/>
              </w:rPr>
              <w:t>Povinná literatura:</w:t>
            </w:r>
          </w:p>
          <w:p w14:paraId="2D440DAF" w14:textId="77777777" w:rsidR="005B5A17" w:rsidRPr="005B5A17" w:rsidRDefault="005B5A17" w:rsidP="00C9069C">
            <w:pPr>
              <w:rPr>
                <w:lang w:val="sk-SK"/>
              </w:rPr>
            </w:pPr>
            <w:r w:rsidRPr="00264E5E">
              <w:rPr>
                <w:lang w:val="sk-SK"/>
              </w:rPr>
              <w:t>Nosál, I. (ed.). (2004). Obrazy dětství v dnešní společnosti. Studie ze sociologie děts</w:t>
            </w:r>
            <w:r>
              <w:rPr>
                <w:lang w:val="sk-SK"/>
              </w:rPr>
              <w:t>tví. Brno: Barrister &amp; Principal.</w:t>
            </w:r>
          </w:p>
          <w:p w14:paraId="26CDC67F" w14:textId="77777777" w:rsidR="003B6EAC" w:rsidRDefault="003B6EAC" w:rsidP="00C9069C">
            <w:pPr>
              <w:rPr>
                <w:lang w:val="sk-SK"/>
              </w:rPr>
            </w:pPr>
            <w:r w:rsidRPr="00264E5E">
              <w:rPr>
                <w:lang w:val="sk-SK"/>
              </w:rPr>
              <w:t>Ondrejkovič, P. (2002). Globalizácia a individualizácia mládeže. Negatívne stránky. Bratislava: Veda.</w:t>
            </w:r>
          </w:p>
          <w:p w14:paraId="3F44BA66" w14:textId="77777777" w:rsidR="001F34E3" w:rsidRPr="00264E5E" w:rsidRDefault="005B5A17" w:rsidP="00C9069C">
            <w:pPr>
              <w:rPr>
                <w:lang w:val="sk-SK"/>
              </w:rPr>
            </w:pPr>
            <w:r w:rsidRPr="00264E5E">
              <w:rPr>
                <w:lang w:val="sk-SK"/>
              </w:rPr>
              <w:t>Ondrejkovič, P. (2004). Socializácia v sociológii výchovy. Bratislava: Veda.</w:t>
            </w:r>
          </w:p>
          <w:p w14:paraId="4AAFA0BD" w14:textId="77777777" w:rsidR="00C9069C" w:rsidRDefault="00C9069C" w:rsidP="003B6EAC">
            <w:pPr>
              <w:jc w:val="both"/>
              <w:rPr>
                <w:b/>
                <w:lang w:val="sk-SK"/>
              </w:rPr>
            </w:pPr>
          </w:p>
          <w:p w14:paraId="4EB649A7" w14:textId="77777777" w:rsidR="003B6EAC" w:rsidRPr="00264E5E" w:rsidRDefault="003B6EAC" w:rsidP="003B6EAC">
            <w:pPr>
              <w:jc w:val="both"/>
              <w:rPr>
                <w:b/>
                <w:lang w:val="sk-SK"/>
              </w:rPr>
            </w:pPr>
            <w:r w:rsidRPr="00264E5E">
              <w:rPr>
                <w:b/>
                <w:lang w:val="sk-SK"/>
              </w:rPr>
              <w:t>Doporučená literatura:</w:t>
            </w:r>
          </w:p>
          <w:p w14:paraId="42346116" w14:textId="77777777" w:rsidR="003B6EAC" w:rsidRPr="00264E5E" w:rsidRDefault="003B6EAC" w:rsidP="00C9069C">
            <w:pPr>
              <w:rPr>
                <w:lang w:val="sk-SK"/>
              </w:rPr>
            </w:pPr>
            <w:r w:rsidRPr="00264E5E">
              <w:rPr>
                <w:lang w:val="sk-SK"/>
              </w:rPr>
              <w:t>Šulová, L. (2004). Raný psychický vývoj dítěte. Praha: Karolinum.</w:t>
            </w:r>
          </w:p>
          <w:p w14:paraId="6E7D6587" w14:textId="77777777" w:rsidR="003B6EAC" w:rsidRDefault="003B6EAC" w:rsidP="005B5A17">
            <w:pPr>
              <w:jc w:val="both"/>
            </w:pPr>
          </w:p>
        </w:tc>
      </w:tr>
      <w:tr w:rsidR="003B6EAC" w14:paraId="5C2698CD" w14:textId="77777777" w:rsidTr="003B6EAC">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14:paraId="10104B54" w14:textId="77777777" w:rsidR="003B6EAC" w:rsidRDefault="003B6EAC" w:rsidP="003B6EAC">
            <w:pPr>
              <w:jc w:val="center"/>
              <w:rPr>
                <w:b/>
              </w:rPr>
            </w:pPr>
            <w:r>
              <w:rPr>
                <w:b/>
              </w:rPr>
              <w:t>Informace ke kombinované nebo distanční formě</w:t>
            </w:r>
          </w:p>
        </w:tc>
      </w:tr>
      <w:tr w:rsidR="003B6EAC" w14:paraId="4239DAEC" w14:textId="77777777" w:rsidTr="003B6EAC">
        <w:trPr>
          <w:jc w:val="center"/>
        </w:trPr>
        <w:tc>
          <w:tcPr>
            <w:tcW w:w="4786" w:type="dxa"/>
            <w:gridSpan w:val="3"/>
            <w:tcBorders>
              <w:top w:val="single" w:sz="2" w:space="0" w:color="auto"/>
            </w:tcBorders>
            <w:shd w:val="clear" w:color="auto" w:fill="F7CAAC"/>
          </w:tcPr>
          <w:p w14:paraId="4FC0CEA8" w14:textId="77777777" w:rsidR="003B6EAC" w:rsidRDefault="003B6EAC" w:rsidP="003B6EAC">
            <w:pPr>
              <w:jc w:val="both"/>
            </w:pPr>
            <w:r>
              <w:rPr>
                <w:b/>
              </w:rPr>
              <w:t>Rozsah konzultací (soustředění)</w:t>
            </w:r>
          </w:p>
        </w:tc>
        <w:tc>
          <w:tcPr>
            <w:tcW w:w="889" w:type="dxa"/>
            <w:tcBorders>
              <w:top w:val="single" w:sz="2" w:space="0" w:color="auto"/>
            </w:tcBorders>
          </w:tcPr>
          <w:p w14:paraId="32C4E93C" w14:textId="77777777" w:rsidR="003B6EAC" w:rsidRDefault="003B6EAC" w:rsidP="003B6EAC">
            <w:pPr>
              <w:jc w:val="both"/>
            </w:pPr>
          </w:p>
        </w:tc>
        <w:tc>
          <w:tcPr>
            <w:tcW w:w="4179" w:type="dxa"/>
            <w:gridSpan w:val="4"/>
            <w:tcBorders>
              <w:top w:val="single" w:sz="2" w:space="0" w:color="auto"/>
            </w:tcBorders>
            <w:shd w:val="clear" w:color="auto" w:fill="F7CAAC"/>
          </w:tcPr>
          <w:p w14:paraId="47347358" w14:textId="77777777" w:rsidR="003B6EAC" w:rsidRDefault="003B6EAC" w:rsidP="003B6EAC">
            <w:pPr>
              <w:jc w:val="both"/>
              <w:rPr>
                <w:b/>
              </w:rPr>
            </w:pPr>
            <w:r>
              <w:rPr>
                <w:b/>
              </w:rPr>
              <w:t xml:space="preserve">hodin </w:t>
            </w:r>
          </w:p>
        </w:tc>
      </w:tr>
      <w:tr w:rsidR="003B6EAC" w14:paraId="00F529A5" w14:textId="77777777" w:rsidTr="003B6EAC">
        <w:trPr>
          <w:jc w:val="center"/>
        </w:trPr>
        <w:tc>
          <w:tcPr>
            <w:tcW w:w="9854" w:type="dxa"/>
            <w:gridSpan w:val="8"/>
            <w:shd w:val="clear" w:color="auto" w:fill="F7CAAC"/>
          </w:tcPr>
          <w:p w14:paraId="4090756A" w14:textId="77777777" w:rsidR="003B6EAC" w:rsidRDefault="003B6EAC" w:rsidP="003B6EAC">
            <w:pPr>
              <w:jc w:val="both"/>
              <w:rPr>
                <w:b/>
              </w:rPr>
            </w:pPr>
            <w:r>
              <w:rPr>
                <w:b/>
              </w:rPr>
              <w:t>Informace o způsobu kontaktu s</w:t>
            </w:r>
            <w:r w:rsidR="00C9069C">
              <w:rPr>
                <w:b/>
              </w:rPr>
              <w:t> </w:t>
            </w:r>
            <w:r>
              <w:rPr>
                <w:b/>
              </w:rPr>
              <w:t>vyučujícím</w:t>
            </w:r>
          </w:p>
        </w:tc>
      </w:tr>
      <w:tr w:rsidR="003B6EAC" w14:paraId="5CBCA382" w14:textId="77777777" w:rsidTr="00E2542A">
        <w:trPr>
          <w:trHeight w:val="285"/>
          <w:jc w:val="center"/>
        </w:trPr>
        <w:tc>
          <w:tcPr>
            <w:tcW w:w="9854" w:type="dxa"/>
            <w:gridSpan w:val="8"/>
          </w:tcPr>
          <w:p w14:paraId="584B5304" w14:textId="77777777" w:rsidR="003B6EAC" w:rsidRDefault="003B6EAC" w:rsidP="003B6EAC">
            <w:pPr>
              <w:jc w:val="both"/>
            </w:pPr>
          </w:p>
        </w:tc>
      </w:tr>
    </w:tbl>
    <w:p w14:paraId="4BD99C79" w14:textId="77777777" w:rsidR="003B6EAC" w:rsidRDefault="003B6EAC"/>
    <w:p w14:paraId="7654BD86" w14:textId="77777777" w:rsidR="003B6EAC" w:rsidRDefault="003B6EAC">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6EAC" w14:paraId="5725DC56" w14:textId="77777777" w:rsidTr="003B6EAC">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BF7A947" w14:textId="77777777" w:rsidR="003B6EAC" w:rsidRDefault="003B6EAC" w:rsidP="003B6EAC">
            <w:pPr>
              <w:spacing w:line="276" w:lineRule="auto"/>
              <w:jc w:val="both"/>
              <w:rPr>
                <w:b/>
                <w:sz w:val="28"/>
                <w:lang w:eastAsia="en-US"/>
              </w:rPr>
            </w:pPr>
            <w:r>
              <w:br w:type="page"/>
            </w:r>
            <w:r>
              <w:rPr>
                <w:b/>
                <w:sz w:val="28"/>
                <w:lang w:eastAsia="en-US"/>
              </w:rPr>
              <w:t>B-III – Charakteristika studijního předmětu</w:t>
            </w:r>
          </w:p>
        </w:tc>
      </w:tr>
      <w:tr w:rsidR="003B6EAC" w14:paraId="7174E7BB" w14:textId="77777777" w:rsidTr="003B6EAC">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6282BD63" w14:textId="77777777" w:rsidR="003B6EAC" w:rsidRDefault="003B6EAC" w:rsidP="003B6EAC">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CA85941" w14:textId="77777777" w:rsidR="003B6EAC" w:rsidRDefault="003B6EAC" w:rsidP="003B6EAC">
            <w:pPr>
              <w:spacing w:line="276" w:lineRule="auto"/>
              <w:jc w:val="both"/>
              <w:rPr>
                <w:lang w:eastAsia="en-US"/>
              </w:rPr>
            </w:pPr>
            <w:r>
              <w:rPr>
                <w:lang w:eastAsia="en-US"/>
              </w:rPr>
              <w:t>Psychodidaktika v MŠ</w:t>
            </w:r>
          </w:p>
        </w:tc>
      </w:tr>
      <w:tr w:rsidR="003B6EAC" w14:paraId="2139E57F" w14:textId="77777777" w:rsidTr="003B6EA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2CEAD7F6" w14:textId="77777777" w:rsidR="003B6EAC" w:rsidRDefault="003B6EAC" w:rsidP="003B6EAC">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86BC8EA" w14:textId="77777777" w:rsidR="003B6EAC" w:rsidRDefault="003B6EAC" w:rsidP="003B6EAC">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079CF6" w14:textId="77777777" w:rsidR="003B6EAC" w:rsidRDefault="003B6EAC" w:rsidP="003B6EAC">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411D6F0C" w14:textId="77777777" w:rsidR="003B6EAC" w:rsidRDefault="003B6EAC" w:rsidP="003B6EAC">
            <w:pPr>
              <w:spacing w:line="276" w:lineRule="auto"/>
              <w:jc w:val="both"/>
              <w:rPr>
                <w:lang w:eastAsia="en-US"/>
              </w:rPr>
            </w:pPr>
            <w:r>
              <w:rPr>
                <w:lang w:eastAsia="en-US"/>
              </w:rPr>
              <w:t>1/ZS</w:t>
            </w:r>
          </w:p>
        </w:tc>
      </w:tr>
      <w:tr w:rsidR="003B6EAC" w14:paraId="1EFDB4D1" w14:textId="77777777" w:rsidTr="003B6EA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4525ED36" w14:textId="77777777" w:rsidR="003B6EAC" w:rsidRDefault="003B6EAC" w:rsidP="003B6EAC">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B0A13AC" w14:textId="77777777" w:rsidR="003B6EAC" w:rsidRDefault="003B6EAC" w:rsidP="003B6EAC">
            <w:pPr>
              <w:spacing w:line="276" w:lineRule="auto"/>
              <w:jc w:val="both"/>
              <w:rPr>
                <w:lang w:eastAsia="en-US"/>
              </w:rPr>
            </w:pPr>
            <w:r>
              <w:rPr>
                <w:lang w:eastAsia="en-US"/>
              </w:rPr>
              <w:t>28s+14c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CA18C45" w14:textId="77777777" w:rsidR="003B6EAC" w:rsidRDefault="003B6EAC" w:rsidP="003B6EAC">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C8F044A" w14:textId="77777777" w:rsidR="003B6EAC" w:rsidRDefault="003B6EAC" w:rsidP="003B6EAC">
            <w:pPr>
              <w:spacing w:line="276" w:lineRule="auto"/>
              <w:jc w:val="both"/>
              <w:rPr>
                <w:lang w:eastAsia="en-US"/>
              </w:rPr>
            </w:pPr>
            <w:r>
              <w:rPr>
                <w:lang w:eastAsia="en-US"/>
              </w:rP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5A460D4" w14:textId="77777777" w:rsidR="003B6EAC" w:rsidRDefault="003B6EAC" w:rsidP="003B6EAC">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E23659B" w14:textId="77777777" w:rsidR="003B6EAC" w:rsidRDefault="003B6EAC" w:rsidP="003B6EAC">
            <w:pPr>
              <w:spacing w:line="276" w:lineRule="auto"/>
              <w:jc w:val="both"/>
              <w:rPr>
                <w:lang w:eastAsia="en-US"/>
              </w:rPr>
            </w:pPr>
            <w:r>
              <w:rPr>
                <w:lang w:eastAsia="en-US"/>
              </w:rPr>
              <w:t>3</w:t>
            </w:r>
          </w:p>
        </w:tc>
      </w:tr>
      <w:tr w:rsidR="003B6EAC" w14:paraId="2A7D7924" w14:textId="77777777" w:rsidTr="003B6EA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60E70AC" w14:textId="77777777" w:rsidR="003B6EAC" w:rsidRDefault="003B6EAC" w:rsidP="003B6EAC">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7305398B" w14:textId="77777777" w:rsidR="003B6EAC" w:rsidRDefault="003B6EAC" w:rsidP="003B6EAC">
            <w:pPr>
              <w:spacing w:line="276" w:lineRule="auto"/>
              <w:jc w:val="both"/>
              <w:rPr>
                <w:lang w:eastAsia="en-US"/>
              </w:rPr>
            </w:pPr>
          </w:p>
        </w:tc>
      </w:tr>
      <w:tr w:rsidR="003B6EAC" w14:paraId="4FD88E7A" w14:textId="77777777" w:rsidTr="003B6EA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2A9D266F" w14:textId="77777777" w:rsidR="003B6EAC" w:rsidRDefault="003B6EAC" w:rsidP="003B6EAC">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9D82752" w14:textId="77777777" w:rsidR="003B6EAC" w:rsidRDefault="003B6EAC" w:rsidP="003B6EAC">
            <w:pPr>
              <w:spacing w:line="27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4695B11" w14:textId="77777777" w:rsidR="003B6EAC" w:rsidRDefault="003B6EAC" w:rsidP="003B6EAC">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78D772B0" w14:textId="77777777" w:rsidR="003B6EAC" w:rsidRDefault="003B6EAC" w:rsidP="003B6EAC">
            <w:pPr>
              <w:spacing w:line="276" w:lineRule="auto"/>
              <w:jc w:val="both"/>
              <w:rPr>
                <w:lang w:eastAsia="en-US"/>
              </w:rPr>
            </w:pPr>
            <w:r>
              <w:rPr>
                <w:lang w:eastAsia="en-US"/>
              </w:rPr>
              <w:t>seminář</w:t>
            </w:r>
          </w:p>
          <w:p w14:paraId="7C57D021" w14:textId="77777777" w:rsidR="003B6EAC" w:rsidRDefault="003B6EAC" w:rsidP="00FE7E5F">
            <w:pPr>
              <w:jc w:val="both"/>
              <w:rPr>
                <w:lang w:eastAsia="en-US"/>
              </w:rPr>
            </w:pPr>
            <w:r>
              <w:rPr>
                <w:lang w:eastAsia="en-US"/>
              </w:rPr>
              <w:t>cvičení</w:t>
            </w:r>
          </w:p>
        </w:tc>
      </w:tr>
      <w:tr w:rsidR="003B6EAC" w14:paraId="30AAD9B4" w14:textId="77777777" w:rsidTr="003B6EA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41DECE57" w14:textId="77777777" w:rsidR="003B6EAC" w:rsidRDefault="003B6EAC" w:rsidP="003B6EAC">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1B9EA84A" w14:textId="77777777" w:rsidR="003B6EAC" w:rsidRDefault="003B6EAC" w:rsidP="00FE7E5F">
            <w:pPr>
              <w:jc w:val="both"/>
              <w:rPr>
                <w:lang w:eastAsia="en-US"/>
              </w:rPr>
            </w:pPr>
            <w:r>
              <w:rPr>
                <w:lang w:eastAsia="en-US"/>
              </w:rPr>
              <w:t>Vypracování písemné přípravy na výuku s použitím psychodidaktické teorie. Realizace výuky jedné vyučovací jednotky a její písemná reflexe.</w:t>
            </w:r>
          </w:p>
        </w:tc>
      </w:tr>
      <w:tr w:rsidR="003B6EAC" w14:paraId="1EDA2C65" w14:textId="77777777" w:rsidTr="001F34E3">
        <w:trPr>
          <w:trHeight w:val="70"/>
          <w:jc w:val="center"/>
        </w:trPr>
        <w:tc>
          <w:tcPr>
            <w:tcW w:w="9854" w:type="dxa"/>
            <w:gridSpan w:val="8"/>
            <w:tcBorders>
              <w:top w:val="nil"/>
              <w:left w:val="single" w:sz="4" w:space="0" w:color="auto"/>
              <w:bottom w:val="single" w:sz="4" w:space="0" w:color="auto"/>
              <w:right w:val="single" w:sz="4" w:space="0" w:color="auto"/>
            </w:tcBorders>
          </w:tcPr>
          <w:p w14:paraId="256E986C" w14:textId="77777777" w:rsidR="003B6EAC" w:rsidRDefault="003B6EAC" w:rsidP="003B6EAC">
            <w:pPr>
              <w:spacing w:line="276" w:lineRule="auto"/>
              <w:jc w:val="both"/>
              <w:rPr>
                <w:lang w:eastAsia="en-US"/>
              </w:rPr>
            </w:pPr>
          </w:p>
        </w:tc>
      </w:tr>
      <w:tr w:rsidR="003B6EAC" w14:paraId="6BA9E101" w14:textId="77777777" w:rsidTr="003B6EAC">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32E5EB45" w14:textId="77777777" w:rsidR="003B6EAC" w:rsidRDefault="003B6EAC" w:rsidP="003B6EAC">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397F81F8" w14:textId="77777777" w:rsidR="003B6EAC" w:rsidRDefault="003B6EAC" w:rsidP="003B6EAC">
            <w:pPr>
              <w:spacing w:line="276" w:lineRule="auto"/>
              <w:jc w:val="both"/>
              <w:rPr>
                <w:lang w:eastAsia="en-US"/>
              </w:rPr>
            </w:pPr>
            <w:r>
              <w:rPr>
                <w:lang w:eastAsia="en-US"/>
              </w:rPr>
              <w:t>prof. PhDr. Hana Lukášová, CSc.</w:t>
            </w:r>
          </w:p>
        </w:tc>
      </w:tr>
      <w:tr w:rsidR="003B6EAC" w14:paraId="4485886B" w14:textId="77777777" w:rsidTr="003B6EAC">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6F29E25D" w14:textId="77777777" w:rsidR="003B6EAC" w:rsidRDefault="003B6EAC" w:rsidP="003B6EAC">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34DE057E" w14:textId="77777777" w:rsidR="003B6EAC" w:rsidRDefault="003B6EAC" w:rsidP="003B6EAC">
            <w:pPr>
              <w:spacing w:line="276" w:lineRule="auto"/>
              <w:jc w:val="both"/>
              <w:rPr>
                <w:lang w:eastAsia="en-US"/>
              </w:rPr>
            </w:pPr>
            <w:r>
              <w:rPr>
                <w:lang w:eastAsia="en-US"/>
              </w:rPr>
              <w:t>vede seminář, cvičící</w:t>
            </w:r>
          </w:p>
        </w:tc>
      </w:tr>
      <w:tr w:rsidR="003B6EAC" w14:paraId="0B591751" w14:textId="77777777" w:rsidTr="003B6EA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1CF3BF3" w14:textId="77777777" w:rsidR="003B6EAC" w:rsidRDefault="003B6EAC" w:rsidP="003B6EAC">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163BB345" w14:textId="77777777" w:rsidR="003B6EAC" w:rsidRDefault="004555C5" w:rsidP="003B6EAC">
            <w:pPr>
              <w:spacing w:line="276" w:lineRule="auto"/>
              <w:jc w:val="both"/>
              <w:rPr>
                <w:lang w:eastAsia="en-US"/>
              </w:rPr>
            </w:pPr>
            <w:r>
              <w:rPr>
                <w:lang w:eastAsia="en-US"/>
              </w:rPr>
              <w:t>p</w:t>
            </w:r>
            <w:r w:rsidR="001F34E3">
              <w:rPr>
                <w:lang w:eastAsia="en-US"/>
              </w:rPr>
              <w:t>rof. PhDr. Hana Lukášová, CSc., 100%</w:t>
            </w:r>
          </w:p>
        </w:tc>
      </w:tr>
      <w:tr w:rsidR="003B6EAC" w14:paraId="7999CB97" w14:textId="77777777" w:rsidTr="001F34E3">
        <w:trPr>
          <w:trHeight w:val="70"/>
          <w:jc w:val="center"/>
        </w:trPr>
        <w:tc>
          <w:tcPr>
            <w:tcW w:w="9854" w:type="dxa"/>
            <w:gridSpan w:val="8"/>
            <w:tcBorders>
              <w:top w:val="nil"/>
              <w:left w:val="single" w:sz="4" w:space="0" w:color="auto"/>
              <w:bottom w:val="single" w:sz="4" w:space="0" w:color="auto"/>
              <w:right w:val="single" w:sz="4" w:space="0" w:color="auto"/>
            </w:tcBorders>
          </w:tcPr>
          <w:p w14:paraId="73E02935" w14:textId="77777777" w:rsidR="003B6EAC" w:rsidRDefault="003B6EAC" w:rsidP="003B6EAC">
            <w:pPr>
              <w:spacing w:line="276" w:lineRule="auto"/>
              <w:jc w:val="both"/>
              <w:rPr>
                <w:lang w:eastAsia="en-US"/>
              </w:rPr>
            </w:pPr>
          </w:p>
        </w:tc>
      </w:tr>
      <w:tr w:rsidR="003B6EAC" w14:paraId="227F1A23" w14:textId="77777777" w:rsidTr="003B6EA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C244B15" w14:textId="77777777" w:rsidR="003B6EAC" w:rsidRDefault="003B6EAC" w:rsidP="003B6EAC">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37611568" w14:textId="77777777" w:rsidR="003B6EAC" w:rsidRDefault="003B6EAC" w:rsidP="003B6EAC">
            <w:pPr>
              <w:spacing w:line="276" w:lineRule="auto"/>
              <w:jc w:val="both"/>
              <w:rPr>
                <w:lang w:eastAsia="en-US"/>
              </w:rPr>
            </w:pPr>
          </w:p>
        </w:tc>
      </w:tr>
      <w:tr w:rsidR="003B6EAC" w14:paraId="1836FB31" w14:textId="77777777" w:rsidTr="001D7269">
        <w:trPr>
          <w:trHeight w:val="2622"/>
          <w:jc w:val="center"/>
        </w:trPr>
        <w:tc>
          <w:tcPr>
            <w:tcW w:w="9854" w:type="dxa"/>
            <w:gridSpan w:val="8"/>
            <w:tcBorders>
              <w:top w:val="nil"/>
              <w:left w:val="single" w:sz="4" w:space="0" w:color="auto"/>
              <w:bottom w:val="single" w:sz="12" w:space="0" w:color="auto"/>
              <w:right w:val="single" w:sz="4" w:space="0" w:color="auto"/>
            </w:tcBorders>
          </w:tcPr>
          <w:p w14:paraId="011A8503" w14:textId="77777777" w:rsidR="003B6EAC" w:rsidRDefault="003B6EAC" w:rsidP="001D7269">
            <w:pPr>
              <w:jc w:val="both"/>
              <w:rPr>
                <w:lang w:eastAsia="en-US"/>
              </w:rPr>
            </w:pPr>
            <w:r>
              <w:rPr>
                <w:lang w:eastAsia="en-US"/>
              </w:rPr>
              <w:t>Východiska psychodidaktiky a nejnovější výzkumy mozku</w:t>
            </w:r>
            <w:r w:rsidR="00E2542A">
              <w:rPr>
                <w:lang w:eastAsia="en-US"/>
              </w:rPr>
              <w:t>.</w:t>
            </w:r>
          </w:p>
          <w:p w14:paraId="716D84D3" w14:textId="77777777" w:rsidR="003B6EAC" w:rsidRDefault="003B6EAC" w:rsidP="001D7269">
            <w:pPr>
              <w:jc w:val="both"/>
              <w:rPr>
                <w:lang w:eastAsia="en-US"/>
              </w:rPr>
            </w:pPr>
            <w:r>
              <w:rPr>
                <w:lang w:eastAsia="en-US"/>
              </w:rPr>
              <w:t>Psychodidaktická analýza učiva</w:t>
            </w:r>
            <w:r w:rsidR="00E2542A">
              <w:rPr>
                <w:lang w:eastAsia="en-US"/>
              </w:rPr>
              <w:t>.</w:t>
            </w:r>
          </w:p>
          <w:p w14:paraId="118D9076" w14:textId="77777777" w:rsidR="003B6EAC" w:rsidRDefault="003B6EAC" w:rsidP="001D7269">
            <w:pPr>
              <w:jc w:val="both"/>
              <w:rPr>
                <w:lang w:eastAsia="en-US"/>
              </w:rPr>
            </w:pPr>
            <w:r>
              <w:rPr>
                <w:lang w:eastAsia="en-US"/>
              </w:rPr>
              <w:t>Psychodidaktická tvorba učebních cílů výuky</w:t>
            </w:r>
            <w:r w:rsidR="00E2542A">
              <w:rPr>
                <w:lang w:eastAsia="en-US"/>
              </w:rPr>
              <w:t>.</w:t>
            </w:r>
          </w:p>
          <w:p w14:paraId="7EEBBCFB" w14:textId="77777777" w:rsidR="003B6EAC" w:rsidRDefault="003B6EAC" w:rsidP="001D7269">
            <w:pPr>
              <w:jc w:val="both"/>
              <w:rPr>
                <w:lang w:eastAsia="en-US"/>
              </w:rPr>
            </w:pPr>
            <w:r>
              <w:rPr>
                <w:lang w:eastAsia="en-US"/>
              </w:rPr>
              <w:t>Psychodidaktická tvorba učebních úloh a aplikace jejich taxonomie</w:t>
            </w:r>
            <w:r w:rsidR="00E2542A">
              <w:rPr>
                <w:lang w:eastAsia="en-US"/>
              </w:rPr>
              <w:t>.</w:t>
            </w:r>
          </w:p>
          <w:p w14:paraId="34BDD947" w14:textId="77777777" w:rsidR="003B6EAC" w:rsidRDefault="003B6EAC" w:rsidP="001D7269">
            <w:pPr>
              <w:jc w:val="both"/>
              <w:rPr>
                <w:lang w:eastAsia="en-US"/>
              </w:rPr>
            </w:pPr>
            <w:r>
              <w:rPr>
                <w:lang w:eastAsia="en-US"/>
              </w:rPr>
              <w:t>Parametry učebních úloh</w:t>
            </w:r>
            <w:r w:rsidR="00E2542A">
              <w:rPr>
                <w:lang w:eastAsia="en-US"/>
              </w:rPr>
              <w:t>.</w:t>
            </w:r>
          </w:p>
          <w:p w14:paraId="72454870" w14:textId="77777777" w:rsidR="003B6EAC" w:rsidRDefault="003B6EAC" w:rsidP="001D7269">
            <w:pPr>
              <w:jc w:val="both"/>
              <w:rPr>
                <w:lang w:eastAsia="en-US"/>
              </w:rPr>
            </w:pPr>
            <w:r>
              <w:rPr>
                <w:lang w:eastAsia="en-US"/>
              </w:rPr>
              <w:t>Stanovení operačního parametru učebních úloh</w:t>
            </w:r>
            <w:r w:rsidR="00E2542A">
              <w:rPr>
                <w:lang w:eastAsia="en-US"/>
              </w:rPr>
              <w:t>.</w:t>
            </w:r>
          </w:p>
          <w:p w14:paraId="66F8F41C" w14:textId="77777777" w:rsidR="003B6EAC" w:rsidRDefault="003B6EAC" w:rsidP="001D7269">
            <w:pPr>
              <w:jc w:val="both"/>
              <w:rPr>
                <w:lang w:eastAsia="en-US"/>
              </w:rPr>
            </w:pPr>
            <w:r>
              <w:rPr>
                <w:lang w:eastAsia="en-US"/>
              </w:rPr>
              <w:t>Výpočet operační náročnosti vyučovací jednotky</w:t>
            </w:r>
            <w:r w:rsidR="00E2542A">
              <w:rPr>
                <w:lang w:eastAsia="en-US"/>
              </w:rPr>
              <w:t>.</w:t>
            </w:r>
          </w:p>
          <w:p w14:paraId="77B9C716" w14:textId="77777777" w:rsidR="003B6EAC" w:rsidRDefault="003B6EAC" w:rsidP="001D7269">
            <w:pPr>
              <w:jc w:val="both"/>
              <w:rPr>
                <w:lang w:eastAsia="en-US"/>
              </w:rPr>
            </w:pPr>
            <w:r>
              <w:rPr>
                <w:lang w:eastAsia="en-US"/>
              </w:rPr>
              <w:t>Stanovení aktivizačních metod, které facilitují učební činnosti žáků</w:t>
            </w:r>
            <w:r w:rsidR="00E2542A">
              <w:rPr>
                <w:lang w:eastAsia="en-US"/>
              </w:rPr>
              <w:t>.</w:t>
            </w:r>
          </w:p>
          <w:p w14:paraId="2D178CEE" w14:textId="77777777" w:rsidR="003B6EAC" w:rsidRDefault="003B6EAC" w:rsidP="001D7269">
            <w:pPr>
              <w:jc w:val="both"/>
              <w:rPr>
                <w:lang w:eastAsia="en-US"/>
              </w:rPr>
            </w:pPr>
            <w:r>
              <w:rPr>
                <w:lang w:eastAsia="en-US"/>
              </w:rPr>
              <w:t>Stanovení adekvátních vyučovacích forem stimulujících učební činnosti žáků a jejich sociální učení</w:t>
            </w:r>
            <w:r w:rsidR="00E2542A">
              <w:rPr>
                <w:lang w:eastAsia="en-US"/>
              </w:rPr>
              <w:t>.</w:t>
            </w:r>
          </w:p>
          <w:p w14:paraId="7B865CB3" w14:textId="77777777" w:rsidR="003B6EAC" w:rsidRDefault="003B6EAC" w:rsidP="001D7269">
            <w:pPr>
              <w:jc w:val="both"/>
              <w:rPr>
                <w:lang w:eastAsia="en-US"/>
              </w:rPr>
            </w:pPr>
            <w:r>
              <w:rPr>
                <w:lang w:eastAsia="en-US"/>
              </w:rPr>
              <w:t>Volby adekvátních didaktických prostředků pro řízení samostatného učení žáků (souvislosti s ICT)</w:t>
            </w:r>
            <w:r w:rsidR="00E2542A">
              <w:rPr>
                <w:lang w:eastAsia="en-US"/>
              </w:rPr>
              <w:t>.</w:t>
            </w:r>
          </w:p>
          <w:p w14:paraId="6C9F41DA" w14:textId="77777777" w:rsidR="003B6EAC" w:rsidRDefault="003B6EAC" w:rsidP="001D7269">
            <w:pPr>
              <w:jc w:val="both"/>
              <w:rPr>
                <w:lang w:eastAsia="en-US"/>
              </w:rPr>
            </w:pPr>
            <w:r>
              <w:rPr>
                <w:lang w:eastAsia="en-US"/>
              </w:rPr>
              <w:t>Hodnocení výsledků učebních činností žáků z hlediska psychodid</w:t>
            </w:r>
            <w:r w:rsidR="00E2542A">
              <w:rPr>
                <w:lang w:eastAsia="en-US"/>
              </w:rPr>
              <w:t>a</w:t>
            </w:r>
            <w:r>
              <w:rPr>
                <w:lang w:eastAsia="en-US"/>
              </w:rPr>
              <w:t>ktických přístupů k výsledkům výuky.</w:t>
            </w:r>
          </w:p>
          <w:p w14:paraId="34AE27BB" w14:textId="77777777" w:rsidR="001D7269" w:rsidRDefault="001D7269" w:rsidP="001D7269">
            <w:pPr>
              <w:jc w:val="both"/>
              <w:rPr>
                <w:lang w:eastAsia="en-US"/>
              </w:rPr>
            </w:pPr>
          </w:p>
        </w:tc>
      </w:tr>
      <w:tr w:rsidR="003B6EAC" w14:paraId="4ADBF74B" w14:textId="77777777" w:rsidTr="003B6EAC">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104F3A81" w14:textId="77777777" w:rsidR="003B6EAC" w:rsidRDefault="003B6EAC" w:rsidP="003B6EAC">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4A842714" w14:textId="77777777" w:rsidR="003B6EAC" w:rsidRDefault="003B6EAC" w:rsidP="003B6EAC">
            <w:pPr>
              <w:spacing w:line="276" w:lineRule="auto"/>
              <w:jc w:val="both"/>
              <w:rPr>
                <w:lang w:eastAsia="en-US"/>
              </w:rPr>
            </w:pPr>
          </w:p>
        </w:tc>
      </w:tr>
      <w:tr w:rsidR="003B6EAC" w:rsidRPr="004B4796" w14:paraId="062FD2F1" w14:textId="77777777" w:rsidTr="004555C5">
        <w:trPr>
          <w:trHeight w:val="1386"/>
          <w:jc w:val="center"/>
        </w:trPr>
        <w:tc>
          <w:tcPr>
            <w:tcW w:w="9854" w:type="dxa"/>
            <w:gridSpan w:val="8"/>
            <w:tcBorders>
              <w:top w:val="nil"/>
              <w:left w:val="single" w:sz="4" w:space="0" w:color="auto"/>
              <w:bottom w:val="single" w:sz="4" w:space="0" w:color="auto"/>
              <w:right w:val="single" w:sz="4" w:space="0" w:color="auto"/>
            </w:tcBorders>
          </w:tcPr>
          <w:p w14:paraId="4600D99C" w14:textId="37107E73" w:rsidR="008721FD" w:rsidRPr="008721FD" w:rsidRDefault="003B6EAC" w:rsidP="00E2542A">
            <w:pPr>
              <w:keepNext/>
              <w:rPr>
                <w:ins w:id="103" w:author="Jana Vašíková" w:date="2018-05-30T13:43:00Z"/>
                <w:b/>
                <w:lang w:eastAsia="en-US"/>
              </w:rPr>
            </w:pPr>
            <w:r w:rsidRPr="004B4796">
              <w:rPr>
                <w:b/>
                <w:lang w:eastAsia="en-US"/>
              </w:rPr>
              <w:t>Povinná</w:t>
            </w:r>
            <w:r w:rsidR="004555C5">
              <w:rPr>
                <w:b/>
                <w:lang w:eastAsia="en-US"/>
              </w:rPr>
              <w:t xml:space="preserve"> literatura</w:t>
            </w:r>
            <w:r w:rsidRPr="004B4796">
              <w:rPr>
                <w:b/>
                <w:lang w:eastAsia="en-US"/>
              </w:rPr>
              <w:t>:</w:t>
            </w:r>
          </w:p>
          <w:p w14:paraId="043ED6BB" w14:textId="1CF3B5E6" w:rsidR="008721FD" w:rsidRDefault="008721FD" w:rsidP="00E2542A">
            <w:pPr>
              <w:keepNext/>
              <w:rPr>
                <w:szCs w:val="24"/>
              </w:rPr>
            </w:pPr>
            <w:ins w:id="104" w:author="Jana Vašíková" w:date="2018-05-30T13:43:00Z">
              <w:r>
                <w:t>Kalhous, Z.,</w:t>
              </w:r>
            </w:ins>
            <w:ins w:id="105" w:author="Jana Vašíková" w:date="2018-05-30T13:45:00Z">
              <w:r>
                <w:t xml:space="preserve"> </w:t>
              </w:r>
              <w:r>
                <w:rPr>
                  <w:szCs w:val="24"/>
                </w:rPr>
                <w:t>&amp;</w:t>
              </w:r>
            </w:ins>
            <w:ins w:id="106" w:author="Jana Vašíková" w:date="2018-05-30T13:43:00Z">
              <w:r>
                <w:t xml:space="preserve"> Obst, O. a kol.(2002). Školní didaktika. Praha: Portál.</w:t>
              </w:r>
            </w:ins>
          </w:p>
          <w:p w14:paraId="79B7F9C4" w14:textId="17082E2E" w:rsidR="003B6EAC" w:rsidRDefault="003B6EAC" w:rsidP="00E2542A">
            <w:pPr>
              <w:keepNext/>
              <w:rPr>
                <w:szCs w:val="24"/>
              </w:rPr>
            </w:pPr>
            <w:r>
              <w:rPr>
                <w:szCs w:val="24"/>
              </w:rPr>
              <w:t>Lukášová, H. (2010). Kvalita života dětí a didaktika. Praha: Portál.</w:t>
            </w:r>
          </w:p>
          <w:p w14:paraId="2FE05588" w14:textId="53D89320" w:rsidR="00D3625C" w:rsidRDefault="00D3625C" w:rsidP="00E2542A">
            <w:pPr>
              <w:keepNext/>
              <w:rPr>
                <w:ins w:id="107" w:author="Jana Vašíková" w:date="2018-05-30T13:45:00Z"/>
              </w:rPr>
            </w:pPr>
            <w:ins w:id="108" w:author="Jana Vašíková" w:date="2018-05-30T13:41:00Z">
              <w:r>
                <w:t>Mareš, J. (1998). Styly učení žáků a studentů. Praha: Portál.</w:t>
              </w:r>
            </w:ins>
          </w:p>
          <w:p w14:paraId="36911D8C" w14:textId="651FD880" w:rsidR="008721FD" w:rsidRDefault="008721FD" w:rsidP="00E2542A">
            <w:pPr>
              <w:keepNext/>
              <w:rPr>
                <w:szCs w:val="24"/>
              </w:rPr>
            </w:pPr>
            <w:ins w:id="109" w:author="Jana Vašíková" w:date="2018-05-30T13:45:00Z">
              <w:r>
                <w:t xml:space="preserve">Slavík, J., Janík, T., Nejvar, P. </w:t>
              </w:r>
              <w:r>
                <w:rPr>
                  <w:szCs w:val="24"/>
                </w:rPr>
                <w:t xml:space="preserve">&amp; Knecht, P. </w:t>
              </w:r>
            </w:ins>
            <w:ins w:id="110" w:author="Jana Vašíková" w:date="2018-05-30T13:46:00Z">
              <w:r>
                <w:rPr>
                  <w:szCs w:val="24"/>
                </w:rPr>
                <w:t>(2017). Transdisciplinární didaktika. Brno: MU.</w:t>
              </w:r>
            </w:ins>
          </w:p>
          <w:p w14:paraId="21F5D59B" w14:textId="77777777" w:rsidR="003B6EAC" w:rsidRDefault="003B6EAC" w:rsidP="00E2542A">
            <w:pPr>
              <w:keepNext/>
              <w:rPr>
                <w:szCs w:val="24"/>
              </w:rPr>
            </w:pPr>
            <w:r>
              <w:rPr>
                <w:szCs w:val="24"/>
              </w:rPr>
              <w:t xml:space="preserve">Škoda, J., </w:t>
            </w:r>
            <w:r w:rsidR="00705001">
              <w:rPr>
                <w:szCs w:val="24"/>
              </w:rPr>
              <w:t xml:space="preserve">&amp; </w:t>
            </w:r>
            <w:r>
              <w:rPr>
                <w:szCs w:val="24"/>
              </w:rPr>
              <w:t xml:space="preserve">Doulík, P. (2011). </w:t>
            </w:r>
            <w:r>
              <w:rPr>
                <w:i/>
                <w:iCs/>
                <w:szCs w:val="24"/>
              </w:rPr>
              <w:t>Psychodidaktika: metody efektivního a smysluplného učení a vyučování</w:t>
            </w:r>
            <w:r>
              <w:rPr>
                <w:szCs w:val="24"/>
              </w:rPr>
              <w:t xml:space="preserve">. Praha: Grada. </w:t>
            </w:r>
          </w:p>
          <w:p w14:paraId="6F106975" w14:textId="77777777" w:rsidR="001F34E3" w:rsidRDefault="001F34E3" w:rsidP="00E2542A">
            <w:pPr>
              <w:keepNext/>
              <w:rPr>
                <w:szCs w:val="24"/>
              </w:rPr>
            </w:pPr>
          </w:p>
          <w:p w14:paraId="63AA98A6" w14:textId="77777777" w:rsidR="003B6EAC" w:rsidRDefault="003B6EAC" w:rsidP="00E2542A">
            <w:pPr>
              <w:jc w:val="both"/>
              <w:rPr>
                <w:b/>
                <w:lang w:eastAsia="en-US"/>
              </w:rPr>
            </w:pPr>
            <w:r>
              <w:rPr>
                <w:b/>
                <w:lang w:eastAsia="en-US"/>
              </w:rPr>
              <w:t>Doporučená</w:t>
            </w:r>
            <w:r w:rsidR="004555C5">
              <w:rPr>
                <w:b/>
                <w:lang w:eastAsia="en-US"/>
              </w:rPr>
              <w:t xml:space="preserve"> literatura</w:t>
            </w:r>
            <w:r>
              <w:rPr>
                <w:b/>
                <w:lang w:eastAsia="en-US"/>
              </w:rPr>
              <w:t>:</w:t>
            </w:r>
          </w:p>
          <w:p w14:paraId="22AF0EEB" w14:textId="77777777" w:rsidR="003B6EAC" w:rsidRDefault="003B6EAC" w:rsidP="00E2542A">
            <w:pPr>
              <w:tabs>
                <w:tab w:val="left" w:pos="567"/>
              </w:tabs>
              <w:suppressAutoHyphens/>
            </w:pPr>
            <w:r w:rsidRPr="007958B3">
              <w:t>L</w:t>
            </w:r>
            <w:r>
              <w:t>ukášová</w:t>
            </w:r>
            <w:r w:rsidRPr="007958B3">
              <w:t xml:space="preserve">, H. </w:t>
            </w:r>
            <w:r>
              <w:t>(</w:t>
            </w:r>
            <w:r w:rsidRPr="007958B3">
              <w:t>2013</w:t>
            </w:r>
            <w:r>
              <w:t xml:space="preserve">). </w:t>
            </w:r>
            <w:r w:rsidRPr="007958B3">
              <w:rPr>
                <w:i/>
              </w:rPr>
              <w:t>Cesty k pedagogice obratu</w:t>
            </w:r>
            <w:r w:rsidRPr="007958B3">
              <w:t>. Ostrava: PdF OU, 2013.</w:t>
            </w:r>
          </w:p>
          <w:p w14:paraId="30DC1574" w14:textId="77777777" w:rsidR="001F34E3" w:rsidRPr="004B4796" w:rsidRDefault="001F34E3" w:rsidP="00E2542A">
            <w:pPr>
              <w:tabs>
                <w:tab w:val="left" w:pos="567"/>
              </w:tabs>
              <w:suppressAutoHyphens/>
              <w:rPr>
                <w:b/>
                <w:lang w:eastAsia="en-US"/>
              </w:rPr>
            </w:pPr>
          </w:p>
        </w:tc>
      </w:tr>
      <w:tr w:rsidR="003B6EAC" w14:paraId="14F7EF9A" w14:textId="77777777" w:rsidTr="003B6EAC">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73BC2C2F" w14:textId="77777777" w:rsidR="003B6EAC" w:rsidRDefault="003B6EAC" w:rsidP="003B6EAC">
            <w:pPr>
              <w:spacing w:line="276" w:lineRule="auto"/>
              <w:jc w:val="center"/>
              <w:rPr>
                <w:b/>
                <w:lang w:eastAsia="en-US"/>
              </w:rPr>
            </w:pPr>
            <w:r>
              <w:rPr>
                <w:b/>
                <w:lang w:eastAsia="en-US"/>
              </w:rPr>
              <w:t>Informace ke kombinované nebo distanční formě</w:t>
            </w:r>
          </w:p>
        </w:tc>
      </w:tr>
      <w:tr w:rsidR="003B6EAC" w14:paraId="12E24844" w14:textId="77777777" w:rsidTr="003B6EAC">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6AFA969" w14:textId="77777777" w:rsidR="003B6EAC" w:rsidRDefault="003B6EAC" w:rsidP="003B6EAC">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1C02D90B" w14:textId="77777777" w:rsidR="003B6EAC" w:rsidRDefault="003B6EAC" w:rsidP="003B6EAC">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344D41CE" w14:textId="77777777" w:rsidR="003B6EAC" w:rsidRDefault="003B6EAC" w:rsidP="003B6EAC">
            <w:pPr>
              <w:spacing w:line="276" w:lineRule="auto"/>
              <w:jc w:val="both"/>
              <w:rPr>
                <w:b/>
                <w:lang w:eastAsia="en-US"/>
              </w:rPr>
            </w:pPr>
            <w:r>
              <w:rPr>
                <w:b/>
                <w:lang w:eastAsia="en-US"/>
              </w:rPr>
              <w:t xml:space="preserve">hodin </w:t>
            </w:r>
          </w:p>
        </w:tc>
      </w:tr>
      <w:tr w:rsidR="003B6EAC" w14:paraId="74A18046" w14:textId="77777777" w:rsidTr="003B6EAC">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DFB16AC" w14:textId="77777777" w:rsidR="003B6EAC" w:rsidRDefault="003B6EAC" w:rsidP="003B6EAC">
            <w:pPr>
              <w:spacing w:line="276" w:lineRule="auto"/>
              <w:jc w:val="both"/>
              <w:rPr>
                <w:b/>
                <w:lang w:eastAsia="en-US"/>
              </w:rPr>
            </w:pPr>
            <w:r>
              <w:rPr>
                <w:b/>
                <w:lang w:eastAsia="en-US"/>
              </w:rPr>
              <w:t>Informace o způsobu kontaktu s</w:t>
            </w:r>
            <w:r w:rsidR="004555C5">
              <w:rPr>
                <w:b/>
                <w:lang w:eastAsia="en-US"/>
              </w:rPr>
              <w:t> </w:t>
            </w:r>
            <w:r>
              <w:rPr>
                <w:b/>
                <w:lang w:eastAsia="en-US"/>
              </w:rPr>
              <w:t>vyučujícím</w:t>
            </w:r>
          </w:p>
        </w:tc>
      </w:tr>
      <w:tr w:rsidR="003B6EAC" w:rsidRPr="00FB4E92" w14:paraId="3D3E44F6" w14:textId="77777777" w:rsidTr="004555C5">
        <w:trPr>
          <w:trHeight w:val="246"/>
          <w:jc w:val="center"/>
        </w:trPr>
        <w:tc>
          <w:tcPr>
            <w:tcW w:w="9854" w:type="dxa"/>
            <w:gridSpan w:val="8"/>
            <w:tcBorders>
              <w:top w:val="single" w:sz="4" w:space="0" w:color="auto"/>
              <w:left w:val="single" w:sz="4" w:space="0" w:color="auto"/>
              <w:bottom w:val="single" w:sz="4" w:space="0" w:color="auto"/>
              <w:right w:val="single" w:sz="4" w:space="0" w:color="auto"/>
            </w:tcBorders>
          </w:tcPr>
          <w:p w14:paraId="72C2FBAE" w14:textId="77777777" w:rsidR="004555C5" w:rsidRPr="00FB4E92" w:rsidRDefault="004555C5" w:rsidP="003B6EAC">
            <w:pPr>
              <w:tabs>
                <w:tab w:val="left" w:pos="6779"/>
              </w:tabs>
              <w:rPr>
                <w:lang w:eastAsia="en-US"/>
              </w:rPr>
            </w:pPr>
          </w:p>
        </w:tc>
      </w:tr>
    </w:tbl>
    <w:p w14:paraId="18E869DC" w14:textId="77777777" w:rsidR="003B6EAC" w:rsidRDefault="00960076">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6EAC" w14:paraId="400E6875" w14:textId="77777777" w:rsidTr="003B6EAC">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731E441" w14:textId="77777777" w:rsidR="003B6EAC" w:rsidRDefault="003B6EAC" w:rsidP="003B6EAC">
            <w:pPr>
              <w:spacing w:line="276" w:lineRule="auto"/>
              <w:jc w:val="both"/>
              <w:rPr>
                <w:b/>
                <w:sz w:val="28"/>
                <w:lang w:eastAsia="en-US"/>
              </w:rPr>
            </w:pPr>
            <w:r>
              <w:br w:type="page"/>
            </w:r>
            <w:r>
              <w:rPr>
                <w:b/>
                <w:sz w:val="28"/>
                <w:lang w:eastAsia="en-US"/>
              </w:rPr>
              <w:t>B-III – Charakteristika studijního předmětu</w:t>
            </w:r>
          </w:p>
        </w:tc>
      </w:tr>
      <w:tr w:rsidR="003B6EAC" w14:paraId="57176CC1" w14:textId="77777777" w:rsidTr="003B6EAC">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3CA17FD" w14:textId="77777777" w:rsidR="003B6EAC" w:rsidRDefault="003B6EAC" w:rsidP="003B6EAC">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7B070352" w14:textId="77777777" w:rsidR="003B6EAC" w:rsidRDefault="003B6EAC" w:rsidP="003B6EAC">
            <w:pPr>
              <w:spacing w:line="276" w:lineRule="auto"/>
              <w:jc w:val="both"/>
              <w:rPr>
                <w:lang w:eastAsia="en-US"/>
              </w:rPr>
            </w:pPr>
            <w:r>
              <w:rPr>
                <w:lang w:eastAsia="en-US"/>
              </w:rPr>
              <w:t>Odborná komunikace v cizím jazyce pro učitele I</w:t>
            </w:r>
          </w:p>
        </w:tc>
      </w:tr>
      <w:tr w:rsidR="003B6EAC" w14:paraId="7A993055" w14:textId="77777777"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8B40DA4" w14:textId="77777777" w:rsidR="003B6EAC" w:rsidRDefault="003B6EAC" w:rsidP="003B6EAC">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E7C2B23" w14:textId="77777777" w:rsidR="003B6EAC" w:rsidRDefault="003B6EAC" w:rsidP="003B6EAC">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8FC066" w14:textId="77777777" w:rsidR="003B6EAC" w:rsidRDefault="003B6EAC" w:rsidP="003B6EAC">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21D4C513" w14:textId="77777777" w:rsidR="003B6EAC" w:rsidRDefault="003B6EAC" w:rsidP="003B6EAC">
            <w:pPr>
              <w:spacing w:line="276" w:lineRule="auto"/>
              <w:jc w:val="both"/>
              <w:rPr>
                <w:lang w:eastAsia="en-US"/>
              </w:rPr>
            </w:pPr>
            <w:r>
              <w:rPr>
                <w:lang w:eastAsia="en-US"/>
              </w:rPr>
              <w:t>1/ZS</w:t>
            </w:r>
          </w:p>
        </w:tc>
      </w:tr>
      <w:tr w:rsidR="003B6EAC" w14:paraId="5F8D4E4B" w14:textId="77777777"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1E02330" w14:textId="77777777" w:rsidR="003B6EAC" w:rsidRDefault="003B6EAC" w:rsidP="003B6EAC">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6EB2E172" w14:textId="77777777" w:rsidR="003B6EAC" w:rsidRDefault="003B6EAC" w:rsidP="003B6EAC">
            <w:pPr>
              <w:spacing w:line="276" w:lineRule="auto"/>
              <w:jc w:val="both"/>
              <w:rPr>
                <w:lang w:eastAsia="en-US"/>
              </w:rPr>
            </w:pPr>
            <w:r>
              <w:rPr>
                <w:lang w:eastAsia="en-US"/>
              </w:rPr>
              <w:t>28c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F7FB9AA" w14:textId="77777777" w:rsidR="003B6EAC" w:rsidRDefault="003B6EAC" w:rsidP="003B6EAC">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2029449" w14:textId="77777777" w:rsidR="003B6EAC" w:rsidRDefault="003B6EAC" w:rsidP="003B6EAC">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7FF9313" w14:textId="77777777" w:rsidR="003B6EAC" w:rsidRDefault="003B6EAC" w:rsidP="003B6EAC">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2BA48F3" w14:textId="77777777" w:rsidR="003B6EAC" w:rsidRDefault="003B6EAC" w:rsidP="003B6EAC">
            <w:pPr>
              <w:spacing w:line="276" w:lineRule="auto"/>
              <w:jc w:val="both"/>
              <w:rPr>
                <w:lang w:eastAsia="en-US"/>
              </w:rPr>
            </w:pPr>
            <w:r>
              <w:rPr>
                <w:lang w:eastAsia="en-US"/>
              </w:rPr>
              <w:t>2</w:t>
            </w:r>
          </w:p>
        </w:tc>
      </w:tr>
      <w:tr w:rsidR="003B6EAC" w14:paraId="147D177D" w14:textId="77777777"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B01800B" w14:textId="77777777" w:rsidR="003B6EAC" w:rsidRDefault="003B6EAC" w:rsidP="003B6EAC">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399F5F3" w14:textId="77777777" w:rsidR="003B6EAC" w:rsidRDefault="003B6EAC" w:rsidP="003B6EAC">
            <w:pPr>
              <w:spacing w:line="276" w:lineRule="auto"/>
              <w:jc w:val="both"/>
              <w:rPr>
                <w:lang w:eastAsia="en-US"/>
              </w:rPr>
            </w:pPr>
          </w:p>
        </w:tc>
      </w:tr>
      <w:tr w:rsidR="003B6EAC" w14:paraId="3135CFC2" w14:textId="77777777"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DFAD055" w14:textId="77777777" w:rsidR="003B6EAC" w:rsidRDefault="003B6EAC" w:rsidP="003B6EAC">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A171004" w14:textId="77777777" w:rsidR="003B6EAC" w:rsidRDefault="003B6EAC" w:rsidP="003B6EAC">
            <w:pPr>
              <w:spacing w:line="27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1CE39B4" w14:textId="77777777" w:rsidR="003B6EAC" w:rsidRDefault="003B6EAC" w:rsidP="003B6EAC">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7F887678" w14:textId="77777777" w:rsidR="003B6EAC" w:rsidRDefault="003B6EAC" w:rsidP="003B6EAC">
            <w:pPr>
              <w:spacing w:line="276" w:lineRule="auto"/>
              <w:jc w:val="both"/>
              <w:rPr>
                <w:lang w:eastAsia="en-US"/>
              </w:rPr>
            </w:pPr>
            <w:r>
              <w:rPr>
                <w:lang w:eastAsia="en-US"/>
              </w:rPr>
              <w:t xml:space="preserve">cvičení </w:t>
            </w:r>
          </w:p>
        </w:tc>
      </w:tr>
      <w:tr w:rsidR="003B6EAC" w14:paraId="25DA4B4E" w14:textId="77777777"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8700A2F" w14:textId="77777777" w:rsidR="003B6EAC" w:rsidRDefault="003B6EAC" w:rsidP="003B6EAC">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7D439C90" w14:textId="77777777" w:rsidR="003B6EAC" w:rsidRDefault="00035374" w:rsidP="00FE7E5F">
            <w:pPr>
              <w:jc w:val="both"/>
              <w:rPr>
                <w:lang w:eastAsia="en-US"/>
              </w:rPr>
            </w:pPr>
            <w:r>
              <w:t>Zápočet: absolvování 1 průběžného testu (min. 60%), semestrální projekt a jeho ústní prezentace (alternativa: nahrávka ve formátu mp4)</w:t>
            </w:r>
          </w:p>
        </w:tc>
      </w:tr>
      <w:tr w:rsidR="003B6EAC" w14:paraId="6DED18A3" w14:textId="77777777" w:rsidTr="00035374">
        <w:trPr>
          <w:trHeight w:val="297"/>
          <w:jc w:val="center"/>
        </w:trPr>
        <w:tc>
          <w:tcPr>
            <w:tcW w:w="9855" w:type="dxa"/>
            <w:gridSpan w:val="8"/>
            <w:tcBorders>
              <w:top w:val="nil"/>
              <w:left w:val="single" w:sz="4" w:space="0" w:color="auto"/>
              <w:bottom w:val="single" w:sz="4" w:space="0" w:color="auto"/>
              <w:right w:val="single" w:sz="4" w:space="0" w:color="auto"/>
            </w:tcBorders>
          </w:tcPr>
          <w:p w14:paraId="4287C714" w14:textId="77777777" w:rsidR="003B6EAC" w:rsidRDefault="003B6EAC" w:rsidP="003B6EAC">
            <w:pPr>
              <w:spacing w:line="276" w:lineRule="auto"/>
              <w:jc w:val="both"/>
              <w:rPr>
                <w:lang w:eastAsia="en-US"/>
              </w:rPr>
            </w:pPr>
          </w:p>
        </w:tc>
      </w:tr>
      <w:tr w:rsidR="003B6EAC" w14:paraId="4DABF8F9" w14:textId="77777777" w:rsidTr="003B6EAC">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3BD72545" w14:textId="77777777" w:rsidR="003B6EAC" w:rsidRDefault="003B6EAC" w:rsidP="003B6EAC">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47BD8BE0" w14:textId="77777777" w:rsidR="003B6EAC" w:rsidRDefault="003B6EAC" w:rsidP="00FE7E5F">
            <w:pPr>
              <w:jc w:val="both"/>
              <w:rPr>
                <w:lang w:eastAsia="en-US"/>
              </w:rPr>
            </w:pPr>
            <w:r>
              <w:rPr>
                <w:lang w:eastAsia="en-US"/>
              </w:rPr>
              <w:t>prof. PaedDr. Silvia Pokrivčáková, PhD.</w:t>
            </w:r>
          </w:p>
        </w:tc>
      </w:tr>
      <w:tr w:rsidR="003B6EAC" w14:paraId="52927E9E" w14:textId="77777777" w:rsidTr="003B6EAC">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597B582D" w14:textId="77777777" w:rsidR="003B6EAC" w:rsidRDefault="003B6EAC" w:rsidP="003B6EAC">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6BF28984" w14:textId="77777777" w:rsidR="003B6EAC" w:rsidRDefault="003B6EAC" w:rsidP="00FE7E5F">
            <w:pPr>
              <w:jc w:val="both"/>
              <w:rPr>
                <w:lang w:eastAsia="en-US"/>
              </w:rPr>
            </w:pPr>
            <w:r>
              <w:rPr>
                <w:lang w:eastAsia="en-US"/>
              </w:rPr>
              <w:t>cvičící</w:t>
            </w:r>
          </w:p>
        </w:tc>
      </w:tr>
      <w:tr w:rsidR="003B6EAC" w14:paraId="17BADFF0" w14:textId="77777777"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910625E" w14:textId="77777777" w:rsidR="003B6EAC" w:rsidRDefault="003B6EAC" w:rsidP="003B6EAC">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649A8A5C" w14:textId="77777777" w:rsidR="003B6EAC" w:rsidRDefault="00035374" w:rsidP="00FE7E5F">
            <w:pPr>
              <w:jc w:val="both"/>
              <w:rPr>
                <w:lang w:eastAsia="en-US"/>
              </w:rPr>
            </w:pPr>
            <w:r>
              <w:rPr>
                <w:lang w:eastAsia="en-US"/>
              </w:rPr>
              <w:t>prof. Pae</w:t>
            </w:r>
            <w:r w:rsidR="001F34E3">
              <w:rPr>
                <w:lang w:eastAsia="en-US"/>
              </w:rPr>
              <w:t>dDr. Silvia Pokrivčáková, PhD., 50% /</w:t>
            </w:r>
            <w:r>
              <w:rPr>
                <w:lang w:eastAsia="en-US"/>
              </w:rPr>
              <w:t xml:space="preserve"> Mgr. </w:t>
            </w:r>
            <w:r w:rsidR="001F34E3">
              <w:rPr>
                <w:lang w:eastAsia="en-US"/>
              </w:rPr>
              <w:t>Veronika Pečivová, 50%</w:t>
            </w:r>
          </w:p>
        </w:tc>
      </w:tr>
      <w:tr w:rsidR="003B6EAC" w14:paraId="3104268E" w14:textId="77777777" w:rsidTr="00035374">
        <w:trPr>
          <w:trHeight w:val="350"/>
          <w:jc w:val="center"/>
        </w:trPr>
        <w:tc>
          <w:tcPr>
            <w:tcW w:w="9855" w:type="dxa"/>
            <w:gridSpan w:val="8"/>
            <w:tcBorders>
              <w:top w:val="nil"/>
              <w:left w:val="single" w:sz="4" w:space="0" w:color="auto"/>
              <w:bottom w:val="single" w:sz="4" w:space="0" w:color="auto"/>
              <w:right w:val="single" w:sz="4" w:space="0" w:color="auto"/>
            </w:tcBorders>
          </w:tcPr>
          <w:p w14:paraId="772DBEF8" w14:textId="77777777" w:rsidR="003B6EAC" w:rsidRDefault="003B6EAC" w:rsidP="003B6EAC">
            <w:pPr>
              <w:spacing w:line="276" w:lineRule="auto"/>
              <w:jc w:val="both"/>
              <w:rPr>
                <w:lang w:eastAsia="en-US"/>
              </w:rPr>
            </w:pPr>
          </w:p>
        </w:tc>
      </w:tr>
      <w:tr w:rsidR="003B6EAC" w14:paraId="31273C9E" w14:textId="77777777" w:rsidTr="003B6EAC">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747F62C" w14:textId="77777777" w:rsidR="003B6EAC" w:rsidRDefault="003B6EAC" w:rsidP="003B6EAC">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14:paraId="6EBBAEA1" w14:textId="77777777" w:rsidR="003B6EAC" w:rsidRDefault="003B6EAC" w:rsidP="003B6EAC">
            <w:pPr>
              <w:spacing w:line="276" w:lineRule="auto"/>
              <w:jc w:val="both"/>
              <w:rPr>
                <w:lang w:eastAsia="en-US"/>
              </w:rPr>
            </w:pPr>
          </w:p>
        </w:tc>
      </w:tr>
      <w:tr w:rsidR="003B6EAC" w14:paraId="7BC4C45D" w14:textId="77777777" w:rsidTr="00CE6507">
        <w:trPr>
          <w:trHeight w:val="3219"/>
          <w:jc w:val="center"/>
        </w:trPr>
        <w:tc>
          <w:tcPr>
            <w:tcW w:w="9855" w:type="dxa"/>
            <w:gridSpan w:val="8"/>
            <w:tcBorders>
              <w:top w:val="nil"/>
              <w:left w:val="single" w:sz="4" w:space="0" w:color="auto"/>
              <w:bottom w:val="single" w:sz="12" w:space="0" w:color="auto"/>
              <w:right w:val="single" w:sz="4" w:space="0" w:color="auto"/>
            </w:tcBorders>
          </w:tcPr>
          <w:p w14:paraId="494D430D" w14:textId="77777777" w:rsidR="00035374" w:rsidRDefault="00035374" w:rsidP="00035374">
            <w:r>
              <w:t>Úvod do kurzu: cíle vyučování angličtiny pro akademické účely</w:t>
            </w:r>
            <w:r w:rsidR="00E05937">
              <w:t>.</w:t>
            </w:r>
          </w:p>
          <w:p w14:paraId="341238C4" w14:textId="77777777" w:rsidR="00035374" w:rsidRPr="00BC6013" w:rsidRDefault="00035374" w:rsidP="00035374">
            <w:r>
              <w:t>Osobní jazyková historie. Autonomní učení cizích jazyk</w:t>
            </w:r>
            <w:r w:rsidRPr="00BC6013">
              <w:t>ů.</w:t>
            </w:r>
          </w:p>
          <w:p w14:paraId="3A189863" w14:textId="77777777" w:rsidR="00035374" w:rsidRDefault="00035374" w:rsidP="00035374">
            <w:r>
              <w:t>Práce s anglickými informačními zdroji a slovníky.</w:t>
            </w:r>
          </w:p>
          <w:p w14:paraId="5C9AD7FE" w14:textId="77777777" w:rsidR="00035374" w:rsidRDefault="00035374" w:rsidP="00035374">
            <w:r>
              <w:t>Psaní akademické eseje: vysvětlující esej. Její styl, registr, struktura.</w:t>
            </w:r>
          </w:p>
          <w:p w14:paraId="3B5D16CC" w14:textId="77777777" w:rsidR="00035374" w:rsidRDefault="00035374" w:rsidP="00035374">
            <w:r>
              <w:t>Práce s cizojazyčným textem. Identifikování účelu a reliability textu (osobní vs. faktický).</w:t>
            </w:r>
          </w:p>
          <w:p w14:paraId="7D405CAF" w14:textId="77777777" w:rsidR="00035374" w:rsidRDefault="00035374" w:rsidP="00035374">
            <w:r>
              <w:t>Rozvoj osobního akademického lexikonu.</w:t>
            </w:r>
          </w:p>
          <w:p w14:paraId="293097D7" w14:textId="77777777" w:rsidR="00035374" w:rsidRDefault="00035374" w:rsidP="00035374">
            <w:r>
              <w:t>Práce s cizojazyčným textem. Extrahování smyslu. Úprava textu.</w:t>
            </w:r>
          </w:p>
          <w:p w14:paraId="483DED18" w14:textId="77777777" w:rsidR="00035374" w:rsidRDefault="00035374" w:rsidP="00035374">
            <w:r>
              <w:t>Psaní akademické eseje: porovnávající esej. Její styl, registr, struktura.</w:t>
            </w:r>
          </w:p>
          <w:p w14:paraId="0ABD9155" w14:textId="77777777" w:rsidR="00035374" w:rsidRDefault="00035374" w:rsidP="00035374">
            <w:r>
              <w:t>Zpracování poslouchaného textu: posluch s porozuměním, posluch pro specifické účely apod.</w:t>
            </w:r>
          </w:p>
          <w:p w14:paraId="257D14AA" w14:textId="77777777" w:rsidR="00035374" w:rsidRDefault="00035374" w:rsidP="00035374">
            <w:r>
              <w:t>Práce s popisným akademickým textem. Definice. Sumarizace.</w:t>
            </w:r>
          </w:p>
          <w:p w14:paraId="4A8E8CBB" w14:textId="77777777" w:rsidR="00035374" w:rsidRDefault="00035374" w:rsidP="00035374">
            <w:pPr>
              <w:rPr>
                <w:lang w:eastAsia="en-US"/>
              </w:rPr>
            </w:pPr>
            <w:r>
              <w:t xml:space="preserve">Práce s vizuálním informačním materiálem. </w:t>
            </w:r>
          </w:p>
          <w:p w14:paraId="59B9CD01" w14:textId="77777777" w:rsidR="00035374" w:rsidRDefault="00035374" w:rsidP="00035374">
            <w:pPr>
              <w:rPr>
                <w:lang w:eastAsia="en-US"/>
              </w:rPr>
            </w:pPr>
            <w:r>
              <w:t xml:space="preserve">Rozvoj prezentačních </w:t>
            </w:r>
            <w:r w:rsidRPr="00D95048">
              <w:t>způsobilostí.</w:t>
            </w:r>
          </w:p>
          <w:p w14:paraId="47FA8EDB" w14:textId="77777777" w:rsidR="00035374" w:rsidRDefault="00035374" w:rsidP="00035374">
            <w:pPr>
              <w:rPr>
                <w:lang w:eastAsia="en-US"/>
              </w:rPr>
            </w:pPr>
            <w:r>
              <w:t>Psaní akademické eseje typu „problém – solution“. Její styl, registr, struktura</w:t>
            </w:r>
            <w:r w:rsidR="00E05937">
              <w:t>.</w:t>
            </w:r>
          </w:p>
          <w:p w14:paraId="72474C2F" w14:textId="77777777" w:rsidR="00CE6507" w:rsidRDefault="00035374" w:rsidP="00CE6507">
            <w:pPr>
              <w:jc w:val="both"/>
              <w:rPr>
                <w:lang w:eastAsia="en-US"/>
              </w:rPr>
            </w:pPr>
            <w:r>
              <w:rPr>
                <w:lang w:eastAsia="en-US"/>
              </w:rPr>
              <w:t>Prezentace semestrálního projektu.</w:t>
            </w:r>
          </w:p>
          <w:p w14:paraId="3442A51B" w14:textId="77777777" w:rsidR="00CE6507" w:rsidRDefault="00CE6507" w:rsidP="00CE6507">
            <w:pPr>
              <w:jc w:val="both"/>
              <w:rPr>
                <w:lang w:eastAsia="en-US"/>
              </w:rPr>
            </w:pPr>
          </w:p>
        </w:tc>
      </w:tr>
      <w:tr w:rsidR="003B6EAC" w14:paraId="16D26B1D" w14:textId="77777777" w:rsidTr="003B6EAC">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46AE0F88" w14:textId="77777777" w:rsidR="003B6EAC" w:rsidRDefault="003B6EAC" w:rsidP="003B6EAC">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1E96B60A" w14:textId="77777777" w:rsidR="003B6EAC" w:rsidRDefault="003B6EAC" w:rsidP="003B6EAC">
            <w:pPr>
              <w:spacing w:line="276" w:lineRule="auto"/>
              <w:jc w:val="both"/>
              <w:rPr>
                <w:lang w:eastAsia="en-US"/>
              </w:rPr>
            </w:pPr>
          </w:p>
        </w:tc>
      </w:tr>
      <w:tr w:rsidR="003B6EAC" w14:paraId="6877DD04" w14:textId="77777777" w:rsidTr="003B6EAC">
        <w:trPr>
          <w:trHeight w:val="1497"/>
          <w:jc w:val="center"/>
        </w:trPr>
        <w:tc>
          <w:tcPr>
            <w:tcW w:w="9855" w:type="dxa"/>
            <w:gridSpan w:val="8"/>
            <w:tcBorders>
              <w:top w:val="nil"/>
              <w:left w:val="single" w:sz="4" w:space="0" w:color="auto"/>
              <w:bottom w:val="single" w:sz="4" w:space="0" w:color="auto"/>
              <w:right w:val="single" w:sz="4" w:space="0" w:color="auto"/>
            </w:tcBorders>
          </w:tcPr>
          <w:p w14:paraId="2163E3F8" w14:textId="77777777" w:rsidR="00035374" w:rsidRPr="009C340E" w:rsidRDefault="00035374" w:rsidP="00FE7E5F">
            <w:pPr>
              <w:jc w:val="both"/>
              <w:rPr>
                <w:b/>
              </w:rPr>
            </w:pPr>
            <w:r w:rsidRPr="009C340E">
              <w:rPr>
                <w:b/>
              </w:rPr>
              <w:t>Povinná literatura</w:t>
            </w:r>
            <w:r>
              <w:rPr>
                <w:b/>
              </w:rPr>
              <w:t>:</w:t>
            </w:r>
          </w:p>
          <w:p w14:paraId="102D6FEC" w14:textId="77777777" w:rsidR="00C9069C" w:rsidRDefault="00035374" w:rsidP="005B5A17">
            <w:pPr>
              <w:tabs>
                <w:tab w:val="left" w:pos="329"/>
              </w:tabs>
              <w:rPr>
                <w:b/>
              </w:rPr>
            </w:pPr>
            <w:r w:rsidRPr="009C340E">
              <w:t>De Chazal &amp; MsCarter: Oxford EAP: A Course in English for Academic Purposes. Upp</w:t>
            </w:r>
            <w:r w:rsidR="005B5A17">
              <w:t>er-Intermediate/B2. Oxford: OUP. E</w:t>
            </w:r>
            <w:r>
              <w:t>-c</w:t>
            </w:r>
            <w:r w:rsidRPr="009C340E">
              <w:t>oursebook</w:t>
            </w:r>
            <w:r w:rsidR="005B5A17">
              <w:t xml:space="preserve">, </w:t>
            </w:r>
            <w:r>
              <w:t>v</w:t>
            </w:r>
            <w:r w:rsidRPr="009C340E">
              <w:t>ideo lectures</w:t>
            </w:r>
            <w:r w:rsidR="005B5A17">
              <w:t xml:space="preserve">, </w:t>
            </w:r>
            <w:r>
              <w:t>DVD</w:t>
            </w:r>
            <w:r w:rsidR="005B5A17">
              <w:t>.</w:t>
            </w:r>
            <w:r w:rsidRPr="00035374">
              <w:br/>
            </w:r>
          </w:p>
          <w:p w14:paraId="3A2B6782" w14:textId="77777777" w:rsidR="00035374" w:rsidRPr="00035374" w:rsidRDefault="00035374" w:rsidP="005B5A17">
            <w:pPr>
              <w:tabs>
                <w:tab w:val="left" w:pos="329"/>
              </w:tabs>
            </w:pPr>
            <w:r w:rsidRPr="00035374">
              <w:rPr>
                <w:b/>
              </w:rPr>
              <w:t>Doporučená literatura</w:t>
            </w:r>
            <w:r>
              <w:rPr>
                <w:b/>
              </w:rPr>
              <w:t>:</w:t>
            </w:r>
          </w:p>
          <w:p w14:paraId="2E2EB79A" w14:textId="77777777" w:rsidR="00035374" w:rsidRPr="009C340E" w:rsidRDefault="00035374" w:rsidP="00FE7E5F">
            <w:pPr>
              <w:tabs>
                <w:tab w:val="left" w:pos="329"/>
              </w:tabs>
              <w:jc w:val="both"/>
            </w:pPr>
            <w:r w:rsidRPr="009C340E">
              <w:t xml:space="preserve">Oxford Dictionary of Education. Oxford: OUP. </w:t>
            </w:r>
          </w:p>
          <w:p w14:paraId="51464C76" w14:textId="77777777" w:rsidR="003B6EAC" w:rsidRPr="005B5A17" w:rsidRDefault="00035374" w:rsidP="005B5A17">
            <w:pPr>
              <w:pStyle w:val="Nadpis1"/>
              <w:tabs>
                <w:tab w:val="left" w:pos="329"/>
              </w:tabs>
              <w:spacing w:before="0"/>
              <w:rPr>
                <w:rStyle w:val="Podtitul1"/>
                <w:rFonts w:ascii="Times New Roman" w:hAnsi="Times New Roman" w:cs="Times New Roman"/>
                <w:b w:val="0"/>
                <w:color w:val="auto"/>
                <w:sz w:val="20"/>
                <w:szCs w:val="20"/>
              </w:rPr>
            </w:pPr>
            <w:r w:rsidRPr="00035374">
              <w:rPr>
                <w:rFonts w:ascii="Times New Roman" w:hAnsi="Times New Roman" w:cs="Times New Roman"/>
                <w:b w:val="0"/>
                <w:color w:val="auto"/>
                <w:sz w:val="20"/>
                <w:szCs w:val="20"/>
              </w:rPr>
              <w:t xml:space="preserve">Hewings: Cambridge Academic English (B2 Upper Intermediate): </w:t>
            </w:r>
            <w:r w:rsidRPr="00035374">
              <w:rPr>
                <w:rStyle w:val="Podtitul1"/>
                <w:rFonts w:ascii="Times New Roman" w:hAnsi="Times New Roman" w:cs="Times New Roman"/>
                <w:b w:val="0"/>
                <w:color w:val="auto"/>
                <w:sz w:val="20"/>
                <w:szCs w:val="20"/>
              </w:rPr>
              <w:t>An Integrated Skills Course for EAP</w:t>
            </w:r>
            <w:r w:rsidRPr="00035374">
              <w:rPr>
                <w:rFonts w:ascii="Times New Roman" w:hAnsi="Times New Roman" w:cs="Times New Roman"/>
                <w:b w:val="0"/>
                <w:color w:val="auto"/>
                <w:sz w:val="20"/>
                <w:szCs w:val="20"/>
              </w:rPr>
              <w:t>.</w:t>
            </w:r>
            <w:r w:rsidRPr="00035374">
              <w:rPr>
                <w:rFonts w:ascii="Times New Roman" w:hAnsi="Times New Roman" w:cs="Times New Roman"/>
                <w:b w:val="0"/>
                <w:color w:val="auto"/>
                <w:sz w:val="20"/>
                <w:szCs w:val="20"/>
              </w:rPr>
              <w:br/>
            </w:r>
            <w:r w:rsidR="005B5A17">
              <w:rPr>
                <w:rStyle w:val="Podtitul1"/>
                <w:rFonts w:ascii="Times New Roman" w:hAnsi="Times New Roman" w:cs="Times New Roman"/>
                <w:b w:val="0"/>
                <w:color w:val="auto"/>
                <w:sz w:val="20"/>
                <w:szCs w:val="20"/>
              </w:rPr>
              <w:t>Coursebook,</w:t>
            </w:r>
            <w:r w:rsidR="005B5A17" w:rsidRPr="005B5A17">
              <w:rPr>
                <w:rFonts w:ascii="Times New Roman" w:hAnsi="Times New Roman" w:cs="Times New Roman"/>
                <w:b w:val="0"/>
                <w:color w:val="000000" w:themeColor="text1"/>
                <w:sz w:val="20"/>
                <w:szCs w:val="20"/>
              </w:rPr>
              <w:t xml:space="preserve"> </w:t>
            </w:r>
            <w:r w:rsidRPr="005B5A17">
              <w:rPr>
                <w:rFonts w:ascii="Times New Roman" w:hAnsi="Times New Roman" w:cs="Times New Roman"/>
                <w:b w:val="0"/>
                <w:color w:val="000000" w:themeColor="text1"/>
                <w:sz w:val="20"/>
                <w:szCs w:val="20"/>
              </w:rPr>
              <w:t>class audio CD</w:t>
            </w:r>
            <w:r w:rsidR="005B5A17">
              <w:rPr>
                <w:rFonts w:ascii="Times New Roman" w:hAnsi="Times New Roman" w:cs="Times New Roman"/>
                <w:b w:val="0"/>
                <w:color w:val="000000" w:themeColor="text1"/>
                <w:sz w:val="20"/>
                <w:szCs w:val="20"/>
              </w:rPr>
              <w:t>.</w:t>
            </w:r>
          </w:p>
          <w:p w14:paraId="10F02994" w14:textId="77777777" w:rsidR="001F34E3" w:rsidRDefault="001F34E3" w:rsidP="00CE6507">
            <w:pPr>
              <w:jc w:val="both"/>
              <w:rPr>
                <w:lang w:eastAsia="en-US"/>
              </w:rPr>
            </w:pPr>
          </w:p>
        </w:tc>
      </w:tr>
      <w:tr w:rsidR="003B6EAC" w14:paraId="5B1AB850" w14:textId="77777777" w:rsidTr="003B6EAC">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966E2E1" w14:textId="77777777" w:rsidR="003B6EAC" w:rsidRDefault="003B6EAC" w:rsidP="003B6EAC">
            <w:pPr>
              <w:spacing w:line="276" w:lineRule="auto"/>
              <w:jc w:val="center"/>
              <w:rPr>
                <w:b/>
                <w:lang w:eastAsia="en-US"/>
              </w:rPr>
            </w:pPr>
            <w:r>
              <w:rPr>
                <w:b/>
                <w:lang w:eastAsia="en-US"/>
              </w:rPr>
              <w:t>Informace ke kombinované nebo distanční formě</w:t>
            </w:r>
          </w:p>
        </w:tc>
      </w:tr>
      <w:tr w:rsidR="003B6EAC" w14:paraId="3F71F341" w14:textId="77777777" w:rsidTr="003B6EAC">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B1DC874" w14:textId="77777777" w:rsidR="003B6EAC" w:rsidRDefault="003B6EAC" w:rsidP="003B6EAC">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309FD97E" w14:textId="77777777" w:rsidR="003B6EAC" w:rsidRDefault="003B6EAC" w:rsidP="003B6EAC">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F6777F5" w14:textId="77777777" w:rsidR="003B6EAC" w:rsidRDefault="003B6EAC" w:rsidP="003B6EAC">
            <w:pPr>
              <w:spacing w:line="276" w:lineRule="auto"/>
              <w:jc w:val="both"/>
              <w:rPr>
                <w:b/>
                <w:lang w:eastAsia="en-US"/>
              </w:rPr>
            </w:pPr>
            <w:r>
              <w:rPr>
                <w:b/>
                <w:lang w:eastAsia="en-US"/>
              </w:rPr>
              <w:t xml:space="preserve">hodin </w:t>
            </w:r>
          </w:p>
        </w:tc>
      </w:tr>
      <w:tr w:rsidR="003B6EAC" w14:paraId="0C8483D5" w14:textId="77777777" w:rsidTr="003B6EAC">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18DEB31" w14:textId="77777777" w:rsidR="003B6EAC" w:rsidRDefault="003B6EAC" w:rsidP="003B6EAC">
            <w:pPr>
              <w:spacing w:line="276" w:lineRule="auto"/>
              <w:jc w:val="both"/>
              <w:rPr>
                <w:b/>
                <w:lang w:eastAsia="en-US"/>
              </w:rPr>
            </w:pPr>
            <w:r>
              <w:rPr>
                <w:b/>
                <w:lang w:eastAsia="en-US"/>
              </w:rPr>
              <w:t>Informace o způsobu kontaktu s</w:t>
            </w:r>
            <w:r w:rsidR="00193040">
              <w:rPr>
                <w:b/>
                <w:lang w:eastAsia="en-US"/>
              </w:rPr>
              <w:t> </w:t>
            </w:r>
            <w:r>
              <w:rPr>
                <w:b/>
                <w:lang w:eastAsia="en-US"/>
              </w:rPr>
              <w:t>vyučujícím</w:t>
            </w:r>
          </w:p>
        </w:tc>
      </w:tr>
      <w:tr w:rsidR="003B6EAC" w14:paraId="7E067655" w14:textId="77777777" w:rsidTr="001F34E3">
        <w:trPr>
          <w:trHeight w:val="70"/>
          <w:jc w:val="center"/>
        </w:trPr>
        <w:tc>
          <w:tcPr>
            <w:tcW w:w="9855" w:type="dxa"/>
            <w:gridSpan w:val="8"/>
            <w:tcBorders>
              <w:top w:val="single" w:sz="4" w:space="0" w:color="auto"/>
              <w:left w:val="single" w:sz="4" w:space="0" w:color="auto"/>
              <w:bottom w:val="single" w:sz="4" w:space="0" w:color="auto"/>
              <w:right w:val="single" w:sz="4" w:space="0" w:color="auto"/>
            </w:tcBorders>
          </w:tcPr>
          <w:p w14:paraId="52C22B5D" w14:textId="77777777" w:rsidR="003B6EAC" w:rsidRDefault="003B6EAC" w:rsidP="003B6EAC">
            <w:pPr>
              <w:spacing w:line="276" w:lineRule="auto"/>
              <w:jc w:val="both"/>
              <w:rPr>
                <w:lang w:eastAsia="en-US"/>
              </w:rPr>
            </w:pPr>
          </w:p>
        </w:tc>
      </w:tr>
    </w:tbl>
    <w:p w14:paraId="58F69C21" w14:textId="77777777" w:rsidR="00035374" w:rsidRDefault="00035374"/>
    <w:p w14:paraId="07D08492" w14:textId="77777777" w:rsidR="00960076" w:rsidRDefault="00035374">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5D4C" w14:paraId="26E877BE" w14:textId="77777777" w:rsidTr="00675D4C">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57A7BB3" w14:textId="77777777" w:rsidR="00675D4C" w:rsidRDefault="00675D4C" w:rsidP="00675D4C">
            <w:pPr>
              <w:spacing w:line="276" w:lineRule="auto"/>
              <w:jc w:val="both"/>
              <w:rPr>
                <w:b/>
                <w:sz w:val="28"/>
                <w:lang w:eastAsia="en-US"/>
              </w:rPr>
            </w:pPr>
            <w:r>
              <w:br w:type="page"/>
            </w:r>
            <w:r>
              <w:rPr>
                <w:b/>
                <w:sz w:val="28"/>
                <w:lang w:eastAsia="en-US"/>
              </w:rPr>
              <w:t>B-III – Charakteristika studijního předmětu</w:t>
            </w:r>
          </w:p>
        </w:tc>
      </w:tr>
      <w:tr w:rsidR="00675D4C" w14:paraId="0B5B025E" w14:textId="77777777" w:rsidTr="00675D4C">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3F467536" w14:textId="77777777" w:rsidR="00675D4C" w:rsidRDefault="00675D4C" w:rsidP="00675D4C">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0D0B7382" w14:textId="77777777" w:rsidR="00675D4C" w:rsidRDefault="00675D4C" w:rsidP="00675D4C">
            <w:pPr>
              <w:spacing w:line="276" w:lineRule="auto"/>
              <w:jc w:val="both"/>
              <w:rPr>
                <w:lang w:eastAsia="en-US"/>
              </w:rPr>
            </w:pPr>
            <w:r>
              <w:rPr>
                <w:lang w:eastAsia="en-US"/>
              </w:rPr>
              <w:t>Výzkumný projekt I.</w:t>
            </w:r>
          </w:p>
        </w:tc>
      </w:tr>
      <w:tr w:rsidR="00675D4C" w14:paraId="2CDBC7D6" w14:textId="77777777" w:rsidTr="00675D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D769635" w14:textId="77777777" w:rsidR="00675D4C" w:rsidRDefault="00675D4C" w:rsidP="00675D4C">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96D42BA" w14:textId="77777777" w:rsidR="00675D4C" w:rsidRDefault="00675D4C" w:rsidP="00675D4C">
            <w:pPr>
              <w:spacing w:line="276" w:lineRule="auto"/>
              <w:jc w:val="both"/>
              <w:rPr>
                <w:lang w:eastAsia="en-US"/>
              </w:rPr>
            </w:pPr>
            <w:r>
              <w:rPr>
                <w:lang w:eastAsia="en-US"/>
              </w:rPr>
              <w:t>povinně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FA59A62" w14:textId="77777777" w:rsidR="00675D4C" w:rsidRDefault="00675D4C" w:rsidP="00675D4C">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4F208003" w14:textId="77777777" w:rsidR="00675D4C" w:rsidRDefault="00675D4C" w:rsidP="00675D4C">
            <w:pPr>
              <w:spacing w:line="276" w:lineRule="auto"/>
              <w:jc w:val="both"/>
              <w:rPr>
                <w:lang w:eastAsia="en-US"/>
              </w:rPr>
            </w:pPr>
            <w:r>
              <w:rPr>
                <w:lang w:eastAsia="en-US"/>
              </w:rPr>
              <w:t>1/ZS</w:t>
            </w:r>
          </w:p>
        </w:tc>
      </w:tr>
      <w:tr w:rsidR="00675D4C" w14:paraId="010B802A" w14:textId="77777777" w:rsidTr="00675D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68E20EE" w14:textId="77777777" w:rsidR="00675D4C" w:rsidRDefault="00675D4C" w:rsidP="00675D4C">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592092E" w14:textId="77777777" w:rsidR="00675D4C" w:rsidRDefault="00675D4C" w:rsidP="00675D4C">
            <w:pPr>
              <w:spacing w:line="276" w:lineRule="auto"/>
              <w:jc w:val="both"/>
              <w:rPr>
                <w:lang w:eastAsia="en-US"/>
              </w:rPr>
            </w:pPr>
            <w:r>
              <w:rPr>
                <w:lang w:eastAsia="en-US"/>
              </w:rPr>
              <w:t>14s+14c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E76DE76" w14:textId="77777777" w:rsidR="00675D4C" w:rsidRDefault="00675D4C" w:rsidP="00675D4C">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14129E9" w14:textId="77777777" w:rsidR="00675D4C" w:rsidRDefault="00675D4C" w:rsidP="00675D4C">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BF1AFB4" w14:textId="77777777" w:rsidR="00675D4C" w:rsidRDefault="00675D4C" w:rsidP="00675D4C">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1EE60FD" w14:textId="77777777" w:rsidR="00675D4C" w:rsidRDefault="00675D4C" w:rsidP="00675D4C">
            <w:pPr>
              <w:spacing w:line="276" w:lineRule="auto"/>
              <w:jc w:val="both"/>
              <w:rPr>
                <w:lang w:eastAsia="en-US"/>
              </w:rPr>
            </w:pPr>
            <w:r>
              <w:rPr>
                <w:lang w:eastAsia="en-US"/>
              </w:rPr>
              <w:t>2</w:t>
            </w:r>
          </w:p>
        </w:tc>
      </w:tr>
      <w:tr w:rsidR="00675D4C" w14:paraId="4BFCA98A" w14:textId="77777777" w:rsidTr="00675D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1406BDA" w14:textId="77777777" w:rsidR="00675D4C" w:rsidRDefault="00675D4C" w:rsidP="00675D4C">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0F766490" w14:textId="77777777" w:rsidR="00675D4C" w:rsidRDefault="00675D4C" w:rsidP="00675D4C">
            <w:pPr>
              <w:spacing w:line="276" w:lineRule="auto"/>
              <w:jc w:val="both"/>
              <w:rPr>
                <w:lang w:eastAsia="en-US"/>
              </w:rPr>
            </w:pPr>
          </w:p>
        </w:tc>
      </w:tr>
      <w:tr w:rsidR="00675D4C" w14:paraId="0993543F" w14:textId="77777777" w:rsidTr="00675D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700DE53" w14:textId="77777777" w:rsidR="00675D4C" w:rsidRDefault="00675D4C" w:rsidP="00675D4C">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75DE760" w14:textId="77777777" w:rsidR="00675D4C" w:rsidRDefault="00607470" w:rsidP="00FE7E5F">
            <w:pPr>
              <w:jc w:val="both"/>
              <w:rPr>
                <w:lang w:eastAsia="en-US"/>
              </w:rPr>
            </w:pPr>
            <w:r>
              <w:rPr>
                <w:lang w:eastAsia="en-US"/>
              </w:rPr>
              <w:t>z</w:t>
            </w:r>
            <w:r w:rsidR="00675D4C">
              <w:rPr>
                <w:lang w:eastAsia="en-US"/>
              </w:rPr>
              <w:t>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88223D2" w14:textId="77777777" w:rsidR="00675D4C" w:rsidRDefault="00675D4C" w:rsidP="00675D4C">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3A4EFE1" w14:textId="77777777" w:rsidR="00675D4C" w:rsidRDefault="00675D4C" w:rsidP="00FE7E5F">
            <w:pPr>
              <w:jc w:val="both"/>
              <w:rPr>
                <w:lang w:eastAsia="en-US"/>
              </w:rPr>
            </w:pPr>
            <w:r>
              <w:rPr>
                <w:lang w:eastAsia="en-US"/>
              </w:rPr>
              <w:t>seminář, cvičení</w:t>
            </w:r>
          </w:p>
        </w:tc>
      </w:tr>
      <w:tr w:rsidR="00675D4C" w14:paraId="33A1865D" w14:textId="77777777" w:rsidTr="00675D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7413AFA1" w14:textId="77777777" w:rsidR="00675D4C" w:rsidRDefault="00675D4C" w:rsidP="00675D4C">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32459CEA" w14:textId="77777777" w:rsidR="00675D4C" w:rsidRDefault="00675D4C" w:rsidP="00CE6507">
            <w:pPr>
              <w:jc w:val="both"/>
              <w:rPr>
                <w:lang w:eastAsia="en-US"/>
              </w:rPr>
            </w:pPr>
            <w:r>
              <w:rPr>
                <w:lang w:eastAsia="en-US"/>
              </w:rPr>
              <w:t>Příprava vlastního výzkumného projektu – k zápočtu předložení první fáze práce na něm.</w:t>
            </w:r>
          </w:p>
        </w:tc>
      </w:tr>
      <w:tr w:rsidR="00675D4C" w14:paraId="3076324F" w14:textId="77777777" w:rsidTr="001F34E3">
        <w:trPr>
          <w:trHeight w:val="70"/>
          <w:jc w:val="center"/>
        </w:trPr>
        <w:tc>
          <w:tcPr>
            <w:tcW w:w="9854" w:type="dxa"/>
            <w:gridSpan w:val="8"/>
            <w:tcBorders>
              <w:top w:val="nil"/>
              <w:left w:val="single" w:sz="4" w:space="0" w:color="auto"/>
              <w:bottom w:val="single" w:sz="4" w:space="0" w:color="auto"/>
              <w:right w:val="single" w:sz="4" w:space="0" w:color="auto"/>
            </w:tcBorders>
          </w:tcPr>
          <w:p w14:paraId="56AC70F4" w14:textId="77777777" w:rsidR="00675D4C" w:rsidRDefault="00675D4C" w:rsidP="00675D4C">
            <w:pPr>
              <w:spacing w:line="276" w:lineRule="auto"/>
              <w:jc w:val="both"/>
              <w:rPr>
                <w:lang w:eastAsia="en-US"/>
              </w:rPr>
            </w:pPr>
          </w:p>
        </w:tc>
      </w:tr>
      <w:tr w:rsidR="00675D4C" w14:paraId="3D58787C" w14:textId="77777777" w:rsidTr="00675D4C">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4174C93B" w14:textId="77777777" w:rsidR="00675D4C" w:rsidRDefault="00675D4C" w:rsidP="00675D4C">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3858AFAE" w14:textId="77777777" w:rsidR="00675D4C" w:rsidRDefault="00836D40" w:rsidP="00FE7E5F">
            <w:pPr>
              <w:jc w:val="both"/>
              <w:rPr>
                <w:lang w:eastAsia="en-US"/>
              </w:rPr>
            </w:pPr>
            <w:r w:rsidRPr="00BC5013">
              <w:rPr>
                <w:b/>
              </w:rPr>
              <w:t>doc. PaedDr. Adriana Wiegerová, PhD.</w:t>
            </w:r>
          </w:p>
        </w:tc>
      </w:tr>
      <w:tr w:rsidR="00675D4C" w14:paraId="068D3F61" w14:textId="77777777" w:rsidTr="00675D4C">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0612F176" w14:textId="77777777" w:rsidR="00675D4C" w:rsidRDefault="00675D4C" w:rsidP="00675D4C">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1FC5E920" w14:textId="77777777" w:rsidR="00675D4C" w:rsidRDefault="00675D4C" w:rsidP="00FE7E5F">
            <w:pPr>
              <w:jc w:val="both"/>
              <w:rPr>
                <w:lang w:eastAsia="en-US"/>
              </w:rPr>
            </w:pPr>
            <w:r>
              <w:rPr>
                <w:lang w:eastAsia="en-US"/>
              </w:rPr>
              <w:t>vede seminář, cvičící</w:t>
            </w:r>
          </w:p>
        </w:tc>
      </w:tr>
      <w:tr w:rsidR="00675D4C" w14:paraId="651349FD" w14:textId="77777777" w:rsidTr="00675D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73C51C0A" w14:textId="77777777" w:rsidR="00675D4C" w:rsidRDefault="00675D4C" w:rsidP="00675D4C">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6BD1A77D" w14:textId="77777777" w:rsidR="00675D4C" w:rsidRDefault="00836D40" w:rsidP="00836D40">
            <w:pPr>
              <w:jc w:val="both"/>
              <w:rPr>
                <w:lang w:eastAsia="en-US"/>
              </w:rPr>
            </w:pPr>
            <w:r w:rsidRPr="00836D40">
              <w:t>doc. PaedDr. Adriana Wiegerová, PhD.</w:t>
            </w:r>
            <w:r>
              <w:t xml:space="preserve">, </w:t>
            </w:r>
            <w:ins w:id="111" w:author="Jana Vašíková" w:date="2018-05-29T11:19:00Z">
              <w:r>
                <w:t>50%,</w:t>
              </w:r>
            </w:ins>
            <w:r>
              <w:t xml:space="preserve"> </w:t>
            </w:r>
            <w:ins w:id="112" w:author="vašíkovi" w:date="2018-05-28T08:55:00Z">
              <w:r w:rsidR="002204B7">
                <w:rPr>
                  <w:lang w:eastAsia="en-US"/>
                </w:rPr>
                <w:t xml:space="preserve">Mgr. Michal Málek </w:t>
              </w:r>
            </w:ins>
            <w:ins w:id="113" w:author="Jana Vašíková" w:date="2018-05-29T11:20:00Z">
              <w:r>
                <w:rPr>
                  <w:lang w:eastAsia="en-US"/>
                </w:rPr>
                <w:t>5</w:t>
              </w:r>
            </w:ins>
            <w:del w:id="114" w:author="Jana Vašíková" w:date="2018-05-29T11:20:00Z">
              <w:r w:rsidR="00675D4C" w:rsidDel="00836D40">
                <w:rPr>
                  <w:lang w:eastAsia="en-US"/>
                </w:rPr>
                <w:delText>10</w:delText>
              </w:r>
            </w:del>
            <w:r w:rsidR="00675D4C">
              <w:rPr>
                <w:lang w:eastAsia="en-US"/>
              </w:rPr>
              <w:t>0%</w:t>
            </w:r>
          </w:p>
        </w:tc>
      </w:tr>
      <w:tr w:rsidR="00675D4C" w14:paraId="17E5E4C9" w14:textId="77777777" w:rsidTr="001F34E3">
        <w:trPr>
          <w:trHeight w:val="70"/>
          <w:jc w:val="center"/>
        </w:trPr>
        <w:tc>
          <w:tcPr>
            <w:tcW w:w="9854" w:type="dxa"/>
            <w:gridSpan w:val="8"/>
            <w:tcBorders>
              <w:top w:val="nil"/>
              <w:left w:val="single" w:sz="4" w:space="0" w:color="auto"/>
              <w:bottom w:val="single" w:sz="4" w:space="0" w:color="auto"/>
              <w:right w:val="single" w:sz="4" w:space="0" w:color="auto"/>
            </w:tcBorders>
          </w:tcPr>
          <w:p w14:paraId="300A5830" w14:textId="77777777" w:rsidR="00675D4C" w:rsidRDefault="00675D4C" w:rsidP="00675D4C">
            <w:pPr>
              <w:spacing w:line="276" w:lineRule="auto"/>
              <w:jc w:val="both"/>
              <w:rPr>
                <w:lang w:eastAsia="en-US"/>
              </w:rPr>
            </w:pPr>
          </w:p>
        </w:tc>
      </w:tr>
      <w:tr w:rsidR="00675D4C" w14:paraId="496C4176" w14:textId="77777777" w:rsidTr="00675D4C">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6986A119" w14:textId="77777777" w:rsidR="00675D4C" w:rsidRDefault="00675D4C" w:rsidP="00675D4C">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6CDF311E" w14:textId="77777777" w:rsidR="00675D4C" w:rsidRDefault="00675D4C" w:rsidP="00675D4C">
            <w:pPr>
              <w:spacing w:line="276" w:lineRule="auto"/>
              <w:jc w:val="both"/>
              <w:rPr>
                <w:lang w:eastAsia="en-US"/>
              </w:rPr>
            </w:pPr>
          </w:p>
        </w:tc>
      </w:tr>
      <w:tr w:rsidR="00675D4C" w14:paraId="2B94EBC9" w14:textId="77777777" w:rsidTr="00675D4C">
        <w:trPr>
          <w:trHeight w:val="3019"/>
          <w:jc w:val="center"/>
        </w:trPr>
        <w:tc>
          <w:tcPr>
            <w:tcW w:w="9854" w:type="dxa"/>
            <w:gridSpan w:val="8"/>
            <w:tcBorders>
              <w:top w:val="nil"/>
              <w:left w:val="single" w:sz="4" w:space="0" w:color="auto"/>
              <w:bottom w:val="single" w:sz="12" w:space="0" w:color="auto"/>
              <w:right w:val="single" w:sz="4" w:space="0" w:color="auto"/>
            </w:tcBorders>
          </w:tcPr>
          <w:p w14:paraId="5918258E" w14:textId="77777777" w:rsidR="00675D4C" w:rsidRDefault="00675D4C" w:rsidP="00675D4C">
            <w:pPr>
              <w:pStyle w:val="Normlny"/>
              <w:rPr>
                <w:sz w:val="20"/>
                <w:szCs w:val="20"/>
              </w:rPr>
            </w:pPr>
            <w:r>
              <w:rPr>
                <w:sz w:val="20"/>
                <w:szCs w:val="20"/>
              </w:rPr>
              <w:t>Co je výzkum.</w:t>
            </w:r>
          </w:p>
          <w:p w14:paraId="0E65A2B0" w14:textId="77777777" w:rsidR="00675D4C" w:rsidRPr="008748F9" w:rsidRDefault="00675D4C" w:rsidP="00675D4C">
            <w:pPr>
              <w:pStyle w:val="Normlny"/>
              <w:rPr>
                <w:sz w:val="20"/>
                <w:szCs w:val="20"/>
              </w:rPr>
            </w:pPr>
            <w:r w:rsidRPr="008748F9">
              <w:rPr>
                <w:sz w:val="20"/>
                <w:szCs w:val="20"/>
              </w:rPr>
              <w:t>Úloha výzkumného projektu</w:t>
            </w:r>
            <w:r w:rsidR="00E05937">
              <w:rPr>
                <w:sz w:val="20"/>
                <w:szCs w:val="20"/>
              </w:rPr>
              <w:t>.</w:t>
            </w:r>
          </w:p>
          <w:p w14:paraId="6C1EF534" w14:textId="77777777" w:rsidR="00675D4C" w:rsidRPr="008748F9" w:rsidRDefault="00675D4C" w:rsidP="00675D4C">
            <w:r w:rsidRPr="008748F9">
              <w:t>Typická témata výzkumu</w:t>
            </w:r>
            <w:r w:rsidR="00E05937">
              <w:t>.</w:t>
            </w:r>
          </w:p>
          <w:p w14:paraId="7AB1BFBA" w14:textId="77777777" w:rsidR="00675D4C" w:rsidRPr="008748F9" w:rsidRDefault="00675D4C" w:rsidP="00675D4C">
            <w:r w:rsidRPr="008748F9">
              <w:t>Zpracování rešerše</w:t>
            </w:r>
            <w:r w:rsidR="00E05937">
              <w:t>.</w:t>
            </w:r>
          </w:p>
          <w:p w14:paraId="10153BE2" w14:textId="77777777" w:rsidR="00675D4C" w:rsidRPr="008748F9" w:rsidRDefault="00675D4C" w:rsidP="00675D4C">
            <w:r w:rsidRPr="008748F9">
              <w:t>Postupy tvorby teoretické části výzkumné práce</w:t>
            </w:r>
            <w:r w:rsidR="00E05937">
              <w:t>.</w:t>
            </w:r>
          </w:p>
          <w:p w14:paraId="19A70394" w14:textId="77777777" w:rsidR="00675D4C" w:rsidRPr="008748F9" w:rsidRDefault="00675D4C" w:rsidP="00675D4C">
            <w:r w:rsidRPr="008748F9">
              <w:t>Hledání a diskutování se školitelem.</w:t>
            </w:r>
          </w:p>
          <w:p w14:paraId="3740FA44" w14:textId="77777777" w:rsidR="00675D4C" w:rsidRPr="008748F9" w:rsidRDefault="00675D4C" w:rsidP="00675D4C">
            <w:r w:rsidRPr="008748F9">
              <w:t>Postupy při spolupráci se školitelem.</w:t>
            </w:r>
          </w:p>
          <w:p w14:paraId="52CDD0B4" w14:textId="77777777" w:rsidR="00675D4C" w:rsidRPr="008748F9" w:rsidRDefault="00675D4C" w:rsidP="00675D4C">
            <w:r w:rsidRPr="008748F9">
              <w:t>Diskuse k tvorbě teoretické části práce.</w:t>
            </w:r>
          </w:p>
          <w:p w14:paraId="3CCC669A" w14:textId="77777777" w:rsidR="00675D4C" w:rsidRPr="008748F9" w:rsidRDefault="00675D4C" w:rsidP="00675D4C">
            <w:r w:rsidRPr="008748F9">
              <w:t>Přístup do terénu – výběr vhodného postupu.</w:t>
            </w:r>
          </w:p>
          <w:p w14:paraId="0888FA4A" w14:textId="77777777" w:rsidR="00675D4C" w:rsidRPr="008748F9" w:rsidRDefault="00675D4C" w:rsidP="00675D4C">
            <w:r w:rsidRPr="008748F9">
              <w:t>Sběr dat</w:t>
            </w:r>
            <w:r>
              <w:t>.</w:t>
            </w:r>
          </w:p>
          <w:p w14:paraId="09F6A248" w14:textId="77777777" w:rsidR="00675D4C" w:rsidRPr="008748F9" w:rsidRDefault="00675D4C" w:rsidP="00675D4C">
            <w:r w:rsidRPr="008748F9">
              <w:t>Softwary</w:t>
            </w:r>
            <w:r>
              <w:t>.</w:t>
            </w:r>
          </w:p>
          <w:p w14:paraId="55BC5CE0" w14:textId="77777777" w:rsidR="00675D4C" w:rsidRPr="008748F9" w:rsidRDefault="00675D4C" w:rsidP="00675D4C">
            <w:r w:rsidRPr="008748F9">
              <w:t xml:space="preserve">Normy kvality výzkumu. </w:t>
            </w:r>
          </w:p>
          <w:p w14:paraId="3643EA79" w14:textId="77777777" w:rsidR="00675D4C" w:rsidRPr="008748F9" w:rsidRDefault="00675D4C" w:rsidP="00675D4C">
            <w:r w:rsidRPr="008748F9">
              <w:t>Etická stránka výzkumu.</w:t>
            </w:r>
          </w:p>
          <w:p w14:paraId="6686E96A" w14:textId="77777777" w:rsidR="00675D4C" w:rsidRDefault="00675D4C" w:rsidP="00035374">
            <w:r w:rsidRPr="008748F9">
              <w:t>Prezentace vlastních výzkumných postupů.</w:t>
            </w:r>
          </w:p>
          <w:p w14:paraId="60B56FF5" w14:textId="77777777" w:rsidR="00035374" w:rsidRDefault="00035374" w:rsidP="00035374"/>
        </w:tc>
      </w:tr>
      <w:tr w:rsidR="00675D4C" w14:paraId="4AB7A450" w14:textId="77777777" w:rsidTr="00675D4C">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0B265970" w14:textId="77777777" w:rsidR="00675D4C" w:rsidRDefault="00675D4C" w:rsidP="00675D4C">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5941C1E0" w14:textId="77777777" w:rsidR="00675D4C" w:rsidRDefault="00675D4C" w:rsidP="00675D4C">
            <w:pPr>
              <w:spacing w:line="276" w:lineRule="auto"/>
              <w:jc w:val="both"/>
              <w:rPr>
                <w:lang w:eastAsia="en-US"/>
              </w:rPr>
            </w:pPr>
          </w:p>
        </w:tc>
      </w:tr>
      <w:tr w:rsidR="00675D4C" w14:paraId="734A3F22" w14:textId="77777777" w:rsidTr="00E2542A">
        <w:trPr>
          <w:trHeight w:val="1907"/>
          <w:jc w:val="center"/>
        </w:trPr>
        <w:tc>
          <w:tcPr>
            <w:tcW w:w="9854" w:type="dxa"/>
            <w:gridSpan w:val="8"/>
            <w:tcBorders>
              <w:top w:val="nil"/>
              <w:left w:val="single" w:sz="4" w:space="0" w:color="auto"/>
              <w:bottom w:val="single" w:sz="4" w:space="0" w:color="auto"/>
              <w:right w:val="single" w:sz="4" w:space="0" w:color="auto"/>
            </w:tcBorders>
          </w:tcPr>
          <w:p w14:paraId="02276729" w14:textId="77777777" w:rsidR="00675D4C" w:rsidRPr="00675D4C" w:rsidRDefault="00675D4C" w:rsidP="00675D4C">
            <w:pPr>
              <w:spacing w:line="276" w:lineRule="auto"/>
              <w:jc w:val="both"/>
              <w:rPr>
                <w:b/>
                <w:lang w:eastAsia="en-US"/>
              </w:rPr>
            </w:pPr>
            <w:r w:rsidRPr="00675D4C">
              <w:rPr>
                <w:b/>
                <w:lang w:eastAsia="en-US"/>
              </w:rPr>
              <w:t>Povinná</w:t>
            </w:r>
            <w:r w:rsidR="004555C5">
              <w:rPr>
                <w:b/>
                <w:lang w:eastAsia="en-US"/>
              </w:rPr>
              <w:t xml:space="preserve"> literatura</w:t>
            </w:r>
            <w:r w:rsidRPr="00675D4C">
              <w:rPr>
                <w:b/>
                <w:lang w:eastAsia="en-US"/>
              </w:rPr>
              <w:t>:</w:t>
            </w:r>
          </w:p>
          <w:p w14:paraId="3CAD380E" w14:textId="77777777" w:rsidR="00675D4C" w:rsidRPr="00B71744" w:rsidRDefault="00675D4C" w:rsidP="00C9069C">
            <w:pPr>
              <w:widowControl w:val="0"/>
              <w:tabs>
                <w:tab w:val="left" w:pos="220"/>
                <w:tab w:val="left" w:pos="720"/>
              </w:tabs>
              <w:autoSpaceDE w:val="0"/>
              <w:autoSpaceDN w:val="0"/>
              <w:adjustRightInd w:val="0"/>
              <w:rPr>
                <w:lang w:eastAsia="en-US"/>
              </w:rPr>
            </w:pPr>
            <w:r w:rsidRPr="00B71744">
              <w:rPr>
                <w:lang w:eastAsia="en-US"/>
              </w:rPr>
              <w:t xml:space="preserve">Pelikán, J. (1998). </w:t>
            </w:r>
            <w:r w:rsidRPr="00B71744">
              <w:rPr>
                <w:i/>
                <w:iCs/>
                <w:lang w:eastAsia="en-US"/>
              </w:rPr>
              <w:t>Základy empirického výzkumu pedagogických jevů</w:t>
            </w:r>
            <w:r w:rsidRPr="00B71744">
              <w:rPr>
                <w:lang w:eastAsia="en-US"/>
              </w:rPr>
              <w:t xml:space="preserve">. Praha: Karolinum, 1998. </w:t>
            </w:r>
          </w:p>
          <w:p w14:paraId="5C4C58B6" w14:textId="77777777" w:rsidR="00675D4C" w:rsidRPr="00B71744" w:rsidRDefault="00675D4C" w:rsidP="00C9069C">
            <w:pPr>
              <w:widowControl w:val="0"/>
              <w:tabs>
                <w:tab w:val="left" w:pos="220"/>
                <w:tab w:val="left" w:pos="720"/>
              </w:tabs>
              <w:autoSpaceDE w:val="0"/>
              <w:autoSpaceDN w:val="0"/>
              <w:adjustRightInd w:val="0"/>
              <w:rPr>
                <w:lang w:eastAsia="en-US"/>
              </w:rPr>
            </w:pPr>
            <w:r w:rsidRPr="00B71744">
              <w:rPr>
                <w:lang w:eastAsia="en-US"/>
              </w:rPr>
              <w:t xml:space="preserve">Popper, K. R. (1997). </w:t>
            </w:r>
            <w:r w:rsidRPr="00B71744">
              <w:rPr>
                <w:i/>
                <w:iCs/>
                <w:lang w:eastAsia="en-US"/>
              </w:rPr>
              <w:t>Logika vědeckého bádání</w:t>
            </w:r>
            <w:r w:rsidR="00E2542A" w:rsidRPr="00B71744">
              <w:rPr>
                <w:lang w:eastAsia="en-US"/>
              </w:rPr>
              <w:t>. Praha</w:t>
            </w:r>
            <w:r w:rsidRPr="00B71744">
              <w:rPr>
                <w:lang w:eastAsia="en-US"/>
              </w:rPr>
              <w:t>: Oikomenh.</w:t>
            </w:r>
          </w:p>
          <w:p w14:paraId="77F436F9" w14:textId="77777777" w:rsidR="005B5A17" w:rsidRPr="005B5A17" w:rsidRDefault="005B5A17" w:rsidP="00C9069C">
            <w:r>
              <w:rPr>
                <w:caps/>
              </w:rPr>
              <w:t>Š</w:t>
            </w:r>
            <w:r>
              <w:t>vaříček</w:t>
            </w:r>
            <w:r>
              <w:rPr>
                <w:caps/>
              </w:rPr>
              <w:t>, R.</w:t>
            </w:r>
            <w:r w:rsidR="003341D0">
              <w:rPr>
                <w:caps/>
              </w:rPr>
              <w:t>,</w:t>
            </w:r>
            <w:r>
              <w:rPr>
                <w:caps/>
              </w:rPr>
              <w:t xml:space="preserve"> </w:t>
            </w:r>
            <w:r w:rsidRPr="00F9586A">
              <w:t>&amp;</w:t>
            </w:r>
            <w:r>
              <w:t xml:space="preserve"> </w:t>
            </w:r>
            <w:r>
              <w:rPr>
                <w:caps/>
              </w:rPr>
              <w:t>Š</w:t>
            </w:r>
            <w:r>
              <w:t xml:space="preserve">eďová, K. et al. (2007). </w:t>
            </w:r>
            <w:r>
              <w:rPr>
                <w:i/>
                <w:iCs/>
              </w:rPr>
              <w:t>Kvalitativní výzkum v pedagogických vědách</w:t>
            </w:r>
            <w:r>
              <w:t>. Praha: Portál.</w:t>
            </w:r>
          </w:p>
          <w:p w14:paraId="6EEDEE22" w14:textId="77777777" w:rsidR="00675D4C" w:rsidRDefault="00675D4C" w:rsidP="00C9069C">
            <w:pPr>
              <w:rPr>
                <w:lang w:eastAsia="en-US"/>
              </w:rPr>
            </w:pPr>
            <w:r w:rsidRPr="00B71744">
              <w:rPr>
                <w:lang w:eastAsia="en-US"/>
              </w:rPr>
              <w:t xml:space="preserve">Švec, V., </w:t>
            </w:r>
            <w:r w:rsidRPr="00F9586A">
              <w:t>&amp;</w:t>
            </w:r>
            <w:r w:rsidR="005B5A17">
              <w:t xml:space="preserve"> </w:t>
            </w:r>
            <w:r w:rsidR="00BE6D6D" w:rsidRPr="00B71744">
              <w:rPr>
                <w:lang w:eastAsia="en-US"/>
              </w:rPr>
              <w:t xml:space="preserve">Hrbáčková, K. </w:t>
            </w:r>
            <w:r w:rsidRPr="00B71744">
              <w:rPr>
                <w:lang w:eastAsia="en-US"/>
              </w:rPr>
              <w:t xml:space="preserve">(2007). </w:t>
            </w:r>
            <w:r w:rsidRPr="00B71744">
              <w:rPr>
                <w:i/>
                <w:iCs/>
                <w:lang w:eastAsia="en-US"/>
              </w:rPr>
              <w:t>Průvodce metodologií pedagogického výzkumu</w:t>
            </w:r>
            <w:r w:rsidRPr="00B71744">
              <w:rPr>
                <w:lang w:eastAsia="en-US"/>
              </w:rPr>
              <w:t>. Zlín: UTB.</w:t>
            </w:r>
          </w:p>
          <w:p w14:paraId="38D57BF9" w14:textId="77777777" w:rsidR="001F34E3" w:rsidRPr="00E2542A" w:rsidRDefault="001F34E3" w:rsidP="00675D4C">
            <w:pPr>
              <w:rPr>
                <w:caps/>
              </w:rPr>
            </w:pPr>
          </w:p>
          <w:p w14:paraId="7101CF67" w14:textId="77777777" w:rsidR="00675D4C" w:rsidRPr="007C592A" w:rsidRDefault="00205FAB" w:rsidP="00675D4C">
            <w:pPr>
              <w:rPr>
                <w:b/>
                <w:lang w:eastAsia="en-US"/>
              </w:rPr>
            </w:pPr>
            <w:r>
              <w:rPr>
                <w:b/>
                <w:lang w:eastAsia="en-US"/>
              </w:rPr>
              <w:t>Doporučená literatura</w:t>
            </w:r>
            <w:r w:rsidRPr="00675D4C">
              <w:rPr>
                <w:b/>
                <w:lang w:eastAsia="en-US"/>
              </w:rPr>
              <w:t>:</w:t>
            </w:r>
          </w:p>
          <w:p w14:paraId="6D7E9B5A" w14:textId="77777777" w:rsidR="00675D4C" w:rsidRDefault="00675D4C" w:rsidP="00675D4C">
            <w:r>
              <w:t>Časopisy: Pedagogická orientace, Orbis scholae, Studia paedagogica, Pedagogika, Komenský, e-Pedagogium</w:t>
            </w:r>
          </w:p>
          <w:p w14:paraId="2D1AAC21" w14:textId="77777777" w:rsidR="00675D4C" w:rsidRDefault="00675D4C" w:rsidP="00675D4C">
            <w:pPr>
              <w:rPr>
                <w:lang w:eastAsia="en-US"/>
              </w:rPr>
            </w:pPr>
          </w:p>
        </w:tc>
      </w:tr>
      <w:tr w:rsidR="00675D4C" w14:paraId="75727B28" w14:textId="77777777" w:rsidTr="00675D4C">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264F0B2" w14:textId="77777777" w:rsidR="00675D4C" w:rsidRDefault="00675D4C" w:rsidP="00675D4C">
            <w:pPr>
              <w:spacing w:line="276" w:lineRule="auto"/>
              <w:jc w:val="center"/>
              <w:rPr>
                <w:b/>
                <w:lang w:eastAsia="en-US"/>
              </w:rPr>
            </w:pPr>
            <w:r>
              <w:rPr>
                <w:b/>
                <w:lang w:eastAsia="en-US"/>
              </w:rPr>
              <w:t>Informace ke kombinované nebo distanční formě</w:t>
            </w:r>
          </w:p>
        </w:tc>
      </w:tr>
      <w:tr w:rsidR="00675D4C" w14:paraId="7E264F17" w14:textId="77777777" w:rsidTr="00675D4C">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43EBAAF7" w14:textId="77777777" w:rsidR="00675D4C" w:rsidRDefault="00675D4C" w:rsidP="00675D4C">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430A92D5" w14:textId="77777777" w:rsidR="00675D4C" w:rsidRDefault="00675D4C" w:rsidP="00675D4C">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7AFCBB3" w14:textId="77777777" w:rsidR="00675D4C" w:rsidRDefault="00675D4C" w:rsidP="00675D4C">
            <w:pPr>
              <w:spacing w:line="276" w:lineRule="auto"/>
              <w:jc w:val="both"/>
              <w:rPr>
                <w:b/>
                <w:lang w:eastAsia="en-US"/>
              </w:rPr>
            </w:pPr>
            <w:r>
              <w:rPr>
                <w:b/>
                <w:lang w:eastAsia="en-US"/>
              </w:rPr>
              <w:t xml:space="preserve">hodin </w:t>
            </w:r>
          </w:p>
        </w:tc>
      </w:tr>
      <w:tr w:rsidR="00675D4C" w14:paraId="26A54E51" w14:textId="77777777" w:rsidTr="00675D4C">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EB526FC" w14:textId="77777777" w:rsidR="00675D4C" w:rsidRDefault="00675D4C" w:rsidP="00675D4C">
            <w:pPr>
              <w:spacing w:line="276" w:lineRule="auto"/>
              <w:jc w:val="both"/>
              <w:rPr>
                <w:b/>
                <w:lang w:eastAsia="en-US"/>
              </w:rPr>
            </w:pPr>
            <w:r>
              <w:rPr>
                <w:b/>
                <w:lang w:eastAsia="en-US"/>
              </w:rPr>
              <w:t>Informace o způsobu kontaktu s</w:t>
            </w:r>
            <w:r w:rsidR="00E05937">
              <w:rPr>
                <w:b/>
                <w:lang w:eastAsia="en-US"/>
              </w:rPr>
              <w:t> </w:t>
            </w:r>
            <w:r>
              <w:rPr>
                <w:b/>
                <w:lang w:eastAsia="en-US"/>
              </w:rPr>
              <w:t>vyučujícím</w:t>
            </w:r>
          </w:p>
        </w:tc>
      </w:tr>
      <w:tr w:rsidR="00675D4C" w14:paraId="39227707" w14:textId="77777777" w:rsidTr="001F34E3">
        <w:trPr>
          <w:trHeight w:val="139"/>
          <w:jc w:val="center"/>
        </w:trPr>
        <w:tc>
          <w:tcPr>
            <w:tcW w:w="9854" w:type="dxa"/>
            <w:gridSpan w:val="8"/>
            <w:tcBorders>
              <w:top w:val="single" w:sz="4" w:space="0" w:color="auto"/>
              <w:left w:val="single" w:sz="4" w:space="0" w:color="auto"/>
              <w:bottom w:val="single" w:sz="4" w:space="0" w:color="auto"/>
              <w:right w:val="single" w:sz="4" w:space="0" w:color="auto"/>
            </w:tcBorders>
          </w:tcPr>
          <w:p w14:paraId="2EBA38D1" w14:textId="77777777" w:rsidR="00675D4C" w:rsidRDefault="00675D4C" w:rsidP="00675D4C">
            <w:pPr>
              <w:spacing w:line="276" w:lineRule="auto"/>
              <w:jc w:val="both"/>
              <w:rPr>
                <w:lang w:eastAsia="en-US"/>
              </w:rPr>
            </w:pPr>
          </w:p>
        </w:tc>
      </w:tr>
    </w:tbl>
    <w:p w14:paraId="7A3D1DDB" w14:textId="77777777" w:rsidR="00675D4C" w:rsidRDefault="00675D4C">
      <w:r>
        <w:br/>
      </w:r>
    </w:p>
    <w:p w14:paraId="15AF645B" w14:textId="77777777" w:rsidR="00675D4C" w:rsidRDefault="00675D4C">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5D4C" w14:paraId="7C3998DA" w14:textId="77777777" w:rsidTr="00607470">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4A9AC09" w14:textId="77777777" w:rsidR="00675D4C" w:rsidRDefault="00675D4C" w:rsidP="00675D4C">
            <w:pPr>
              <w:spacing w:line="276" w:lineRule="auto"/>
              <w:jc w:val="both"/>
              <w:rPr>
                <w:b/>
                <w:sz w:val="28"/>
                <w:lang w:eastAsia="en-US"/>
              </w:rPr>
            </w:pPr>
            <w:r>
              <w:rPr>
                <w:b/>
                <w:sz w:val="28"/>
                <w:lang w:eastAsia="en-US"/>
              </w:rPr>
              <w:t>B-III – Charakteristika studijního předmětu</w:t>
            </w:r>
          </w:p>
        </w:tc>
      </w:tr>
      <w:tr w:rsidR="00675D4C" w14:paraId="24A95ACC" w14:textId="77777777" w:rsidTr="00607470">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48A9DD41" w14:textId="77777777" w:rsidR="00675D4C" w:rsidRDefault="00675D4C" w:rsidP="00675D4C">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3799DC68" w14:textId="77777777" w:rsidR="00675D4C" w:rsidRDefault="00675D4C" w:rsidP="00675D4C">
            <w:pPr>
              <w:spacing w:line="276" w:lineRule="auto"/>
              <w:jc w:val="both"/>
              <w:rPr>
                <w:lang w:eastAsia="en-US"/>
              </w:rPr>
            </w:pPr>
            <w:r>
              <w:rPr>
                <w:lang w:eastAsia="en-US"/>
              </w:rPr>
              <w:t>Medicínská propedeutika</w:t>
            </w:r>
          </w:p>
        </w:tc>
      </w:tr>
      <w:tr w:rsidR="00675D4C" w14:paraId="361BAB3C" w14:textId="77777777" w:rsidTr="0060747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00D15DC" w14:textId="77777777" w:rsidR="00675D4C" w:rsidRDefault="00675D4C" w:rsidP="00675D4C">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10C52EA" w14:textId="77777777" w:rsidR="00675D4C" w:rsidRDefault="00675D4C" w:rsidP="00675D4C">
            <w:pPr>
              <w:spacing w:line="276" w:lineRule="auto"/>
              <w:jc w:val="both"/>
              <w:rPr>
                <w:lang w:eastAsia="en-US"/>
              </w:rPr>
            </w:pPr>
            <w:r>
              <w:rPr>
                <w:lang w:eastAsia="en-US"/>
              </w:rPr>
              <w:t>povinně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D5CB7A" w14:textId="77777777" w:rsidR="00675D4C" w:rsidRDefault="00675D4C" w:rsidP="00675D4C">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14EBD373" w14:textId="77777777" w:rsidR="00675D4C" w:rsidRDefault="00675D4C" w:rsidP="00675D4C">
            <w:pPr>
              <w:spacing w:line="276" w:lineRule="auto"/>
              <w:jc w:val="both"/>
              <w:rPr>
                <w:lang w:eastAsia="en-US"/>
              </w:rPr>
            </w:pPr>
            <w:r>
              <w:rPr>
                <w:lang w:eastAsia="en-US"/>
              </w:rPr>
              <w:t>1/ZS</w:t>
            </w:r>
          </w:p>
        </w:tc>
      </w:tr>
      <w:tr w:rsidR="00675D4C" w14:paraId="5E7D1C19" w14:textId="77777777" w:rsidTr="0060747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E84E913" w14:textId="77777777" w:rsidR="00675D4C" w:rsidRDefault="00675D4C" w:rsidP="00675D4C">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2BEE544C" w14:textId="77777777" w:rsidR="00675D4C" w:rsidRDefault="00675D4C" w:rsidP="00675D4C">
            <w:pPr>
              <w:spacing w:line="276" w:lineRule="auto"/>
              <w:jc w:val="both"/>
              <w:rPr>
                <w:lang w:eastAsia="en-US"/>
              </w:rPr>
            </w:pPr>
            <w:r>
              <w:rPr>
                <w:lang w:eastAsia="en-US"/>
              </w:rPr>
              <w:t>14p+14s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124ABA4" w14:textId="77777777" w:rsidR="00675D4C" w:rsidRDefault="00675D4C" w:rsidP="00675D4C">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6D9B016" w14:textId="77777777" w:rsidR="00675D4C" w:rsidRDefault="00675D4C" w:rsidP="00675D4C">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844F910" w14:textId="77777777" w:rsidR="00675D4C" w:rsidRDefault="00675D4C" w:rsidP="00675D4C">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9138FB6" w14:textId="77777777" w:rsidR="00675D4C" w:rsidRDefault="00675D4C" w:rsidP="00675D4C">
            <w:pPr>
              <w:spacing w:line="276" w:lineRule="auto"/>
              <w:jc w:val="both"/>
              <w:rPr>
                <w:lang w:eastAsia="en-US"/>
              </w:rPr>
            </w:pPr>
            <w:r>
              <w:rPr>
                <w:lang w:eastAsia="en-US"/>
              </w:rPr>
              <w:t>2</w:t>
            </w:r>
          </w:p>
        </w:tc>
      </w:tr>
      <w:tr w:rsidR="00675D4C" w14:paraId="13BB3B21" w14:textId="77777777" w:rsidTr="00607470">
        <w:trPr>
          <w:trHeight w:val="329"/>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0ABC2E7" w14:textId="77777777" w:rsidR="00675D4C" w:rsidRDefault="00675D4C" w:rsidP="00675D4C">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5860C6E6" w14:textId="77777777" w:rsidR="00675D4C" w:rsidRDefault="00675D4C" w:rsidP="00675D4C">
            <w:pPr>
              <w:spacing w:line="276" w:lineRule="auto"/>
              <w:jc w:val="both"/>
              <w:rPr>
                <w:lang w:eastAsia="en-US"/>
              </w:rPr>
            </w:pPr>
          </w:p>
        </w:tc>
      </w:tr>
      <w:tr w:rsidR="00675D4C" w14:paraId="3745A34C" w14:textId="77777777" w:rsidTr="0060747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0D80A34" w14:textId="77777777" w:rsidR="00675D4C" w:rsidRDefault="00675D4C" w:rsidP="00675D4C">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B0C1C9F" w14:textId="77777777" w:rsidR="00675D4C" w:rsidRDefault="00675D4C" w:rsidP="00675D4C">
            <w:pPr>
              <w:spacing w:line="27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AB2CE4A" w14:textId="77777777" w:rsidR="00675D4C" w:rsidRDefault="00675D4C" w:rsidP="00675D4C">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8A0AE26" w14:textId="77777777" w:rsidR="00675D4C" w:rsidRDefault="00675D4C" w:rsidP="00FE7E5F">
            <w:pPr>
              <w:jc w:val="both"/>
              <w:rPr>
                <w:lang w:eastAsia="en-US"/>
              </w:rPr>
            </w:pPr>
            <w:r>
              <w:rPr>
                <w:lang w:eastAsia="en-US"/>
              </w:rPr>
              <w:t>přednáška, seminář</w:t>
            </w:r>
          </w:p>
        </w:tc>
      </w:tr>
      <w:tr w:rsidR="00675D4C" w14:paraId="091709B5" w14:textId="77777777" w:rsidTr="0060747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5967CFE" w14:textId="77777777" w:rsidR="00675D4C" w:rsidRDefault="00675D4C" w:rsidP="00675D4C">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7945E2B4" w14:textId="77777777" w:rsidR="00675D4C" w:rsidRDefault="00675D4C" w:rsidP="00FE7E5F">
            <w:pPr>
              <w:jc w:val="both"/>
              <w:rPr>
                <w:lang w:eastAsia="en-US"/>
              </w:rPr>
            </w:pPr>
            <w:r w:rsidRPr="00DE2E8E">
              <w:t>Předpokládá se průběžné samostudium, zaměřené především na zapamatování základních anatomických a fyziologických poznatků a jejich pochopení v souvislostech.</w:t>
            </w:r>
            <w:r>
              <w:t xml:space="preserve"> Seminární práce spojená s prezentací.</w:t>
            </w:r>
          </w:p>
        </w:tc>
      </w:tr>
      <w:tr w:rsidR="00675D4C" w14:paraId="3C866D85" w14:textId="77777777" w:rsidTr="00607470">
        <w:trPr>
          <w:trHeight w:val="70"/>
          <w:jc w:val="center"/>
        </w:trPr>
        <w:tc>
          <w:tcPr>
            <w:tcW w:w="9855" w:type="dxa"/>
            <w:gridSpan w:val="8"/>
            <w:tcBorders>
              <w:top w:val="nil"/>
              <w:left w:val="single" w:sz="4" w:space="0" w:color="auto"/>
              <w:bottom w:val="single" w:sz="4" w:space="0" w:color="auto"/>
              <w:right w:val="single" w:sz="4" w:space="0" w:color="auto"/>
            </w:tcBorders>
          </w:tcPr>
          <w:p w14:paraId="53DC1109" w14:textId="77777777" w:rsidR="00675D4C" w:rsidRDefault="00675D4C" w:rsidP="00675D4C">
            <w:pPr>
              <w:spacing w:line="276" w:lineRule="auto"/>
              <w:jc w:val="both"/>
              <w:rPr>
                <w:lang w:eastAsia="en-US"/>
              </w:rPr>
            </w:pPr>
          </w:p>
        </w:tc>
      </w:tr>
      <w:tr w:rsidR="00675D4C" w14:paraId="55531071" w14:textId="77777777" w:rsidTr="00607470">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0C246CB3" w14:textId="77777777" w:rsidR="00675D4C" w:rsidRDefault="00675D4C" w:rsidP="00675D4C">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6C6AB949" w14:textId="77777777" w:rsidR="00675D4C" w:rsidRDefault="005B5A17" w:rsidP="00CE6507">
            <w:pPr>
              <w:jc w:val="both"/>
              <w:rPr>
                <w:lang w:eastAsia="en-US"/>
              </w:rPr>
            </w:pPr>
            <w:r w:rsidRPr="00FB7753">
              <w:t>doc. PhDr. Jana Kutnohorská, CSc</w:t>
            </w:r>
            <w:r>
              <w:t>.</w:t>
            </w:r>
          </w:p>
        </w:tc>
      </w:tr>
      <w:tr w:rsidR="00675D4C" w14:paraId="7F5DF0AA" w14:textId="77777777" w:rsidTr="00607470">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6EAAA0AE" w14:textId="77777777" w:rsidR="00675D4C" w:rsidRDefault="00675D4C" w:rsidP="00675D4C">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22E3270D" w14:textId="77777777" w:rsidR="00675D4C" w:rsidRDefault="00675D4C" w:rsidP="00CE6507">
            <w:pPr>
              <w:jc w:val="both"/>
              <w:rPr>
                <w:lang w:eastAsia="en-US"/>
              </w:rPr>
            </w:pPr>
            <w:r>
              <w:rPr>
                <w:lang w:eastAsia="en-US"/>
              </w:rPr>
              <w:t>přednášející</w:t>
            </w:r>
          </w:p>
        </w:tc>
      </w:tr>
      <w:tr w:rsidR="00675D4C" w14:paraId="58B47E80" w14:textId="77777777" w:rsidTr="0060747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1E6ACE2" w14:textId="77777777" w:rsidR="00675D4C" w:rsidRDefault="00675D4C" w:rsidP="00675D4C">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19832F26" w14:textId="77777777" w:rsidR="00675D4C" w:rsidRDefault="005B5A17" w:rsidP="00CE6507">
            <w:pPr>
              <w:jc w:val="both"/>
              <w:rPr>
                <w:lang w:eastAsia="en-US"/>
              </w:rPr>
            </w:pPr>
            <w:r w:rsidRPr="00FB7753">
              <w:t>doc. PhDr. Jana Kutnohorská, CSc</w:t>
            </w:r>
            <w:r>
              <w:t>.</w:t>
            </w:r>
            <w:r w:rsidR="00675D4C">
              <w:rPr>
                <w:lang w:eastAsia="en-US"/>
              </w:rPr>
              <w:t>, 50% / PhDr. Petr Snopek, Dis., 50%</w:t>
            </w:r>
          </w:p>
        </w:tc>
      </w:tr>
      <w:tr w:rsidR="00675D4C" w14:paraId="1EE07A55" w14:textId="77777777" w:rsidTr="00607470">
        <w:trPr>
          <w:trHeight w:val="162"/>
          <w:jc w:val="center"/>
        </w:trPr>
        <w:tc>
          <w:tcPr>
            <w:tcW w:w="9855" w:type="dxa"/>
            <w:gridSpan w:val="8"/>
            <w:tcBorders>
              <w:top w:val="nil"/>
              <w:left w:val="single" w:sz="4" w:space="0" w:color="auto"/>
              <w:bottom w:val="single" w:sz="4" w:space="0" w:color="auto"/>
              <w:right w:val="single" w:sz="4" w:space="0" w:color="auto"/>
            </w:tcBorders>
          </w:tcPr>
          <w:p w14:paraId="1F65C919" w14:textId="77777777" w:rsidR="00675D4C" w:rsidRDefault="00675D4C" w:rsidP="00CE6507">
            <w:pPr>
              <w:jc w:val="both"/>
              <w:rPr>
                <w:lang w:eastAsia="en-US"/>
              </w:rPr>
            </w:pPr>
          </w:p>
        </w:tc>
      </w:tr>
      <w:tr w:rsidR="00675D4C" w14:paraId="06DBE0E6" w14:textId="77777777" w:rsidTr="0060747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4C1D5D7" w14:textId="77777777" w:rsidR="00675D4C" w:rsidRDefault="00675D4C" w:rsidP="00675D4C">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3B354D1B" w14:textId="77777777" w:rsidR="00675D4C" w:rsidRDefault="00675D4C" w:rsidP="00675D4C">
            <w:pPr>
              <w:spacing w:line="276" w:lineRule="auto"/>
              <w:jc w:val="both"/>
              <w:rPr>
                <w:lang w:eastAsia="en-US"/>
              </w:rPr>
            </w:pPr>
          </w:p>
        </w:tc>
      </w:tr>
      <w:tr w:rsidR="00675D4C" w14:paraId="0788F7C1" w14:textId="77777777" w:rsidTr="00CE6507">
        <w:trPr>
          <w:trHeight w:val="3515"/>
          <w:jc w:val="center"/>
        </w:trPr>
        <w:tc>
          <w:tcPr>
            <w:tcW w:w="9855" w:type="dxa"/>
            <w:gridSpan w:val="8"/>
            <w:tcBorders>
              <w:top w:val="nil"/>
              <w:left w:val="single" w:sz="4" w:space="0" w:color="auto"/>
              <w:bottom w:val="single" w:sz="12" w:space="0" w:color="auto"/>
              <w:right w:val="single" w:sz="4" w:space="0" w:color="auto"/>
            </w:tcBorders>
          </w:tcPr>
          <w:p w14:paraId="3C4F9419" w14:textId="77777777" w:rsidR="00675D4C" w:rsidRPr="00DE2E8E" w:rsidRDefault="00675D4C" w:rsidP="00675D4C">
            <w:pPr>
              <w:jc w:val="both"/>
            </w:pPr>
            <w:r w:rsidRPr="00DE2E8E">
              <w:t xml:space="preserve">Ontogeneze s důrazem na biologická specifika </w:t>
            </w:r>
            <w:r>
              <w:t xml:space="preserve">dítěte předškolního </w:t>
            </w:r>
            <w:r w:rsidRPr="00DE2E8E">
              <w:t>věku.</w:t>
            </w:r>
          </w:p>
          <w:p w14:paraId="53F153EE" w14:textId="77777777" w:rsidR="00675D4C" w:rsidRPr="00DE2E8E" w:rsidRDefault="00675D4C" w:rsidP="00675D4C">
            <w:pPr>
              <w:jc w:val="both"/>
            </w:pPr>
            <w:r w:rsidRPr="00DE2E8E">
              <w:t xml:space="preserve">Stavba a funkce buňky a </w:t>
            </w:r>
            <w:r w:rsidR="006003D5" w:rsidRPr="00DE2E8E">
              <w:t>tkání. Stavba</w:t>
            </w:r>
            <w:r w:rsidRPr="00DE2E8E">
              <w:t xml:space="preserve"> a funkce kůže a přídatných kožních orgánů.</w:t>
            </w:r>
          </w:p>
          <w:p w14:paraId="6C2DAAEC" w14:textId="77777777" w:rsidR="00675D4C" w:rsidRPr="00DE2E8E" w:rsidRDefault="00675D4C" w:rsidP="00675D4C">
            <w:pPr>
              <w:jc w:val="both"/>
            </w:pPr>
            <w:r w:rsidRPr="00DE2E8E">
              <w:t>Stavba, funkce a vývojové zvláštnosti kosterní soustavy.</w:t>
            </w:r>
          </w:p>
          <w:p w14:paraId="2F031B4B" w14:textId="77777777" w:rsidR="00675D4C" w:rsidRPr="00DE2E8E" w:rsidRDefault="00675D4C" w:rsidP="00675D4C">
            <w:pPr>
              <w:jc w:val="both"/>
            </w:pPr>
            <w:r w:rsidRPr="00DE2E8E">
              <w:t>Stavba, funkce a vývojové zvláštnosti svalové soustavy.</w:t>
            </w:r>
          </w:p>
          <w:p w14:paraId="253AD3F4" w14:textId="77777777" w:rsidR="00675D4C" w:rsidRPr="00DE2E8E" w:rsidRDefault="00675D4C" w:rsidP="00675D4C">
            <w:pPr>
              <w:jc w:val="both"/>
            </w:pPr>
            <w:r w:rsidRPr="00DE2E8E">
              <w:t xml:space="preserve">Složení a funkce krve a dalších tělních </w:t>
            </w:r>
            <w:r w:rsidR="006003D5" w:rsidRPr="00DE2E8E">
              <w:t>tekutin. Stavba</w:t>
            </w:r>
            <w:r w:rsidRPr="00DE2E8E">
              <w:t>, funkce a vývojové zvláštnosti srdce a cév.</w:t>
            </w:r>
          </w:p>
          <w:p w14:paraId="5CE20AF6" w14:textId="77777777" w:rsidR="00675D4C" w:rsidRPr="00DE2E8E" w:rsidRDefault="00675D4C" w:rsidP="00675D4C">
            <w:pPr>
              <w:jc w:val="both"/>
            </w:pPr>
            <w:r w:rsidRPr="00DE2E8E">
              <w:t>Stavba, funkce a vývojové zvláštnosti trávicí soustavy.</w:t>
            </w:r>
          </w:p>
          <w:p w14:paraId="66CB589B" w14:textId="77777777" w:rsidR="00675D4C" w:rsidRPr="00DE2E8E" w:rsidRDefault="00675D4C" w:rsidP="00675D4C">
            <w:pPr>
              <w:jc w:val="both"/>
            </w:pPr>
            <w:r w:rsidRPr="00DE2E8E">
              <w:t>Stavba, funkce a vývojové zvláštnosti ledvin a odvodných cest močových.</w:t>
            </w:r>
          </w:p>
          <w:p w14:paraId="221318F6" w14:textId="77777777" w:rsidR="00675D4C" w:rsidRPr="00DE2E8E" w:rsidRDefault="00675D4C" w:rsidP="00675D4C">
            <w:pPr>
              <w:jc w:val="both"/>
            </w:pPr>
            <w:r w:rsidRPr="00DE2E8E">
              <w:t>Stavba, funkce a vývojové zvláštnosti mužského a ženského pohlavního ústrojí.</w:t>
            </w:r>
          </w:p>
          <w:p w14:paraId="51B1695C" w14:textId="77777777" w:rsidR="00675D4C" w:rsidRPr="00DE2E8E" w:rsidRDefault="00675D4C" w:rsidP="00675D4C">
            <w:pPr>
              <w:jc w:val="both"/>
            </w:pPr>
            <w:r w:rsidRPr="00DE2E8E">
              <w:t>Stavba, funkce a vývojové zvláštnosti soustavy žláz s vnitřní sekrecí.</w:t>
            </w:r>
          </w:p>
          <w:p w14:paraId="1E23E004" w14:textId="77777777" w:rsidR="00675D4C" w:rsidRPr="00DE2E8E" w:rsidRDefault="00675D4C" w:rsidP="00675D4C">
            <w:pPr>
              <w:jc w:val="both"/>
            </w:pPr>
            <w:r w:rsidRPr="00DE2E8E">
              <w:t>Stavba, funkce a vývojové zvláštnosti nervové soustavy.</w:t>
            </w:r>
          </w:p>
          <w:p w14:paraId="6155BB04" w14:textId="77777777" w:rsidR="00675D4C" w:rsidRPr="00DE2E8E" w:rsidRDefault="00675D4C" w:rsidP="00675D4C">
            <w:pPr>
              <w:jc w:val="both"/>
            </w:pPr>
            <w:r w:rsidRPr="00DE2E8E">
              <w:t xml:space="preserve">Stavba, funkce a vývojové zvláštnosti zrakového </w:t>
            </w:r>
            <w:r w:rsidR="006003D5" w:rsidRPr="00DE2E8E">
              <w:t>ústrojí. Stavba</w:t>
            </w:r>
            <w:r w:rsidRPr="00DE2E8E">
              <w:t>, funkce a vývojové zvláštnosti sluchového a rovnovážného ústrojí.</w:t>
            </w:r>
          </w:p>
          <w:p w14:paraId="30F45FD2" w14:textId="77777777" w:rsidR="00675D4C" w:rsidRDefault="00675D4C" w:rsidP="00675D4C">
            <w:pPr>
              <w:jc w:val="both"/>
            </w:pPr>
            <w:r w:rsidRPr="00DE2E8E">
              <w:t>Geneticky podmíněné choroby. Vrozené vývojové vady.</w:t>
            </w:r>
          </w:p>
          <w:p w14:paraId="2A0CCD30" w14:textId="77777777" w:rsidR="00675D4C" w:rsidRDefault="00675D4C" w:rsidP="00675D4C">
            <w:pPr>
              <w:jc w:val="both"/>
            </w:pPr>
            <w:r>
              <w:t>Dětská onemocnění, prevence.</w:t>
            </w:r>
          </w:p>
          <w:p w14:paraId="4828725E" w14:textId="77777777" w:rsidR="00675D4C" w:rsidRDefault="00675D4C" w:rsidP="00675D4C">
            <w:pPr>
              <w:jc w:val="both"/>
            </w:pPr>
            <w:r>
              <w:t>Práce učitele s nemocným dítětem.</w:t>
            </w:r>
          </w:p>
          <w:p w14:paraId="52B8685F" w14:textId="77777777" w:rsidR="00CE6507" w:rsidRDefault="00CE6507" w:rsidP="00675D4C">
            <w:pPr>
              <w:jc w:val="both"/>
            </w:pPr>
          </w:p>
        </w:tc>
      </w:tr>
      <w:tr w:rsidR="00675D4C" w14:paraId="43CC1819" w14:textId="77777777" w:rsidTr="00607470">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2C956887" w14:textId="77777777" w:rsidR="00675D4C" w:rsidRDefault="00675D4C" w:rsidP="00675D4C">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7AD7CC78" w14:textId="77777777" w:rsidR="00675D4C" w:rsidRDefault="00675D4C" w:rsidP="00675D4C">
            <w:pPr>
              <w:spacing w:line="276" w:lineRule="auto"/>
              <w:jc w:val="both"/>
              <w:rPr>
                <w:lang w:eastAsia="en-US"/>
              </w:rPr>
            </w:pPr>
          </w:p>
        </w:tc>
      </w:tr>
      <w:tr w:rsidR="00675D4C" w14:paraId="1EC625FC" w14:textId="77777777" w:rsidTr="00CE6507">
        <w:trPr>
          <w:trHeight w:val="2211"/>
          <w:jc w:val="center"/>
        </w:trPr>
        <w:tc>
          <w:tcPr>
            <w:tcW w:w="9855" w:type="dxa"/>
            <w:gridSpan w:val="8"/>
            <w:tcBorders>
              <w:top w:val="nil"/>
              <w:left w:val="single" w:sz="4" w:space="0" w:color="auto"/>
              <w:bottom w:val="single" w:sz="4" w:space="0" w:color="auto"/>
              <w:right w:val="single" w:sz="4" w:space="0" w:color="auto"/>
            </w:tcBorders>
          </w:tcPr>
          <w:p w14:paraId="07C53E58" w14:textId="77777777" w:rsidR="00675D4C" w:rsidRDefault="00205FAB" w:rsidP="00675D4C">
            <w:pPr>
              <w:jc w:val="both"/>
              <w:rPr>
                <w:b/>
              </w:rPr>
            </w:pPr>
            <w:r>
              <w:rPr>
                <w:b/>
              </w:rPr>
              <w:t xml:space="preserve">Povinná </w:t>
            </w:r>
            <w:r>
              <w:rPr>
                <w:b/>
                <w:lang w:eastAsia="en-US"/>
              </w:rPr>
              <w:t>literatura</w:t>
            </w:r>
            <w:r w:rsidRPr="00675D4C">
              <w:rPr>
                <w:b/>
                <w:lang w:eastAsia="en-US"/>
              </w:rPr>
              <w:t>:</w:t>
            </w:r>
          </w:p>
          <w:p w14:paraId="34F55F7B" w14:textId="77777777" w:rsidR="00675D4C" w:rsidRPr="00886088" w:rsidRDefault="00675D4C" w:rsidP="00BE6D6D">
            <w:r w:rsidRPr="004E6A40">
              <w:t xml:space="preserve">Kotulán, J. </w:t>
            </w:r>
            <w:r>
              <w:t xml:space="preserve">(2005). </w:t>
            </w:r>
            <w:r w:rsidRPr="004E6A40">
              <w:rPr>
                <w:i/>
                <w:iCs/>
              </w:rPr>
              <w:t>Zdravotní nauky pro pedagogy</w:t>
            </w:r>
            <w:r w:rsidRPr="004E6A40">
              <w:t>. Brno: Masarykova univerzita</w:t>
            </w:r>
            <w:r>
              <w:t>.</w:t>
            </w:r>
          </w:p>
          <w:p w14:paraId="445CBD49" w14:textId="77777777" w:rsidR="00675D4C" w:rsidRPr="001B3DC7" w:rsidRDefault="00675D4C" w:rsidP="00BE6D6D">
            <w:r w:rsidRPr="004E6A40">
              <w:t xml:space="preserve">Merkunová, A., </w:t>
            </w:r>
            <w:r w:rsidRPr="00F9586A">
              <w:t>&amp;</w:t>
            </w:r>
            <w:r w:rsidR="005B5A17">
              <w:t xml:space="preserve"> </w:t>
            </w:r>
            <w:r w:rsidRPr="004E6A40">
              <w:t>Orel, M</w:t>
            </w:r>
            <w:r w:rsidR="00AA3ABD">
              <w:t>.</w:t>
            </w:r>
            <w:r>
              <w:t xml:space="preserve"> (2008)</w:t>
            </w:r>
            <w:r w:rsidRPr="004E6A40">
              <w:rPr>
                <w:i/>
                <w:iCs/>
              </w:rPr>
              <w:t>. Anatomie a fyziologie člověka pro humanitní obory</w:t>
            </w:r>
            <w:r>
              <w:t>. Praha: Grada.</w:t>
            </w:r>
          </w:p>
          <w:p w14:paraId="34D67DED" w14:textId="77777777" w:rsidR="00675D4C" w:rsidRDefault="00675D4C" w:rsidP="00BE6D6D">
            <w:r w:rsidRPr="00171A77">
              <w:t xml:space="preserve">Wiegerová, A. a kol. </w:t>
            </w:r>
            <w:r>
              <w:t xml:space="preserve">(2015). </w:t>
            </w:r>
            <w:r w:rsidRPr="00171A77">
              <w:rPr>
                <w:i/>
              </w:rPr>
              <w:t>Od začátečníka k mentorovi.</w:t>
            </w:r>
            <w:r>
              <w:t xml:space="preserve"> Zlín: FHS UTB.</w:t>
            </w:r>
          </w:p>
          <w:p w14:paraId="23A9AFDC" w14:textId="77777777" w:rsidR="001F34E3" w:rsidRDefault="001F34E3" w:rsidP="00675D4C">
            <w:pPr>
              <w:jc w:val="both"/>
            </w:pPr>
          </w:p>
          <w:p w14:paraId="3FCC5EB1" w14:textId="77777777" w:rsidR="00675D4C" w:rsidRPr="00171A77" w:rsidRDefault="00205FAB" w:rsidP="00675D4C">
            <w:pPr>
              <w:jc w:val="both"/>
              <w:rPr>
                <w:b/>
              </w:rPr>
            </w:pPr>
            <w:r>
              <w:rPr>
                <w:b/>
              </w:rPr>
              <w:t xml:space="preserve">Doporučená </w:t>
            </w:r>
            <w:r>
              <w:rPr>
                <w:b/>
                <w:lang w:eastAsia="en-US"/>
              </w:rPr>
              <w:t>literatura</w:t>
            </w:r>
            <w:r w:rsidRPr="00675D4C">
              <w:rPr>
                <w:b/>
                <w:lang w:eastAsia="en-US"/>
              </w:rPr>
              <w:t>:</w:t>
            </w:r>
          </w:p>
          <w:p w14:paraId="1E5988FD" w14:textId="77777777" w:rsidR="00675D4C" w:rsidRDefault="00675D4C" w:rsidP="00BE6D6D">
            <w:pPr>
              <w:ind w:left="464" w:hanging="464"/>
              <w:rPr>
                <w:i/>
              </w:rPr>
            </w:pPr>
            <w:r w:rsidRPr="00DE2E8E">
              <w:t xml:space="preserve">Woynarowska, B., Kowalewska, A., Izdebski, Z., </w:t>
            </w:r>
            <w:r w:rsidR="00AA3ABD">
              <w:t xml:space="preserve">&amp; </w:t>
            </w:r>
            <w:r w:rsidRPr="00DE2E8E">
              <w:t>Komosińska, K. </w:t>
            </w:r>
            <w:r>
              <w:t xml:space="preserve">(2010). </w:t>
            </w:r>
            <w:r w:rsidRPr="00DE2E8E">
              <w:rPr>
                <w:i/>
              </w:rPr>
              <w:t>Bio</w:t>
            </w:r>
            <w:r>
              <w:rPr>
                <w:i/>
              </w:rPr>
              <w:t>medyczne podstawy kształcenia i</w:t>
            </w:r>
          </w:p>
          <w:p w14:paraId="6BE91FD5" w14:textId="77777777" w:rsidR="00675D4C" w:rsidRPr="00DE2E8E" w:rsidRDefault="00675D4C" w:rsidP="00BE6D6D">
            <w:pPr>
              <w:ind w:left="464" w:hanging="464"/>
            </w:pPr>
            <w:r w:rsidRPr="00DE2E8E">
              <w:rPr>
                <w:i/>
              </w:rPr>
              <w:t>wychowania</w:t>
            </w:r>
            <w:r w:rsidRPr="00DE2E8E">
              <w:t xml:space="preserve">. </w:t>
            </w:r>
            <w:r>
              <w:t xml:space="preserve">Warszawa: </w:t>
            </w:r>
            <w:r w:rsidRPr="00DE2E8E">
              <w:t>PWN</w:t>
            </w:r>
            <w:r>
              <w:t>.</w:t>
            </w:r>
          </w:p>
          <w:p w14:paraId="69772AFC" w14:textId="77777777" w:rsidR="00675D4C" w:rsidRDefault="00675D4C" w:rsidP="00BE6D6D">
            <w:r>
              <w:t xml:space="preserve">Wiegerová, A. (2005). </w:t>
            </w:r>
            <w:r w:rsidRPr="00171A77">
              <w:rPr>
                <w:i/>
              </w:rPr>
              <w:t>Učiteľ-škola-zdravie.</w:t>
            </w:r>
            <w:r>
              <w:t xml:space="preserve"> Bratislava: Regent.</w:t>
            </w:r>
          </w:p>
          <w:p w14:paraId="1BB8E216" w14:textId="77777777" w:rsidR="00675D4C" w:rsidRDefault="00675D4C" w:rsidP="00CE6507">
            <w:pPr>
              <w:jc w:val="both"/>
              <w:rPr>
                <w:lang w:eastAsia="en-US"/>
              </w:rPr>
            </w:pPr>
          </w:p>
        </w:tc>
      </w:tr>
      <w:tr w:rsidR="00675D4C" w14:paraId="08A337D6" w14:textId="77777777" w:rsidTr="0060747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32ABECAB" w14:textId="77777777" w:rsidR="00675D4C" w:rsidRDefault="00675D4C" w:rsidP="00675D4C">
            <w:pPr>
              <w:spacing w:line="276" w:lineRule="auto"/>
              <w:jc w:val="center"/>
              <w:rPr>
                <w:b/>
                <w:lang w:eastAsia="en-US"/>
              </w:rPr>
            </w:pPr>
            <w:r>
              <w:rPr>
                <w:b/>
                <w:lang w:eastAsia="en-US"/>
              </w:rPr>
              <w:t>Informace ke kombinované nebo distanční formě</w:t>
            </w:r>
          </w:p>
        </w:tc>
      </w:tr>
      <w:tr w:rsidR="00675D4C" w14:paraId="47C41E93" w14:textId="77777777" w:rsidTr="00607470">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8A1CCCE" w14:textId="77777777" w:rsidR="00675D4C" w:rsidRDefault="00675D4C" w:rsidP="00675D4C">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723AE049" w14:textId="77777777" w:rsidR="00675D4C" w:rsidRDefault="00675D4C" w:rsidP="00675D4C">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7BB4E9F" w14:textId="77777777" w:rsidR="00675D4C" w:rsidRDefault="00675D4C" w:rsidP="00675D4C">
            <w:pPr>
              <w:spacing w:line="276" w:lineRule="auto"/>
              <w:jc w:val="both"/>
              <w:rPr>
                <w:b/>
                <w:lang w:eastAsia="en-US"/>
              </w:rPr>
            </w:pPr>
            <w:r>
              <w:rPr>
                <w:b/>
                <w:lang w:eastAsia="en-US"/>
              </w:rPr>
              <w:t xml:space="preserve">hodin </w:t>
            </w:r>
          </w:p>
        </w:tc>
      </w:tr>
      <w:tr w:rsidR="00675D4C" w14:paraId="2A4EFB6E" w14:textId="77777777" w:rsidTr="00607470">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9D5CE0F" w14:textId="77777777" w:rsidR="00675D4C" w:rsidRDefault="00675D4C" w:rsidP="00675D4C">
            <w:pPr>
              <w:spacing w:line="276" w:lineRule="auto"/>
              <w:jc w:val="both"/>
              <w:rPr>
                <w:b/>
                <w:lang w:eastAsia="en-US"/>
              </w:rPr>
            </w:pPr>
            <w:r>
              <w:rPr>
                <w:b/>
                <w:lang w:eastAsia="en-US"/>
              </w:rPr>
              <w:t>Informace o způsobu kontaktu s</w:t>
            </w:r>
            <w:r w:rsidR="00BE6D6D">
              <w:rPr>
                <w:b/>
                <w:lang w:eastAsia="en-US"/>
              </w:rPr>
              <w:t> </w:t>
            </w:r>
            <w:r>
              <w:rPr>
                <w:b/>
                <w:lang w:eastAsia="en-US"/>
              </w:rPr>
              <w:t>vyučujícím</w:t>
            </w:r>
          </w:p>
        </w:tc>
      </w:tr>
      <w:tr w:rsidR="00675D4C" w14:paraId="173D1244" w14:textId="77777777" w:rsidTr="00607470">
        <w:trPr>
          <w:trHeight w:val="70"/>
          <w:jc w:val="center"/>
        </w:trPr>
        <w:tc>
          <w:tcPr>
            <w:tcW w:w="9855" w:type="dxa"/>
            <w:gridSpan w:val="8"/>
            <w:tcBorders>
              <w:top w:val="single" w:sz="4" w:space="0" w:color="auto"/>
              <w:left w:val="single" w:sz="4" w:space="0" w:color="auto"/>
              <w:bottom w:val="single" w:sz="4" w:space="0" w:color="auto"/>
              <w:right w:val="single" w:sz="4" w:space="0" w:color="auto"/>
            </w:tcBorders>
          </w:tcPr>
          <w:p w14:paraId="3310669B" w14:textId="77777777" w:rsidR="00675D4C" w:rsidRDefault="00675D4C" w:rsidP="00675D4C">
            <w:pPr>
              <w:spacing w:line="276" w:lineRule="auto"/>
              <w:jc w:val="both"/>
              <w:rPr>
                <w:lang w:eastAsia="en-US"/>
              </w:rPr>
            </w:pPr>
          </w:p>
        </w:tc>
      </w:tr>
    </w:tbl>
    <w:p w14:paraId="1CF278E5" w14:textId="77777777" w:rsidR="00675D4C" w:rsidRDefault="00675D4C"/>
    <w:p w14:paraId="1D14B9E4" w14:textId="77777777" w:rsidR="003B6EAC" w:rsidRDefault="003B6EAC">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141"/>
        <w:gridCol w:w="748"/>
        <w:gridCol w:w="816"/>
        <w:gridCol w:w="2156"/>
        <w:gridCol w:w="539"/>
        <w:gridCol w:w="668"/>
      </w:tblGrid>
      <w:tr w:rsidR="00960076" w14:paraId="1C881F7F" w14:textId="77777777" w:rsidTr="00960076">
        <w:trPr>
          <w:jc w:val="center"/>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3F2C2B5B" w14:textId="77777777" w:rsidR="00960076" w:rsidRDefault="00960076" w:rsidP="00960076">
            <w:pPr>
              <w:spacing w:line="276" w:lineRule="auto"/>
              <w:jc w:val="both"/>
              <w:rPr>
                <w:b/>
                <w:sz w:val="28"/>
                <w:lang w:eastAsia="en-US"/>
              </w:rPr>
            </w:pPr>
            <w:r>
              <w:br w:type="page"/>
            </w:r>
            <w:r>
              <w:rPr>
                <w:b/>
                <w:sz w:val="28"/>
                <w:lang w:eastAsia="en-US"/>
              </w:rPr>
              <w:t>B-III – Charakteristika studijního předmětu</w:t>
            </w:r>
          </w:p>
        </w:tc>
      </w:tr>
      <w:tr w:rsidR="00960076" w14:paraId="1F8280D4" w14:textId="77777777" w:rsidTr="00960076">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2D2D1205" w14:textId="77777777" w:rsidR="00960076" w:rsidRDefault="00960076" w:rsidP="00960076">
            <w:pPr>
              <w:spacing w:line="276" w:lineRule="auto"/>
              <w:jc w:val="both"/>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14:paraId="35191D36" w14:textId="77777777" w:rsidR="00960076" w:rsidRDefault="00960076" w:rsidP="00960076">
            <w:pPr>
              <w:rPr>
                <w:lang w:eastAsia="en-US"/>
              </w:rPr>
            </w:pPr>
            <w:r>
              <w:rPr>
                <w:lang w:eastAsia="en-US"/>
              </w:rPr>
              <w:t>Komparativní pedagogika</w:t>
            </w:r>
          </w:p>
        </w:tc>
      </w:tr>
      <w:tr w:rsidR="00960076" w14:paraId="321C4A27" w14:textId="77777777" w:rsidTr="0096007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C95012E" w14:textId="77777777" w:rsidR="00960076" w:rsidRDefault="00960076" w:rsidP="00960076">
            <w:pPr>
              <w:spacing w:line="276" w:lineRule="auto"/>
              <w:jc w:val="both"/>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14:paraId="2B5B3C72" w14:textId="6C57120D" w:rsidR="00960076" w:rsidRDefault="00960076" w:rsidP="00960076">
            <w:pPr>
              <w:spacing w:line="276" w:lineRule="auto"/>
              <w:jc w:val="both"/>
              <w:rPr>
                <w:lang w:eastAsia="en-US"/>
              </w:rPr>
            </w:pPr>
            <w:del w:id="115" w:author="Anežka Lengálová" w:date="2018-05-30T06:32:00Z">
              <w:r w:rsidDel="00E96D47">
                <w:rPr>
                  <w:lang w:eastAsia="en-US"/>
                </w:rPr>
                <w:delText>P</w:delText>
              </w:r>
            </w:del>
            <w:ins w:id="116" w:author="Anežka Lengálová" w:date="2018-05-30T06:32:00Z">
              <w:r w:rsidR="00E96D47">
                <w:rPr>
                  <w:lang w:eastAsia="en-US"/>
                </w:rPr>
                <w:t>p</w:t>
              </w:r>
            </w:ins>
            <w:r>
              <w:rPr>
                <w:lang w:eastAsia="en-US"/>
              </w:rPr>
              <w:t>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62AA945" w14:textId="77777777" w:rsidR="00960076" w:rsidRDefault="00960076" w:rsidP="00960076">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0DAC9D54" w14:textId="77777777" w:rsidR="00960076" w:rsidRDefault="00960076" w:rsidP="00960076">
            <w:pPr>
              <w:spacing w:line="276" w:lineRule="auto"/>
              <w:jc w:val="both"/>
              <w:rPr>
                <w:lang w:eastAsia="en-US"/>
              </w:rPr>
            </w:pPr>
            <w:r>
              <w:rPr>
                <w:lang w:eastAsia="en-US"/>
              </w:rPr>
              <w:t>1ZS</w:t>
            </w:r>
          </w:p>
        </w:tc>
      </w:tr>
      <w:tr w:rsidR="00960076" w14:paraId="3C29D791" w14:textId="77777777" w:rsidTr="0096007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2557B36" w14:textId="77777777" w:rsidR="00960076" w:rsidRDefault="00960076" w:rsidP="00960076">
            <w:pPr>
              <w:spacing w:line="276" w:lineRule="auto"/>
              <w:jc w:val="both"/>
              <w:rPr>
                <w:b/>
                <w:lang w:eastAsia="en-US"/>
              </w:rPr>
            </w:pPr>
            <w:r>
              <w:rPr>
                <w:b/>
                <w:lang w:eastAsia="en-US"/>
              </w:rPr>
              <w:t>Rozsah studijního předmětu</w:t>
            </w:r>
          </w:p>
        </w:tc>
        <w:tc>
          <w:tcPr>
            <w:tcW w:w="1842" w:type="dxa"/>
            <w:gridSpan w:val="3"/>
            <w:tcBorders>
              <w:top w:val="single" w:sz="4" w:space="0" w:color="auto"/>
              <w:left w:val="single" w:sz="4" w:space="0" w:color="auto"/>
              <w:bottom w:val="single" w:sz="4" w:space="0" w:color="auto"/>
              <w:right w:val="single" w:sz="4" w:space="0" w:color="auto"/>
            </w:tcBorders>
            <w:hideMark/>
          </w:tcPr>
          <w:p w14:paraId="24646D35" w14:textId="77777777" w:rsidR="00960076" w:rsidRDefault="00960076" w:rsidP="00960076">
            <w:pPr>
              <w:spacing w:line="276" w:lineRule="auto"/>
              <w:rPr>
                <w:lang w:eastAsia="en-US"/>
              </w:rPr>
            </w:pPr>
            <w:r>
              <w:rPr>
                <w:lang w:eastAsia="en-US"/>
              </w:rPr>
              <w:t>14s+14c</w:t>
            </w:r>
          </w:p>
        </w:tc>
        <w:tc>
          <w:tcPr>
            <w:tcW w:w="748" w:type="dxa"/>
            <w:tcBorders>
              <w:top w:val="single" w:sz="4" w:space="0" w:color="auto"/>
              <w:left w:val="single" w:sz="4" w:space="0" w:color="auto"/>
              <w:bottom w:val="single" w:sz="4" w:space="0" w:color="auto"/>
              <w:right w:val="single" w:sz="4" w:space="0" w:color="auto"/>
            </w:tcBorders>
            <w:shd w:val="clear" w:color="auto" w:fill="F7CAAC"/>
            <w:hideMark/>
          </w:tcPr>
          <w:p w14:paraId="3BBE52A3" w14:textId="77777777" w:rsidR="00960076" w:rsidRDefault="00960076" w:rsidP="00960076">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0F751388" w14:textId="77777777" w:rsidR="00960076" w:rsidRDefault="00960076" w:rsidP="00960076">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97AF37E" w14:textId="77777777" w:rsidR="00960076" w:rsidRDefault="00960076" w:rsidP="00960076">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CDBED43" w14:textId="77777777" w:rsidR="00960076" w:rsidRDefault="00960076" w:rsidP="00960076">
            <w:pPr>
              <w:spacing w:line="276" w:lineRule="auto"/>
              <w:jc w:val="both"/>
              <w:rPr>
                <w:lang w:eastAsia="en-US"/>
              </w:rPr>
            </w:pPr>
            <w:r>
              <w:rPr>
                <w:lang w:eastAsia="en-US"/>
              </w:rPr>
              <w:t>2</w:t>
            </w:r>
          </w:p>
        </w:tc>
      </w:tr>
      <w:tr w:rsidR="00960076" w14:paraId="2E0FD7B6" w14:textId="77777777" w:rsidTr="0096007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C3FA04E" w14:textId="77777777" w:rsidR="00960076" w:rsidRDefault="00960076" w:rsidP="00960076">
            <w:pPr>
              <w:spacing w:line="276" w:lineRule="auto"/>
              <w:jc w:val="both"/>
              <w:rPr>
                <w:b/>
                <w:sz w:val="22"/>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14:paraId="1FF5A6E1" w14:textId="77777777" w:rsidR="00960076" w:rsidRDefault="00960076" w:rsidP="00960076">
            <w:pPr>
              <w:spacing w:line="276" w:lineRule="auto"/>
              <w:jc w:val="both"/>
              <w:rPr>
                <w:lang w:eastAsia="en-US"/>
              </w:rPr>
            </w:pPr>
          </w:p>
        </w:tc>
      </w:tr>
      <w:tr w:rsidR="00960076" w14:paraId="02E52FFF" w14:textId="77777777" w:rsidTr="0096007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0D33005" w14:textId="77777777" w:rsidR="00960076" w:rsidRDefault="00960076" w:rsidP="00960076">
            <w:pPr>
              <w:spacing w:line="276" w:lineRule="auto"/>
              <w:jc w:val="both"/>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14:paraId="30E5ED8F" w14:textId="77777777" w:rsidR="00960076" w:rsidRDefault="00B04C40" w:rsidP="00960076">
            <w:pPr>
              <w:spacing w:line="27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FD75432" w14:textId="77777777" w:rsidR="00960076" w:rsidRDefault="00960076" w:rsidP="00960076">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02C60CC9" w14:textId="77777777" w:rsidR="00960076" w:rsidRDefault="00960076" w:rsidP="00CE6507">
            <w:pPr>
              <w:jc w:val="both"/>
              <w:rPr>
                <w:lang w:eastAsia="en-US"/>
              </w:rPr>
            </w:pPr>
            <w:r>
              <w:rPr>
                <w:lang w:eastAsia="en-US"/>
              </w:rPr>
              <w:t>seminář, cvičení</w:t>
            </w:r>
          </w:p>
        </w:tc>
      </w:tr>
      <w:tr w:rsidR="00960076" w14:paraId="7D0FEA6C" w14:textId="77777777" w:rsidTr="0096007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D6F0D3A" w14:textId="77777777" w:rsidR="00960076" w:rsidRDefault="00960076" w:rsidP="00960076">
            <w:pPr>
              <w:spacing w:line="276" w:lineRule="auto"/>
              <w:jc w:val="both"/>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tcPr>
          <w:p w14:paraId="185B2E67" w14:textId="77777777" w:rsidR="00960076" w:rsidRDefault="00960076" w:rsidP="00CE6507">
            <w:pPr>
              <w:jc w:val="both"/>
              <w:rPr>
                <w:lang w:eastAsia="en-US"/>
              </w:rPr>
            </w:pPr>
            <w:r>
              <w:rPr>
                <w:lang w:eastAsia="en-US"/>
              </w:rPr>
              <w:t>Závěrečná práce v podobě komparace dvou vzdělávacích programů.</w:t>
            </w:r>
          </w:p>
        </w:tc>
      </w:tr>
      <w:tr w:rsidR="00960076" w14:paraId="529EB417" w14:textId="77777777" w:rsidTr="00CA11A5">
        <w:trPr>
          <w:trHeight w:val="70"/>
          <w:jc w:val="center"/>
        </w:trPr>
        <w:tc>
          <w:tcPr>
            <w:tcW w:w="9855" w:type="dxa"/>
            <w:gridSpan w:val="9"/>
            <w:tcBorders>
              <w:top w:val="nil"/>
              <w:left w:val="single" w:sz="4" w:space="0" w:color="auto"/>
              <w:bottom w:val="single" w:sz="4" w:space="0" w:color="auto"/>
              <w:right w:val="single" w:sz="4" w:space="0" w:color="auto"/>
            </w:tcBorders>
          </w:tcPr>
          <w:p w14:paraId="66A13C99" w14:textId="77777777" w:rsidR="00960076" w:rsidRDefault="00960076" w:rsidP="00960076">
            <w:pPr>
              <w:spacing w:line="276" w:lineRule="auto"/>
              <w:jc w:val="both"/>
              <w:rPr>
                <w:lang w:eastAsia="en-US"/>
              </w:rPr>
            </w:pPr>
          </w:p>
        </w:tc>
      </w:tr>
      <w:tr w:rsidR="00960076" w14:paraId="066F151F" w14:textId="77777777" w:rsidTr="00960076">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2D6FAF86" w14:textId="77777777" w:rsidR="00960076" w:rsidRDefault="00960076" w:rsidP="00960076">
            <w:pPr>
              <w:spacing w:line="276" w:lineRule="auto"/>
              <w:jc w:val="both"/>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14:paraId="30AD6100" w14:textId="77777777" w:rsidR="00960076" w:rsidRPr="00A12A3D" w:rsidRDefault="00960076" w:rsidP="00960076">
            <w:r>
              <w:t>Mgr. Jana Vašíková, PhD.</w:t>
            </w:r>
          </w:p>
        </w:tc>
      </w:tr>
      <w:tr w:rsidR="00960076" w14:paraId="5B8A7149" w14:textId="77777777" w:rsidTr="00960076">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6E89EAC0" w14:textId="77777777" w:rsidR="00960076" w:rsidRDefault="00960076" w:rsidP="00960076">
            <w:pPr>
              <w:spacing w:line="276" w:lineRule="auto"/>
              <w:jc w:val="both"/>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14:paraId="3BFFB333" w14:textId="77777777" w:rsidR="00960076" w:rsidRDefault="00960076" w:rsidP="00CE6507">
            <w:pPr>
              <w:jc w:val="both"/>
              <w:rPr>
                <w:lang w:eastAsia="en-US"/>
              </w:rPr>
            </w:pPr>
            <w:r>
              <w:rPr>
                <w:lang w:eastAsia="en-US"/>
              </w:rPr>
              <w:t>vede seminář, cvičící</w:t>
            </w:r>
          </w:p>
        </w:tc>
      </w:tr>
      <w:tr w:rsidR="00960076" w14:paraId="38A95018" w14:textId="77777777" w:rsidTr="0096007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928DB7A" w14:textId="77777777" w:rsidR="00960076" w:rsidRDefault="00960076" w:rsidP="00960076">
            <w:pPr>
              <w:spacing w:line="276" w:lineRule="auto"/>
              <w:jc w:val="both"/>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hideMark/>
          </w:tcPr>
          <w:p w14:paraId="5F78CEFB" w14:textId="77777777" w:rsidR="00960076" w:rsidRDefault="00960076" w:rsidP="00960076">
            <w:r>
              <w:t>Mgr. Jana Vašíková, PhD. (100%)</w:t>
            </w:r>
          </w:p>
        </w:tc>
      </w:tr>
      <w:tr w:rsidR="00960076" w14:paraId="0F606A1B" w14:textId="77777777" w:rsidTr="00CA11A5">
        <w:trPr>
          <w:trHeight w:val="70"/>
          <w:jc w:val="center"/>
        </w:trPr>
        <w:tc>
          <w:tcPr>
            <w:tcW w:w="9855" w:type="dxa"/>
            <w:gridSpan w:val="9"/>
            <w:tcBorders>
              <w:top w:val="nil"/>
              <w:left w:val="single" w:sz="4" w:space="0" w:color="auto"/>
              <w:bottom w:val="single" w:sz="4" w:space="0" w:color="auto"/>
              <w:right w:val="single" w:sz="4" w:space="0" w:color="auto"/>
            </w:tcBorders>
          </w:tcPr>
          <w:p w14:paraId="52728B8C" w14:textId="77777777" w:rsidR="00960076" w:rsidRDefault="00960076" w:rsidP="00960076">
            <w:pPr>
              <w:spacing w:line="276" w:lineRule="auto"/>
              <w:jc w:val="both"/>
              <w:rPr>
                <w:lang w:eastAsia="en-US"/>
              </w:rPr>
            </w:pPr>
          </w:p>
        </w:tc>
      </w:tr>
      <w:tr w:rsidR="00960076" w14:paraId="1F1D62BA" w14:textId="77777777" w:rsidTr="0096007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0D34509" w14:textId="77777777" w:rsidR="00960076" w:rsidRDefault="00960076" w:rsidP="00960076">
            <w:pPr>
              <w:spacing w:line="27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14:paraId="440C18BA" w14:textId="77777777" w:rsidR="00960076" w:rsidRDefault="00960076" w:rsidP="00960076">
            <w:pPr>
              <w:spacing w:line="276" w:lineRule="auto"/>
              <w:jc w:val="both"/>
              <w:rPr>
                <w:lang w:eastAsia="en-US"/>
              </w:rPr>
            </w:pPr>
          </w:p>
        </w:tc>
      </w:tr>
      <w:tr w:rsidR="00960076" w14:paraId="5E733972" w14:textId="77777777" w:rsidTr="00FE6D17">
        <w:trPr>
          <w:trHeight w:val="2338"/>
          <w:jc w:val="center"/>
        </w:trPr>
        <w:tc>
          <w:tcPr>
            <w:tcW w:w="9855" w:type="dxa"/>
            <w:gridSpan w:val="9"/>
            <w:tcBorders>
              <w:top w:val="nil"/>
              <w:left w:val="single" w:sz="4" w:space="0" w:color="auto"/>
              <w:bottom w:val="single" w:sz="12" w:space="0" w:color="auto"/>
              <w:right w:val="single" w:sz="4" w:space="0" w:color="auto"/>
            </w:tcBorders>
          </w:tcPr>
          <w:p w14:paraId="45613FA1" w14:textId="77777777" w:rsidR="00960076" w:rsidRDefault="00960076" w:rsidP="00FE6D17">
            <w:pPr>
              <w:jc w:val="both"/>
              <w:rPr>
                <w:lang w:eastAsia="en-US"/>
              </w:rPr>
            </w:pPr>
            <w:r>
              <w:rPr>
                <w:lang w:eastAsia="en-US"/>
              </w:rPr>
              <w:t>Srovnávací pedagogika terminologie, účel, význam.</w:t>
            </w:r>
          </w:p>
          <w:p w14:paraId="3ED2D6F5" w14:textId="77777777" w:rsidR="00960076" w:rsidRDefault="00960076" w:rsidP="00FE6D17">
            <w:pPr>
              <w:jc w:val="both"/>
              <w:rPr>
                <w:lang w:eastAsia="en-US"/>
              </w:rPr>
            </w:pPr>
            <w:r>
              <w:rPr>
                <w:lang w:eastAsia="en-US"/>
              </w:rPr>
              <w:t>Pedagogika jako věda.</w:t>
            </w:r>
          </w:p>
          <w:p w14:paraId="398D5C2E" w14:textId="77777777" w:rsidR="00960076" w:rsidRDefault="00960076" w:rsidP="00FE6D17">
            <w:pPr>
              <w:jc w:val="both"/>
              <w:rPr>
                <w:lang w:eastAsia="en-US"/>
              </w:rPr>
            </w:pPr>
            <w:r>
              <w:rPr>
                <w:lang w:eastAsia="en-US"/>
              </w:rPr>
              <w:t>Funkce srovnávací politiky.</w:t>
            </w:r>
          </w:p>
          <w:p w14:paraId="7F162F1E" w14:textId="77777777" w:rsidR="00960076" w:rsidRDefault="00960076" w:rsidP="00FE6D17">
            <w:pPr>
              <w:jc w:val="both"/>
              <w:rPr>
                <w:lang w:eastAsia="en-US"/>
              </w:rPr>
            </w:pPr>
            <w:r>
              <w:rPr>
                <w:lang w:eastAsia="en-US"/>
              </w:rPr>
              <w:t>Vývoj srovnávací pedagogiky.</w:t>
            </w:r>
          </w:p>
          <w:p w14:paraId="111A8D02" w14:textId="77777777" w:rsidR="00960076" w:rsidRDefault="00960076" w:rsidP="00FE6D17">
            <w:pPr>
              <w:jc w:val="both"/>
            </w:pPr>
            <w:r>
              <w:t>Metodologie srovnávací pedagogiky.</w:t>
            </w:r>
          </w:p>
          <w:p w14:paraId="42A049FD" w14:textId="77777777" w:rsidR="00960076" w:rsidRDefault="00960076" w:rsidP="00FE6D17">
            <w:pPr>
              <w:jc w:val="both"/>
            </w:pPr>
            <w:r>
              <w:t>Vzdělávací systémy: struktury a fungování.</w:t>
            </w:r>
          </w:p>
          <w:p w14:paraId="1A433499" w14:textId="77777777" w:rsidR="00960076" w:rsidRDefault="00960076" w:rsidP="00FE6D17">
            <w:pPr>
              <w:jc w:val="both"/>
            </w:pPr>
            <w:r>
              <w:t>Preprimární vzdělávání.</w:t>
            </w:r>
          </w:p>
          <w:p w14:paraId="1F458236" w14:textId="77777777" w:rsidR="00183250" w:rsidRDefault="00183250" w:rsidP="00FE6D17">
            <w:pPr>
              <w:jc w:val="both"/>
            </w:pPr>
            <w:r>
              <w:t>Interkulturní faktory ve vzdělávání.</w:t>
            </w:r>
          </w:p>
          <w:p w14:paraId="48A12709" w14:textId="77777777" w:rsidR="00960076" w:rsidRDefault="00960076" w:rsidP="00FE6D17">
            <w:pPr>
              <w:jc w:val="both"/>
              <w:rPr>
                <w:lang w:eastAsia="en-US"/>
              </w:rPr>
            </w:pPr>
            <w:r>
              <w:t>Srovnávací výzkumy vyučování a učení ve školních třídách.</w:t>
            </w:r>
          </w:p>
          <w:p w14:paraId="696360CE" w14:textId="77777777" w:rsidR="00960076" w:rsidRDefault="00960076" w:rsidP="00FE6D17">
            <w:pPr>
              <w:jc w:val="both"/>
              <w:rPr>
                <w:lang w:eastAsia="en-US"/>
              </w:rPr>
            </w:pPr>
            <w:r>
              <w:rPr>
                <w:lang w:eastAsia="en-US"/>
              </w:rPr>
              <w:t>Konkrétní analýzy a komparace jednotlivých dokumentů.</w:t>
            </w:r>
          </w:p>
          <w:p w14:paraId="2485A531" w14:textId="77777777" w:rsidR="00E2542A" w:rsidRDefault="00E2542A" w:rsidP="00FE6D17">
            <w:pPr>
              <w:jc w:val="both"/>
              <w:rPr>
                <w:lang w:eastAsia="en-US"/>
              </w:rPr>
            </w:pPr>
            <w:r>
              <w:rPr>
                <w:lang w:eastAsia="en-US"/>
              </w:rPr>
              <w:t>Prezentace vlastní práce.</w:t>
            </w:r>
          </w:p>
          <w:p w14:paraId="361F00EC" w14:textId="77777777" w:rsidR="00960076" w:rsidRDefault="00960076" w:rsidP="00CE6507">
            <w:pPr>
              <w:jc w:val="both"/>
              <w:rPr>
                <w:lang w:eastAsia="en-US"/>
              </w:rPr>
            </w:pPr>
          </w:p>
        </w:tc>
      </w:tr>
      <w:tr w:rsidR="00960076" w14:paraId="3674FE8B" w14:textId="77777777" w:rsidTr="00960076">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056FB0D8" w14:textId="77777777" w:rsidR="00960076" w:rsidRDefault="00960076" w:rsidP="00960076">
            <w:pPr>
              <w:spacing w:line="27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14:paraId="28E00D8F" w14:textId="77777777" w:rsidR="00960076" w:rsidRDefault="00960076" w:rsidP="00960076">
            <w:pPr>
              <w:spacing w:line="276" w:lineRule="auto"/>
              <w:jc w:val="both"/>
              <w:rPr>
                <w:lang w:eastAsia="en-US"/>
              </w:rPr>
            </w:pPr>
          </w:p>
        </w:tc>
      </w:tr>
      <w:tr w:rsidR="00960076" w14:paraId="22544377" w14:textId="77777777" w:rsidTr="00B04C40">
        <w:trPr>
          <w:trHeight w:val="2588"/>
          <w:jc w:val="center"/>
        </w:trPr>
        <w:tc>
          <w:tcPr>
            <w:tcW w:w="9855" w:type="dxa"/>
            <w:gridSpan w:val="9"/>
            <w:tcBorders>
              <w:top w:val="nil"/>
              <w:left w:val="single" w:sz="4" w:space="0" w:color="auto"/>
              <w:bottom w:val="single" w:sz="4" w:space="0" w:color="auto"/>
              <w:right w:val="single" w:sz="4" w:space="0" w:color="auto"/>
            </w:tcBorders>
          </w:tcPr>
          <w:p w14:paraId="4155DAEF" w14:textId="77777777" w:rsidR="00183250" w:rsidRPr="00183250" w:rsidRDefault="00183250" w:rsidP="00960076">
            <w:pPr>
              <w:spacing w:line="276" w:lineRule="auto"/>
              <w:jc w:val="both"/>
              <w:rPr>
                <w:b/>
              </w:rPr>
            </w:pPr>
            <w:r w:rsidRPr="00183250">
              <w:rPr>
                <w:b/>
              </w:rPr>
              <w:t>Povinná literatura:</w:t>
            </w:r>
          </w:p>
          <w:p w14:paraId="15BCE4C2" w14:textId="77777777" w:rsidR="00960076" w:rsidRDefault="00960076" w:rsidP="00BE6D6D">
            <w:pPr>
              <w:spacing w:line="276" w:lineRule="auto"/>
            </w:pPr>
            <w:r>
              <w:t>Greger G., Dvořák D., Janík, T., Průcha, J., Rabušicová, M., Spilková, V, Starý, K., Straková, J.</w:t>
            </w:r>
            <w:r w:rsidR="005B5A17">
              <w:t>,</w:t>
            </w:r>
            <w:r>
              <w:t xml:space="preserve"> &amp; Walterová, E. (2015)</w:t>
            </w:r>
            <w:r w:rsidR="005B5A17">
              <w:t>.</w:t>
            </w:r>
            <w:r>
              <w:t xml:space="preserve"> </w:t>
            </w:r>
            <w:r w:rsidRPr="00E46A87">
              <w:rPr>
                <w:i/>
              </w:rPr>
              <w:t xml:space="preserve">Srovnávací pedagogika: Proměny a </w:t>
            </w:r>
            <w:r w:rsidR="006003D5" w:rsidRPr="00E46A87">
              <w:rPr>
                <w:i/>
              </w:rPr>
              <w:t>výzvy.</w:t>
            </w:r>
            <w:r w:rsidR="006003D5">
              <w:t xml:space="preserve"> Praha</w:t>
            </w:r>
            <w:r>
              <w:t>: Pdf UK.</w:t>
            </w:r>
          </w:p>
          <w:p w14:paraId="0AA0A977" w14:textId="77777777" w:rsidR="00183250" w:rsidRDefault="00183250" w:rsidP="00BE6D6D">
            <w:r>
              <w:t>Průcha, J. (2006)</w:t>
            </w:r>
            <w:r w:rsidR="005B5A17">
              <w:t>.</w:t>
            </w:r>
            <w:r>
              <w:t xml:space="preserve"> </w:t>
            </w:r>
            <w:r w:rsidRPr="00183250">
              <w:rPr>
                <w:i/>
              </w:rPr>
              <w:t>Srovnávací pedagogika</w:t>
            </w:r>
            <w:r>
              <w:t>. Praha: Portál.</w:t>
            </w:r>
          </w:p>
          <w:p w14:paraId="5091FC8B" w14:textId="77777777" w:rsidR="00CE6507" w:rsidRPr="00CE6507" w:rsidRDefault="005B5A17" w:rsidP="00BE6D6D">
            <w:pPr>
              <w:spacing w:line="276" w:lineRule="auto"/>
            </w:pPr>
            <w:r>
              <w:t>Průcha, J. (2017</w:t>
            </w:r>
            <w:r w:rsidR="00F43921">
              <w:t xml:space="preserve">). </w:t>
            </w:r>
            <w:r w:rsidR="00F43921" w:rsidRPr="00F43921">
              <w:rPr>
                <w:i/>
              </w:rPr>
              <w:t xml:space="preserve">Vzdělávací systémy v zahraničí. Encyklopedický přehled školství v 30 zemích Evropy, v Japonsku, Kanadě, USA. </w:t>
            </w:r>
            <w:r w:rsidR="00F43921">
              <w:t>Praha: Wolters Kluwer.</w:t>
            </w:r>
          </w:p>
          <w:p w14:paraId="0B9230D3" w14:textId="77777777" w:rsidR="00BE6D6D" w:rsidRDefault="00BE6D6D" w:rsidP="00960076">
            <w:pPr>
              <w:spacing w:line="276" w:lineRule="auto"/>
              <w:jc w:val="both"/>
              <w:rPr>
                <w:b/>
              </w:rPr>
            </w:pPr>
          </w:p>
          <w:p w14:paraId="0267B758" w14:textId="77777777" w:rsidR="00183250" w:rsidRDefault="00183250" w:rsidP="00960076">
            <w:pPr>
              <w:spacing w:line="276" w:lineRule="auto"/>
              <w:jc w:val="both"/>
              <w:rPr>
                <w:b/>
              </w:rPr>
            </w:pPr>
            <w:r w:rsidRPr="00183250">
              <w:rPr>
                <w:b/>
              </w:rPr>
              <w:t>Doporučená literatura:</w:t>
            </w:r>
          </w:p>
          <w:p w14:paraId="5FF15048" w14:textId="77777777" w:rsidR="00183250" w:rsidRPr="00183250" w:rsidRDefault="00183250" w:rsidP="00BE6D6D">
            <w:r w:rsidRPr="00183250">
              <w:t xml:space="preserve">Průcha, J. </w:t>
            </w:r>
            <w:r>
              <w:t>(</w:t>
            </w:r>
            <w:r w:rsidRPr="00183250">
              <w:t>2009</w:t>
            </w:r>
            <w:r>
              <w:t>)</w:t>
            </w:r>
            <w:r w:rsidR="005B5A17">
              <w:t>.</w:t>
            </w:r>
            <w:r>
              <w:t xml:space="preserve"> </w:t>
            </w:r>
            <w:r w:rsidRPr="00183250">
              <w:rPr>
                <w:i/>
              </w:rPr>
              <w:t xml:space="preserve">Moderní </w:t>
            </w:r>
            <w:r w:rsidR="006003D5" w:rsidRPr="00183250">
              <w:rPr>
                <w:i/>
              </w:rPr>
              <w:t>pedagogika</w:t>
            </w:r>
            <w:r w:rsidR="006003D5" w:rsidRPr="00183250">
              <w:t>. Praha</w:t>
            </w:r>
            <w:r w:rsidRPr="00183250">
              <w:t>: Portál.</w:t>
            </w:r>
          </w:p>
          <w:p w14:paraId="47A1C588" w14:textId="77777777" w:rsidR="00183250" w:rsidRDefault="00183250" w:rsidP="00BE6D6D">
            <w:pPr>
              <w:spacing w:line="276" w:lineRule="auto"/>
            </w:pPr>
            <w:r>
              <w:t>Gerger, D.</w:t>
            </w:r>
            <w:r w:rsidR="005B5A17">
              <w:t>,</w:t>
            </w:r>
            <w:r>
              <w:t xml:space="preserve"> &amp; Ježková, V. </w:t>
            </w:r>
            <w:r w:rsidR="00B04C40">
              <w:t>(2007)</w:t>
            </w:r>
            <w:r w:rsidR="00F43921">
              <w:t>.</w:t>
            </w:r>
            <w:r w:rsidR="00B04C40">
              <w:t xml:space="preserve"> </w:t>
            </w:r>
            <w:r w:rsidRPr="00183250">
              <w:rPr>
                <w:i/>
              </w:rPr>
              <w:t>Školní vzdělávání. Zahraniční trendy ve světě</w:t>
            </w:r>
            <w:r>
              <w:t>. Praha: Karolinum.</w:t>
            </w:r>
          </w:p>
          <w:p w14:paraId="2423C80D" w14:textId="77777777" w:rsidR="00B04C40" w:rsidRDefault="00B04C40" w:rsidP="00BE6D6D">
            <w:pPr>
              <w:spacing w:line="276" w:lineRule="auto"/>
              <w:rPr>
                <w:lang w:eastAsia="en-US"/>
              </w:rPr>
            </w:pPr>
            <w:r>
              <w:rPr>
                <w:lang w:eastAsia="en-US"/>
              </w:rPr>
              <w:t>Walterová, E. (1994)</w:t>
            </w:r>
            <w:r w:rsidR="005B5A17">
              <w:rPr>
                <w:lang w:eastAsia="en-US"/>
              </w:rPr>
              <w:t>.</w:t>
            </w:r>
            <w:r>
              <w:rPr>
                <w:lang w:eastAsia="en-US"/>
              </w:rPr>
              <w:t xml:space="preserve"> Kurikulum - proměny a trendy v mezinárodní perspektivě. Brno: Masarykova univerzita. </w:t>
            </w:r>
          </w:p>
          <w:p w14:paraId="0BBE65CE" w14:textId="77777777" w:rsidR="00960076" w:rsidRPr="0033022B" w:rsidRDefault="00960076" w:rsidP="00CE6507">
            <w:pPr>
              <w:rPr>
                <w:lang w:eastAsia="en-US"/>
              </w:rPr>
            </w:pPr>
          </w:p>
        </w:tc>
      </w:tr>
      <w:tr w:rsidR="00960076" w14:paraId="24EC4A78" w14:textId="77777777" w:rsidTr="00960076">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15ACE57B" w14:textId="77777777" w:rsidR="00960076" w:rsidRDefault="00960076" w:rsidP="00960076">
            <w:pPr>
              <w:spacing w:line="276" w:lineRule="auto"/>
              <w:jc w:val="center"/>
              <w:rPr>
                <w:b/>
                <w:lang w:eastAsia="en-US"/>
              </w:rPr>
            </w:pPr>
            <w:r>
              <w:rPr>
                <w:b/>
                <w:lang w:eastAsia="en-US"/>
              </w:rPr>
              <w:t>Informace ke kombinované nebo distanční formě</w:t>
            </w:r>
          </w:p>
        </w:tc>
      </w:tr>
      <w:tr w:rsidR="00960076" w14:paraId="2B781B5E" w14:textId="77777777" w:rsidTr="00960076">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7F1AC92" w14:textId="77777777" w:rsidR="00960076" w:rsidRDefault="00960076" w:rsidP="00960076">
            <w:pPr>
              <w:spacing w:line="276" w:lineRule="auto"/>
              <w:jc w:val="both"/>
              <w:rPr>
                <w:lang w:eastAsia="en-US"/>
              </w:rPr>
            </w:pPr>
            <w:r>
              <w:rPr>
                <w:b/>
                <w:lang w:eastAsia="en-U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2D7621C0" w14:textId="77777777" w:rsidR="00960076" w:rsidRDefault="00960076" w:rsidP="00960076">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7F98BE2" w14:textId="77777777" w:rsidR="00960076" w:rsidRDefault="00960076" w:rsidP="00960076">
            <w:pPr>
              <w:spacing w:line="276" w:lineRule="auto"/>
              <w:jc w:val="both"/>
              <w:rPr>
                <w:b/>
                <w:lang w:eastAsia="en-US"/>
              </w:rPr>
            </w:pPr>
            <w:r>
              <w:rPr>
                <w:b/>
                <w:lang w:eastAsia="en-US"/>
              </w:rPr>
              <w:t xml:space="preserve">hodin </w:t>
            </w:r>
          </w:p>
        </w:tc>
      </w:tr>
      <w:tr w:rsidR="00960076" w14:paraId="655E6555" w14:textId="77777777" w:rsidTr="00960076">
        <w:trPr>
          <w:jc w:val="center"/>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39BEBCD1" w14:textId="77777777" w:rsidR="00960076" w:rsidRDefault="00960076" w:rsidP="00960076">
            <w:pPr>
              <w:spacing w:line="276" w:lineRule="auto"/>
              <w:jc w:val="both"/>
              <w:rPr>
                <w:b/>
                <w:lang w:eastAsia="en-US"/>
              </w:rPr>
            </w:pPr>
            <w:r>
              <w:rPr>
                <w:b/>
                <w:lang w:eastAsia="en-US"/>
              </w:rPr>
              <w:t>Informace o způsobu kontaktu s vyučujícím</w:t>
            </w:r>
          </w:p>
        </w:tc>
      </w:tr>
      <w:tr w:rsidR="00960076" w14:paraId="62FE88A9" w14:textId="77777777" w:rsidTr="00E2542A">
        <w:trPr>
          <w:trHeight w:val="181"/>
          <w:jc w:val="center"/>
        </w:trPr>
        <w:tc>
          <w:tcPr>
            <w:tcW w:w="9855" w:type="dxa"/>
            <w:gridSpan w:val="9"/>
            <w:tcBorders>
              <w:top w:val="single" w:sz="4" w:space="0" w:color="auto"/>
              <w:left w:val="single" w:sz="4" w:space="0" w:color="auto"/>
              <w:bottom w:val="single" w:sz="4" w:space="0" w:color="auto"/>
              <w:right w:val="single" w:sz="4" w:space="0" w:color="auto"/>
            </w:tcBorders>
          </w:tcPr>
          <w:p w14:paraId="71624BB0" w14:textId="77777777" w:rsidR="00960076" w:rsidRDefault="00960076" w:rsidP="00960076">
            <w:pPr>
              <w:spacing w:line="276" w:lineRule="auto"/>
              <w:jc w:val="both"/>
              <w:rPr>
                <w:lang w:eastAsia="en-US"/>
              </w:rPr>
            </w:pPr>
          </w:p>
        </w:tc>
      </w:tr>
    </w:tbl>
    <w:p w14:paraId="59CDA09F" w14:textId="77777777" w:rsidR="00960076" w:rsidRDefault="00960076">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141"/>
        <w:gridCol w:w="748"/>
        <w:gridCol w:w="816"/>
        <w:gridCol w:w="2156"/>
        <w:gridCol w:w="539"/>
        <w:gridCol w:w="668"/>
      </w:tblGrid>
      <w:tr w:rsidR="0088052E" w14:paraId="1CFEE45E" w14:textId="77777777" w:rsidTr="0071540D">
        <w:trPr>
          <w:jc w:val="center"/>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4097DCD0" w14:textId="77777777" w:rsidR="0088052E" w:rsidRDefault="0088052E" w:rsidP="00C15984">
            <w:pPr>
              <w:spacing w:line="276" w:lineRule="auto"/>
              <w:jc w:val="both"/>
              <w:rPr>
                <w:b/>
                <w:sz w:val="28"/>
                <w:lang w:eastAsia="en-US"/>
              </w:rPr>
            </w:pPr>
            <w:r>
              <w:br w:type="page"/>
            </w:r>
            <w:r>
              <w:rPr>
                <w:b/>
                <w:sz w:val="28"/>
                <w:lang w:eastAsia="en-US"/>
              </w:rPr>
              <w:t>B-III – Charakteristika studijního předmětu</w:t>
            </w:r>
          </w:p>
        </w:tc>
      </w:tr>
      <w:tr w:rsidR="0088052E" w14:paraId="21C6E768" w14:textId="77777777" w:rsidTr="0071540D">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798BA497" w14:textId="77777777" w:rsidR="0088052E" w:rsidRDefault="0088052E" w:rsidP="00C15984">
            <w:pPr>
              <w:spacing w:line="276" w:lineRule="auto"/>
              <w:jc w:val="both"/>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14:paraId="7D3628C4" w14:textId="77777777" w:rsidR="0088052E" w:rsidRDefault="0088052E" w:rsidP="00C15984">
            <w:pPr>
              <w:spacing w:line="276" w:lineRule="auto"/>
              <w:jc w:val="both"/>
              <w:rPr>
                <w:lang w:eastAsia="en-US"/>
              </w:rPr>
            </w:pPr>
            <w:r>
              <w:rPr>
                <w:lang w:eastAsia="en-US"/>
              </w:rPr>
              <w:t>Teorie a metody rozvíjení gramotnosti v předškolním vzdělávání</w:t>
            </w:r>
          </w:p>
        </w:tc>
      </w:tr>
      <w:tr w:rsidR="0088052E" w14:paraId="6BC167A7" w14:textId="77777777" w:rsidTr="007154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6A85287" w14:textId="77777777" w:rsidR="0088052E" w:rsidRDefault="0088052E" w:rsidP="00C15984">
            <w:pPr>
              <w:spacing w:line="276" w:lineRule="auto"/>
              <w:jc w:val="both"/>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14:paraId="6272E566" w14:textId="77777777" w:rsidR="0088052E" w:rsidRDefault="0088052E" w:rsidP="00C15984">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CD76A85" w14:textId="77777777" w:rsidR="0088052E" w:rsidRDefault="0088052E" w:rsidP="00C15984">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1F1E62CF" w14:textId="77777777" w:rsidR="0088052E" w:rsidRDefault="0088052E" w:rsidP="00C15984">
            <w:pPr>
              <w:spacing w:line="276" w:lineRule="auto"/>
              <w:jc w:val="both"/>
              <w:rPr>
                <w:lang w:eastAsia="en-US"/>
              </w:rPr>
            </w:pPr>
            <w:r>
              <w:rPr>
                <w:lang w:eastAsia="en-US"/>
              </w:rPr>
              <w:t>1/LS</w:t>
            </w:r>
          </w:p>
        </w:tc>
      </w:tr>
      <w:tr w:rsidR="0088052E" w14:paraId="1561D840" w14:textId="77777777" w:rsidTr="007154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5B2644E" w14:textId="77777777" w:rsidR="0088052E" w:rsidRDefault="0088052E" w:rsidP="00C15984">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7BF013E" w14:textId="77777777" w:rsidR="0088052E" w:rsidRDefault="0088052E" w:rsidP="00C15984">
            <w:pPr>
              <w:spacing w:line="276" w:lineRule="auto"/>
              <w:jc w:val="both"/>
              <w:rPr>
                <w:lang w:eastAsia="en-US"/>
              </w:rPr>
            </w:pPr>
            <w:r>
              <w:rPr>
                <w:lang w:eastAsia="en-US"/>
              </w:rPr>
              <w:t>28p+28c</w:t>
            </w:r>
          </w:p>
        </w:tc>
        <w:tc>
          <w:tcPr>
            <w:tcW w:w="8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59F7992" w14:textId="77777777" w:rsidR="0088052E" w:rsidRDefault="0088052E" w:rsidP="00C15984">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207ABE8" w14:textId="77777777" w:rsidR="0088052E" w:rsidRDefault="0088052E" w:rsidP="00C15984">
            <w:pPr>
              <w:spacing w:line="276" w:lineRule="auto"/>
              <w:jc w:val="both"/>
              <w:rPr>
                <w:lang w:eastAsia="en-US"/>
              </w:rPr>
            </w:pPr>
            <w:r>
              <w:rPr>
                <w:lang w:eastAsia="en-US"/>
              </w:rP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B5AC343" w14:textId="77777777" w:rsidR="0088052E" w:rsidRDefault="0088052E" w:rsidP="00C15984">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4401D554" w14:textId="77777777" w:rsidR="0088052E" w:rsidRDefault="0088052E" w:rsidP="00C15984">
            <w:pPr>
              <w:spacing w:line="276" w:lineRule="auto"/>
              <w:jc w:val="both"/>
              <w:rPr>
                <w:lang w:eastAsia="en-US"/>
              </w:rPr>
            </w:pPr>
            <w:r>
              <w:rPr>
                <w:lang w:eastAsia="en-US"/>
              </w:rPr>
              <w:t>4</w:t>
            </w:r>
          </w:p>
        </w:tc>
      </w:tr>
      <w:tr w:rsidR="0088052E" w14:paraId="2E133D09" w14:textId="77777777" w:rsidTr="007154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5B1D5D5" w14:textId="77777777" w:rsidR="0088052E" w:rsidRDefault="0088052E" w:rsidP="00C15984">
            <w:pPr>
              <w:spacing w:line="276" w:lineRule="auto"/>
              <w:jc w:val="both"/>
              <w:rPr>
                <w:b/>
                <w:sz w:val="22"/>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14:paraId="72652A43" w14:textId="77777777" w:rsidR="0088052E" w:rsidRDefault="0088052E" w:rsidP="00C15984">
            <w:pPr>
              <w:spacing w:line="276" w:lineRule="auto"/>
              <w:jc w:val="both"/>
              <w:rPr>
                <w:lang w:eastAsia="en-US"/>
              </w:rPr>
            </w:pPr>
          </w:p>
        </w:tc>
      </w:tr>
      <w:tr w:rsidR="0088052E" w14:paraId="5C5611D9" w14:textId="77777777" w:rsidTr="007154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3193CF1" w14:textId="77777777" w:rsidR="0088052E" w:rsidRDefault="0088052E" w:rsidP="00C15984">
            <w:pPr>
              <w:spacing w:line="276" w:lineRule="auto"/>
              <w:jc w:val="both"/>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14:paraId="6A43A5A4" w14:textId="77777777" w:rsidR="0088052E" w:rsidRDefault="0088052E" w:rsidP="00C15984">
            <w:pPr>
              <w:spacing w:line="276" w:lineRule="auto"/>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0367858" w14:textId="77777777" w:rsidR="0088052E" w:rsidRDefault="0088052E" w:rsidP="00C15984">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04B393CD" w14:textId="77777777" w:rsidR="0088052E" w:rsidRDefault="00C60457" w:rsidP="002A12F3">
            <w:pPr>
              <w:jc w:val="both"/>
              <w:rPr>
                <w:lang w:eastAsia="en-US"/>
              </w:rPr>
            </w:pPr>
            <w:r>
              <w:rPr>
                <w:lang w:eastAsia="en-US"/>
              </w:rPr>
              <w:t>p</w:t>
            </w:r>
            <w:r w:rsidR="0088052E">
              <w:rPr>
                <w:lang w:eastAsia="en-US"/>
              </w:rPr>
              <w:t>řednáška</w:t>
            </w:r>
            <w:r>
              <w:rPr>
                <w:lang w:eastAsia="en-US"/>
              </w:rPr>
              <w:t>,</w:t>
            </w:r>
          </w:p>
          <w:p w14:paraId="7839CC0D" w14:textId="77777777" w:rsidR="0088052E" w:rsidRDefault="0088052E" w:rsidP="00C15984">
            <w:pPr>
              <w:spacing w:line="276" w:lineRule="auto"/>
              <w:jc w:val="both"/>
              <w:rPr>
                <w:lang w:eastAsia="en-US"/>
              </w:rPr>
            </w:pPr>
            <w:r>
              <w:rPr>
                <w:lang w:eastAsia="en-US"/>
              </w:rPr>
              <w:t>cvičení</w:t>
            </w:r>
          </w:p>
        </w:tc>
      </w:tr>
      <w:tr w:rsidR="0088052E" w14:paraId="37D708CD" w14:textId="77777777" w:rsidTr="007154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CF786E0" w14:textId="77777777" w:rsidR="0088052E" w:rsidRDefault="0088052E" w:rsidP="00C15984">
            <w:pPr>
              <w:spacing w:line="276" w:lineRule="auto"/>
              <w:jc w:val="both"/>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tcPr>
          <w:p w14:paraId="6EFE1F6E" w14:textId="77777777" w:rsidR="00ED09A7" w:rsidRDefault="00C60457" w:rsidP="002A12F3">
            <w:pPr>
              <w:jc w:val="both"/>
              <w:rPr>
                <w:lang w:eastAsia="en-US"/>
              </w:rPr>
            </w:pPr>
            <w:r>
              <w:rPr>
                <w:lang w:eastAsia="en-US"/>
              </w:rPr>
              <w:t>Seminární</w:t>
            </w:r>
            <w:r w:rsidR="00ED09A7">
              <w:rPr>
                <w:lang w:eastAsia="en-US"/>
              </w:rPr>
              <w:t xml:space="preserve"> práce spojená s prezentací. </w:t>
            </w:r>
          </w:p>
          <w:p w14:paraId="2608BA12" w14:textId="77777777" w:rsidR="0088052E" w:rsidRDefault="00ED09A7" w:rsidP="00C15984">
            <w:pPr>
              <w:spacing w:line="276" w:lineRule="auto"/>
              <w:jc w:val="both"/>
              <w:rPr>
                <w:lang w:eastAsia="en-US"/>
              </w:rPr>
            </w:pPr>
            <w:r>
              <w:rPr>
                <w:lang w:eastAsia="en-US"/>
              </w:rPr>
              <w:t>P</w:t>
            </w:r>
            <w:r w:rsidR="00C60457">
              <w:rPr>
                <w:lang w:eastAsia="en-US"/>
              </w:rPr>
              <w:t>ísemná zkou</w:t>
            </w:r>
            <w:r w:rsidR="0088052E">
              <w:rPr>
                <w:lang w:eastAsia="en-US"/>
              </w:rPr>
              <w:t>ška</w:t>
            </w:r>
            <w:r w:rsidR="00C60457">
              <w:rPr>
                <w:lang w:eastAsia="en-US"/>
              </w:rPr>
              <w:t>.</w:t>
            </w:r>
          </w:p>
        </w:tc>
      </w:tr>
      <w:tr w:rsidR="0088052E" w14:paraId="7F50E385" w14:textId="77777777" w:rsidTr="00CA11A5">
        <w:trPr>
          <w:trHeight w:val="70"/>
          <w:jc w:val="center"/>
        </w:trPr>
        <w:tc>
          <w:tcPr>
            <w:tcW w:w="9855" w:type="dxa"/>
            <w:gridSpan w:val="9"/>
            <w:tcBorders>
              <w:top w:val="nil"/>
              <w:left w:val="single" w:sz="4" w:space="0" w:color="auto"/>
              <w:bottom w:val="single" w:sz="4" w:space="0" w:color="auto"/>
              <w:right w:val="single" w:sz="4" w:space="0" w:color="auto"/>
            </w:tcBorders>
          </w:tcPr>
          <w:p w14:paraId="4F796628" w14:textId="77777777" w:rsidR="0088052E" w:rsidRDefault="0088052E" w:rsidP="00C15984">
            <w:pPr>
              <w:spacing w:line="276" w:lineRule="auto"/>
              <w:jc w:val="both"/>
              <w:rPr>
                <w:lang w:eastAsia="en-US"/>
              </w:rPr>
            </w:pPr>
          </w:p>
        </w:tc>
      </w:tr>
      <w:tr w:rsidR="0088052E" w14:paraId="5DB50BC0" w14:textId="77777777" w:rsidTr="0071540D">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5D356119" w14:textId="77777777" w:rsidR="0088052E" w:rsidRDefault="0088052E" w:rsidP="00C15984">
            <w:pPr>
              <w:spacing w:line="276" w:lineRule="auto"/>
              <w:jc w:val="both"/>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14:paraId="63DAD89E" w14:textId="77777777" w:rsidR="0088052E" w:rsidRDefault="00151616" w:rsidP="002A12F3">
            <w:pPr>
              <w:jc w:val="both"/>
              <w:rPr>
                <w:lang w:eastAsia="en-US"/>
              </w:rPr>
            </w:pPr>
            <w:r>
              <w:rPr>
                <w:lang w:eastAsia="en-US"/>
              </w:rPr>
              <w:t>PhDr. Jana Doležalová, Ph.D.</w:t>
            </w:r>
          </w:p>
        </w:tc>
      </w:tr>
      <w:tr w:rsidR="0088052E" w14:paraId="742D31A7" w14:textId="77777777" w:rsidTr="0071540D">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0590A33D" w14:textId="77777777" w:rsidR="0088052E" w:rsidRDefault="0088052E" w:rsidP="00C15984">
            <w:pPr>
              <w:spacing w:line="276" w:lineRule="auto"/>
              <w:jc w:val="both"/>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14:paraId="18D31083" w14:textId="77777777" w:rsidR="0088052E" w:rsidRDefault="00151616" w:rsidP="002A12F3">
            <w:pPr>
              <w:jc w:val="both"/>
              <w:rPr>
                <w:lang w:eastAsia="en-US"/>
              </w:rPr>
            </w:pPr>
            <w:r>
              <w:rPr>
                <w:lang w:eastAsia="en-US"/>
              </w:rPr>
              <w:t>Přednášející, cvičící.</w:t>
            </w:r>
          </w:p>
        </w:tc>
      </w:tr>
      <w:tr w:rsidR="0088052E" w14:paraId="63219EBD" w14:textId="77777777" w:rsidTr="007154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4D6B920" w14:textId="77777777" w:rsidR="0088052E" w:rsidRDefault="0088052E" w:rsidP="00C15984">
            <w:pPr>
              <w:spacing w:line="276" w:lineRule="auto"/>
              <w:jc w:val="both"/>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tcPr>
          <w:p w14:paraId="3C88B201" w14:textId="77777777" w:rsidR="0088052E" w:rsidRDefault="00205FAB" w:rsidP="002A12F3">
            <w:pPr>
              <w:jc w:val="both"/>
              <w:rPr>
                <w:lang w:eastAsia="en-US"/>
              </w:rPr>
            </w:pPr>
            <w:r>
              <w:rPr>
                <w:lang w:eastAsia="en-US"/>
              </w:rPr>
              <w:t>doc. PhDr. Zuzana Petrová, PhD. (50%), PhDr. Jana Doležalová, Ph.D. (50%)</w:t>
            </w:r>
          </w:p>
        </w:tc>
      </w:tr>
      <w:tr w:rsidR="0088052E" w14:paraId="1EA24A6F" w14:textId="77777777" w:rsidTr="00205FAB">
        <w:trPr>
          <w:trHeight w:val="204"/>
          <w:jc w:val="center"/>
        </w:trPr>
        <w:tc>
          <w:tcPr>
            <w:tcW w:w="9855" w:type="dxa"/>
            <w:gridSpan w:val="9"/>
            <w:tcBorders>
              <w:top w:val="nil"/>
              <w:left w:val="single" w:sz="4" w:space="0" w:color="auto"/>
              <w:bottom w:val="single" w:sz="4" w:space="0" w:color="auto"/>
              <w:right w:val="single" w:sz="4" w:space="0" w:color="auto"/>
            </w:tcBorders>
          </w:tcPr>
          <w:p w14:paraId="1BD3925A" w14:textId="77777777" w:rsidR="0088052E" w:rsidRDefault="0088052E" w:rsidP="00C15984">
            <w:pPr>
              <w:spacing w:line="276" w:lineRule="auto"/>
              <w:jc w:val="both"/>
              <w:rPr>
                <w:lang w:eastAsia="en-US"/>
              </w:rPr>
            </w:pPr>
          </w:p>
        </w:tc>
      </w:tr>
      <w:tr w:rsidR="0088052E" w14:paraId="7ABEBA75" w14:textId="77777777" w:rsidTr="0071540D">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30E3F97" w14:textId="77777777" w:rsidR="0088052E" w:rsidRDefault="0088052E" w:rsidP="00C15984">
            <w:pPr>
              <w:spacing w:line="27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hideMark/>
          </w:tcPr>
          <w:p w14:paraId="64AA77B1" w14:textId="77777777" w:rsidR="0088052E" w:rsidRDefault="0088052E" w:rsidP="00C15984">
            <w:pPr>
              <w:spacing w:line="276" w:lineRule="auto"/>
              <w:jc w:val="both"/>
              <w:rPr>
                <w:lang w:eastAsia="en-US"/>
              </w:rPr>
            </w:pPr>
          </w:p>
        </w:tc>
      </w:tr>
      <w:tr w:rsidR="0088052E" w14:paraId="26671F09" w14:textId="77777777" w:rsidTr="0071540D">
        <w:trPr>
          <w:trHeight w:val="3938"/>
          <w:jc w:val="center"/>
        </w:trPr>
        <w:tc>
          <w:tcPr>
            <w:tcW w:w="9855" w:type="dxa"/>
            <w:gridSpan w:val="9"/>
            <w:tcBorders>
              <w:top w:val="nil"/>
              <w:left w:val="single" w:sz="4" w:space="0" w:color="auto"/>
              <w:bottom w:val="single" w:sz="12" w:space="0" w:color="auto"/>
              <w:right w:val="single" w:sz="4" w:space="0" w:color="auto"/>
            </w:tcBorders>
          </w:tcPr>
          <w:p w14:paraId="02040FB2" w14:textId="77777777" w:rsidR="00ED09A7" w:rsidRDefault="0088052E" w:rsidP="00C15984">
            <w:bookmarkStart w:id="117" w:name="JR_PAGE_ANCHOR_0_1"/>
            <w:r w:rsidRPr="006F1D00">
              <w:t xml:space="preserve">Pojem </w:t>
            </w:r>
            <w:r w:rsidR="00ED09A7">
              <w:t>gramotnost v kulturně-historickém kontextu. (minulost, současnost, budoucnost)</w:t>
            </w:r>
          </w:p>
          <w:p w14:paraId="70DAD66F" w14:textId="77777777" w:rsidR="00ED09A7" w:rsidRDefault="00ED09A7" w:rsidP="00C15984">
            <w:r>
              <w:t>Analýza pojmů: Funkční gramotnost, dimenze gramotnosti, adjektiva gramotnosti.</w:t>
            </w:r>
          </w:p>
          <w:p w14:paraId="16615811" w14:textId="77777777" w:rsidR="001A6A4E" w:rsidRDefault="00ED09A7" w:rsidP="00C15984">
            <w:r>
              <w:t>Základní procesy a složky gramotnosti</w:t>
            </w:r>
            <w:r w:rsidR="001A6A4E">
              <w:t>.</w:t>
            </w:r>
          </w:p>
          <w:p w14:paraId="2F7C3268" w14:textId="77777777" w:rsidR="00ED09A7" w:rsidRDefault="00ED09A7" w:rsidP="00C15984">
            <w:r>
              <w:t>Tradiční postoje a překážky rozvoje gramotnosti v předškolním věku.</w:t>
            </w:r>
          </w:p>
          <w:p w14:paraId="4AA69C64" w14:textId="77777777" w:rsidR="00ED09A7" w:rsidRDefault="00ED09A7" w:rsidP="00C15984">
            <w:r>
              <w:t>Přirozené přístupy k rozvoji gramotnosti - argumenty ve prospěch stimulace gramotnosti v předškolním věku.</w:t>
            </w:r>
          </w:p>
          <w:p w14:paraId="74CA95A5" w14:textId="77777777" w:rsidR="00ED09A7" w:rsidRDefault="00ED09A7" w:rsidP="00C15984">
            <w:r>
              <w:t>Přirozené přístupy k rozvoji gramotnosti - vývoj jazykových kompetencí, vývojo</w:t>
            </w:r>
            <w:r w:rsidR="00E05937">
              <w:t>vé paralely a edukační analogie.</w:t>
            </w:r>
          </w:p>
          <w:p w14:paraId="1ADBDBAC" w14:textId="77777777" w:rsidR="00ED09A7" w:rsidRDefault="00ED09A7" w:rsidP="00C15984">
            <w:r>
              <w:t>Teoretické východiska programů rozvoje gramotnosti v předškolním věku.</w:t>
            </w:r>
          </w:p>
          <w:p w14:paraId="7F870B5B" w14:textId="77777777" w:rsidR="00ED09A7" w:rsidRDefault="00ED09A7" w:rsidP="00C15984">
            <w:r>
              <w:t xml:space="preserve">Kognitivní přístupy - Psychologické koncepce kognitivního vývoje </w:t>
            </w:r>
            <w:r w:rsidR="001A6A4E">
              <w:t xml:space="preserve">- </w:t>
            </w:r>
            <w:r>
              <w:t>jejich odraz v teorii a praxi osvojování psané řeči - kognitivní konstruktivismus (</w:t>
            </w:r>
            <w:r w:rsidR="006003D5">
              <w:t>J. Piaget</w:t>
            </w:r>
            <w:r>
              <w:t>)</w:t>
            </w:r>
            <w:r w:rsidRPr="006F1D00">
              <w:t>;</w:t>
            </w:r>
            <w:r>
              <w:t xml:space="preserve"> psychogenetická koncepce (E. Ferreiro)</w:t>
            </w:r>
            <w:r w:rsidRPr="006F1D00">
              <w:t>;</w:t>
            </w:r>
            <w:r>
              <w:t xml:space="preserve"> koncept „emergující</w:t>
            </w:r>
            <w:r w:rsidRPr="006F1D00">
              <w:t>“</w:t>
            </w:r>
            <w:r w:rsidR="001A6A4E">
              <w:t xml:space="preserve"> přirozeně se vynořující gramot</w:t>
            </w:r>
            <w:r>
              <w:t>nosti.</w:t>
            </w:r>
          </w:p>
          <w:p w14:paraId="7ACB92E6" w14:textId="77777777" w:rsidR="001A6A4E" w:rsidRDefault="001A6A4E" w:rsidP="00C15984">
            <w:r>
              <w:t>Sociální konstruktivismus (L. S. Vygotsky) - důraz na sociální a kulturní kontext osvojování.</w:t>
            </w:r>
          </w:p>
          <w:p w14:paraId="6ECF70AC" w14:textId="77777777" w:rsidR="001A6A4E" w:rsidRDefault="001A6A4E" w:rsidP="00C15984">
            <w:r>
              <w:t xml:space="preserve">Koncepce rozvoje gramotnosti vycházející z psychologické analýzy procesu čtení. </w:t>
            </w:r>
          </w:p>
          <w:p w14:paraId="27225EB6" w14:textId="77777777" w:rsidR="001A6A4E" w:rsidRDefault="001A6A4E" w:rsidP="00C15984">
            <w:r>
              <w:t>Projektování aktivit na rozvoj vědomostí a zkušeností s: kontextem, obsahem, ortografickými a fonologickými aspekty psané řeči.</w:t>
            </w:r>
          </w:p>
          <w:p w14:paraId="6C983911" w14:textId="77777777" w:rsidR="001A6A4E" w:rsidRDefault="001A6A4E" w:rsidP="00C15984">
            <w:r>
              <w:t>Analýza vybraných metod rozvoje gramotnosti v předškolním věku.</w:t>
            </w:r>
          </w:p>
          <w:p w14:paraId="26D22FEC" w14:textId="77777777" w:rsidR="001A6A4E" w:rsidRDefault="001A6A4E" w:rsidP="00C15984">
            <w:r>
              <w:t>Literárně podnětné prostředí - gramotné prostředí.</w:t>
            </w:r>
          </w:p>
          <w:p w14:paraId="68853631" w14:textId="77777777" w:rsidR="001A6A4E" w:rsidRDefault="001A6A4E" w:rsidP="00C15984">
            <w:r>
              <w:t>Projektování kurikula rozvoje gramotnosti v předškolním věku.</w:t>
            </w:r>
          </w:p>
          <w:bookmarkEnd w:id="117"/>
          <w:p w14:paraId="597CDE40" w14:textId="77777777" w:rsidR="0088052E" w:rsidRPr="00F73A90" w:rsidRDefault="0088052E" w:rsidP="001A6A4E">
            <w:pPr>
              <w:rPr>
                <w:sz w:val="22"/>
                <w:szCs w:val="22"/>
              </w:rPr>
            </w:pPr>
          </w:p>
        </w:tc>
      </w:tr>
      <w:tr w:rsidR="0088052E" w14:paraId="19C8DC8C" w14:textId="77777777" w:rsidTr="0071540D">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5D1E5151" w14:textId="77777777" w:rsidR="0088052E" w:rsidRDefault="0088052E" w:rsidP="00C15984">
            <w:pPr>
              <w:spacing w:line="27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14:paraId="6F228157" w14:textId="77777777" w:rsidR="0088052E" w:rsidRDefault="0088052E" w:rsidP="00C15984">
            <w:pPr>
              <w:spacing w:line="276" w:lineRule="auto"/>
              <w:jc w:val="both"/>
              <w:rPr>
                <w:lang w:eastAsia="en-US"/>
              </w:rPr>
            </w:pPr>
          </w:p>
        </w:tc>
      </w:tr>
      <w:tr w:rsidR="0088052E" w14:paraId="2B832E16" w14:textId="77777777" w:rsidTr="006F1D00">
        <w:trPr>
          <w:trHeight w:val="1275"/>
          <w:jc w:val="center"/>
        </w:trPr>
        <w:tc>
          <w:tcPr>
            <w:tcW w:w="9855" w:type="dxa"/>
            <w:gridSpan w:val="9"/>
            <w:tcBorders>
              <w:top w:val="nil"/>
              <w:left w:val="single" w:sz="4" w:space="0" w:color="auto"/>
              <w:bottom w:val="single" w:sz="4" w:space="0" w:color="auto"/>
              <w:right w:val="single" w:sz="4" w:space="0" w:color="auto"/>
            </w:tcBorders>
          </w:tcPr>
          <w:p w14:paraId="49C196BD" w14:textId="77777777" w:rsidR="001A6A4E" w:rsidRDefault="001A6A4E" w:rsidP="00C15984">
            <w:pPr>
              <w:jc w:val="both"/>
              <w:rPr>
                <w:b/>
              </w:rPr>
            </w:pPr>
            <w:r w:rsidRPr="00397797">
              <w:rPr>
                <w:b/>
              </w:rPr>
              <w:t>Povinná literatura:</w:t>
            </w:r>
          </w:p>
          <w:p w14:paraId="22C0AD20" w14:textId="77777777" w:rsidR="00F43921" w:rsidRPr="00397797" w:rsidRDefault="00F43921" w:rsidP="00BE6D6D">
            <w:pPr>
              <w:rPr>
                <w:b/>
              </w:rPr>
            </w:pPr>
            <w:r w:rsidRPr="006F1D00">
              <w:t xml:space="preserve">Petrová, Z. </w:t>
            </w:r>
            <w:r>
              <w:t xml:space="preserve">(2011). </w:t>
            </w:r>
            <w:r w:rsidRPr="00397797">
              <w:rPr>
                <w:i/>
              </w:rPr>
              <w:t>Možnosti plánovania počiatočnej jazykovej gramotnosti v školských vzdelávacích programoch.</w:t>
            </w:r>
            <w:r w:rsidRPr="006F1D00">
              <w:t xml:space="preserve"> In O. Kaščák,</w:t>
            </w:r>
            <w:r w:rsidR="00AA3ABD">
              <w:t xml:space="preserve"> O., &amp; Pupala, B. </w:t>
            </w:r>
            <w:r w:rsidRPr="006F1D00">
              <w:t xml:space="preserve">(Eds.): </w:t>
            </w:r>
            <w:r w:rsidRPr="00397797">
              <w:rPr>
                <w:i/>
              </w:rPr>
              <w:t>Školy v prúde reforiem.</w:t>
            </w:r>
            <w:r w:rsidRPr="006F1D00">
              <w:t xml:space="preserve"> Bratislava: Renesans</w:t>
            </w:r>
            <w:r>
              <w:t>.</w:t>
            </w:r>
          </w:p>
          <w:p w14:paraId="54BE5DA5" w14:textId="77777777" w:rsidR="0088052E" w:rsidRPr="006F1D00" w:rsidRDefault="0088052E" w:rsidP="00BE6D6D">
            <w:r w:rsidRPr="006F1D00">
              <w:t>Zápotočná, O.</w:t>
            </w:r>
            <w:r w:rsidR="00950B6D">
              <w:t xml:space="preserve"> (2004)</w:t>
            </w:r>
            <w:r w:rsidR="00F43921">
              <w:t>.</w:t>
            </w:r>
            <w:r w:rsidR="00950B6D">
              <w:t xml:space="preserve"> </w:t>
            </w:r>
            <w:r w:rsidRPr="001A6A4E">
              <w:rPr>
                <w:i/>
              </w:rPr>
              <w:t>Kultúrna gramotnosť v sociálnopsychologických súvislostiach.</w:t>
            </w:r>
            <w:r w:rsidRPr="006F1D00">
              <w:t xml:space="preserve"> Bratislava: Album</w:t>
            </w:r>
            <w:r w:rsidR="001A6A4E">
              <w:t>.</w:t>
            </w:r>
          </w:p>
          <w:p w14:paraId="261B658D" w14:textId="77777777" w:rsidR="00CA11A5" w:rsidRDefault="0088052E" w:rsidP="00BE6D6D">
            <w:r w:rsidRPr="006F1D00">
              <w:t>Zápotočná, O.,</w:t>
            </w:r>
            <w:r w:rsidR="00E05937">
              <w:t xml:space="preserve"> &amp;</w:t>
            </w:r>
            <w:r w:rsidRPr="006F1D00">
              <w:t xml:space="preserve"> Petrová, Z. </w:t>
            </w:r>
            <w:r w:rsidR="001A6A4E">
              <w:t>(2010</w:t>
            </w:r>
            <w:r w:rsidR="001A6A4E" w:rsidRPr="001A6A4E">
              <w:rPr>
                <w:i/>
              </w:rPr>
              <w:t xml:space="preserve">). </w:t>
            </w:r>
            <w:r w:rsidRPr="001A6A4E">
              <w:rPr>
                <w:i/>
              </w:rPr>
              <w:t>Jazyková gramotnosť v predškolskom veku. Teoretické východiská a námety k analýze a tvorbe kurikula jazykového vzdelávania detí MŠ.</w:t>
            </w:r>
            <w:r w:rsidRPr="006F1D00">
              <w:t xml:space="preserve"> Trnava: Pedagogická fakulta Trnavskej univerzity</w:t>
            </w:r>
            <w:r w:rsidR="001A6A4E">
              <w:t>.</w:t>
            </w:r>
            <w:r w:rsidRPr="006F1D00">
              <w:t> </w:t>
            </w:r>
            <w:r w:rsidRPr="006F1D00">
              <w:br/>
            </w:r>
          </w:p>
          <w:p w14:paraId="04138733" w14:textId="77777777" w:rsidR="001A6A4E" w:rsidRPr="00397797" w:rsidRDefault="001A6A4E" w:rsidP="00C15984">
            <w:pPr>
              <w:rPr>
                <w:b/>
              </w:rPr>
            </w:pPr>
            <w:r w:rsidRPr="00397797">
              <w:rPr>
                <w:b/>
              </w:rPr>
              <w:t>Doporučená literatura:</w:t>
            </w:r>
          </w:p>
          <w:p w14:paraId="7C36731C" w14:textId="77777777" w:rsidR="00F43921" w:rsidRDefault="00F43921" w:rsidP="00BE6D6D">
            <w:r w:rsidRPr="006F1D00">
              <w:t xml:space="preserve">Belešová, M. </w:t>
            </w:r>
            <w:r>
              <w:t xml:space="preserve">(2017). </w:t>
            </w:r>
            <w:r w:rsidRPr="00F47A50">
              <w:t>Prekoncepty detí v predškolskom veku o funkcii a procese čítania a písania</w:t>
            </w:r>
            <w:r w:rsidRPr="00F47A50">
              <w:rPr>
                <w:i/>
              </w:rPr>
              <w:t>. Gramotnost, pregramotnost a vzdělávaní</w:t>
            </w:r>
            <w:r w:rsidRPr="006F1D00">
              <w:t>, 1 (1), 7-20</w:t>
            </w:r>
            <w:r>
              <w:t>.</w:t>
            </w:r>
          </w:p>
          <w:p w14:paraId="4FEAF33B" w14:textId="77777777" w:rsidR="0088052E" w:rsidRPr="006F1D00" w:rsidRDefault="0088052E" w:rsidP="00BE6D6D">
            <w:r w:rsidRPr="006F1D00">
              <w:t xml:space="preserve">Kropáčková, J., Wildová, R., </w:t>
            </w:r>
            <w:r w:rsidR="00F43921">
              <w:t xml:space="preserve">&amp; </w:t>
            </w:r>
            <w:r w:rsidRPr="006F1D00">
              <w:t xml:space="preserve">Kucharská, A. </w:t>
            </w:r>
            <w:r w:rsidR="00397797">
              <w:t xml:space="preserve">(2014). </w:t>
            </w:r>
            <w:r w:rsidRPr="00F47A50">
              <w:t xml:space="preserve">Pojetí a rozvoj čtenářské pregramotnosti v předškolním </w:t>
            </w:r>
            <w:r w:rsidR="006003D5" w:rsidRPr="00F47A50">
              <w:t>období.</w:t>
            </w:r>
            <w:r w:rsidR="006003D5" w:rsidRPr="00F47A50">
              <w:rPr>
                <w:i/>
              </w:rPr>
              <w:t xml:space="preserve"> Pedagogická</w:t>
            </w:r>
            <w:r w:rsidRPr="00F47A50">
              <w:rPr>
                <w:i/>
              </w:rPr>
              <w:t xml:space="preserve"> orientace</w:t>
            </w:r>
            <w:r w:rsidRPr="006F1D00">
              <w:t>, 24(4), 488–509</w:t>
            </w:r>
            <w:r w:rsidR="00397797">
              <w:t>.</w:t>
            </w:r>
          </w:p>
          <w:p w14:paraId="0381F43B" w14:textId="77777777" w:rsidR="00CA11A5" w:rsidRPr="00B706E4" w:rsidRDefault="00CA11A5" w:rsidP="00F43921">
            <w:pPr>
              <w:rPr>
                <w:sz w:val="22"/>
                <w:szCs w:val="22"/>
              </w:rPr>
            </w:pPr>
          </w:p>
        </w:tc>
      </w:tr>
      <w:tr w:rsidR="0088052E" w14:paraId="2946DA05" w14:textId="77777777" w:rsidTr="0071540D">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628BD3BD" w14:textId="77777777" w:rsidR="0088052E" w:rsidRDefault="0088052E" w:rsidP="00C15984">
            <w:pPr>
              <w:spacing w:line="276" w:lineRule="auto"/>
              <w:rPr>
                <w:b/>
                <w:lang w:eastAsia="en-US"/>
              </w:rPr>
            </w:pPr>
            <w:r>
              <w:rPr>
                <w:b/>
                <w:lang w:eastAsia="en-US"/>
              </w:rPr>
              <w:t>Informace ke kombinované nebo distanční formě</w:t>
            </w:r>
          </w:p>
        </w:tc>
      </w:tr>
      <w:tr w:rsidR="0088052E" w14:paraId="42E8AB4D" w14:textId="77777777" w:rsidTr="0071540D">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E26BBEC" w14:textId="77777777" w:rsidR="0088052E" w:rsidRDefault="0088052E" w:rsidP="00C15984">
            <w:pPr>
              <w:spacing w:line="276" w:lineRule="auto"/>
              <w:jc w:val="both"/>
              <w:rPr>
                <w:lang w:eastAsia="en-US"/>
              </w:rPr>
            </w:pPr>
            <w:r>
              <w:rPr>
                <w:b/>
                <w:lang w:eastAsia="en-U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4F0418DC" w14:textId="77777777" w:rsidR="0088052E" w:rsidRDefault="0088052E" w:rsidP="00C15984">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6B3A9EBD" w14:textId="77777777" w:rsidR="0088052E" w:rsidRDefault="0088052E" w:rsidP="00C15984">
            <w:pPr>
              <w:spacing w:line="276" w:lineRule="auto"/>
              <w:jc w:val="both"/>
              <w:rPr>
                <w:b/>
                <w:lang w:eastAsia="en-US"/>
              </w:rPr>
            </w:pPr>
            <w:r>
              <w:rPr>
                <w:b/>
                <w:lang w:eastAsia="en-US"/>
              </w:rPr>
              <w:t xml:space="preserve">hodin </w:t>
            </w:r>
          </w:p>
        </w:tc>
      </w:tr>
      <w:tr w:rsidR="0088052E" w14:paraId="7528BCEC" w14:textId="77777777" w:rsidTr="0071540D">
        <w:trPr>
          <w:jc w:val="center"/>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3007F83" w14:textId="77777777" w:rsidR="0088052E" w:rsidRDefault="0088052E" w:rsidP="00C15984">
            <w:pPr>
              <w:spacing w:line="276" w:lineRule="auto"/>
              <w:jc w:val="both"/>
              <w:rPr>
                <w:b/>
                <w:lang w:eastAsia="en-US"/>
              </w:rPr>
            </w:pPr>
            <w:r>
              <w:rPr>
                <w:b/>
                <w:lang w:eastAsia="en-US"/>
              </w:rPr>
              <w:t>Informace o způsobu kontaktu s</w:t>
            </w:r>
            <w:r w:rsidR="00E05937">
              <w:rPr>
                <w:b/>
                <w:lang w:eastAsia="en-US"/>
              </w:rPr>
              <w:t> </w:t>
            </w:r>
            <w:r>
              <w:rPr>
                <w:b/>
                <w:lang w:eastAsia="en-US"/>
              </w:rPr>
              <w:t>vyučujícím</w:t>
            </w:r>
          </w:p>
        </w:tc>
      </w:tr>
      <w:tr w:rsidR="0088052E" w14:paraId="7BBA408E" w14:textId="77777777" w:rsidTr="00CA11A5">
        <w:trPr>
          <w:trHeight w:val="70"/>
          <w:jc w:val="center"/>
        </w:trPr>
        <w:tc>
          <w:tcPr>
            <w:tcW w:w="9855" w:type="dxa"/>
            <w:gridSpan w:val="9"/>
            <w:tcBorders>
              <w:top w:val="single" w:sz="4" w:space="0" w:color="auto"/>
              <w:left w:val="single" w:sz="4" w:space="0" w:color="auto"/>
              <w:bottom w:val="single" w:sz="4" w:space="0" w:color="auto"/>
              <w:right w:val="single" w:sz="4" w:space="0" w:color="auto"/>
            </w:tcBorders>
          </w:tcPr>
          <w:p w14:paraId="36E49F26" w14:textId="77777777" w:rsidR="0088052E" w:rsidRDefault="0088052E" w:rsidP="00C15984">
            <w:pPr>
              <w:spacing w:line="276" w:lineRule="auto"/>
              <w:jc w:val="both"/>
              <w:rPr>
                <w:lang w:eastAsia="en-US"/>
              </w:rPr>
            </w:pPr>
          </w:p>
        </w:tc>
      </w:tr>
      <w:tr w:rsidR="00B04C40" w14:paraId="71915A21" w14:textId="77777777" w:rsidTr="00B04C40">
        <w:trPr>
          <w:jc w:val="center"/>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334B79ED" w14:textId="77777777" w:rsidR="00B04C40" w:rsidRDefault="00B04C40" w:rsidP="00D06270">
            <w:pPr>
              <w:spacing w:line="276" w:lineRule="auto"/>
              <w:jc w:val="both"/>
              <w:rPr>
                <w:b/>
                <w:sz w:val="28"/>
                <w:lang w:eastAsia="en-US"/>
              </w:rPr>
            </w:pPr>
            <w:r>
              <w:br w:type="page"/>
            </w:r>
            <w:r>
              <w:rPr>
                <w:b/>
                <w:sz w:val="28"/>
                <w:lang w:eastAsia="en-US"/>
              </w:rPr>
              <w:t>B-III – Charakteristika studijního předmětu</w:t>
            </w:r>
          </w:p>
        </w:tc>
      </w:tr>
      <w:tr w:rsidR="00B04C40" w14:paraId="6F432D91" w14:textId="77777777" w:rsidTr="00B04C40">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703B8671" w14:textId="77777777" w:rsidR="00B04C40" w:rsidRDefault="00B04C40" w:rsidP="00D06270">
            <w:pPr>
              <w:spacing w:line="276" w:lineRule="auto"/>
              <w:jc w:val="both"/>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14:paraId="36A190F7" w14:textId="77777777" w:rsidR="00B04C40" w:rsidRDefault="00B04C40" w:rsidP="00D06270">
            <w:pPr>
              <w:rPr>
                <w:lang w:eastAsia="en-US"/>
              </w:rPr>
            </w:pPr>
            <w:r>
              <w:t>Teorie a metody rozvíjení matematických</w:t>
            </w:r>
            <w:r w:rsidR="00CC1C87">
              <w:t xml:space="preserve"> představ v předškolním vzdělávání</w:t>
            </w:r>
          </w:p>
        </w:tc>
      </w:tr>
      <w:tr w:rsidR="00B04C40" w14:paraId="341F6777" w14:textId="77777777" w:rsidTr="00B04C4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F380BB5" w14:textId="77777777" w:rsidR="00B04C40" w:rsidRDefault="00B04C40" w:rsidP="00D06270">
            <w:pPr>
              <w:spacing w:line="276" w:lineRule="auto"/>
              <w:jc w:val="both"/>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14:paraId="24261EA9" w14:textId="77777777" w:rsidR="00B04C40" w:rsidRDefault="00B04C40" w:rsidP="00D06270">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572EF44" w14:textId="77777777" w:rsidR="00B04C40" w:rsidRDefault="00B04C40" w:rsidP="00D06270">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0551F48D" w14:textId="77777777" w:rsidR="00B04C40" w:rsidRDefault="00B04C40" w:rsidP="00D06270">
            <w:pPr>
              <w:spacing w:line="276" w:lineRule="auto"/>
              <w:jc w:val="both"/>
              <w:rPr>
                <w:lang w:eastAsia="en-US"/>
              </w:rPr>
            </w:pPr>
            <w:r>
              <w:rPr>
                <w:lang w:eastAsia="en-US"/>
              </w:rPr>
              <w:t>1/LS</w:t>
            </w:r>
          </w:p>
        </w:tc>
      </w:tr>
      <w:tr w:rsidR="00B04C40" w14:paraId="71C7952E" w14:textId="77777777" w:rsidTr="00B04C4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3D11A72" w14:textId="77777777" w:rsidR="00B04C40" w:rsidRDefault="00B04C40" w:rsidP="00D06270">
            <w:pPr>
              <w:spacing w:line="276" w:lineRule="auto"/>
              <w:jc w:val="both"/>
              <w:rPr>
                <w:b/>
                <w:lang w:eastAsia="en-US"/>
              </w:rPr>
            </w:pPr>
            <w:r>
              <w:rPr>
                <w:b/>
                <w:lang w:eastAsia="en-US"/>
              </w:rPr>
              <w:t>Rozsah studijního předmětu</w:t>
            </w:r>
          </w:p>
        </w:tc>
        <w:tc>
          <w:tcPr>
            <w:tcW w:w="1842" w:type="dxa"/>
            <w:gridSpan w:val="3"/>
            <w:tcBorders>
              <w:top w:val="single" w:sz="4" w:space="0" w:color="auto"/>
              <w:left w:val="single" w:sz="4" w:space="0" w:color="auto"/>
              <w:bottom w:val="single" w:sz="4" w:space="0" w:color="auto"/>
              <w:right w:val="single" w:sz="4" w:space="0" w:color="auto"/>
            </w:tcBorders>
            <w:hideMark/>
          </w:tcPr>
          <w:p w14:paraId="77F05590" w14:textId="77777777" w:rsidR="00B04C40" w:rsidRDefault="00B04C40" w:rsidP="00D06270">
            <w:pPr>
              <w:spacing w:line="276" w:lineRule="auto"/>
              <w:rPr>
                <w:lang w:eastAsia="en-US"/>
              </w:rPr>
            </w:pPr>
            <w:r>
              <w:rPr>
                <w:lang w:eastAsia="en-US"/>
              </w:rPr>
              <w:t>28p+28c</w:t>
            </w:r>
          </w:p>
        </w:tc>
        <w:tc>
          <w:tcPr>
            <w:tcW w:w="748" w:type="dxa"/>
            <w:tcBorders>
              <w:top w:val="single" w:sz="4" w:space="0" w:color="auto"/>
              <w:left w:val="single" w:sz="4" w:space="0" w:color="auto"/>
              <w:bottom w:val="single" w:sz="4" w:space="0" w:color="auto"/>
              <w:right w:val="single" w:sz="4" w:space="0" w:color="auto"/>
            </w:tcBorders>
            <w:shd w:val="clear" w:color="auto" w:fill="F7CAAC"/>
            <w:hideMark/>
          </w:tcPr>
          <w:p w14:paraId="5A0F6075" w14:textId="77777777" w:rsidR="00B04C40" w:rsidRDefault="00B04C40" w:rsidP="00D06270">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AF45F1E" w14:textId="77777777" w:rsidR="00B04C40" w:rsidRDefault="00B04C40" w:rsidP="00D06270">
            <w:pPr>
              <w:spacing w:line="276" w:lineRule="auto"/>
              <w:jc w:val="both"/>
              <w:rPr>
                <w:lang w:eastAsia="en-US"/>
              </w:rPr>
            </w:pPr>
            <w:r>
              <w:rPr>
                <w:lang w:eastAsia="en-US"/>
              </w:rP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BF1C9FB" w14:textId="77777777" w:rsidR="00B04C40" w:rsidRDefault="00B04C40" w:rsidP="00D06270">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75DE71FB" w14:textId="77777777" w:rsidR="00B04C40" w:rsidRDefault="00B04C40" w:rsidP="00D06270">
            <w:pPr>
              <w:spacing w:line="276" w:lineRule="auto"/>
              <w:jc w:val="both"/>
              <w:rPr>
                <w:lang w:eastAsia="en-US"/>
              </w:rPr>
            </w:pPr>
            <w:r>
              <w:rPr>
                <w:lang w:eastAsia="en-US"/>
              </w:rPr>
              <w:t>4</w:t>
            </w:r>
          </w:p>
        </w:tc>
      </w:tr>
      <w:tr w:rsidR="00B04C40" w14:paraId="7A701E05" w14:textId="77777777" w:rsidTr="00B04C4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0B2EE3D" w14:textId="77777777" w:rsidR="00B04C40" w:rsidRDefault="00B04C40" w:rsidP="00D06270">
            <w:pPr>
              <w:spacing w:line="276" w:lineRule="auto"/>
              <w:jc w:val="both"/>
              <w:rPr>
                <w:b/>
                <w:sz w:val="22"/>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14:paraId="3B6A5C9F" w14:textId="77777777" w:rsidR="00B04C40" w:rsidRDefault="00B04C40" w:rsidP="00D06270">
            <w:pPr>
              <w:spacing w:line="276" w:lineRule="auto"/>
              <w:jc w:val="both"/>
              <w:rPr>
                <w:lang w:eastAsia="en-US"/>
              </w:rPr>
            </w:pPr>
          </w:p>
        </w:tc>
      </w:tr>
      <w:tr w:rsidR="00B04C40" w14:paraId="3D7A7C42" w14:textId="77777777" w:rsidTr="00B04C4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A3C92FD" w14:textId="77777777" w:rsidR="00B04C40" w:rsidRDefault="00B04C40" w:rsidP="00D06270">
            <w:pPr>
              <w:spacing w:line="276" w:lineRule="auto"/>
              <w:jc w:val="both"/>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14:paraId="40DFC06A" w14:textId="77777777" w:rsidR="00B04C40" w:rsidRDefault="002A12F3" w:rsidP="002A12F3">
            <w:pPr>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2E56771" w14:textId="77777777" w:rsidR="00B04C40" w:rsidRDefault="00B04C40" w:rsidP="00D06270">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15BE3817" w14:textId="77777777" w:rsidR="00B04C40" w:rsidRDefault="00B04C40" w:rsidP="002A12F3">
            <w:pPr>
              <w:jc w:val="both"/>
              <w:rPr>
                <w:lang w:eastAsia="en-US"/>
              </w:rPr>
            </w:pPr>
            <w:r>
              <w:rPr>
                <w:lang w:eastAsia="en-US"/>
              </w:rPr>
              <w:t>přednáška, cvičení</w:t>
            </w:r>
          </w:p>
        </w:tc>
      </w:tr>
      <w:tr w:rsidR="00B04C40" w14:paraId="2BE411D8" w14:textId="77777777" w:rsidTr="00B04C4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EFDC8C5" w14:textId="77777777" w:rsidR="00B04C40" w:rsidRDefault="00B04C40" w:rsidP="00D06270">
            <w:pPr>
              <w:spacing w:line="276" w:lineRule="auto"/>
              <w:jc w:val="both"/>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tcPr>
          <w:p w14:paraId="090BEA69" w14:textId="77777777" w:rsidR="00B04C40" w:rsidRPr="00205FAB" w:rsidRDefault="00950B6D" w:rsidP="00D06270">
            <w:pPr>
              <w:spacing w:line="276" w:lineRule="auto"/>
              <w:jc w:val="both"/>
              <w:rPr>
                <w:lang w:eastAsia="en-US"/>
              </w:rPr>
            </w:pPr>
            <w:r w:rsidRPr="00205FAB">
              <w:rPr>
                <w:lang w:eastAsia="en-US"/>
              </w:rPr>
              <w:t>Zápočet:</w:t>
            </w:r>
            <w:r w:rsidR="00205FAB" w:rsidRPr="00205FAB">
              <w:rPr>
                <w:lang w:eastAsia="en-US"/>
              </w:rPr>
              <w:t xml:space="preserve"> seminární práce</w:t>
            </w:r>
            <w:r w:rsidR="00205FAB">
              <w:rPr>
                <w:lang w:eastAsia="en-US"/>
              </w:rPr>
              <w:t xml:space="preserve"> + 1 průběžný test</w:t>
            </w:r>
          </w:p>
          <w:p w14:paraId="292C8481" w14:textId="77777777" w:rsidR="00950B6D" w:rsidRDefault="00950B6D" w:rsidP="00D06270">
            <w:pPr>
              <w:spacing w:line="276" w:lineRule="auto"/>
              <w:jc w:val="both"/>
              <w:rPr>
                <w:lang w:eastAsia="en-US"/>
              </w:rPr>
            </w:pPr>
            <w:r w:rsidRPr="00205FAB">
              <w:rPr>
                <w:lang w:eastAsia="en-US"/>
              </w:rPr>
              <w:t>Zkouška:</w:t>
            </w:r>
            <w:r w:rsidR="00205FAB" w:rsidRPr="00205FAB">
              <w:rPr>
                <w:lang w:eastAsia="en-US"/>
              </w:rPr>
              <w:t xml:space="preserve"> písemná zkouška</w:t>
            </w:r>
          </w:p>
        </w:tc>
      </w:tr>
      <w:tr w:rsidR="00B04C40" w14:paraId="35FB9ECE" w14:textId="77777777" w:rsidTr="00CA11A5">
        <w:trPr>
          <w:trHeight w:val="156"/>
          <w:jc w:val="center"/>
        </w:trPr>
        <w:tc>
          <w:tcPr>
            <w:tcW w:w="9855" w:type="dxa"/>
            <w:gridSpan w:val="9"/>
            <w:tcBorders>
              <w:top w:val="nil"/>
              <w:left w:val="single" w:sz="4" w:space="0" w:color="auto"/>
              <w:bottom w:val="single" w:sz="4" w:space="0" w:color="auto"/>
              <w:right w:val="single" w:sz="4" w:space="0" w:color="auto"/>
            </w:tcBorders>
          </w:tcPr>
          <w:p w14:paraId="678D6229" w14:textId="77777777" w:rsidR="00B04C40" w:rsidRDefault="00B04C40" w:rsidP="00D06270">
            <w:pPr>
              <w:spacing w:line="276" w:lineRule="auto"/>
              <w:jc w:val="both"/>
              <w:rPr>
                <w:lang w:eastAsia="en-US"/>
              </w:rPr>
            </w:pPr>
          </w:p>
        </w:tc>
      </w:tr>
      <w:tr w:rsidR="00B04C40" w:rsidRPr="00A12A3D" w14:paraId="318377B3" w14:textId="77777777" w:rsidTr="00B04C40">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11080B7F" w14:textId="77777777" w:rsidR="00B04C40" w:rsidRDefault="00B04C40" w:rsidP="00D06270">
            <w:pPr>
              <w:spacing w:line="276" w:lineRule="auto"/>
              <w:jc w:val="both"/>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14:paraId="7CADC5A0" w14:textId="77777777" w:rsidR="00B04C40" w:rsidRPr="00A12A3D" w:rsidRDefault="00B04C40" w:rsidP="00D06270">
            <w:r>
              <w:t xml:space="preserve">PaedDr. Lucia Ficová, </w:t>
            </w:r>
            <w:r w:rsidRPr="003A5974">
              <w:t>PhD</w:t>
            </w:r>
            <w:r>
              <w:t>.</w:t>
            </w:r>
          </w:p>
        </w:tc>
      </w:tr>
      <w:tr w:rsidR="00B04C40" w14:paraId="6700E901" w14:textId="77777777" w:rsidTr="00B04C40">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1B93C926" w14:textId="77777777" w:rsidR="00B04C40" w:rsidRDefault="00B04C40" w:rsidP="00D06270">
            <w:pPr>
              <w:spacing w:line="276" w:lineRule="auto"/>
              <w:jc w:val="both"/>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14:paraId="0F987659" w14:textId="77777777" w:rsidR="00B04C40" w:rsidRDefault="00EB1974" w:rsidP="002A12F3">
            <w:pPr>
              <w:jc w:val="both"/>
              <w:rPr>
                <w:lang w:eastAsia="en-US"/>
              </w:rPr>
            </w:pPr>
            <w:r>
              <w:rPr>
                <w:lang w:eastAsia="en-US"/>
              </w:rPr>
              <w:t>přednášející</w:t>
            </w:r>
          </w:p>
        </w:tc>
      </w:tr>
      <w:tr w:rsidR="00B04C40" w14:paraId="06AD7DE4" w14:textId="77777777" w:rsidTr="00B04C4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8F7BFCE" w14:textId="77777777" w:rsidR="00B04C40" w:rsidRDefault="00B04C40" w:rsidP="00D06270">
            <w:pPr>
              <w:spacing w:line="276" w:lineRule="auto"/>
              <w:jc w:val="both"/>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hideMark/>
          </w:tcPr>
          <w:p w14:paraId="4385FFA7" w14:textId="77777777" w:rsidR="00B04C40" w:rsidRDefault="00B04C40" w:rsidP="00D06270">
            <w:r>
              <w:t xml:space="preserve">PaedDr. Lucia Ficová, </w:t>
            </w:r>
            <w:r w:rsidRPr="003A5974">
              <w:t>PhD</w:t>
            </w:r>
            <w:r w:rsidR="00CA11A5">
              <w:t>., 50% / Mgr. Marie Pavelková, 50%</w:t>
            </w:r>
          </w:p>
        </w:tc>
      </w:tr>
      <w:tr w:rsidR="00B04C40" w14:paraId="0784C226" w14:textId="77777777" w:rsidTr="00CA11A5">
        <w:trPr>
          <w:trHeight w:val="70"/>
          <w:jc w:val="center"/>
        </w:trPr>
        <w:tc>
          <w:tcPr>
            <w:tcW w:w="9855" w:type="dxa"/>
            <w:gridSpan w:val="9"/>
            <w:tcBorders>
              <w:top w:val="nil"/>
              <w:left w:val="single" w:sz="4" w:space="0" w:color="auto"/>
              <w:bottom w:val="single" w:sz="4" w:space="0" w:color="auto"/>
              <w:right w:val="single" w:sz="4" w:space="0" w:color="auto"/>
            </w:tcBorders>
          </w:tcPr>
          <w:p w14:paraId="48C34D99" w14:textId="77777777" w:rsidR="00B04C40" w:rsidRDefault="00B04C40" w:rsidP="00D06270">
            <w:pPr>
              <w:spacing w:line="276" w:lineRule="auto"/>
              <w:jc w:val="both"/>
              <w:rPr>
                <w:lang w:eastAsia="en-US"/>
              </w:rPr>
            </w:pPr>
          </w:p>
        </w:tc>
      </w:tr>
      <w:tr w:rsidR="00B04C40" w14:paraId="26F89260" w14:textId="77777777" w:rsidTr="00B04C40">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B18DDEF" w14:textId="77777777" w:rsidR="00B04C40" w:rsidRDefault="00B04C40" w:rsidP="00D06270">
            <w:pPr>
              <w:spacing w:line="27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14:paraId="5406E128" w14:textId="77777777" w:rsidR="00B04C40" w:rsidRDefault="00B04C40" w:rsidP="00D06270">
            <w:pPr>
              <w:spacing w:line="276" w:lineRule="auto"/>
              <w:jc w:val="both"/>
              <w:rPr>
                <w:lang w:eastAsia="en-US"/>
              </w:rPr>
            </w:pPr>
          </w:p>
        </w:tc>
      </w:tr>
      <w:tr w:rsidR="00B04C40" w:rsidRPr="00F77492" w14:paraId="709C3B9A" w14:textId="77777777" w:rsidTr="00CA11A5">
        <w:trPr>
          <w:trHeight w:val="3487"/>
          <w:jc w:val="center"/>
        </w:trPr>
        <w:tc>
          <w:tcPr>
            <w:tcW w:w="9855" w:type="dxa"/>
            <w:gridSpan w:val="9"/>
            <w:tcBorders>
              <w:top w:val="nil"/>
              <w:left w:val="single" w:sz="4" w:space="0" w:color="auto"/>
              <w:bottom w:val="single" w:sz="12" w:space="0" w:color="auto"/>
              <w:right w:val="single" w:sz="4" w:space="0" w:color="auto"/>
            </w:tcBorders>
          </w:tcPr>
          <w:p w14:paraId="2914345C" w14:textId="77777777" w:rsidR="00B04C40" w:rsidRPr="0070762A" w:rsidRDefault="00B04C40" w:rsidP="00CA11A5">
            <w:pPr>
              <w:rPr>
                <w:lang w:eastAsia="en-US"/>
              </w:rPr>
            </w:pPr>
            <w:r w:rsidRPr="0070762A">
              <w:rPr>
                <w:lang w:eastAsia="en-US"/>
              </w:rPr>
              <w:t>Předškolní dítě a utváření matematických představ.</w:t>
            </w:r>
          </w:p>
          <w:p w14:paraId="07296BD7" w14:textId="77777777" w:rsidR="00B04C40" w:rsidRPr="0070762A" w:rsidRDefault="00B04C40" w:rsidP="00CA11A5">
            <w:pPr>
              <w:rPr>
                <w:lang w:eastAsia="en-US"/>
              </w:rPr>
            </w:pPr>
            <w:r w:rsidRPr="0070762A">
              <w:rPr>
                <w:lang w:eastAsia="en-US"/>
              </w:rPr>
              <w:t>Přirozená čísla v intencích mateřské školy.</w:t>
            </w:r>
          </w:p>
          <w:p w14:paraId="5B1AD658" w14:textId="77777777" w:rsidR="00B04C40" w:rsidRPr="0070762A" w:rsidRDefault="00B04C40" w:rsidP="00CA11A5">
            <w:pPr>
              <w:rPr>
                <w:lang w:eastAsia="en-US"/>
              </w:rPr>
            </w:pPr>
            <w:r w:rsidRPr="0070762A">
              <w:rPr>
                <w:lang w:eastAsia="en-US"/>
              </w:rPr>
              <w:t>Učitel a učební styly v</w:t>
            </w:r>
            <w:r w:rsidR="00E05937">
              <w:rPr>
                <w:lang w:eastAsia="en-US"/>
              </w:rPr>
              <w:t> </w:t>
            </w:r>
            <w:r w:rsidRPr="0070762A">
              <w:rPr>
                <w:lang w:eastAsia="en-US"/>
              </w:rPr>
              <w:t>matematice</w:t>
            </w:r>
            <w:r w:rsidR="00E05937">
              <w:rPr>
                <w:lang w:eastAsia="en-US"/>
              </w:rPr>
              <w:t>.</w:t>
            </w:r>
          </w:p>
          <w:p w14:paraId="2F9DD37F" w14:textId="77777777" w:rsidR="00B04C40" w:rsidRPr="0070762A" w:rsidRDefault="00B04C40" w:rsidP="00CA11A5">
            <w:pPr>
              <w:rPr>
                <w:lang w:eastAsia="en-US"/>
              </w:rPr>
            </w:pPr>
            <w:r w:rsidRPr="0070762A">
              <w:rPr>
                <w:lang w:eastAsia="en-US"/>
              </w:rPr>
              <w:t>Matematika v mateřské škole.</w:t>
            </w:r>
          </w:p>
          <w:p w14:paraId="54C78DB2" w14:textId="77777777" w:rsidR="00B04C40" w:rsidRDefault="00B04C40" w:rsidP="00CA11A5">
            <w:pPr>
              <w:rPr>
                <w:color w:val="000000"/>
                <w:shd w:val="clear" w:color="auto" w:fill="FFFFFF"/>
              </w:rPr>
            </w:pPr>
            <w:r w:rsidRPr="0070762A">
              <w:rPr>
                <w:lang w:eastAsia="en-US"/>
              </w:rPr>
              <w:t>Cíle a obsah preprimárního vzdělávání.</w:t>
            </w:r>
          </w:p>
          <w:p w14:paraId="0693C859" w14:textId="77777777" w:rsidR="00B04C40" w:rsidRPr="0070762A" w:rsidRDefault="00B04C40" w:rsidP="00CA11A5">
            <w:pPr>
              <w:rPr>
                <w:lang w:eastAsia="en-US"/>
              </w:rPr>
            </w:pPr>
            <w:r w:rsidRPr="0070762A">
              <w:rPr>
                <w:color w:val="000000"/>
                <w:shd w:val="clear" w:color="auto" w:fill="FFFFFF"/>
              </w:rPr>
              <w:t>Analýza Rámcového vzdělávacího programu z pohledu matematických představ v podmínkách preprimárního vzdělávání v návaznosti na primární stupeň vzdělávání. </w:t>
            </w:r>
          </w:p>
          <w:p w14:paraId="6E79BA46" w14:textId="77777777" w:rsidR="00B04C40" w:rsidRPr="0070762A" w:rsidRDefault="00B04C40" w:rsidP="00CA11A5">
            <w:pPr>
              <w:rPr>
                <w:lang w:eastAsia="en-US"/>
              </w:rPr>
            </w:pPr>
            <w:r w:rsidRPr="0070762A">
              <w:rPr>
                <w:lang w:eastAsia="en-US"/>
              </w:rPr>
              <w:t>Pojmotvorný proces v kontextu předmatematických představ.</w:t>
            </w:r>
          </w:p>
          <w:p w14:paraId="4EEBF542" w14:textId="77777777" w:rsidR="00B04C40" w:rsidRPr="0070762A" w:rsidRDefault="00B04C40" w:rsidP="00CA11A5">
            <w:pPr>
              <w:rPr>
                <w:lang w:eastAsia="en-US"/>
              </w:rPr>
            </w:pPr>
            <w:r>
              <w:rPr>
                <w:lang w:eastAsia="en-US"/>
              </w:rPr>
              <w:t>Porozumění prostoru.</w:t>
            </w:r>
          </w:p>
          <w:p w14:paraId="4D2CB91F" w14:textId="77777777" w:rsidR="00B04C40" w:rsidRPr="0070762A" w:rsidRDefault="00B04C40" w:rsidP="00CA11A5">
            <w:pPr>
              <w:rPr>
                <w:color w:val="000000"/>
                <w:shd w:val="clear" w:color="auto" w:fill="FFFFFF"/>
              </w:rPr>
            </w:pPr>
            <w:r w:rsidRPr="0070762A">
              <w:rPr>
                <w:lang w:eastAsia="en-US"/>
              </w:rPr>
              <w:t xml:space="preserve">Geometrie a její výstavba. </w:t>
            </w:r>
            <w:r w:rsidRPr="0070762A">
              <w:rPr>
                <w:color w:val="000000"/>
                <w:shd w:val="clear" w:color="auto" w:fill="FFFFFF"/>
              </w:rPr>
              <w:t>Trojúhelníky, čtverce, pravidelné n úhelníky; definice a třídění, vlastnosti, tangram.</w:t>
            </w:r>
          </w:p>
          <w:p w14:paraId="47C6B36D" w14:textId="77777777" w:rsidR="00B04C40" w:rsidRPr="0070762A" w:rsidRDefault="00B04C40" w:rsidP="00CA11A5">
            <w:pPr>
              <w:rPr>
                <w:color w:val="000000"/>
              </w:rPr>
            </w:pPr>
            <w:r w:rsidRPr="0070762A">
              <w:rPr>
                <w:color w:val="000000"/>
                <w:shd w:val="clear" w:color="auto" w:fill="FFFFFF"/>
              </w:rPr>
              <w:t>Geometrie ve čtvercové síti; geodeska a její využití. </w:t>
            </w:r>
            <w:r w:rsidRPr="0070762A">
              <w:rPr>
                <w:color w:val="000000"/>
              </w:rPr>
              <w:br/>
            </w:r>
            <w:r w:rsidRPr="0070762A">
              <w:rPr>
                <w:color w:val="000000"/>
                <w:shd w:val="clear" w:color="auto" w:fill="FFFFFF"/>
              </w:rPr>
              <w:t>Shodnost jako zobrazení, útvary v zobrazeních: identita, osová souměrnost, středová souměrnost, posunutí, otočení. </w:t>
            </w:r>
            <w:r w:rsidRPr="0070762A">
              <w:rPr>
                <w:color w:val="000000"/>
              </w:rPr>
              <w:br/>
            </w:r>
            <w:r w:rsidRPr="0070762A">
              <w:rPr>
                <w:color w:val="000000"/>
                <w:shd w:val="clear" w:color="auto" w:fill="FFFFFF"/>
              </w:rPr>
              <w:t>Modely geometrických těles a sítě těles s využitím stavebnice Polydron. Pravidelné mnohostěny. </w:t>
            </w:r>
          </w:p>
          <w:p w14:paraId="2CDE3C48" w14:textId="77777777" w:rsidR="00B04C40" w:rsidRDefault="00B04C40" w:rsidP="00CA11A5">
            <w:pPr>
              <w:rPr>
                <w:color w:val="000000"/>
                <w:shd w:val="clear" w:color="auto" w:fill="FFFFFF"/>
              </w:rPr>
            </w:pPr>
            <w:r w:rsidRPr="0070762A">
              <w:rPr>
                <w:color w:val="000000"/>
                <w:shd w:val="clear" w:color="auto" w:fill="FFFFFF"/>
              </w:rPr>
              <w:t>Vyplňování roviny parketáže. Vyplňování prostoru tělesy stejného a různého typu</w:t>
            </w:r>
            <w:r>
              <w:rPr>
                <w:color w:val="000000"/>
                <w:shd w:val="clear" w:color="auto" w:fill="FFFFFF"/>
              </w:rPr>
              <w:t>.</w:t>
            </w:r>
          </w:p>
          <w:p w14:paraId="64BB6E45" w14:textId="77777777" w:rsidR="00CA11A5" w:rsidRDefault="00B04C40" w:rsidP="00CA11A5">
            <w:pPr>
              <w:rPr>
                <w:color w:val="000000"/>
                <w:shd w:val="clear" w:color="auto" w:fill="FFFFFF"/>
              </w:rPr>
            </w:pPr>
            <w:r>
              <w:rPr>
                <w:color w:val="000000"/>
                <w:shd w:val="clear" w:color="auto" w:fill="FFFFFF"/>
              </w:rPr>
              <w:t>Pojmotvorný a poznávací proces.</w:t>
            </w:r>
          </w:p>
          <w:p w14:paraId="05823E49" w14:textId="77777777" w:rsidR="00CA11A5" w:rsidRPr="00F77492" w:rsidRDefault="00CA11A5" w:rsidP="00CA11A5">
            <w:pPr>
              <w:rPr>
                <w:color w:val="000000"/>
                <w:shd w:val="clear" w:color="auto" w:fill="FFFFFF"/>
              </w:rPr>
            </w:pPr>
          </w:p>
        </w:tc>
      </w:tr>
      <w:tr w:rsidR="00B04C40" w14:paraId="2246C51B" w14:textId="77777777" w:rsidTr="00B04C40">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4A76EEB" w14:textId="77777777" w:rsidR="00B04C40" w:rsidRDefault="00B04C40" w:rsidP="00D06270">
            <w:pPr>
              <w:spacing w:line="27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14:paraId="1656FD79" w14:textId="77777777" w:rsidR="00B04C40" w:rsidRDefault="00B04C40" w:rsidP="00D06270">
            <w:pPr>
              <w:spacing w:line="276" w:lineRule="auto"/>
              <w:jc w:val="both"/>
              <w:rPr>
                <w:lang w:eastAsia="en-US"/>
              </w:rPr>
            </w:pPr>
          </w:p>
        </w:tc>
      </w:tr>
      <w:tr w:rsidR="00B04C40" w14:paraId="1E2CB4EA" w14:textId="77777777" w:rsidTr="00B04C40">
        <w:trPr>
          <w:trHeight w:val="1497"/>
          <w:jc w:val="center"/>
        </w:trPr>
        <w:tc>
          <w:tcPr>
            <w:tcW w:w="9855" w:type="dxa"/>
            <w:gridSpan w:val="9"/>
            <w:tcBorders>
              <w:top w:val="nil"/>
              <w:left w:val="single" w:sz="4" w:space="0" w:color="auto"/>
              <w:bottom w:val="single" w:sz="4" w:space="0" w:color="auto"/>
              <w:right w:val="single" w:sz="4" w:space="0" w:color="auto"/>
            </w:tcBorders>
          </w:tcPr>
          <w:p w14:paraId="10044E7D" w14:textId="77777777" w:rsidR="00B04C40" w:rsidRPr="00515458" w:rsidRDefault="00205FAB" w:rsidP="00D06270">
            <w:pPr>
              <w:spacing w:line="276" w:lineRule="auto"/>
              <w:jc w:val="both"/>
              <w:rPr>
                <w:b/>
                <w:lang w:eastAsia="en-US"/>
              </w:rPr>
            </w:pPr>
            <w:r>
              <w:rPr>
                <w:b/>
                <w:lang w:eastAsia="en-US"/>
              </w:rPr>
              <w:t>Povinná literatura:</w:t>
            </w:r>
          </w:p>
          <w:p w14:paraId="1043D54C" w14:textId="77777777" w:rsidR="00B04C40" w:rsidRDefault="00B04C40" w:rsidP="00BE6D6D">
            <w:r>
              <w:t xml:space="preserve">Hejný, M, </w:t>
            </w:r>
            <w:r w:rsidR="00E05937">
              <w:t xml:space="preserve">&amp; </w:t>
            </w:r>
            <w:r>
              <w:t xml:space="preserve">Kuřina, F. (2009). </w:t>
            </w:r>
            <w:r w:rsidRPr="00FE798B">
              <w:rPr>
                <w:i/>
              </w:rPr>
              <w:t>Dítě, škola, matematika: konstruktivistické přístupy k vyučování</w:t>
            </w:r>
            <w:r>
              <w:t xml:space="preserve">. Praha: Portál. </w:t>
            </w:r>
          </w:p>
          <w:p w14:paraId="155A8DD1" w14:textId="77777777" w:rsidR="00B04C40" w:rsidRDefault="00B04C40" w:rsidP="00BE6D6D">
            <w:r>
              <w:t xml:space="preserve">Kollarikova, Z., </w:t>
            </w:r>
            <w:r w:rsidR="00F43921">
              <w:t xml:space="preserve">&amp; </w:t>
            </w:r>
            <w:r>
              <w:t xml:space="preserve">Pupala, B. eds, (2001). </w:t>
            </w:r>
            <w:r w:rsidRPr="00FE798B">
              <w:rPr>
                <w:i/>
              </w:rPr>
              <w:t>Předškolní a primární pedagogika.</w:t>
            </w:r>
            <w:r>
              <w:t xml:space="preserve"> Praha: Portál.</w:t>
            </w:r>
          </w:p>
          <w:p w14:paraId="4DFF5029" w14:textId="77777777" w:rsidR="00CA11A5" w:rsidRDefault="00F43921" w:rsidP="00BE6D6D">
            <w:pPr>
              <w:rPr>
                <w:lang w:eastAsia="en-US"/>
              </w:rPr>
            </w:pPr>
            <w:r>
              <w:rPr>
                <w:lang w:eastAsia="en-US"/>
              </w:rPr>
              <w:t>Kaslová, M. (</w:t>
            </w:r>
            <w:r w:rsidR="00B04C40" w:rsidRPr="00FE798B">
              <w:rPr>
                <w:lang w:eastAsia="en-US"/>
              </w:rPr>
              <w:t xml:space="preserve">2010). </w:t>
            </w:r>
            <w:r w:rsidR="00B04C40" w:rsidRPr="00F43921">
              <w:rPr>
                <w:i/>
                <w:lang w:eastAsia="en-US"/>
              </w:rPr>
              <w:t>Předmatematické činnosti v předškolním vzdělávání</w:t>
            </w:r>
            <w:r w:rsidR="00B04C40" w:rsidRPr="00FE798B">
              <w:rPr>
                <w:lang w:eastAsia="en-US"/>
              </w:rPr>
              <w:t>. Praha: Raabe.</w:t>
            </w:r>
          </w:p>
          <w:p w14:paraId="56B30870" w14:textId="77777777" w:rsidR="002A12F3" w:rsidRDefault="002A12F3" w:rsidP="002A12F3">
            <w:pPr>
              <w:jc w:val="both"/>
              <w:rPr>
                <w:lang w:eastAsia="en-US"/>
              </w:rPr>
            </w:pPr>
          </w:p>
          <w:p w14:paraId="2D579ED5" w14:textId="77777777" w:rsidR="00B04C40" w:rsidRPr="00515458" w:rsidRDefault="00205FAB" w:rsidP="00D06270">
            <w:pPr>
              <w:spacing w:line="276" w:lineRule="auto"/>
              <w:jc w:val="both"/>
              <w:rPr>
                <w:b/>
              </w:rPr>
            </w:pPr>
            <w:r>
              <w:rPr>
                <w:b/>
                <w:lang w:eastAsia="en-US"/>
              </w:rPr>
              <w:t>Doporučená literatura:</w:t>
            </w:r>
          </w:p>
          <w:p w14:paraId="15752BAC" w14:textId="77777777" w:rsidR="00B04C40" w:rsidRDefault="00B04C40" w:rsidP="00BE6D6D">
            <w:pPr>
              <w:spacing w:line="276" w:lineRule="auto"/>
              <w:rPr>
                <w:lang w:eastAsia="en-US"/>
              </w:rPr>
            </w:pPr>
            <w:r w:rsidRPr="00FE798B">
              <w:rPr>
                <w:lang w:eastAsia="en-US"/>
              </w:rPr>
              <w:t xml:space="preserve">Zemanová, R. (2015). </w:t>
            </w:r>
            <w:r w:rsidRPr="00F43921">
              <w:rPr>
                <w:i/>
                <w:lang w:eastAsia="en-US"/>
              </w:rPr>
              <w:t>Jak děti předškolního věku rozumí prostoru.</w:t>
            </w:r>
            <w:r w:rsidR="00F43921">
              <w:rPr>
                <w:lang w:eastAsia="en-US"/>
              </w:rPr>
              <w:t xml:space="preserve"> Ostrava</w:t>
            </w:r>
            <w:r w:rsidRPr="00FE798B">
              <w:rPr>
                <w:lang w:eastAsia="en-US"/>
              </w:rPr>
              <w:t>: Ostravská univerzita, Pedagogická fakulta.</w:t>
            </w:r>
          </w:p>
          <w:p w14:paraId="4B19143D" w14:textId="77777777" w:rsidR="00B04C40" w:rsidRDefault="00B04C40" w:rsidP="00BE6D6D">
            <w:r>
              <w:t>Koťátková</w:t>
            </w:r>
            <w:r w:rsidRPr="00D50D01">
              <w:t>, S. (</w:t>
            </w:r>
            <w:r w:rsidR="006003D5" w:rsidRPr="00D50D01">
              <w:t>2005).</w:t>
            </w:r>
            <w:r w:rsidR="006003D5" w:rsidRPr="00D50D01">
              <w:rPr>
                <w:i/>
              </w:rPr>
              <w:t xml:space="preserve"> Hry</w:t>
            </w:r>
            <w:r w:rsidRPr="00D50D01">
              <w:rPr>
                <w:i/>
              </w:rPr>
              <w:t xml:space="preserve"> v mateřské škole v teorii a praxi</w:t>
            </w:r>
            <w:r w:rsidRPr="00D50D01">
              <w:t>. Praha: Grada.</w:t>
            </w:r>
          </w:p>
          <w:p w14:paraId="1C2A4F30" w14:textId="77777777" w:rsidR="00B04C40" w:rsidRDefault="00B04C40" w:rsidP="002A12F3">
            <w:pPr>
              <w:jc w:val="both"/>
              <w:rPr>
                <w:lang w:eastAsia="en-US"/>
              </w:rPr>
            </w:pPr>
          </w:p>
        </w:tc>
      </w:tr>
      <w:tr w:rsidR="00B04C40" w14:paraId="1107A94A" w14:textId="77777777" w:rsidTr="00B04C40">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34252BA2" w14:textId="77777777" w:rsidR="00B04C40" w:rsidRDefault="00B04C40" w:rsidP="00D06270">
            <w:pPr>
              <w:spacing w:line="276" w:lineRule="auto"/>
              <w:jc w:val="center"/>
              <w:rPr>
                <w:b/>
                <w:lang w:eastAsia="en-US"/>
              </w:rPr>
            </w:pPr>
            <w:r>
              <w:rPr>
                <w:b/>
                <w:lang w:eastAsia="en-US"/>
              </w:rPr>
              <w:t>Informace ke kombinované nebo distanční formě</w:t>
            </w:r>
          </w:p>
        </w:tc>
      </w:tr>
      <w:tr w:rsidR="00B04C40" w14:paraId="4E92399D" w14:textId="77777777" w:rsidTr="00B04C40">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DF641A3" w14:textId="77777777" w:rsidR="00B04C40" w:rsidRDefault="00B04C40" w:rsidP="00D06270">
            <w:pPr>
              <w:spacing w:line="276" w:lineRule="auto"/>
              <w:jc w:val="both"/>
              <w:rPr>
                <w:lang w:eastAsia="en-US"/>
              </w:rPr>
            </w:pPr>
            <w:r>
              <w:rPr>
                <w:b/>
                <w:lang w:eastAsia="en-U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1B410E8A" w14:textId="77777777" w:rsidR="00B04C40" w:rsidRDefault="00B04C40" w:rsidP="00D06270">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9D79595" w14:textId="77777777" w:rsidR="00B04C40" w:rsidRDefault="00B04C40" w:rsidP="00D06270">
            <w:pPr>
              <w:spacing w:line="276" w:lineRule="auto"/>
              <w:jc w:val="both"/>
              <w:rPr>
                <w:b/>
                <w:lang w:eastAsia="en-US"/>
              </w:rPr>
            </w:pPr>
            <w:r>
              <w:rPr>
                <w:b/>
                <w:lang w:eastAsia="en-US"/>
              </w:rPr>
              <w:t xml:space="preserve">hodin </w:t>
            </w:r>
          </w:p>
        </w:tc>
      </w:tr>
      <w:tr w:rsidR="00B04C40" w14:paraId="09A5C2C2" w14:textId="77777777" w:rsidTr="00B04C40">
        <w:trPr>
          <w:jc w:val="center"/>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5AB9169F" w14:textId="77777777" w:rsidR="00B04C40" w:rsidRDefault="00B04C40" w:rsidP="00D06270">
            <w:pPr>
              <w:spacing w:line="276" w:lineRule="auto"/>
              <w:jc w:val="both"/>
              <w:rPr>
                <w:b/>
                <w:lang w:eastAsia="en-US"/>
              </w:rPr>
            </w:pPr>
            <w:r>
              <w:rPr>
                <w:b/>
                <w:lang w:eastAsia="en-US"/>
              </w:rPr>
              <w:t>Informace o způsobu kontaktu s</w:t>
            </w:r>
            <w:r w:rsidR="00EB1974">
              <w:rPr>
                <w:b/>
                <w:lang w:eastAsia="en-US"/>
              </w:rPr>
              <w:t> </w:t>
            </w:r>
            <w:r>
              <w:rPr>
                <w:b/>
                <w:lang w:eastAsia="en-US"/>
              </w:rPr>
              <w:t>vyučujícím</w:t>
            </w:r>
          </w:p>
        </w:tc>
      </w:tr>
      <w:tr w:rsidR="00B04C40" w14:paraId="5D7CCB00" w14:textId="77777777" w:rsidTr="00B04C40">
        <w:trPr>
          <w:trHeight w:val="70"/>
          <w:jc w:val="center"/>
        </w:trPr>
        <w:tc>
          <w:tcPr>
            <w:tcW w:w="9855" w:type="dxa"/>
            <w:gridSpan w:val="9"/>
            <w:tcBorders>
              <w:top w:val="single" w:sz="4" w:space="0" w:color="auto"/>
              <w:left w:val="single" w:sz="4" w:space="0" w:color="auto"/>
              <w:bottom w:val="single" w:sz="4" w:space="0" w:color="auto"/>
              <w:right w:val="single" w:sz="4" w:space="0" w:color="auto"/>
            </w:tcBorders>
          </w:tcPr>
          <w:p w14:paraId="372D3CA8" w14:textId="77777777" w:rsidR="00B04C40" w:rsidRDefault="00B04C40" w:rsidP="00D06270">
            <w:pPr>
              <w:spacing w:line="276" w:lineRule="auto"/>
              <w:jc w:val="both"/>
              <w:rPr>
                <w:lang w:eastAsia="en-US"/>
              </w:rPr>
            </w:pPr>
          </w:p>
        </w:tc>
      </w:tr>
    </w:tbl>
    <w:p w14:paraId="1784B444" w14:textId="77777777" w:rsidR="00476519" w:rsidRDefault="00476519">
      <w:pPr>
        <w:rPr>
          <w:b/>
          <w:sz w:val="28"/>
        </w:rPr>
      </w:pPr>
    </w:p>
    <w:p w14:paraId="59045271" w14:textId="77777777" w:rsidR="00CA11A5" w:rsidRDefault="00CA11A5">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5133" w14:paraId="277BDA04" w14:textId="77777777" w:rsidTr="00CA11A5">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5DBACAB" w14:textId="77777777" w:rsidR="003E5133" w:rsidRDefault="003E5133" w:rsidP="00420E98">
            <w:pPr>
              <w:spacing w:line="276" w:lineRule="auto"/>
              <w:jc w:val="both"/>
              <w:rPr>
                <w:b/>
                <w:sz w:val="28"/>
                <w:lang w:eastAsia="en-US"/>
              </w:rPr>
            </w:pPr>
            <w:r>
              <w:br w:type="page"/>
            </w:r>
            <w:r>
              <w:rPr>
                <w:b/>
                <w:sz w:val="28"/>
                <w:lang w:eastAsia="en-US"/>
              </w:rPr>
              <w:t>B-III – Charakteristika studijního předmětu</w:t>
            </w:r>
          </w:p>
        </w:tc>
      </w:tr>
      <w:tr w:rsidR="003E5133" w14:paraId="5DE449F9" w14:textId="77777777" w:rsidTr="00CA11A5">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5678047" w14:textId="77777777" w:rsidR="003E5133" w:rsidRDefault="003E5133" w:rsidP="00420E98">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7EB0FFCD" w14:textId="77777777" w:rsidR="003E5133" w:rsidRDefault="003E5133" w:rsidP="00420E98">
            <w:r>
              <w:t>Teorie a metody rozvíjení přírodovědného vzdělávání u dětí předškolního věku</w:t>
            </w:r>
          </w:p>
          <w:p w14:paraId="67525DC5" w14:textId="77777777" w:rsidR="003E5133" w:rsidRDefault="003E5133" w:rsidP="00420E98">
            <w:pPr>
              <w:spacing w:line="276" w:lineRule="auto"/>
              <w:jc w:val="both"/>
              <w:rPr>
                <w:lang w:eastAsia="en-US"/>
              </w:rPr>
            </w:pPr>
          </w:p>
        </w:tc>
      </w:tr>
      <w:tr w:rsidR="003E5133" w14:paraId="68E6D35F"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9F6B585" w14:textId="77777777" w:rsidR="003E5133" w:rsidRDefault="003E5133" w:rsidP="00420E98">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289E5D8D" w14:textId="77777777" w:rsidR="003E5133" w:rsidRDefault="003E5133" w:rsidP="00420E98">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E77A078" w14:textId="77777777" w:rsidR="003E5133" w:rsidRDefault="003E5133" w:rsidP="00420E98">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2E5408EA" w14:textId="77777777" w:rsidR="003E5133" w:rsidRDefault="003E5133" w:rsidP="00420E98">
            <w:pPr>
              <w:spacing w:line="276" w:lineRule="auto"/>
              <w:jc w:val="both"/>
              <w:rPr>
                <w:lang w:eastAsia="en-US"/>
              </w:rPr>
            </w:pPr>
            <w:r>
              <w:rPr>
                <w:lang w:eastAsia="en-US"/>
              </w:rPr>
              <w:t>1/LS</w:t>
            </w:r>
          </w:p>
        </w:tc>
      </w:tr>
      <w:tr w:rsidR="003E5133" w14:paraId="6AE10A89"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A47BF98" w14:textId="77777777" w:rsidR="003E5133" w:rsidRDefault="003E5133" w:rsidP="00420E98">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2D8E337D" w14:textId="77777777" w:rsidR="003E5133" w:rsidRDefault="003E5133" w:rsidP="00420E98">
            <w:pPr>
              <w:spacing w:line="276" w:lineRule="auto"/>
              <w:jc w:val="both"/>
              <w:rPr>
                <w:lang w:eastAsia="en-US"/>
              </w:rPr>
            </w:pPr>
            <w:r>
              <w:rPr>
                <w:lang w:eastAsia="en-US"/>
              </w:rPr>
              <w:t>28p+28c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35A1342" w14:textId="77777777" w:rsidR="003E5133" w:rsidRDefault="003E5133" w:rsidP="00420E98">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1A1A470" w14:textId="77777777" w:rsidR="003E5133" w:rsidRDefault="003E5133" w:rsidP="00420E98">
            <w:pPr>
              <w:spacing w:line="276" w:lineRule="auto"/>
              <w:jc w:val="both"/>
              <w:rPr>
                <w:lang w:eastAsia="en-US"/>
              </w:rPr>
            </w:pPr>
            <w:r>
              <w:rPr>
                <w:lang w:eastAsia="en-US"/>
              </w:rP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12E583E" w14:textId="77777777" w:rsidR="003E5133" w:rsidRDefault="003E5133" w:rsidP="00420E98">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49FC3098" w14:textId="77777777" w:rsidR="003E5133" w:rsidRDefault="003E5133" w:rsidP="00420E98">
            <w:pPr>
              <w:spacing w:line="276" w:lineRule="auto"/>
              <w:jc w:val="both"/>
              <w:rPr>
                <w:lang w:eastAsia="en-US"/>
              </w:rPr>
            </w:pPr>
            <w:r>
              <w:rPr>
                <w:lang w:eastAsia="en-US"/>
              </w:rPr>
              <w:t>4</w:t>
            </w:r>
          </w:p>
        </w:tc>
      </w:tr>
      <w:tr w:rsidR="003E5133" w14:paraId="6656E71F"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65E295F" w14:textId="77777777" w:rsidR="003E5133" w:rsidRDefault="003E5133" w:rsidP="00420E98">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7566083C" w14:textId="77777777" w:rsidR="003E5133" w:rsidRDefault="003E5133" w:rsidP="00420E98">
            <w:pPr>
              <w:spacing w:line="276" w:lineRule="auto"/>
              <w:jc w:val="both"/>
              <w:rPr>
                <w:lang w:eastAsia="en-US"/>
              </w:rPr>
            </w:pPr>
          </w:p>
        </w:tc>
      </w:tr>
      <w:tr w:rsidR="003E5133" w14:paraId="0A334661"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EED7DE2" w14:textId="77777777" w:rsidR="003E5133" w:rsidRDefault="003E5133" w:rsidP="00420E98">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80316F9" w14:textId="77777777" w:rsidR="003E5133" w:rsidRDefault="003E5133" w:rsidP="002A12F3">
            <w:pPr>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995406C" w14:textId="77777777" w:rsidR="003E5133" w:rsidRDefault="003E5133" w:rsidP="00420E98">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DD553A3" w14:textId="77777777" w:rsidR="003E5133" w:rsidRDefault="003E5133" w:rsidP="00420E98">
            <w:pPr>
              <w:spacing w:line="276" w:lineRule="auto"/>
              <w:jc w:val="both"/>
              <w:rPr>
                <w:lang w:eastAsia="en-US"/>
              </w:rPr>
            </w:pPr>
            <w:r>
              <w:rPr>
                <w:lang w:eastAsia="en-US"/>
              </w:rPr>
              <w:t>přednáška,</w:t>
            </w:r>
          </w:p>
          <w:p w14:paraId="0BF67D58" w14:textId="77777777" w:rsidR="003E5133" w:rsidRDefault="003E5133" w:rsidP="002A12F3">
            <w:pPr>
              <w:jc w:val="both"/>
              <w:rPr>
                <w:lang w:eastAsia="en-US"/>
              </w:rPr>
            </w:pPr>
            <w:r>
              <w:rPr>
                <w:lang w:eastAsia="en-US"/>
              </w:rPr>
              <w:t>cvičení</w:t>
            </w:r>
          </w:p>
        </w:tc>
      </w:tr>
      <w:tr w:rsidR="003E5133" w14:paraId="7A1E4745"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C1FAD8F" w14:textId="77777777" w:rsidR="003E5133" w:rsidRDefault="003E5133" w:rsidP="00420E98">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16523B3E" w14:textId="77777777" w:rsidR="003E5133" w:rsidRDefault="003E5133" w:rsidP="00420E98">
            <w:pPr>
              <w:autoSpaceDE w:val="0"/>
              <w:autoSpaceDN w:val="0"/>
              <w:adjustRightInd w:val="0"/>
              <w:jc w:val="both"/>
            </w:pPr>
            <w:r>
              <w:t>Zápočet – seminární práce a její prezentace.</w:t>
            </w:r>
          </w:p>
          <w:p w14:paraId="6BB76966" w14:textId="77777777" w:rsidR="003E5133" w:rsidRDefault="003E5133" w:rsidP="00420E98">
            <w:pPr>
              <w:autoSpaceDE w:val="0"/>
              <w:autoSpaceDN w:val="0"/>
              <w:adjustRightInd w:val="0"/>
              <w:jc w:val="both"/>
            </w:pPr>
            <w:r>
              <w:t>Zkouška – písemná i ústní.</w:t>
            </w:r>
          </w:p>
          <w:p w14:paraId="765370E0" w14:textId="77777777" w:rsidR="003E5133" w:rsidRDefault="003E5133" w:rsidP="00420E98">
            <w:pPr>
              <w:spacing w:line="276" w:lineRule="auto"/>
              <w:jc w:val="both"/>
              <w:rPr>
                <w:lang w:eastAsia="en-US"/>
              </w:rPr>
            </w:pPr>
          </w:p>
        </w:tc>
      </w:tr>
      <w:tr w:rsidR="003E5133" w14:paraId="1C569DB7" w14:textId="77777777" w:rsidTr="00CA11A5">
        <w:trPr>
          <w:trHeight w:val="202"/>
          <w:jc w:val="center"/>
        </w:trPr>
        <w:tc>
          <w:tcPr>
            <w:tcW w:w="9855" w:type="dxa"/>
            <w:gridSpan w:val="8"/>
            <w:tcBorders>
              <w:top w:val="nil"/>
              <w:left w:val="single" w:sz="4" w:space="0" w:color="auto"/>
              <w:bottom w:val="single" w:sz="4" w:space="0" w:color="auto"/>
              <w:right w:val="single" w:sz="4" w:space="0" w:color="auto"/>
            </w:tcBorders>
          </w:tcPr>
          <w:p w14:paraId="76A112AE" w14:textId="77777777" w:rsidR="003E5133" w:rsidRDefault="003E5133" w:rsidP="00420E98">
            <w:pPr>
              <w:spacing w:line="276" w:lineRule="auto"/>
              <w:jc w:val="both"/>
              <w:rPr>
                <w:lang w:eastAsia="en-US"/>
              </w:rPr>
            </w:pPr>
          </w:p>
        </w:tc>
      </w:tr>
      <w:tr w:rsidR="003E5133" w14:paraId="40AEC95F" w14:textId="77777777" w:rsidTr="00CA11A5">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41ED3CBD" w14:textId="77777777" w:rsidR="003E5133" w:rsidRDefault="003E5133" w:rsidP="00420E98">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453FEE89" w14:textId="77777777" w:rsidR="003E5133" w:rsidRDefault="003E5133" w:rsidP="002A12F3">
            <w:pPr>
              <w:jc w:val="both"/>
              <w:rPr>
                <w:lang w:eastAsia="en-US"/>
              </w:rPr>
            </w:pPr>
            <w:r>
              <w:rPr>
                <w:lang w:eastAsia="en-US"/>
              </w:rPr>
              <w:t>doc. PaedDr. Adriana Wiegerová, PhD.</w:t>
            </w:r>
          </w:p>
        </w:tc>
      </w:tr>
      <w:tr w:rsidR="003E5133" w14:paraId="44F9CB1F" w14:textId="77777777" w:rsidTr="00CA11A5">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0C7025EB" w14:textId="77777777" w:rsidR="003E5133" w:rsidRDefault="003E5133" w:rsidP="00420E98">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456B6B22" w14:textId="77777777" w:rsidR="003E5133" w:rsidRDefault="002A12F3" w:rsidP="002A12F3">
            <w:pPr>
              <w:jc w:val="both"/>
              <w:rPr>
                <w:lang w:eastAsia="en-US"/>
              </w:rPr>
            </w:pPr>
            <w:r>
              <w:rPr>
                <w:lang w:eastAsia="en-US"/>
              </w:rPr>
              <w:t>p</w:t>
            </w:r>
            <w:r w:rsidR="003E5133">
              <w:rPr>
                <w:lang w:eastAsia="en-US"/>
              </w:rPr>
              <w:t>řednášející</w:t>
            </w:r>
          </w:p>
        </w:tc>
      </w:tr>
      <w:tr w:rsidR="003E5133" w14:paraId="06BA3923"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DF240F3" w14:textId="77777777" w:rsidR="003E5133" w:rsidRDefault="003E5133" w:rsidP="00420E98">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11B27835" w14:textId="77777777" w:rsidR="003E5133" w:rsidRDefault="003E5133" w:rsidP="002A12F3">
            <w:pPr>
              <w:jc w:val="both"/>
              <w:rPr>
                <w:lang w:eastAsia="en-US"/>
              </w:rPr>
            </w:pPr>
            <w:r>
              <w:rPr>
                <w:lang w:eastAsia="en-US"/>
              </w:rPr>
              <w:t xml:space="preserve">doc. PaedDr. Adriana Wiegerová, PhD., 50% / </w:t>
            </w:r>
            <w:r>
              <w:t>Mgr. Petra Trávníčková, 50%</w:t>
            </w:r>
          </w:p>
        </w:tc>
      </w:tr>
      <w:tr w:rsidR="003E5133" w14:paraId="66356FF2" w14:textId="77777777" w:rsidTr="00CA11A5">
        <w:trPr>
          <w:trHeight w:val="240"/>
          <w:jc w:val="center"/>
        </w:trPr>
        <w:tc>
          <w:tcPr>
            <w:tcW w:w="9855" w:type="dxa"/>
            <w:gridSpan w:val="8"/>
            <w:tcBorders>
              <w:top w:val="nil"/>
              <w:left w:val="single" w:sz="4" w:space="0" w:color="auto"/>
              <w:bottom w:val="single" w:sz="4" w:space="0" w:color="auto"/>
              <w:right w:val="single" w:sz="4" w:space="0" w:color="auto"/>
            </w:tcBorders>
          </w:tcPr>
          <w:p w14:paraId="312EA9D0" w14:textId="77777777" w:rsidR="003E5133" w:rsidRDefault="003E5133" w:rsidP="00420E98">
            <w:pPr>
              <w:spacing w:line="276" w:lineRule="auto"/>
              <w:jc w:val="both"/>
              <w:rPr>
                <w:lang w:eastAsia="en-US"/>
              </w:rPr>
            </w:pPr>
          </w:p>
        </w:tc>
      </w:tr>
      <w:tr w:rsidR="003E5133" w14:paraId="0B4CF69F"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B147985" w14:textId="77777777" w:rsidR="003E5133" w:rsidRDefault="003E5133" w:rsidP="00420E98">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4B86BEA7" w14:textId="77777777" w:rsidR="003E5133" w:rsidRDefault="003E5133" w:rsidP="00420E98">
            <w:pPr>
              <w:spacing w:line="276" w:lineRule="auto"/>
              <w:jc w:val="both"/>
              <w:rPr>
                <w:lang w:eastAsia="en-US"/>
              </w:rPr>
            </w:pPr>
          </w:p>
        </w:tc>
      </w:tr>
      <w:tr w:rsidR="003E5133" w14:paraId="0C583664" w14:textId="77777777" w:rsidTr="002A12F3">
        <w:trPr>
          <w:trHeight w:val="3248"/>
          <w:jc w:val="center"/>
        </w:trPr>
        <w:tc>
          <w:tcPr>
            <w:tcW w:w="9855" w:type="dxa"/>
            <w:gridSpan w:val="8"/>
            <w:tcBorders>
              <w:top w:val="nil"/>
              <w:left w:val="single" w:sz="4" w:space="0" w:color="auto"/>
              <w:bottom w:val="single" w:sz="12" w:space="0" w:color="auto"/>
              <w:right w:val="single" w:sz="4" w:space="0" w:color="auto"/>
            </w:tcBorders>
          </w:tcPr>
          <w:p w14:paraId="229DDF18" w14:textId="77777777" w:rsidR="003E5133" w:rsidRPr="003E5133" w:rsidRDefault="003E5133" w:rsidP="003E5133">
            <w:pPr>
              <w:jc w:val="both"/>
              <w:rPr>
                <w:bCs/>
              </w:rPr>
            </w:pPr>
            <w:r w:rsidRPr="00766817">
              <w:t>Poznat různé přístupy k řešení přírodovědných tezí ve vztahu ke školnímu prostředí.</w:t>
            </w:r>
          </w:p>
          <w:p w14:paraId="1D847170" w14:textId="77777777" w:rsidR="003E5133" w:rsidRPr="00766817" w:rsidRDefault="003E5133" w:rsidP="003E5133">
            <w:pPr>
              <w:jc w:val="both"/>
            </w:pPr>
            <w:r w:rsidRPr="00766817">
              <w:t xml:space="preserve">Analyzovat klasické a alternativní modely vzdělávání </w:t>
            </w:r>
            <w:r>
              <w:t xml:space="preserve">dětí předškolního věku </w:t>
            </w:r>
            <w:r w:rsidRPr="00766817">
              <w:t>s důrazem na přírodovědná témata.</w:t>
            </w:r>
          </w:p>
          <w:p w14:paraId="7D00A7BB" w14:textId="77777777" w:rsidR="003E5133" w:rsidRPr="00766817" w:rsidRDefault="003E5133" w:rsidP="003E5133">
            <w:pPr>
              <w:jc w:val="both"/>
            </w:pPr>
            <w:r w:rsidRPr="00766817">
              <w:t xml:space="preserve">Přírodovědné poznávání, přírodovědné vzdělávání. </w:t>
            </w:r>
          </w:p>
          <w:p w14:paraId="1D2FAD2B" w14:textId="77777777" w:rsidR="003E5133" w:rsidRPr="00766817" w:rsidRDefault="003E5133" w:rsidP="003E5133">
            <w:pPr>
              <w:tabs>
                <w:tab w:val="left" w:pos="1440"/>
              </w:tabs>
              <w:jc w:val="both"/>
            </w:pPr>
            <w:r w:rsidRPr="00766817">
              <w:t>Přírodovědné vzdělávání – obsah ČR, funkce, kompetence, dilemata.</w:t>
            </w:r>
          </w:p>
          <w:p w14:paraId="49130464" w14:textId="77777777" w:rsidR="003E5133" w:rsidRPr="00766817" w:rsidRDefault="003E5133" w:rsidP="003E5133">
            <w:pPr>
              <w:jc w:val="both"/>
            </w:pPr>
            <w:r w:rsidRPr="00766817">
              <w:t xml:space="preserve">Kurikulum, jeho možné chápání a přeměny ve školství. </w:t>
            </w:r>
          </w:p>
          <w:p w14:paraId="799C4BE3" w14:textId="77777777" w:rsidR="003E5133" w:rsidRPr="00766817" w:rsidRDefault="003E5133" w:rsidP="003E5133">
            <w:pPr>
              <w:tabs>
                <w:tab w:val="left" w:pos="1440"/>
              </w:tabs>
              <w:jc w:val="both"/>
            </w:pPr>
            <w:r w:rsidRPr="00766817">
              <w:t>ČR – koncepce vzdělávání ve vztahu k přírodovědným tématům.</w:t>
            </w:r>
          </w:p>
          <w:p w14:paraId="7C184251" w14:textId="77777777" w:rsidR="003E5133" w:rsidRPr="00766817" w:rsidRDefault="003E5133" w:rsidP="003E5133">
            <w:pPr>
              <w:tabs>
                <w:tab w:val="left" w:pos="1440"/>
              </w:tabs>
              <w:jc w:val="both"/>
            </w:pPr>
            <w:r w:rsidRPr="00766817">
              <w:t>Přírodovědné vzdělávání u nás a v zahraničí – koncepce.</w:t>
            </w:r>
          </w:p>
          <w:p w14:paraId="49B50B32" w14:textId="77777777" w:rsidR="003E5133" w:rsidRPr="00766817" w:rsidRDefault="003E5133" w:rsidP="003E5133">
            <w:pPr>
              <w:jc w:val="both"/>
            </w:pPr>
            <w:r w:rsidRPr="00766817">
              <w:t>Cíle vzdělávání – taxonomie, kompetence dítěte.</w:t>
            </w:r>
          </w:p>
          <w:p w14:paraId="417B5B0D" w14:textId="77777777" w:rsidR="003E5133" w:rsidRDefault="003E5133" w:rsidP="003E5133">
            <w:pPr>
              <w:jc w:val="both"/>
            </w:pPr>
            <w:r w:rsidRPr="00766817">
              <w:t xml:space="preserve">Obsah přírodovědného </w:t>
            </w:r>
            <w:r>
              <w:t>pre</w:t>
            </w:r>
            <w:r w:rsidRPr="00766817">
              <w:t xml:space="preserve">primárního vzdělávání. </w:t>
            </w:r>
          </w:p>
          <w:p w14:paraId="3460CC0D" w14:textId="77777777" w:rsidR="003E5133" w:rsidRDefault="003E5133" w:rsidP="003E5133">
            <w:pPr>
              <w:jc w:val="both"/>
            </w:pPr>
            <w:r>
              <w:t>Jak využívat badatelské možnosti vyučování?</w:t>
            </w:r>
          </w:p>
          <w:p w14:paraId="0080EFC2" w14:textId="77777777" w:rsidR="003E5133" w:rsidRDefault="003E5133" w:rsidP="003E5133">
            <w:pPr>
              <w:jc w:val="both"/>
            </w:pPr>
            <w:r>
              <w:t>Jak zjistit představy a zkušenosti žák</w:t>
            </w:r>
            <w:r w:rsidRPr="003E5133">
              <w:rPr>
                <w:rFonts w:ascii="Calibri" w:hAnsi="Calibri" w:cs="Calibri"/>
              </w:rPr>
              <w:t>ů</w:t>
            </w:r>
            <w:r>
              <w:t xml:space="preserve"> o přírodě?</w:t>
            </w:r>
          </w:p>
          <w:p w14:paraId="6D7AA191" w14:textId="77777777" w:rsidR="003E5133" w:rsidRDefault="003E5133" w:rsidP="003E5133">
            <w:pPr>
              <w:jc w:val="both"/>
            </w:pPr>
            <w:r>
              <w:t>Netradiční metodické ztvárnění přírodovědných témat.</w:t>
            </w:r>
          </w:p>
          <w:p w14:paraId="14952B72" w14:textId="77777777" w:rsidR="003E5133" w:rsidRDefault="003E5133" w:rsidP="003E5133">
            <w:pPr>
              <w:jc w:val="both"/>
            </w:pPr>
            <w:r>
              <w:t>Možnosti začleňování laboratorních cvičení do přírodovědného vzdělávání.</w:t>
            </w:r>
          </w:p>
          <w:p w14:paraId="39B0657E" w14:textId="77777777" w:rsidR="003E5133" w:rsidRDefault="003E5133" w:rsidP="00950B6D">
            <w:pPr>
              <w:jc w:val="both"/>
            </w:pPr>
            <w:r>
              <w:t>Práce s komixy v podmínkách mateřských škol.</w:t>
            </w:r>
          </w:p>
          <w:p w14:paraId="3F326BA4" w14:textId="77777777" w:rsidR="002A12F3" w:rsidRDefault="002A12F3" w:rsidP="00950B6D">
            <w:pPr>
              <w:jc w:val="both"/>
            </w:pPr>
          </w:p>
        </w:tc>
      </w:tr>
      <w:tr w:rsidR="003E5133" w14:paraId="46273614" w14:textId="77777777" w:rsidTr="00CA11A5">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2F2B5C91" w14:textId="77777777" w:rsidR="003E5133" w:rsidRDefault="003E5133" w:rsidP="00420E98">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2D8AF008" w14:textId="77777777" w:rsidR="003E5133" w:rsidRDefault="003E5133" w:rsidP="00420E98">
            <w:pPr>
              <w:spacing w:line="276" w:lineRule="auto"/>
              <w:jc w:val="both"/>
              <w:rPr>
                <w:lang w:eastAsia="en-US"/>
              </w:rPr>
            </w:pPr>
          </w:p>
        </w:tc>
      </w:tr>
      <w:tr w:rsidR="003E5133" w14:paraId="50F28577" w14:textId="77777777" w:rsidTr="00CA11A5">
        <w:trPr>
          <w:trHeight w:val="2343"/>
          <w:jc w:val="center"/>
        </w:trPr>
        <w:tc>
          <w:tcPr>
            <w:tcW w:w="9855" w:type="dxa"/>
            <w:gridSpan w:val="8"/>
            <w:tcBorders>
              <w:top w:val="nil"/>
              <w:left w:val="single" w:sz="4" w:space="0" w:color="auto"/>
              <w:bottom w:val="single" w:sz="4" w:space="0" w:color="auto"/>
              <w:right w:val="single" w:sz="4" w:space="0" w:color="auto"/>
            </w:tcBorders>
          </w:tcPr>
          <w:p w14:paraId="69526891" w14:textId="77777777" w:rsidR="003E5133" w:rsidRPr="00886088" w:rsidRDefault="003E5133" w:rsidP="00420E98">
            <w:pPr>
              <w:jc w:val="both"/>
              <w:rPr>
                <w:b/>
              </w:rPr>
            </w:pPr>
            <w:r>
              <w:rPr>
                <w:b/>
              </w:rPr>
              <w:t>P</w:t>
            </w:r>
            <w:r w:rsidRPr="00886088">
              <w:rPr>
                <w:b/>
              </w:rPr>
              <w:t>ovinná</w:t>
            </w:r>
            <w:r w:rsidR="00205FAB">
              <w:rPr>
                <w:b/>
                <w:lang w:eastAsia="en-US"/>
              </w:rPr>
              <w:t>literatura</w:t>
            </w:r>
            <w:r w:rsidRPr="00886088">
              <w:rPr>
                <w:b/>
              </w:rPr>
              <w:t xml:space="preserve">: </w:t>
            </w:r>
          </w:p>
          <w:p w14:paraId="19827193" w14:textId="77777777" w:rsidR="003E5133" w:rsidRDefault="003E5133" w:rsidP="00BE6D6D">
            <w:pPr>
              <w:ind w:left="464" w:hanging="464"/>
            </w:pPr>
            <w:r w:rsidRPr="00DE2E8E">
              <w:t xml:space="preserve">Horká, H. </w:t>
            </w:r>
            <w:r>
              <w:t xml:space="preserve">(2005). </w:t>
            </w:r>
            <w:r w:rsidRPr="00DE2E8E">
              <w:rPr>
                <w:i/>
              </w:rPr>
              <w:t>Ekologická dimenze výchovy a vzdělávání ve škole 21. století</w:t>
            </w:r>
            <w:r w:rsidRPr="00DE2E8E">
              <w:t>. Brno: MSD</w:t>
            </w:r>
            <w:r>
              <w:t>.</w:t>
            </w:r>
          </w:p>
          <w:p w14:paraId="3C4BC149" w14:textId="77777777" w:rsidR="003E5133" w:rsidRPr="00A15B94" w:rsidRDefault="003E5133" w:rsidP="00BE6D6D">
            <w:pPr>
              <w:ind w:left="464" w:hanging="464"/>
            </w:pPr>
            <w:r>
              <w:t>Koutníková, M.</w:t>
            </w:r>
            <w:r w:rsidR="00F43921">
              <w:t>,</w:t>
            </w:r>
            <w:r>
              <w:t xml:space="preserve"> </w:t>
            </w:r>
            <w:r w:rsidRPr="00F9586A">
              <w:t>&amp;</w:t>
            </w:r>
            <w:r w:rsidR="00F43921">
              <w:t xml:space="preserve"> </w:t>
            </w:r>
            <w:r w:rsidRPr="00DE2E8E">
              <w:t>Wiegerová</w:t>
            </w:r>
            <w:r>
              <w:t>, A. (2017)</w:t>
            </w:r>
            <w:r w:rsidR="00F43921">
              <w:t>.</w:t>
            </w:r>
            <w:r>
              <w:t xml:space="preserve"> </w:t>
            </w:r>
            <w:r w:rsidRPr="00A15B94">
              <w:rPr>
                <w:i/>
              </w:rPr>
              <w:t>Využití komixů v podmínkách mateřských škol.</w:t>
            </w:r>
            <w:r>
              <w:t xml:space="preserve"> Zlín: Nakladatelství UTB.</w:t>
            </w:r>
          </w:p>
          <w:p w14:paraId="4142DFCB" w14:textId="77777777" w:rsidR="003E5133" w:rsidRDefault="003E5133" w:rsidP="00BE6D6D">
            <w:pPr>
              <w:ind w:left="464" w:hanging="464"/>
            </w:pPr>
            <w:r w:rsidRPr="00DE2E8E">
              <w:t xml:space="preserve">Szimethová, M., Wiegerová, A., </w:t>
            </w:r>
            <w:r w:rsidRPr="00F9586A">
              <w:t>&amp;</w:t>
            </w:r>
            <w:r w:rsidR="00F43921">
              <w:t xml:space="preserve"> </w:t>
            </w:r>
            <w:r w:rsidRPr="00DE2E8E">
              <w:t xml:space="preserve">Horká, H. </w:t>
            </w:r>
            <w:r>
              <w:t xml:space="preserve">(2012). </w:t>
            </w:r>
            <w:r w:rsidRPr="00DE2E8E">
              <w:rPr>
                <w:i/>
              </w:rPr>
              <w:t>E</w:t>
            </w:r>
            <w:r>
              <w:rPr>
                <w:i/>
              </w:rPr>
              <w:t>dukačné rámce prírodovedného poz</w:t>
            </w:r>
            <w:r w:rsidRPr="00DE2E8E">
              <w:rPr>
                <w:i/>
              </w:rPr>
              <w:t>návania v kurikuleškoly.</w:t>
            </w:r>
          </w:p>
          <w:p w14:paraId="3D903328" w14:textId="77777777" w:rsidR="003E5133" w:rsidRPr="00DE2E8E" w:rsidRDefault="003E5133" w:rsidP="00BE6D6D">
            <w:r w:rsidRPr="00DE2E8E">
              <w:t>Zlín: Academia centrum</w:t>
            </w:r>
            <w:r>
              <w:t>.</w:t>
            </w:r>
          </w:p>
          <w:p w14:paraId="60075926" w14:textId="77777777" w:rsidR="00CA11A5" w:rsidRDefault="003E5133" w:rsidP="00BE6D6D">
            <w:pPr>
              <w:ind w:left="465" w:hanging="465"/>
            </w:pPr>
            <w:r w:rsidRPr="00DE2E8E">
              <w:t xml:space="preserve">Žoldošová, K. </w:t>
            </w:r>
            <w:r>
              <w:t xml:space="preserve">(2006). </w:t>
            </w:r>
            <w:r w:rsidRPr="00DE2E8E">
              <w:rPr>
                <w:i/>
                <w:iCs/>
              </w:rPr>
              <w:t xml:space="preserve">Východiská primárneho přírodovědného vzdelávania. </w:t>
            </w:r>
            <w:r w:rsidRPr="00DE2E8E">
              <w:t>Bratislava: VEDA</w:t>
            </w:r>
            <w:r>
              <w:t>.</w:t>
            </w:r>
          </w:p>
          <w:p w14:paraId="14F3FBEC" w14:textId="77777777" w:rsidR="002A12F3" w:rsidRPr="00DE2E8E" w:rsidRDefault="002A12F3" w:rsidP="002A12F3">
            <w:pPr>
              <w:ind w:left="465" w:hanging="465"/>
              <w:jc w:val="both"/>
            </w:pPr>
          </w:p>
          <w:p w14:paraId="6F143C89" w14:textId="77777777" w:rsidR="003E5133" w:rsidRPr="00A15B94" w:rsidRDefault="003E5133" w:rsidP="00420E98">
            <w:pPr>
              <w:jc w:val="both"/>
              <w:rPr>
                <w:b/>
              </w:rPr>
            </w:pPr>
            <w:r w:rsidRPr="00A15B94">
              <w:rPr>
                <w:b/>
              </w:rPr>
              <w:t>Doporučená</w:t>
            </w:r>
            <w:r w:rsidR="00205FAB">
              <w:rPr>
                <w:b/>
                <w:lang w:eastAsia="en-US"/>
              </w:rPr>
              <w:t>literatura</w:t>
            </w:r>
            <w:r>
              <w:rPr>
                <w:b/>
              </w:rPr>
              <w:t>:</w:t>
            </w:r>
          </w:p>
          <w:p w14:paraId="76634F9F" w14:textId="77777777" w:rsidR="003E5133" w:rsidRDefault="003E5133" w:rsidP="00BE6D6D">
            <w:pPr>
              <w:jc w:val="both"/>
            </w:pPr>
            <w:r>
              <w:t xml:space="preserve">Slavík, J. et al. (2017). </w:t>
            </w:r>
            <w:r w:rsidRPr="00A04E14">
              <w:rPr>
                <w:i/>
              </w:rPr>
              <w:t>Transdisciplinární didaktika.</w:t>
            </w:r>
            <w:r>
              <w:t xml:space="preserve"> Brno: MU.</w:t>
            </w:r>
          </w:p>
          <w:p w14:paraId="5AF290B4" w14:textId="77777777" w:rsidR="003E5133" w:rsidRPr="00A15B94" w:rsidRDefault="003E5133" w:rsidP="00BE6D6D">
            <w:pPr>
              <w:jc w:val="both"/>
              <w:rPr>
                <w:lang w:val="pl-PL" w:eastAsia="en-US"/>
              </w:rPr>
            </w:pPr>
            <w:r w:rsidRPr="004A47D2">
              <w:rPr>
                <w:lang w:val="pl-PL" w:eastAsia="en-US"/>
              </w:rPr>
              <w:t>Škoda, J.,</w:t>
            </w:r>
            <w:r w:rsidR="00F43921">
              <w:rPr>
                <w:lang w:val="pl-PL" w:eastAsia="en-US"/>
              </w:rPr>
              <w:t xml:space="preserve"> </w:t>
            </w:r>
            <w:r w:rsidRPr="00026D04">
              <w:t>&amp;</w:t>
            </w:r>
            <w:r w:rsidR="00F43921">
              <w:t xml:space="preserve"> </w:t>
            </w:r>
            <w:r w:rsidRPr="004A47D2">
              <w:rPr>
                <w:lang w:val="pl-PL" w:eastAsia="en-US"/>
              </w:rPr>
              <w:t xml:space="preserve">Doulík, P. </w:t>
            </w:r>
            <w:r>
              <w:rPr>
                <w:lang w:val="pl-PL" w:eastAsia="en-US"/>
              </w:rPr>
              <w:t xml:space="preserve">(2011). </w:t>
            </w:r>
            <w:r w:rsidRPr="004A47D2">
              <w:rPr>
                <w:i/>
                <w:iCs/>
                <w:lang w:val="pl-PL" w:eastAsia="en-US"/>
              </w:rPr>
              <w:t xml:space="preserve">Psychodidaktika. Metody efektivního a smysluplného učení. </w:t>
            </w:r>
            <w:r w:rsidRPr="004A47D2">
              <w:rPr>
                <w:lang w:val="pl-PL" w:eastAsia="en-US"/>
              </w:rPr>
              <w:t>Praha: Grada</w:t>
            </w:r>
            <w:r>
              <w:rPr>
                <w:lang w:val="pl-PL" w:eastAsia="en-US"/>
              </w:rPr>
              <w:t>.</w:t>
            </w:r>
          </w:p>
          <w:p w14:paraId="26A632AB" w14:textId="77777777" w:rsidR="003E5133" w:rsidRDefault="003E5133" w:rsidP="002A12F3">
            <w:pPr>
              <w:jc w:val="both"/>
              <w:rPr>
                <w:lang w:eastAsia="en-US"/>
              </w:rPr>
            </w:pPr>
          </w:p>
        </w:tc>
      </w:tr>
      <w:tr w:rsidR="003E5133" w14:paraId="57FB8D85" w14:textId="77777777" w:rsidTr="00CA11A5">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2F6FAAE" w14:textId="77777777" w:rsidR="003E5133" w:rsidRDefault="003E5133" w:rsidP="00420E98">
            <w:pPr>
              <w:spacing w:line="276" w:lineRule="auto"/>
              <w:jc w:val="center"/>
              <w:rPr>
                <w:b/>
                <w:lang w:eastAsia="en-US"/>
              </w:rPr>
            </w:pPr>
            <w:r>
              <w:rPr>
                <w:b/>
                <w:lang w:eastAsia="en-US"/>
              </w:rPr>
              <w:t>Informace ke kombinované nebo distanční formě</w:t>
            </w:r>
          </w:p>
        </w:tc>
      </w:tr>
      <w:tr w:rsidR="003E5133" w14:paraId="7FFE68D6" w14:textId="77777777" w:rsidTr="00CA11A5">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8711CE1" w14:textId="77777777" w:rsidR="003E5133" w:rsidRDefault="003E5133" w:rsidP="00420E98">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566DD45B" w14:textId="77777777" w:rsidR="003E5133" w:rsidRDefault="003E5133" w:rsidP="00420E98">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4E78811F" w14:textId="77777777" w:rsidR="003E5133" w:rsidRDefault="003E5133" w:rsidP="00420E98">
            <w:pPr>
              <w:spacing w:line="276" w:lineRule="auto"/>
              <w:jc w:val="both"/>
              <w:rPr>
                <w:b/>
                <w:lang w:eastAsia="en-US"/>
              </w:rPr>
            </w:pPr>
            <w:r>
              <w:rPr>
                <w:b/>
                <w:lang w:eastAsia="en-US"/>
              </w:rPr>
              <w:t xml:space="preserve">hodin </w:t>
            </w:r>
          </w:p>
        </w:tc>
      </w:tr>
      <w:tr w:rsidR="003E5133" w14:paraId="12B260B4" w14:textId="77777777" w:rsidTr="00CA11A5">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E08CD21" w14:textId="77777777" w:rsidR="003E5133" w:rsidRDefault="003E5133" w:rsidP="00420E98">
            <w:pPr>
              <w:spacing w:line="276" w:lineRule="auto"/>
              <w:jc w:val="both"/>
              <w:rPr>
                <w:b/>
                <w:lang w:eastAsia="en-US"/>
              </w:rPr>
            </w:pPr>
            <w:r>
              <w:rPr>
                <w:b/>
                <w:lang w:eastAsia="en-US"/>
              </w:rPr>
              <w:t>Informace o způsobu kontaktu s</w:t>
            </w:r>
            <w:r w:rsidR="00CA11A5">
              <w:rPr>
                <w:b/>
                <w:lang w:eastAsia="en-US"/>
              </w:rPr>
              <w:t> </w:t>
            </w:r>
            <w:r>
              <w:rPr>
                <w:b/>
                <w:lang w:eastAsia="en-US"/>
              </w:rPr>
              <w:t>vyučujícím</w:t>
            </w:r>
          </w:p>
        </w:tc>
      </w:tr>
      <w:tr w:rsidR="003E5133" w14:paraId="5D1AFAA7" w14:textId="77777777" w:rsidTr="00CA11A5">
        <w:trPr>
          <w:trHeight w:val="338"/>
          <w:jc w:val="center"/>
        </w:trPr>
        <w:tc>
          <w:tcPr>
            <w:tcW w:w="9855" w:type="dxa"/>
            <w:gridSpan w:val="8"/>
            <w:tcBorders>
              <w:top w:val="single" w:sz="4" w:space="0" w:color="auto"/>
              <w:left w:val="single" w:sz="4" w:space="0" w:color="auto"/>
              <w:bottom w:val="single" w:sz="4" w:space="0" w:color="auto"/>
              <w:right w:val="single" w:sz="4" w:space="0" w:color="auto"/>
            </w:tcBorders>
          </w:tcPr>
          <w:p w14:paraId="60349A94" w14:textId="77777777" w:rsidR="003E5133" w:rsidRDefault="003E5133" w:rsidP="00420E98">
            <w:pPr>
              <w:spacing w:line="276" w:lineRule="auto"/>
              <w:jc w:val="both"/>
              <w:rPr>
                <w:lang w:eastAsia="en-US"/>
              </w:rPr>
            </w:pPr>
          </w:p>
        </w:tc>
      </w:tr>
    </w:tbl>
    <w:p w14:paraId="6F0EBF2B" w14:textId="77777777" w:rsidR="00CC1C87" w:rsidRDefault="00476519">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C1C87" w14:paraId="67A2968A" w14:textId="77777777" w:rsidTr="00CC1C87">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3C8C10B" w14:textId="77777777" w:rsidR="00CC1C87" w:rsidRDefault="00CC1C87" w:rsidP="00D06270">
            <w:pPr>
              <w:spacing w:line="276" w:lineRule="auto"/>
              <w:jc w:val="both"/>
              <w:rPr>
                <w:b/>
                <w:sz w:val="28"/>
                <w:lang w:eastAsia="en-US"/>
              </w:rPr>
            </w:pPr>
            <w:r>
              <w:br w:type="page"/>
            </w:r>
            <w:r>
              <w:rPr>
                <w:b/>
                <w:sz w:val="28"/>
                <w:lang w:eastAsia="en-US"/>
              </w:rPr>
              <w:t>B-III – Charakteristika studijního předmětu</w:t>
            </w:r>
          </w:p>
        </w:tc>
      </w:tr>
      <w:tr w:rsidR="00CC1C87" w14:paraId="1E392AC0" w14:textId="77777777" w:rsidTr="00CC1C87">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63761A47" w14:textId="77777777" w:rsidR="00CC1C87" w:rsidRDefault="00CC1C87" w:rsidP="00D06270">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4DAF015" w14:textId="77777777" w:rsidR="00CC1C87" w:rsidRDefault="00CC1C87" w:rsidP="00D06270">
            <w:r>
              <w:t>Teorie a metody rozvíjení společenskovědního vzdělávání u dětí předškolního věku</w:t>
            </w:r>
          </w:p>
        </w:tc>
      </w:tr>
      <w:tr w:rsidR="00CC1C87" w14:paraId="418E8FFE" w14:textId="77777777" w:rsidTr="00CC1C8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229C86B" w14:textId="77777777" w:rsidR="00CC1C87" w:rsidRDefault="00CC1C87" w:rsidP="00D06270">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7FA5AFB" w14:textId="77777777" w:rsidR="00CC1C87" w:rsidRDefault="00CC1C87" w:rsidP="00D06270">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A812C2C" w14:textId="77777777" w:rsidR="00CC1C87" w:rsidRDefault="00CC1C87" w:rsidP="00D06270">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1888576C" w14:textId="77777777" w:rsidR="00CC1C87" w:rsidRDefault="00CC1C87" w:rsidP="00D06270">
            <w:pPr>
              <w:spacing w:line="276" w:lineRule="auto"/>
              <w:jc w:val="both"/>
              <w:rPr>
                <w:lang w:eastAsia="en-US"/>
              </w:rPr>
            </w:pPr>
            <w:r>
              <w:rPr>
                <w:lang w:eastAsia="en-US"/>
              </w:rPr>
              <w:t>1/LS</w:t>
            </w:r>
          </w:p>
        </w:tc>
      </w:tr>
      <w:tr w:rsidR="00CC1C87" w14:paraId="3F623850" w14:textId="77777777" w:rsidTr="00CC1C8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536E13D" w14:textId="77777777" w:rsidR="00CC1C87" w:rsidRDefault="00CC1C87" w:rsidP="00D06270">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56B8C17" w14:textId="77777777" w:rsidR="00CC1C87" w:rsidRDefault="00CC1C87" w:rsidP="00D06270">
            <w:pPr>
              <w:spacing w:line="276" w:lineRule="auto"/>
              <w:jc w:val="both"/>
              <w:rPr>
                <w:lang w:eastAsia="en-US"/>
              </w:rPr>
            </w:pPr>
            <w:r>
              <w:rPr>
                <w:lang w:eastAsia="en-US"/>
              </w:rPr>
              <w:t>28p+28c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9EA51A1" w14:textId="77777777" w:rsidR="00CC1C87" w:rsidRDefault="00CC1C87" w:rsidP="00D06270">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D4A7051" w14:textId="77777777" w:rsidR="00CC1C87" w:rsidRDefault="00CC1C87" w:rsidP="00D06270">
            <w:pPr>
              <w:spacing w:line="276" w:lineRule="auto"/>
              <w:jc w:val="both"/>
              <w:rPr>
                <w:lang w:eastAsia="en-US"/>
              </w:rPr>
            </w:pPr>
            <w:r>
              <w:rPr>
                <w:lang w:eastAsia="en-US"/>
              </w:rP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BC3C3AB" w14:textId="77777777" w:rsidR="00CC1C87" w:rsidRDefault="00CC1C87" w:rsidP="00D06270">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03654DC" w14:textId="77777777" w:rsidR="00CC1C87" w:rsidRDefault="00CC1C87" w:rsidP="00D06270">
            <w:pPr>
              <w:spacing w:line="276" w:lineRule="auto"/>
              <w:jc w:val="both"/>
              <w:rPr>
                <w:lang w:eastAsia="en-US"/>
              </w:rPr>
            </w:pPr>
            <w:r>
              <w:rPr>
                <w:lang w:eastAsia="en-US"/>
              </w:rPr>
              <w:t>4</w:t>
            </w:r>
          </w:p>
        </w:tc>
      </w:tr>
      <w:tr w:rsidR="00CC1C87" w14:paraId="2BD307E4" w14:textId="77777777" w:rsidTr="00CC1C87">
        <w:trPr>
          <w:trHeight w:val="416"/>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6173E57" w14:textId="77777777" w:rsidR="00CC1C87" w:rsidRDefault="00CC1C87" w:rsidP="00D06270">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4BF5956" w14:textId="77777777" w:rsidR="00CC1C87" w:rsidRDefault="00CC1C87" w:rsidP="00D06270">
            <w:pPr>
              <w:spacing w:line="276" w:lineRule="auto"/>
              <w:jc w:val="both"/>
              <w:rPr>
                <w:lang w:eastAsia="en-US"/>
              </w:rPr>
            </w:pPr>
          </w:p>
        </w:tc>
      </w:tr>
      <w:tr w:rsidR="00CC1C87" w14:paraId="19FD932C" w14:textId="77777777" w:rsidTr="00CC1C8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9E292E3" w14:textId="77777777" w:rsidR="00CC1C87" w:rsidRDefault="00CC1C87" w:rsidP="00D06270">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429FF3B" w14:textId="77777777" w:rsidR="00CC1C87" w:rsidRDefault="00CC1C87" w:rsidP="002A12F3">
            <w:pPr>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A31626F" w14:textId="77777777" w:rsidR="00CC1C87" w:rsidRDefault="00CC1C87" w:rsidP="00D06270">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139A1AA9" w14:textId="77777777" w:rsidR="00CC1C87" w:rsidRDefault="00CC1C87" w:rsidP="002A12F3">
            <w:pPr>
              <w:jc w:val="both"/>
              <w:rPr>
                <w:lang w:eastAsia="en-US"/>
              </w:rPr>
            </w:pPr>
            <w:r>
              <w:rPr>
                <w:lang w:eastAsia="en-US"/>
              </w:rPr>
              <w:t>přednáška, cvičení</w:t>
            </w:r>
          </w:p>
        </w:tc>
      </w:tr>
      <w:tr w:rsidR="00CC1C87" w14:paraId="5DCD0046" w14:textId="77777777" w:rsidTr="00CC1C8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003C74B" w14:textId="77777777" w:rsidR="00CC1C87" w:rsidRDefault="00CC1C87" w:rsidP="00D06270">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1C014697" w14:textId="77777777" w:rsidR="00CC1C87" w:rsidRDefault="00CC1C87" w:rsidP="00D06270">
            <w:pPr>
              <w:spacing w:line="276" w:lineRule="auto"/>
              <w:jc w:val="both"/>
            </w:pPr>
            <w:r>
              <w:t xml:space="preserve">Docházka (80% účast ve výuce). </w:t>
            </w:r>
          </w:p>
          <w:p w14:paraId="77FDC720" w14:textId="77777777" w:rsidR="00CC1C87" w:rsidRDefault="00CC1C87" w:rsidP="00D06270">
            <w:pPr>
              <w:spacing w:line="276" w:lineRule="auto"/>
              <w:jc w:val="both"/>
              <w:rPr>
                <w:lang w:eastAsia="en-US"/>
              </w:rPr>
            </w:pPr>
            <w:r>
              <w:t>S</w:t>
            </w:r>
            <w:r w:rsidRPr="00833531">
              <w:t>eminární práce</w:t>
            </w:r>
            <w:r>
              <w:t xml:space="preserve"> spojená s prezentací, zápočtový test, </w:t>
            </w:r>
            <w:r w:rsidRPr="00833531">
              <w:t>ústní zkouška</w:t>
            </w:r>
            <w:r>
              <w:t>.</w:t>
            </w:r>
          </w:p>
        </w:tc>
      </w:tr>
      <w:tr w:rsidR="00CC1C87" w14:paraId="691D3BFA" w14:textId="77777777" w:rsidTr="00CC1C87">
        <w:trPr>
          <w:trHeight w:val="230"/>
          <w:jc w:val="center"/>
        </w:trPr>
        <w:tc>
          <w:tcPr>
            <w:tcW w:w="9854" w:type="dxa"/>
            <w:gridSpan w:val="8"/>
            <w:tcBorders>
              <w:top w:val="nil"/>
              <w:left w:val="single" w:sz="4" w:space="0" w:color="auto"/>
              <w:bottom w:val="single" w:sz="4" w:space="0" w:color="auto"/>
              <w:right w:val="single" w:sz="4" w:space="0" w:color="auto"/>
            </w:tcBorders>
          </w:tcPr>
          <w:p w14:paraId="1C905BC4" w14:textId="77777777" w:rsidR="00CC1C87" w:rsidRDefault="00CC1C87" w:rsidP="00D06270">
            <w:pPr>
              <w:spacing w:line="276" w:lineRule="auto"/>
              <w:jc w:val="both"/>
              <w:rPr>
                <w:lang w:eastAsia="en-US"/>
              </w:rPr>
            </w:pPr>
          </w:p>
        </w:tc>
      </w:tr>
      <w:tr w:rsidR="00CC1C87" w14:paraId="161ACB2C" w14:textId="77777777" w:rsidTr="00CC1C87">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2192D47E" w14:textId="77777777" w:rsidR="00CC1C87" w:rsidRDefault="00CC1C87" w:rsidP="00D06270">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18EEA41E" w14:textId="77777777" w:rsidR="00CC1C87" w:rsidRPr="00AC5BEA" w:rsidRDefault="00CC1C87" w:rsidP="00D06270">
            <w:r w:rsidRPr="00AC5BEA">
              <w:t>doc. PaedDr. Jana Majerčíková, PhD.</w:t>
            </w:r>
          </w:p>
        </w:tc>
      </w:tr>
      <w:tr w:rsidR="00CC1C87" w14:paraId="03E22875" w14:textId="77777777" w:rsidTr="00CC1C87">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1CF11A46" w14:textId="77777777" w:rsidR="00CC1C87" w:rsidRDefault="00CC1C87" w:rsidP="00D06270">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6889A740" w14:textId="77777777" w:rsidR="00CC1C87" w:rsidRDefault="00CC1C87" w:rsidP="002A12F3">
            <w:pPr>
              <w:jc w:val="both"/>
              <w:rPr>
                <w:lang w:eastAsia="en-US"/>
              </w:rPr>
            </w:pPr>
            <w:r>
              <w:rPr>
                <w:lang w:eastAsia="en-US"/>
              </w:rPr>
              <w:t>přednášející, cvičící</w:t>
            </w:r>
          </w:p>
        </w:tc>
      </w:tr>
      <w:tr w:rsidR="00CC1C87" w14:paraId="6AAE7181" w14:textId="77777777" w:rsidTr="00CC1C8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636BAB1" w14:textId="77777777" w:rsidR="00CC1C87" w:rsidRDefault="00CC1C87" w:rsidP="00D06270">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4CA4D5E4" w14:textId="77777777" w:rsidR="00CC1C87" w:rsidRPr="00AC5BEA" w:rsidRDefault="00CC1C87" w:rsidP="002A12F3">
            <w:pPr>
              <w:jc w:val="both"/>
              <w:rPr>
                <w:lang w:eastAsia="en-US"/>
              </w:rPr>
            </w:pPr>
            <w:r w:rsidRPr="00AC5BEA">
              <w:t>doc. PaedDr. Jana Majerčíková, PhD., 100%</w:t>
            </w:r>
          </w:p>
        </w:tc>
      </w:tr>
      <w:tr w:rsidR="00CC1C87" w14:paraId="1ADBF9DD" w14:textId="77777777" w:rsidTr="00CC1C87">
        <w:trPr>
          <w:trHeight w:val="150"/>
          <w:jc w:val="center"/>
        </w:trPr>
        <w:tc>
          <w:tcPr>
            <w:tcW w:w="9854" w:type="dxa"/>
            <w:gridSpan w:val="8"/>
            <w:tcBorders>
              <w:top w:val="nil"/>
              <w:left w:val="single" w:sz="4" w:space="0" w:color="auto"/>
              <w:bottom w:val="single" w:sz="4" w:space="0" w:color="auto"/>
              <w:right w:val="single" w:sz="4" w:space="0" w:color="auto"/>
            </w:tcBorders>
          </w:tcPr>
          <w:p w14:paraId="41454E5C" w14:textId="77777777" w:rsidR="00CC1C87" w:rsidRDefault="00CC1C87" w:rsidP="00D06270">
            <w:pPr>
              <w:spacing w:line="276" w:lineRule="auto"/>
              <w:jc w:val="both"/>
              <w:rPr>
                <w:lang w:eastAsia="en-US"/>
              </w:rPr>
            </w:pPr>
          </w:p>
        </w:tc>
      </w:tr>
      <w:tr w:rsidR="00CC1C87" w14:paraId="67D0F387" w14:textId="77777777" w:rsidTr="00CC1C8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40D4FFB" w14:textId="77777777" w:rsidR="00CC1C87" w:rsidRDefault="00CC1C87" w:rsidP="00D06270">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0DC2089C" w14:textId="77777777" w:rsidR="00CC1C87" w:rsidRDefault="00CC1C87" w:rsidP="00D06270">
            <w:pPr>
              <w:spacing w:line="276" w:lineRule="auto"/>
              <w:jc w:val="both"/>
              <w:rPr>
                <w:lang w:eastAsia="en-US"/>
              </w:rPr>
            </w:pPr>
          </w:p>
        </w:tc>
      </w:tr>
      <w:tr w:rsidR="00CC1C87" w14:paraId="1E589BC5" w14:textId="77777777" w:rsidTr="00CC1C87">
        <w:trPr>
          <w:trHeight w:val="3390"/>
          <w:jc w:val="center"/>
        </w:trPr>
        <w:tc>
          <w:tcPr>
            <w:tcW w:w="9854" w:type="dxa"/>
            <w:gridSpan w:val="8"/>
            <w:tcBorders>
              <w:top w:val="nil"/>
              <w:left w:val="single" w:sz="4" w:space="0" w:color="auto"/>
              <w:bottom w:val="single" w:sz="12" w:space="0" w:color="auto"/>
              <w:right w:val="single" w:sz="4" w:space="0" w:color="auto"/>
            </w:tcBorders>
          </w:tcPr>
          <w:p w14:paraId="561B7E59" w14:textId="77777777" w:rsidR="00CC1C87" w:rsidRPr="00F1556C" w:rsidRDefault="00CC1C87" w:rsidP="00D06270">
            <w:pPr>
              <w:widowControl w:val="0"/>
              <w:suppressAutoHyphens/>
              <w:overflowPunct w:val="0"/>
              <w:autoSpaceDE w:val="0"/>
              <w:autoSpaceDN w:val="0"/>
              <w:adjustRightInd w:val="0"/>
              <w:jc w:val="both"/>
              <w:rPr>
                <w:rFonts w:eastAsiaTheme="minorEastAsia"/>
              </w:rPr>
            </w:pPr>
            <w:r w:rsidRPr="00F1556C">
              <w:rPr>
                <w:rFonts w:eastAsiaTheme="minorEastAsia"/>
              </w:rPr>
              <w:t>Analýza klíčových pojmů: společenskovědné vzdělávání, sociální studie, sociální reálie a univerzálie.</w:t>
            </w:r>
          </w:p>
          <w:p w14:paraId="77CB0348" w14:textId="77777777" w:rsidR="00CC1C87" w:rsidRPr="00F1556C" w:rsidRDefault="00CC1C87" w:rsidP="00D06270">
            <w:pPr>
              <w:widowControl w:val="0"/>
              <w:suppressAutoHyphens/>
              <w:overflowPunct w:val="0"/>
              <w:autoSpaceDE w:val="0"/>
              <w:autoSpaceDN w:val="0"/>
              <w:adjustRightInd w:val="0"/>
              <w:jc w:val="both"/>
              <w:rPr>
                <w:rFonts w:eastAsiaTheme="minorEastAsia"/>
              </w:rPr>
            </w:pPr>
            <w:r w:rsidRPr="00F1556C">
              <w:rPr>
                <w:rFonts w:eastAsiaTheme="minorEastAsia"/>
              </w:rPr>
              <w:t>Socializace, enkulturalizace dítěte v současné postmoderní společnosti.</w:t>
            </w:r>
          </w:p>
          <w:p w14:paraId="4249D106" w14:textId="77777777" w:rsidR="00CC1C87" w:rsidRPr="00F1556C" w:rsidRDefault="00CC1C87" w:rsidP="00D06270">
            <w:pPr>
              <w:widowControl w:val="0"/>
              <w:suppressAutoHyphens/>
              <w:overflowPunct w:val="0"/>
              <w:autoSpaceDE w:val="0"/>
              <w:autoSpaceDN w:val="0"/>
              <w:adjustRightInd w:val="0"/>
              <w:jc w:val="both"/>
              <w:rPr>
                <w:rFonts w:eastAsiaTheme="minorEastAsia"/>
              </w:rPr>
            </w:pPr>
            <w:r w:rsidRPr="00F1556C">
              <w:rPr>
                <w:rFonts w:eastAsiaTheme="minorEastAsia"/>
              </w:rPr>
              <w:t>Společenskovědné vzdělávání jako poznávání sociálního prostředí v podmínkách MŠ.</w:t>
            </w:r>
          </w:p>
          <w:p w14:paraId="24E4B45D" w14:textId="77777777" w:rsidR="00CC1C87" w:rsidRPr="00F1556C" w:rsidRDefault="00CC1C87" w:rsidP="00D06270">
            <w:pPr>
              <w:widowControl w:val="0"/>
              <w:suppressAutoHyphens/>
              <w:overflowPunct w:val="0"/>
              <w:autoSpaceDE w:val="0"/>
              <w:autoSpaceDN w:val="0"/>
              <w:adjustRightInd w:val="0"/>
              <w:jc w:val="both"/>
              <w:rPr>
                <w:rFonts w:eastAsiaTheme="minorEastAsia"/>
              </w:rPr>
            </w:pPr>
            <w:r w:rsidRPr="00F1556C">
              <w:rPr>
                <w:rFonts w:eastAsiaTheme="minorEastAsia"/>
              </w:rPr>
              <w:t>Společenskovědné vzdělávání v kontextu podpory kulturní gramotnosti.</w:t>
            </w:r>
          </w:p>
          <w:p w14:paraId="74E81DD0" w14:textId="77777777" w:rsidR="00CC1C87" w:rsidRPr="00F1556C" w:rsidRDefault="00CC1C87" w:rsidP="00D06270">
            <w:pPr>
              <w:widowControl w:val="0"/>
              <w:suppressAutoHyphens/>
              <w:overflowPunct w:val="0"/>
              <w:autoSpaceDE w:val="0"/>
              <w:autoSpaceDN w:val="0"/>
              <w:adjustRightInd w:val="0"/>
              <w:jc w:val="both"/>
              <w:rPr>
                <w:rFonts w:eastAsiaTheme="minorEastAsia"/>
              </w:rPr>
            </w:pPr>
            <w:r w:rsidRPr="00F1556C">
              <w:rPr>
                <w:rFonts w:eastAsiaTheme="minorEastAsia"/>
              </w:rPr>
              <w:t xml:space="preserve">Společenskovědní vzdělávání v základních kurikulárních dokumentech pro předškolní vzdělávání. </w:t>
            </w:r>
          </w:p>
          <w:p w14:paraId="07CCA017" w14:textId="77777777" w:rsidR="00CC1C87" w:rsidRPr="00F1556C" w:rsidRDefault="00CC1C87" w:rsidP="00D06270">
            <w:pPr>
              <w:widowControl w:val="0"/>
              <w:suppressAutoHyphens/>
              <w:overflowPunct w:val="0"/>
              <w:autoSpaceDE w:val="0"/>
              <w:autoSpaceDN w:val="0"/>
              <w:adjustRightInd w:val="0"/>
              <w:jc w:val="both"/>
              <w:rPr>
                <w:rFonts w:eastAsiaTheme="minorEastAsia"/>
              </w:rPr>
            </w:pPr>
            <w:r w:rsidRPr="00F1556C">
              <w:rPr>
                <w:rFonts w:eastAsiaTheme="minorEastAsia"/>
              </w:rPr>
              <w:t>Obsah společenskovědního vzdělávání v podmínkách MŠ.</w:t>
            </w:r>
          </w:p>
          <w:p w14:paraId="502638A5" w14:textId="77777777" w:rsidR="00CC1C87" w:rsidRPr="00F1556C" w:rsidRDefault="00CC1C87" w:rsidP="00D06270">
            <w:pPr>
              <w:widowControl w:val="0"/>
              <w:suppressAutoHyphens/>
              <w:overflowPunct w:val="0"/>
              <w:autoSpaceDE w:val="0"/>
              <w:autoSpaceDN w:val="0"/>
              <w:adjustRightInd w:val="0"/>
              <w:jc w:val="both"/>
              <w:rPr>
                <w:rFonts w:eastAsiaTheme="minorEastAsia"/>
              </w:rPr>
            </w:pPr>
            <w:r w:rsidRPr="00F1556C">
              <w:rPr>
                <w:rFonts w:eastAsiaTheme="minorEastAsia"/>
              </w:rPr>
              <w:t xml:space="preserve">Didaktické cíle a kompetence dítěte jako cílové kategorie ve společenskovědním vzdělávání v MŠ. </w:t>
            </w:r>
          </w:p>
          <w:p w14:paraId="6557E4CF" w14:textId="77777777" w:rsidR="00CC1C87" w:rsidRPr="00F1556C" w:rsidRDefault="00CC1C87" w:rsidP="00D06270">
            <w:pPr>
              <w:widowControl w:val="0"/>
              <w:suppressAutoHyphens/>
              <w:overflowPunct w:val="0"/>
              <w:autoSpaceDE w:val="0"/>
              <w:autoSpaceDN w:val="0"/>
              <w:adjustRightInd w:val="0"/>
              <w:jc w:val="both"/>
              <w:rPr>
                <w:rFonts w:eastAsiaTheme="minorEastAsia"/>
              </w:rPr>
            </w:pPr>
            <w:r w:rsidRPr="00F1556C">
              <w:rPr>
                <w:rFonts w:eastAsiaTheme="minorEastAsia"/>
              </w:rPr>
              <w:t xml:space="preserve">Didaktické metody preferované v společenskovědném vzdělávání v MŠ. </w:t>
            </w:r>
          </w:p>
          <w:p w14:paraId="77F1D55A" w14:textId="77777777" w:rsidR="00CC1C87" w:rsidRPr="00F1556C" w:rsidRDefault="00CC1C87" w:rsidP="00D06270">
            <w:pPr>
              <w:widowControl w:val="0"/>
              <w:suppressAutoHyphens/>
              <w:overflowPunct w:val="0"/>
              <w:autoSpaceDE w:val="0"/>
              <w:autoSpaceDN w:val="0"/>
              <w:adjustRightInd w:val="0"/>
              <w:jc w:val="both"/>
              <w:rPr>
                <w:rFonts w:eastAsiaTheme="minorEastAsia"/>
              </w:rPr>
            </w:pPr>
            <w:r w:rsidRPr="00F1556C">
              <w:rPr>
                <w:rFonts w:eastAsiaTheme="minorEastAsia"/>
              </w:rPr>
              <w:t>Organizační formy společenskovědního vzdělávání v MŠ.</w:t>
            </w:r>
          </w:p>
          <w:p w14:paraId="1392DD14" w14:textId="77777777" w:rsidR="00CC1C87" w:rsidRPr="00F1556C" w:rsidRDefault="00CC1C87" w:rsidP="00D06270">
            <w:pPr>
              <w:widowControl w:val="0"/>
              <w:suppressAutoHyphens/>
              <w:overflowPunct w:val="0"/>
              <w:autoSpaceDE w:val="0"/>
              <w:autoSpaceDN w:val="0"/>
              <w:adjustRightInd w:val="0"/>
              <w:jc w:val="both"/>
              <w:rPr>
                <w:rFonts w:eastAsiaTheme="minorEastAsia"/>
              </w:rPr>
            </w:pPr>
            <w:r>
              <w:rPr>
                <w:rFonts w:eastAsiaTheme="minorEastAsia"/>
              </w:rPr>
              <w:t>Rozvíjení o</w:t>
            </w:r>
            <w:r w:rsidRPr="00F1556C">
              <w:rPr>
                <w:rFonts w:eastAsiaTheme="minorEastAsia"/>
              </w:rPr>
              <w:t xml:space="preserve">rientace v čase u dítěte předškolního věku. </w:t>
            </w:r>
          </w:p>
          <w:p w14:paraId="0437F3A7" w14:textId="77777777" w:rsidR="00CC1C87" w:rsidRPr="00F1556C" w:rsidRDefault="00CC1C87" w:rsidP="00D06270">
            <w:pPr>
              <w:widowControl w:val="0"/>
              <w:suppressAutoHyphens/>
              <w:overflowPunct w:val="0"/>
              <w:autoSpaceDE w:val="0"/>
              <w:autoSpaceDN w:val="0"/>
              <w:adjustRightInd w:val="0"/>
              <w:jc w:val="both"/>
              <w:rPr>
                <w:rFonts w:eastAsiaTheme="minorEastAsia"/>
              </w:rPr>
            </w:pPr>
            <w:r>
              <w:rPr>
                <w:rFonts w:eastAsiaTheme="minorEastAsia"/>
              </w:rPr>
              <w:t>Rozvíjení o</w:t>
            </w:r>
            <w:r w:rsidRPr="00F1556C">
              <w:rPr>
                <w:rFonts w:eastAsiaTheme="minorEastAsia"/>
              </w:rPr>
              <w:t xml:space="preserve">rientace v prostoru u dítěte předškolního věku. </w:t>
            </w:r>
          </w:p>
          <w:p w14:paraId="718B07A9" w14:textId="77777777" w:rsidR="00CC1C87" w:rsidRPr="00F1556C" w:rsidRDefault="00CC1C87" w:rsidP="00D06270">
            <w:pPr>
              <w:widowControl w:val="0"/>
              <w:suppressAutoHyphens/>
              <w:overflowPunct w:val="0"/>
              <w:autoSpaceDE w:val="0"/>
              <w:autoSpaceDN w:val="0"/>
              <w:adjustRightInd w:val="0"/>
              <w:jc w:val="both"/>
              <w:rPr>
                <w:rFonts w:eastAsiaTheme="minorEastAsia"/>
              </w:rPr>
            </w:pPr>
            <w:r w:rsidRPr="00F1556C">
              <w:rPr>
                <w:rFonts w:eastAsiaTheme="minorEastAsia"/>
              </w:rPr>
              <w:t>Dětské interpretace světa a jejich využití v společenskovědním vzdělávání.</w:t>
            </w:r>
          </w:p>
          <w:p w14:paraId="7DB1CEDC" w14:textId="77777777" w:rsidR="00CC1C87" w:rsidRPr="00F1556C" w:rsidRDefault="00CC1C87" w:rsidP="00D06270">
            <w:pPr>
              <w:widowControl w:val="0"/>
              <w:suppressAutoHyphens/>
              <w:overflowPunct w:val="0"/>
              <w:autoSpaceDE w:val="0"/>
              <w:autoSpaceDN w:val="0"/>
              <w:adjustRightInd w:val="0"/>
              <w:jc w:val="both"/>
              <w:rPr>
                <w:rFonts w:eastAsiaTheme="minorEastAsia"/>
              </w:rPr>
            </w:pPr>
            <w:r w:rsidRPr="00F1556C">
              <w:rPr>
                <w:rFonts w:eastAsiaTheme="minorEastAsia"/>
              </w:rPr>
              <w:t>Analýza doporučených a dostupných učebních textů využívaných ve společenskovědním vzdělávání.</w:t>
            </w:r>
          </w:p>
          <w:p w14:paraId="2959C07D" w14:textId="77777777" w:rsidR="00CC1C87" w:rsidRPr="00F1556C" w:rsidRDefault="00CC1C87" w:rsidP="00D06270">
            <w:pPr>
              <w:widowControl w:val="0"/>
              <w:suppressAutoHyphens/>
              <w:overflowPunct w:val="0"/>
              <w:autoSpaceDE w:val="0"/>
              <w:autoSpaceDN w:val="0"/>
              <w:adjustRightInd w:val="0"/>
              <w:jc w:val="both"/>
              <w:rPr>
                <w:rFonts w:eastAsiaTheme="minorEastAsia"/>
              </w:rPr>
            </w:pPr>
            <w:r w:rsidRPr="00F1556C">
              <w:rPr>
                <w:rFonts w:eastAsiaTheme="minorEastAsia"/>
              </w:rPr>
              <w:t xml:space="preserve">Využití informačních a komunikačních technologií ve společenskovědním vzdělávání v MŠ. </w:t>
            </w:r>
          </w:p>
          <w:p w14:paraId="733A4AE8" w14:textId="77777777" w:rsidR="00CC1C87" w:rsidRDefault="00CC1C87" w:rsidP="002A12F3">
            <w:pPr>
              <w:jc w:val="both"/>
              <w:rPr>
                <w:lang w:eastAsia="en-US"/>
              </w:rPr>
            </w:pPr>
          </w:p>
        </w:tc>
      </w:tr>
      <w:tr w:rsidR="00CC1C87" w14:paraId="608C8F06" w14:textId="77777777" w:rsidTr="00CC1C87">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485CA736" w14:textId="77777777" w:rsidR="00CC1C87" w:rsidRDefault="00CC1C87" w:rsidP="00D06270">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2587A9DF" w14:textId="77777777" w:rsidR="00CC1C87" w:rsidRDefault="00CC1C87" w:rsidP="00D06270">
            <w:pPr>
              <w:spacing w:line="276" w:lineRule="auto"/>
              <w:jc w:val="both"/>
              <w:rPr>
                <w:lang w:eastAsia="en-US"/>
              </w:rPr>
            </w:pPr>
          </w:p>
        </w:tc>
      </w:tr>
      <w:tr w:rsidR="00CC1C87" w14:paraId="3E6B725D" w14:textId="77777777" w:rsidTr="00CC1C87">
        <w:trPr>
          <w:trHeight w:val="1497"/>
          <w:jc w:val="center"/>
        </w:trPr>
        <w:tc>
          <w:tcPr>
            <w:tcW w:w="9854" w:type="dxa"/>
            <w:gridSpan w:val="8"/>
            <w:tcBorders>
              <w:top w:val="nil"/>
              <w:left w:val="single" w:sz="4" w:space="0" w:color="auto"/>
              <w:bottom w:val="single" w:sz="4" w:space="0" w:color="auto"/>
              <w:right w:val="single" w:sz="4" w:space="0" w:color="auto"/>
            </w:tcBorders>
          </w:tcPr>
          <w:p w14:paraId="0B57D02B" w14:textId="77777777" w:rsidR="00CC1C87" w:rsidRPr="00825E2F" w:rsidRDefault="00CC1C87" w:rsidP="00D06270">
            <w:pPr>
              <w:numPr>
                <w:ilvl w:val="12"/>
                <w:numId w:val="0"/>
              </w:numPr>
              <w:tabs>
                <w:tab w:val="left" w:pos="0"/>
              </w:tabs>
              <w:jc w:val="both"/>
              <w:rPr>
                <w:rFonts w:eastAsiaTheme="minorEastAsia"/>
                <w:b/>
                <w:bCs/>
              </w:rPr>
            </w:pPr>
            <w:r>
              <w:rPr>
                <w:rFonts w:eastAsiaTheme="minorEastAsia"/>
                <w:b/>
                <w:bCs/>
              </w:rPr>
              <w:t>Povinná</w:t>
            </w:r>
            <w:r w:rsidRPr="00825E2F">
              <w:rPr>
                <w:rFonts w:eastAsiaTheme="minorEastAsia"/>
                <w:b/>
                <w:bCs/>
              </w:rPr>
              <w:t xml:space="preserve"> literatura</w:t>
            </w:r>
            <w:r w:rsidR="00205FAB">
              <w:rPr>
                <w:rFonts w:eastAsiaTheme="minorEastAsia"/>
                <w:b/>
                <w:bCs/>
              </w:rPr>
              <w:t>:</w:t>
            </w:r>
          </w:p>
          <w:p w14:paraId="42D9C62E" w14:textId="77777777" w:rsidR="00CC1C87" w:rsidRPr="00825E2F" w:rsidRDefault="00CC1C87" w:rsidP="00BE6D6D">
            <w:pPr>
              <w:rPr>
                <w:rFonts w:eastAsiaTheme="minorEastAsia"/>
              </w:rPr>
            </w:pPr>
            <w:r w:rsidRPr="00825E2F">
              <w:rPr>
                <w:rFonts w:eastAsiaTheme="minorEastAsia"/>
              </w:rPr>
              <w:t>Machalová, M.</w:t>
            </w:r>
            <w:r>
              <w:rPr>
                <w:rFonts w:eastAsiaTheme="minorEastAsia"/>
              </w:rPr>
              <w:t xml:space="preserve"> (2006).</w:t>
            </w:r>
            <w:r w:rsidRPr="00825E2F">
              <w:rPr>
                <w:rFonts w:eastAsiaTheme="minorEastAsia"/>
              </w:rPr>
              <w:t xml:space="preserve"> Co znamená, má-li se dítě naučit chápat historický čas? In </w:t>
            </w:r>
            <w:r>
              <w:rPr>
                <w:rFonts w:eastAsiaTheme="minorEastAsia"/>
              </w:rPr>
              <w:t>M</w:t>
            </w:r>
            <w:r w:rsidRPr="00825E2F">
              <w:rPr>
                <w:rFonts w:eastAsiaTheme="minorEastAsia"/>
              </w:rPr>
              <w:t xml:space="preserve">aňák, J., </w:t>
            </w:r>
            <w:r w:rsidRPr="002E3DCD">
              <w:rPr>
                <w:noProof/>
                <w:shd w:val="clear" w:color="auto" w:fill="FFFFFF"/>
              </w:rPr>
              <w:t>&amp;</w:t>
            </w:r>
            <w:r w:rsidRPr="00825E2F">
              <w:rPr>
                <w:rFonts w:eastAsiaTheme="minorEastAsia"/>
              </w:rPr>
              <w:t xml:space="preserve">Janík, T. (eds.) </w:t>
            </w:r>
            <w:r w:rsidRPr="00825E2F">
              <w:rPr>
                <w:rFonts w:eastAsiaTheme="minorEastAsia"/>
                <w:i/>
                <w:iCs/>
              </w:rPr>
              <w:t>Problémy kurikula základní školy</w:t>
            </w:r>
            <w:r w:rsidRPr="00825E2F">
              <w:rPr>
                <w:rFonts w:eastAsiaTheme="minorEastAsia"/>
              </w:rPr>
              <w:t xml:space="preserve">. Brno: </w:t>
            </w:r>
            <w:r>
              <w:rPr>
                <w:rFonts w:eastAsiaTheme="minorEastAsia"/>
              </w:rPr>
              <w:t>MU</w:t>
            </w:r>
            <w:r w:rsidRPr="00825E2F">
              <w:rPr>
                <w:rFonts w:eastAsiaTheme="minorEastAsia"/>
              </w:rPr>
              <w:t>.</w:t>
            </w:r>
          </w:p>
          <w:p w14:paraId="3794B445" w14:textId="77777777" w:rsidR="00CC1C87" w:rsidRPr="00825E2F" w:rsidRDefault="00CC1C87" w:rsidP="00BE6D6D">
            <w:pPr>
              <w:rPr>
                <w:rFonts w:eastAsiaTheme="minorEastAsia"/>
              </w:rPr>
            </w:pPr>
            <w:r w:rsidRPr="00825E2F">
              <w:t xml:space="preserve">Majerčíková, J. </w:t>
            </w:r>
            <w:r>
              <w:t xml:space="preserve">(2012). </w:t>
            </w:r>
            <w:r w:rsidRPr="00825E2F">
              <w:rPr>
                <w:i/>
              </w:rPr>
              <w:t>Rodina s predškolákom. Výskum rodín s deťmi predškolského veku</w:t>
            </w:r>
            <w:r>
              <w:t>. Bratislava: UK.</w:t>
            </w:r>
          </w:p>
          <w:p w14:paraId="5ED48193" w14:textId="77777777" w:rsidR="00CC1C87" w:rsidRPr="00952834" w:rsidRDefault="00CC1C87" w:rsidP="00BE6D6D">
            <w:pPr>
              <w:rPr>
                <w:rFonts w:eastAsiaTheme="minorEastAsia"/>
              </w:rPr>
            </w:pPr>
            <w:r w:rsidRPr="00825E2F">
              <w:rPr>
                <w:rFonts w:eastAsiaTheme="minorEastAsia"/>
                <w:caps/>
              </w:rPr>
              <w:t>K</w:t>
            </w:r>
            <w:r w:rsidRPr="00825E2F">
              <w:rPr>
                <w:rFonts w:eastAsiaTheme="minorEastAsia"/>
              </w:rPr>
              <w:t>lusák</w:t>
            </w:r>
            <w:r w:rsidRPr="00825E2F">
              <w:rPr>
                <w:rFonts w:eastAsiaTheme="minorEastAsia"/>
                <w:caps/>
              </w:rPr>
              <w:t>,</w:t>
            </w:r>
            <w:r w:rsidRPr="00825E2F">
              <w:rPr>
                <w:rFonts w:eastAsiaTheme="minorEastAsia"/>
              </w:rPr>
              <w:t xml:space="preserve"> M. </w:t>
            </w:r>
            <w:r>
              <w:rPr>
                <w:rFonts w:eastAsiaTheme="minorEastAsia"/>
              </w:rPr>
              <w:t xml:space="preserve">(2001). </w:t>
            </w:r>
            <w:r w:rsidRPr="00825E2F">
              <w:rPr>
                <w:rFonts w:eastAsiaTheme="minorEastAsia"/>
              </w:rPr>
              <w:t xml:space="preserve">Poznávání sociálního prostředí. In </w:t>
            </w:r>
            <w:r w:rsidR="006003D5" w:rsidRPr="00825E2F">
              <w:rPr>
                <w:rFonts w:eastAsiaTheme="minorEastAsia"/>
                <w:caps/>
              </w:rPr>
              <w:t>K</w:t>
            </w:r>
            <w:r w:rsidR="006003D5" w:rsidRPr="00825E2F">
              <w:rPr>
                <w:rFonts w:eastAsiaTheme="minorEastAsia"/>
              </w:rPr>
              <w:t>olláriková</w:t>
            </w:r>
            <w:r w:rsidR="006003D5" w:rsidRPr="00825E2F">
              <w:rPr>
                <w:rFonts w:eastAsiaTheme="minorEastAsia"/>
                <w:caps/>
              </w:rPr>
              <w:t>, Z.,</w:t>
            </w:r>
            <w:r w:rsidR="006003D5" w:rsidRPr="002E3DCD">
              <w:rPr>
                <w:noProof/>
                <w:shd w:val="clear" w:color="auto" w:fill="FFFFFF"/>
              </w:rPr>
              <w:t xml:space="preserve"> &amp; Pupala</w:t>
            </w:r>
            <w:r w:rsidRPr="00825E2F">
              <w:rPr>
                <w:rFonts w:eastAsiaTheme="minorEastAsia"/>
              </w:rPr>
              <w:t xml:space="preserve">, B. </w:t>
            </w:r>
            <w:r w:rsidRPr="00825E2F">
              <w:rPr>
                <w:rFonts w:eastAsiaTheme="minorEastAsia"/>
                <w:i/>
                <w:iCs/>
              </w:rPr>
              <w:t xml:space="preserve">Predškolská a elementárna pedagogika. </w:t>
            </w:r>
            <w:r>
              <w:rPr>
                <w:rFonts w:eastAsiaTheme="minorEastAsia"/>
              </w:rPr>
              <w:t>Praha: Portál</w:t>
            </w:r>
            <w:r w:rsidRPr="00825E2F">
              <w:rPr>
                <w:rFonts w:eastAsiaTheme="minorEastAsia"/>
              </w:rPr>
              <w:t>.</w:t>
            </w:r>
          </w:p>
          <w:p w14:paraId="197BBB52" w14:textId="77777777" w:rsidR="00CC1C87" w:rsidRPr="00952834" w:rsidRDefault="006003D5" w:rsidP="00BE6D6D">
            <w:pPr>
              <w:rPr>
                <w:rFonts w:eastAsiaTheme="minorEastAsia"/>
              </w:rPr>
            </w:pPr>
            <w:r w:rsidRPr="00825E2F">
              <w:rPr>
                <w:rFonts w:eastAsiaTheme="minorEastAsia"/>
              </w:rPr>
              <w:t>Pupala, B.</w:t>
            </w:r>
            <w:r w:rsidR="003341D0">
              <w:rPr>
                <w:rFonts w:eastAsiaTheme="minorEastAsia"/>
              </w:rPr>
              <w:t>,</w:t>
            </w:r>
            <w:r w:rsidRPr="002E3DCD">
              <w:rPr>
                <w:noProof/>
                <w:shd w:val="clear" w:color="auto" w:fill="FFFFFF"/>
              </w:rPr>
              <w:t xml:space="preserve"> &amp;</w:t>
            </w:r>
            <w:r w:rsidR="00F43921">
              <w:rPr>
                <w:noProof/>
                <w:shd w:val="clear" w:color="auto" w:fill="FFFFFF"/>
              </w:rPr>
              <w:t xml:space="preserve"> </w:t>
            </w:r>
            <w:r w:rsidRPr="002E3DCD">
              <w:rPr>
                <w:noProof/>
                <w:shd w:val="clear" w:color="auto" w:fill="FFFFFF"/>
              </w:rPr>
              <w:t>Zápotočná</w:t>
            </w:r>
            <w:r w:rsidR="00CC1C87" w:rsidRPr="00825E2F">
              <w:rPr>
                <w:rFonts w:eastAsiaTheme="minorEastAsia"/>
              </w:rPr>
              <w:t xml:space="preserve">, O. </w:t>
            </w:r>
            <w:r w:rsidR="00CC1C87">
              <w:rPr>
                <w:rFonts w:eastAsiaTheme="minorEastAsia"/>
              </w:rPr>
              <w:t xml:space="preserve">(2001). </w:t>
            </w:r>
            <w:r w:rsidR="00CC1C87" w:rsidRPr="00825E2F">
              <w:rPr>
                <w:rFonts w:eastAsiaTheme="minorEastAsia"/>
              </w:rPr>
              <w:t xml:space="preserve">Vzdelávanie ako formovanie kultúrnej gramotnosti. In </w:t>
            </w:r>
            <w:r w:rsidRPr="00825E2F">
              <w:rPr>
                <w:rFonts w:eastAsiaTheme="minorEastAsia"/>
                <w:caps/>
              </w:rPr>
              <w:t>K</w:t>
            </w:r>
            <w:r w:rsidRPr="00825E2F">
              <w:rPr>
                <w:rFonts w:eastAsiaTheme="minorEastAsia"/>
              </w:rPr>
              <w:t>olláriková</w:t>
            </w:r>
            <w:r w:rsidRPr="00825E2F">
              <w:rPr>
                <w:rFonts w:eastAsiaTheme="minorEastAsia"/>
                <w:caps/>
              </w:rPr>
              <w:t>, Z.,</w:t>
            </w:r>
            <w:r w:rsidRPr="002E3DCD">
              <w:rPr>
                <w:noProof/>
                <w:shd w:val="clear" w:color="auto" w:fill="FFFFFF"/>
              </w:rPr>
              <w:t xml:space="preserve"> &amp; Pupala</w:t>
            </w:r>
            <w:r w:rsidR="00CC1C87" w:rsidRPr="00825E2F">
              <w:rPr>
                <w:rFonts w:eastAsiaTheme="minorEastAsia"/>
              </w:rPr>
              <w:t xml:space="preserve">, B. </w:t>
            </w:r>
            <w:r w:rsidR="00CC1C87" w:rsidRPr="00825E2F">
              <w:rPr>
                <w:rFonts w:eastAsiaTheme="minorEastAsia"/>
                <w:i/>
                <w:iCs/>
              </w:rPr>
              <w:t xml:space="preserve">Predškolská a elementárna pedagogika. </w:t>
            </w:r>
            <w:r w:rsidR="00CC1C87">
              <w:rPr>
                <w:rFonts w:eastAsiaTheme="minorEastAsia"/>
              </w:rPr>
              <w:t>Praha: Portál</w:t>
            </w:r>
            <w:r w:rsidR="00CC1C87" w:rsidRPr="00825E2F">
              <w:rPr>
                <w:rFonts w:eastAsiaTheme="minorEastAsia"/>
              </w:rPr>
              <w:t>.</w:t>
            </w:r>
          </w:p>
          <w:p w14:paraId="3ACE073D" w14:textId="77777777" w:rsidR="00CC1C87" w:rsidRDefault="00CC1C87" w:rsidP="00BE6D6D">
            <w:pPr>
              <w:rPr>
                <w:rFonts w:eastAsiaTheme="minorEastAsia"/>
              </w:rPr>
            </w:pPr>
            <w:r>
              <w:rPr>
                <w:rFonts w:eastAsiaTheme="minorEastAsia"/>
              </w:rPr>
              <w:t xml:space="preserve">Škoda, J., </w:t>
            </w:r>
            <w:r w:rsidRPr="002E3DCD">
              <w:rPr>
                <w:noProof/>
                <w:shd w:val="clear" w:color="auto" w:fill="FFFFFF"/>
              </w:rPr>
              <w:t>&amp;</w:t>
            </w:r>
            <w:r w:rsidR="00F43921">
              <w:rPr>
                <w:noProof/>
                <w:shd w:val="clear" w:color="auto" w:fill="FFFFFF"/>
              </w:rPr>
              <w:t xml:space="preserve"> </w:t>
            </w:r>
            <w:r>
              <w:rPr>
                <w:rFonts w:eastAsiaTheme="minorEastAsia"/>
              </w:rPr>
              <w:t xml:space="preserve">Doulík, P. (2011). </w:t>
            </w:r>
            <w:r w:rsidRPr="00136567">
              <w:rPr>
                <w:rFonts w:eastAsiaTheme="minorEastAsia"/>
                <w:i/>
              </w:rPr>
              <w:t>Psychodidaktika</w:t>
            </w:r>
            <w:r>
              <w:rPr>
                <w:rFonts w:eastAsiaTheme="minorEastAsia"/>
              </w:rPr>
              <w:t>. Praha: Grada.</w:t>
            </w:r>
          </w:p>
          <w:p w14:paraId="0CF88FD2" w14:textId="77777777" w:rsidR="00CA11A5" w:rsidRDefault="00CA11A5" w:rsidP="00D06270">
            <w:pPr>
              <w:jc w:val="both"/>
              <w:rPr>
                <w:rFonts w:eastAsiaTheme="minorEastAsia"/>
              </w:rPr>
            </w:pPr>
          </w:p>
          <w:p w14:paraId="36B22AE7" w14:textId="77777777" w:rsidR="00CC1C87" w:rsidRPr="00825E2F" w:rsidRDefault="00CC1C87" w:rsidP="00D06270">
            <w:pPr>
              <w:jc w:val="both"/>
              <w:rPr>
                <w:rFonts w:eastAsiaTheme="minorEastAsia"/>
                <w:b/>
                <w:bCs/>
              </w:rPr>
            </w:pPr>
            <w:r w:rsidRPr="00825E2F">
              <w:rPr>
                <w:rFonts w:eastAsiaTheme="minorEastAsia"/>
                <w:b/>
                <w:bCs/>
              </w:rPr>
              <w:t>Doporučená literatura</w:t>
            </w:r>
            <w:r w:rsidR="00205FAB">
              <w:rPr>
                <w:rFonts w:eastAsiaTheme="minorEastAsia"/>
                <w:b/>
                <w:bCs/>
              </w:rPr>
              <w:t>:</w:t>
            </w:r>
          </w:p>
          <w:p w14:paraId="6C24C1EC" w14:textId="77777777" w:rsidR="00CC1C87" w:rsidRPr="00825E2F" w:rsidRDefault="00CC1C87" w:rsidP="00BE6D6D">
            <w:pPr>
              <w:rPr>
                <w:rFonts w:eastAsiaTheme="minorEastAsia"/>
              </w:rPr>
            </w:pPr>
            <w:r w:rsidRPr="00825E2F">
              <w:rPr>
                <w:rFonts w:eastAsiaTheme="minorEastAsia"/>
              </w:rPr>
              <w:t xml:space="preserve">Koťátková, S. </w:t>
            </w:r>
            <w:r>
              <w:rPr>
                <w:rFonts w:eastAsiaTheme="minorEastAsia"/>
              </w:rPr>
              <w:t xml:space="preserve">(2008). </w:t>
            </w:r>
            <w:r w:rsidRPr="00825E2F">
              <w:rPr>
                <w:i/>
              </w:rPr>
              <w:t>Dítě a mateřská škola</w:t>
            </w:r>
            <w:r>
              <w:t>. Praha: Grada</w:t>
            </w:r>
            <w:r w:rsidRPr="00825E2F">
              <w:t xml:space="preserve">. </w:t>
            </w:r>
          </w:p>
          <w:p w14:paraId="59306B0D" w14:textId="77777777" w:rsidR="00CC1C87" w:rsidRDefault="00CC1C87" w:rsidP="00BE6D6D">
            <w:pPr>
              <w:rPr>
                <w:rFonts w:eastAsiaTheme="minorEastAsia"/>
              </w:rPr>
            </w:pPr>
            <w:r w:rsidRPr="00825E2F">
              <w:rPr>
                <w:rFonts w:eastAsiaTheme="minorEastAsia"/>
              </w:rPr>
              <w:t xml:space="preserve">Svobodová, E. </w:t>
            </w:r>
            <w:r>
              <w:rPr>
                <w:rFonts w:eastAsiaTheme="minorEastAsia"/>
              </w:rPr>
              <w:t>et al</w:t>
            </w:r>
            <w:r w:rsidRPr="00825E2F">
              <w:rPr>
                <w:rFonts w:eastAsiaTheme="minorEastAsia"/>
              </w:rPr>
              <w:t xml:space="preserve">. </w:t>
            </w:r>
            <w:r>
              <w:rPr>
                <w:rFonts w:eastAsiaTheme="minorEastAsia"/>
              </w:rPr>
              <w:t xml:space="preserve">(2010). </w:t>
            </w:r>
            <w:r w:rsidRPr="00825E2F">
              <w:rPr>
                <w:rFonts w:eastAsiaTheme="minorEastAsia"/>
                <w:i/>
              </w:rPr>
              <w:t>Vzdělávání v mateřské škole</w:t>
            </w:r>
            <w:r w:rsidRPr="00825E2F">
              <w:rPr>
                <w:rFonts w:eastAsiaTheme="minorEastAsia"/>
              </w:rPr>
              <w:t>. Praha</w:t>
            </w:r>
            <w:r>
              <w:rPr>
                <w:rFonts w:eastAsiaTheme="minorEastAsia"/>
              </w:rPr>
              <w:t>: Portál</w:t>
            </w:r>
            <w:r w:rsidRPr="00825E2F">
              <w:rPr>
                <w:rFonts w:eastAsiaTheme="minorEastAsia"/>
              </w:rPr>
              <w:t>.</w:t>
            </w:r>
          </w:p>
          <w:p w14:paraId="3187B65A" w14:textId="77777777" w:rsidR="00950B6D" w:rsidRPr="00AA2D76" w:rsidRDefault="00950B6D" w:rsidP="00D06270">
            <w:pPr>
              <w:jc w:val="both"/>
              <w:rPr>
                <w:rFonts w:eastAsiaTheme="minorEastAsia"/>
              </w:rPr>
            </w:pPr>
          </w:p>
        </w:tc>
      </w:tr>
      <w:tr w:rsidR="00CC1C87" w14:paraId="4E79329C" w14:textId="77777777" w:rsidTr="00CC1C87">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3B0F2131" w14:textId="77777777" w:rsidR="00CC1C87" w:rsidRDefault="00CC1C87" w:rsidP="00D06270">
            <w:pPr>
              <w:spacing w:line="276" w:lineRule="auto"/>
              <w:jc w:val="center"/>
              <w:rPr>
                <w:b/>
                <w:lang w:eastAsia="en-US"/>
              </w:rPr>
            </w:pPr>
            <w:r>
              <w:rPr>
                <w:b/>
                <w:lang w:eastAsia="en-US"/>
              </w:rPr>
              <w:t>Informace ke kombinované nebo distanční formě</w:t>
            </w:r>
          </w:p>
        </w:tc>
      </w:tr>
      <w:tr w:rsidR="00CC1C87" w14:paraId="58D3F525" w14:textId="77777777" w:rsidTr="00CC1C87">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A977466" w14:textId="77777777" w:rsidR="00CC1C87" w:rsidRDefault="00CC1C87" w:rsidP="00D06270">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3F592BD8" w14:textId="77777777" w:rsidR="00CC1C87" w:rsidRDefault="00CC1C87" w:rsidP="00D06270">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AF3DF8C" w14:textId="77777777" w:rsidR="00CC1C87" w:rsidRDefault="00CC1C87" w:rsidP="00D06270">
            <w:pPr>
              <w:spacing w:line="276" w:lineRule="auto"/>
              <w:jc w:val="both"/>
              <w:rPr>
                <w:b/>
                <w:lang w:eastAsia="en-US"/>
              </w:rPr>
            </w:pPr>
            <w:r>
              <w:rPr>
                <w:b/>
                <w:lang w:eastAsia="en-US"/>
              </w:rPr>
              <w:t xml:space="preserve">hodin </w:t>
            </w:r>
          </w:p>
        </w:tc>
      </w:tr>
      <w:tr w:rsidR="00CC1C87" w14:paraId="320D9E73" w14:textId="77777777" w:rsidTr="00CC1C87">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6706CE0" w14:textId="77777777" w:rsidR="00CC1C87" w:rsidRDefault="00CC1C87" w:rsidP="00D06270">
            <w:pPr>
              <w:spacing w:line="276" w:lineRule="auto"/>
              <w:jc w:val="both"/>
              <w:rPr>
                <w:b/>
                <w:lang w:eastAsia="en-US"/>
              </w:rPr>
            </w:pPr>
            <w:r>
              <w:rPr>
                <w:b/>
                <w:lang w:eastAsia="en-US"/>
              </w:rPr>
              <w:t>Informace o způsobu kontaktu s</w:t>
            </w:r>
            <w:r w:rsidR="006003D5">
              <w:rPr>
                <w:b/>
                <w:lang w:eastAsia="en-US"/>
              </w:rPr>
              <w:t> </w:t>
            </w:r>
            <w:r>
              <w:rPr>
                <w:b/>
                <w:lang w:eastAsia="en-US"/>
              </w:rPr>
              <w:t>vyučujícím</w:t>
            </w:r>
          </w:p>
        </w:tc>
      </w:tr>
      <w:tr w:rsidR="00CC1C87" w14:paraId="25DB0CDA" w14:textId="77777777" w:rsidTr="00950B6D">
        <w:trPr>
          <w:trHeight w:val="273"/>
          <w:jc w:val="center"/>
        </w:trPr>
        <w:tc>
          <w:tcPr>
            <w:tcW w:w="9854" w:type="dxa"/>
            <w:gridSpan w:val="8"/>
            <w:tcBorders>
              <w:top w:val="single" w:sz="4" w:space="0" w:color="auto"/>
              <w:left w:val="single" w:sz="4" w:space="0" w:color="auto"/>
              <w:bottom w:val="single" w:sz="4" w:space="0" w:color="auto"/>
              <w:right w:val="single" w:sz="4" w:space="0" w:color="auto"/>
            </w:tcBorders>
          </w:tcPr>
          <w:p w14:paraId="4F8469C8" w14:textId="77777777" w:rsidR="00CC1C87" w:rsidRDefault="00CC1C87" w:rsidP="00D06270">
            <w:pPr>
              <w:spacing w:line="276" w:lineRule="auto"/>
              <w:jc w:val="both"/>
              <w:rPr>
                <w:lang w:eastAsia="en-US"/>
              </w:rPr>
            </w:pPr>
          </w:p>
        </w:tc>
      </w:tr>
    </w:tbl>
    <w:p w14:paraId="5F88CFF3" w14:textId="77777777" w:rsidR="00950B6D" w:rsidRDefault="00950B6D" w:rsidP="00CC1C87">
      <w:pPr>
        <w:rPr>
          <w:b/>
          <w:sz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F1D00" w14:paraId="427192DF" w14:textId="77777777" w:rsidTr="00CA11A5">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E9E856E" w14:textId="77777777" w:rsidR="006F1D00" w:rsidRDefault="00950B6D" w:rsidP="00CA11A5">
            <w:pPr>
              <w:spacing w:line="276" w:lineRule="auto"/>
              <w:jc w:val="both"/>
              <w:rPr>
                <w:b/>
                <w:sz w:val="28"/>
                <w:lang w:eastAsia="en-US"/>
              </w:rPr>
            </w:pPr>
            <w:r>
              <w:rPr>
                <w:b/>
                <w:sz w:val="28"/>
              </w:rPr>
              <w:br w:type="page"/>
            </w:r>
            <w:r w:rsidR="006F1D00">
              <w:rPr>
                <w:b/>
                <w:sz w:val="28"/>
                <w:lang w:eastAsia="en-US"/>
              </w:rPr>
              <w:t>B-III – Charakteristika studijního předmětu</w:t>
            </w:r>
          </w:p>
        </w:tc>
      </w:tr>
      <w:tr w:rsidR="006F1D00" w14:paraId="16614FAC" w14:textId="77777777" w:rsidTr="00CA11A5">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1A1C3A8C" w14:textId="77777777" w:rsidR="006F1D00" w:rsidRDefault="006F1D00" w:rsidP="004879DB">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7FED5EA" w14:textId="77777777" w:rsidR="006F1D00" w:rsidRDefault="006F1D00" w:rsidP="004879DB">
            <w:r>
              <w:t>Analýza spolupráce MŠ a rodiny</w:t>
            </w:r>
          </w:p>
        </w:tc>
      </w:tr>
      <w:tr w:rsidR="006F1D00" w14:paraId="1BFFDD21"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E3A2EE9" w14:textId="77777777" w:rsidR="006F1D00" w:rsidRDefault="006F1D00" w:rsidP="004879DB">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92667AE" w14:textId="77777777" w:rsidR="006F1D00" w:rsidRDefault="006F1D00" w:rsidP="004879DB">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164392F" w14:textId="77777777" w:rsidR="006F1D00" w:rsidRDefault="006F1D00" w:rsidP="004879DB">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1CF271AE" w14:textId="77777777" w:rsidR="006F1D00" w:rsidRDefault="006F1D00" w:rsidP="004879DB">
            <w:pPr>
              <w:spacing w:line="276" w:lineRule="auto"/>
              <w:jc w:val="both"/>
              <w:rPr>
                <w:lang w:eastAsia="en-US"/>
              </w:rPr>
            </w:pPr>
            <w:r>
              <w:rPr>
                <w:lang w:eastAsia="en-US"/>
              </w:rPr>
              <w:t>1/LS</w:t>
            </w:r>
          </w:p>
        </w:tc>
      </w:tr>
      <w:tr w:rsidR="006F1D00" w14:paraId="11F6F728"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1D30851" w14:textId="77777777" w:rsidR="006F1D00" w:rsidRDefault="006F1D00" w:rsidP="004879DB">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7F2D049" w14:textId="77777777" w:rsidR="006F1D00" w:rsidRDefault="006F1D00" w:rsidP="004879DB">
            <w:pPr>
              <w:spacing w:line="276" w:lineRule="auto"/>
              <w:jc w:val="both"/>
              <w:rPr>
                <w:lang w:eastAsia="en-US"/>
              </w:rPr>
            </w:pPr>
            <w:r>
              <w:rPr>
                <w:lang w:eastAsia="en-US"/>
              </w:rPr>
              <w:t>14p+14s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92D5797" w14:textId="77777777" w:rsidR="006F1D00" w:rsidRDefault="006F1D00" w:rsidP="004879DB">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B85F1E0" w14:textId="77777777" w:rsidR="006F1D00" w:rsidRDefault="006F1D00" w:rsidP="004879DB">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C9D1D27" w14:textId="77777777" w:rsidR="006F1D00" w:rsidRDefault="006F1D00" w:rsidP="004879DB">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27447E6" w14:textId="77777777" w:rsidR="006F1D00" w:rsidRDefault="006F1D00" w:rsidP="004879DB">
            <w:pPr>
              <w:spacing w:line="276" w:lineRule="auto"/>
              <w:jc w:val="both"/>
              <w:rPr>
                <w:lang w:eastAsia="en-US"/>
              </w:rPr>
            </w:pPr>
            <w:r>
              <w:rPr>
                <w:lang w:eastAsia="en-US"/>
              </w:rPr>
              <w:t>3</w:t>
            </w:r>
          </w:p>
        </w:tc>
      </w:tr>
      <w:tr w:rsidR="006F1D00" w14:paraId="7A46FCCB"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A7480A3" w14:textId="77777777" w:rsidR="006F1D00" w:rsidRDefault="006F1D00" w:rsidP="004879DB">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7277D583" w14:textId="77777777" w:rsidR="006F1D00" w:rsidRDefault="006F1D00" w:rsidP="004879DB">
            <w:pPr>
              <w:spacing w:line="276" w:lineRule="auto"/>
              <w:jc w:val="both"/>
              <w:rPr>
                <w:lang w:eastAsia="en-US"/>
              </w:rPr>
            </w:pPr>
          </w:p>
        </w:tc>
      </w:tr>
      <w:tr w:rsidR="006F1D00" w14:paraId="1218DE13"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05D01D8" w14:textId="77777777" w:rsidR="006F1D00" w:rsidRDefault="006F1D00" w:rsidP="004879DB">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5B1C65F4" w14:textId="77777777" w:rsidR="006F1D00" w:rsidRDefault="006F1D00" w:rsidP="002A12F3">
            <w:pPr>
              <w:jc w:val="both"/>
              <w:rPr>
                <w:lang w:eastAsia="en-US"/>
              </w:rPr>
            </w:pPr>
            <w:r>
              <w:rPr>
                <w:lang w:eastAsia="en-US"/>
              </w:rPr>
              <w:t xml:space="preserve">klasifikovaný zápočet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B801B1A" w14:textId="77777777" w:rsidR="006F1D00" w:rsidRDefault="006F1D00" w:rsidP="004879DB">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C9CB001" w14:textId="77777777" w:rsidR="006F1D00" w:rsidRDefault="006F1D00" w:rsidP="002A12F3">
            <w:pPr>
              <w:jc w:val="both"/>
              <w:rPr>
                <w:lang w:eastAsia="en-US"/>
              </w:rPr>
            </w:pPr>
            <w:r>
              <w:rPr>
                <w:lang w:eastAsia="en-US"/>
              </w:rPr>
              <w:t>přednáška, seminář</w:t>
            </w:r>
          </w:p>
        </w:tc>
      </w:tr>
      <w:tr w:rsidR="006F1D00" w14:paraId="2BC9BE01"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F0C2BDC" w14:textId="77777777" w:rsidR="006F1D00" w:rsidRDefault="006F1D00" w:rsidP="004879DB">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70FB7029" w14:textId="77777777" w:rsidR="006F1D00" w:rsidRDefault="006F1D00" w:rsidP="002A12F3">
            <w:pPr>
              <w:jc w:val="both"/>
            </w:pPr>
            <w:r>
              <w:t xml:space="preserve">Docházka (80% účast ve výuce). </w:t>
            </w:r>
          </w:p>
          <w:p w14:paraId="790ABB8B" w14:textId="77777777" w:rsidR="006F1D00" w:rsidRDefault="006F1D00" w:rsidP="004879DB">
            <w:pPr>
              <w:spacing w:line="276" w:lineRule="auto"/>
              <w:jc w:val="both"/>
              <w:rPr>
                <w:lang w:eastAsia="en-US"/>
              </w:rPr>
            </w:pPr>
            <w:r>
              <w:t>Seminární práce spojená s prezentací, kombinována s ústní kolokviální zkouškou.</w:t>
            </w:r>
          </w:p>
        </w:tc>
      </w:tr>
      <w:tr w:rsidR="006F1D00" w14:paraId="7162CB98" w14:textId="77777777" w:rsidTr="00CA11A5">
        <w:trPr>
          <w:trHeight w:val="298"/>
          <w:jc w:val="center"/>
        </w:trPr>
        <w:tc>
          <w:tcPr>
            <w:tcW w:w="9855" w:type="dxa"/>
            <w:gridSpan w:val="8"/>
            <w:tcBorders>
              <w:top w:val="nil"/>
              <w:left w:val="single" w:sz="4" w:space="0" w:color="auto"/>
              <w:bottom w:val="single" w:sz="4" w:space="0" w:color="auto"/>
              <w:right w:val="single" w:sz="4" w:space="0" w:color="auto"/>
            </w:tcBorders>
          </w:tcPr>
          <w:p w14:paraId="758B059A" w14:textId="77777777" w:rsidR="006F1D00" w:rsidRDefault="006F1D00" w:rsidP="004879DB">
            <w:pPr>
              <w:spacing w:line="276" w:lineRule="auto"/>
              <w:jc w:val="both"/>
              <w:rPr>
                <w:lang w:eastAsia="en-US"/>
              </w:rPr>
            </w:pPr>
          </w:p>
        </w:tc>
      </w:tr>
      <w:tr w:rsidR="006F1D00" w14:paraId="6E5C43EC" w14:textId="77777777" w:rsidTr="00CA11A5">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762980B9" w14:textId="77777777" w:rsidR="006F1D00" w:rsidRDefault="006F1D00" w:rsidP="004879DB">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313C38D0" w14:textId="77777777" w:rsidR="006F1D00" w:rsidRPr="00D95BF2" w:rsidRDefault="006F1D00" w:rsidP="004879DB">
            <w:r w:rsidRPr="00D95BF2">
              <w:t>doc. PaedDr. Jana Majerčíková, PhD.</w:t>
            </w:r>
          </w:p>
        </w:tc>
      </w:tr>
      <w:tr w:rsidR="006F1D00" w14:paraId="1583C16A" w14:textId="77777777" w:rsidTr="00CA11A5">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64A6B60F" w14:textId="77777777" w:rsidR="006F1D00" w:rsidRDefault="006F1D00" w:rsidP="004879DB">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6AA34B11" w14:textId="77777777" w:rsidR="006F1D00" w:rsidRDefault="006F1D00" w:rsidP="002A12F3">
            <w:pPr>
              <w:jc w:val="both"/>
              <w:rPr>
                <w:lang w:eastAsia="en-US"/>
              </w:rPr>
            </w:pPr>
            <w:r>
              <w:rPr>
                <w:lang w:eastAsia="en-US"/>
              </w:rPr>
              <w:t>přednášející, vede seminář</w:t>
            </w:r>
          </w:p>
        </w:tc>
      </w:tr>
      <w:tr w:rsidR="006F1D00" w14:paraId="2EF15187"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A9FCB1B" w14:textId="77777777" w:rsidR="006F1D00" w:rsidRDefault="006F1D00" w:rsidP="004879DB">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5F3FD593" w14:textId="77777777" w:rsidR="006F1D00" w:rsidRPr="00D95BF2" w:rsidRDefault="006F1D00" w:rsidP="004879DB">
            <w:pPr>
              <w:spacing w:line="276" w:lineRule="auto"/>
              <w:jc w:val="both"/>
              <w:rPr>
                <w:lang w:eastAsia="en-US"/>
              </w:rPr>
            </w:pPr>
            <w:r>
              <w:t>d</w:t>
            </w:r>
            <w:r w:rsidRPr="00D95BF2">
              <w:t>oc. PaedDr. Jana Majerčíková, PhD.</w:t>
            </w:r>
            <w:r>
              <w:t xml:space="preserve">, </w:t>
            </w:r>
            <w:r>
              <w:rPr>
                <w:lang w:eastAsia="en-US"/>
              </w:rPr>
              <w:t>100%</w:t>
            </w:r>
          </w:p>
        </w:tc>
      </w:tr>
      <w:tr w:rsidR="006F1D00" w14:paraId="5187B740" w14:textId="77777777" w:rsidTr="00CA11A5">
        <w:trPr>
          <w:trHeight w:val="267"/>
          <w:jc w:val="center"/>
        </w:trPr>
        <w:tc>
          <w:tcPr>
            <w:tcW w:w="9855" w:type="dxa"/>
            <w:gridSpan w:val="8"/>
            <w:tcBorders>
              <w:top w:val="nil"/>
              <w:left w:val="single" w:sz="4" w:space="0" w:color="auto"/>
              <w:bottom w:val="single" w:sz="4" w:space="0" w:color="auto"/>
              <w:right w:val="single" w:sz="4" w:space="0" w:color="auto"/>
            </w:tcBorders>
          </w:tcPr>
          <w:p w14:paraId="7AD17BCF" w14:textId="77777777" w:rsidR="006F1D00" w:rsidRDefault="006F1D00" w:rsidP="004879DB">
            <w:pPr>
              <w:spacing w:line="276" w:lineRule="auto"/>
              <w:jc w:val="both"/>
              <w:rPr>
                <w:lang w:eastAsia="en-US"/>
              </w:rPr>
            </w:pPr>
          </w:p>
        </w:tc>
      </w:tr>
      <w:tr w:rsidR="006F1D00" w14:paraId="63438B35"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E8DE040" w14:textId="77777777" w:rsidR="006F1D00" w:rsidRDefault="006F1D00" w:rsidP="004879DB">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03E0D477" w14:textId="77777777" w:rsidR="006F1D00" w:rsidRDefault="006F1D00" w:rsidP="004879DB">
            <w:pPr>
              <w:spacing w:line="276" w:lineRule="auto"/>
              <w:jc w:val="both"/>
              <w:rPr>
                <w:lang w:eastAsia="en-US"/>
              </w:rPr>
            </w:pPr>
          </w:p>
        </w:tc>
      </w:tr>
      <w:tr w:rsidR="006F1D00" w14:paraId="0C97C902" w14:textId="77777777" w:rsidTr="00CA11A5">
        <w:trPr>
          <w:trHeight w:val="3264"/>
          <w:jc w:val="center"/>
        </w:trPr>
        <w:tc>
          <w:tcPr>
            <w:tcW w:w="9855" w:type="dxa"/>
            <w:gridSpan w:val="8"/>
            <w:tcBorders>
              <w:top w:val="nil"/>
              <w:left w:val="single" w:sz="4" w:space="0" w:color="auto"/>
              <w:bottom w:val="single" w:sz="12" w:space="0" w:color="auto"/>
              <w:right w:val="single" w:sz="4" w:space="0" w:color="auto"/>
            </w:tcBorders>
          </w:tcPr>
          <w:p w14:paraId="31405003" w14:textId="77777777" w:rsidR="006F1D00" w:rsidRDefault="006F1D00" w:rsidP="004879DB">
            <w:pPr>
              <w:jc w:val="both"/>
            </w:pPr>
            <w:r>
              <w:t>Analýza klíčových pojmů - spolupráce, komunikace, vztah školy a rodiny – pohled pedagogiky, psychologie, sociologie.</w:t>
            </w:r>
          </w:p>
          <w:p w14:paraId="0B4A622D" w14:textId="77777777" w:rsidR="006F1D00" w:rsidRDefault="006F1D00" w:rsidP="004879DB">
            <w:pPr>
              <w:jc w:val="both"/>
            </w:pPr>
            <w:r>
              <w:t>Aktéři spolupráce MŠ a rodiny.</w:t>
            </w:r>
          </w:p>
          <w:p w14:paraId="3FA51F15" w14:textId="77777777" w:rsidR="006F1D00" w:rsidRDefault="006F1D00" w:rsidP="004879DB">
            <w:pPr>
              <w:jc w:val="both"/>
            </w:pPr>
            <w:r>
              <w:t>Status a identita učitele MŠ ve vztahu k rodičům.</w:t>
            </w:r>
          </w:p>
          <w:p w14:paraId="3CA62E17" w14:textId="77777777" w:rsidR="006F1D00" w:rsidRDefault="006F1D00" w:rsidP="004879DB">
            <w:pPr>
              <w:jc w:val="both"/>
            </w:pPr>
            <w:r>
              <w:t>Pedagogická autonomie učitele ve vztahu MŠ a rodiny.</w:t>
            </w:r>
          </w:p>
          <w:p w14:paraId="4E42EA71" w14:textId="77777777" w:rsidR="006F1D00" w:rsidRDefault="006F1D00" w:rsidP="004879DB">
            <w:pPr>
              <w:jc w:val="both"/>
            </w:pPr>
            <w:r>
              <w:t>Koncept partnerství MŠ a rodiny – situace v ČR a v zahraničí.</w:t>
            </w:r>
          </w:p>
          <w:p w14:paraId="7828D2D4" w14:textId="77777777" w:rsidR="006F1D00" w:rsidRDefault="006F1D00" w:rsidP="004879DB">
            <w:pPr>
              <w:jc w:val="both"/>
            </w:pPr>
            <w:r>
              <w:t>Teorie kulturního a sociálního kapitálu – jejich místo v problematice spolupráce školy a rodiny.</w:t>
            </w:r>
          </w:p>
          <w:p w14:paraId="512D10CA" w14:textId="77777777" w:rsidR="006F1D00" w:rsidRDefault="006F1D00" w:rsidP="004879DB">
            <w:pPr>
              <w:jc w:val="both"/>
            </w:pPr>
            <w:r>
              <w:t>Teorie překrývajících se sfér vlivu rodiny a školy na dítě, žáka.</w:t>
            </w:r>
          </w:p>
          <w:p w14:paraId="48EA064D" w14:textId="77777777" w:rsidR="006F1D00" w:rsidRDefault="006F1D00" w:rsidP="004879DB">
            <w:pPr>
              <w:jc w:val="both"/>
            </w:pPr>
            <w:r>
              <w:t>Úrovně vztahu školy a rodiny s ohledem na situaci v MŠ.</w:t>
            </w:r>
          </w:p>
          <w:p w14:paraId="5500878C" w14:textId="77777777" w:rsidR="006F1D00" w:rsidRDefault="006F1D00" w:rsidP="004879DB">
            <w:pPr>
              <w:jc w:val="both"/>
            </w:pPr>
            <w:r>
              <w:t>Spolupráce školy a rodiny na institucionální úrovni.</w:t>
            </w:r>
          </w:p>
          <w:p w14:paraId="105CDBF5" w14:textId="77777777" w:rsidR="006F1D00" w:rsidRDefault="006F1D00" w:rsidP="004879DB">
            <w:pPr>
              <w:jc w:val="both"/>
            </w:pPr>
            <w:r>
              <w:t>Spolupráce školy a rodiny na personální úrovni.</w:t>
            </w:r>
          </w:p>
          <w:p w14:paraId="556EEE2A" w14:textId="77777777" w:rsidR="006F1D00" w:rsidRDefault="006F1D00" w:rsidP="004879DB">
            <w:pPr>
              <w:jc w:val="both"/>
            </w:pPr>
            <w:r>
              <w:t>Teoretická východiska pro volbu vhodných strategií spolupráce školy a rodiny.</w:t>
            </w:r>
          </w:p>
          <w:p w14:paraId="1BB3A8E3" w14:textId="77777777" w:rsidR="006F1D00" w:rsidRDefault="006F1D00" w:rsidP="004879DB">
            <w:pPr>
              <w:jc w:val="both"/>
            </w:pPr>
            <w:r>
              <w:t>Analýza klíčových problémů spolupráce MŠ a rodiny.</w:t>
            </w:r>
          </w:p>
          <w:p w14:paraId="5662C7F5" w14:textId="77777777" w:rsidR="006F1D00" w:rsidRDefault="006F1D00" w:rsidP="004879DB">
            <w:pPr>
              <w:jc w:val="both"/>
            </w:pPr>
            <w:r>
              <w:t>Benefity a omezení úzkých vztahů MŠ a rodiny.</w:t>
            </w:r>
          </w:p>
          <w:p w14:paraId="269DE463" w14:textId="77777777" w:rsidR="006F1D00" w:rsidRDefault="006F1D00" w:rsidP="004879DB">
            <w:pPr>
              <w:jc w:val="both"/>
            </w:pPr>
            <w:r>
              <w:t>Problematika vztahu školy a rodiny jako součást vzdělávací strategie státu na preprimární úrovni.</w:t>
            </w:r>
          </w:p>
          <w:p w14:paraId="124F7067" w14:textId="77777777" w:rsidR="00FE6D17" w:rsidRDefault="00FE6D17" w:rsidP="004879DB">
            <w:pPr>
              <w:jc w:val="both"/>
            </w:pPr>
          </w:p>
        </w:tc>
      </w:tr>
      <w:tr w:rsidR="006F1D00" w14:paraId="0D4CE750" w14:textId="77777777" w:rsidTr="00CA11A5">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606FDEF" w14:textId="77777777" w:rsidR="006F1D00" w:rsidRPr="00747274" w:rsidRDefault="006F1D00" w:rsidP="004879DB">
            <w:pPr>
              <w:jc w:val="both"/>
              <w:rPr>
                <w:lang w:eastAsia="en-US"/>
              </w:rPr>
            </w:pPr>
            <w:r w:rsidRPr="00747274">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45489A1B" w14:textId="77777777" w:rsidR="006F1D00" w:rsidRPr="00747274" w:rsidRDefault="006F1D00" w:rsidP="004879DB">
            <w:pPr>
              <w:jc w:val="both"/>
              <w:rPr>
                <w:lang w:eastAsia="en-US"/>
              </w:rPr>
            </w:pPr>
          </w:p>
        </w:tc>
      </w:tr>
      <w:tr w:rsidR="006F1D00" w14:paraId="7DEE9A9C" w14:textId="77777777" w:rsidTr="00CA11A5">
        <w:trPr>
          <w:trHeight w:val="1497"/>
          <w:jc w:val="center"/>
        </w:trPr>
        <w:tc>
          <w:tcPr>
            <w:tcW w:w="9855" w:type="dxa"/>
            <w:gridSpan w:val="8"/>
            <w:tcBorders>
              <w:top w:val="nil"/>
              <w:left w:val="single" w:sz="4" w:space="0" w:color="auto"/>
              <w:bottom w:val="single" w:sz="4" w:space="0" w:color="auto"/>
              <w:right w:val="single" w:sz="4" w:space="0" w:color="auto"/>
            </w:tcBorders>
          </w:tcPr>
          <w:p w14:paraId="5A5291F2" w14:textId="77777777" w:rsidR="006F1D00" w:rsidRPr="009A59E0" w:rsidRDefault="006F1D00" w:rsidP="004879DB">
            <w:pPr>
              <w:jc w:val="both"/>
              <w:rPr>
                <w:b/>
              </w:rPr>
            </w:pPr>
            <w:r w:rsidRPr="009A59E0">
              <w:rPr>
                <w:b/>
              </w:rPr>
              <w:t xml:space="preserve">Povinná literatura </w:t>
            </w:r>
          </w:p>
          <w:p w14:paraId="2CB5DF5C" w14:textId="77777777" w:rsidR="006F1D00" w:rsidRPr="00747274" w:rsidRDefault="00F43921" w:rsidP="00BE6D6D">
            <w:pPr>
              <w:rPr>
                <w:lang w:val="sk-SK"/>
              </w:rPr>
            </w:pPr>
            <w:r>
              <w:t>Desforges, Ch</w:t>
            </w:r>
            <w:r w:rsidR="00304BCB">
              <w:t xml:space="preserve">., </w:t>
            </w:r>
            <w:r w:rsidR="006F1D00" w:rsidRPr="00EC2BB2">
              <w:rPr>
                <w:noProof/>
                <w:shd w:val="clear" w:color="auto" w:fill="FFFFFF"/>
              </w:rPr>
              <w:t>&amp;</w:t>
            </w:r>
            <w:r>
              <w:rPr>
                <w:noProof/>
                <w:shd w:val="clear" w:color="auto" w:fill="FFFFFF"/>
              </w:rPr>
              <w:t xml:space="preserve"> </w:t>
            </w:r>
            <w:r w:rsidR="006F1D00" w:rsidRPr="00747274">
              <w:t xml:space="preserve">Abouchaar, A. </w:t>
            </w:r>
            <w:r w:rsidR="006F1D00">
              <w:t>(</w:t>
            </w:r>
            <w:r w:rsidR="006F1D00" w:rsidRPr="00747274">
              <w:t>2003</w:t>
            </w:r>
            <w:r w:rsidR="006F1D00">
              <w:t>)</w:t>
            </w:r>
            <w:r w:rsidR="006F1D00" w:rsidRPr="00747274">
              <w:t xml:space="preserve">. </w:t>
            </w:r>
            <w:r w:rsidR="006F1D00" w:rsidRPr="00747274">
              <w:rPr>
                <w:i/>
                <w:iCs/>
              </w:rPr>
              <w:t xml:space="preserve">The Impact of Parental Involvement, Parental Support and Family Education on Pupil Achievements and Adjustment: A Literature Review. </w:t>
            </w:r>
            <w:r w:rsidR="006F1D00" w:rsidRPr="00747274">
              <w:t>Dostupné z: http://bgfl.org/bgfl/custom/files_uploaded/uploaded_resources/18617/Desforges.pdf</w:t>
            </w:r>
          </w:p>
          <w:p w14:paraId="58469C38" w14:textId="77777777" w:rsidR="006F1D00" w:rsidRPr="00747274" w:rsidRDefault="006F1D00" w:rsidP="00BE6D6D">
            <w:pPr>
              <w:pStyle w:val="Default"/>
              <w:rPr>
                <w:sz w:val="20"/>
                <w:szCs w:val="20"/>
              </w:rPr>
            </w:pPr>
            <w:r w:rsidRPr="00747274">
              <w:rPr>
                <w:sz w:val="20"/>
                <w:szCs w:val="20"/>
              </w:rPr>
              <w:t xml:space="preserve">Majerčíková, J. (2015). Sporné aspekty úzkych vzťahov rodiny a školy na začiatku vzdelávania. </w:t>
            </w:r>
            <w:r w:rsidRPr="00747274">
              <w:rPr>
                <w:i/>
                <w:iCs/>
                <w:sz w:val="20"/>
                <w:szCs w:val="20"/>
              </w:rPr>
              <w:t>Studia Paedagogica</w:t>
            </w:r>
            <w:r w:rsidRPr="00747274">
              <w:rPr>
                <w:sz w:val="20"/>
                <w:szCs w:val="20"/>
              </w:rPr>
              <w:t xml:space="preserve">, </w:t>
            </w:r>
            <w:r w:rsidRPr="00747274">
              <w:rPr>
                <w:i/>
                <w:sz w:val="20"/>
                <w:szCs w:val="20"/>
              </w:rPr>
              <w:t>20</w:t>
            </w:r>
            <w:r w:rsidRPr="00747274">
              <w:rPr>
                <w:sz w:val="20"/>
                <w:szCs w:val="20"/>
              </w:rPr>
              <w:t xml:space="preserve">(1), 29-44. </w:t>
            </w:r>
          </w:p>
          <w:p w14:paraId="27E3FB58" w14:textId="77777777" w:rsidR="006F1D00" w:rsidRPr="00747274" w:rsidRDefault="006F1D00" w:rsidP="00BE6D6D">
            <w:r w:rsidRPr="00747274">
              <w:t>Rabušicová</w:t>
            </w:r>
            <w:r>
              <w:t>, M. et al. (2004)</w:t>
            </w:r>
            <w:r w:rsidRPr="00747274">
              <w:t xml:space="preserve">. </w:t>
            </w:r>
            <w:r w:rsidRPr="00747274">
              <w:rPr>
                <w:i/>
                <w:iCs/>
              </w:rPr>
              <w:t>Škola a (versus) rodina</w:t>
            </w:r>
            <w:r w:rsidRPr="00747274">
              <w:t xml:space="preserve">. Brno: MU. </w:t>
            </w:r>
          </w:p>
          <w:p w14:paraId="702E2121" w14:textId="77777777" w:rsidR="006F1D00" w:rsidRDefault="006F1D00" w:rsidP="00BE6D6D">
            <w:pPr>
              <w:pStyle w:val="Zkladntext3"/>
              <w:tabs>
                <w:tab w:val="left" w:pos="6379"/>
              </w:tabs>
              <w:spacing w:after="0"/>
              <w:rPr>
                <w:sz w:val="20"/>
                <w:szCs w:val="20"/>
              </w:rPr>
            </w:pPr>
            <w:r w:rsidRPr="00747274">
              <w:rPr>
                <w:sz w:val="20"/>
                <w:szCs w:val="20"/>
              </w:rPr>
              <w:t xml:space="preserve">Štech, </w:t>
            </w:r>
            <w:r w:rsidR="006003D5">
              <w:rPr>
                <w:sz w:val="20"/>
                <w:szCs w:val="20"/>
              </w:rPr>
              <w:t>S.</w:t>
            </w:r>
            <w:r w:rsidR="00304BCB">
              <w:rPr>
                <w:noProof/>
                <w:sz w:val="20"/>
                <w:szCs w:val="20"/>
                <w:shd w:val="clear" w:color="auto" w:fill="FFFFFF"/>
              </w:rPr>
              <w:t xml:space="preserve">, </w:t>
            </w:r>
            <w:r w:rsidR="006003D5" w:rsidRPr="00EC2BB2">
              <w:rPr>
                <w:noProof/>
                <w:sz w:val="20"/>
                <w:szCs w:val="20"/>
                <w:shd w:val="clear" w:color="auto" w:fill="FFFFFF"/>
              </w:rPr>
              <w:t>&amp;</w:t>
            </w:r>
            <w:r w:rsidR="00F43921">
              <w:rPr>
                <w:noProof/>
                <w:sz w:val="20"/>
                <w:szCs w:val="20"/>
                <w:shd w:val="clear" w:color="auto" w:fill="FFFFFF"/>
              </w:rPr>
              <w:t xml:space="preserve"> </w:t>
            </w:r>
            <w:r w:rsidR="006003D5" w:rsidRPr="00EC2BB2">
              <w:rPr>
                <w:noProof/>
                <w:sz w:val="20"/>
                <w:szCs w:val="20"/>
                <w:shd w:val="clear" w:color="auto" w:fill="FFFFFF"/>
              </w:rPr>
              <w:t>Viktorová</w:t>
            </w:r>
            <w:r w:rsidRPr="00747274">
              <w:rPr>
                <w:sz w:val="20"/>
                <w:szCs w:val="20"/>
              </w:rPr>
              <w:t xml:space="preserve">, I. </w:t>
            </w:r>
            <w:r w:rsidR="00F43921">
              <w:rPr>
                <w:sz w:val="20"/>
                <w:szCs w:val="20"/>
              </w:rPr>
              <w:t xml:space="preserve">(2001). </w:t>
            </w:r>
            <w:r w:rsidRPr="00747274">
              <w:rPr>
                <w:sz w:val="20"/>
                <w:szCs w:val="20"/>
              </w:rPr>
              <w:t>Vztahy rodiny a školy – hledání dialogu. In Kolláriková, Z., P</w:t>
            </w:r>
            <w:r>
              <w:rPr>
                <w:sz w:val="20"/>
                <w:szCs w:val="20"/>
              </w:rPr>
              <w:t>u</w:t>
            </w:r>
            <w:r w:rsidRPr="00747274">
              <w:rPr>
                <w:sz w:val="20"/>
                <w:szCs w:val="20"/>
              </w:rPr>
              <w:t xml:space="preserve">pala, B. </w:t>
            </w:r>
            <w:r w:rsidRPr="00747274">
              <w:rPr>
                <w:i/>
                <w:iCs/>
                <w:sz w:val="20"/>
                <w:szCs w:val="20"/>
              </w:rPr>
              <w:t>Predškolská a elementárna pedagogika</w:t>
            </w:r>
            <w:r w:rsidRPr="00747274">
              <w:rPr>
                <w:sz w:val="20"/>
                <w:szCs w:val="20"/>
              </w:rPr>
              <w:t xml:space="preserve">. </w:t>
            </w:r>
            <w:r>
              <w:rPr>
                <w:sz w:val="20"/>
                <w:szCs w:val="20"/>
              </w:rPr>
              <w:t>Praha: Portál,</w:t>
            </w:r>
            <w:r w:rsidRPr="00747274">
              <w:rPr>
                <w:sz w:val="20"/>
                <w:szCs w:val="20"/>
              </w:rPr>
              <w:t xml:space="preserve"> s. 57-93.</w:t>
            </w:r>
          </w:p>
          <w:p w14:paraId="34B9D7BD" w14:textId="77777777" w:rsidR="00CA11A5" w:rsidRPr="00747274" w:rsidRDefault="00CA11A5" w:rsidP="004879DB">
            <w:pPr>
              <w:pStyle w:val="Zkladntext3"/>
              <w:tabs>
                <w:tab w:val="left" w:pos="6379"/>
              </w:tabs>
              <w:spacing w:after="0"/>
              <w:jc w:val="both"/>
              <w:rPr>
                <w:sz w:val="20"/>
                <w:szCs w:val="20"/>
              </w:rPr>
            </w:pPr>
          </w:p>
          <w:p w14:paraId="5896451A" w14:textId="77777777" w:rsidR="006F1D00" w:rsidRPr="009A59E0" w:rsidRDefault="006F1D00" w:rsidP="004879DB">
            <w:pPr>
              <w:jc w:val="both"/>
              <w:rPr>
                <w:b/>
              </w:rPr>
            </w:pPr>
            <w:r w:rsidRPr="009A59E0">
              <w:rPr>
                <w:b/>
              </w:rPr>
              <w:t>Doporučená literatura</w:t>
            </w:r>
          </w:p>
          <w:p w14:paraId="17E5CF50" w14:textId="77777777" w:rsidR="006F1D00" w:rsidRDefault="006F1D00" w:rsidP="00BE6D6D">
            <w:pPr>
              <w:pStyle w:val="Default"/>
              <w:rPr>
                <w:sz w:val="20"/>
                <w:szCs w:val="20"/>
              </w:rPr>
            </w:pPr>
            <w:r w:rsidRPr="00747274">
              <w:rPr>
                <w:sz w:val="20"/>
                <w:szCs w:val="20"/>
              </w:rPr>
              <w:t xml:space="preserve">Majerčíková, J. et al. (2012). </w:t>
            </w:r>
            <w:r w:rsidRPr="00747274">
              <w:rPr>
                <w:i/>
                <w:iCs/>
                <w:sz w:val="20"/>
                <w:szCs w:val="20"/>
              </w:rPr>
              <w:t xml:space="preserve">Profesijná zdatnosť (self-efficacy) študentov učiteľstva a učiteľov spolupracovať s rodičmi. </w:t>
            </w:r>
            <w:r w:rsidRPr="00747274">
              <w:rPr>
                <w:sz w:val="20"/>
                <w:szCs w:val="20"/>
              </w:rPr>
              <w:t xml:space="preserve">Bratislava: Vydavateľstvo UK. </w:t>
            </w:r>
          </w:p>
          <w:p w14:paraId="664EF3DF" w14:textId="77777777" w:rsidR="00CA11A5" w:rsidRPr="00747274" w:rsidRDefault="00CA11A5" w:rsidP="004879DB">
            <w:pPr>
              <w:pStyle w:val="Default"/>
              <w:jc w:val="both"/>
              <w:rPr>
                <w:sz w:val="20"/>
                <w:szCs w:val="20"/>
              </w:rPr>
            </w:pPr>
          </w:p>
        </w:tc>
      </w:tr>
      <w:tr w:rsidR="006F1D00" w14:paraId="4935C993" w14:textId="77777777" w:rsidTr="00CA11A5">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45AE4264" w14:textId="77777777" w:rsidR="006F1D00" w:rsidRDefault="006F1D00" w:rsidP="004879DB">
            <w:pPr>
              <w:spacing w:line="276" w:lineRule="auto"/>
              <w:jc w:val="center"/>
              <w:rPr>
                <w:b/>
                <w:lang w:eastAsia="en-US"/>
              </w:rPr>
            </w:pPr>
            <w:r>
              <w:rPr>
                <w:b/>
                <w:lang w:eastAsia="en-US"/>
              </w:rPr>
              <w:t>Informace ke kombinované nebo distanční formě</w:t>
            </w:r>
          </w:p>
        </w:tc>
      </w:tr>
      <w:tr w:rsidR="006F1D00" w14:paraId="679A8654" w14:textId="77777777" w:rsidTr="00CA11A5">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F82DEAD" w14:textId="77777777" w:rsidR="006F1D00" w:rsidRDefault="006F1D00" w:rsidP="004879DB">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4AA55742" w14:textId="77777777" w:rsidR="006F1D00" w:rsidRDefault="006F1D00" w:rsidP="004879DB">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44115299" w14:textId="77777777" w:rsidR="006F1D00" w:rsidRDefault="006F1D00" w:rsidP="004879DB">
            <w:pPr>
              <w:spacing w:line="276" w:lineRule="auto"/>
              <w:jc w:val="both"/>
              <w:rPr>
                <w:b/>
                <w:lang w:eastAsia="en-US"/>
              </w:rPr>
            </w:pPr>
            <w:r>
              <w:rPr>
                <w:b/>
                <w:lang w:eastAsia="en-US"/>
              </w:rPr>
              <w:t xml:space="preserve">hodin </w:t>
            </w:r>
          </w:p>
        </w:tc>
      </w:tr>
      <w:tr w:rsidR="006F1D00" w14:paraId="266C3EDB" w14:textId="77777777" w:rsidTr="00CA11A5">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E20410C" w14:textId="77777777" w:rsidR="006F1D00" w:rsidRDefault="006F1D00" w:rsidP="004879DB">
            <w:pPr>
              <w:spacing w:line="276" w:lineRule="auto"/>
              <w:jc w:val="both"/>
              <w:rPr>
                <w:b/>
                <w:lang w:eastAsia="en-US"/>
              </w:rPr>
            </w:pPr>
            <w:r>
              <w:rPr>
                <w:b/>
                <w:lang w:eastAsia="en-US"/>
              </w:rPr>
              <w:t>Informace o způsobu kontaktu s</w:t>
            </w:r>
            <w:r w:rsidR="00205FAB">
              <w:rPr>
                <w:b/>
                <w:lang w:eastAsia="en-US"/>
              </w:rPr>
              <w:t> </w:t>
            </w:r>
            <w:r>
              <w:rPr>
                <w:b/>
                <w:lang w:eastAsia="en-US"/>
              </w:rPr>
              <w:t>vyučujícím</w:t>
            </w:r>
          </w:p>
        </w:tc>
      </w:tr>
      <w:tr w:rsidR="006F1D00" w14:paraId="148AF943" w14:textId="77777777" w:rsidTr="00CA11A5">
        <w:trPr>
          <w:trHeight w:val="200"/>
          <w:jc w:val="center"/>
        </w:trPr>
        <w:tc>
          <w:tcPr>
            <w:tcW w:w="9855" w:type="dxa"/>
            <w:gridSpan w:val="8"/>
            <w:tcBorders>
              <w:top w:val="single" w:sz="4" w:space="0" w:color="auto"/>
              <w:left w:val="single" w:sz="4" w:space="0" w:color="auto"/>
              <w:bottom w:val="single" w:sz="4" w:space="0" w:color="auto"/>
              <w:right w:val="single" w:sz="4" w:space="0" w:color="auto"/>
            </w:tcBorders>
          </w:tcPr>
          <w:p w14:paraId="21B414B4" w14:textId="77777777" w:rsidR="006F1D00" w:rsidRPr="004879DB" w:rsidRDefault="006F1D00" w:rsidP="004879DB">
            <w:pPr>
              <w:rPr>
                <w:lang w:eastAsia="en-US"/>
              </w:rPr>
            </w:pPr>
          </w:p>
        </w:tc>
      </w:tr>
    </w:tbl>
    <w:p w14:paraId="328937D6" w14:textId="77777777" w:rsidR="00CC1C87" w:rsidRDefault="00CC1C87">
      <w:pPr>
        <w:rPr>
          <w:b/>
          <w:sz w:val="28"/>
        </w:rPr>
      </w:pPr>
    </w:p>
    <w:p w14:paraId="552FE4EF" w14:textId="77777777" w:rsidR="00CC1C87" w:rsidRDefault="00CC1C87">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2FAB" w14:paraId="0DCA7F45" w14:textId="77777777" w:rsidTr="00B72FAB">
        <w:trPr>
          <w:jc w:val="center"/>
        </w:trPr>
        <w:tc>
          <w:tcPr>
            <w:tcW w:w="9855" w:type="dxa"/>
            <w:gridSpan w:val="8"/>
            <w:tcBorders>
              <w:bottom w:val="double" w:sz="4" w:space="0" w:color="auto"/>
            </w:tcBorders>
            <w:shd w:val="clear" w:color="auto" w:fill="BDD6EE"/>
          </w:tcPr>
          <w:p w14:paraId="296E76A6" w14:textId="77777777" w:rsidR="00B72FAB" w:rsidRDefault="00B72FAB" w:rsidP="00D06270">
            <w:pPr>
              <w:jc w:val="both"/>
              <w:rPr>
                <w:b/>
                <w:sz w:val="28"/>
              </w:rPr>
            </w:pPr>
            <w:r>
              <w:br w:type="page"/>
            </w:r>
            <w:r>
              <w:rPr>
                <w:b/>
                <w:sz w:val="28"/>
              </w:rPr>
              <w:t>B-III – Charakteristika studijního předmětu</w:t>
            </w:r>
          </w:p>
        </w:tc>
      </w:tr>
      <w:tr w:rsidR="00B72FAB" w14:paraId="3D861901" w14:textId="77777777" w:rsidTr="00B72FAB">
        <w:trPr>
          <w:jc w:val="center"/>
        </w:trPr>
        <w:tc>
          <w:tcPr>
            <w:tcW w:w="3086" w:type="dxa"/>
            <w:tcBorders>
              <w:top w:val="double" w:sz="4" w:space="0" w:color="auto"/>
            </w:tcBorders>
            <w:shd w:val="clear" w:color="auto" w:fill="F7CAAC"/>
          </w:tcPr>
          <w:p w14:paraId="2C81400D" w14:textId="77777777" w:rsidR="00B72FAB" w:rsidRDefault="00B72FAB" w:rsidP="00D06270">
            <w:pPr>
              <w:jc w:val="both"/>
              <w:rPr>
                <w:b/>
              </w:rPr>
            </w:pPr>
            <w:r>
              <w:rPr>
                <w:b/>
              </w:rPr>
              <w:t>Název studijního předmětu</w:t>
            </w:r>
          </w:p>
        </w:tc>
        <w:tc>
          <w:tcPr>
            <w:tcW w:w="6769" w:type="dxa"/>
            <w:gridSpan w:val="7"/>
            <w:tcBorders>
              <w:top w:val="double" w:sz="4" w:space="0" w:color="auto"/>
            </w:tcBorders>
          </w:tcPr>
          <w:p w14:paraId="7582FF39" w14:textId="77777777" w:rsidR="00B72FAB" w:rsidRDefault="00B72FAB" w:rsidP="00D06270">
            <w:pPr>
              <w:jc w:val="both"/>
            </w:pPr>
            <w:r>
              <w:t>Analýza dat v kvalitativním výzkumu</w:t>
            </w:r>
          </w:p>
        </w:tc>
      </w:tr>
      <w:tr w:rsidR="00B72FAB" w14:paraId="5236A6D0" w14:textId="77777777" w:rsidTr="00B72FAB">
        <w:trPr>
          <w:jc w:val="center"/>
        </w:trPr>
        <w:tc>
          <w:tcPr>
            <w:tcW w:w="3086" w:type="dxa"/>
            <w:shd w:val="clear" w:color="auto" w:fill="F7CAAC"/>
          </w:tcPr>
          <w:p w14:paraId="5C7A1966" w14:textId="77777777" w:rsidR="00B72FAB" w:rsidRDefault="00B72FAB" w:rsidP="00D06270">
            <w:pPr>
              <w:jc w:val="both"/>
              <w:rPr>
                <w:b/>
              </w:rPr>
            </w:pPr>
            <w:r>
              <w:rPr>
                <w:b/>
              </w:rPr>
              <w:t>Typ předmětu</w:t>
            </w:r>
          </w:p>
        </w:tc>
        <w:tc>
          <w:tcPr>
            <w:tcW w:w="3406" w:type="dxa"/>
            <w:gridSpan w:val="4"/>
          </w:tcPr>
          <w:p w14:paraId="532D3652" w14:textId="77777777" w:rsidR="00B72FAB" w:rsidRDefault="00B72FAB" w:rsidP="00D06270">
            <w:pPr>
              <w:jc w:val="both"/>
            </w:pPr>
            <w:r>
              <w:t>povinný, PZ</w:t>
            </w:r>
          </w:p>
        </w:tc>
        <w:tc>
          <w:tcPr>
            <w:tcW w:w="2695" w:type="dxa"/>
            <w:gridSpan w:val="2"/>
            <w:shd w:val="clear" w:color="auto" w:fill="F7CAAC"/>
          </w:tcPr>
          <w:p w14:paraId="0889C095" w14:textId="77777777" w:rsidR="00B72FAB" w:rsidRDefault="00B72FAB" w:rsidP="00D06270">
            <w:pPr>
              <w:jc w:val="both"/>
            </w:pPr>
            <w:r>
              <w:rPr>
                <w:b/>
              </w:rPr>
              <w:t>doporučený ročník / semestr</w:t>
            </w:r>
          </w:p>
        </w:tc>
        <w:tc>
          <w:tcPr>
            <w:tcW w:w="668" w:type="dxa"/>
          </w:tcPr>
          <w:p w14:paraId="27ADD0F9" w14:textId="77777777" w:rsidR="00B72FAB" w:rsidRDefault="00B72FAB" w:rsidP="00D06270">
            <w:pPr>
              <w:jc w:val="both"/>
            </w:pPr>
            <w:r>
              <w:t>1/LS</w:t>
            </w:r>
          </w:p>
        </w:tc>
      </w:tr>
      <w:tr w:rsidR="00B72FAB" w14:paraId="0045B387" w14:textId="77777777" w:rsidTr="00B72FAB">
        <w:trPr>
          <w:jc w:val="center"/>
        </w:trPr>
        <w:tc>
          <w:tcPr>
            <w:tcW w:w="3086" w:type="dxa"/>
            <w:shd w:val="clear" w:color="auto" w:fill="F7CAAC"/>
          </w:tcPr>
          <w:p w14:paraId="15AA68E9" w14:textId="77777777" w:rsidR="00B72FAB" w:rsidRDefault="00B72FAB" w:rsidP="00D06270">
            <w:pPr>
              <w:jc w:val="both"/>
              <w:rPr>
                <w:b/>
              </w:rPr>
            </w:pPr>
            <w:r>
              <w:rPr>
                <w:b/>
              </w:rPr>
              <w:t>Rozsah studijního předmětu</w:t>
            </w:r>
          </w:p>
        </w:tc>
        <w:tc>
          <w:tcPr>
            <w:tcW w:w="1701" w:type="dxa"/>
            <w:gridSpan w:val="2"/>
          </w:tcPr>
          <w:p w14:paraId="458762F9" w14:textId="77777777" w:rsidR="00B72FAB" w:rsidRDefault="00B72FAB" w:rsidP="00D06270">
            <w:pPr>
              <w:jc w:val="both"/>
            </w:pPr>
            <w:r>
              <w:t>28p+14s</w:t>
            </w:r>
          </w:p>
        </w:tc>
        <w:tc>
          <w:tcPr>
            <w:tcW w:w="889" w:type="dxa"/>
            <w:shd w:val="clear" w:color="auto" w:fill="F7CAAC"/>
          </w:tcPr>
          <w:p w14:paraId="75ECCA5D" w14:textId="77777777" w:rsidR="00B72FAB" w:rsidRDefault="00B72FAB" w:rsidP="00D06270">
            <w:pPr>
              <w:jc w:val="both"/>
              <w:rPr>
                <w:b/>
              </w:rPr>
            </w:pPr>
            <w:r>
              <w:rPr>
                <w:b/>
              </w:rPr>
              <w:t xml:space="preserve">hod. </w:t>
            </w:r>
          </w:p>
        </w:tc>
        <w:tc>
          <w:tcPr>
            <w:tcW w:w="816" w:type="dxa"/>
          </w:tcPr>
          <w:p w14:paraId="181C3ECF" w14:textId="77777777" w:rsidR="00B72FAB" w:rsidRDefault="00B72FAB" w:rsidP="00D06270">
            <w:pPr>
              <w:jc w:val="both"/>
            </w:pPr>
            <w:r>
              <w:t>42</w:t>
            </w:r>
          </w:p>
        </w:tc>
        <w:tc>
          <w:tcPr>
            <w:tcW w:w="2156" w:type="dxa"/>
            <w:shd w:val="clear" w:color="auto" w:fill="F7CAAC"/>
          </w:tcPr>
          <w:p w14:paraId="0EA249C5" w14:textId="77777777" w:rsidR="00B72FAB" w:rsidRDefault="00B72FAB" w:rsidP="00D06270">
            <w:pPr>
              <w:jc w:val="both"/>
              <w:rPr>
                <w:b/>
              </w:rPr>
            </w:pPr>
            <w:r>
              <w:rPr>
                <w:b/>
              </w:rPr>
              <w:t>kreditů</w:t>
            </w:r>
          </w:p>
        </w:tc>
        <w:tc>
          <w:tcPr>
            <w:tcW w:w="1207" w:type="dxa"/>
            <w:gridSpan w:val="2"/>
          </w:tcPr>
          <w:p w14:paraId="02F4B162" w14:textId="77777777" w:rsidR="00B72FAB" w:rsidRDefault="00B72FAB" w:rsidP="00D06270">
            <w:pPr>
              <w:jc w:val="both"/>
            </w:pPr>
            <w:r>
              <w:t>3</w:t>
            </w:r>
          </w:p>
        </w:tc>
      </w:tr>
      <w:tr w:rsidR="00B72FAB" w14:paraId="74BDF700" w14:textId="77777777" w:rsidTr="00B72FAB">
        <w:trPr>
          <w:jc w:val="center"/>
        </w:trPr>
        <w:tc>
          <w:tcPr>
            <w:tcW w:w="3086" w:type="dxa"/>
            <w:shd w:val="clear" w:color="auto" w:fill="F7CAAC"/>
          </w:tcPr>
          <w:p w14:paraId="0D04FAFF" w14:textId="77777777" w:rsidR="00B72FAB" w:rsidRDefault="00B72FAB" w:rsidP="00D06270">
            <w:pPr>
              <w:jc w:val="both"/>
              <w:rPr>
                <w:b/>
                <w:sz w:val="22"/>
              </w:rPr>
            </w:pPr>
            <w:r>
              <w:rPr>
                <w:b/>
              </w:rPr>
              <w:t>Prerekvizity, korekvizity, ekvivalence</w:t>
            </w:r>
          </w:p>
        </w:tc>
        <w:tc>
          <w:tcPr>
            <w:tcW w:w="6769" w:type="dxa"/>
            <w:gridSpan w:val="7"/>
          </w:tcPr>
          <w:p w14:paraId="131DAE8C" w14:textId="77777777" w:rsidR="00B72FAB" w:rsidRDefault="00B72FAB" w:rsidP="00D06270">
            <w:pPr>
              <w:jc w:val="both"/>
            </w:pPr>
          </w:p>
        </w:tc>
      </w:tr>
      <w:tr w:rsidR="00B72FAB" w14:paraId="6C082DD0" w14:textId="77777777" w:rsidTr="00B72FAB">
        <w:trPr>
          <w:jc w:val="center"/>
        </w:trPr>
        <w:tc>
          <w:tcPr>
            <w:tcW w:w="3086" w:type="dxa"/>
            <w:shd w:val="clear" w:color="auto" w:fill="F7CAAC"/>
          </w:tcPr>
          <w:p w14:paraId="36B9A4B0" w14:textId="77777777" w:rsidR="00B72FAB" w:rsidRDefault="00B72FAB" w:rsidP="00D06270">
            <w:pPr>
              <w:jc w:val="both"/>
              <w:rPr>
                <w:b/>
              </w:rPr>
            </w:pPr>
            <w:r>
              <w:rPr>
                <w:b/>
              </w:rPr>
              <w:t>Způsob ověření studijních výsledků</w:t>
            </w:r>
          </w:p>
        </w:tc>
        <w:tc>
          <w:tcPr>
            <w:tcW w:w="3406" w:type="dxa"/>
            <w:gridSpan w:val="4"/>
          </w:tcPr>
          <w:p w14:paraId="0AEFC28A" w14:textId="77777777" w:rsidR="00B72FAB" w:rsidRDefault="00B72FAB" w:rsidP="00D06270">
            <w:pPr>
              <w:jc w:val="both"/>
            </w:pPr>
            <w:r>
              <w:t>klasifikovaný zápočet</w:t>
            </w:r>
          </w:p>
        </w:tc>
        <w:tc>
          <w:tcPr>
            <w:tcW w:w="2156" w:type="dxa"/>
            <w:shd w:val="clear" w:color="auto" w:fill="F7CAAC"/>
          </w:tcPr>
          <w:p w14:paraId="2B06F05E" w14:textId="77777777" w:rsidR="00B72FAB" w:rsidRDefault="00B72FAB" w:rsidP="00D06270">
            <w:pPr>
              <w:jc w:val="both"/>
              <w:rPr>
                <w:b/>
              </w:rPr>
            </w:pPr>
            <w:r>
              <w:rPr>
                <w:b/>
              </w:rPr>
              <w:t>Forma výuky</w:t>
            </w:r>
          </w:p>
        </w:tc>
        <w:tc>
          <w:tcPr>
            <w:tcW w:w="1207" w:type="dxa"/>
            <w:gridSpan w:val="2"/>
          </w:tcPr>
          <w:p w14:paraId="443FFD85" w14:textId="77777777" w:rsidR="00B72FAB" w:rsidRDefault="00B72FAB" w:rsidP="00D06270">
            <w:pPr>
              <w:jc w:val="both"/>
            </w:pPr>
            <w:r>
              <w:t xml:space="preserve">přednáška </w:t>
            </w:r>
          </w:p>
          <w:p w14:paraId="65EDBA12" w14:textId="77777777" w:rsidR="00B72FAB" w:rsidRDefault="00B72FAB" w:rsidP="00D06270">
            <w:pPr>
              <w:jc w:val="both"/>
            </w:pPr>
            <w:r>
              <w:t>seminář</w:t>
            </w:r>
          </w:p>
        </w:tc>
      </w:tr>
      <w:tr w:rsidR="00B72FAB" w14:paraId="076D2545" w14:textId="77777777" w:rsidTr="00B72FAB">
        <w:trPr>
          <w:jc w:val="center"/>
        </w:trPr>
        <w:tc>
          <w:tcPr>
            <w:tcW w:w="3086" w:type="dxa"/>
            <w:shd w:val="clear" w:color="auto" w:fill="F7CAAC"/>
          </w:tcPr>
          <w:p w14:paraId="10D26646" w14:textId="77777777" w:rsidR="00B72FAB" w:rsidRDefault="00B72FAB" w:rsidP="00D06270">
            <w:pPr>
              <w:jc w:val="both"/>
              <w:rPr>
                <w:b/>
              </w:rPr>
            </w:pPr>
            <w:r>
              <w:rPr>
                <w:b/>
              </w:rPr>
              <w:t>Forma způsobu ověření studijních výsledků a další požadavky na studenta</w:t>
            </w:r>
          </w:p>
        </w:tc>
        <w:tc>
          <w:tcPr>
            <w:tcW w:w="6769" w:type="dxa"/>
            <w:gridSpan w:val="7"/>
            <w:tcBorders>
              <w:bottom w:val="nil"/>
            </w:tcBorders>
          </w:tcPr>
          <w:p w14:paraId="72AA3982" w14:textId="77777777" w:rsidR="00B72FAB" w:rsidRDefault="00B72FAB" w:rsidP="00304BCB">
            <w:r>
              <w:t>Komplexní kvalitativní analýza rozsáhlejšího textu (transkriptu, zápisu z participačního pozorování)</w:t>
            </w:r>
          </w:p>
        </w:tc>
      </w:tr>
      <w:tr w:rsidR="00B72FAB" w14:paraId="606CE746" w14:textId="77777777" w:rsidTr="00CA11A5">
        <w:trPr>
          <w:trHeight w:val="70"/>
          <w:jc w:val="center"/>
        </w:trPr>
        <w:tc>
          <w:tcPr>
            <w:tcW w:w="9855" w:type="dxa"/>
            <w:gridSpan w:val="8"/>
            <w:tcBorders>
              <w:top w:val="nil"/>
            </w:tcBorders>
          </w:tcPr>
          <w:p w14:paraId="013B710E" w14:textId="77777777" w:rsidR="00B72FAB" w:rsidRDefault="00B72FAB" w:rsidP="00D06270">
            <w:pPr>
              <w:jc w:val="both"/>
            </w:pPr>
          </w:p>
        </w:tc>
      </w:tr>
      <w:tr w:rsidR="00B72FAB" w14:paraId="313B1CBC" w14:textId="77777777" w:rsidTr="00B72FAB">
        <w:trPr>
          <w:trHeight w:val="197"/>
          <w:jc w:val="center"/>
        </w:trPr>
        <w:tc>
          <w:tcPr>
            <w:tcW w:w="3086" w:type="dxa"/>
            <w:tcBorders>
              <w:top w:val="nil"/>
            </w:tcBorders>
            <w:shd w:val="clear" w:color="auto" w:fill="F7CAAC"/>
          </w:tcPr>
          <w:p w14:paraId="4CF14352" w14:textId="77777777" w:rsidR="00B72FAB" w:rsidRDefault="00B72FAB" w:rsidP="00D06270">
            <w:pPr>
              <w:jc w:val="both"/>
              <w:rPr>
                <w:b/>
              </w:rPr>
            </w:pPr>
            <w:r>
              <w:rPr>
                <w:b/>
              </w:rPr>
              <w:t>Garant předmětu</w:t>
            </w:r>
          </w:p>
        </w:tc>
        <w:tc>
          <w:tcPr>
            <w:tcW w:w="6769" w:type="dxa"/>
            <w:gridSpan w:val="7"/>
            <w:tcBorders>
              <w:top w:val="nil"/>
            </w:tcBorders>
          </w:tcPr>
          <w:p w14:paraId="5EB06C64" w14:textId="10FC8EEC" w:rsidR="00B72FAB" w:rsidRDefault="00B72FAB" w:rsidP="00E96D47">
            <w:pPr>
              <w:jc w:val="both"/>
            </w:pPr>
            <w:r>
              <w:t>prof. PhDr. Peter Gavora, C</w:t>
            </w:r>
            <w:ins w:id="118" w:author="Anežka Lengálová" w:date="2018-05-30T06:33:00Z">
              <w:r w:rsidR="00E96D47">
                <w:t>S</w:t>
              </w:r>
            </w:ins>
            <w:del w:id="119" w:author="Anežka Lengálová" w:date="2018-05-30T06:33:00Z">
              <w:r w:rsidDel="00E96D47">
                <w:delText>s</w:delText>
              </w:r>
            </w:del>
            <w:r>
              <w:t>c.</w:t>
            </w:r>
          </w:p>
        </w:tc>
      </w:tr>
      <w:tr w:rsidR="00B72FAB" w14:paraId="40FF5B08" w14:textId="77777777" w:rsidTr="00B72FAB">
        <w:trPr>
          <w:trHeight w:val="243"/>
          <w:jc w:val="center"/>
        </w:trPr>
        <w:tc>
          <w:tcPr>
            <w:tcW w:w="3086" w:type="dxa"/>
            <w:tcBorders>
              <w:top w:val="nil"/>
            </w:tcBorders>
            <w:shd w:val="clear" w:color="auto" w:fill="F7CAAC"/>
          </w:tcPr>
          <w:p w14:paraId="43CA1B0F" w14:textId="77777777" w:rsidR="00B72FAB" w:rsidRDefault="00B72FAB" w:rsidP="00D06270">
            <w:pPr>
              <w:jc w:val="both"/>
              <w:rPr>
                <w:b/>
              </w:rPr>
            </w:pPr>
            <w:r>
              <w:rPr>
                <w:b/>
              </w:rPr>
              <w:t>Zapojení garanta do výuky předmětu</w:t>
            </w:r>
          </w:p>
        </w:tc>
        <w:tc>
          <w:tcPr>
            <w:tcW w:w="6769" w:type="dxa"/>
            <w:gridSpan w:val="7"/>
            <w:tcBorders>
              <w:top w:val="nil"/>
            </w:tcBorders>
          </w:tcPr>
          <w:p w14:paraId="3B7CE238" w14:textId="77777777" w:rsidR="00B72FAB" w:rsidRDefault="00B72FAB" w:rsidP="00D06270">
            <w:pPr>
              <w:jc w:val="both"/>
            </w:pPr>
            <w:r>
              <w:t>přednášející</w:t>
            </w:r>
          </w:p>
        </w:tc>
      </w:tr>
      <w:tr w:rsidR="00B72FAB" w14:paraId="781F9438" w14:textId="77777777" w:rsidTr="00B72FAB">
        <w:trPr>
          <w:jc w:val="center"/>
        </w:trPr>
        <w:tc>
          <w:tcPr>
            <w:tcW w:w="3086" w:type="dxa"/>
            <w:shd w:val="clear" w:color="auto" w:fill="F7CAAC"/>
          </w:tcPr>
          <w:p w14:paraId="1F540FD6" w14:textId="77777777" w:rsidR="00B72FAB" w:rsidRDefault="00B72FAB" w:rsidP="00D06270">
            <w:pPr>
              <w:jc w:val="both"/>
              <w:rPr>
                <w:b/>
              </w:rPr>
            </w:pPr>
            <w:r>
              <w:rPr>
                <w:b/>
              </w:rPr>
              <w:t>Vyučující</w:t>
            </w:r>
          </w:p>
        </w:tc>
        <w:tc>
          <w:tcPr>
            <w:tcW w:w="6769" w:type="dxa"/>
            <w:gridSpan w:val="7"/>
            <w:tcBorders>
              <w:bottom w:val="nil"/>
            </w:tcBorders>
          </w:tcPr>
          <w:p w14:paraId="76F0349E" w14:textId="77777777" w:rsidR="00B72FAB" w:rsidRDefault="00B72FAB" w:rsidP="00D06270">
            <w:pPr>
              <w:jc w:val="both"/>
            </w:pPr>
          </w:p>
        </w:tc>
      </w:tr>
      <w:tr w:rsidR="00B72FAB" w14:paraId="2CA8CAC7" w14:textId="77777777" w:rsidTr="00CA11A5">
        <w:trPr>
          <w:trHeight w:val="352"/>
          <w:jc w:val="center"/>
        </w:trPr>
        <w:tc>
          <w:tcPr>
            <w:tcW w:w="9855" w:type="dxa"/>
            <w:gridSpan w:val="8"/>
            <w:tcBorders>
              <w:top w:val="nil"/>
            </w:tcBorders>
          </w:tcPr>
          <w:p w14:paraId="6E862E3D" w14:textId="479788DA" w:rsidR="00B72FAB" w:rsidRDefault="00CA11A5" w:rsidP="00E96D47">
            <w:pPr>
              <w:jc w:val="both"/>
            </w:pPr>
            <w:r>
              <w:t>prof. PhDr. Peter Gavora, C</w:t>
            </w:r>
            <w:ins w:id="120" w:author="Anežka Lengálová" w:date="2018-05-30T06:33:00Z">
              <w:r w:rsidR="00E96D47">
                <w:t>S</w:t>
              </w:r>
            </w:ins>
            <w:del w:id="121" w:author="Anežka Lengálová" w:date="2018-05-30T06:33:00Z">
              <w:r w:rsidDel="00E96D47">
                <w:delText>s</w:delText>
              </w:r>
            </w:del>
            <w:r>
              <w:t>c., 75% /</w:t>
            </w:r>
            <w:r w:rsidR="00B72FAB">
              <w:t xml:space="preserve"> doc. P</w:t>
            </w:r>
            <w:r>
              <w:t>aedDr. Adriana Wiegerová, PhD., 25%</w:t>
            </w:r>
          </w:p>
        </w:tc>
      </w:tr>
      <w:tr w:rsidR="00B72FAB" w14:paraId="36FE6722" w14:textId="77777777" w:rsidTr="00B72FAB">
        <w:trPr>
          <w:jc w:val="center"/>
        </w:trPr>
        <w:tc>
          <w:tcPr>
            <w:tcW w:w="3086" w:type="dxa"/>
            <w:shd w:val="clear" w:color="auto" w:fill="F7CAAC"/>
          </w:tcPr>
          <w:p w14:paraId="62780E6E" w14:textId="77777777" w:rsidR="00B72FAB" w:rsidRDefault="00B72FAB" w:rsidP="00D06270">
            <w:pPr>
              <w:jc w:val="both"/>
              <w:rPr>
                <w:b/>
              </w:rPr>
            </w:pPr>
            <w:r>
              <w:rPr>
                <w:b/>
              </w:rPr>
              <w:t>Stručná anotace předmětu</w:t>
            </w:r>
          </w:p>
        </w:tc>
        <w:tc>
          <w:tcPr>
            <w:tcW w:w="6769" w:type="dxa"/>
            <w:gridSpan w:val="7"/>
            <w:tcBorders>
              <w:bottom w:val="nil"/>
            </w:tcBorders>
          </w:tcPr>
          <w:p w14:paraId="32CE7F82" w14:textId="77777777" w:rsidR="00B72FAB" w:rsidRDefault="00B72FAB" w:rsidP="00D06270">
            <w:pPr>
              <w:jc w:val="both"/>
            </w:pPr>
          </w:p>
        </w:tc>
      </w:tr>
      <w:tr w:rsidR="00B72FAB" w14:paraId="4A0170F3" w14:textId="77777777" w:rsidTr="00205FAB">
        <w:trPr>
          <w:trHeight w:val="2351"/>
          <w:jc w:val="center"/>
        </w:trPr>
        <w:tc>
          <w:tcPr>
            <w:tcW w:w="9855" w:type="dxa"/>
            <w:gridSpan w:val="8"/>
            <w:tcBorders>
              <w:top w:val="nil"/>
              <w:bottom w:val="single" w:sz="12" w:space="0" w:color="auto"/>
            </w:tcBorders>
          </w:tcPr>
          <w:p w14:paraId="58C75313" w14:textId="77777777" w:rsidR="00B72FAB" w:rsidRDefault="00B72FAB" w:rsidP="00304BCB">
            <w:r>
              <w:t>Charakter, forma a typy dat v kvalitativním výzkumu.</w:t>
            </w:r>
          </w:p>
          <w:p w14:paraId="71CAE3EE" w14:textId="77777777" w:rsidR="00B72FAB" w:rsidRDefault="00B72FAB" w:rsidP="00304BCB">
            <w:r>
              <w:t xml:space="preserve">Management dat: uložení a organizace dat. </w:t>
            </w:r>
          </w:p>
          <w:p w14:paraId="0F970E1C" w14:textId="77777777" w:rsidR="00B72FAB" w:rsidRDefault="00B72FAB" w:rsidP="00304BCB">
            <w:r>
              <w:t>Postup při analýze. Vícenásobné analytické čtení. Otevřené kódování.</w:t>
            </w:r>
          </w:p>
          <w:p w14:paraId="31050A56" w14:textId="77777777" w:rsidR="00B72FAB" w:rsidRDefault="00B72FAB" w:rsidP="00304BCB">
            <w:r>
              <w:t>Seskupování dat do koncept</w:t>
            </w:r>
            <w:r>
              <w:rPr>
                <w:rFonts w:ascii="Calibri" w:hAnsi="Calibri" w:cs="Calibri"/>
              </w:rPr>
              <w:t>ů</w:t>
            </w:r>
            <w:r>
              <w:t>/kategorií. Definice kategorií.</w:t>
            </w:r>
          </w:p>
          <w:p w14:paraId="296A47A1" w14:textId="77777777" w:rsidR="00B72FAB" w:rsidRDefault="00B72FAB" w:rsidP="00304BCB">
            <w:r>
              <w:t>Grafické znázornění vztahů mezi kategoriemi r</w:t>
            </w:r>
            <w:r>
              <w:rPr>
                <w:rFonts w:ascii="Calibri" w:hAnsi="Calibri" w:cs="Calibri"/>
              </w:rPr>
              <w:t>ů</w:t>
            </w:r>
            <w:r>
              <w:t>zných úrovní.</w:t>
            </w:r>
          </w:p>
          <w:p w14:paraId="6D4AC2C7" w14:textId="77777777" w:rsidR="00B72FAB" w:rsidRDefault="00B72FAB" w:rsidP="00304BCB">
            <w:r>
              <w:t>Poznámkování při analýze dat. Druhy poznámek.</w:t>
            </w:r>
          </w:p>
          <w:p w14:paraId="681F3D95" w14:textId="77777777" w:rsidR="00B72FAB" w:rsidRDefault="00B72FAB" w:rsidP="00304BCB">
            <w:r>
              <w:t xml:space="preserve">Typy analýz: Tematická analýza, druhy zakotvených teorií. </w:t>
            </w:r>
          </w:p>
          <w:p w14:paraId="118A6F8C" w14:textId="77777777" w:rsidR="00B72FAB" w:rsidRDefault="00B72FAB" w:rsidP="00304BCB">
            <w:r>
              <w:t>Počítačové programy pro analýzu kvalitativních dat.</w:t>
            </w:r>
          </w:p>
          <w:p w14:paraId="06E60F5A" w14:textId="77777777" w:rsidR="00B72FAB" w:rsidRDefault="00B72FAB" w:rsidP="00304BCB">
            <w:r>
              <w:t>Psaní správy o výzkumu a její publikování.</w:t>
            </w:r>
          </w:p>
          <w:p w14:paraId="42E799BB" w14:textId="77777777" w:rsidR="00B72FAB" w:rsidRDefault="00B72FAB" w:rsidP="00D06270">
            <w:pPr>
              <w:jc w:val="both"/>
            </w:pPr>
          </w:p>
        </w:tc>
      </w:tr>
      <w:tr w:rsidR="00B72FAB" w14:paraId="4A6D3920" w14:textId="77777777" w:rsidTr="00B72FAB">
        <w:trPr>
          <w:trHeight w:val="265"/>
          <w:jc w:val="center"/>
        </w:trPr>
        <w:tc>
          <w:tcPr>
            <w:tcW w:w="3653" w:type="dxa"/>
            <w:gridSpan w:val="2"/>
            <w:tcBorders>
              <w:top w:val="nil"/>
            </w:tcBorders>
            <w:shd w:val="clear" w:color="auto" w:fill="F7CAAC"/>
          </w:tcPr>
          <w:p w14:paraId="34570833" w14:textId="77777777" w:rsidR="00B72FAB" w:rsidRDefault="00B72FAB" w:rsidP="00D06270">
            <w:pPr>
              <w:jc w:val="both"/>
            </w:pPr>
            <w:r>
              <w:rPr>
                <w:b/>
              </w:rPr>
              <w:t>Studijní literatura a studijní pomůcky</w:t>
            </w:r>
          </w:p>
        </w:tc>
        <w:tc>
          <w:tcPr>
            <w:tcW w:w="6202" w:type="dxa"/>
            <w:gridSpan w:val="6"/>
            <w:tcBorders>
              <w:top w:val="nil"/>
              <w:bottom w:val="nil"/>
            </w:tcBorders>
          </w:tcPr>
          <w:p w14:paraId="09E251EA" w14:textId="77777777" w:rsidR="00B72FAB" w:rsidRDefault="00B72FAB" w:rsidP="00D06270">
            <w:pPr>
              <w:jc w:val="both"/>
            </w:pPr>
          </w:p>
        </w:tc>
      </w:tr>
      <w:tr w:rsidR="00B72FAB" w14:paraId="6DB50664" w14:textId="77777777" w:rsidTr="00B72FAB">
        <w:trPr>
          <w:trHeight w:val="1497"/>
          <w:jc w:val="center"/>
        </w:trPr>
        <w:tc>
          <w:tcPr>
            <w:tcW w:w="9855" w:type="dxa"/>
            <w:gridSpan w:val="8"/>
            <w:tcBorders>
              <w:top w:val="nil"/>
            </w:tcBorders>
          </w:tcPr>
          <w:p w14:paraId="5B356687" w14:textId="77777777" w:rsidR="00B72FAB" w:rsidRPr="00F9586A" w:rsidRDefault="00B72FAB" w:rsidP="00D06270">
            <w:pPr>
              <w:jc w:val="both"/>
              <w:rPr>
                <w:b/>
              </w:rPr>
            </w:pPr>
            <w:r w:rsidRPr="00F9586A">
              <w:rPr>
                <w:b/>
              </w:rPr>
              <w:t>Povinná</w:t>
            </w:r>
            <w:r w:rsidR="00205FAB">
              <w:rPr>
                <w:b/>
                <w:lang w:eastAsia="en-US"/>
              </w:rPr>
              <w:t>literatura</w:t>
            </w:r>
            <w:r w:rsidRPr="00F9586A">
              <w:rPr>
                <w:b/>
              </w:rPr>
              <w:t>:</w:t>
            </w:r>
          </w:p>
          <w:p w14:paraId="2AAB2415" w14:textId="77777777" w:rsidR="00B72FAB" w:rsidRPr="00A24BA0" w:rsidRDefault="00B72FAB" w:rsidP="00304BCB">
            <w:r w:rsidRPr="00A24BA0">
              <w:t xml:space="preserve">Hendl, J. (2005). </w:t>
            </w:r>
            <w:r w:rsidRPr="00A24BA0">
              <w:rPr>
                <w:i/>
              </w:rPr>
              <w:t>Kvalitativní výzkum. Základní metody a aplikace</w:t>
            </w:r>
            <w:r w:rsidRPr="00A24BA0">
              <w:t>. Praha: Portál.</w:t>
            </w:r>
          </w:p>
          <w:p w14:paraId="029407B5" w14:textId="77777777" w:rsidR="00B72FAB" w:rsidRPr="0000524A" w:rsidRDefault="00304BCB" w:rsidP="00304BCB">
            <w:pPr>
              <w:shd w:val="clear" w:color="auto" w:fill="FFFFFF"/>
              <w:outlineLvl w:val="0"/>
              <w:rPr>
                <w:bCs/>
                <w:kern w:val="36"/>
                <w:lang w:val="sk-SK" w:eastAsia="sk-SK"/>
              </w:rPr>
            </w:pPr>
            <w:r>
              <w:t xml:space="preserve">Strauss, A., &amp; </w:t>
            </w:r>
            <w:r w:rsidR="00B72FAB" w:rsidRPr="00A24BA0">
              <w:t xml:space="preserve">Corbinová, J. (1999). </w:t>
            </w:r>
            <w:r w:rsidR="00205FAB">
              <w:rPr>
                <w:i/>
              </w:rPr>
              <w:t>Základy kvalitativního výzkumu</w:t>
            </w:r>
            <w:r w:rsidR="00B72FAB" w:rsidRPr="00A24BA0">
              <w:rPr>
                <w:i/>
              </w:rPr>
              <w:t>: postupy a techniky metody zakotvené teorie.</w:t>
            </w:r>
            <w:r w:rsidR="00B72FAB" w:rsidRPr="00A24BA0">
              <w:t xml:space="preserve"> Boskovice: Alber</w:t>
            </w:r>
            <w:r w:rsidR="00B72FAB">
              <w:t>t</w:t>
            </w:r>
            <w:r w:rsidR="00B72FAB" w:rsidRPr="00A24BA0">
              <w:t>.</w:t>
            </w:r>
          </w:p>
          <w:p w14:paraId="03F86893" w14:textId="77777777" w:rsidR="00FE6D17" w:rsidRDefault="00B72FAB" w:rsidP="00304BCB">
            <w:pPr>
              <w:pStyle w:val="Nadpis1"/>
              <w:shd w:val="clear" w:color="auto" w:fill="FFFFFF"/>
              <w:spacing w:before="0"/>
              <w:ind w:right="1055"/>
              <w:rPr>
                <w:rFonts w:ascii="Times New Roman" w:hAnsi="Times New Roman" w:cs="Times New Roman"/>
                <w:b w:val="0"/>
                <w:color w:val="auto"/>
                <w:sz w:val="20"/>
                <w:szCs w:val="20"/>
                <w:shd w:val="clear" w:color="auto" w:fill="FFFFFF"/>
              </w:rPr>
            </w:pPr>
            <w:r w:rsidRPr="00B72FAB">
              <w:rPr>
                <w:rFonts w:ascii="Times New Roman" w:hAnsi="Times New Roman" w:cs="Times New Roman"/>
                <w:b w:val="0"/>
                <w:color w:val="auto"/>
                <w:sz w:val="20"/>
                <w:szCs w:val="20"/>
                <w:shd w:val="clear" w:color="auto" w:fill="FFFFFF"/>
              </w:rPr>
              <w:t xml:space="preserve">Švaříček, R., &amp; Šeďová, K. a kol. (2007). </w:t>
            </w:r>
            <w:r w:rsidRPr="00B72FAB">
              <w:rPr>
                <w:rFonts w:ascii="Times New Roman" w:hAnsi="Times New Roman" w:cs="Times New Roman"/>
                <w:b w:val="0"/>
                <w:bCs w:val="0"/>
                <w:i/>
                <w:color w:val="auto"/>
                <w:sz w:val="20"/>
                <w:szCs w:val="20"/>
              </w:rPr>
              <w:t xml:space="preserve">Kvalitativní výzkum v pedagogických vědách: Pravidla </w:t>
            </w:r>
            <w:r w:rsidR="006003D5" w:rsidRPr="00B72FAB">
              <w:rPr>
                <w:rFonts w:ascii="Times New Roman" w:hAnsi="Times New Roman" w:cs="Times New Roman"/>
                <w:b w:val="0"/>
                <w:bCs w:val="0"/>
                <w:i/>
                <w:color w:val="auto"/>
                <w:sz w:val="20"/>
                <w:szCs w:val="20"/>
              </w:rPr>
              <w:t>hry.</w:t>
            </w:r>
            <w:r w:rsidR="006003D5" w:rsidRPr="00B72FAB">
              <w:rPr>
                <w:rFonts w:ascii="Times New Roman" w:hAnsi="Times New Roman" w:cs="Times New Roman"/>
                <w:b w:val="0"/>
                <w:color w:val="auto"/>
                <w:sz w:val="20"/>
                <w:szCs w:val="20"/>
                <w:shd w:val="clear" w:color="auto" w:fill="FFFFFF"/>
              </w:rPr>
              <w:t xml:space="preserve"> Praha</w:t>
            </w:r>
            <w:r w:rsidRPr="00B72FAB">
              <w:rPr>
                <w:rFonts w:ascii="Times New Roman" w:hAnsi="Times New Roman" w:cs="Times New Roman"/>
                <w:b w:val="0"/>
                <w:color w:val="auto"/>
                <w:sz w:val="20"/>
                <w:szCs w:val="20"/>
                <w:shd w:val="clear" w:color="auto" w:fill="FFFFFF"/>
              </w:rPr>
              <w:t xml:space="preserve">: Portál. </w:t>
            </w:r>
          </w:p>
          <w:p w14:paraId="6BD07D42" w14:textId="77777777" w:rsidR="00FE6D17" w:rsidRPr="00FE6D17" w:rsidRDefault="00FE6D17" w:rsidP="00FE6D17"/>
          <w:p w14:paraId="3862441B" w14:textId="77777777" w:rsidR="00B72FAB" w:rsidRPr="00F9586A" w:rsidRDefault="00205FAB" w:rsidP="00D06270">
            <w:pPr>
              <w:jc w:val="both"/>
              <w:rPr>
                <w:b/>
              </w:rPr>
            </w:pPr>
            <w:r>
              <w:rPr>
                <w:b/>
              </w:rPr>
              <w:t>Doporučená</w:t>
            </w:r>
            <w:r>
              <w:rPr>
                <w:b/>
                <w:lang w:eastAsia="en-US"/>
              </w:rPr>
              <w:t xml:space="preserve"> literatura:</w:t>
            </w:r>
          </w:p>
          <w:p w14:paraId="2CDB832C" w14:textId="77777777" w:rsidR="00B72FAB" w:rsidRPr="00A24BA0" w:rsidRDefault="00B72FAB" w:rsidP="00304BCB">
            <w:r w:rsidRPr="00A24BA0">
              <w:t xml:space="preserve">Silverman, D. (2003). </w:t>
            </w:r>
            <w:r w:rsidRPr="00A24BA0">
              <w:rPr>
                <w:i/>
              </w:rPr>
              <w:t>Ako robiť kvalitatívny výskum</w:t>
            </w:r>
            <w:r w:rsidRPr="00A24BA0">
              <w:t xml:space="preserve">. Bratislava: Ikar. </w:t>
            </w:r>
          </w:p>
          <w:p w14:paraId="7C43EDC5" w14:textId="77777777" w:rsidR="00B72FAB" w:rsidRPr="00A24BA0" w:rsidRDefault="00B72FAB" w:rsidP="00304BCB">
            <w:r w:rsidRPr="00A24BA0">
              <w:rPr>
                <w:bCs/>
              </w:rPr>
              <w:t>Charmaz, K. (2014)</w:t>
            </w:r>
            <w:r w:rsidR="00F43921">
              <w:rPr>
                <w:bCs/>
              </w:rPr>
              <w:t>.</w:t>
            </w:r>
            <w:r w:rsidRPr="00A24BA0">
              <w:rPr>
                <w:bCs/>
              </w:rPr>
              <w:t xml:space="preserve"> Constructing </w:t>
            </w:r>
            <w:r>
              <w:rPr>
                <w:bCs/>
              </w:rPr>
              <w:t>g</w:t>
            </w:r>
            <w:r w:rsidRPr="00A24BA0">
              <w:rPr>
                <w:bCs/>
              </w:rPr>
              <w:t xml:space="preserve">rounded </w:t>
            </w:r>
            <w:r>
              <w:rPr>
                <w:bCs/>
              </w:rPr>
              <w:t>t</w:t>
            </w:r>
            <w:r w:rsidRPr="00A24BA0">
              <w:rPr>
                <w:bCs/>
              </w:rPr>
              <w:t xml:space="preserve">heory. </w:t>
            </w:r>
            <w:r w:rsidRPr="00A24BA0">
              <w:rPr>
                <w:bCs/>
                <w:kern w:val="36"/>
                <w:lang w:val="sk-SK" w:eastAsia="sk-SK"/>
              </w:rPr>
              <w:t>Thousand Isles</w:t>
            </w:r>
            <w:r w:rsidRPr="00A24BA0">
              <w:rPr>
                <w:bCs/>
              </w:rPr>
              <w:t>: S</w:t>
            </w:r>
            <w:r w:rsidRPr="00A24BA0">
              <w:rPr>
                <w:bCs/>
                <w:kern w:val="36"/>
                <w:lang w:val="sk-SK" w:eastAsia="sk-SK"/>
              </w:rPr>
              <w:t>AGE.</w:t>
            </w:r>
          </w:p>
          <w:p w14:paraId="5505A703" w14:textId="77777777" w:rsidR="00B72FAB" w:rsidRDefault="00B72FAB" w:rsidP="00304BCB">
            <w:pPr>
              <w:rPr>
                <w:shd w:val="clear" w:color="auto" w:fill="FFFFFF" w:themeFill="background1"/>
              </w:rPr>
            </w:pPr>
            <w:r w:rsidRPr="00A24BA0">
              <w:rPr>
                <w:shd w:val="clear" w:color="auto" w:fill="FFFFFF" w:themeFill="background1"/>
              </w:rPr>
              <w:t>Šeďová, K., &amp; Švaříček, R. (2013). Jak psát kvalitativně orientované výzkumné studie. Kvalita v kvalitativním výzkumu. </w:t>
            </w:r>
            <w:r w:rsidRPr="00A24BA0">
              <w:rPr>
                <w:rStyle w:val="Zdraznn"/>
                <w:shd w:val="clear" w:color="auto" w:fill="FFFFFF" w:themeFill="background1"/>
              </w:rPr>
              <w:t>Pedagogická orientace, 23</w:t>
            </w:r>
            <w:r w:rsidRPr="00A24BA0">
              <w:rPr>
                <w:shd w:val="clear" w:color="auto" w:fill="FFFFFF" w:themeFill="background1"/>
              </w:rPr>
              <w:t>(4), 478–510.</w:t>
            </w:r>
          </w:p>
          <w:p w14:paraId="54E4EF16" w14:textId="77777777" w:rsidR="00CA11A5" w:rsidRDefault="00CA11A5" w:rsidP="00D06270">
            <w:pPr>
              <w:jc w:val="both"/>
            </w:pPr>
          </w:p>
        </w:tc>
      </w:tr>
      <w:tr w:rsidR="00B72FAB" w14:paraId="5C550B65" w14:textId="77777777" w:rsidTr="00B72FAB">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C31DA4" w14:textId="77777777" w:rsidR="00B72FAB" w:rsidRDefault="00B72FAB" w:rsidP="00D06270">
            <w:pPr>
              <w:jc w:val="center"/>
              <w:rPr>
                <w:b/>
              </w:rPr>
            </w:pPr>
            <w:r>
              <w:rPr>
                <w:b/>
              </w:rPr>
              <w:t>Informace ke kombinované nebo distanční formě</w:t>
            </w:r>
          </w:p>
        </w:tc>
      </w:tr>
      <w:tr w:rsidR="00B72FAB" w14:paraId="7BA2185E" w14:textId="77777777" w:rsidTr="00B72FAB">
        <w:trPr>
          <w:jc w:val="center"/>
        </w:trPr>
        <w:tc>
          <w:tcPr>
            <w:tcW w:w="4787" w:type="dxa"/>
            <w:gridSpan w:val="3"/>
            <w:tcBorders>
              <w:top w:val="single" w:sz="2" w:space="0" w:color="auto"/>
            </w:tcBorders>
            <w:shd w:val="clear" w:color="auto" w:fill="F7CAAC"/>
          </w:tcPr>
          <w:p w14:paraId="45A31455" w14:textId="77777777" w:rsidR="00B72FAB" w:rsidRDefault="00B72FAB" w:rsidP="00D06270">
            <w:pPr>
              <w:jc w:val="both"/>
            </w:pPr>
          </w:p>
        </w:tc>
        <w:tc>
          <w:tcPr>
            <w:tcW w:w="889" w:type="dxa"/>
            <w:tcBorders>
              <w:top w:val="single" w:sz="2" w:space="0" w:color="auto"/>
            </w:tcBorders>
          </w:tcPr>
          <w:p w14:paraId="1C4FD746" w14:textId="77777777" w:rsidR="00B72FAB" w:rsidRDefault="00B72FAB" w:rsidP="00D06270">
            <w:pPr>
              <w:jc w:val="both"/>
            </w:pPr>
          </w:p>
        </w:tc>
        <w:tc>
          <w:tcPr>
            <w:tcW w:w="4179" w:type="dxa"/>
            <w:gridSpan w:val="4"/>
            <w:tcBorders>
              <w:top w:val="single" w:sz="2" w:space="0" w:color="auto"/>
            </w:tcBorders>
            <w:shd w:val="clear" w:color="auto" w:fill="F7CAAC"/>
          </w:tcPr>
          <w:p w14:paraId="3E025C77" w14:textId="77777777" w:rsidR="00B72FAB" w:rsidRDefault="00B72FAB" w:rsidP="00D06270">
            <w:pPr>
              <w:jc w:val="both"/>
              <w:rPr>
                <w:b/>
              </w:rPr>
            </w:pPr>
            <w:r>
              <w:rPr>
                <w:b/>
              </w:rPr>
              <w:t xml:space="preserve">hodin </w:t>
            </w:r>
          </w:p>
        </w:tc>
      </w:tr>
      <w:tr w:rsidR="00B72FAB" w14:paraId="209F3418" w14:textId="77777777" w:rsidTr="00B72FAB">
        <w:trPr>
          <w:jc w:val="center"/>
        </w:trPr>
        <w:tc>
          <w:tcPr>
            <w:tcW w:w="9855" w:type="dxa"/>
            <w:gridSpan w:val="8"/>
            <w:shd w:val="clear" w:color="auto" w:fill="F7CAAC"/>
          </w:tcPr>
          <w:p w14:paraId="148DD7DF" w14:textId="77777777" w:rsidR="00B72FAB" w:rsidRDefault="00B72FAB" w:rsidP="00D06270">
            <w:pPr>
              <w:jc w:val="both"/>
              <w:rPr>
                <w:b/>
              </w:rPr>
            </w:pPr>
            <w:r>
              <w:rPr>
                <w:b/>
              </w:rPr>
              <w:t>Informace o způsobu kontaktu s</w:t>
            </w:r>
            <w:r w:rsidR="006003D5">
              <w:rPr>
                <w:b/>
              </w:rPr>
              <w:t> </w:t>
            </w:r>
            <w:r>
              <w:rPr>
                <w:b/>
              </w:rPr>
              <w:t>vyučujícím</w:t>
            </w:r>
          </w:p>
        </w:tc>
      </w:tr>
      <w:tr w:rsidR="00B72FAB" w14:paraId="51BF30E4" w14:textId="77777777" w:rsidTr="00CA11A5">
        <w:trPr>
          <w:trHeight w:val="70"/>
          <w:jc w:val="center"/>
        </w:trPr>
        <w:tc>
          <w:tcPr>
            <w:tcW w:w="9855" w:type="dxa"/>
            <w:gridSpan w:val="8"/>
          </w:tcPr>
          <w:p w14:paraId="169E4B65" w14:textId="77777777" w:rsidR="00B72FAB" w:rsidRDefault="00B72FAB" w:rsidP="00D06270">
            <w:pPr>
              <w:jc w:val="both"/>
            </w:pPr>
          </w:p>
        </w:tc>
      </w:tr>
    </w:tbl>
    <w:p w14:paraId="2EC37472" w14:textId="77777777" w:rsidR="00B72FAB" w:rsidRDefault="00B72FAB">
      <w:pPr>
        <w:rPr>
          <w:b/>
          <w:sz w:val="28"/>
        </w:rPr>
      </w:pPr>
    </w:p>
    <w:p w14:paraId="1B56F62F" w14:textId="77777777" w:rsidR="00B72FAB" w:rsidRDefault="00B72FAB">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6519" w14:paraId="16302A56" w14:textId="77777777" w:rsidTr="00476519">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22F2876" w14:textId="77777777" w:rsidR="00476519" w:rsidRDefault="00476519" w:rsidP="0045185F">
            <w:pPr>
              <w:spacing w:line="276" w:lineRule="auto"/>
              <w:jc w:val="both"/>
              <w:rPr>
                <w:b/>
                <w:sz w:val="28"/>
                <w:lang w:eastAsia="en-US"/>
              </w:rPr>
            </w:pPr>
            <w:r>
              <w:br w:type="page"/>
            </w:r>
            <w:r>
              <w:rPr>
                <w:b/>
                <w:sz w:val="28"/>
                <w:lang w:eastAsia="en-US"/>
              </w:rPr>
              <w:t>B-III – Charakteristika studijního předmětu</w:t>
            </w:r>
          </w:p>
        </w:tc>
      </w:tr>
      <w:tr w:rsidR="00476519" w14:paraId="6993865F" w14:textId="77777777" w:rsidTr="00476519">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0D4D545" w14:textId="77777777" w:rsidR="00476519" w:rsidRDefault="00476519" w:rsidP="0045185F">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1006A278" w14:textId="77777777" w:rsidR="00476519" w:rsidRDefault="00476519" w:rsidP="0045185F">
            <w:pPr>
              <w:spacing w:line="276" w:lineRule="auto"/>
              <w:jc w:val="both"/>
              <w:rPr>
                <w:lang w:eastAsia="en-US"/>
              </w:rPr>
            </w:pPr>
            <w:r>
              <w:rPr>
                <w:lang w:eastAsia="en-US"/>
              </w:rPr>
              <w:t>Odborná komunikace v cizím jazyce pro učitele II</w:t>
            </w:r>
          </w:p>
        </w:tc>
      </w:tr>
      <w:tr w:rsidR="00476519" w14:paraId="0175AA0A" w14:textId="77777777" w:rsidTr="0047651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B96CDDE" w14:textId="77777777" w:rsidR="00476519" w:rsidRDefault="00476519" w:rsidP="0045185F">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36491F1" w14:textId="77777777" w:rsidR="00476519" w:rsidRDefault="00476519" w:rsidP="0045185F">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43FB1A8" w14:textId="77777777" w:rsidR="00476519" w:rsidRDefault="00476519" w:rsidP="0045185F">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1A8F2B1D" w14:textId="77777777" w:rsidR="00476519" w:rsidRDefault="00476519" w:rsidP="0045185F">
            <w:pPr>
              <w:spacing w:line="276" w:lineRule="auto"/>
              <w:jc w:val="both"/>
              <w:rPr>
                <w:lang w:eastAsia="en-US"/>
              </w:rPr>
            </w:pPr>
            <w:r>
              <w:rPr>
                <w:lang w:eastAsia="en-US"/>
              </w:rPr>
              <w:t>1/LS</w:t>
            </w:r>
          </w:p>
        </w:tc>
      </w:tr>
      <w:tr w:rsidR="00476519" w14:paraId="302B84C4" w14:textId="77777777" w:rsidTr="0047651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A090572" w14:textId="77777777" w:rsidR="00476519" w:rsidRDefault="00476519" w:rsidP="0045185F">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6722A8A6" w14:textId="77777777" w:rsidR="00476519" w:rsidRDefault="00476519" w:rsidP="0045185F">
            <w:pPr>
              <w:spacing w:line="276" w:lineRule="auto"/>
              <w:jc w:val="both"/>
              <w:rPr>
                <w:lang w:eastAsia="en-US"/>
              </w:rPr>
            </w:pPr>
            <w:r>
              <w:rPr>
                <w:lang w:eastAsia="en-US"/>
              </w:rPr>
              <w:t>28c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7ACE386" w14:textId="77777777" w:rsidR="00476519" w:rsidRDefault="00476519" w:rsidP="0045185F">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7EA16D88" w14:textId="77777777" w:rsidR="00476519" w:rsidRDefault="00476519" w:rsidP="0045185F">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1F40327" w14:textId="77777777" w:rsidR="00476519" w:rsidRDefault="00476519" w:rsidP="0045185F">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929B5AD" w14:textId="77777777" w:rsidR="00476519" w:rsidRDefault="00476519" w:rsidP="0045185F">
            <w:pPr>
              <w:spacing w:line="276" w:lineRule="auto"/>
              <w:jc w:val="both"/>
              <w:rPr>
                <w:lang w:eastAsia="en-US"/>
              </w:rPr>
            </w:pPr>
            <w:r>
              <w:rPr>
                <w:lang w:eastAsia="en-US"/>
              </w:rPr>
              <w:t>2</w:t>
            </w:r>
          </w:p>
        </w:tc>
      </w:tr>
      <w:tr w:rsidR="00476519" w14:paraId="5E782A21" w14:textId="77777777" w:rsidTr="0047651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09121A8" w14:textId="77777777" w:rsidR="00476519" w:rsidRDefault="00476519" w:rsidP="0045185F">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AC4E454" w14:textId="77777777" w:rsidR="00476519" w:rsidRDefault="00476519" w:rsidP="0045185F">
            <w:pPr>
              <w:spacing w:line="276" w:lineRule="auto"/>
              <w:jc w:val="both"/>
              <w:rPr>
                <w:lang w:eastAsia="en-US"/>
              </w:rPr>
            </w:pPr>
          </w:p>
        </w:tc>
      </w:tr>
      <w:tr w:rsidR="00476519" w14:paraId="39F097FF" w14:textId="77777777" w:rsidTr="0047651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2F515FF" w14:textId="77777777" w:rsidR="00476519" w:rsidRDefault="00476519" w:rsidP="0045185F">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F59A197" w14:textId="77777777" w:rsidR="00476519" w:rsidRDefault="00476519" w:rsidP="002A12F3">
            <w:pPr>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C990269" w14:textId="77777777" w:rsidR="00476519" w:rsidRDefault="00476519" w:rsidP="0045185F">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54FE46D7" w14:textId="77777777" w:rsidR="00476519" w:rsidRDefault="00476519" w:rsidP="002A12F3">
            <w:pPr>
              <w:jc w:val="both"/>
              <w:rPr>
                <w:lang w:eastAsia="en-US"/>
              </w:rPr>
            </w:pPr>
            <w:r>
              <w:rPr>
                <w:lang w:eastAsia="en-US"/>
              </w:rPr>
              <w:t xml:space="preserve">cvičení </w:t>
            </w:r>
          </w:p>
        </w:tc>
      </w:tr>
      <w:tr w:rsidR="00476519" w14:paraId="4AFB5C6A" w14:textId="77777777" w:rsidTr="0047651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E03EF12" w14:textId="77777777" w:rsidR="00476519" w:rsidRDefault="00476519" w:rsidP="0045185F">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7F772C9" w14:textId="77777777" w:rsidR="00476519" w:rsidRDefault="00035374" w:rsidP="00304BCB">
            <w:pPr>
              <w:rPr>
                <w:lang w:eastAsia="en-US"/>
              </w:rPr>
            </w:pPr>
            <w:r>
              <w:t xml:space="preserve">Zápočet: </w:t>
            </w:r>
            <w:r w:rsidRPr="00CA33A4">
              <w:t xml:space="preserve">absolvování 1 průběžného testu (min. 60%), </w:t>
            </w:r>
            <w:r>
              <w:t>semestrální projekt a jeho ústní prezentace (alternativa: nahrávka)</w:t>
            </w:r>
          </w:p>
        </w:tc>
      </w:tr>
      <w:tr w:rsidR="00476519" w14:paraId="4FAE0503" w14:textId="77777777" w:rsidTr="00035374">
        <w:trPr>
          <w:trHeight w:val="297"/>
          <w:jc w:val="center"/>
        </w:trPr>
        <w:tc>
          <w:tcPr>
            <w:tcW w:w="9855" w:type="dxa"/>
            <w:gridSpan w:val="8"/>
            <w:tcBorders>
              <w:top w:val="nil"/>
              <w:left w:val="single" w:sz="4" w:space="0" w:color="auto"/>
              <w:bottom w:val="single" w:sz="4" w:space="0" w:color="auto"/>
              <w:right w:val="single" w:sz="4" w:space="0" w:color="auto"/>
            </w:tcBorders>
          </w:tcPr>
          <w:p w14:paraId="28152EB8" w14:textId="77777777" w:rsidR="00476519" w:rsidRDefault="00476519" w:rsidP="0045185F">
            <w:pPr>
              <w:spacing w:line="276" w:lineRule="auto"/>
              <w:jc w:val="both"/>
              <w:rPr>
                <w:lang w:eastAsia="en-US"/>
              </w:rPr>
            </w:pPr>
          </w:p>
        </w:tc>
      </w:tr>
      <w:tr w:rsidR="00476519" w14:paraId="1FDD90BA" w14:textId="77777777" w:rsidTr="00476519">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62031875" w14:textId="77777777" w:rsidR="00476519" w:rsidRDefault="00476519" w:rsidP="0045185F">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2BCE2E93" w14:textId="77777777" w:rsidR="00476519" w:rsidRDefault="00476519" w:rsidP="002A12F3">
            <w:pPr>
              <w:jc w:val="both"/>
              <w:rPr>
                <w:lang w:eastAsia="en-US"/>
              </w:rPr>
            </w:pPr>
            <w:r>
              <w:rPr>
                <w:lang w:eastAsia="en-US"/>
              </w:rPr>
              <w:t>prof. PaedDr. Silvia Pokrivčáková, PhD.</w:t>
            </w:r>
          </w:p>
        </w:tc>
      </w:tr>
      <w:tr w:rsidR="00476519" w14:paraId="04D45E2D" w14:textId="77777777" w:rsidTr="00476519">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1205E273" w14:textId="77777777" w:rsidR="00476519" w:rsidRDefault="00476519" w:rsidP="0045185F">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06CD1612" w14:textId="5A451CB6" w:rsidR="00476519" w:rsidRDefault="00304BCB" w:rsidP="002A12F3">
            <w:pPr>
              <w:jc w:val="both"/>
              <w:rPr>
                <w:lang w:eastAsia="en-US"/>
              </w:rPr>
            </w:pPr>
            <w:del w:id="122" w:author="Anežka Lengálová" w:date="2018-05-30T06:33:00Z">
              <w:r w:rsidDel="00E96D47">
                <w:rPr>
                  <w:lang w:eastAsia="en-US"/>
                </w:rPr>
                <w:delText>C</w:delText>
              </w:r>
            </w:del>
            <w:ins w:id="123" w:author="Anežka Lengálová" w:date="2018-05-30T06:33:00Z">
              <w:r w:rsidR="00E96D47">
                <w:rPr>
                  <w:lang w:eastAsia="en-US"/>
                </w:rPr>
                <w:t>c</w:t>
              </w:r>
            </w:ins>
            <w:r w:rsidR="00476519">
              <w:rPr>
                <w:lang w:eastAsia="en-US"/>
              </w:rPr>
              <w:t>vičící</w:t>
            </w:r>
          </w:p>
        </w:tc>
      </w:tr>
      <w:tr w:rsidR="00476519" w14:paraId="7A81DFDC" w14:textId="77777777" w:rsidTr="0047651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22D8936" w14:textId="77777777" w:rsidR="00476519" w:rsidRDefault="00476519" w:rsidP="0045185F">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07F5C48C" w14:textId="77777777" w:rsidR="00476519" w:rsidRDefault="00035374" w:rsidP="002A12F3">
            <w:pPr>
              <w:jc w:val="both"/>
              <w:rPr>
                <w:lang w:eastAsia="en-US"/>
              </w:rPr>
            </w:pPr>
            <w:r>
              <w:rPr>
                <w:lang w:eastAsia="en-US"/>
              </w:rPr>
              <w:t>prof. PaedDr. Silvia Pokrivčáková, PhD. (50%), Mgr. Veronika Pečivová (50%)</w:t>
            </w:r>
          </w:p>
        </w:tc>
      </w:tr>
      <w:tr w:rsidR="00476519" w14:paraId="3EFF1A15" w14:textId="77777777" w:rsidTr="00CA11A5">
        <w:trPr>
          <w:trHeight w:val="70"/>
          <w:jc w:val="center"/>
        </w:trPr>
        <w:tc>
          <w:tcPr>
            <w:tcW w:w="9855" w:type="dxa"/>
            <w:gridSpan w:val="8"/>
            <w:tcBorders>
              <w:top w:val="nil"/>
              <w:left w:val="single" w:sz="4" w:space="0" w:color="auto"/>
              <w:bottom w:val="single" w:sz="4" w:space="0" w:color="auto"/>
              <w:right w:val="single" w:sz="4" w:space="0" w:color="auto"/>
            </w:tcBorders>
          </w:tcPr>
          <w:p w14:paraId="6375F32E" w14:textId="77777777" w:rsidR="00476519" w:rsidRDefault="00476519" w:rsidP="0045185F">
            <w:pPr>
              <w:spacing w:line="276" w:lineRule="auto"/>
              <w:jc w:val="both"/>
              <w:rPr>
                <w:lang w:eastAsia="en-US"/>
              </w:rPr>
            </w:pPr>
          </w:p>
        </w:tc>
      </w:tr>
      <w:tr w:rsidR="00476519" w14:paraId="046356EB" w14:textId="77777777" w:rsidTr="00476519">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B986075" w14:textId="77777777" w:rsidR="00476519" w:rsidRDefault="00476519" w:rsidP="0045185F">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14:paraId="7FB9579E" w14:textId="77777777" w:rsidR="00476519" w:rsidRDefault="00476519" w:rsidP="0045185F">
            <w:pPr>
              <w:spacing w:line="276" w:lineRule="auto"/>
              <w:jc w:val="both"/>
              <w:rPr>
                <w:lang w:eastAsia="en-US"/>
              </w:rPr>
            </w:pPr>
          </w:p>
        </w:tc>
      </w:tr>
      <w:tr w:rsidR="00476519" w14:paraId="6B143079" w14:textId="77777777" w:rsidTr="002A12F3">
        <w:trPr>
          <w:trHeight w:val="3445"/>
          <w:jc w:val="center"/>
        </w:trPr>
        <w:tc>
          <w:tcPr>
            <w:tcW w:w="9855" w:type="dxa"/>
            <w:gridSpan w:val="8"/>
            <w:tcBorders>
              <w:top w:val="nil"/>
              <w:left w:val="single" w:sz="4" w:space="0" w:color="auto"/>
              <w:bottom w:val="single" w:sz="12" w:space="0" w:color="auto"/>
              <w:right w:val="single" w:sz="4" w:space="0" w:color="auto"/>
            </w:tcBorders>
          </w:tcPr>
          <w:p w14:paraId="720A1510" w14:textId="77777777" w:rsidR="006E4DE6" w:rsidRDefault="006E4DE6" w:rsidP="00304BCB">
            <w:r>
              <w:t xml:space="preserve">Sumarizace kurzu </w:t>
            </w:r>
            <w:r>
              <w:rPr>
                <w:lang w:eastAsia="en-US"/>
              </w:rPr>
              <w:t>Odborná komunikace v cizím jazyce pro učitele I.</w:t>
            </w:r>
          </w:p>
          <w:p w14:paraId="07D700A6" w14:textId="77777777" w:rsidR="006E4DE6" w:rsidRDefault="006E4DE6" w:rsidP="00304BCB">
            <w:r>
              <w:t>Práce s anglickými informačními zdroji: digitální zdroje.</w:t>
            </w:r>
          </w:p>
          <w:p w14:paraId="5E40A144" w14:textId="77777777" w:rsidR="006E4DE6" w:rsidRDefault="006E4DE6" w:rsidP="00304BCB">
            <w:r>
              <w:t xml:space="preserve">Práce s cizojazyčným audiálním textem. Extrahování smyslu z poslouchaného odborného/vědeckého textu. </w:t>
            </w:r>
          </w:p>
          <w:p w14:paraId="70779A0C" w14:textId="77777777" w:rsidR="006E4DE6" w:rsidRDefault="006E4DE6" w:rsidP="00304BCB">
            <w:r>
              <w:t>Struktura akademického textu (IMRAD).</w:t>
            </w:r>
          </w:p>
          <w:p w14:paraId="375DB13A" w14:textId="77777777" w:rsidR="006E4DE6" w:rsidRDefault="006E4DE6" w:rsidP="00304BCB">
            <w:r>
              <w:t>Citování a reference.</w:t>
            </w:r>
          </w:p>
          <w:p w14:paraId="2064C315" w14:textId="77777777" w:rsidR="006E4DE6" w:rsidRDefault="006E4DE6" w:rsidP="00304BCB">
            <w:r>
              <w:t>Rozvoj osobní profesní slovní zásoby pro akademické účely – terminologie daného odboru.</w:t>
            </w:r>
          </w:p>
          <w:p w14:paraId="549CBB45" w14:textId="77777777" w:rsidR="006E4DE6" w:rsidRDefault="006E4DE6" w:rsidP="00304BCB">
            <w:r>
              <w:t>Psaní akademické eseje: argumentační esej. Její struktura, styl a registr.</w:t>
            </w:r>
          </w:p>
          <w:p w14:paraId="1BC91A37" w14:textId="77777777" w:rsidR="006E4DE6" w:rsidRDefault="006E4DE6" w:rsidP="00304BCB">
            <w:r>
              <w:t>Zpracování poslouchaného odborného textu - přednášky: strategie posluchu s porozuměním.</w:t>
            </w:r>
          </w:p>
          <w:p w14:paraId="0CFF62C9" w14:textId="77777777" w:rsidR="006E4DE6" w:rsidRDefault="006E4DE6" w:rsidP="00304BCB">
            <w:r>
              <w:t>Práce s popisným akademickým textem. Struktura a osnova. Porovnávaní a hodnocení text</w:t>
            </w:r>
            <w:r w:rsidRPr="00D95048">
              <w:t>ů</w:t>
            </w:r>
            <w:r>
              <w:t>.</w:t>
            </w:r>
          </w:p>
          <w:p w14:paraId="3C7D7257" w14:textId="77777777" w:rsidR="006E4DE6" w:rsidRDefault="006E4DE6" w:rsidP="00304BCB">
            <w:pPr>
              <w:rPr>
                <w:lang w:eastAsia="en-US"/>
              </w:rPr>
            </w:pPr>
            <w:r>
              <w:t xml:space="preserve">Práce s vizuálním informačním materiálem. </w:t>
            </w:r>
          </w:p>
          <w:p w14:paraId="33984BB9" w14:textId="77777777" w:rsidR="006E4DE6" w:rsidRDefault="006E4DE6" w:rsidP="00304BCB">
            <w:r>
              <w:t>Psaní akademické eseje: persuasivní esej. Její struktura, styl a registr.</w:t>
            </w:r>
          </w:p>
          <w:p w14:paraId="749DC30F" w14:textId="77777777" w:rsidR="006E4DE6" w:rsidRDefault="006E4DE6" w:rsidP="00304BCB">
            <w:r>
              <w:t>Zpracování poslouchaného odborného textu – strategie posluchu pro specifické účely, tvorba osnovy, rešerší, poznámek apod.</w:t>
            </w:r>
          </w:p>
          <w:p w14:paraId="635101E5" w14:textId="77777777" w:rsidR="006E4DE6" w:rsidRDefault="006E4DE6" w:rsidP="00304BCB">
            <w:pPr>
              <w:rPr>
                <w:lang w:eastAsia="en-US"/>
              </w:rPr>
            </w:pPr>
            <w:r>
              <w:t xml:space="preserve">Rozvoj prezentačních </w:t>
            </w:r>
            <w:r w:rsidRPr="00D95048">
              <w:t>způsobilostí</w:t>
            </w:r>
            <w:r>
              <w:t xml:space="preserve"> – příprava a prezentace</w:t>
            </w:r>
            <w:r w:rsidRPr="00D95048">
              <w:t>.</w:t>
            </w:r>
          </w:p>
          <w:p w14:paraId="35C29A50" w14:textId="77777777" w:rsidR="00476519" w:rsidRDefault="006E4DE6" w:rsidP="00304BCB">
            <w:r>
              <w:rPr>
                <w:lang w:eastAsia="en-US"/>
              </w:rPr>
              <w:t xml:space="preserve">Prezentace semestrálního projektu </w:t>
            </w:r>
            <w:r>
              <w:t>– vlastní vystoupení před publikem.</w:t>
            </w:r>
          </w:p>
          <w:p w14:paraId="05A6CD07" w14:textId="77777777" w:rsidR="002A12F3" w:rsidRDefault="002A12F3" w:rsidP="002A12F3">
            <w:pPr>
              <w:jc w:val="both"/>
              <w:rPr>
                <w:lang w:eastAsia="en-US"/>
              </w:rPr>
            </w:pPr>
          </w:p>
        </w:tc>
      </w:tr>
      <w:tr w:rsidR="00476519" w14:paraId="7D418995" w14:textId="77777777" w:rsidTr="00476519">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0094953C" w14:textId="77777777" w:rsidR="00476519" w:rsidRDefault="00476519" w:rsidP="0045185F">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5F2DDB43" w14:textId="77777777" w:rsidR="00476519" w:rsidRDefault="00476519" w:rsidP="0045185F">
            <w:pPr>
              <w:spacing w:line="276" w:lineRule="auto"/>
              <w:jc w:val="both"/>
              <w:rPr>
                <w:lang w:eastAsia="en-US"/>
              </w:rPr>
            </w:pPr>
          </w:p>
        </w:tc>
      </w:tr>
      <w:tr w:rsidR="00476519" w14:paraId="135C27A3" w14:textId="77777777" w:rsidTr="00476519">
        <w:trPr>
          <w:trHeight w:val="1497"/>
          <w:jc w:val="center"/>
        </w:trPr>
        <w:tc>
          <w:tcPr>
            <w:tcW w:w="9855" w:type="dxa"/>
            <w:gridSpan w:val="8"/>
            <w:tcBorders>
              <w:top w:val="nil"/>
              <w:left w:val="single" w:sz="4" w:space="0" w:color="auto"/>
              <w:bottom w:val="single" w:sz="4" w:space="0" w:color="auto"/>
              <w:right w:val="single" w:sz="4" w:space="0" w:color="auto"/>
            </w:tcBorders>
          </w:tcPr>
          <w:p w14:paraId="5648022D" w14:textId="77777777" w:rsidR="006E4DE6" w:rsidRPr="009C340E" w:rsidRDefault="006E4DE6" w:rsidP="006E4DE6">
            <w:pPr>
              <w:jc w:val="both"/>
              <w:rPr>
                <w:b/>
              </w:rPr>
            </w:pPr>
            <w:r w:rsidRPr="009C340E">
              <w:rPr>
                <w:b/>
              </w:rPr>
              <w:t>Povinná literatura</w:t>
            </w:r>
            <w:r>
              <w:rPr>
                <w:b/>
              </w:rPr>
              <w:t>:</w:t>
            </w:r>
          </w:p>
          <w:p w14:paraId="23886BAA" w14:textId="77777777" w:rsidR="003B3186" w:rsidRDefault="006E4DE6" w:rsidP="00304BCB">
            <w:pPr>
              <w:tabs>
                <w:tab w:val="left" w:pos="329"/>
              </w:tabs>
            </w:pPr>
            <w:r w:rsidRPr="009C340E">
              <w:t>De Chazal &amp; MsCarter: Oxford EAP: A Course in English for Academic Purposes. Upp</w:t>
            </w:r>
            <w:r w:rsidR="00A36F15">
              <w:t xml:space="preserve">er-Intermediate/B2. Oxford: OUP. </w:t>
            </w:r>
            <w:r w:rsidR="00F43921">
              <w:t>E</w:t>
            </w:r>
            <w:r>
              <w:t>-c</w:t>
            </w:r>
            <w:r w:rsidRPr="009C340E">
              <w:t>oursebook</w:t>
            </w:r>
            <w:r w:rsidR="00F43921">
              <w:t xml:space="preserve">, </w:t>
            </w:r>
            <w:r>
              <w:t>v</w:t>
            </w:r>
            <w:r w:rsidRPr="009C340E">
              <w:t>ideo lectures</w:t>
            </w:r>
            <w:r w:rsidR="00F43921">
              <w:t xml:space="preserve">, </w:t>
            </w:r>
            <w:r>
              <w:t>DVD</w:t>
            </w:r>
            <w:r w:rsidR="00F43921">
              <w:t>.</w:t>
            </w:r>
          </w:p>
          <w:p w14:paraId="43972123" w14:textId="77777777" w:rsidR="006E4DE6" w:rsidRPr="006E4DE6" w:rsidRDefault="006E4DE6" w:rsidP="003B3186">
            <w:pPr>
              <w:pStyle w:val="Odstavecseseznamem"/>
              <w:tabs>
                <w:tab w:val="left" w:pos="329"/>
              </w:tabs>
              <w:ind w:left="0"/>
              <w:jc w:val="both"/>
            </w:pPr>
            <w:r w:rsidRPr="006E4DE6">
              <w:br/>
            </w:r>
            <w:r w:rsidRPr="006E4DE6">
              <w:rPr>
                <w:b/>
              </w:rPr>
              <w:t>Doporučená literatura</w:t>
            </w:r>
            <w:r w:rsidRPr="006E4DE6">
              <w:t>:</w:t>
            </w:r>
          </w:p>
          <w:p w14:paraId="17DF2764" w14:textId="77777777" w:rsidR="006E4DE6" w:rsidRPr="009C340E" w:rsidRDefault="006E4DE6" w:rsidP="00304BCB">
            <w:pPr>
              <w:tabs>
                <w:tab w:val="left" w:pos="329"/>
              </w:tabs>
            </w:pPr>
            <w:r w:rsidRPr="009C340E">
              <w:t xml:space="preserve">Oxford Dictionary of Education. Oxford: OUP. </w:t>
            </w:r>
          </w:p>
          <w:p w14:paraId="66F6DB7A" w14:textId="77777777" w:rsidR="00476519" w:rsidRPr="00F43921" w:rsidRDefault="006E4DE6" w:rsidP="00304BCB">
            <w:pPr>
              <w:pStyle w:val="Nadpis1"/>
              <w:tabs>
                <w:tab w:val="left" w:pos="329"/>
              </w:tabs>
              <w:spacing w:before="0"/>
              <w:rPr>
                <w:rStyle w:val="Podtitul1"/>
                <w:rFonts w:ascii="Times New Roman" w:hAnsi="Times New Roman" w:cs="Times New Roman"/>
                <w:b w:val="0"/>
                <w:color w:val="auto"/>
                <w:sz w:val="20"/>
                <w:szCs w:val="20"/>
              </w:rPr>
            </w:pPr>
            <w:r w:rsidRPr="006E4DE6">
              <w:rPr>
                <w:rFonts w:ascii="Times New Roman" w:hAnsi="Times New Roman" w:cs="Times New Roman"/>
                <w:b w:val="0"/>
                <w:color w:val="auto"/>
                <w:sz w:val="20"/>
                <w:szCs w:val="20"/>
              </w:rPr>
              <w:t xml:space="preserve">Hewings: Cambridge Academic English (B2 Upper Intermediate): </w:t>
            </w:r>
            <w:r w:rsidRPr="006E4DE6">
              <w:rPr>
                <w:rStyle w:val="Podtitul1"/>
                <w:rFonts w:ascii="Times New Roman" w:hAnsi="Times New Roman" w:cs="Times New Roman"/>
                <w:b w:val="0"/>
                <w:color w:val="auto"/>
                <w:sz w:val="20"/>
                <w:szCs w:val="20"/>
              </w:rPr>
              <w:t>An Integrated Skills Course for EAP</w:t>
            </w:r>
            <w:r w:rsidRPr="006E4DE6">
              <w:rPr>
                <w:rFonts w:ascii="Times New Roman" w:hAnsi="Times New Roman" w:cs="Times New Roman"/>
                <w:b w:val="0"/>
                <w:color w:val="auto"/>
                <w:sz w:val="20"/>
                <w:szCs w:val="20"/>
              </w:rPr>
              <w:t>.</w:t>
            </w:r>
            <w:r w:rsidRPr="006E4DE6">
              <w:rPr>
                <w:rFonts w:ascii="Times New Roman" w:hAnsi="Times New Roman" w:cs="Times New Roman"/>
                <w:b w:val="0"/>
                <w:color w:val="auto"/>
                <w:sz w:val="20"/>
                <w:szCs w:val="20"/>
              </w:rPr>
              <w:br/>
            </w:r>
            <w:r w:rsidR="00F43921">
              <w:rPr>
                <w:rStyle w:val="Podtitul1"/>
                <w:rFonts w:ascii="Times New Roman" w:hAnsi="Times New Roman" w:cs="Times New Roman"/>
                <w:b w:val="0"/>
                <w:color w:val="auto"/>
                <w:sz w:val="20"/>
                <w:szCs w:val="20"/>
              </w:rPr>
              <w:t xml:space="preserve">Coursebook, </w:t>
            </w:r>
            <w:r w:rsidR="00F43921" w:rsidRPr="00F43921">
              <w:rPr>
                <w:rStyle w:val="Podtitul1"/>
                <w:rFonts w:ascii="Times New Roman" w:hAnsi="Times New Roman" w:cs="Times New Roman"/>
                <w:b w:val="0"/>
                <w:color w:val="000000" w:themeColor="text1"/>
                <w:sz w:val="20"/>
                <w:szCs w:val="20"/>
              </w:rPr>
              <w:t>c</w:t>
            </w:r>
            <w:r w:rsidRPr="00F43921">
              <w:rPr>
                <w:rStyle w:val="Podtitul1"/>
                <w:rFonts w:ascii="Times New Roman" w:hAnsi="Times New Roman" w:cs="Times New Roman"/>
                <w:b w:val="0"/>
                <w:color w:val="000000" w:themeColor="text1"/>
                <w:sz w:val="20"/>
                <w:szCs w:val="20"/>
              </w:rPr>
              <w:t>lass audio CD</w:t>
            </w:r>
            <w:r w:rsidR="00F43921">
              <w:rPr>
                <w:rStyle w:val="Podtitul1"/>
                <w:rFonts w:ascii="Times New Roman" w:hAnsi="Times New Roman" w:cs="Times New Roman"/>
                <w:b w:val="0"/>
                <w:color w:val="000000" w:themeColor="text1"/>
                <w:sz w:val="20"/>
                <w:szCs w:val="20"/>
              </w:rPr>
              <w:t>.</w:t>
            </w:r>
          </w:p>
          <w:p w14:paraId="274EC158" w14:textId="77777777" w:rsidR="003B3186" w:rsidRDefault="003B3186" w:rsidP="002A12F3">
            <w:pPr>
              <w:jc w:val="both"/>
              <w:rPr>
                <w:lang w:eastAsia="en-US"/>
              </w:rPr>
            </w:pPr>
          </w:p>
        </w:tc>
      </w:tr>
      <w:tr w:rsidR="00476519" w14:paraId="4E4D6533" w14:textId="77777777" w:rsidTr="00476519">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1694373" w14:textId="77777777" w:rsidR="00476519" w:rsidRDefault="00476519" w:rsidP="0045185F">
            <w:pPr>
              <w:spacing w:line="276" w:lineRule="auto"/>
              <w:jc w:val="center"/>
              <w:rPr>
                <w:b/>
                <w:lang w:eastAsia="en-US"/>
              </w:rPr>
            </w:pPr>
            <w:r>
              <w:rPr>
                <w:b/>
                <w:lang w:eastAsia="en-US"/>
              </w:rPr>
              <w:t>Informace ke kombinované nebo distanční formě</w:t>
            </w:r>
          </w:p>
        </w:tc>
      </w:tr>
      <w:tr w:rsidR="00476519" w14:paraId="56CA443C" w14:textId="77777777" w:rsidTr="00476519">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A3027E1" w14:textId="77777777" w:rsidR="00476519" w:rsidRDefault="00476519" w:rsidP="0045185F">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747687C0" w14:textId="77777777" w:rsidR="00476519" w:rsidRDefault="00476519" w:rsidP="0045185F">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242C69E" w14:textId="77777777" w:rsidR="00476519" w:rsidRDefault="00476519" w:rsidP="0045185F">
            <w:pPr>
              <w:spacing w:line="276" w:lineRule="auto"/>
              <w:jc w:val="both"/>
              <w:rPr>
                <w:b/>
                <w:lang w:eastAsia="en-US"/>
              </w:rPr>
            </w:pPr>
            <w:r>
              <w:rPr>
                <w:b/>
                <w:lang w:eastAsia="en-US"/>
              </w:rPr>
              <w:t xml:space="preserve">hodin </w:t>
            </w:r>
          </w:p>
        </w:tc>
      </w:tr>
      <w:tr w:rsidR="00476519" w14:paraId="64F93547" w14:textId="77777777" w:rsidTr="00476519">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8A88B6A" w14:textId="77777777" w:rsidR="00476519" w:rsidRDefault="00476519" w:rsidP="0045185F">
            <w:pPr>
              <w:spacing w:line="276" w:lineRule="auto"/>
              <w:jc w:val="both"/>
              <w:rPr>
                <w:b/>
                <w:lang w:eastAsia="en-US"/>
              </w:rPr>
            </w:pPr>
            <w:r>
              <w:rPr>
                <w:b/>
                <w:lang w:eastAsia="en-US"/>
              </w:rPr>
              <w:t>Informace o způsobu kontaktu s</w:t>
            </w:r>
            <w:r w:rsidR="00304BCB">
              <w:rPr>
                <w:b/>
                <w:lang w:eastAsia="en-US"/>
              </w:rPr>
              <w:t> </w:t>
            </w:r>
            <w:r>
              <w:rPr>
                <w:b/>
                <w:lang w:eastAsia="en-US"/>
              </w:rPr>
              <w:t>vyučujícím</w:t>
            </w:r>
          </w:p>
        </w:tc>
      </w:tr>
      <w:tr w:rsidR="00476519" w14:paraId="3E74599C" w14:textId="77777777" w:rsidTr="00205FAB">
        <w:trPr>
          <w:trHeight w:val="286"/>
          <w:jc w:val="center"/>
        </w:trPr>
        <w:tc>
          <w:tcPr>
            <w:tcW w:w="9855" w:type="dxa"/>
            <w:gridSpan w:val="8"/>
            <w:tcBorders>
              <w:top w:val="single" w:sz="4" w:space="0" w:color="auto"/>
              <w:left w:val="single" w:sz="4" w:space="0" w:color="auto"/>
              <w:bottom w:val="single" w:sz="4" w:space="0" w:color="auto"/>
              <w:right w:val="single" w:sz="4" w:space="0" w:color="auto"/>
            </w:tcBorders>
          </w:tcPr>
          <w:p w14:paraId="477DC17B" w14:textId="77777777" w:rsidR="00476519" w:rsidRDefault="00476519" w:rsidP="0045185F">
            <w:pPr>
              <w:spacing w:line="276" w:lineRule="auto"/>
              <w:jc w:val="both"/>
              <w:rPr>
                <w:lang w:eastAsia="en-US"/>
              </w:rPr>
            </w:pPr>
          </w:p>
        </w:tc>
      </w:tr>
    </w:tbl>
    <w:p w14:paraId="109E8BEB" w14:textId="77777777" w:rsidR="00B72FAB" w:rsidRDefault="00B72FAB">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2FAB" w14:paraId="66D016FA" w14:textId="77777777" w:rsidTr="00D06270">
        <w:trPr>
          <w:jc w:val="center"/>
        </w:trPr>
        <w:tc>
          <w:tcPr>
            <w:tcW w:w="9855" w:type="dxa"/>
            <w:gridSpan w:val="8"/>
            <w:tcBorders>
              <w:bottom w:val="double" w:sz="4" w:space="0" w:color="auto"/>
            </w:tcBorders>
            <w:shd w:val="clear" w:color="auto" w:fill="BDD6EE"/>
          </w:tcPr>
          <w:p w14:paraId="2D6A6C79" w14:textId="77777777" w:rsidR="00B72FAB" w:rsidRDefault="00B72FAB" w:rsidP="00D06270">
            <w:pPr>
              <w:jc w:val="both"/>
              <w:rPr>
                <w:b/>
                <w:sz w:val="28"/>
              </w:rPr>
            </w:pPr>
            <w:r>
              <w:br w:type="page"/>
            </w:r>
            <w:r>
              <w:rPr>
                <w:b/>
                <w:sz w:val="28"/>
              </w:rPr>
              <w:t>B-III – Charakteristika studijního předmětu</w:t>
            </w:r>
          </w:p>
        </w:tc>
      </w:tr>
      <w:tr w:rsidR="00B72FAB" w14:paraId="6C6879C5" w14:textId="77777777" w:rsidTr="00D06270">
        <w:trPr>
          <w:jc w:val="center"/>
        </w:trPr>
        <w:tc>
          <w:tcPr>
            <w:tcW w:w="3086" w:type="dxa"/>
            <w:tcBorders>
              <w:top w:val="double" w:sz="4" w:space="0" w:color="auto"/>
            </w:tcBorders>
            <w:shd w:val="clear" w:color="auto" w:fill="F7CAAC"/>
          </w:tcPr>
          <w:p w14:paraId="580E576D" w14:textId="77777777" w:rsidR="00B72FAB" w:rsidRDefault="00B72FAB" w:rsidP="00D06270">
            <w:pPr>
              <w:jc w:val="both"/>
              <w:rPr>
                <w:b/>
              </w:rPr>
            </w:pPr>
            <w:r>
              <w:rPr>
                <w:b/>
              </w:rPr>
              <w:t>Název studijního předmětu</w:t>
            </w:r>
          </w:p>
        </w:tc>
        <w:tc>
          <w:tcPr>
            <w:tcW w:w="6769" w:type="dxa"/>
            <w:gridSpan w:val="7"/>
            <w:tcBorders>
              <w:top w:val="double" w:sz="4" w:space="0" w:color="auto"/>
            </w:tcBorders>
          </w:tcPr>
          <w:p w14:paraId="393CCBF0" w14:textId="77777777" w:rsidR="00B72FAB" w:rsidRDefault="00B72FAB" w:rsidP="00D06270">
            <w:pPr>
              <w:jc w:val="both"/>
            </w:pPr>
            <w:r>
              <w:t>Pedagogická diagnostika</w:t>
            </w:r>
          </w:p>
        </w:tc>
      </w:tr>
      <w:tr w:rsidR="00B72FAB" w14:paraId="229F8A5E" w14:textId="77777777" w:rsidTr="00D06270">
        <w:trPr>
          <w:jc w:val="center"/>
        </w:trPr>
        <w:tc>
          <w:tcPr>
            <w:tcW w:w="3086" w:type="dxa"/>
            <w:shd w:val="clear" w:color="auto" w:fill="F7CAAC"/>
          </w:tcPr>
          <w:p w14:paraId="7F14749F" w14:textId="77777777" w:rsidR="00B72FAB" w:rsidRDefault="00B72FAB" w:rsidP="00D06270">
            <w:pPr>
              <w:jc w:val="both"/>
              <w:rPr>
                <w:b/>
              </w:rPr>
            </w:pPr>
            <w:r>
              <w:rPr>
                <w:b/>
              </w:rPr>
              <w:t>Typ předmětu</w:t>
            </w:r>
          </w:p>
        </w:tc>
        <w:tc>
          <w:tcPr>
            <w:tcW w:w="3406" w:type="dxa"/>
            <w:gridSpan w:val="4"/>
          </w:tcPr>
          <w:p w14:paraId="4ECAF3EB" w14:textId="536CA438" w:rsidR="00B72FAB" w:rsidRDefault="00B72FAB" w:rsidP="00B72FAB">
            <w:pPr>
              <w:jc w:val="both"/>
            </w:pPr>
            <w:del w:id="124" w:author="Anežka Lengálová" w:date="2018-05-30T06:33:00Z">
              <w:r w:rsidDel="00E96D47">
                <w:delText>P</w:delText>
              </w:r>
            </w:del>
            <w:ins w:id="125" w:author="Anežka Lengálová" w:date="2018-05-30T06:33:00Z">
              <w:r w:rsidR="00E96D47">
                <w:t>p</w:t>
              </w:r>
            </w:ins>
            <w:r>
              <w:t>ovinně volitelný, PZ</w:t>
            </w:r>
          </w:p>
        </w:tc>
        <w:tc>
          <w:tcPr>
            <w:tcW w:w="2695" w:type="dxa"/>
            <w:gridSpan w:val="2"/>
            <w:shd w:val="clear" w:color="auto" w:fill="F7CAAC"/>
          </w:tcPr>
          <w:p w14:paraId="5AFC5776" w14:textId="77777777" w:rsidR="00B72FAB" w:rsidRDefault="00B72FAB" w:rsidP="00D06270">
            <w:pPr>
              <w:jc w:val="both"/>
            </w:pPr>
            <w:r>
              <w:rPr>
                <w:b/>
              </w:rPr>
              <w:t>doporučený ročník / semestr</w:t>
            </w:r>
          </w:p>
        </w:tc>
        <w:tc>
          <w:tcPr>
            <w:tcW w:w="668" w:type="dxa"/>
          </w:tcPr>
          <w:p w14:paraId="1DB42296" w14:textId="77777777" w:rsidR="00B72FAB" w:rsidRDefault="00B72FAB" w:rsidP="00D06270">
            <w:pPr>
              <w:jc w:val="both"/>
            </w:pPr>
            <w:r>
              <w:t>1LS</w:t>
            </w:r>
          </w:p>
        </w:tc>
      </w:tr>
      <w:tr w:rsidR="00B72FAB" w14:paraId="01F17A4C" w14:textId="77777777" w:rsidTr="00D06270">
        <w:trPr>
          <w:jc w:val="center"/>
        </w:trPr>
        <w:tc>
          <w:tcPr>
            <w:tcW w:w="3086" w:type="dxa"/>
            <w:shd w:val="clear" w:color="auto" w:fill="F7CAAC"/>
          </w:tcPr>
          <w:p w14:paraId="5D8C02A0" w14:textId="77777777" w:rsidR="00B72FAB" w:rsidRDefault="00B72FAB" w:rsidP="00D06270">
            <w:pPr>
              <w:jc w:val="both"/>
              <w:rPr>
                <w:b/>
              </w:rPr>
            </w:pPr>
            <w:r>
              <w:rPr>
                <w:b/>
              </w:rPr>
              <w:t>Rozsah studijního předmětu</w:t>
            </w:r>
          </w:p>
        </w:tc>
        <w:tc>
          <w:tcPr>
            <w:tcW w:w="1701" w:type="dxa"/>
            <w:gridSpan w:val="2"/>
          </w:tcPr>
          <w:p w14:paraId="5F4DA318" w14:textId="77777777" w:rsidR="00B72FAB" w:rsidRDefault="00B72FAB" w:rsidP="00D06270">
            <w:pPr>
              <w:jc w:val="both"/>
            </w:pPr>
            <w:r>
              <w:t>14s+14c</w:t>
            </w:r>
          </w:p>
        </w:tc>
        <w:tc>
          <w:tcPr>
            <w:tcW w:w="889" w:type="dxa"/>
            <w:shd w:val="clear" w:color="auto" w:fill="F7CAAC"/>
          </w:tcPr>
          <w:p w14:paraId="4076A9EF" w14:textId="77777777" w:rsidR="00B72FAB" w:rsidRDefault="00B72FAB" w:rsidP="00D06270">
            <w:pPr>
              <w:jc w:val="both"/>
              <w:rPr>
                <w:b/>
              </w:rPr>
            </w:pPr>
            <w:r>
              <w:rPr>
                <w:b/>
              </w:rPr>
              <w:t xml:space="preserve">hod. </w:t>
            </w:r>
          </w:p>
        </w:tc>
        <w:tc>
          <w:tcPr>
            <w:tcW w:w="816" w:type="dxa"/>
          </w:tcPr>
          <w:p w14:paraId="236203FA" w14:textId="77777777" w:rsidR="00B72FAB" w:rsidRDefault="00B72FAB" w:rsidP="00D06270">
            <w:pPr>
              <w:jc w:val="both"/>
            </w:pPr>
            <w:r>
              <w:t>28</w:t>
            </w:r>
          </w:p>
        </w:tc>
        <w:tc>
          <w:tcPr>
            <w:tcW w:w="2156" w:type="dxa"/>
            <w:shd w:val="clear" w:color="auto" w:fill="F7CAAC"/>
          </w:tcPr>
          <w:p w14:paraId="023F529C" w14:textId="77777777" w:rsidR="00B72FAB" w:rsidRDefault="00B72FAB" w:rsidP="00D06270">
            <w:pPr>
              <w:jc w:val="both"/>
              <w:rPr>
                <w:b/>
              </w:rPr>
            </w:pPr>
            <w:r>
              <w:rPr>
                <w:b/>
              </w:rPr>
              <w:t>kreditů</w:t>
            </w:r>
          </w:p>
        </w:tc>
        <w:tc>
          <w:tcPr>
            <w:tcW w:w="1207" w:type="dxa"/>
            <w:gridSpan w:val="2"/>
          </w:tcPr>
          <w:p w14:paraId="5250D468" w14:textId="77777777" w:rsidR="00B72FAB" w:rsidRDefault="00B72FAB" w:rsidP="00D06270">
            <w:pPr>
              <w:jc w:val="both"/>
            </w:pPr>
            <w:r>
              <w:t>2</w:t>
            </w:r>
          </w:p>
        </w:tc>
      </w:tr>
      <w:tr w:rsidR="00B72FAB" w14:paraId="263EAB31" w14:textId="77777777" w:rsidTr="00D06270">
        <w:trPr>
          <w:jc w:val="center"/>
        </w:trPr>
        <w:tc>
          <w:tcPr>
            <w:tcW w:w="3086" w:type="dxa"/>
            <w:shd w:val="clear" w:color="auto" w:fill="F7CAAC"/>
          </w:tcPr>
          <w:p w14:paraId="27ED57EE" w14:textId="77777777" w:rsidR="00B72FAB" w:rsidRDefault="00B72FAB" w:rsidP="00D06270">
            <w:pPr>
              <w:jc w:val="both"/>
              <w:rPr>
                <w:b/>
                <w:sz w:val="22"/>
              </w:rPr>
            </w:pPr>
            <w:r>
              <w:rPr>
                <w:b/>
              </w:rPr>
              <w:t>Prerekvizity, korekvizity, ekvivalence</w:t>
            </w:r>
          </w:p>
        </w:tc>
        <w:tc>
          <w:tcPr>
            <w:tcW w:w="6769" w:type="dxa"/>
            <w:gridSpan w:val="7"/>
          </w:tcPr>
          <w:p w14:paraId="57530048" w14:textId="77777777" w:rsidR="00B72FAB" w:rsidRDefault="00B72FAB" w:rsidP="00D06270">
            <w:pPr>
              <w:jc w:val="both"/>
            </w:pPr>
          </w:p>
        </w:tc>
      </w:tr>
      <w:tr w:rsidR="00B72FAB" w14:paraId="5C734B20" w14:textId="77777777" w:rsidTr="00D06270">
        <w:trPr>
          <w:jc w:val="center"/>
        </w:trPr>
        <w:tc>
          <w:tcPr>
            <w:tcW w:w="3086" w:type="dxa"/>
            <w:shd w:val="clear" w:color="auto" w:fill="F7CAAC"/>
          </w:tcPr>
          <w:p w14:paraId="4D3A32E5" w14:textId="77777777" w:rsidR="00B72FAB" w:rsidRDefault="00B72FAB" w:rsidP="00D06270">
            <w:pPr>
              <w:jc w:val="both"/>
              <w:rPr>
                <w:b/>
              </w:rPr>
            </w:pPr>
            <w:r>
              <w:rPr>
                <w:b/>
              </w:rPr>
              <w:t>Způsob ověření studijních výsledků</w:t>
            </w:r>
          </w:p>
        </w:tc>
        <w:tc>
          <w:tcPr>
            <w:tcW w:w="3406" w:type="dxa"/>
            <w:gridSpan w:val="4"/>
          </w:tcPr>
          <w:p w14:paraId="4CBF4898" w14:textId="77777777" w:rsidR="00B72FAB" w:rsidRDefault="00B72FAB" w:rsidP="002A12F3">
            <w:pPr>
              <w:jc w:val="both"/>
            </w:pPr>
            <w:r>
              <w:t>zápočet</w:t>
            </w:r>
          </w:p>
        </w:tc>
        <w:tc>
          <w:tcPr>
            <w:tcW w:w="2156" w:type="dxa"/>
            <w:shd w:val="clear" w:color="auto" w:fill="F7CAAC"/>
          </w:tcPr>
          <w:p w14:paraId="6150BB0B" w14:textId="77777777" w:rsidR="00B72FAB" w:rsidRDefault="00B72FAB" w:rsidP="00D06270">
            <w:pPr>
              <w:jc w:val="both"/>
              <w:rPr>
                <w:b/>
              </w:rPr>
            </w:pPr>
            <w:r>
              <w:rPr>
                <w:b/>
              </w:rPr>
              <w:t>Forma výuky</w:t>
            </w:r>
          </w:p>
        </w:tc>
        <w:tc>
          <w:tcPr>
            <w:tcW w:w="1207" w:type="dxa"/>
            <w:gridSpan w:val="2"/>
          </w:tcPr>
          <w:p w14:paraId="71248E4D" w14:textId="77777777" w:rsidR="00B72FAB" w:rsidRDefault="00B72FAB" w:rsidP="002A12F3">
            <w:pPr>
              <w:jc w:val="both"/>
            </w:pPr>
            <w:r>
              <w:t>seminář,</w:t>
            </w:r>
          </w:p>
          <w:p w14:paraId="22742319" w14:textId="77777777" w:rsidR="00B72FAB" w:rsidRDefault="00B72FAB" w:rsidP="00D06270">
            <w:pPr>
              <w:jc w:val="both"/>
            </w:pPr>
            <w:r>
              <w:t>cvičení</w:t>
            </w:r>
          </w:p>
        </w:tc>
      </w:tr>
      <w:tr w:rsidR="00B72FAB" w14:paraId="574E1E3B" w14:textId="77777777" w:rsidTr="00D06270">
        <w:trPr>
          <w:jc w:val="center"/>
        </w:trPr>
        <w:tc>
          <w:tcPr>
            <w:tcW w:w="3086" w:type="dxa"/>
            <w:shd w:val="clear" w:color="auto" w:fill="F7CAAC"/>
          </w:tcPr>
          <w:p w14:paraId="4E15EAAF" w14:textId="77777777" w:rsidR="00B72FAB" w:rsidRDefault="00B72FAB" w:rsidP="00D06270">
            <w:pPr>
              <w:jc w:val="both"/>
              <w:rPr>
                <w:b/>
              </w:rPr>
            </w:pPr>
            <w:r>
              <w:rPr>
                <w:b/>
              </w:rPr>
              <w:t>Forma způsobu ověření studijních výsledků a další požadavky na studenta</w:t>
            </w:r>
          </w:p>
        </w:tc>
        <w:tc>
          <w:tcPr>
            <w:tcW w:w="6769" w:type="dxa"/>
            <w:gridSpan w:val="7"/>
            <w:tcBorders>
              <w:bottom w:val="nil"/>
            </w:tcBorders>
          </w:tcPr>
          <w:p w14:paraId="39D9102B" w14:textId="77777777" w:rsidR="00B72FAB" w:rsidRPr="00205FAB" w:rsidRDefault="00205FAB" w:rsidP="00304BCB">
            <w:r>
              <w:rPr>
                <w:color w:val="000000"/>
                <w:shd w:val="clear" w:color="auto" w:fill="FFFFFF"/>
              </w:rPr>
              <w:t>S</w:t>
            </w:r>
            <w:r w:rsidRPr="00205FAB">
              <w:rPr>
                <w:color w:val="000000"/>
                <w:shd w:val="clear" w:color="auto" w:fill="FFFFFF"/>
              </w:rPr>
              <w:t>tudent vypracuje seminární práci, v níž prokáže teoretické i praktické znalosti a dovednosti v oblasti pedagogické diagnostiky v mateřské škole.</w:t>
            </w:r>
          </w:p>
        </w:tc>
      </w:tr>
      <w:tr w:rsidR="00B72FAB" w14:paraId="47A5887A" w14:textId="77777777" w:rsidTr="00D06270">
        <w:trPr>
          <w:trHeight w:val="264"/>
          <w:jc w:val="center"/>
        </w:trPr>
        <w:tc>
          <w:tcPr>
            <w:tcW w:w="9855" w:type="dxa"/>
            <w:gridSpan w:val="8"/>
            <w:tcBorders>
              <w:top w:val="nil"/>
            </w:tcBorders>
          </w:tcPr>
          <w:p w14:paraId="6AEAAAC0" w14:textId="77777777" w:rsidR="00B72FAB" w:rsidRDefault="00B72FAB" w:rsidP="00D06270">
            <w:pPr>
              <w:jc w:val="both"/>
            </w:pPr>
          </w:p>
        </w:tc>
      </w:tr>
      <w:tr w:rsidR="00B72FAB" w14:paraId="005E8892" w14:textId="77777777" w:rsidTr="00D06270">
        <w:trPr>
          <w:trHeight w:val="197"/>
          <w:jc w:val="center"/>
        </w:trPr>
        <w:tc>
          <w:tcPr>
            <w:tcW w:w="3086" w:type="dxa"/>
            <w:tcBorders>
              <w:top w:val="nil"/>
            </w:tcBorders>
            <w:shd w:val="clear" w:color="auto" w:fill="F7CAAC"/>
          </w:tcPr>
          <w:p w14:paraId="34718C8F" w14:textId="77777777" w:rsidR="00B72FAB" w:rsidRDefault="00B72FAB" w:rsidP="00D06270">
            <w:pPr>
              <w:jc w:val="both"/>
              <w:rPr>
                <w:b/>
              </w:rPr>
            </w:pPr>
            <w:r>
              <w:rPr>
                <w:b/>
              </w:rPr>
              <w:t>Garant předmětu</w:t>
            </w:r>
          </w:p>
        </w:tc>
        <w:tc>
          <w:tcPr>
            <w:tcW w:w="6769" w:type="dxa"/>
            <w:gridSpan w:val="7"/>
            <w:tcBorders>
              <w:top w:val="nil"/>
            </w:tcBorders>
          </w:tcPr>
          <w:p w14:paraId="032A146F" w14:textId="77777777" w:rsidR="00B72FAB" w:rsidRDefault="00B72FAB" w:rsidP="002A12F3">
            <w:pPr>
              <w:jc w:val="both"/>
            </w:pPr>
            <w:r>
              <w:t xml:space="preserve">doc. Mgr. Jana Kratochvílová, </w:t>
            </w:r>
            <w:r w:rsidRPr="00901829">
              <w:t>Ph.D.</w:t>
            </w:r>
          </w:p>
        </w:tc>
      </w:tr>
      <w:tr w:rsidR="00B72FAB" w14:paraId="2D0797A5" w14:textId="77777777" w:rsidTr="00D06270">
        <w:trPr>
          <w:trHeight w:val="243"/>
          <w:jc w:val="center"/>
        </w:trPr>
        <w:tc>
          <w:tcPr>
            <w:tcW w:w="3086" w:type="dxa"/>
            <w:tcBorders>
              <w:top w:val="nil"/>
            </w:tcBorders>
            <w:shd w:val="clear" w:color="auto" w:fill="F7CAAC"/>
          </w:tcPr>
          <w:p w14:paraId="45A9FCE4" w14:textId="77777777" w:rsidR="00B72FAB" w:rsidRDefault="00B72FAB" w:rsidP="00D06270">
            <w:pPr>
              <w:jc w:val="both"/>
              <w:rPr>
                <w:b/>
              </w:rPr>
            </w:pPr>
            <w:r>
              <w:rPr>
                <w:b/>
              </w:rPr>
              <w:t>Zapojení garanta do výuky předmětu</w:t>
            </w:r>
          </w:p>
        </w:tc>
        <w:tc>
          <w:tcPr>
            <w:tcW w:w="6769" w:type="dxa"/>
            <w:gridSpan w:val="7"/>
            <w:tcBorders>
              <w:top w:val="nil"/>
            </w:tcBorders>
          </w:tcPr>
          <w:p w14:paraId="25579BFA" w14:textId="77777777" w:rsidR="00B72FAB" w:rsidRDefault="00B72FAB" w:rsidP="002A12F3">
            <w:pPr>
              <w:jc w:val="both"/>
            </w:pPr>
            <w:r>
              <w:t>vede seminář, cvičící</w:t>
            </w:r>
          </w:p>
        </w:tc>
      </w:tr>
      <w:tr w:rsidR="00B72FAB" w14:paraId="4F74DC34" w14:textId="77777777" w:rsidTr="00D06270">
        <w:trPr>
          <w:jc w:val="center"/>
        </w:trPr>
        <w:tc>
          <w:tcPr>
            <w:tcW w:w="3086" w:type="dxa"/>
            <w:shd w:val="clear" w:color="auto" w:fill="F7CAAC"/>
          </w:tcPr>
          <w:p w14:paraId="175155E8" w14:textId="77777777" w:rsidR="00B72FAB" w:rsidRDefault="00B72FAB" w:rsidP="00D06270">
            <w:pPr>
              <w:jc w:val="both"/>
              <w:rPr>
                <w:b/>
              </w:rPr>
            </w:pPr>
            <w:r>
              <w:rPr>
                <w:b/>
              </w:rPr>
              <w:t>Vyučující</w:t>
            </w:r>
          </w:p>
        </w:tc>
        <w:tc>
          <w:tcPr>
            <w:tcW w:w="6769" w:type="dxa"/>
            <w:gridSpan w:val="7"/>
            <w:tcBorders>
              <w:bottom w:val="nil"/>
            </w:tcBorders>
          </w:tcPr>
          <w:p w14:paraId="26596B44" w14:textId="77777777" w:rsidR="00B72FAB" w:rsidRDefault="00B72FAB" w:rsidP="002A12F3">
            <w:pPr>
              <w:jc w:val="both"/>
            </w:pPr>
            <w:r>
              <w:t xml:space="preserve">doc. Mgr. Jana Kratochvílová, </w:t>
            </w:r>
            <w:r w:rsidRPr="00901829">
              <w:t>Ph.D.</w:t>
            </w:r>
            <w:r w:rsidR="00CA11A5">
              <w:t>, 100%</w:t>
            </w:r>
          </w:p>
        </w:tc>
      </w:tr>
      <w:tr w:rsidR="00B72FAB" w14:paraId="51CAE979" w14:textId="77777777" w:rsidTr="00205FAB">
        <w:trPr>
          <w:trHeight w:val="182"/>
          <w:jc w:val="center"/>
        </w:trPr>
        <w:tc>
          <w:tcPr>
            <w:tcW w:w="9855" w:type="dxa"/>
            <w:gridSpan w:val="8"/>
            <w:tcBorders>
              <w:top w:val="nil"/>
            </w:tcBorders>
          </w:tcPr>
          <w:p w14:paraId="5130A230" w14:textId="77777777" w:rsidR="00B72FAB" w:rsidRDefault="00B72FAB" w:rsidP="00D06270">
            <w:pPr>
              <w:jc w:val="both"/>
            </w:pPr>
          </w:p>
        </w:tc>
      </w:tr>
      <w:tr w:rsidR="00B72FAB" w14:paraId="7879B96A" w14:textId="77777777" w:rsidTr="00D06270">
        <w:trPr>
          <w:jc w:val="center"/>
        </w:trPr>
        <w:tc>
          <w:tcPr>
            <w:tcW w:w="3086" w:type="dxa"/>
            <w:shd w:val="clear" w:color="auto" w:fill="F7CAAC"/>
          </w:tcPr>
          <w:p w14:paraId="706B9F38" w14:textId="77777777" w:rsidR="00B72FAB" w:rsidRDefault="00B72FAB" w:rsidP="00D06270">
            <w:pPr>
              <w:jc w:val="both"/>
              <w:rPr>
                <w:b/>
              </w:rPr>
            </w:pPr>
            <w:r>
              <w:rPr>
                <w:b/>
              </w:rPr>
              <w:t>Stručná anotace předmětu</w:t>
            </w:r>
          </w:p>
        </w:tc>
        <w:tc>
          <w:tcPr>
            <w:tcW w:w="6769" w:type="dxa"/>
            <w:gridSpan w:val="7"/>
            <w:tcBorders>
              <w:bottom w:val="nil"/>
            </w:tcBorders>
          </w:tcPr>
          <w:p w14:paraId="6BC8267F" w14:textId="77777777" w:rsidR="00B72FAB" w:rsidRDefault="00B72FAB" w:rsidP="00D06270">
            <w:pPr>
              <w:jc w:val="both"/>
            </w:pPr>
          </w:p>
        </w:tc>
      </w:tr>
      <w:tr w:rsidR="00B72FAB" w14:paraId="73B3F71F" w14:textId="77777777" w:rsidTr="002A12F3">
        <w:trPr>
          <w:trHeight w:val="2528"/>
          <w:jc w:val="center"/>
        </w:trPr>
        <w:tc>
          <w:tcPr>
            <w:tcW w:w="9855" w:type="dxa"/>
            <w:gridSpan w:val="8"/>
            <w:tcBorders>
              <w:top w:val="nil"/>
              <w:bottom w:val="single" w:sz="12" w:space="0" w:color="auto"/>
            </w:tcBorders>
          </w:tcPr>
          <w:p w14:paraId="70CB0B45" w14:textId="77777777" w:rsidR="00CD2126" w:rsidRDefault="00B72FAB" w:rsidP="00B72FAB">
            <w:pPr>
              <w:rPr>
                <w:color w:val="000000"/>
                <w:shd w:val="clear" w:color="auto" w:fill="FFFFFF"/>
              </w:rPr>
            </w:pPr>
            <w:r w:rsidRPr="00B72FAB">
              <w:rPr>
                <w:color w:val="000000"/>
                <w:shd w:val="clear" w:color="auto" w:fill="FFFFFF"/>
              </w:rPr>
              <w:t>Pedagogická diagnostika jako součást pedagogiky. </w:t>
            </w:r>
            <w:r w:rsidRPr="00B72FAB">
              <w:rPr>
                <w:color w:val="000000"/>
              </w:rPr>
              <w:br/>
            </w:r>
            <w:r w:rsidRPr="00B72FAB">
              <w:rPr>
                <w:color w:val="000000"/>
                <w:shd w:val="clear" w:color="auto" w:fill="FFFFFF"/>
              </w:rPr>
              <w:t>Stručný přehled vývoje pedagogické diagnostiky v ČR a v zahraničí. </w:t>
            </w:r>
            <w:r w:rsidRPr="00B72FAB">
              <w:rPr>
                <w:color w:val="000000"/>
              </w:rPr>
              <w:br/>
            </w:r>
            <w:r w:rsidRPr="00B72FAB">
              <w:rPr>
                <w:color w:val="000000"/>
                <w:shd w:val="clear" w:color="auto" w:fill="FFFFFF"/>
              </w:rPr>
              <w:t>Objasnění základních pojmů vážících se k pedagogické diagnostice. </w:t>
            </w:r>
            <w:r w:rsidRPr="00B72FAB">
              <w:rPr>
                <w:color w:val="000000"/>
              </w:rPr>
              <w:br/>
            </w:r>
            <w:r w:rsidRPr="00B72FAB">
              <w:rPr>
                <w:color w:val="000000"/>
                <w:shd w:val="clear" w:color="auto" w:fill="FFFFFF"/>
              </w:rPr>
              <w:t>Pedagogická diagnostika jako pro</w:t>
            </w:r>
            <w:r w:rsidR="00CD2126">
              <w:rPr>
                <w:color w:val="000000"/>
                <w:shd w:val="clear" w:color="auto" w:fill="FFFFFF"/>
              </w:rPr>
              <w:t>ces - úkoly a cíle diagnostiky.</w:t>
            </w:r>
          </w:p>
          <w:p w14:paraId="387C4855" w14:textId="77777777" w:rsidR="00CD2126" w:rsidRDefault="00CD2126" w:rsidP="00B72FAB">
            <w:pPr>
              <w:rPr>
                <w:color w:val="000000"/>
                <w:shd w:val="clear" w:color="auto" w:fill="FFFFFF"/>
              </w:rPr>
            </w:pPr>
            <w:r>
              <w:rPr>
                <w:color w:val="000000"/>
                <w:shd w:val="clear" w:color="auto" w:fill="FFFFFF"/>
              </w:rPr>
              <w:t>Z</w:t>
            </w:r>
            <w:r w:rsidR="00B72FAB" w:rsidRPr="00B72FAB">
              <w:rPr>
                <w:color w:val="000000"/>
                <w:shd w:val="clear" w:color="auto" w:fill="FFFFFF"/>
              </w:rPr>
              <w:t>ásady a etapy diagnostického procesu, problémy dia</w:t>
            </w:r>
            <w:r>
              <w:rPr>
                <w:color w:val="000000"/>
                <w:shd w:val="clear" w:color="auto" w:fill="FFFFFF"/>
              </w:rPr>
              <w:t>gnostické práce.</w:t>
            </w:r>
          </w:p>
          <w:p w14:paraId="12EFBEDF" w14:textId="77777777" w:rsidR="002A12F3" w:rsidRDefault="00CD2126" w:rsidP="002A12F3">
            <w:pPr>
              <w:rPr>
                <w:color w:val="000000"/>
                <w:shd w:val="clear" w:color="auto" w:fill="FFFFFF"/>
              </w:rPr>
            </w:pPr>
            <w:r>
              <w:rPr>
                <w:color w:val="000000"/>
                <w:shd w:val="clear" w:color="auto" w:fill="FFFFFF"/>
              </w:rPr>
              <w:t>D</w:t>
            </w:r>
            <w:r w:rsidR="00B72FAB" w:rsidRPr="00B72FAB">
              <w:rPr>
                <w:color w:val="000000"/>
                <w:shd w:val="clear" w:color="auto" w:fill="FFFFFF"/>
              </w:rPr>
              <w:t>iagnostická způsobilost učitele. </w:t>
            </w:r>
            <w:r w:rsidR="00B72FAB" w:rsidRPr="00B72FAB">
              <w:rPr>
                <w:color w:val="000000"/>
              </w:rPr>
              <w:br/>
            </w:r>
            <w:r w:rsidR="00B72FAB" w:rsidRPr="00B72FAB">
              <w:rPr>
                <w:color w:val="000000"/>
                <w:shd w:val="clear" w:color="auto" w:fill="FFFFFF"/>
              </w:rPr>
              <w:t>Diagnostické metody a techniky se zaměřením na prostředí MŠ. </w:t>
            </w:r>
            <w:r w:rsidR="00B72FAB" w:rsidRPr="00B72FAB">
              <w:rPr>
                <w:color w:val="000000"/>
              </w:rPr>
              <w:br/>
            </w:r>
            <w:r w:rsidR="00B72FAB" w:rsidRPr="00B72FAB">
              <w:rPr>
                <w:color w:val="000000"/>
                <w:shd w:val="clear" w:color="auto" w:fill="FFFFFF"/>
              </w:rPr>
              <w:t>Vývojové škály, pedagogická diagnostika dítěte - motorika, grafomotorika, kresba, zrakové a sluchové vnímání a paměť, orientace v prostoru a čase, řeč a komunikační dovednosti, matematické představy, sociální dovednosti, sebeobsluha, hra, lateralita, školní zralost aj. </w:t>
            </w:r>
            <w:r w:rsidR="00B72FAB" w:rsidRPr="00B72FAB">
              <w:rPr>
                <w:color w:val="000000"/>
              </w:rPr>
              <w:br/>
            </w:r>
            <w:r w:rsidR="00B72FAB" w:rsidRPr="00B72FAB">
              <w:rPr>
                <w:color w:val="000000"/>
                <w:shd w:val="clear" w:color="auto" w:fill="FFFFFF"/>
              </w:rPr>
              <w:t>Diagnostika rodinného prostředí dítěte předškolního věku.</w:t>
            </w:r>
          </w:p>
          <w:p w14:paraId="127A2A43" w14:textId="77777777" w:rsidR="00B72FAB" w:rsidRPr="00B72FAB" w:rsidRDefault="00B72FAB" w:rsidP="002A12F3">
            <w:r w:rsidRPr="00B72FAB">
              <w:rPr>
                <w:color w:val="000000"/>
                <w:shd w:val="clear" w:color="auto" w:fill="FFFFFF"/>
              </w:rPr>
              <w:t> </w:t>
            </w:r>
          </w:p>
        </w:tc>
      </w:tr>
      <w:tr w:rsidR="00B72FAB" w14:paraId="5F40EAE7" w14:textId="77777777" w:rsidTr="00D06270">
        <w:trPr>
          <w:trHeight w:val="265"/>
          <w:jc w:val="center"/>
        </w:trPr>
        <w:tc>
          <w:tcPr>
            <w:tcW w:w="3653" w:type="dxa"/>
            <w:gridSpan w:val="2"/>
            <w:tcBorders>
              <w:top w:val="nil"/>
            </w:tcBorders>
            <w:shd w:val="clear" w:color="auto" w:fill="F7CAAC"/>
          </w:tcPr>
          <w:p w14:paraId="5A1C5599" w14:textId="77777777" w:rsidR="00B72FAB" w:rsidRDefault="00B72FAB" w:rsidP="00D06270">
            <w:pPr>
              <w:jc w:val="both"/>
            </w:pPr>
            <w:r>
              <w:rPr>
                <w:b/>
              </w:rPr>
              <w:t>Studijní literatura a studijní pomůcky</w:t>
            </w:r>
          </w:p>
        </w:tc>
        <w:tc>
          <w:tcPr>
            <w:tcW w:w="6202" w:type="dxa"/>
            <w:gridSpan w:val="6"/>
            <w:tcBorders>
              <w:top w:val="nil"/>
              <w:bottom w:val="nil"/>
            </w:tcBorders>
          </w:tcPr>
          <w:p w14:paraId="0C0CB9CF" w14:textId="77777777" w:rsidR="00B72FAB" w:rsidRDefault="00B72FAB" w:rsidP="00D06270">
            <w:pPr>
              <w:jc w:val="both"/>
            </w:pPr>
          </w:p>
        </w:tc>
      </w:tr>
      <w:tr w:rsidR="00B72FAB" w14:paraId="3FF8A661" w14:textId="77777777" w:rsidTr="00D06270">
        <w:trPr>
          <w:trHeight w:val="1497"/>
          <w:jc w:val="center"/>
        </w:trPr>
        <w:tc>
          <w:tcPr>
            <w:tcW w:w="9855" w:type="dxa"/>
            <w:gridSpan w:val="8"/>
            <w:tcBorders>
              <w:top w:val="nil"/>
            </w:tcBorders>
          </w:tcPr>
          <w:p w14:paraId="58807C4E" w14:textId="77777777" w:rsidR="00CD2126" w:rsidRDefault="00B72FAB" w:rsidP="00CD2126">
            <w:pPr>
              <w:jc w:val="both"/>
              <w:rPr>
                <w:b/>
              </w:rPr>
            </w:pPr>
            <w:r>
              <w:rPr>
                <w:b/>
              </w:rPr>
              <w:t>Povinná</w:t>
            </w:r>
            <w:r w:rsidR="00205FAB">
              <w:rPr>
                <w:b/>
              </w:rPr>
              <w:t xml:space="preserve"> literatura:</w:t>
            </w:r>
          </w:p>
          <w:p w14:paraId="542D94C0" w14:textId="77777777" w:rsidR="00CD2126" w:rsidRPr="00CD2126" w:rsidRDefault="00CD2126" w:rsidP="00304BCB">
            <w:pPr>
              <w:rPr>
                <w:b/>
              </w:rPr>
            </w:pPr>
            <w:r w:rsidRPr="00CD2126">
              <w:rPr>
                <w:color w:val="000000"/>
              </w:rPr>
              <w:t>Gavora, P. (2010)</w:t>
            </w:r>
            <w:r w:rsidR="00A36F15">
              <w:rPr>
                <w:color w:val="000000"/>
              </w:rPr>
              <w:t>.</w:t>
            </w:r>
            <w:r w:rsidRPr="00CD2126">
              <w:rPr>
                <w:color w:val="000000"/>
              </w:rPr>
              <w:t xml:space="preserve"> </w:t>
            </w:r>
            <w:r w:rsidRPr="00CD2126">
              <w:rPr>
                <w:i/>
                <w:iCs/>
                <w:color w:val="000000"/>
              </w:rPr>
              <w:t>Akí sú moji žiaci? Pedagogická diagnostika žiaka</w:t>
            </w:r>
            <w:r w:rsidRPr="00CD2126">
              <w:rPr>
                <w:color w:val="000000"/>
              </w:rPr>
              <w:t>. Nitra: Enigma. </w:t>
            </w:r>
          </w:p>
          <w:p w14:paraId="73B07079" w14:textId="77777777" w:rsidR="00CD2126" w:rsidRPr="00CD2126" w:rsidRDefault="00CD2126" w:rsidP="00304BCB">
            <w:pPr>
              <w:shd w:val="clear" w:color="auto" w:fill="FFFFFF"/>
              <w:rPr>
                <w:color w:val="000000"/>
              </w:rPr>
            </w:pPr>
            <w:r w:rsidRPr="00CD2126">
              <w:rPr>
                <w:color w:val="000000"/>
              </w:rPr>
              <w:t>Bednářová, J.</w:t>
            </w:r>
            <w:r w:rsidR="00A36F15">
              <w:rPr>
                <w:color w:val="000000"/>
              </w:rPr>
              <w:t>,</w:t>
            </w:r>
            <w:r w:rsidR="00304BCB">
              <w:rPr>
                <w:color w:val="000000"/>
              </w:rPr>
              <w:t xml:space="preserve"> </w:t>
            </w:r>
            <w:r w:rsidRPr="00CD2126">
              <w:rPr>
                <w:color w:val="000000"/>
              </w:rPr>
              <w:t>&amp; Šmardová, V. (2007)</w:t>
            </w:r>
            <w:r w:rsidR="00304BCB">
              <w:rPr>
                <w:color w:val="000000"/>
              </w:rPr>
              <w:t>.</w:t>
            </w:r>
            <w:r w:rsidRPr="00CD2126">
              <w:rPr>
                <w:color w:val="000000"/>
              </w:rPr>
              <w:t xml:space="preserve"> </w:t>
            </w:r>
            <w:r w:rsidRPr="00CD2126">
              <w:rPr>
                <w:i/>
                <w:iCs/>
                <w:color w:val="000000"/>
              </w:rPr>
              <w:t>Diagnostika dítěte předškolního věku: Co by dítě mělo umět ve věku od 3 do 6 let</w:t>
            </w:r>
            <w:r w:rsidRPr="00CD2126">
              <w:rPr>
                <w:color w:val="000000"/>
              </w:rPr>
              <w:t>. Brno: Computer Press. </w:t>
            </w:r>
          </w:p>
          <w:p w14:paraId="52D7D348" w14:textId="77777777" w:rsidR="00B72FAB" w:rsidRDefault="00CD2126" w:rsidP="00304BCB">
            <w:pPr>
              <w:shd w:val="clear" w:color="auto" w:fill="FFFFFF"/>
              <w:rPr>
                <w:color w:val="000000"/>
              </w:rPr>
            </w:pPr>
            <w:r w:rsidRPr="00CD2126">
              <w:rPr>
                <w:color w:val="000000"/>
              </w:rPr>
              <w:t>Klenková, J.</w:t>
            </w:r>
            <w:r w:rsidR="00A36F15">
              <w:rPr>
                <w:color w:val="000000"/>
              </w:rPr>
              <w:t>,</w:t>
            </w:r>
            <w:r w:rsidRPr="00CD2126">
              <w:rPr>
                <w:color w:val="000000"/>
              </w:rPr>
              <w:t xml:space="preserve"> &amp; Kolbábková, H. (2003)</w:t>
            </w:r>
            <w:r w:rsidR="00304BCB">
              <w:rPr>
                <w:color w:val="000000"/>
              </w:rPr>
              <w:t xml:space="preserve">. </w:t>
            </w:r>
            <w:r w:rsidRPr="00CD2126">
              <w:rPr>
                <w:i/>
                <w:iCs/>
                <w:color w:val="000000"/>
              </w:rPr>
              <w:t>Diagnostika předškoláka</w:t>
            </w:r>
            <w:r w:rsidRPr="00CD2126">
              <w:rPr>
                <w:color w:val="000000"/>
              </w:rPr>
              <w:t>. Brno: MC nakladatelství. </w:t>
            </w:r>
          </w:p>
          <w:p w14:paraId="3CD15EC7" w14:textId="77777777" w:rsidR="00CA11A5" w:rsidRDefault="00CA11A5" w:rsidP="002A12F3">
            <w:pPr>
              <w:shd w:val="clear" w:color="auto" w:fill="FFFFFF"/>
              <w:rPr>
                <w:color w:val="000000"/>
              </w:rPr>
            </w:pPr>
          </w:p>
          <w:p w14:paraId="472DC82B" w14:textId="77777777" w:rsidR="00B72FAB" w:rsidRDefault="00B72FAB" w:rsidP="00D06270">
            <w:pPr>
              <w:jc w:val="both"/>
              <w:rPr>
                <w:b/>
              </w:rPr>
            </w:pPr>
            <w:r w:rsidRPr="00333D15">
              <w:rPr>
                <w:b/>
              </w:rPr>
              <w:t>Doporučená</w:t>
            </w:r>
            <w:r w:rsidR="00205FAB">
              <w:rPr>
                <w:b/>
              </w:rPr>
              <w:t xml:space="preserve"> literatura</w:t>
            </w:r>
            <w:r w:rsidRPr="00333D15">
              <w:rPr>
                <w:b/>
              </w:rPr>
              <w:t xml:space="preserve">: </w:t>
            </w:r>
          </w:p>
          <w:p w14:paraId="4264E539" w14:textId="77777777" w:rsidR="00CD2126" w:rsidRPr="00CD2126" w:rsidRDefault="00CD2126" w:rsidP="00CD2126">
            <w:pPr>
              <w:shd w:val="clear" w:color="auto" w:fill="FFFFFF"/>
              <w:rPr>
                <w:color w:val="000000"/>
              </w:rPr>
            </w:pPr>
            <w:r w:rsidRPr="00CD2126">
              <w:rPr>
                <w:color w:val="000000"/>
              </w:rPr>
              <w:t>Zelinková, O. (2007)</w:t>
            </w:r>
            <w:r w:rsidR="00A36F15">
              <w:rPr>
                <w:color w:val="000000"/>
              </w:rPr>
              <w:t xml:space="preserve">. </w:t>
            </w:r>
            <w:r w:rsidRPr="00CD2126">
              <w:rPr>
                <w:i/>
                <w:iCs/>
                <w:color w:val="000000"/>
              </w:rPr>
              <w:t>Pedagogická diagnostika a individuální vzdělávací program</w:t>
            </w:r>
            <w:r w:rsidRPr="00CD2126">
              <w:rPr>
                <w:color w:val="000000"/>
              </w:rPr>
              <w:t>. Praha: Portál. </w:t>
            </w:r>
          </w:p>
          <w:p w14:paraId="33BAA01D" w14:textId="77777777" w:rsidR="00CD2126" w:rsidRPr="00CD2126" w:rsidRDefault="00CD2126" w:rsidP="002A12F3">
            <w:pPr>
              <w:shd w:val="clear" w:color="auto" w:fill="FFFFFF"/>
              <w:rPr>
                <w:color w:val="000000"/>
              </w:rPr>
            </w:pPr>
            <w:r w:rsidRPr="00CD2126">
              <w:rPr>
                <w:color w:val="000000"/>
              </w:rPr>
              <w:t>Tomanová, D. (2006)</w:t>
            </w:r>
            <w:r w:rsidR="00A36F15">
              <w:rPr>
                <w:color w:val="000000"/>
              </w:rPr>
              <w:t>.</w:t>
            </w:r>
            <w:r w:rsidRPr="00CD2126">
              <w:rPr>
                <w:color w:val="000000"/>
              </w:rPr>
              <w:t xml:space="preserve"> </w:t>
            </w:r>
            <w:r w:rsidRPr="00CD2126">
              <w:rPr>
                <w:i/>
                <w:iCs/>
                <w:color w:val="000000"/>
              </w:rPr>
              <w:t>Úvod do pedagogické diagnostiky v mateřské škole</w:t>
            </w:r>
            <w:r w:rsidRPr="00CD2126">
              <w:rPr>
                <w:color w:val="000000"/>
              </w:rPr>
              <w:t>. Olomouc: UP PdF.</w:t>
            </w:r>
          </w:p>
          <w:p w14:paraId="199D3B4D" w14:textId="77777777" w:rsidR="00B72FAB" w:rsidRDefault="00B72FAB" w:rsidP="002A12F3"/>
        </w:tc>
      </w:tr>
      <w:tr w:rsidR="00B72FAB" w14:paraId="2BEA5906" w14:textId="77777777" w:rsidTr="00D0627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113B3ED" w14:textId="77777777" w:rsidR="00B72FAB" w:rsidRDefault="00B72FAB" w:rsidP="00D06270">
            <w:pPr>
              <w:jc w:val="center"/>
              <w:rPr>
                <w:b/>
              </w:rPr>
            </w:pPr>
            <w:r>
              <w:rPr>
                <w:b/>
              </w:rPr>
              <w:t>Informace ke kombinované nebo distanční formě</w:t>
            </w:r>
          </w:p>
        </w:tc>
      </w:tr>
      <w:tr w:rsidR="00B72FAB" w14:paraId="416782F7" w14:textId="77777777" w:rsidTr="00D06270">
        <w:trPr>
          <w:jc w:val="center"/>
        </w:trPr>
        <w:tc>
          <w:tcPr>
            <w:tcW w:w="4787" w:type="dxa"/>
            <w:gridSpan w:val="3"/>
            <w:tcBorders>
              <w:top w:val="single" w:sz="2" w:space="0" w:color="auto"/>
            </w:tcBorders>
            <w:shd w:val="clear" w:color="auto" w:fill="F7CAAC"/>
          </w:tcPr>
          <w:p w14:paraId="5866116C" w14:textId="77777777" w:rsidR="00B72FAB" w:rsidRDefault="00B72FAB" w:rsidP="00D06270">
            <w:pPr>
              <w:jc w:val="both"/>
            </w:pPr>
          </w:p>
        </w:tc>
        <w:tc>
          <w:tcPr>
            <w:tcW w:w="889" w:type="dxa"/>
            <w:tcBorders>
              <w:top w:val="single" w:sz="2" w:space="0" w:color="auto"/>
            </w:tcBorders>
          </w:tcPr>
          <w:p w14:paraId="5EB738B2" w14:textId="77777777" w:rsidR="00B72FAB" w:rsidRDefault="00B72FAB" w:rsidP="00D06270">
            <w:pPr>
              <w:jc w:val="both"/>
            </w:pPr>
          </w:p>
        </w:tc>
        <w:tc>
          <w:tcPr>
            <w:tcW w:w="4179" w:type="dxa"/>
            <w:gridSpan w:val="4"/>
            <w:tcBorders>
              <w:top w:val="single" w:sz="2" w:space="0" w:color="auto"/>
            </w:tcBorders>
            <w:shd w:val="clear" w:color="auto" w:fill="F7CAAC"/>
          </w:tcPr>
          <w:p w14:paraId="3606E40C" w14:textId="77777777" w:rsidR="00B72FAB" w:rsidRDefault="00B72FAB" w:rsidP="00D06270">
            <w:pPr>
              <w:jc w:val="both"/>
              <w:rPr>
                <w:b/>
              </w:rPr>
            </w:pPr>
            <w:r>
              <w:rPr>
                <w:b/>
              </w:rPr>
              <w:t xml:space="preserve">hodin </w:t>
            </w:r>
          </w:p>
        </w:tc>
      </w:tr>
      <w:tr w:rsidR="00B72FAB" w14:paraId="26868B20" w14:textId="77777777" w:rsidTr="00D06270">
        <w:trPr>
          <w:jc w:val="center"/>
        </w:trPr>
        <w:tc>
          <w:tcPr>
            <w:tcW w:w="9855" w:type="dxa"/>
            <w:gridSpan w:val="8"/>
            <w:shd w:val="clear" w:color="auto" w:fill="F7CAAC"/>
          </w:tcPr>
          <w:p w14:paraId="3B181912" w14:textId="77777777" w:rsidR="00B72FAB" w:rsidRDefault="00B72FAB" w:rsidP="00D06270">
            <w:pPr>
              <w:jc w:val="both"/>
              <w:rPr>
                <w:b/>
              </w:rPr>
            </w:pPr>
            <w:r>
              <w:rPr>
                <w:b/>
              </w:rPr>
              <w:t>Informace o způsobu kontaktu s vyučujícím</w:t>
            </w:r>
          </w:p>
        </w:tc>
      </w:tr>
      <w:tr w:rsidR="00B72FAB" w14:paraId="575C0582" w14:textId="77777777" w:rsidTr="00CA11A5">
        <w:trPr>
          <w:trHeight w:val="70"/>
          <w:jc w:val="center"/>
        </w:trPr>
        <w:tc>
          <w:tcPr>
            <w:tcW w:w="9855" w:type="dxa"/>
            <w:gridSpan w:val="8"/>
          </w:tcPr>
          <w:p w14:paraId="12941E53" w14:textId="77777777" w:rsidR="00B72FAB" w:rsidRDefault="00B72FAB" w:rsidP="00D06270">
            <w:pPr>
              <w:jc w:val="both"/>
            </w:pPr>
          </w:p>
        </w:tc>
      </w:tr>
    </w:tbl>
    <w:p w14:paraId="004C1E47" w14:textId="77777777" w:rsidR="00CD2126" w:rsidRDefault="00CD2126">
      <w:pPr>
        <w:rPr>
          <w:b/>
          <w:sz w:val="28"/>
        </w:rPr>
      </w:pPr>
    </w:p>
    <w:p w14:paraId="0332394D" w14:textId="77777777" w:rsidR="00CD2126" w:rsidRDefault="00CD2126">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5133" w14:paraId="2A69BB38" w14:textId="77777777" w:rsidTr="00CA11A5">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8CCF898" w14:textId="77777777" w:rsidR="003E5133" w:rsidRDefault="003E5133" w:rsidP="00420E98">
            <w:pPr>
              <w:spacing w:line="276" w:lineRule="auto"/>
              <w:jc w:val="both"/>
              <w:rPr>
                <w:b/>
                <w:sz w:val="28"/>
                <w:lang w:eastAsia="en-US"/>
              </w:rPr>
            </w:pPr>
            <w:r>
              <w:br w:type="page"/>
            </w:r>
            <w:r>
              <w:rPr>
                <w:b/>
                <w:sz w:val="28"/>
                <w:lang w:eastAsia="en-US"/>
              </w:rPr>
              <w:t>B-III – Charakteristika studijního předmětu</w:t>
            </w:r>
          </w:p>
        </w:tc>
      </w:tr>
      <w:tr w:rsidR="003E5133" w14:paraId="259EB89B" w14:textId="77777777" w:rsidTr="00CA11A5">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5402F5B" w14:textId="77777777" w:rsidR="003E5133" w:rsidRDefault="003E5133" w:rsidP="00420E98">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7A6591FE" w14:textId="77777777" w:rsidR="003E5133" w:rsidRDefault="003E5133" w:rsidP="00420E98">
            <w:pPr>
              <w:rPr>
                <w:lang w:eastAsia="en-US"/>
              </w:rPr>
            </w:pPr>
            <w:r>
              <w:t xml:space="preserve">Výzkumný </w:t>
            </w:r>
            <w:r w:rsidR="00563638">
              <w:t>projekt II</w:t>
            </w:r>
          </w:p>
        </w:tc>
      </w:tr>
      <w:tr w:rsidR="003E5133" w14:paraId="32ADA8C6"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51CEB8C" w14:textId="77777777" w:rsidR="003E5133" w:rsidRDefault="003E5133" w:rsidP="00420E98">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51854083" w14:textId="77777777" w:rsidR="003E5133" w:rsidRDefault="003E5133" w:rsidP="00420E98">
            <w:pPr>
              <w:spacing w:line="276" w:lineRule="auto"/>
              <w:jc w:val="both"/>
              <w:rPr>
                <w:lang w:eastAsia="en-US"/>
              </w:rPr>
            </w:pPr>
            <w:r>
              <w:rPr>
                <w:lang w:eastAsia="en-US"/>
              </w:rPr>
              <w:t>povinně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008B597" w14:textId="77777777" w:rsidR="003E5133" w:rsidRDefault="003E5133" w:rsidP="00420E98">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692B06B8" w14:textId="77777777" w:rsidR="003E5133" w:rsidRDefault="003E5133" w:rsidP="00420E98">
            <w:pPr>
              <w:spacing w:line="276" w:lineRule="auto"/>
              <w:jc w:val="both"/>
              <w:rPr>
                <w:lang w:eastAsia="en-US"/>
              </w:rPr>
            </w:pPr>
            <w:r>
              <w:rPr>
                <w:lang w:eastAsia="en-US"/>
              </w:rPr>
              <w:t>1/LS</w:t>
            </w:r>
          </w:p>
        </w:tc>
      </w:tr>
      <w:tr w:rsidR="003E5133" w14:paraId="01F3E250"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B307292" w14:textId="77777777" w:rsidR="003E5133" w:rsidRDefault="003E5133" w:rsidP="00420E98">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CA81F30" w14:textId="77777777" w:rsidR="003E5133" w:rsidRDefault="003E5133" w:rsidP="00420E98">
            <w:pPr>
              <w:spacing w:line="276" w:lineRule="auto"/>
              <w:jc w:val="both"/>
              <w:rPr>
                <w:lang w:eastAsia="en-US"/>
              </w:rPr>
            </w:pPr>
            <w:r>
              <w:rPr>
                <w:lang w:eastAsia="en-US"/>
              </w:rPr>
              <w:t>14s+14c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8C1273C" w14:textId="77777777" w:rsidR="003E5133" w:rsidRDefault="003E5133" w:rsidP="00420E98">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50B2ED8" w14:textId="77777777" w:rsidR="003E5133" w:rsidRDefault="003E5133" w:rsidP="00420E98">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910ECA9" w14:textId="77777777" w:rsidR="003E5133" w:rsidRDefault="003E5133" w:rsidP="00420E98">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953E137" w14:textId="77777777" w:rsidR="003E5133" w:rsidRDefault="003E5133" w:rsidP="00420E98">
            <w:pPr>
              <w:spacing w:line="276" w:lineRule="auto"/>
              <w:jc w:val="both"/>
              <w:rPr>
                <w:lang w:eastAsia="en-US"/>
              </w:rPr>
            </w:pPr>
            <w:r>
              <w:rPr>
                <w:lang w:eastAsia="en-US"/>
              </w:rPr>
              <w:t>2</w:t>
            </w:r>
          </w:p>
        </w:tc>
      </w:tr>
      <w:tr w:rsidR="003E5133" w14:paraId="70F2EF31"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43DB6B0" w14:textId="77777777" w:rsidR="003E5133" w:rsidRDefault="003E5133" w:rsidP="00420E98">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E962414" w14:textId="77777777" w:rsidR="003E5133" w:rsidRDefault="003E5133" w:rsidP="00420E98">
            <w:pPr>
              <w:spacing w:line="276" w:lineRule="auto"/>
              <w:jc w:val="both"/>
              <w:rPr>
                <w:lang w:eastAsia="en-US"/>
              </w:rPr>
            </w:pPr>
            <w:r>
              <w:rPr>
                <w:lang w:eastAsia="en-US"/>
              </w:rPr>
              <w:t>Předmět navazuje na výzkumný projekt I.</w:t>
            </w:r>
          </w:p>
        </w:tc>
      </w:tr>
      <w:tr w:rsidR="003E5133" w14:paraId="7DFA23A8"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2CF16D9" w14:textId="77777777" w:rsidR="003E5133" w:rsidRDefault="003E5133" w:rsidP="00420E98">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DAC59F9" w14:textId="77777777" w:rsidR="003E5133" w:rsidRDefault="00205FAB" w:rsidP="00420E98">
            <w:pPr>
              <w:spacing w:line="276" w:lineRule="auto"/>
              <w:jc w:val="both"/>
              <w:rPr>
                <w:lang w:eastAsia="en-US"/>
              </w:rPr>
            </w:pPr>
            <w:r>
              <w:rPr>
                <w:lang w:eastAsia="en-US"/>
              </w:rPr>
              <w:t>z</w:t>
            </w:r>
            <w:r w:rsidR="003E5133">
              <w:rPr>
                <w:lang w:eastAsia="en-US"/>
              </w:rPr>
              <w:t>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80488CF" w14:textId="77777777" w:rsidR="003E5133" w:rsidRDefault="003E5133" w:rsidP="00420E98">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110167DC" w14:textId="77777777" w:rsidR="003E5133" w:rsidRDefault="003E5133" w:rsidP="002A12F3">
            <w:pPr>
              <w:jc w:val="both"/>
              <w:rPr>
                <w:lang w:eastAsia="en-US"/>
              </w:rPr>
            </w:pPr>
            <w:r>
              <w:rPr>
                <w:lang w:eastAsia="en-US"/>
              </w:rPr>
              <w:t>seminář, cvičení</w:t>
            </w:r>
          </w:p>
        </w:tc>
      </w:tr>
      <w:tr w:rsidR="003E5133" w14:paraId="3367AF5B"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036E1D7" w14:textId="77777777" w:rsidR="003E5133" w:rsidRDefault="003E5133" w:rsidP="00420E98">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482A7AE" w14:textId="77777777" w:rsidR="003E5133" w:rsidRDefault="003E5133" w:rsidP="00304BCB">
            <w:pPr>
              <w:rPr>
                <w:lang w:eastAsia="en-US"/>
              </w:rPr>
            </w:pPr>
            <w:r>
              <w:rPr>
                <w:lang w:eastAsia="en-US"/>
              </w:rPr>
              <w:t>Příprava vlastního výzkumného projektu – k zápočtu předložení prezentace postup</w:t>
            </w:r>
            <w:r>
              <w:rPr>
                <w:rFonts w:ascii="Calibri" w:hAnsi="Calibri" w:cs="Calibri"/>
                <w:lang w:eastAsia="en-US"/>
              </w:rPr>
              <w:t>ů</w:t>
            </w:r>
            <w:r>
              <w:rPr>
                <w:lang w:eastAsia="en-US"/>
              </w:rPr>
              <w:t xml:space="preserve"> práce na vlastním výzkumném projektu. </w:t>
            </w:r>
          </w:p>
        </w:tc>
      </w:tr>
      <w:tr w:rsidR="003E5133" w14:paraId="59D2133F" w14:textId="77777777" w:rsidTr="00CA11A5">
        <w:trPr>
          <w:trHeight w:val="298"/>
          <w:jc w:val="center"/>
        </w:trPr>
        <w:tc>
          <w:tcPr>
            <w:tcW w:w="9855" w:type="dxa"/>
            <w:gridSpan w:val="8"/>
            <w:tcBorders>
              <w:top w:val="nil"/>
              <w:left w:val="single" w:sz="4" w:space="0" w:color="auto"/>
              <w:bottom w:val="single" w:sz="4" w:space="0" w:color="auto"/>
              <w:right w:val="single" w:sz="4" w:space="0" w:color="auto"/>
            </w:tcBorders>
          </w:tcPr>
          <w:p w14:paraId="2BBF0290" w14:textId="77777777" w:rsidR="003E5133" w:rsidRDefault="003E5133" w:rsidP="00420E98">
            <w:pPr>
              <w:spacing w:line="276" w:lineRule="auto"/>
              <w:jc w:val="both"/>
              <w:rPr>
                <w:lang w:eastAsia="en-US"/>
              </w:rPr>
            </w:pPr>
          </w:p>
        </w:tc>
      </w:tr>
      <w:tr w:rsidR="003E5133" w14:paraId="1AA013F1" w14:textId="77777777" w:rsidTr="00CA11A5">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6B3935EB" w14:textId="77777777" w:rsidR="003E5133" w:rsidRDefault="003E5133" w:rsidP="00420E98">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0CD67701" w14:textId="77777777" w:rsidR="003E5133" w:rsidRPr="007F1800" w:rsidRDefault="00E9652B" w:rsidP="00E9652B">
            <w:pPr>
              <w:jc w:val="both"/>
              <w:rPr>
                <w:lang w:eastAsia="en-US"/>
              </w:rPr>
            </w:pPr>
            <w:r w:rsidRPr="00FB307C">
              <w:t>doc. PaedDr. Adriana Wiegerová, PhD.</w:t>
            </w:r>
            <w:r w:rsidRPr="007F1800">
              <w:t xml:space="preserve"> </w:t>
            </w:r>
          </w:p>
        </w:tc>
      </w:tr>
      <w:tr w:rsidR="003E5133" w14:paraId="0536D95F" w14:textId="77777777" w:rsidTr="00CA11A5">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0A29CF55" w14:textId="77777777" w:rsidR="003E5133" w:rsidRDefault="003E5133" w:rsidP="00420E98">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0103AE00" w14:textId="77777777" w:rsidR="003E5133" w:rsidRDefault="003E5133" w:rsidP="00C304FC">
            <w:pPr>
              <w:jc w:val="both"/>
              <w:rPr>
                <w:lang w:eastAsia="en-US"/>
              </w:rPr>
            </w:pPr>
            <w:r>
              <w:rPr>
                <w:lang w:eastAsia="en-US"/>
              </w:rPr>
              <w:t>vede seminář, cvičící</w:t>
            </w:r>
          </w:p>
        </w:tc>
      </w:tr>
      <w:tr w:rsidR="003E5133" w14:paraId="3AD6CD88"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43DBACD" w14:textId="77777777" w:rsidR="003E5133" w:rsidRDefault="003E5133" w:rsidP="00420E98">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6F340CAA" w14:textId="635CF674" w:rsidR="003E5133" w:rsidRDefault="00E9652B" w:rsidP="00E9652B">
            <w:pPr>
              <w:jc w:val="both"/>
              <w:rPr>
                <w:lang w:eastAsia="en-US"/>
              </w:rPr>
            </w:pPr>
            <w:r w:rsidRPr="00E9652B">
              <w:t>doc. PaedDr. Adriana Wiegerová, PhD.</w:t>
            </w:r>
            <w:r>
              <w:rPr>
                <w:lang w:eastAsia="en-US"/>
              </w:rPr>
              <w:t xml:space="preserve">, </w:t>
            </w:r>
            <w:ins w:id="126" w:author="Jana Vašíková" w:date="2018-05-29T11:21:00Z">
              <w:r>
                <w:rPr>
                  <w:lang w:eastAsia="en-US"/>
                </w:rPr>
                <w:t>50%.</w:t>
              </w:r>
            </w:ins>
            <w:r w:rsidR="007A1C9D">
              <w:rPr>
                <w:lang w:eastAsia="en-US"/>
              </w:rPr>
              <w:t xml:space="preserve"> </w:t>
            </w:r>
            <w:ins w:id="127" w:author="Anežka Lengálová" w:date="2018-05-30T06:34:00Z">
              <w:r w:rsidR="00E96D47">
                <w:rPr>
                  <w:lang w:eastAsia="en-US"/>
                </w:rPr>
                <w:t>/</w:t>
              </w:r>
            </w:ins>
            <w:r w:rsidR="007A1C9D">
              <w:rPr>
                <w:lang w:eastAsia="en-US"/>
              </w:rPr>
              <w:t xml:space="preserve"> </w:t>
            </w:r>
            <w:del w:id="128" w:author="Anežka Lengálová" w:date="2018-05-30T06:34:00Z">
              <w:r w:rsidDel="00E96D47">
                <w:rPr>
                  <w:lang w:eastAsia="en-US"/>
                </w:rPr>
                <w:delText xml:space="preserve"> </w:delText>
              </w:r>
            </w:del>
            <w:ins w:id="129" w:author="vašíkovi" w:date="2018-05-28T08:56:00Z">
              <w:r w:rsidR="002204B7">
                <w:rPr>
                  <w:lang w:eastAsia="en-US"/>
                </w:rPr>
                <w:t xml:space="preserve">Mgr. Michal Málek </w:t>
              </w:r>
            </w:ins>
            <w:ins w:id="130" w:author="Jana Vašíková" w:date="2018-05-29T11:21:00Z">
              <w:r>
                <w:rPr>
                  <w:lang w:eastAsia="en-US"/>
                </w:rPr>
                <w:t>5</w:t>
              </w:r>
            </w:ins>
            <w:del w:id="131" w:author="Jana Vašíková" w:date="2018-05-29T11:21:00Z">
              <w:r w:rsidR="003E5133" w:rsidDel="00E9652B">
                <w:rPr>
                  <w:lang w:eastAsia="en-US"/>
                </w:rPr>
                <w:delText>10</w:delText>
              </w:r>
            </w:del>
            <w:r w:rsidR="003E5133">
              <w:rPr>
                <w:lang w:eastAsia="en-US"/>
              </w:rPr>
              <w:t>0%</w:t>
            </w:r>
          </w:p>
        </w:tc>
      </w:tr>
      <w:tr w:rsidR="003E5133" w14:paraId="1F15F022" w14:textId="77777777" w:rsidTr="00CA11A5">
        <w:trPr>
          <w:trHeight w:val="70"/>
          <w:jc w:val="center"/>
        </w:trPr>
        <w:tc>
          <w:tcPr>
            <w:tcW w:w="9855" w:type="dxa"/>
            <w:gridSpan w:val="8"/>
            <w:tcBorders>
              <w:top w:val="nil"/>
              <w:left w:val="single" w:sz="4" w:space="0" w:color="auto"/>
              <w:bottom w:val="single" w:sz="4" w:space="0" w:color="auto"/>
              <w:right w:val="single" w:sz="4" w:space="0" w:color="auto"/>
            </w:tcBorders>
          </w:tcPr>
          <w:p w14:paraId="5D97AEB3" w14:textId="77777777" w:rsidR="003E5133" w:rsidRDefault="003E5133" w:rsidP="00420E98">
            <w:pPr>
              <w:spacing w:line="276" w:lineRule="auto"/>
              <w:jc w:val="both"/>
              <w:rPr>
                <w:lang w:eastAsia="en-US"/>
              </w:rPr>
            </w:pPr>
          </w:p>
        </w:tc>
      </w:tr>
      <w:tr w:rsidR="003E5133" w14:paraId="37958DD4" w14:textId="77777777" w:rsidTr="00CA11A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7A9F96E" w14:textId="77777777" w:rsidR="003E5133" w:rsidRDefault="003E5133" w:rsidP="00420E98">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3ED2C9D4" w14:textId="77777777" w:rsidR="003E5133" w:rsidRDefault="003E5133" w:rsidP="00420E98">
            <w:pPr>
              <w:spacing w:line="276" w:lineRule="auto"/>
              <w:jc w:val="both"/>
              <w:rPr>
                <w:lang w:eastAsia="en-US"/>
              </w:rPr>
            </w:pPr>
          </w:p>
        </w:tc>
      </w:tr>
      <w:tr w:rsidR="003E5133" w14:paraId="60CA114F" w14:textId="77777777" w:rsidTr="00C304FC">
        <w:trPr>
          <w:trHeight w:val="3161"/>
          <w:jc w:val="center"/>
        </w:trPr>
        <w:tc>
          <w:tcPr>
            <w:tcW w:w="9855" w:type="dxa"/>
            <w:gridSpan w:val="8"/>
            <w:tcBorders>
              <w:top w:val="nil"/>
              <w:left w:val="single" w:sz="4" w:space="0" w:color="auto"/>
              <w:bottom w:val="single" w:sz="12" w:space="0" w:color="auto"/>
              <w:right w:val="single" w:sz="4" w:space="0" w:color="auto"/>
            </w:tcBorders>
          </w:tcPr>
          <w:p w14:paraId="7F6EC040" w14:textId="77777777" w:rsidR="003E5133" w:rsidRDefault="003E5133" w:rsidP="003E5133">
            <w:pPr>
              <w:pStyle w:val="Normlny"/>
              <w:rPr>
                <w:sz w:val="20"/>
                <w:szCs w:val="20"/>
              </w:rPr>
            </w:pPr>
            <w:r>
              <w:rPr>
                <w:sz w:val="20"/>
                <w:szCs w:val="20"/>
              </w:rPr>
              <w:t>Postupy při výzkumu.</w:t>
            </w:r>
          </w:p>
          <w:p w14:paraId="56D246F8" w14:textId="77777777" w:rsidR="003E5133" w:rsidRPr="00F61765" w:rsidRDefault="003E5133" w:rsidP="003E5133">
            <w:pPr>
              <w:pStyle w:val="Normlny"/>
              <w:rPr>
                <w:sz w:val="20"/>
                <w:szCs w:val="20"/>
              </w:rPr>
            </w:pPr>
            <w:r w:rsidRPr="00F61765">
              <w:rPr>
                <w:sz w:val="20"/>
                <w:szCs w:val="20"/>
              </w:rPr>
              <w:t>Rozdíly mezi kvantitativním a kvalitatívním výzkumem</w:t>
            </w:r>
            <w:r>
              <w:rPr>
                <w:sz w:val="20"/>
                <w:szCs w:val="20"/>
              </w:rPr>
              <w:t>.</w:t>
            </w:r>
          </w:p>
          <w:p w14:paraId="5BF96B56" w14:textId="77777777" w:rsidR="003E5133" w:rsidRPr="00F61765" w:rsidRDefault="003E5133" w:rsidP="003E5133">
            <w:pPr>
              <w:pStyle w:val="Normlny"/>
              <w:rPr>
                <w:sz w:val="20"/>
                <w:szCs w:val="20"/>
              </w:rPr>
            </w:pPr>
            <w:r>
              <w:rPr>
                <w:sz w:val="20"/>
                <w:szCs w:val="20"/>
              </w:rPr>
              <w:t>Filozofická východiska kvantitatívní</w:t>
            </w:r>
            <w:r w:rsidRPr="00F61765">
              <w:rPr>
                <w:sz w:val="20"/>
                <w:szCs w:val="20"/>
              </w:rPr>
              <w:t>ho a kvalitativního výzkumu</w:t>
            </w:r>
            <w:r>
              <w:rPr>
                <w:sz w:val="20"/>
                <w:szCs w:val="20"/>
              </w:rPr>
              <w:t>.</w:t>
            </w:r>
          </w:p>
          <w:p w14:paraId="0A97BAE1" w14:textId="77777777" w:rsidR="003E5133" w:rsidRPr="00F61765" w:rsidRDefault="003E5133" w:rsidP="003E5133">
            <w:pPr>
              <w:pStyle w:val="Normlny"/>
              <w:rPr>
                <w:sz w:val="20"/>
                <w:szCs w:val="20"/>
              </w:rPr>
            </w:pPr>
            <w:r w:rsidRPr="00F61765">
              <w:rPr>
                <w:sz w:val="20"/>
                <w:szCs w:val="20"/>
              </w:rPr>
              <w:t>Někter</w:t>
            </w:r>
            <w:r w:rsidR="00E05937">
              <w:rPr>
                <w:sz w:val="20"/>
                <w:szCs w:val="20"/>
              </w:rPr>
              <w:t>é proudy kvalitativního výzkumu.</w:t>
            </w:r>
          </w:p>
          <w:p w14:paraId="79E90E25" w14:textId="77777777" w:rsidR="003E5133" w:rsidRPr="00F61765" w:rsidRDefault="003E5133" w:rsidP="003E5133">
            <w:pPr>
              <w:pStyle w:val="Normlny"/>
              <w:rPr>
                <w:sz w:val="20"/>
                <w:szCs w:val="20"/>
              </w:rPr>
            </w:pPr>
            <w:r w:rsidRPr="00F61765">
              <w:rPr>
                <w:sz w:val="20"/>
                <w:szCs w:val="20"/>
              </w:rPr>
              <w:t>Možnosti přípravy podpůrných projektů s cílem získání podpory ve vlastním výzkumu.</w:t>
            </w:r>
          </w:p>
          <w:p w14:paraId="7CD09B6C" w14:textId="77777777" w:rsidR="003E5133" w:rsidRPr="00F61765" w:rsidRDefault="003E5133" w:rsidP="003E5133">
            <w:pPr>
              <w:pStyle w:val="Normlny"/>
              <w:rPr>
                <w:sz w:val="20"/>
                <w:szCs w:val="20"/>
              </w:rPr>
            </w:pPr>
            <w:r w:rsidRPr="00F61765">
              <w:rPr>
                <w:sz w:val="20"/>
                <w:szCs w:val="20"/>
              </w:rPr>
              <w:t>Jak pracovat s respondenty nebo participanty výzkumu.</w:t>
            </w:r>
          </w:p>
          <w:p w14:paraId="69E77358" w14:textId="77777777" w:rsidR="003E5133" w:rsidRPr="00F61765" w:rsidRDefault="003E5133" w:rsidP="003E5133">
            <w:pPr>
              <w:pStyle w:val="Normlny"/>
              <w:rPr>
                <w:sz w:val="20"/>
                <w:szCs w:val="20"/>
              </w:rPr>
            </w:pPr>
            <w:r w:rsidRPr="00F61765">
              <w:rPr>
                <w:sz w:val="20"/>
                <w:szCs w:val="20"/>
              </w:rPr>
              <w:t>Kde začít s výzkumem.</w:t>
            </w:r>
          </w:p>
          <w:p w14:paraId="6F40F392" w14:textId="77777777" w:rsidR="003E5133" w:rsidRPr="00F61765" w:rsidRDefault="003E5133" w:rsidP="003E5133">
            <w:pPr>
              <w:pStyle w:val="Normlny"/>
              <w:rPr>
                <w:sz w:val="20"/>
                <w:szCs w:val="20"/>
              </w:rPr>
            </w:pPr>
            <w:r w:rsidRPr="00F61765">
              <w:rPr>
                <w:sz w:val="20"/>
                <w:szCs w:val="20"/>
              </w:rPr>
              <w:t>Co se může pŕi výzkumu stát.</w:t>
            </w:r>
          </w:p>
          <w:p w14:paraId="29CD2ADE" w14:textId="77777777" w:rsidR="003E5133" w:rsidRPr="00F61765" w:rsidRDefault="003E5133" w:rsidP="003E5133">
            <w:pPr>
              <w:pStyle w:val="Normlny"/>
              <w:rPr>
                <w:sz w:val="20"/>
                <w:szCs w:val="20"/>
              </w:rPr>
            </w:pPr>
            <w:r w:rsidRPr="00F61765">
              <w:rPr>
                <w:sz w:val="20"/>
                <w:szCs w:val="20"/>
              </w:rPr>
              <w:t xml:space="preserve">Kto je konzultant. </w:t>
            </w:r>
          </w:p>
          <w:p w14:paraId="3EF23FD2" w14:textId="77777777" w:rsidR="003E5133" w:rsidRDefault="003E5133" w:rsidP="003E5133">
            <w:pPr>
              <w:pStyle w:val="Normlny"/>
              <w:rPr>
                <w:sz w:val="20"/>
                <w:szCs w:val="20"/>
              </w:rPr>
            </w:pPr>
            <w:r>
              <w:rPr>
                <w:sz w:val="20"/>
                <w:szCs w:val="20"/>
              </w:rPr>
              <w:t>Kde je možné získavat informace.</w:t>
            </w:r>
          </w:p>
          <w:p w14:paraId="6E872577" w14:textId="77777777" w:rsidR="003E5133" w:rsidRPr="00F61765" w:rsidRDefault="003E5133" w:rsidP="003E5133">
            <w:pPr>
              <w:pStyle w:val="Normlny"/>
              <w:rPr>
                <w:sz w:val="20"/>
                <w:szCs w:val="20"/>
              </w:rPr>
            </w:pPr>
            <w:r w:rsidRPr="00F61765">
              <w:rPr>
                <w:sz w:val="20"/>
                <w:szCs w:val="20"/>
              </w:rPr>
              <w:t>Práce s citacemi.</w:t>
            </w:r>
          </w:p>
          <w:p w14:paraId="51B53FB0" w14:textId="77777777" w:rsidR="003E5133" w:rsidRPr="00F61765" w:rsidRDefault="003E5133" w:rsidP="003E5133">
            <w:pPr>
              <w:pStyle w:val="Normlny"/>
              <w:rPr>
                <w:sz w:val="20"/>
                <w:szCs w:val="20"/>
              </w:rPr>
            </w:pPr>
            <w:r w:rsidRPr="00F61765">
              <w:rPr>
                <w:sz w:val="20"/>
                <w:szCs w:val="20"/>
              </w:rPr>
              <w:t>Práce s databázemi.</w:t>
            </w:r>
          </w:p>
          <w:p w14:paraId="31592DB6" w14:textId="77777777" w:rsidR="003E5133" w:rsidRPr="00F61765" w:rsidRDefault="003E5133" w:rsidP="003E5133">
            <w:r w:rsidRPr="00F61765">
              <w:t>Ukázky některých výzkumných metod</w:t>
            </w:r>
            <w:r w:rsidR="00563638">
              <w:t>.</w:t>
            </w:r>
          </w:p>
          <w:p w14:paraId="453B72BD" w14:textId="77777777" w:rsidR="003E5133" w:rsidRDefault="003E5133" w:rsidP="00C304FC">
            <w:r w:rsidRPr="00F61765">
              <w:t>Sběr dat</w:t>
            </w:r>
            <w:r>
              <w:t xml:space="preserve"> a jejich analý</w:t>
            </w:r>
            <w:r w:rsidR="00563638">
              <w:t>z</w:t>
            </w:r>
            <w:r>
              <w:t>a</w:t>
            </w:r>
            <w:r w:rsidR="00563638">
              <w:t>.</w:t>
            </w:r>
          </w:p>
          <w:p w14:paraId="14AD8B6A" w14:textId="77777777" w:rsidR="00C304FC" w:rsidRDefault="00C304FC" w:rsidP="00C304FC"/>
        </w:tc>
      </w:tr>
      <w:tr w:rsidR="003E5133" w14:paraId="149D2A97" w14:textId="77777777" w:rsidTr="00CA11A5">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4306FF8E" w14:textId="77777777" w:rsidR="003E5133" w:rsidRDefault="003E5133" w:rsidP="00420E98">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7E86CE16" w14:textId="77777777" w:rsidR="003E5133" w:rsidRDefault="003E5133" w:rsidP="00420E98">
            <w:pPr>
              <w:spacing w:line="276" w:lineRule="auto"/>
              <w:jc w:val="both"/>
              <w:rPr>
                <w:lang w:eastAsia="en-US"/>
              </w:rPr>
            </w:pPr>
          </w:p>
        </w:tc>
      </w:tr>
      <w:tr w:rsidR="003E5133" w14:paraId="29A3BB99" w14:textId="77777777" w:rsidTr="00CA11A5">
        <w:trPr>
          <w:trHeight w:val="1497"/>
          <w:jc w:val="center"/>
        </w:trPr>
        <w:tc>
          <w:tcPr>
            <w:tcW w:w="9855" w:type="dxa"/>
            <w:gridSpan w:val="8"/>
            <w:tcBorders>
              <w:top w:val="nil"/>
              <w:left w:val="single" w:sz="4" w:space="0" w:color="auto"/>
              <w:bottom w:val="single" w:sz="4" w:space="0" w:color="auto"/>
              <w:right w:val="single" w:sz="4" w:space="0" w:color="auto"/>
            </w:tcBorders>
          </w:tcPr>
          <w:p w14:paraId="6C779B6D" w14:textId="77777777" w:rsidR="003E5133" w:rsidRPr="00563638" w:rsidRDefault="00563638" w:rsidP="00420E98">
            <w:pPr>
              <w:spacing w:line="276" w:lineRule="auto"/>
              <w:jc w:val="both"/>
              <w:rPr>
                <w:b/>
                <w:lang w:eastAsia="en-US"/>
              </w:rPr>
            </w:pPr>
            <w:r w:rsidRPr="00563638">
              <w:rPr>
                <w:b/>
                <w:lang w:eastAsia="en-US"/>
              </w:rPr>
              <w:t>Povinná</w:t>
            </w:r>
            <w:r w:rsidR="00205FAB">
              <w:rPr>
                <w:b/>
              </w:rPr>
              <w:t>literatura</w:t>
            </w:r>
            <w:r w:rsidRPr="00563638">
              <w:rPr>
                <w:b/>
                <w:lang w:eastAsia="en-US"/>
              </w:rPr>
              <w:t>:</w:t>
            </w:r>
          </w:p>
          <w:p w14:paraId="439283C2" w14:textId="77777777" w:rsidR="003E5133" w:rsidRPr="00B71744" w:rsidRDefault="003E5133" w:rsidP="00304BCB">
            <w:pPr>
              <w:widowControl w:val="0"/>
              <w:tabs>
                <w:tab w:val="left" w:pos="220"/>
                <w:tab w:val="left" w:pos="720"/>
              </w:tabs>
              <w:autoSpaceDE w:val="0"/>
              <w:autoSpaceDN w:val="0"/>
              <w:adjustRightInd w:val="0"/>
              <w:jc w:val="both"/>
              <w:rPr>
                <w:lang w:val="fr-FR" w:eastAsia="en-US"/>
              </w:rPr>
            </w:pPr>
            <w:r w:rsidRPr="00220860">
              <w:rPr>
                <w:lang w:val="fr-FR" w:eastAsia="en-US"/>
              </w:rPr>
              <w:t xml:space="preserve">Disman, M. </w:t>
            </w:r>
            <w:r>
              <w:rPr>
                <w:lang w:val="fr-FR" w:eastAsia="en-US"/>
              </w:rPr>
              <w:t xml:space="preserve">(1998). </w:t>
            </w:r>
            <w:r w:rsidRPr="00220860">
              <w:rPr>
                <w:i/>
                <w:iCs/>
                <w:lang w:val="fr-FR" w:eastAsia="en-US"/>
              </w:rPr>
              <w:t>Jak se vyrábí sociologická znalost</w:t>
            </w:r>
            <w:r w:rsidRPr="00220860">
              <w:rPr>
                <w:lang w:val="fr-FR" w:eastAsia="en-US"/>
              </w:rPr>
              <w:t xml:space="preserve">. </w:t>
            </w:r>
            <w:r w:rsidRPr="00B71744">
              <w:rPr>
                <w:lang w:val="fr-FR" w:eastAsia="en-US"/>
              </w:rPr>
              <w:t>Praha: Karolinum.</w:t>
            </w:r>
          </w:p>
          <w:p w14:paraId="66D57753" w14:textId="77777777" w:rsidR="003E5133" w:rsidRPr="00ED7A0F" w:rsidRDefault="003E5133" w:rsidP="00304BCB">
            <w:pPr>
              <w:widowControl w:val="0"/>
              <w:tabs>
                <w:tab w:val="left" w:pos="220"/>
                <w:tab w:val="left" w:pos="720"/>
              </w:tabs>
              <w:autoSpaceDE w:val="0"/>
              <w:autoSpaceDN w:val="0"/>
              <w:adjustRightInd w:val="0"/>
              <w:jc w:val="both"/>
              <w:rPr>
                <w:lang w:val="en-US" w:eastAsia="en-US"/>
              </w:rPr>
            </w:pPr>
            <w:r w:rsidRPr="004A47D2">
              <w:rPr>
                <w:lang w:val="pt-BR" w:eastAsia="en-US"/>
              </w:rPr>
              <w:t xml:space="preserve">Gavora, P. </w:t>
            </w:r>
            <w:r>
              <w:rPr>
                <w:lang w:val="pt-BR" w:eastAsia="en-US"/>
              </w:rPr>
              <w:t xml:space="preserve">(2000). </w:t>
            </w:r>
            <w:r w:rsidRPr="004A47D2">
              <w:rPr>
                <w:i/>
                <w:iCs/>
                <w:lang w:val="pt-BR" w:eastAsia="en-US"/>
              </w:rPr>
              <w:t>Úvod do pedagogického výzkumu</w:t>
            </w:r>
            <w:r w:rsidRPr="004A47D2">
              <w:rPr>
                <w:lang w:val="pt-BR" w:eastAsia="en-US"/>
              </w:rPr>
              <w:t>. Brno: Paido</w:t>
            </w:r>
            <w:r>
              <w:rPr>
                <w:lang w:val="pt-BR" w:eastAsia="en-US"/>
              </w:rPr>
              <w:t>.</w:t>
            </w:r>
          </w:p>
          <w:p w14:paraId="264FA0CB" w14:textId="77777777" w:rsidR="003E5133" w:rsidRPr="00ED7A0F" w:rsidRDefault="003E5133" w:rsidP="00304BCB">
            <w:pPr>
              <w:widowControl w:val="0"/>
              <w:tabs>
                <w:tab w:val="left" w:pos="220"/>
                <w:tab w:val="left" w:pos="720"/>
              </w:tabs>
              <w:autoSpaceDE w:val="0"/>
              <w:autoSpaceDN w:val="0"/>
              <w:adjustRightInd w:val="0"/>
              <w:jc w:val="both"/>
              <w:rPr>
                <w:lang w:val="en-US" w:eastAsia="en-US"/>
              </w:rPr>
            </w:pPr>
            <w:r w:rsidRPr="00ED7A0F">
              <w:rPr>
                <w:lang w:val="en-US" w:eastAsia="en-US"/>
              </w:rPr>
              <w:t xml:space="preserve">Punch, K. F. </w:t>
            </w:r>
            <w:r>
              <w:rPr>
                <w:lang w:val="en-US" w:eastAsia="en-US"/>
              </w:rPr>
              <w:t xml:space="preserve">(2008). </w:t>
            </w:r>
            <w:r w:rsidRPr="00ED7A0F">
              <w:rPr>
                <w:i/>
                <w:iCs/>
                <w:lang w:val="en-US" w:eastAsia="en-US"/>
              </w:rPr>
              <w:t>Úspěšný návrh výzkumu</w:t>
            </w:r>
            <w:r w:rsidRPr="00ED7A0F">
              <w:rPr>
                <w:lang w:val="en-US" w:eastAsia="en-US"/>
              </w:rPr>
              <w:t>. Praha: Portál</w:t>
            </w:r>
            <w:r>
              <w:rPr>
                <w:lang w:val="en-US" w:eastAsia="en-US"/>
              </w:rPr>
              <w:t>.</w:t>
            </w:r>
          </w:p>
          <w:p w14:paraId="57D845F7" w14:textId="77777777" w:rsidR="003E5133" w:rsidRPr="00ED7A0F" w:rsidRDefault="003E5133" w:rsidP="00304BCB">
            <w:pPr>
              <w:widowControl w:val="0"/>
              <w:tabs>
                <w:tab w:val="left" w:pos="220"/>
                <w:tab w:val="left" w:pos="720"/>
              </w:tabs>
              <w:autoSpaceDE w:val="0"/>
              <w:autoSpaceDN w:val="0"/>
              <w:adjustRightInd w:val="0"/>
              <w:jc w:val="both"/>
              <w:rPr>
                <w:lang w:val="en-US" w:eastAsia="en-US"/>
              </w:rPr>
            </w:pPr>
            <w:r w:rsidRPr="00ED7A0F">
              <w:rPr>
                <w:lang w:val="en-US" w:eastAsia="en-US"/>
              </w:rPr>
              <w:t xml:space="preserve">Punch, K. F. </w:t>
            </w:r>
            <w:r>
              <w:rPr>
                <w:lang w:val="en-US" w:eastAsia="en-US"/>
              </w:rPr>
              <w:t xml:space="preserve">(2008). </w:t>
            </w:r>
            <w:r w:rsidRPr="00ED7A0F">
              <w:rPr>
                <w:i/>
                <w:iCs/>
                <w:lang w:val="en-US" w:eastAsia="en-US"/>
              </w:rPr>
              <w:t>Základy kvantitativního šetření</w:t>
            </w:r>
            <w:r w:rsidRPr="00ED7A0F">
              <w:rPr>
                <w:lang w:val="en-US" w:eastAsia="en-US"/>
              </w:rPr>
              <w:t>. Praha: Portál</w:t>
            </w:r>
            <w:r>
              <w:rPr>
                <w:lang w:val="en-US" w:eastAsia="en-US"/>
              </w:rPr>
              <w:t>.</w:t>
            </w:r>
          </w:p>
          <w:p w14:paraId="1F00F3BE" w14:textId="77777777" w:rsidR="003E5133" w:rsidRPr="00B71744" w:rsidRDefault="003E5133" w:rsidP="00304BCB">
            <w:pPr>
              <w:widowControl w:val="0"/>
              <w:tabs>
                <w:tab w:val="left" w:pos="220"/>
                <w:tab w:val="left" w:pos="720"/>
              </w:tabs>
              <w:autoSpaceDE w:val="0"/>
              <w:autoSpaceDN w:val="0"/>
              <w:adjustRightInd w:val="0"/>
              <w:jc w:val="both"/>
              <w:rPr>
                <w:lang w:val="pt-BR" w:eastAsia="en-US"/>
              </w:rPr>
            </w:pPr>
            <w:r w:rsidRPr="004A47D2">
              <w:rPr>
                <w:lang w:val="pt-BR" w:eastAsia="en-US"/>
              </w:rPr>
              <w:t xml:space="preserve">Spousta, V. et al. </w:t>
            </w:r>
            <w:r>
              <w:rPr>
                <w:lang w:val="pt-BR" w:eastAsia="en-US"/>
              </w:rPr>
              <w:t xml:space="preserve">(2000). </w:t>
            </w:r>
            <w:r w:rsidRPr="004A47D2">
              <w:rPr>
                <w:i/>
                <w:iCs/>
                <w:lang w:val="pt-BR" w:eastAsia="en-US"/>
              </w:rPr>
              <w:t>Vademekum autora odborné a vědecké práce</w:t>
            </w:r>
            <w:r w:rsidRPr="004A47D2">
              <w:rPr>
                <w:lang w:val="pt-BR" w:eastAsia="en-US"/>
              </w:rPr>
              <w:t xml:space="preserve">. </w:t>
            </w:r>
            <w:r w:rsidRPr="00B71744">
              <w:rPr>
                <w:lang w:val="pt-BR" w:eastAsia="en-US"/>
              </w:rPr>
              <w:t>Brno: PF MU.</w:t>
            </w:r>
          </w:p>
          <w:p w14:paraId="02937FCB" w14:textId="5F442B70" w:rsidR="00CA11A5" w:rsidRDefault="003E5133" w:rsidP="00304BCB">
            <w:pPr>
              <w:widowControl w:val="0"/>
              <w:tabs>
                <w:tab w:val="left" w:pos="220"/>
                <w:tab w:val="left" w:pos="720"/>
              </w:tabs>
              <w:autoSpaceDE w:val="0"/>
              <w:autoSpaceDN w:val="0"/>
              <w:adjustRightInd w:val="0"/>
              <w:rPr>
                <w:lang w:val="sk-SK"/>
              </w:rPr>
            </w:pPr>
            <w:r w:rsidRPr="00234B27">
              <w:t xml:space="preserve">Wiegerová, </w:t>
            </w:r>
            <w:r w:rsidR="006003D5" w:rsidRPr="00234B27">
              <w:t>A.</w:t>
            </w:r>
            <w:r w:rsidR="00A36F15">
              <w:t>,</w:t>
            </w:r>
            <w:r w:rsidR="00304BCB">
              <w:t xml:space="preserve"> &amp; </w:t>
            </w:r>
            <w:r w:rsidR="006003D5" w:rsidRPr="00F9586A">
              <w:t>Gavora</w:t>
            </w:r>
            <w:r>
              <w:t xml:space="preserve">, P. (2014). </w:t>
            </w:r>
            <w:r w:rsidRPr="00234B27">
              <w:t>Proč chci být učitelkou mateř</w:t>
            </w:r>
            <w:r>
              <w:t xml:space="preserve">ské školy? </w:t>
            </w:r>
            <w:del w:id="132" w:author="Petra Trávníčková" w:date="2018-05-30T15:01:00Z">
              <w:r w:rsidR="00CA11A5" w:rsidDel="007F1800">
                <w:rPr>
                  <w:lang w:val="sk-SK"/>
                </w:rPr>
                <w:delText>p</w:delText>
              </w:r>
              <w:r w:rsidR="00CA11A5" w:rsidRPr="00234B27" w:rsidDel="007F1800">
                <w:rPr>
                  <w:lang w:val="sk-SK"/>
                </w:rPr>
                <w:delText>ohled</w:delText>
              </w:r>
            </w:del>
            <w:ins w:id="133" w:author="Petra Trávníčková" w:date="2018-05-30T15:01:00Z">
              <w:r w:rsidR="007F1800">
                <w:rPr>
                  <w:lang w:val="sk-SK"/>
                </w:rPr>
                <w:t>Pohled</w:t>
              </w:r>
            </w:ins>
            <w:r w:rsidRPr="00234B27">
              <w:rPr>
                <w:lang w:val="sk-SK"/>
              </w:rPr>
              <w:t xml:space="preserve"> kvalitativního výzkumu</w:t>
            </w:r>
            <w:r>
              <w:rPr>
                <w:lang w:val="sk-SK"/>
              </w:rPr>
              <w:t xml:space="preserve">. Pedagogická </w:t>
            </w:r>
            <w:r w:rsidRPr="00AF6F80">
              <w:rPr>
                <w:lang w:val="sk-SK"/>
              </w:rPr>
              <w:t>orientace, 24</w:t>
            </w:r>
            <w:r>
              <w:rPr>
                <w:lang w:val="sk-SK"/>
              </w:rPr>
              <w:t>/</w:t>
            </w:r>
            <w:r w:rsidRPr="00AF6F80">
              <w:rPr>
                <w:lang w:val="sk-SK"/>
              </w:rPr>
              <w:t>4</w:t>
            </w:r>
            <w:r>
              <w:rPr>
                <w:lang w:val="sk-SK"/>
              </w:rPr>
              <w:t xml:space="preserve">, </w:t>
            </w:r>
            <w:r w:rsidRPr="00AF6F80">
              <w:rPr>
                <w:lang w:val="sk-SK"/>
              </w:rPr>
              <w:t>510-534.</w:t>
            </w:r>
          </w:p>
          <w:p w14:paraId="6F9A31F6" w14:textId="77777777" w:rsidR="00C304FC" w:rsidRPr="00C304FC" w:rsidRDefault="00C304FC" w:rsidP="00C304FC">
            <w:pPr>
              <w:widowControl w:val="0"/>
              <w:tabs>
                <w:tab w:val="left" w:pos="220"/>
                <w:tab w:val="left" w:pos="720"/>
              </w:tabs>
              <w:autoSpaceDE w:val="0"/>
              <w:autoSpaceDN w:val="0"/>
              <w:adjustRightInd w:val="0"/>
              <w:rPr>
                <w:lang w:val="sk-SK"/>
              </w:rPr>
            </w:pPr>
          </w:p>
          <w:p w14:paraId="097B9273" w14:textId="77777777" w:rsidR="003E5133" w:rsidRPr="00B71744" w:rsidRDefault="003E5133" w:rsidP="00420E98">
            <w:pPr>
              <w:widowControl w:val="0"/>
              <w:tabs>
                <w:tab w:val="left" w:pos="220"/>
                <w:tab w:val="left" w:pos="720"/>
              </w:tabs>
              <w:autoSpaceDE w:val="0"/>
              <w:autoSpaceDN w:val="0"/>
              <w:adjustRightInd w:val="0"/>
              <w:rPr>
                <w:b/>
                <w:lang w:val="sk-SK" w:eastAsia="en-US"/>
              </w:rPr>
            </w:pPr>
            <w:r w:rsidRPr="00B71744">
              <w:rPr>
                <w:b/>
                <w:lang w:val="sk-SK" w:eastAsia="en-US"/>
              </w:rPr>
              <w:t>Doporučená</w:t>
            </w:r>
            <w:r w:rsidR="00205FAB">
              <w:rPr>
                <w:b/>
              </w:rPr>
              <w:t>literatura</w:t>
            </w:r>
            <w:r w:rsidRPr="00B71744">
              <w:rPr>
                <w:b/>
                <w:lang w:val="sk-SK" w:eastAsia="en-US"/>
              </w:rPr>
              <w:t>:</w:t>
            </w:r>
          </w:p>
          <w:p w14:paraId="64ADF55B" w14:textId="77777777" w:rsidR="003E5133" w:rsidRDefault="003E5133" w:rsidP="00304BCB">
            <w:pPr>
              <w:rPr>
                <w:lang w:val="en-US" w:eastAsia="en-US"/>
              </w:rPr>
            </w:pPr>
            <w:r w:rsidRPr="00B71744">
              <w:rPr>
                <w:lang w:val="sk-SK" w:eastAsia="en-US"/>
              </w:rPr>
              <w:t xml:space="preserve">Chráska, M. (2007). </w:t>
            </w:r>
            <w:r w:rsidRPr="00B71744">
              <w:rPr>
                <w:i/>
                <w:iCs/>
                <w:lang w:val="sk-SK" w:eastAsia="en-US"/>
              </w:rPr>
              <w:t>Metody pedagogického výzkumu: Základy kvantitativního výzkumu</w:t>
            </w:r>
            <w:r w:rsidRPr="00B71744">
              <w:rPr>
                <w:lang w:val="sk-SK" w:eastAsia="en-US"/>
              </w:rPr>
              <w:t xml:space="preserve">. </w:t>
            </w:r>
            <w:r w:rsidRPr="00ED7A0F">
              <w:rPr>
                <w:lang w:val="en-US" w:eastAsia="en-US"/>
              </w:rPr>
              <w:t>Praha: Grada</w:t>
            </w:r>
            <w:r>
              <w:rPr>
                <w:lang w:val="en-US" w:eastAsia="en-US"/>
              </w:rPr>
              <w:t>.</w:t>
            </w:r>
          </w:p>
          <w:p w14:paraId="00AA8B04" w14:textId="77777777" w:rsidR="003E5133" w:rsidRDefault="003E5133" w:rsidP="00C304FC">
            <w:pPr>
              <w:jc w:val="both"/>
              <w:rPr>
                <w:lang w:eastAsia="en-US"/>
              </w:rPr>
            </w:pPr>
          </w:p>
        </w:tc>
      </w:tr>
      <w:tr w:rsidR="003E5133" w14:paraId="599A4014" w14:textId="77777777" w:rsidTr="00CA11A5">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9609755" w14:textId="77777777" w:rsidR="003E5133" w:rsidRDefault="003E5133" w:rsidP="00420E98">
            <w:pPr>
              <w:spacing w:line="276" w:lineRule="auto"/>
              <w:jc w:val="center"/>
              <w:rPr>
                <w:b/>
                <w:lang w:eastAsia="en-US"/>
              </w:rPr>
            </w:pPr>
            <w:r>
              <w:rPr>
                <w:b/>
                <w:lang w:eastAsia="en-US"/>
              </w:rPr>
              <w:t>Informace ke kombinované nebo distanční formě</w:t>
            </w:r>
          </w:p>
        </w:tc>
      </w:tr>
      <w:tr w:rsidR="003E5133" w14:paraId="5FCB9F03" w14:textId="77777777" w:rsidTr="00CA11A5">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D991733" w14:textId="77777777" w:rsidR="003E5133" w:rsidRDefault="003E5133" w:rsidP="00420E98">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451BA5BE" w14:textId="77777777" w:rsidR="003E5133" w:rsidRDefault="003E5133" w:rsidP="00420E98">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0B235ED" w14:textId="77777777" w:rsidR="003E5133" w:rsidRDefault="003E5133" w:rsidP="00420E98">
            <w:pPr>
              <w:spacing w:line="276" w:lineRule="auto"/>
              <w:jc w:val="both"/>
              <w:rPr>
                <w:b/>
                <w:lang w:eastAsia="en-US"/>
              </w:rPr>
            </w:pPr>
            <w:r>
              <w:rPr>
                <w:b/>
                <w:lang w:eastAsia="en-US"/>
              </w:rPr>
              <w:t xml:space="preserve">hodin </w:t>
            </w:r>
          </w:p>
        </w:tc>
      </w:tr>
      <w:tr w:rsidR="003E5133" w14:paraId="1461F134" w14:textId="77777777" w:rsidTr="00CA11A5">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1A00EBB" w14:textId="77777777" w:rsidR="003E5133" w:rsidRDefault="003E5133" w:rsidP="00420E98">
            <w:pPr>
              <w:spacing w:line="276" w:lineRule="auto"/>
              <w:jc w:val="both"/>
              <w:rPr>
                <w:b/>
                <w:lang w:eastAsia="en-US"/>
              </w:rPr>
            </w:pPr>
            <w:r>
              <w:rPr>
                <w:b/>
                <w:lang w:eastAsia="en-US"/>
              </w:rPr>
              <w:t>Informace o způsobu kontaktu s</w:t>
            </w:r>
            <w:r w:rsidR="00CA11A5">
              <w:rPr>
                <w:b/>
                <w:lang w:eastAsia="en-US"/>
              </w:rPr>
              <w:t> </w:t>
            </w:r>
            <w:r>
              <w:rPr>
                <w:b/>
                <w:lang w:eastAsia="en-US"/>
              </w:rPr>
              <w:t>vyučujícím</w:t>
            </w:r>
          </w:p>
        </w:tc>
      </w:tr>
      <w:tr w:rsidR="003E5133" w14:paraId="1F247802" w14:textId="77777777" w:rsidTr="00CA11A5">
        <w:trPr>
          <w:trHeight w:val="283"/>
          <w:jc w:val="center"/>
        </w:trPr>
        <w:tc>
          <w:tcPr>
            <w:tcW w:w="9855" w:type="dxa"/>
            <w:gridSpan w:val="8"/>
            <w:tcBorders>
              <w:top w:val="single" w:sz="4" w:space="0" w:color="auto"/>
              <w:left w:val="single" w:sz="4" w:space="0" w:color="auto"/>
              <w:bottom w:val="single" w:sz="4" w:space="0" w:color="auto"/>
              <w:right w:val="single" w:sz="4" w:space="0" w:color="auto"/>
            </w:tcBorders>
          </w:tcPr>
          <w:p w14:paraId="0C6F267E" w14:textId="77777777" w:rsidR="003E5133" w:rsidRDefault="003E5133" w:rsidP="00420E98">
            <w:pPr>
              <w:spacing w:line="276" w:lineRule="auto"/>
              <w:jc w:val="both"/>
              <w:rPr>
                <w:lang w:eastAsia="en-US"/>
              </w:rPr>
            </w:pPr>
          </w:p>
        </w:tc>
      </w:tr>
    </w:tbl>
    <w:p w14:paraId="551C9C19" w14:textId="77777777" w:rsidR="003E5133" w:rsidRDefault="003E5133">
      <w:pPr>
        <w:rPr>
          <w:b/>
          <w:sz w:val="28"/>
        </w:rPr>
      </w:pPr>
    </w:p>
    <w:p w14:paraId="459D4DD6" w14:textId="77777777" w:rsidR="00CD2126" w:rsidRDefault="00CD2126">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D2126" w14:paraId="65011F28" w14:textId="77777777" w:rsidTr="00CD2126">
        <w:trPr>
          <w:jc w:val="center"/>
        </w:trPr>
        <w:tc>
          <w:tcPr>
            <w:tcW w:w="9854" w:type="dxa"/>
            <w:gridSpan w:val="8"/>
            <w:tcBorders>
              <w:bottom w:val="double" w:sz="4" w:space="0" w:color="auto"/>
            </w:tcBorders>
            <w:shd w:val="clear" w:color="auto" w:fill="BDD6EE"/>
          </w:tcPr>
          <w:p w14:paraId="3EBFF404" w14:textId="77777777" w:rsidR="00CD2126" w:rsidRDefault="00CD2126" w:rsidP="00D06270">
            <w:pPr>
              <w:jc w:val="both"/>
              <w:rPr>
                <w:b/>
                <w:sz w:val="28"/>
              </w:rPr>
            </w:pPr>
            <w:r>
              <w:br w:type="page"/>
            </w:r>
            <w:r>
              <w:rPr>
                <w:b/>
                <w:sz w:val="28"/>
              </w:rPr>
              <w:t>B-III – Charakteristika studijního předmětu</w:t>
            </w:r>
          </w:p>
        </w:tc>
      </w:tr>
      <w:tr w:rsidR="00CD2126" w14:paraId="3A832D82" w14:textId="77777777" w:rsidTr="00CD2126">
        <w:trPr>
          <w:jc w:val="center"/>
        </w:trPr>
        <w:tc>
          <w:tcPr>
            <w:tcW w:w="3085" w:type="dxa"/>
            <w:tcBorders>
              <w:top w:val="double" w:sz="4" w:space="0" w:color="auto"/>
            </w:tcBorders>
            <w:shd w:val="clear" w:color="auto" w:fill="F7CAAC"/>
          </w:tcPr>
          <w:p w14:paraId="77153C56" w14:textId="77777777" w:rsidR="00CD2126" w:rsidRDefault="00CD2126" w:rsidP="00D06270">
            <w:pPr>
              <w:jc w:val="both"/>
              <w:rPr>
                <w:b/>
              </w:rPr>
            </w:pPr>
            <w:r>
              <w:rPr>
                <w:b/>
              </w:rPr>
              <w:t>Název studijního předmětu</w:t>
            </w:r>
          </w:p>
        </w:tc>
        <w:tc>
          <w:tcPr>
            <w:tcW w:w="6769" w:type="dxa"/>
            <w:gridSpan w:val="7"/>
            <w:tcBorders>
              <w:top w:val="double" w:sz="4" w:space="0" w:color="auto"/>
            </w:tcBorders>
          </w:tcPr>
          <w:p w14:paraId="04B8A449" w14:textId="77777777" w:rsidR="00CD2126" w:rsidRDefault="00CD2126" w:rsidP="00D06270">
            <w:pPr>
              <w:jc w:val="both"/>
            </w:pPr>
            <w:r>
              <w:t>Základy ICT</w:t>
            </w:r>
          </w:p>
        </w:tc>
      </w:tr>
      <w:tr w:rsidR="00CD2126" w14:paraId="1C5B792E" w14:textId="77777777" w:rsidTr="00CD2126">
        <w:trPr>
          <w:jc w:val="center"/>
        </w:trPr>
        <w:tc>
          <w:tcPr>
            <w:tcW w:w="3085" w:type="dxa"/>
            <w:shd w:val="clear" w:color="auto" w:fill="F7CAAC"/>
          </w:tcPr>
          <w:p w14:paraId="5575956A" w14:textId="77777777" w:rsidR="00CD2126" w:rsidRDefault="00CD2126" w:rsidP="00D06270">
            <w:pPr>
              <w:jc w:val="both"/>
              <w:rPr>
                <w:b/>
              </w:rPr>
            </w:pPr>
            <w:r>
              <w:rPr>
                <w:b/>
              </w:rPr>
              <w:t>Typ předmětu</w:t>
            </w:r>
          </w:p>
        </w:tc>
        <w:tc>
          <w:tcPr>
            <w:tcW w:w="3406" w:type="dxa"/>
            <w:gridSpan w:val="4"/>
          </w:tcPr>
          <w:p w14:paraId="1AF1DE66" w14:textId="77777777" w:rsidR="00CD2126" w:rsidRDefault="00CD2126" w:rsidP="00D06270">
            <w:pPr>
              <w:jc w:val="both"/>
            </w:pPr>
            <w:r>
              <w:t>povinně volitelný, PZ</w:t>
            </w:r>
          </w:p>
        </w:tc>
        <w:tc>
          <w:tcPr>
            <w:tcW w:w="2695" w:type="dxa"/>
            <w:gridSpan w:val="2"/>
            <w:shd w:val="clear" w:color="auto" w:fill="F7CAAC"/>
          </w:tcPr>
          <w:p w14:paraId="4BEDAF31" w14:textId="77777777" w:rsidR="00CD2126" w:rsidRDefault="00CD2126" w:rsidP="00D06270">
            <w:pPr>
              <w:jc w:val="both"/>
            </w:pPr>
            <w:r>
              <w:rPr>
                <w:b/>
              </w:rPr>
              <w:t>doporučený ročník / semestr</w:t>
            </w:r>
          </w:p>
        </w:tc>
        <w:tc>
          <w:tcPr>
            <w:tcW w:w="668" w:type="dxa"/>
          </w:tcPr>
          <w:p w14:paraId="7866D738" w14:textId="77777777" w:rsidR="00CD2126" w:rsidRDefault="00CD2126" w:rsidP="00D06270">
            <w:pPr>
              <w:jc w:val="both"/>
            </w:pPr>
            <w:r>
              <w:t>1/LS</w:t>
            </w:r>
          </w:p>
        </w:tc>
      </w:tr>
      <w:tr w:rsidR="00CD2126" w14:paraId="3650ECC0" w14:textId="77777777" w:rsidTr="00CD2126">
        <w:trPr>
          <w:jc w:val="center"/>
        </w:trPr>
        <w:tc>
          <w:tcPr>
            <w:tcW w:w="3085" w:type="dxa"/>
            <w:shd w:val="clear" w:color="auto" w:fill="F7CAAC"/>
          </w:tcPr>
          <w:p w14:paraId="7C449AAC" w14:textId="77777777" w:rsidR="00CD2126" w:rsidRDefault="00CD2126" w:rsidP="00D06270">
            <w:pPr>
              <w:jc w:val="both"/>
              <w:rPr>
                <w:b/>
              </w:rPr>
            </w:pPr>
            <w:r>
              <w:rPr>
                <w:b/>
              </w:rPr>
              <w:t>Rozsah studijního předmětu</w:t>
            </w:r>
          </w:p>
        </w:tc>
        <w:tc>
          <w:tcPr>
            <w:tcW w:w="1701" w:type="dxa"/>
            <w:gridSpan w:val="2"/>
          </w:tcPr>
          <w:p w14:paraId="6EEEA4D4" w14:textId="77777777" w:rsidR="00CD2126" w:rsidRDefault="00CD2126" w:rsidP="00D06270">
            <w:pPr>
              <w:jc w:val="both"/>
            </w:pPr>
            <w:r>
              <w:t>14s+14c</w:t>
            </w:r>
          </w:p>
        </w:tc>
        <w:tc>
          <w:tcPr>
            <w:tcW w:w="889" w:type="dxa"/>
            <w:shd w:val="clear" w:color="auto" w:fill="F7CAAC"/>
          </w:tcPr>
          <w:p w14:paraId="54364C08" w14:textId="77777777" w:rsidR="00CD2126" w:rsidRDefault="00CD2126" w:rsidP="00D06270">
            <w:pPr>
              <w:jc w:val="both"/>
              <w:rPr>
                <w:b/>
              </w:rPr>
            </w:pPr>
            <w:r>
              <w:rPr>
                <w:b/>
              </w:rPr>
              <w:t xml:space="preserve">hod. </w:t>
            </w:r>
          </w:p>
        </w:tc>
        <w:tc>
          <w:tcPr>
            <w:tcW w:w="816" w:type="dxa"/>
          </w:tcPr>
          <w:p w14:paraId="420FA1DA" w14:textId="77777777" w:rsidR="00CD2126" w:rsidRDefault="00CD2126" w:rsidP="00D06270">
            <w:pPr>
              <w:jc w:val="both"/>
            </w:pPr>
            <w:r>
              <w:t>28</w:t>
            </w:r>
          </w:p>
        </w:tc>
        <w:tc>
          <w:tcPr>
            <w:tcW w:w="2156" w:type="dxa"/>
            <w:shd w:val="clear" w:color="auto" w:fill="F7CAAC"/>
          </w:tcPr>
          <w:p w14:paraId="6CC104F4" w14:textId="77777777" w:rsidR="00CD2126" w:rsidRDefault="00CD2126" w:rsidP="00D06270">
            <w:pPr>
              <w:jc w:val="both"/>
              <w:rPr>
                <w:b/>
              </w:rPr>
            </w:pPr>
            <w:r>
              <w:rPr>
                <w:b/>
              </w:rPr>
              <w:t>kreditů</w:t>
            </w:r>
          </w:p>
        </w:tc>
        <w:tc>
          <w:tcPr>
            <w:tcW w:w="1207" w:type="dxa"/>
            <w:gridSpan w:val="2"/>
          </w:tcPr>
          <w:p w14:paraId="43E7FFE6" w14:textId="77777777" w:rsidR="00CD2126" w:rsidRDefault="00CD2126" w:rsidP="00D06270">
            <w:pPr>
              <w:jc w:val="both"/>
            </w:pPr>
            <w:r>
              <w:t>2</w:t>
            </w:r>
          </w:p>
        </w:tc>
      </w:tr>
      <w:tr w:rsidR="00CD2126" w14:paraId="7F87F4E3" w14:textId="77777777" w:rsidTr="00CD2126">
        <w:trPr>
          <w:jc w:val="center"/>
        </w:trPr>
        <w:tc>
          <w:tcPr>
            <w:tcW w:w="3085" w:type="dxa"/>
            <w:shd w:val="clear" w:color="auto" w:fill="F7CAAC"/>
          </w:tcPr>
          <w:p w14:paraId="5997658E" w14:textId="77777777" w:rsidR="00CD2126" w:rsidRDefault="00CD2126" w:rsidP="00D06270">
            <w:pPr>
              <w:jc w:val="both"/>
              <w:rPr>
                <w:b/>
                <w:sz w:val="22"/>
              </w:rPr>
            </w:pPr>
            <w:r>
              <w:rPr>
                <w:b/>
              </w:rPr>
              <w:t>Prerekvizity, korekvizity, ekvivalence</w:t>
            </w:r>
          </w:p>
        </w:tc>
        <w:tc>
          <w:tcPr>
            <w:tcW w:w="6769" w:type="dxa"/>
            <w:gridSpan w:val="7"/>
          </w:tcPr>
          <w:p w14:paraId="201FD054" w14:textId="77777777" w:rsidR="00CD2126" w:rsidRDefault="00CD2126" w:rsidP="00D06270">
            <w:pPr>
              <w:jc w:val="both"/>
            </w:pPr>
          </w:p>
        </w:tc>
      </w:tr>
      <w:tr w:rsidR="00CD2126" w14:paraId="4E58792A" w14:textId="77777777" w:rsidTr="00CD2126">
        <w:trPr>
          <w:jc w:val="center"/>
        </w:trPr>
        <w:tc>
          <w:tcPr>
            <w:tcW w:w="3085" w:type="dxa"/>
            <w:shd w:val="clear" w:color="auto" w:fill="F7CAAC"/>
          </w:tcPr>
          <w:p w14:paraId="1DCAA885" w14:textId="77777777" w:rsidR="00CD2126" w:rsidRDefault="00CD2126" w:rsidP="00D06270">
            <w:pPr>
              <w:jc w:val="both"/>
              <w:rPr>
                <w:b/>
              </w:rPr>
            </w:pPr>
            <w:r>
              <w:rPr>
                <w:b/>
              </w:rPr>
              <w:t>Způsob ověření studijních výsledků</w:t>
            </w:r>
          </w:p>
        </w:tc>
        <w:tc>
          <w:tcPr>
            <w:tcW w:w="3406" w:type="dxa"/>
            <w:gridSpan w:val="4"/>
          </w:tcPr>
          <w:p w14:paraId="02AFBA21" w14:textId="77777777" w:rsidR="00CD2126" w:rsidRDefault="00CD2126" w:rsidP="00C304FC">
            <w:pPr>
              <w:jc w:val="both"/>
            </w:pPr>
            <w:r>
              <w:t>zápočet</w:t>
            </w:r>
          </w:p>
        </w:tc>
        <w:tc>
          <w:tcPr>
            <w:tcW w:w="2156" w:type="dxa"/>
            <w:shd w:val="clear" w:color="auto" w:fill="F7CAAC"/>
          </w:tcPr>
          <w:p w14:paraId="2A84463A" w14:textId="77777777" w:rsidR="00CD2126" w:rsidRDefault="00CD2126" w:rsidP="00D06270">
            <w:pPr>
              <w:jc w:val="both"/>
              <w:rPr>
                <w:b/>
              </w:rPr>
            </w:pPr>
            <w:r>
              <w:rPr>
                <w:b/>
              </w:rPr>
              <w:t>Forma výuky</w:t>
            </w:r>
          </w:p>
        </w:tc>
        <w:tc>
          <w:tcPr>
            <w:tcW w:w="1207" w:type="dxa"/>
            <w:gridSpan w:val="2"/>
          </w:tcPr>
          <w:p w14:paraId="2F86E86E" w14:textId="77777777" w:rsidR="00CD2126" w:rsidRDefault="00CD2126" w:rsidP="00D06270">
            <w:pPr>
              <w:jc w:val="both"/>
            </w:pPr>
            <w:r>
              <w:t>seminář</w:t>
            </w:r>
          </w:p>
          <w:p w14:paraId="658F87C5" w14:textId="77777777" w:rsidR="00CD2126" w:rsidRDefault="00CD2126" w:rsidP="00C304FC">
            <w:pPr>
              <w:jc w:val="both"/>
            </w:pPr>
            <w:r>
              <w:t>cvičení</w:t>
            </w:r>
          </w:p>
        </w:tc>
      </w:tr>
      <w:tr w:rsidR="00CD2126" w14:paraId="0E7A4794" w14:textId="77777777" w:rsidTr="00CD2126">
        <w:trPr>
          <w:jc w:val="center"/>
        </w:trPr>
        <w:tc>
          <w:tcPr>
            <w:tcW w:w="3085" w:type="dxa"/>
            <w:shd w:val="clear" w:color="auto" w:fill="F7CAAC"/>
          </w:tcPr>
          <w:p w14:paraId="332D2FFA" w14:textId="77777777" w:rsidR="00CD2126" w:rsidRDefault="00CD2126" w:rsidP="00D06270">
            <w:pPr>
              <w:jc w:val="both"/>
              <w:rPr>
                <w:b/>
              </w:rPr>
            </w:pPr>
            <w:r>
              <w:rPr>
                <w:b/>
              </w:rPr>
              <w:t>Forma způsobu ověření studijních výsledků a další požadavky na studenta</w:t>
            </w:r>
          </w:p>
        </w:tc>
        <w:tc>
          <w:tcPr>
            <w:tcW w:w="6769" w:type="dxa"/>
            <w:gridSpan w:val="7"/>
            <w:tcBorders>
              <w:bottom w:val="nil"/>
            </w:tcBorders>
          </w:tcPr>
          <w:p w14:paraId="67965CFD" w14:textId="77777777" w:rsidR="00CD2126" w:rsidRDefault="00205FAB" w:rsidP="00304BCB">
            <w:r>
              <w:t>A</w:t>
            </w:r>
            <w:r w:rsidR="00CD2126" w:rsidRPr="00903294">
              <w:t>bsolvování 1 průběžného testu (min. 60%), zpracování a prezentace seminární práce na téma zadané vyučujícím</w:t>
            </w:r>
            <w:r w:rsidR="00304BCB">
              <w:t>.</w:t>
            </w:r>
          </w:p>
        </w:tc>
      </w:tr>
      <w:tr w:rsidR="00CD2126" w14:paraId="44BC53DB" w14:textId="77777777" w:rsidTr="00CA11A5">
        <w:trPr>
          <w:trHeight w:val="123"/>
          <w:jc w:val="center"/>
        </w:trPr>
        <w:tc>
          <w:tcPr>
            <w:tcW w:w="9854" w:type="dxa"/>
            <w:gridSpan w:val="8"/>
            <w:tcBorders>
              <w:top w:val="nil"/>
            </w:tcBorders>
          </w:tcPr>
          <w:p w14:paraId="0418C14D" w14:textId="77777777" w:rsidR="00CD2126" w:rsidRDefault="00CD2126" w:rsidP="00D06270">
            <w:pPr>
              <w:jc w:val="both"/>
            </w:pPr>
          </w:p>
        </w:tc>
      </w:tr>
      <w:tr w:rsidR="00CD2126" w14:paraId="23124601" w14:textId="77777777" w:rsidTr="00CD2126">
        <w:trPr>
          <w:trHeight w:val="197"/>
          <w:jc w:val="center"/>
        </w:trPr>
        <w:tc>
          <w:tcPr>
            <w:tcW w:w="3085" w:type="dxa"/>
            <w:tcBorders>
              <w:top w:val="nil"/>
            </w:tcBorders>
            <w:shd w:val="clear" w:color="auto" w:fill="F7CAAC"/>
          </w:tcPr>
          <w:p w14:paraId="07E9CAD5" w14:textId="77777777" w:rsidR="00CD2126" w:rsidRDefault="00CD2126" w:rsidP="00D06270">
            <w:pPr>
              <w:jc w:val="both"/>
              <w:rPr>
                <w:b/>
              </w:rPr>
            </w:pPr>
            <w:r>
              <w:rPr>
                <w:b/>
              </w:rPr>
              <w:t>Garant předmětu</w:t>
            </w:r>
          </w:p>
        </w:tc>
        <w:tc>
          <w:tcPr>
            <w:tcW w:w="6769" w:type="dxa"/>
            <w:gridSpan w:val="7"/>
            <w:tcBorders>
              <w:top w:val="nil"/>
            </w:tcBorders>
          </w:tcPr>
          <w:p w14:paraId="2F1711CA" w14:textId="77777777" w:rsidR="00CD2126" w:rsidRDefault="00CD2126" w:rsidP="00C304FC">
            <w:pPr>
              <w:jc w:val="both"/>
            </w:pPr>
            <w:r>
              <w:t>PhDr. Roman Božik, Ph.D.</w:t>
            </w:r>
          </w:p>
        </w:tc>
      </w:tr>
      <w:tr w:rsidR="00CD2126" w14:paraId="3E523FE2" w14:textId="77777777" w:rsidTr="00CD2126">
        <w:trPr>
          <w:trHeight w:val="243"/>
          <w:jc w:val="center"/>
        </w:trPr>
        <w:tc>
          <w:tcPr>
            <w:tcW w:w="3085" w:type="dxa"/>
            <w:tcBorders>
              <w:top w:val="nil"/>
            </w:tcBorders>
            <w:shd w:val="clear" w:color="auto" w:fill="F7CAAC"/>
          </w:tcPr>
          <w:p w14:paraId="0F14631E" w14:textId="77777777" w:rsidR="00CD2126" w:rsidRDefault="00CD2126" w:rsidP="00D06270">
            <w:pPr>
              <w:jc w:val="both"/>
              <w:rPr>
                <w:b/>
              </w:rPr>
            </w:pPr>
            <w:r>
              <w:rPr>
                <w:b/>
              </w:rPr>
              <w:t>Zapojení garanta do výuky předmětu</w:t>
            </w:r>
          </w:p>
        </w:tc>
        <w:tc>
          <w:tcPr>
            <w:tcW w:w="6769" w:type="dxa"/>
            <w:gridSpan w:val="7"/>
            <w:tcBorders>
              <w:top w:val="nil"/>
            </w:tcBorders>
          </w:tcPr>
          <w:p w14:paraId="1C2B25B5" w14:textId="77777777" w:rsidR="00CD2126" w:rsidRDefault="00CD2126" w:rsidP="00C304FC">
            <w:pPr>
              <w:jc w:val="both"/>
            </w:pPr>
            <w:r>
              <w:t>vede seminář, cvičící</w:t>
            </w:r>
          </w:p>
        </w:tc>
      </w:tr>
      <w:tr w:rsidR="00CD2126" w14:paraId="146D7D12" w14:textId="77777777" w:rsidTr="00CD2126">
        <w:trPr>
          <w:jc w:val="center"/>
        </w:trPr>
        <w:tc>
          <w:tcPr>
            <w:tcW w:w="3085" w:type="dxa"/>
            <w:shd w:val="clear" w:color="auto" w:fill="F7CAAC"/>
          </w:tcPr>
          <w:p w14:paraId="7469A49A" w14:textId="77777777" w:rsidR="00CD2126" w:rsidRDefault="00CD2126" w:rsidP="00D06270">
            <w:pPr>
              <w:jc w:val="both"/>
              <w:rPr>
                <w:b/>
              </w:rPr>
            </w:pPr>
            <w:r>
              <w:rPr>
                <w:b/>
              </w:rPr>
              <w:t>Vyučující</w:t>
            </w:r>
          </w:p>
        </w:tc>
        <w:tc>
          <w:tcPr>
            <w:tcW w:w="6769" w:type="dxa"/>
            <w:gridSpan w:val="7"/>
            <w:tcBorders>
              <w:bottom w:val="nil"/>
            </w:tcBorders>
          </w:tcPr>
          <w:p w14:paraId="13DCB08B" w14:textId="77777777" w:rsidR="00CD2126" w:rsidRDefault="00950B6D" w:rsidP="00C304FC">
            <w:pPr>
              <w:jc w:val="both"/>
            </w:pPr>
            <w:r w:rsidRPr="005D7B89">
              <w:t>PhDr. Roman Božik, Ph</w:t>
            </w:r>
            <w:r>
              <w:t>.</w:t>
            </w:r>
            <w:r w:rsidRPr="005D7B89">
              <w:t>D.</w:t>
            </w:r>
            <w:r w:rsidR="00CA11A5">
              <w:t>, 100%</w:t>
            </w:r>
          </w:p>
        </w:tc>
      </w:tr>
      <w:tr w:rsidR="00CD2126" w14:paraId="5BD5B4F1" w14:textId="77777777" w:rsidTr="00CA11A5">
        <w:trPr>
          <w:trHeight w:val="70"/>
          <w:jc w:val="center"/>
        </w:trPr>
        <w:tc>
          <w:tcPr>
            <w:tcW w:w="9854" w:type="dxa"/>
            <w:gridSpan w:val="8"/>
            <w:tcBorders>
              <w:top w:val="nil"/>
            </w:tcBorders>
          </w:tcPr>
          <w:p w14:paraId="4763D456" w14:textId="77777777" w:rsidR="00CD2126" w:rsidRDefault="00CD2126" w:rsidP="00D06270">
            <w:pPr>
              <w:jc w:val="both"/>
            </w:pPr>
          </w:p>
        </w:tc>
      </w:tr>
      <w:tr w:rsidR="00CD2126" w14:paraId="2A36A82A" w14:textId="77777777" w:rsidTr="00CD2126">
        <w:trPr>
          <w:jc w:val="center"/>
        </w:trPr>
        <w:tc>
          <w:tcPr>
            <w:tcW w:w="3085" w:type="dxa"/>
            <w:shd w:val="clear" w:color="auto" w:fill="F7CAAC"/>
          </w:tcPr>
          <w:p w14:paraId="308B6941" w14:textId="77777777" w:rsidR="00CD2126" w:rsidRDefault="00CD2126" w:rsidP="00D06270">
            <w:pPr>
              <w:jc w:val="both"/>
              <w:rPr>
                <w:b/>
              </w:rPr>
            </w:pPr>
            <w:r>
              <w:rPr>
                <w:b/>
              </w:rPr>
              <w:t>Stručná anotace předmětu</w:t>
            </w:r>
          </w:p>
        </w:tc>
        <w:tc>
          <w:tcPr>
            <w:tcW w:w="6769" w:type="dxa"/>
            <w:gridSpan w:val="7"/>
            <w:tcBorders>
              <w:bottom w:val="nil"/>
            </w:tcBorders>
          </w:tcPr>
          <w:p w14:paraId="6F51A512" w14:textId="77777777" w:rsidR="00CD2126" w:rsidRDefault="00CD2126" w:rsidP="00D06270">
            <w:pPr>
              <w:jc w:val="both"/>
            </w:pPr>
          </w:p>
        </w:tc>
      </w:tr>
      <w:tr w:rsidR="00CD2126" w14:paraId="6D7CEE7F" w14:textId="77777777" w:rsidTr="00950B6D">
        <w:trPr>
          <w:trHeight w:val="3703"/>
          <w:jc w:val="center"/>
        </w:trPr>
        <w:tc>
          <w:tcPr>
            <w:tcW w:w="9854" w:type="dxa"/>
            <w:gridSpan w:val="8"/>
            <w:tcBorders>
              <w:top w:val="nil"/>
              <w:bottom w:val="single" w:sz="12" w:space="0" w:color="auto"/>
            </w:tcBorders>
          </w:tcPr>
          <w:p w14:paraId="0DDE1A38" w14:textId="77777777" w:rsidR="00CD2126" w:rsidRDefault="00563638" w:rsidP="00304BCB">
            <w:pPr>
              <w:rPr>
                <w:lang w:val="sk-SK"/>
              </w:rPr>
            </w:pPr>
            <w:r>
              <w:rPr>
                <w:lang w:val="sk-SK"/>
              </w:rPr>
              <w:t>Význam ICT.</w:t>
            </w:r>
          </w:p>
          <w:p w14:paraId="1CA08A59" w14:textId="77777777" w:rsidR="00E9652B" w:rsidRDefault="00E9652B" w:rsidP="00E9652B">
            <w:pPr>
              <w:jc w:val="both"/>
              <w:rPr>
                <w:ins w:id="134" w:author="Jana Vašíková" w:date="2018-05-29T11:22:00Z"/>
                <w:lang w:val="sk-SK"/>
              </w:rPr>
            </w:pPr>
            <w:ins w:id="135" w:author="Jana Vašíková" w:date="2018-05-29T11:22:00Z">
              <w:r>
                <w:rPr>
                  <w:lang w:val="sk-SK"/>
                </w:rPr>
                <w:t>Digitální technologie mění svět – proměny společnosti, klíčové události ve vývoji digitálních technologií</w:t>
              </w:r>
            </w:ins>
          </w:p>
          <w:p w14:paraId="55E82E0E" w14:textId="77777777" w:rsidR="00E9652B" w:rsidRPr="00903294" w:rsidRDefault="00E9652B" w:rsidP="00E9652B">
            <w:pPr>
              <w:jc w:val="both"/>
              <w:rPr>
                <w:ins w:id="136" w:author="Jana Vašíková" w:date="2018-05-29T11:22:00Z"/>
                <w:lang w:val="sk-SK"/>
              </w:rPr>
            </w:pPr>
            <w:ins w:id="137" w:author="Jana Vašíková" w:date="2018-05-29T11:22:00Z">
              <w:r w:rsidRPr="00903294">
                <w:rPr>
                  <w:lang w:val="sk-SK"/>
                </w:rPr>
                <w:t>Internet</w:t>
              </w:r>
            </w:ins>
          </w:p>
          <w:p w14:paraId="473BB1FE" w14:textId="77777777" w:rsidR="00E9652B" w:rsidRDefault="00E9652B" w:rsidP="00E9652B">
            <w:pPr>
              <w:jc w:val="both"/>
              <w:rPr>
                <w:ins w:id="138" w:author="Jana Vašíková" w:date="2018-05-29T11:23:00Z"/>
                <w:lang w:val="sk-SK"/>
              </w:rPr>
            </w:pPr>
            <w:ins w:id="139" w:author="Jana Vašíková" w:date="2018-05-29T11:23:00Z">
              <w:r>
                <w:rPr>
                  <w:lang w:val="sk-SK"/>
                </w:rPr>
                <w:t xml:space="preserve">Kompetence a digitální gramotnost </w:t>
              </w:r>
            </w:ins>
          </w:p>
          <w:p w14:paraId="58282E1F" w14:textId="77777777" w:rsidR="00E9652B" w:rsidRDefault="00E9652B" w:rsidP="00E9652B">
            <w:pPr>
              <w:jc w:val="both"/>
              <w:rPr>
                <w:ins w:id="140" w:author="Jana Vašíková" w:date="2018-05-29T11:23:00Z"/>
                <w:lang w:val="sk-SK"/>
              </w:rPr>
            </w:pPr>
            <w:ins w:id="141" w:author="Jana Vašíková" w:date="2018-05-29T11:23:00Z">
              <w:r>
                <w:rPr>
                  <w:lang w:val="sk-SK"/>
                </w:rPr>
                <w:t>Koncepce vzdělávání v digitálním věku</w:t>
              </w:r>
            </w:ins>
          </w:p>
          <w:p w14:paraId="187E34BB" w14:textId="77777777" w:rsidR="00E9652B" w:rsidRDefault="00E9652B" w:rsidP="00E9652B">
            <w:pPr>
              <w:jc w:val="both"/>
              <w:rPr>
                <w:ins w:id="142" w:author="Jana Vašíková" w:date="2018-05-29T11:23:00Z"/>
                <w:lang w:val="sk-SK"/>
              </w:rPr>
            </w:pPr>
            <w:ins w:id="143" w:author="Jana Vašíková" w:date="2018-05-29T11:23:00Z">
              <w:r>
                <w:rPr>
                  <w:lang w:val="sk-SK"/>
                </w:rPr>
                <w:t>Prostředí bohaté na digitální technologie</w:t>
              </w:r>
            </w:ins>
          </w:p>
          <w:p w14:paraId="3CB998C4" w14:textId="77777777" w:rsidR="00E9652B" w:rsidRDefault="00E9652B" w:rsidP="00E9652B">
            <w:pPr>
              <w:jc w:val="both"/>
              <w:rPr>
                <w:ins w:id="144" w:author="Jana Vašíková" w:date="2018-05-29T11:23:00Z"/>
                <w:lang w:val="sk-SK"/>
              </w:rPr>
            </w:pPr>
            <w:ins w:id="145" w:author="Jana Vašíková" w:date="2018-05-29T11:23:00Z">
              <w:r>
                <w:rPr>
                  <w:lang w:val="sk-SK"/>
                </w:rPr>
                <w:t>Digitální technologie a alternativní koncepce vzdělávání.</w:t>
              </w:r>
            </w:ins>
          </w:p>
          <w:p w14:paraId="37265ED6" w14:textId="77777777" w:rsidR="00E9652B" w:rsidRDefault="00E9652B" w:rsidP="00E9652B">
            <w:pPr>
              <w:jc w:val="both"/>
              <w:rPr>
                <w:ins w:id="146" w:author="Jana Vašíková" w:date="2018-05-29T11:23:00Z"/>
                <w:lang w:val="sk-SK"/>
              </w:rPr>
            </w:pPr>
            <w:ins w:id="147" w:author="Jana Vašíková" w:date="2018-05-29T11:23:00Z">
              <w:r>
                <w:rPr>
                  <w:lang w:val="sk-SK"/>
                </w:rPr>
                <w:t>Proměny školy – v čem a proč nastávají změny</w:t>
              </w:r>
            </w:ins>
          </w:p>
          <w:p w14:paraId="56110418" w14:textId="77777777" w:rsidR="00E9652B" w:rsidRDefault="00E9652B" w:rsidP="00E9652B">
            <w:pPr>
              <w:jc w:val="both"/>
              <w:rPr>
                <w:ins w:id="148" w:author="Jana Vašíková" w:date="2018-05-29T11:23:00Z"/>
                <w:lang w:val="sk-SK"/>
              </w:rPr>
            </w:pPr>
            <w:ins w:id="149" w:author="Jana Vašíková" w:date="2018-05-29T11:23:00Z">
              <w:r>
                <w:rPr>
                  <w:lang w:val="sk-SK"/>
                </w:rPr>
                <w:t>Digitální technologie v třídě</w:t>
              </w:r>
            </w:ins>
          </w:p>
          <w:p w14:paraId="65D6EA14" w14:textId="77777777" w:rsidR="00E9652B" w:rsidRDefault="00E9652B" w:rsidP="00E9652B">
            <w:pPr>
              <w:jc w:val="both"/>
              <w:rPr>
                <w:ins w:id="150" w:author="Jana Vašíková" w:date="2018-05-29T11:23:00Z"/>
                <w:lang w:val="sk-SK"/>
              </w:rPr>
            </w:pPr>
            <w:ins w:id="151" w:author="Jana Vašíková" w:date="2018-05-29T11:23:00Z">
              <w:r>
                <w:rPr>
                  <w:lang w:val="sk-SK"/>
                </w:rPr>
                <w:t>Interaktivní tabule</w:t>
              </w:r>
            </w:ins>
          </w:p>
          <w:p w14:paraId="00DEE78C" w14:textId="77777777" w:rsidR="00E9652B" w:rsidRPr="00903294" w:rsidRDefault="00E9652B" w:rsidP="00E9652B">
            <w:pPr>
              <w:jc w:val="both"/>
              <w:rPr>
                <w:ins w:id="152" w:author="Jana Vašíková" w:date="2018-05-29T11:23:00Z"/>
                <w:lang w:val="sk-SK"/>
              </w:rPr>
            </w:pPr>
            <w:ins w:id="153" w:author="Jana Vašíková" w:date="2018-05-29T11:23:00Z">
              <w:r>
                <w:rPr>
                  <w:lang w:val="sk-SK"/>
                </w:rPr>
                <w:t>Digitální technologie pro děti se speciálními vzdělávacími potřebami</w:t>
              </w:r>
            </w:ins>
          </w:p>
          <w:p w14:paraId="02659704" w14:textId="77777777" w:rsidR="00E9652B" w:rsidRPr="00903294" w:rsidDel="00D556FC" w:rsidRDefault="00E9652B" w:rsidP="00FB307C">
            <w:pPr>
              <w:jc w:val="both"/>
              <w:rPr>
                <w:del w:id="154" w:author="Jana Vašíková" w:date="2018-05-31T13:19:00Z"/>
                <w:lang w:val="sk-SK"/>
              </w:rPr>
            </w:pPr>
            <w:ins w:id="155" w:author="Jana Vašíková" w:date="2018-05-29T11:23:00Z">
              <w:r w:rsidRPr="00903294">
                <w:rPr>
                  <w:lang w:val="sk-SK"/>
                </w:rPr>
                <w:t>Základní aplikační programové vybavení.</w:t>
              </w:r>
            </w:ins>
          </w:p>
          <w:p w14:paraId="0E5F2DED" w14:textId="77777777" w:rsidR="00CD2126" w:rsidRPr="00903294" w:rsidDel="00E9652B" w:rsidRDefault="00CD2126" w:rsidP="00304BCB">
            <w:pPr>
              <w:rPr>
                <w:del w:id="156" w:author="Jana Vašíková" w:date="2018-05-29T11:24:00Z"/>
                <w:lang w:val="sk-SK"/>
              </w:rPr>
            </w:pPr>
            <w:del w:id="157" w:author="Jana Vašíková" w:date="2018-05-29T11:24:00Z">
              <w:r w:rsidRPr="00903294" w:rsidDel="00E9652B">
                <w:rPr>
                  <w:lang w:val="sk-SK"/>
                </w:rPr>
                <w:delText>Základní komponenty PC.</w:delText>
              </w:r>
            </w:del>
          </w:p>
          <w:p w14:paraId="7471A848" w14:textId="77777777" w:rsidR="00CD2126" w:rsidRPr="00903294" w:rsidDel="00E9652B" w:rsidRDefault="00CD2126" w:rsidP="00304BCB">
            <w:pPr>
              <w:rPr>
                <w:del w:id="158" w:author="Jana Vašíková" w:date="2018-05-29T11:24:00Z"/>
                <w:lang w:val="sk-SK"/>
              </w:rPr>
            </w:pPr>
            <w:del w:id="159" w:author="Jana Vašíková" w:date="2018-05-29T11:24:00Z">
              <w:r w:rsidRPr="00903294" w:rsidDel="00E9652B">
                <w:rPr>
                  <w:lang w:val="sk-SK"/>
                </w:rPr>
                <w:delText>Periferní zařízení.</w:delText>
              </w:r>
            </w:del>
          </w:p>
          <w:p w14:paraId="4751D924" w14:textId="77777777" w:rsidR="00CD2126" w:rsidRPr="00903294" w:rsidDel="00E9652B" w:rsidRDefault="00CD2126" w:rsidP="00304BCB">
            <w:pPr>
              <w:rPr>
                <w:del w:id="160" w:author="Jana Vašíková" w:date="2018-05-29T11:24:00Z"/>
                <w:lang w:val="sk-SK"/>
              </w:rPr>
            </w:pPr>
            <w:del w:id="161" w:author="Jana Vašíková" w:date="2018-05-29T11:24:00Z">
              <w:r w:rsidRPr="00903294" w:rsidDel="00E9652B">
                <w:rPr>
                  <w:lang w:val="sk-SK"/>
                </w:rPr>
                <w:delText>Operační systém.</w:delText>
              </w:r>
            </w:del>
          </w:p>
          <w:p w14:paraId="2A04096E" w14:textId="77777777" w:rsidR="00CD2126" w:rsidRPr="00903294" w:rsidDel="00E9652B" w:rsidRDefault="00CD2126" w:rsidP="00304BCB">
            <w:pPr>
              <w:rPr>
                <w:del w:id="162" w:author="Jana Vašíková" w:date="2018-05-29T11:24:00Z"/>
                <w:lang w:val="sk-SK"/>
              </w:rPr>
            </w:pPr>
            <w:del w:id="163" w:author="Jana Vašíková" w:date="2018-05-29T11:24:00Z">
              <w:r w:rsidRPr="00903294" w:rsidDel="00E9652B">
                <w:rPr>
                  <w:lang w:val="sk-SK"/>
                </w:rPr>
                <w:delText>Informace, data, bezpečnost.</w:delText>
              </w:r>
            </w:del>
          </w:p>
          <w:p w14:paraId="77EA8225" w14:textId="77777777" w:rsidR="00CD2126" w:rsidRPr="00903294" w:rsidDel="00E9652B" w:rsidRDefault="00CD2126" w:rsidP="00304BCB">
            <w:pPr>
              <w:rPr>
                <w:del w:id="164" w:author="Jana Vašíková" w:date="2018-05-29T11:24:00Z"/>
                <w:lang w:val="sk-SK"/>
              </w:rPr>
            </w:pPr>
            <w:del w:id="165" w:author="Jana Vašíková" w:date="2018-05-29T11:24:00Z">
              <w:r w:rsidRPr="00903294" w:rsidDel="00E9652B">
                <w:rPr>
                  <w:lang w:val="sk-SK"/>
                </w:rPr>
                <w:delText>Viry, antivirová ochrana.</w:delText>
              </w:r>
            </w:del>
          </w:p>
          <w:p w14:paraId="7A8FC6B1" w14:textId="77777777" w:rsidR="00CD2126" w:rsidRPr="00903294" w:rsidDel="00E9652B" w:rsidRDefault="00CD2126" w:rsidP="00304BCB">
            <w:pPr>
              <w:rPr>
                <w:del w:id="166" w:author="Jana Vašíková" w:date="2018-05-29T11:24:00Z"/>
                <w:lang w:val="sk-SK"/>
              </w:rPr>
            </w:pPr>
            <w:del w:id="167" w:author="Jana Vašíková" w:date="2018-05-29T11:24:00Z">
              <w:r w:rsidRPr="00903294" w:rsidDel="00E9652B">
                <w:rPr>
                  <w:lang w:val="sk-SK"/>
                </w:rPr>
                <w:delText>Historie počítačů.</w:delText>
              </w:r>
            </w:del>
          </w:p>
          <w:p w14:paraId="78C65AE0" w14:textId="77777777" w:rsidR="00CD2126" w:rsidRPr="00903294" w:rsidDel="00E9652B" w:rsidRDefault="00CD2126" w:rsidP="00304BCB">
            <w:pPr>
              <w:rPr>
                <w:del w:id="168" w:author="Jana Vašíková" w:date="2018-05-29T11:24:00Z"/>
                <w:lang w:val="sk-SK"/>
              </w:rPr>
            </w:pPr>
            <w:del w:id="169" w:author="Jana Vašíková" w:date="2018-05-29T11:24:00Z">
              <w:r w:rsidRPr="00903294" w:rsidDel="00E9652B">
                <w:rPr>
                  <w:lang w:val="sk-SK"/>
                </w:rPr>
                <w:delText>Hardware (HW) - vybavení počítače, od procesoru, přes monitor po tiskárnu</w:delText>
              </w:r>
              <w:r w:rsidR="00563638" w:rsidDel="00E9652B">
                <w:rPr>
                  <w:lang w:val="sk-SK"/>
                </w:rPr>
                <w:delText>.</w:delText>
              </w:r>
              <w:r w:rsidRPr="00903294" w:rsidDel="00E9652B">
                <w:rPr>
                  <w:lang w:val="sk-SK"/>
                </w:rPr>
                <w:delText>.</w:delText>
              </w:r>
            </w:del>
          </w:p>
          <w:p w14:paraId="6C9936D6" w14:textId="77777777" w:rsidR="00CD2126" w:rsidRPr="00903294" w:rsidDel="00E9652B" w:rsidRDefault="00CD2126" w:rsidP="00304BCB">
            <w:pPr>
              <w:rPr>
                <w:del w:id="170" w:author="Jana Vašíková" w:date="2018-05-29T11:24:00Z"/>
                <w:lang w:val="sk-SK"/>
              </w:rPr>
            </w:pPr>
            <w:del w:id="171" w:author="Jana Vašíková" w:date="2018-05-29T11:24:00Z">
              <w:r w:rsidRPr="00903294" w:rsidDel="00E9652B">
                <w:rPr>
                  <w:lang w:val="sk-SK"/>
                </w:rPr>
                <w:delText>Software (SW) - programové vybavení počítače: firmware, operační systém (OS), aplikace.</w:delText>
              </w:r>
            </w:del>
          </w:p>
          <w:p w14:paraId="4CD9AC7F" w14:textId="77777777" w:rsidR="00CD2126" w:rsidRPr="00903294" w:rsidDel="00E9652B" w:rsidRDefault="00CD2126" w:rsidP="00304BCB">
            <w:pPr>
              <w:rPr>
                <w:del w:id="172" w:author="Jana Vašíková" w:date="2018-05-29T11:24:00Z"/>
                <w:lang w:val="sk-SK"/>
              </w:rPr>
            </w:pPr>
            <w:del w:id="173" w:author="Jana Vašíková" w:date="2018-05-29T11:24:00Z">
              <w:r w:rsidRPr="00903294" w:rsidDel="00E9652B">
                <w:rPr>
                  <w:lang w:val="sk-SK"/>
                </w:rPr>
                <w:delText>Grafická (zpracovává obrazové informace), zvuková (zpracovává zvuk), síťová (komunikace mezi více</w:delText>
              </w:r>
            </w:del>
          </w:p>
          <w:p w14:paraId="55BB6E9C" w14:textId="77777777" w:rsidR="00CD2126" w:rsidRPr="00903294" w:rsidDel="00E9652B" w:rsidRDefault="00CD2126" w:rsidP="00304BCB">
            <w:pPr>
              <w:rPr>
                <w:del w:id="174" w:author="Jana Vašíková" w:date="2018-05-29T11:24:00Z"/>
                <w:lang w:val="sk-SK"/>
              </w:rPr>
            </w:pPr>
            <w:del w:id="175" w:author="Jana Vašíková" w:date="2018-05-29T11:24:00Z">
              <w:r w:rsidRPr="00903294" w:rsidDel="00E9652B">
                <w:rPr>
                  <w:lang w:val="sk-SK"/>
                </w:rPr>
                <w:delText>počítači).</w:delText>
              </w:r>
            </w:del>
          </w:p>
          <w:p w14:paraId="128F34C9" w14:textId="77777777" w:rsidR="00CD2126" w:rsidRPr="00903294" w:rsidDel="00E9652B" w:rsidRDefault="00CD2126" w:rsidP="00304BCB">
            <w:pPr>
              <w:rPr>
                <w:del w:id="176" w:author="Jana Vašíková" w:date="2018-05-29T11:24:00Z"/>
                <w:lang w:val="sk-SK"/>
              </w:rPr>
            </w:pPr>
            <w:del w:id="177" w:author="Jana Vašíková" w:date="2018-05-29T11:24:00Z">
              <w:r w:rsidRPr="00903294" w:rsidDel="00E9652B">
                <w:rPr>
                  <w:lang w:val="sk-SK"/>
                </w:rPr>
                <w:delText>Stolní počítač – počítač, který se vejde na stůl, Laptop  – přenosný počítač, Netbook – malý laptop,Tablet PC, PDA a další  kapesní PC.</w:delText>
              </w:r>
            </w:del>
          </w:p>
          <w:p w14:paraId="1AE8BBE5" w14:textId="77777777" w:rsidR="00563638" w:rsidRPr="00903294" w:rsidRDefault="00563638">
            <w:pPr>
              <w:jc w:val="both"/>
              <w:rPr>
                <w:lang w:val="sk-SK"/>
              </w:rPr>
            </w:pPr>
          </w:p>
        </w:tc>
      </w:tr>
      <w:tr w:rsidR="00CD2126" w14:paraId="0E5DD7E6" w14:textId="77777777" w:rsidTr="00CD2126">
        <w:trPr>
          <w:trHeight w:val="265"/>
          <w:jc w:val="center"/>
        </w:trPr>
        <w:tc>
          <w:tcPr>
            <w:tcW w:w="3652" w:type="dxa"/>
            <w:gridSpan w:val="2"/>
            <w:tcBorders>
              <w:top w:val="nil"/>
            </w:tcBorders>
            <w:shd w:val="clear" w:color="auto" w:fill="F7CAAC"/>
          </w:tcPr>
          <w:p w14:paraId="6CD661B7" w14:textId="77777777" w:rsidR="00CD2126" w:rsidRDefault="00CD2126" w:rsidP="00D06270">
            <w:pPr>
              <w:jc w:val="both"/>
            </w:pPr>
            <w:r>
              <w:rPr>
                <w:b/>
              </w:rPr>
              <w:t>Studijní literatura a studijní pomůcky</w:t>
            </w:r>
          </w:p>
        </w:tc>
        <w:tc>
          <w:tcPr>
            <w:tcW w:w="6202" w:type="dxa"/>
            <w:gridSpan w:val="6"/>
            <w:tcBorders>
              <w:top w:val="nil"/>
              <w:bottom w:val="nil"/>
            </w:tcBorders>
          </w:tcPr>
          <w:p w14:paraId="776F92C0" w14:textId="77777777" w:rsidR="00CD2126" w:rsidRDefault="00CD2126" w:rsidP="00D06270">
            <w:pPr>
              <w:jc w:val="both"/>
            </w:pPr>
          </w:p>
        </w:tc>
      </w:tr>
      <w:tr w:rsidR="00CD2126" w14:paraId="713E6D48" w14:textId="77777777" w:rsidTr="00CD2126">
        <w:trPr>
          <w:trHeight w:val="1497"/>
          <w:jc w:val="center"/>
        </w:trPr>
        <w:tc>
          <w:tcPr>
            <w:tcW w:w="9854" w:type="dxa"/>
            <w:gridSpan w:val="8"/>
            <w:tcBorders>
              <w:top w:val="nil"/>
            </w:tcBorders>
          </w:tcPr>
          <w:p w14:paraId="413047AE" w14:textId="77777777" w:rsidR="00CD2126" w:rsidRPr="00903294" w:rsidRDefault="00CD2126" w:rsidP="00D06270">
            <w:pPr>
              <w:jc w:val="both"/>
              <w:rPr>
                <w:b/>
              </w:rPr>
            </w:pPr>
            <w:r w:rsidRPr="00903294">
              <w:rPr>
                <w:b/>
              </w:rPr>
              <w:t xml:space="preserve">Povinná literatura: </w:t>
            </w:r>
          </w:p>
          <w:p w14:paraId="743AAFBB" w14:textId="77777777" w:rsidR="00CD2126" w:rsidRPr="00903294" w:rsidRDefault="00CD2126" w:rsidP="00304BCB">
            <w:pPr>
              <w:rPr>
                <w:lang w:val="sk-SK"/>
              </w:rPr>
            </w:pPr>
            <w:r w:rsidRPr="00903294">
              <w:rPr>
                <w:lang w:val="sk-SK"/>
              </w:rPr>
              <w:t xml:space="preserve">Zounek, J. (2006). </w:t>
            </w:r>
            <w:r w:rsidRPr="00903294">
              <w:rPr>
                <w:i/>
                <w:lang w:val="sk-SK"/>
              </w:rPr>
              <w:t>ICT v životě základních škol. 1</w:t>
            </w:r>
            <w:r w:rsidRPr="00903294">
              <w:rPr>
                <w:lang w:val="sk-SK"/>
              </w:rPr>
              <w:t xml:space="preserve">. </w:t>
            </w:r>
            <w:r w:rsidRPr="00903294">
              <w:rPr>
                <w:i/>
                <w:lang w:val="sk-SK"/>
              </w:rPr>
              <w:t>vyd.</w:t>
            </w:r>
            <w:r w:rsidRPr="00903294">
              <w:rPr>
                <w:lang w:val="sk-SK"/>
              </w:rPr>
              <w:t xml:space="preserve"> Praha: Triton </w:t>
            </w:r>
          </w:p>
          <w:p w14:paraId="0A748AC1" w14:textId="77777777" w:rsidR="00CD2126" w:rsidRPr="00903294" w:rsidRDefault="00304BCB" w:rsidP="00304BCB">
            <w:pPr>
              <w:rPr>
                <w:lang w:val="sk-SK"/>
              </w:rPr>
            </w:pPr>
            <w:r>
              <w:rPr>
                <w:lang w:val="sk-SK"/>
              </w:rPr>
              <w:t xml:space="preserve">Dostál, J. (2007). </w:t>
            </w:r>
            <w:r w:rsidR="00CD2126" w:rsidRPr="00903294">
              <w:rPr>
                <w:i/>
                <w:lang w:val="sk-SK"/>
              </w:rPr>
              <w:t>Informační a počítačová gramotnost – klíčové pojmy informační výchovy.</w:t>
            </w:r>
            <w:r w:rsidR="00CD2126" w:rsidRPr="00903294">
              <w:rPr>
                <w:lang w:val="sk-SK"/>
              </w:rPr>
              <w:t xml:space="preserve"> In Infotech 2007 - moderní</w:t>
            </w:r>
          </w:p>
          <w:p w14:paraId="33FBBE4B" w14:textId="77777777" w:rsidR="00CD2126" w:rsidRPr="00903294" w:rsidRDefault="00CD2126" w:rsidP="00304BCB">
            <w:pPr>
              <w:rPr>
                <w:lang w:val="sk-SK"/>
              </w:rPr>
            </w:pPr>
            <w:r w:rsidRPr="00903294">
              <w:rPr>
                <w:lang w:val="sk-SK"/>
              </w:rPr>
              <w:t xml:space="preserve">informační a komunikační technologie ve vzdělávání. Olomouc: Votobia. </w:t>
            </w:r>
          </w:p>
          <w:p w14:paraId="5BC01537" w14:textId="77777777" w:rsidR="00CD2126" w:rsidRDefault="00304BCB" w:rsidP="00304BCB">
            <w:pPr>
              <w:rPr>
                <w:lang w:val="sk-SK"/>
              </w:rPr>
            </w:pPr>
            <w:r>
              <w:rPr>
                <w:lang w:val="sk-SK"/>
              </w:rPr>
              <w:t xml:space="preserve">Jones, D. </w:t>
            </w:r>
            <w:r w:rsidR="00CD2126" w:rsidRPr="00903294">
              <w:rPr>
                <w:lang w:val="sk-SK"/>
              </w:rPr>
              <w:t>(200</w:t>
            </w:r>
            <w:r w:rsidR="00CD2126" w:rsidRPr="00A36F15">
              <w:rPr>
                <w:lang w:val="sk-SK"/>
              </w:rPr>
              <w:t>1).</w:t>
            </w:r>
            <w:r>
              <w:rPr>
                <w:i/>
                <w:lang w:val="sk-SK"/>
              </w:rPr>
              <w:t xml:space="preserve"> </w:t>
            </w:r>
            <w:r w:rsidR="00CD2126" w:rsidRPr="00903294">
              <w:rPr>
                <w:i/>
                <w:lang w:val="sk-SK"/>
              </w:rPr>
              <w:t>Jak využívat Internet</w:t>
            </w:r>
            <w:r w:rsidR="00CD2126" w:rsidRPr="00903294">
              <w:rPr>
                <w:lang w:val="sk-SK"/>
              </w:rPr>
              <w:t>. Praha: SoftPress.</w:t>
            </w:r>
          </w:p>
          <w:p w14:paraId="72FAD43E" w14:textId="77777777" w:rsidR="00CA11A5" w:rsidRPr="00903294" w:rsidRDefault="00CA11A5" w:rsidP="00C304FC">
            <w:pPr>
              <w:jc w:val="both"/>
              <w:rPr>
                <w:lang w:val="sk-SK"/>
              </w:rPr>
            </w:pPr>
          </w:p>
          <w:p w14:paraId="1BAD32A1" w14:textId="77777777" w:rsidR="00CD2126" w:rsidRPr="00903294" w:rsidRDefault="00CD2126" w:rsidP="00D06270">
            <w:pPr>
              <w:jc w:val="both"/>
              <w:rPr>
                <w:b/>
              </w:rPr>
            </w:pPr>
            <w:r w:rsidRPr="00903294">
              <w:rPr>
                <w:b/>
              </w:rPr>
              <w:t xml:space="preserve">Doporučená literatura: </w:t>
            </w:r>
          </w:p>
          <w:p w14:paraId="5E7C17BD" w14:textId="77777777" w:rsidR="00CD2126" w:rsidRPr="00903294" w:rsidRDefault="00CD2126" w:rsidP="00304BCB">
            <w:pPr>
              <w:rPr>
                <w:lang w:val="sk-SK"/>
              </w:rPr>
            </w:pPr>
            <w:r w:rsidRPr="00903294">
              <w:rPr>
                <w:lang w:val="sk-SK"/>
              </w:rPr>
              <w:t xml:space="preserve">Kalhous, Z. (2002). </w:t>
            </w:r>
            <w:r w:rsidRPr="00903294">
              <w:rPr>
                <w:i/>
                <w:lang w:val="sk-SK"/>
              </w:rPr>
              <w:t>Školní didaktika. Vyd. 1</w:t>
            </w:r>
            <w:r w:rsidRPr="00903294">
              <w:rPr>
                <w:lang w:val="sk-SK"/>
              </w:rPr>
              <w:t xml:space="preserve">. Praha: Portál. </w:t>
            </w:r>
          </w:p>
          <w:p w14:paraId="59A791EA" w14:textId="77777777" w:rsidR="00CD2126" w:rsidRPr="00903294" w:rsidRDefault="00CD2126" w:rsidP="00304BCB">
            <w:pPr>
              <w:rPr>
                <w:lang w:val="sk-SK"/>
              </w:rPr>
            </w:pPr>
            <w:r w:rsidRPr="00903294">
              <w:rPr>
                <w:lang w:val="sk-SK"/>
              </w:rPr>
              <w:t xml:space="preserve">Růžičková, D. (2011).  </w:t>
            </w:r>
            <w:r w:rsidRPr="00903294">
              <w:rPr>
                <w:i/>
                <w:lang w:val="sk-SK"/>
              </w:rPr>
              <w:t>Rozvíjíme ICT gramotnost žáků</w:t>
            </w:r>
            <w:r w:rsidRPr="00903294">
              <w:rPr>
                <w:lang w:val="sk-SK"/>
              </w:rPr>
              <w:t>: Metodická příručka. První. Praha: Národní ústav pro vzdělávání,</w:t>
            </w:r>
          </w:p>
          <w:p w14:paraId="0C959933" w14:textId="77777777" w:rsidR="00CD2126" w:rsidRPr="00903294" w:rsidRDefault="00CD2126" w:rsidP="00304BCB">
            <w:pPr>
              <w:rPr>
                <w:lang w:val="sk-SK"/>
              </w:rPr>
            </w:pPr>
            <w:r w:rsidRPr="00903294">
              <w:rPr>
                <w:lang w:val="sk-SK"/>
              </w:rPr>
              <w:t>školské poradenské zařízení a zařízení pro další vzdělávání pedagogických pracovníků (NÚV).</w:t>
            </w:r>
          </w:p>
          <w:p w14:paraId="6222EF2D" w14:textId="77777777" w:rsidR="00CD2126" w:rsidRDefault="00CD2126" w:rsidP="00C304FC">
            <w:pPr>
              <w:jc w:val="both"/>
            </w:pPr>
          </w:p>
        </w:tc>
      </w:tr>
      <w:tr w:rsidR="00CD2126" w14:paraId="4D7CBAA6" w14:textId="77777777" w:rsidTr="00CD2126">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14:paraId="02F35E7E" w14:textId="77777777" w:rsidR="00CD2126" w:rsidRDefault="00CD2126" w:rsidP="00D06270">
            <w:pPr>
              <w:jc w:val="center"/>
              <w:rPr>
                <w:b/>
              </w:rPr>
            </w:pPr>
            <w:r>
              <w:rPr>
                <w:b/>
              </w:rPr>
              <w:t>Informace ke kombinované nebo distanční formě</w:t>
            </w:r>
          </w:p>
        </w:tc>
      </w:tr>
      <w:tr w:rsidR="00CD2126" w14:paraId="23EA2F6E" w14:textId="77777777" w:rsidTr="00CD2126">
        <w:trPr>
          <w:jc w:val="center"/>
        </w:trPr>
        <w:tc>
          <w:tcPr>
            <w:tcW w:w="4786" w:type="dxa"/>
            <w:gridSpan w:val="3"/>
            <w:tcBorders>
              <w:top w:val="single" w:sz="2" w:space="0" w:color="auto"/>
            </w:tcBorders>
            <w:shd w:val="clear" w:color="auto" w:fill="F7CAAC"/>
          </w:tcPr>
          <w:p w14:paraId="451158F5" w14:textId="77777777" w:rsidR="00CD2126" w:rsidRDefault="00CD2126" w:rsidP="00D06270">
            <w:pPr>
              <w:jc w:val="both"/>
            </w:pPr>
            <w:r>
              <w:rPr>
                <w:b/>
              </w:rPr>
              <w:t>Rozsah konzultací (soustředění)</w:t>
            </w:r>
          </w:p>
        </w:tc>
        <w:tc>
          <w:tcPr>
            <w:tcW w:w="889" w:type="dxa"/>
            <w:tcBorders>
              <w:top w:val="single" w:sz="2" w:space="0" w:color="auto"/>
            </w:tcBorders>
          </w:tcPr>
          <w:p w14:paraId="458E9A00" w14:textId="77777777" w:rsidR="00CD2126" w:rsidRDefault="00CD2126" w:rsidP="00D06270">
            <w:pPr>
              <w:jc w:val="both"/>
            </w:pPr>
          </w:p>
        </w:tc>
        <w:tc>
          <w:tcPr>
            <w:tcW w:w="4179" w:type="dxa"/>
            <w:gridSpan w:val="4"/>
            <w:tcBorders>
              <w:top w:val="single" w:sz="2" w:space="0" w:color="auto"/>
            </w:tcBorders>
            <w:shd w:val="clear" w:color="auto" w:fill="F7CAAC"/>
          </w:tcPr>
          <w:p w14:paraId="0AB6DA87" w14:textId="77777777" w:rsidR="00CD2126" w:rsidRDefault="00CD2126" w:rsidP="00D06270">
            <w:pPr>
              <w:jc w:val="both"/>
              <w:rPr>
                <w:b/>
              </w:rPr>
            </w:pPr>
            <w:r>
              <w:rPr>
                <w:b/>
              </w:rPr>
              <w:t xml:space="preserve">hodin </w:t>
            </w:r>
          </w:p>
        </w:tc>
      </w:tr>
      <w:tr w:rsidR="00CD2126" w14:paraId="77A1968A" w14:textId="77777777" w:rsidTr="00CD2126">
        <w:trPr>
          <w:jc w:val="center"/>
        </w:trPr>
        <w:tc>
          <w:tcPr>
            <w:tcW w:w="9854" w:type="dxa"/>
            <w:gridSpan w:val="8"/>
            <w:shd w:val="clear" w:color="auto" w:fill="F7CAAC"/>
          </w:tcPr>
          <w:p w14:paraId="6A2A6640" w14:textId="77777777" w:rsidR="00CD2126" w:rsidRDefault="00CD2126" w:rsidP="00D06270">
            <w:pPr>
              <w:jc w:val="both"/>
              <w:rPr>
                <w:b/>
              </w:rPr>
            </w:pPr>
            <w:r>
              <w:rPr>
                <w:b/>
              </w:rPr>
              <w:t>Informace o způsobu kontaktu s vyučujícím</w:t>
            </w:r>
          </w:p>
        </w:tc>
      </w:tr>
      <w:tr w:rsidR="00CD2126" w14:paraId="17B5C8CA" w14:textId="77777777" w:rsidTr="00CA11A5">
        <w:trPr>
          <w:trHeight w:val="70"/>
          <w:jc w:val="center"/>
        </w:trPr>
        <w:tc>
          <w:tcPr>
            <w:tcW w:w="9854" w:type="dxa"/>
            <w:gridSpan w:val="8"/>
          </w:tcPr>
          <w:p w14:paraId="0D191E8D" w14:textId="77777777" w:rsidR="00CD2126" w:rsidRDefault="00CD2126" w:rsidP="00D06270">
            <w:pPr>
              <w:jc w:val="both"/>
            </w:pPr>
          </w:p>
        </w:tc>
      </w:tr>
    </w:tbl>
    <w:p w14:paraId="33E49E63" w14:textId="77777777" w:rsidR="00CA5BD4" w:rsidRDefault="00CA5BD4">
      <w:pPr>
        <w:rPr>
          <w:ins w:id="178" w:author="Jana Vašíková" w:date="2018-05-29T13:59:00Z"/>
          <w:b/>
          <w:sz w:val="28"/>
        </w:rPr>
      </w:pPr>
    </w:p>
    <w:p w14:paraId="649D0DDC" w14:textId="77777777" w:rsidR="0001283E" w:rsidRPr="00FB307C" w:rsidRDefault="00CA5BD4">
      <w:ins w:id="179" w:author="Jana Vašíková" w:date="2018-05-29T13:59:00Z">
        <w:r>
          <w:br w:type="page"/>
        </w:r>
      </w:ins>
    </w:p>
    <w:p w14:paraId="78299F37" w14:textId="77777777" w:rsidR="0001283E" w:rsidRDefault="0001283E" w:rsidP="0001283E"/>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1283E" w:rsidRPr="00833531" w14:paraId="49786334" w14:textId="77777777" w:rsidTr="0001283E">
        <w:trPr>
          <w:jc w:val="center"/>
        </w:trPr>
        <w:tc>
          <w:tcPr>
            <w:tcW w:w="9855" w:type="dxa"/>
            <w:gridSpan w:val="8"/>
            <w:tcBorders>
              <w:bottom w:val="double" w:sz="4" w:space="0" w:color="auto"/>
            </w:tcBorders>
            <w:shd w:val="clear" w:color="auto" w:fill="BDD6EE"/>
          </w:tcPr>
          <w:p w14:paraId="6FCDE934" w14:textId="77777777" w:rsidR="0001283E" w:rsidRPr="00833531" w:rsidRDefault="0001283E" w:rsidP="000C5791">
            <w:pPr>
              <w:jc w:val="both"/>
              <w:rPr>
                <w:b/>
                <w:sz w:val="28"/>
              </w:rPr>
            </w:pPr>
            <w:r w:rsidRPr="00833531">
              <w:br w:type="page"/>
            </w:r>
            <w:r w:rsidRPr="00833531">
              <w:br w:type="page"/>
            </w:r>
            <w:r w:rsidRPr="00833531">
              <w:rPr>
                <w:b/>
                <w:sz w:val="28"/>
              </w:rPr>
              <w:t>B-III – Charakteristika studijního předmětu</w:t>
            </w:r>
          </w:p>
        </w:tc>
      </w:tr>
      <w:tr w:rsidR="0001283E" w:rsidRPr="00833531" w14:paraId="17E2B316" w14:textId="77777777" w:rsidTr="0001283E">
        <w:trPr>
          <w:jc w:val="center"/>
        </w:trPr>
        <w:tc>
          <w:tcPr>
            <w:tcW w:w="3086" w:type="dxa"/>
            <w:tcBorders>
              <w:top w:val="double" w:sz="4" w:space="0" w:color="auto"/>
            </w:tcBorders>
            <w:shd w:val="clear" w:color="auto" w:fill="F7CAAC"/>
          </w:tcPr>
          <w:p w14:paraId="2A82B0B6" w14:textId="77777777" w:rsidR="0001283E" w:rsidRPr="00833531" w:rsidRDefault="0001283E" w:rsidP="000C5791">
            <w:pPr>
              <w:jc w:val="both"/>
              <w:rPr>
                <w:b/>
              </w:rPr>
            </w:pPr>
            <w:r w:rsidRPr="00833531">
              <w:rPr>
                <w:b/>
              </w:rPr>
              <w:t>Název studijního předmětu</w:t>
            </w:r>
          </w:p>
        </w:tc>
        <w:tc>
          <w:tcPr>
            <w:tcW w:w="6769" w:type="dxa"/>
            <w:gridSpan w:val="7"/>
            <w:tcBorders>
              <w:top w:val="double" w:sz="4" w:space="0" w:color="auto"/>
            </w:tcBorders>
          </w:tcPr>
          <w:p w14:paraId="72C20264" w14:textId="77777777" w:rsidR="0001283E" w:rsidRPr="00833531" w:rsidRDefault="0001283E" w:rsidP="000C5791">
            <w:pPr>
              <w:jc w:val="both"/>
            </w:pPr>
            <w:r>
              <w:t>Výběrový cizí jazyk I (německý, španělský, francouzský jazyk) pro učitele MŠ</w:t>
            </w:r>
          </w:p>
        </w:tc>
      </w:tr>
      <w:tr w:rsidR="0001283E" w:rsidRPr="00833531" w14:paraId="14FE8275" w14:textId="77777777" w:rsidTr="0001283E">
        <w:trPr>
          <w:jc w:val="center"/>
        </w:trPr>
        <w:tc>
          <w:tcPr>
            <w:tcW w:w="3086" w:type="dxa"/>
            <w:shd w:val="clear" w:color="auto" w:fill="F7CAAC"/>
          </w:tcPr>
          <w:p w14:paraId="6EFD1719" w14:textId="77777777" w:rsidR="0001283E" w:rsidRPr="00833531" w:rsidRDefault="0001283E" w:rsidP="000C5791">
            <w:pPr>
              <w:jc w:val="both"/>
              <w:rPr>
                <w:b/>
              </w:rPr>
            </w:pPr>
            <w:r w:rsidRPr="00833531">
              <w:rPr>
                <w:b/>
              </w:rPr>
              <w:t>Typ předmětu</w:t>
            </w:r>
          </w:p>
        </w:tc>
        <w:tc>
          <w:tcPr>
            <w:tcW w:w="3406" w:type="dxa"/>
            <w:gridSpan w:val="4"/>
          </w:tcPr>
          <w:p w14:paraId="7E6C1E8D" w14:textId="77777777" w:rsidR="0001283E" w:rsidRPr="00833531" w:rsidRDefault="0001283E" w:rsidP="000C5791">
            <w:pPr>
              <w:jc w:val="both"/>
            </w:pPr>
            <w:r>
              <w:t>povinně volitelný</w:t>
            </w:r>
          </w:p>
        </w:tc>
        <w:tc>
          <w:tcPr>
            <w:tcW w:w="2695" w:type="dxa"/>
            <w:gridSpan w:val="2"/>
            <w:shd w:val="clear" w:color="auto" w:fill="F7CAAC"/>
          </w:tcPr>
          <w:p w14:paraId="14DD0CD3" w14:textId="77777777" w:rsidR="0001283E" w:rsidRPr="00833531" w:rsidRDefault="0001283E" w:rsidP="000C5791">
            <w:pPr>
              <w:jc w:val="both"/>
            </w:pPr>
            <w:r w:rsidRPr="00833531">
              <w:rPr>
                <w:b/>
              </w:rPr>
              <w:t>doporučený ročník / semestr</w:t>
            </w:r>
          </w:p>
        </w:tc>
        <w:tc>
          <w:tcPr>
            <w:tcW w:w="668" w:type="dxa"/>
          </w:tcPr>
          <w:p w14:paraId="7F41A908" w14:textId="77777777" w:rsidR="0001283E" w:rsidRPr="00833531" w:rsidRDefault="0001283E" w:rsidP="000C5791">
            <w:pPr>
              <w:jc w:val="both"/>
            </w:pPr>
            <w:r>
              <w:t>1/LS</w:t>
            </w:r>
          </w:p>
        </w:tc>
      </w:tr>
      <w:tr w:rsidR="0001283E" w:rsidRPr="00833531" w14:paraId="4A080D3F" w14:textId="77777777" w:rsidTr="0001283E">
        <w:trPr>
          <w:jc w:val="center"/>
        </w:trPr>
        <w:tc>
          <w:tcPr>
            <w:tcW w:w="3086" w:type="dxa"/>
            <w:shd w:val="clear" w:color="auto" w:fill="F7CAAC"/>
          </w:tcPr>
          <w:p w14:paraId="02DF815F" w14:textId="77777777" w:rsidR="0001283E" w:rsidRPr="00833531" w:rsidRDefault="0001283E" w:rsidP="000C5791">
            <w:pPr>
              <w:jc w:val="both"/>
              <w:rPr>
                <w:b/>
              </w:rPr>
            </w:pPr>
            <w:r w:rsidRPr="00833531">
              <w:rPr>
                <w:b/>
              </w:rPr>
              <w:t>Rozsah studijního předmětu</w:t>
            </w:r>
          </w:p>
        </w:tc>
        <w:tc>
          <w:tcPr>
            <w:tcW w:w="1701" w:type="dxa"/>
            <w:gridSpan w:val="2"/>
          </w:tcPr>
          <w:p w14:paraId="5372DC32" w14:textId="77777777" w:rsidR="0001283E" w:rsidRPr="00833531" w:rsidRDefault="0001283E" w:rsidP="000C5791">
            <w:pPr>
              <w:jc w:val="both"/>
            </w:pPr>
            <w:r>
              <w:t>28c</w:t>
            </w:r>
          </w:p>
        </w:tc>
        <w:tc>
          <w:tcPr>
            <w:tcW w:w="889" w:type="dxa"/>
            <w:shd w:val="clear" w:color="auto" w:fill="F7CAAC"/>
          </w:tcPr>
          <w:p w14:paraId="78765D54" w14:textId="77777777" w:rsidR="0001283E" w:rsidRPr="00833531" w:rsidRDefault="0001283E" w:rsidP="000C5791">
            <w:pPr>
              <w:jc w:val="both"/>
              <w:rPr>
                <w:b/>
              </w:rPr>
            </w:pPr>
            <w:r w:rsidRPr="00833531">
              <w:rPr>
                <w:b/>
              </w:rPr>
              <w:t xml:space="preserve">hod. </w:t>
            </w:r>
          </w:p>
        </w:tc>
        <w:tc>
          <w:tcPr>
            <w:tcW w:w="816" w:type="dxa"/>
          </w:tcPr>
          <w:p w14:paraId="6FE75753" w14:textId="77777777" w:rsidR="0001283E" w:rsidRPr="00833531" w:rsidRDefault="0001283E" w:rsidP="000C5791">
            <w:pPr>
              <w:jc w:val="both"/>
            </w:pPr>
            <w:r>
              <w:t>28</w:t>
            </w:r>
          </w:p>
        </w:tc>
        <w:tc>
          <w:tcPr>
            <w:tcW w:w="2156" w:type="dxa"/>
            <w:shd w:val="clear" w:color="auto" w:fill="F7CAAC"/>
          </w:tcPr>
          <w:p w14:paraId="190DF614" w14:textId="77777777" w:rsidR="0001283E" w:rsidRPr="00833531" w:rsidRDefault="0001283E" w:rsidP="000C5791">
            <w:pPr>
              <w:jc w:val="both"/>
              <w:rPr>
                <w:b/>
              </w:rPr>
            </w:pPr>
            <w:r w:rsidRPr="00833531">
              <w:rPr>
                <w:b/>
              </w:rPr>
              <w:t>kreditů</w:t>
            </w:r>
          </w:p>
        </w:tc>
        <w:tc>
          <w:tcPr>
            <w:tcW w:w="1207" w:type="dxa"/>
            <w:gridSpan w:val="2"/>
          </w:tcPr>
          <w:p w14:paraId="47A61889" w14:textId="77777777" w:rsidR="0001283E" w:rsidRPr="00833531" w:rsidRDefault="0001283E" w:rsidP="000C5791">
            <w:pPr>
              <w:jc w:val="both"/>
            </w:pPr>
            <w:r>
              <w:t>2</w:t>
            </w:r>
          </w:p>
        </w:tc>
      </w:tr>
      <w:tr w:rsidR="0001283E" w:rsidRPr="00833531" w14:paraId="67BBEA30" w14:textId="77777777" w:rsidTr="0001283E">
        <w:trPr>
          <w:jc w:val="center"/>
        </w:trPr>
        <w:tc>
          <w:tcPr>
            <w:tcW w:w="3086" w:type="dxa"/>
            <w:shd w:val="clear" w:color="auto" w:fill="F7CAAC"/>
          </w:tcPr>
          <w:p w14:paraId="31F0FCAF" w14:textId="77777777" w:rsidR="0001283E" w:rsidRPr="00833531" w:rsidRDefault="0001283E" w:rsidP="000C5791">
            <w:pPr>
              <w:jc w:val="both"/>
              <w:rPr>
                <w:b/>
                <w:sz w:val="22"/>
              </w:rPr>
            </w:pPr>
            <w:r w:rsidRPr="00833531">
              <w:rPr>
                <w:b/>
              </w:rPr>
              <w:t>Prerekvizity, korekvizity, ekvivalence</w:t>
            </w:r>
          </w:p>
        </w:tc>
        <w:tc>
          <w:tcPr>
            <w:tcW w:w="6769" w:type="dxa"/>
            <w:gridSpan w:val="7"/>
          </w:tcPr>
          <w:p w14:paraId="051A9467" w14:textId="77777777" w:rsidR="0001283E" w:rsidRPr="00833531" w:rsidRDefault="0001283E" w:rsidP="000C5791">
            <w:pPr>
              <w:jc w:val="both"/>
            </w:pPr>
          </w:p>
        </w:tc>
      </w:tr>
      <w:tr w:rsidR="0001283E" w:rsidRPr="00833531" w14:paraId="6A1A62E4" w14:textId="77777777" w:rsidTr="0001283E">
        <w:trPr>
          <w:jc w:val="center"/>
        </w:trPr>
        <w:tc>
          <w:tcPr>
            <w:tcW w:w="3086" w:type="dxa"/>
            <w:shd w:val="clear" w:color="auto" w:fill="F7CAAC"/>
          </w:tcPr>
          <w:p w14:paraId="2F142B2D" w14:textId="77777777" w:rsidR="0001283E" w:rsidRPr="00833531" w:rsidRDefault="0001283E" w:rsidP="000C5791">
            <w:pPr>
              <w:jc w:val="both"/>
              <w:rPr>
                <w:b/>
              </w:rPr>
            </w:pPr>
            <w:r w:rsidRPr="00833531">
              <w:rPr>
                <w:b/>
              </w:rPr>
              <w:t>Způsob ověření studijních výsledků</w:t>
            </w:r>
          </w:p>
        </w:tc>
        <w:tc>
          <w:tcPr>
            <w:tcW w:w="3406" w:type="dxa"/>
            <w:gridSpan w:val="4"/>
          </w:tcPr>
          <w:p w14:paraId="33C91ADD" w14:textId="77777777" w:rsidR="0001283E" w:rsidRPr="00833531" w:rsidRDefault="0001283E" w:rsidP="000C5791">
            <w:pPr>
              <w:jc w:val="both"/>
            </w:pPr>
            <w:r>
              <w:t>zápočet</w:t>
            </w:r>
          </w:p>
        </w:tc>
        <w:tc>
          <w:tcPr>
            <w:tcW w:w="2156" w:type="dxa"/>
            <w:shd w:val="clear" w:color="auto" w:fill="F7CAAC"/>
          </w:tcPr>
          <w:p w14:paraId="45186EFF" w14:textId="77777777" w:rsidR="0001283E" w:rsidRPr="00833531" w:rsidRDefault="0001283E" w:rsidP="000C5791">
            <w:pPr>
              <w:jc w:val="both"/>
              <w:rPr>
                <w:b/>
              </w:rPr>
            </w:pPr>
            <w:r w:rsidRPr="00833531">
              <w:rPr>
                <w:b/>
              </w:rPr>
              <w:t>Forma výuky</w:t>
            </w:r>
          </w:p>
        </w:tc>
        <w:tc>
          <w:tcPr>
            <w:tcW w:w="1207" w:type="dxa"/>
            <w:gridSpan w:val="2"/>
          </w:tcPr>
          <w:p w14:paraId="5566F6E4" w14:textId="77777777" w:rsidR="0001283E" w:rsidRPr="00833531" w:rsidRDefault="0001283E" w:rsidP="000C5791">
            <w:pPr>
              <w:jc w:val="both"/>
            </w:pPr>
            <w:r>
              <w:t>cvičení</w:t>
            </w:r>
          </w:p>
        </w:tc>
      </w:tr>
      <w:tr w:rsidR="0001283E" w:rsidRPr="00833531" w14:paraId="24542F6A" w14:textId="77777777" w:rsidTr="0001283E">
        <w:trPr>
          <w:jc w:val="center"/>
        </w:trPr>
        <w:tc>
          <w:tcPr>
            <w:tcW w:w="3086" w:type="dxa"/>
            <w:shd w:val="clear" w:color="auto" w:fill="F7CAAC"/>
          </w:tcPr>
          <w:p w14:paraId="1150AB68" w14:textId="77777777" w:rsidR="0001283E" w:rsidRPr="00833531" w:rsidRDefault="0001283E" w:rsidP="000C5791">
            <w:pPr>
              <w:jc w:val="both"/>
              <w:rPr>
                <w:b/>
              </w:rPr>
            </w:pPr>
            <w:r w:rsidRPr="00833531">
              <w:rPr>
                <w:b/>
              </w:rPr>
              <w:t>Forma způsobu ověření studijních výsledků a další požadavky na studenta</w:t>
            </w:r>
          </w:p>
        </w:tc>
        <w:tc>
          <w:tcPr>
            <w:tcW w:w="6769" w:type="dxa"/>
            <w:gridSpan w:val="7"/>
            <w:tcBorders>
              <w:bottom w:val="nil"/>
            </w:tcBorders>
          </w:tcPr>
          <w:p w14:paraId="5ECC81CE" w14:textId="77777777" w:rsidR="0001283E" w:rsidRDefault="0001283E" w:rsidP="00304BCB">
            <w:r>
              <w:t>Docházka (80% účast ve výuce).</w:t>
            </w:r>
          </w:p>
          <w:p w14:paraId="669CB18C" w14:textId="77777777" w:rsidR="0001283E" w:rsidRPr="00833531" w:rsidRDefault="0001283E" w:rsidP="00304BCB">
            <w:r>
              <w:t>Plnění zadaných domácích úkolů, práce v Moodle, průběžné testy, závěrečný test.</w:t>
            </w:r>
          </w:p>
        </w:tc>
      </w:tr>
      <w:tr w:rsidR="0001283E" w:rsidRPr="00833531" w14:paraId="70A6DB68" w14:textId="77777777" w:rsidTr="0001283E">
        <w:trPr>
          <w:trHeight w:val="53"/>
          <w:jc w:val="center"/>
        </w:trPr>
        <w:tc>
          <w:tcPr>
            <w:tcW w:w="9855" w:type="dxa"/>
            <w:gridSpan w:val="8"/>
            <w:tcBorders>
              <w:top w:val="nil"/>
            </w:tcBorders>
          </w:tcPr>
          <w:p w14:paraId="4CABAA08" w14:textId="77777777" w:rsidR="0001283E" w:rsidRPr="004F7735" w:rsidRDefault="0001283E" w:rsidP="000C5791"/>
        </w:tc>
      </w:tr>
      <w:tr w:rsidR="0001283E" w:rsidRPr="00833531" w14:paraId="63C54F78" w14:textId="77777777" w:rsidTr="0001283E">
        <w:trPr>
          <w:trHeight w:val="197"/>
          <w:jc w:val="center"/>
        </w:trPr>
        <w:tc>
          <w:tcPr>
            <w:tcW w:w="3086" w:type="dxa"/>
            <w:tcBorders>
              <w:top w:val="nil"/>
            </w:tcBorders>
            <w:shd w:val="clear" w:color="auto" w:fill="F7CAAC"/>
          </w:tcPr>
          <w:p w14:paraId="4C3C1134" w14:textId="77777777" w:rsidR="0001283E" w:rsidRPr="00833531" w:rsidRDefault="0001283E" w:rsidP="000C5791">
            <w:pPr>
              <w:jc w:val="both"/>
              <w:rPr>
                <w:b/>
              </w:rPr>
            </w:pPr>
            <w:r w:rsidRPr="00833531">
              <w:rPr>
                <w:b/>
              </w:rPr>
              <w:t>Garant předmětu</w:t>
            </w:r>
          </w:p>
        </w:tc>
        <w:tc>
          <w:tcPr>
            <w:tcW w:w="6769" w:type="dxa"/>
            <w:gridSpan w:val="7"/>
            <w:tcBorders>
              <w:top w:val="nil"/>
            </w:tcBorders>
          </w:tcPr>
          <w:p w14:paraId="376CCB70" w14:textId="77777777" w:rsidR="0001283E" w:rsidRPr="00833531" w:rsidRDefault="0001283E" w:rsidP="000C5791">
            <w:pPr>
              <w:jc w:val="both"/>
            </w:pPr>
            <w:r>
              <w:t>Mgr. Věra Kozáková, Ph.D.</w:t>
            </w:r>
          </w:p>
        </w:tc>
      </w:tr>
      <w:tr w:rsidR="0001283E" w:rsidRPr="00833531" w14:paraId="18A71A5F" w14:textId="77777777" w:rsidTr="0001283E">
        <w:trPr>
          <w:trHeight w:val="243"/>
          <w:jc w:val="center"/>
        </w:trPr>
        <w:tc>
          <w:tcPr>
            <w:tcW w:w="3086" w:type="dxa"/>
            <w:tcBorders>
              <w:top w:val="nil"/>
            </w:tcBorders>
            <w:shd w:val="clear" w:color="auto" w:fill="F7CAAC"/>
          </w:tcPr>
          <w:p w14:paraId="238688E2" w14:textId="77777777" w:rsidR="0001283E" w:rsidRPr="00833531" w:rsidRDefault="0001283E" w:rsidP="000C5791">
            <w:pPr>
              <w:jc w:val="both"/>
              <w:rPr>
                <w:b/>
              </w:rPr>
            </w:pPr>
            <w:r w:rsidRPr="00833531">
              <w:rPr>
                <w:b/>
              </w:rPr>
              <w:t>Zapojení garanta do výuky předmětu</w:t>
            </w:r>
          </w:p>
        </w:tc>
        <w:tc>
          <w:tcPr>
            <w:tcW w:w="6769" w:type="dxa"/>
            <w:gridSpan w:val="7"/>
            <w:tcBorders>
              <w:top w:val="nil"/>
            </w:tcBorders>
          </w:tcPr>
          <w:p w14:paraId="7B3E1B38" w14:textId="3C40F749" w:rsidR="0001283E" w:rsidRPr="00833531" w:rsidRDefault="00BC4C02" w:rsidP="00BC4C02">
            <w:pPr>
              <w:jc w:val="both"/>
            </w:pPr>
            <w:ins w:id="180" w:author="Anežka Lengálová" w:date="2018-05-30T06:36:00Z">
              <w:r>
                <w:t>c</w:t>
              </w:r>
            </w:ins>
            <w:del w:id="181" w:author="Anežka Lengálová" w:date="2018-05-30T06:36:00Z">
              <w:r w:rsidR="0001283E" w:rsidDel="00BC4C02">
                <w:delText>C</w:delText>
              </w:r>
            </w:del>
            <w:r w:rsidR="0001283E">
              <w:t>vičící</w:t>
            </w:r>
          </w:p>
        </w:tc>
      </w:tr>
      <w:tr w:rsidR="0001283E" w:rsidRPr="00833531" w14:paraId="1837C319" w14:textId="77777777" w:rsidTr="0001283E">
        <w:trPr>
          <w:jc w:val="center"/>
        </w:trPr>
        <w:tc>
          <w:tcPr>
            <w:tcW w:w="3086" w:type="dxa"/>
            <w:shd w:val="clear" w:color="auto" w:fill="F7CAAC"/>
          </w:tcPr>
          <w:p w14:paraId="5DAB7F0F" w14:textId="77777777" w:rsidR="0001283E" w:rsidRPr="00833531" w:rsidRDefault="0001283E" w:rsidP="000C5791">
            <w:pPr>
              <w:jc w:val="both"/>
              <w:rPr>
                <w:b/>
              </w:rPr>
            </w:pPr>
            <w:r w:rsidRPr="00833531">
              <w:rPr>
                <w:b/>
              </w:rPr>
              <w:t>Vyučující</w:t>
            </w:r>
          </w:p>
        </w:tc>
        <w:tc>
          <w:tcPr>
            <w:tcW w:w="6769" w:type="dxa"/>
            <w:gridSpan w:val="7"/>
            <w:tcBorders>
              <w:bottom w:val="nil"/>
            </w:tcBorders>
          </w:tcPr>
          <w:p w14:paraId="17364668" w14:textId="77777777" w:rsidR="0001283E" w:rsidRPr="00833531" w:rsidRDefault="0001283E" w:rsidP="000C5791">
            <w:pPr>
              <w:jc w:val="both"/>
            </w:pPr>
          </w:p>
        </w:tc>
      </w:tr>
      <w:tr w:rsidR="0001283E" w:rsidRPr="00833531" w14:paraId="0F92846C" w14:textId="77777777" w:rsidTr="0001283E">
        <w:trPr>
          <w:trHeight w:val="398"/>
          <w:jc w:val="center"/>
        </w:trPr>
        <w:tc>
          <w:tcPr>
            <w:tcW w:w="9855" w:type="dxa"/>
            <w:gridSpan w:val="8"/>
            <w:tcBorders>
              <w:top w:val="nil"/>
            </w:tcBorders>
          </w:tcPr>
          <w:p w14:paraId="2E445C37" w14:textId="77777777" w:rsidR="0001283E" w:rsidRPr="00DA7393" w:rsidRDefault="0001283E" w:rsidP="000C5791">
            <w:pPr>
              <w:jc w:val="both"/>
            </w:pPr>
            <w:r>
              <w:t>Mgr. Věra Kozáková, Ph.D., Mgr. Veronika Pečivová, Mgr. Hana Navrátilová</w:t>
            </w:r>
          </w:p>
        </w:tc>
      </w:tr>
      <w:tr w:rsidR="0001283E" w:rsidRPr="00833531" w14:paraId="337E6054" w14:textId="77777777" w:rsidTr="0001283E">
        <w:trPr>
          <w:jc w:val="center"/>
        </w:trPr>
        <w:tc>
          <w:tcPr>
            <w:tcW w:w="3086" w:type="dxa"/>
            <w:shd w:val="clear" w:color="auto" w:fill="F7CAAC"/>
          </w:tcPr>
          <w:p w14:paraId="02EEDFEE" w14:textId="77777777" w:rsidR="0001283E" w:rsidRPr="00833531" w:rsidRDefault="0001283E" w:rsidP="000C5791">
            <w:pPr>
              <w:jc w:val="both"/>
              <w:rPr>
                <w:b/>
              </w:rPr>
            </w:pPr>
            <w:r w:rsidRPr="00833531">
              <w:rPr>
                <w:b/>
              </w:rPr>
              <w:t>Stručná anotace předmětu</w:t>
            </w:r>
          </w:p>
        </w:tc>
        <w:tc>
          <w:tcPr>
            <w:tcW w:w="6769" w:type="dxa"/>
            <w:gridSpan w:val="7"/>
            <w:tcBorders>
              <w:bottom w:val="nil"/>
            </w:tcBorders>
          </w:tcPr>
          <w:p w14:paraId="211165E2" w14:textId="77777777" w:rsidR="0001283E" w:rsidRPr="00833531" w:rsidRDefault="0001283E" w:rsidP="000C5791">
            <w:pPr>
              <w:jc w:val="both"/>
            </w:pPr>
          </w:p>
        </w:tc>
      </w:tr>
      <w:tr w:rsidR="0001283E" w:rsidRPr="00833531" w14:paraId="2EF18C04" w14:textId="77777777" w:rsidTr="0001283E">
        <w:trPr>
          <w:trHeight w:val="3156"/>
          <w:jc w:val="center"/>
        </w:trPr>
        <w:tc>
          <w:tcPr>
            <w:tcW w:w="9855" w:type="dxa"/>
            <w:gridSpan w:val="8"/>
            <w:tcBorders>
              <w:top w:val="nil"/>
              <w:bottom w:val="single" w:sz="12" w:space="0" w:color="auto"/>
            </w:tcBorders>
          </w:tcPr>
          <w:p w14:paraId="12423D1A" w14:textId="77777777" w:rsidR="0001283E" w:rsidRDefault="0001283E" w:rsidP="00304BCB">
            <w:r>
              <w:t>Pozdravit, rozloučit se.</w:t>
            </w:r>
          </w:p>
          <w:p w14:paraId="122EC5F8" w14:textId="77777777" w:rsidR="0001283E" w:rsidRDefault="0001283E" w:rsidP="00304BCB">
            <w:r>
              <w:t>Představit sebe i ostatní.</w:t>
            </w:r>
          </w:p>
          <w:p w14:paraId="276D856D" w14:textId="77777777" w:rsidR="0001283E" w:rsidRDefault="0001283E" w:rsidP="00304BCB">
            <w:r>
              <w:t>Uvítat někoho, navázat kontakt.</w:t>
            </w:r>
          </w:p>
          <w:p w14:paraId="2FA46145" w14:textId="77777777" w:rsidR="0001283E" w:rsidRDefault="0001283E" w:rsidP="00304BCB">
            <w:r>
              <w:t>Říci o sobě základní údaje.</w:t>
            </w:r>
          </w:p>
          <w:p w14:paraId="50345029" w14:textId="77777777" w:rsidR="0001283E" w:rsidRDefault="0001283E" w:rsidP="00304BCB">
            <w:r>
              <w:t>Poprosit, poděkovat.</w:t>
            </w:r>
          </w:p>
          <w:p w14:paraId="01F4024D" w14:textId="77777777" w:rsidR="0001283E" w:rsidRDefault="0001283E" w:rsidP="00304BCB">
            <w:r>
              <w:t>Orientovat se ve městě, zeptat se na cestu.</w:t>
            </w:r>
          </w:p>
          <w:p w14:paraId="0908E971" w14:textId="77777777" w:rsidR="0001283E" w:rsidRDefault="0001283E" w:rsidP="00304BCB">
            <w:r>
              <w:t>Představit členy své rodiny, jejich práci, záliby.</w:t>
            </w:r>
          </w:p>
          <w:p w14:paraId="35F040A3" w14:textId="77777777" w:rsidR="0001283E" w:rsidRDefault="0001283E" w:rsidP="00304BCB">
            <w:r>
              <w:t>Popsat různé typy bydlení, jejich výhody a nevýhody.</w:t>
            </w:r>
          </w:p>
          <w:p w14:paraId="5CEC7A9B" w14:textId="77777777" w:rsidR="0001283E" w:rsidRDefault="0001283E" w:rsidP="00304BCB">
            <w:r>
              <w:t>Zeptat se na restauraci, objednat si oběd.</w:t>
            </w:r>
          </w:p>
          <w:p w14:paraId="77286F36" w14:textId="77777777" w:rsidR="0001283E" w:rsidRDefault="0001283E" w:rsidP="00304BCB">
            <w:r>
              <w:t>Popsat různé stravovací návyky.</w:t>
            </w:r>
          </w:p>
          <w:p w14:paraId="653F61D3" w14:textId="77777777" w:rsidR="0001283E" w:rsidRDefault="0001283E" w:rsidP="00304BCB">
            <w:r>
              <w:t>Přítomný čas.</w:t>
            </w:r>
          </w:p>
          <w:p w14:paraId="4B98DB8E" w14:textId="77777777" w:rsidR="0001283E" w:rsidRDefault="0001283E" w:rsidP="00304BCB">
            <w:r>
              <w:t>Slovosled věty oznamovací, tázací.</w:t>
            </w:r>
          </w:p>
          <w:p w14:paraId="422BB2BF" w14:textId="77777777" w:rsidR="0001283E" w:rsidRDefault="0001283E" w:rsidP="00304BCB">
            <w:r>
              <w:t>Přítomný čas vybraných sloves, rozkazovací způsob.</w:t>
            </w:r>
          </w:p>
          <w:p w14:paraId="21753343" w14:textId="77777777" w:rsidR="0001283E" w:rsidRDefault="0001283E" w:rsidP="00304BCB">
            <w:r>
              <w:t>Předložky.</w:t>
            </w:r>
          </w:p>
          <w:p w14:paraId="283C5E11" w14:textId="77777777" w:rsidR="0001283E" w:rsidRPr="00563CFD" w:rsidRDefault="0001283E" w:rsidP="000C5791"/>
        </w:tc>
      </w:tr>
      <w:tr w:rsidR="0001283E" w:rsidRPr="00833531" w14:paraId="0D9417AF" w14:textId="77777777" w:rsidTr="0001283E">
        <w:trPr>
          <w:trHeight w:val="265"/>
          <w:jc w:val="center"/>
        </w:trPr>
        <w:tc>
          <w:tcPr>
            <w:tcW w:w="3653" w:type="dxa"/>
            <w:gridSpan w:val="2"/>
            <w:tcBorders>
              <w:top w:val="nil"/>
            </w:tcBorders>
            <w:shd w:val="clear" w:color="auto" w:fill="F7CAAC"/>
          </w:tcPr>
          <w:p w14:paraId="03954721" w14:textId="77777777" w:rsidR="0001283E" w:rsidRPr="00833531" w:rsidRDefault="0001283E" w:rsidP="000C5791">
            <w:pPr>
              <w:jc w:val="both"/>
            </w:pPr>
            <w:r w:rsidRPr="00833531">
              <w:rPr>
                <w:b/>
              </w:rPr>
              <w:t>Studijní literatura a studijní pomůcky</w:t>
            </w:r>
          </w:p>
        </w:tc>
        <w:tc>
          <w:tcPr>
            <w:tcW w:w="6202" w:type="dxa"/>
            <w:gridSpan w:val="6"/>
            <w:tcBorders>
              <w:top w:val="nil"/>
              <w:bottom w:val="nil"/>
            </w:tcBorders>
          </w:tcPr>
          <w:p w14:paraId="10D67005" w14:textId="77777777" w:rsidR="0001283E" w:rsidRPr="00833531" w:rsidRDefault="0001283E" w:rsidP="000C5791">
            <w:pPr>
              <w:jc w:val="both"/>
            </w:pPr>
          </w:p>
        </w:tc>
      </w:tr>
      <w:tr w:rsidR="0001283E" w:rsidRPr="00833531" w14:paraId="001F8B43" w14:textId="77777777" w:rsidTr="0001283E">
        <w:trPr>
          <w:trHeight w:val="1497"/>
          <w:jc w:val="center"/>
        </w:trPr>
        <w:tc>
          <w:tcPr>
            <w:tcW w:w="9855" w:type="dxa"/>
            <w:gridSpan w:val="8"/>
            <w:tcBorders>
              <w:top w:val="nil"/>
            </w:tcBorders>
          </w:tcPr>
          <w:p w14:paraId="055D39F8" w14:textId="77777777" w:rsidR="0001283E" w:rsidRPr="00F9586A" w:rsidRDefault="0001283E" w:rsidP="000C5791">
            <w:pPr>
              <w:jc w:val="both"/>
              <w:rPr>
                <w:b/>
              </w:rPr>
            </w:pPr>
            <w:r>
              <w:rPr>
                <w:b/>
              </w:rPr>
              <w:t>Povinná literatura</w:t>
            </w:r>
          </w:p>
          <w:p w14:paraId="648584B5" w14:textId="77777777" w:rsidR="0001283E" w:rsidRPr="00C21B5A" w:rsidRDefault="0001283E" w:rsidP="001428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C21B5A">
              <w:rPr>
                <w:color w:val="000000"/>
                <w:shd w:val="clear" w:color="auto" w:fill="FFFFFF"/>
              </w:rPr>
              <w:t>Castro, F. </w:t>
            </w:r>
            <w:r>
              <w:rPr>
                <w:color w:val="000000"/>
                <w:shd w:val="clear" w:color="auto" w:fill="FFFFFF"/>
              </w:rPr>
              <w:t xml:space="preserve">(2003). </w:t>
            </w:r>
            <w:r w:rsidRPr="00C21B5A">
              <w:rPr>
                <w:i/>
                <w:iCs/>
                <w:color w:val="000000"/>
                <w:shd w:val="clear" w:color="auto" w:fill="FFFFFF"/>
              </w:rPr>
              <w:t xml:space="preserve">Ven Nuevo 1 - Libro del alumno. </w:t>
            </w:r>
            <w:r w:rsidRPr="00C21B5A">
              <w:rPr>
                <w:color w:val="000000"/>
                <w:shd w:val="clear" w:color="auto" w:fill="FFFFFF"/>
              </w:rPr>
              <w:t>Madrid</w:t>
            </w:r>
            <w:r>
              <w:rPr>
                <w:color w:val="000000"/>
                <w:shd w:val="clear" w:color="auto" w:fill="FFFFFF"/>
              </w:rPr>
              <w:t>: Edelsa Grupo Didascalia, S. A.</w:t>
            </w:r>
          </w:p>
          <w:p w14:paraId="7140F4A2" w14:textId="77777777" w:rsidR="0001283E" w:rsidRDefault="0001283E" w:rsidP="001428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C21B5A">
              <w:rPr>
                <w:color w:val="000000"/>
                <w:shd w:val="clear" w:color="auto" w:fill="FFFFFF"/>
              </w:rPr>
              <w:t>Castro, F. </w:t>
            </w:r>
            <w:r w:rsidR="0014285A">
              <w:rPr>
                <w:color w:val="000000"/>
                <w:shd w:val="clear" w:color="auto" w:fill="FFFFFF"/>
              </w:rPr>
              <w:t xml:space="preserve">(2004). </w:t>
            </w:r>
            <w:r w:rsidRPr="00C21B5A">
              <w:rPr>
                <w:i/>
                <w:iCs/>
                <w:color w:val="000000"/>
                <w:shd w:val="clear" w:color="auto" w:fill="FFFFFF"/>
              </w:rPr>
              <w:t>Ven Nuevo 1 - Libro de ejercicios</w:t>
            </w:r>
            <w:r w:rsidRPr="00C21B5A">
              <w:rPr>
                <w:color w:val="000000"/>
                <w:shd w:val="clear" w:color="auto" w:fill="FFFFFF"/>
              </w:rPr>
              <w:t>. Madrid</w:t>
            </w:r>
            <w:r>
              <w:rPr>
                <w:color w:val="000000"/>
                <w:shd w:val="clear" w:color="auto" w:fill="FFFFFF"/>
              </w:rPr>
              <w:t>: Edelsa Grupo Didascalia, S. A.</w:t>
            </w:r>
          </w:p>
          <w:p w14:paraId="63F5E5BB" w14:textId="77777777" w:rsidR="0001283E" w:rsidRPr="00AB7B6F" w:rsidRDefault="0001283E" w:rsidP="001428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Girardet J., &amp; </w:t>
            </w:r>
            <w:r w:rsidRPr="00AB7B6F">
              <w:rPr>
                <w:color w:val="000000"/>
              </w:rPr>
              <w:t xml:space="preserve">Pécheur J. </w:t>
            </w:r>
            <w:r>
              <w:rPr>
                <w:color w:val="000000"/>
              </w:rPr>
              <w:t xml:space="preserve">(2002). </w:t>
            </w:r>
            <w:r w:rsidRPr="00663183">
              <w:rPr>
                <w:i/>
                <w:color w:val="000000"/>
              </w:rPr>
              <w:t>Campus 1</w:t>
            </w:r>
            <w:r>
              <w:rPr>
                <w:color w:val="000000"/>
              </w:rPr>
              <w:t xml:space="preserve">. Paris: </w:t>
            </w:r>
            <w:r w:rsidRPr="00AB7B6F">
              <w:rPr>
                <w:color w:val="000000"/>
              </w:rPr>
              <w:t>CLE International</w:t>
            </w:r>
            <w:r>
              <w:rPr>
                <w:color w:val="000000"/>
              </w:rPr>
              <w:t>.</w:t>
            </w:r>
          </w:p>
          <w:p w14:paraId="6B7B32F0" w14:textId="77777777" w:rsidR="0001283E" w:rsidRDefault="0001283E" w:rsidP="0014285A">
            <w:r>
              <w:t xml:space="preserve">Höppnerová, V. (2010). </w:t>
            </w:r>
            <w:r>
              <w:rPr>
                <w:i/>
              </w:rPr>
              <w:t xml:space="preserve">Němčina pro jazykové školy nově 1. </w:t>
            </w:r>
            <w:r>
              <w:t>Plzeň: Fraus.</w:t>
            </w:r>
          </w:p>
          <w:p w14:paraId="705E12A0" w14:textId="77777777" w:rsidR="0001283E" w:rsidRPr="00AB7B6F" w:rsidRDefault="0001283E" w:rsidP="0014285A">
            <w:pPr>
              <w:rPr>
                <w:i/>
              </w:rPr>
            </w:pPr>
            <w:r>
              <w:t xml:space="preserve">Höppnerová, V. (2010). </w:t>
            </w:r>
            <w:r>
              <w:rPr>
                <w:i/>
              </w:rPr>
              <w:t xml:space="preserve">Němčina pro jazykové školy nově 2. </w:t>
            </w:r>
            <w:r>
              <w:t>Plzeň: Fraus.</w:t>
            </w:r>
          </w:p>
          <w:p w14:paraId="63FD84A0" w14:textId="77777777" w:rsidR="0001283E" w:rsidRDefault="0001283E" w:rsidP="001428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Steele R., &amp; </w:t>
            </w:r>
            <w:r w:rsidRPr="00C21B5A">
              <w:rPr>
                <w:color w:val="000000"/>
              </w:rPr>
              <w:t xml:space="preserve">Zemiro J. </w:t>
            </w:r>
            <w:r>
              <w:rPr>
                <w:color w:val="000000"/>
              </w:rPr>
              <w:t xml:space="preserve">(1992). </w:t>
            </w:r>
            <w:r w:rsidRPr="00C21B5A">
              <w:rPr>
                <w:color w:val="000000"/>
              </w:rPr>
              <w:t>Exer</w:t>
            </w:r>
            <w:r>
              <w:rPr>
                <w:color w:val="000000"/>
              </w:rPr>
              <w:t xml:space="preserve">cons - nous 1. Paris: </w:t>
            </w:r>
            <w:r w:rsidRPr="00C21B5A">
              <w:rPr>
                <w:color w:val="000000"/>
              </w:rPr>
              <w:t>Hachette</w:t>
            </w:r>
            <w:r>
              <w:rPr>
                <w:color w:val="000000"/>
              </w:rPr>
              <w:t>.</w:t>
            </w:r>
          </w:p>
          <w:p w14:paraId="0FD5DBC0" w14:textId="77777777" w:rsidR="0001283E" w:rsidRPr="00957FEC" w:rsidRDefault="0001283E" w:rsidP="000C57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p>
          <w:p w14:paraId="1A5BFE43" w14:textId="77777777" w:rsidR="0001283E" w:rsidRDefault="0001283E" w:rsidP="000C5791">
            <w:pPr>
              <w:jc w:val="both"/>
              <w:rPr>
                <w:b/>
              </w:rPr>
            </w:pPr>
            <w:r>
              <w:rPr>
                <w:b/>
              </w:rPr>
              <w:t>Doporučená literatura</w:t>
            </w:r>
          </w:p>
          <w:p w14:paraId="56361BF1" w14:textId="77777777" w:rsidR="0001283E" w:rsidRDefault="0001283E" w:rsidP="0014285A">
            <w:pPr>
              <w:rPr>
                <w:color w:val="000000"/>
                <w:shd w:val="clear" w:color="auto" w:fill="FFFFFF"/>
              </w:rPr>
            </w:pPr>
            <w:r w:rsidRPr="00644CB2">
              <w:rPr>
                <w:color w:val="000000"/>
              </w:rPr>
              <w:t xml:space="preserve">Castro, F. </w:t>
            </w:r>
            <w:r>
              <w:rPr>
                <w:color w:val="000000"/>
              </w:rPr>
              <w:t xml:space="preserve">(2010). </w:t>
            </w:r>
            <w:r w:rsidRPr="00663183">
              <w:rPr>
                <w:bCs/>
                <w:i/>
                <w:color w:val="231F20"/>
                <w:spacing w:val="9"/>
              </w:rPr>
              <w:t>Uso de la gramática espaňola elemental</w:t>
            </w:r>
            <w:r>
              <w:rPr>
                <w:bCs/>
                <w:color w:val="231F20"/>
                <w:spacing w:val="9"/>
              </w:rPr>
              <w:t xml:space="preserve">. </w:t>
            </w:r>
            <w:r w:rsidRPr="00C21B5A">
              <w:rPr>
                <w:color w:val="000000"/>
                <w:shd w:val="clear" w:color="auto" w:fill="FFFFFF"/>
              </w:rPr>
              <w:t>Madrid</w:t>
            </w:r>
            <w:r>
              <w:rPr>
                <w:color w:val="000000"/>
                <w:shd w:val="clear" w:color="auto" w:fill="FFFFFF"/>
              </w:rPr>
              <w:t xml:space="preserve">: Edelsa Grupo Didascalia, S. A. </w:t>
            </w:r>
          </w:p>
          <w:p w14:paraId="74DAD0F4" w14:textId="77777777" w:rsidR="0001283E" w:rsidRPr="0073107E" w:rsidRDefault="0001283E" w:rsidP="0014285A">
            <w:r>
              <w:t xml:space="preserve">Krenn, W., &amp; Puchta, H. (2016). </w:t>
            </w:r>
            <w:r>
              <w:rPr>
                <w:i/>
              </w:rPr>
              <w:t>Motive</w:t>
            </w:r>
            <w:r>
              <w:t xml:space="preserve">. München: Hueber Verlag. </w:t>
            </w:r>
          </w:p>
          <w:p w14:paraId="098F09C5" w14:textId="77777777" w:rsidR="0001283E" w:rsidRPr="009F684B" w:rsidRDefault="0001283E" w:rsidP="0014285A">
            <w:pPr>
              <w:rPr>
                <w:b/>
              </w:rPr>
            </w:pPr>
            <w:r>
              <w:t xml:space="preserve">Michňová, I. (2008). </w:t>
            </w:r>
            <w:r>
              <w:rPr>
                <w:i/>
              </w:rPr>
              <w:t>Deutsch im Beruf.</w:t>
            </w:r>
            <w:r>
              <w:t xml:space="preserve"> Praha: Grada.</w:t>
            </w:r>
          </w:p>
          <w:p w14:paraId="4F76780C" w14:textId="77777777" w:rsidR="0001283E" w:rsidRDefault="0001283E" w:rsidP="0014285A">
            <w:pPr>
              <w:pStyle w:val="FormtovanvHTML"/>
              <w:shd w:val="clear" w:color="auto" w:fill="FFFFFF"/>
              <w:rPr>
                <w:rFonts w:ascii="Times New Roman" w:hAnsi="Times New Roman" w:cs="Times New Roman"/>
                <w:color w:val="000000"/>
              </w:rPr>
            </w:pPr>
            <w:r w:rsidRPr="00AB7B6F">
              <w:rPr>
                <w:rFonts w:ascii="Times New Roman" w:hAnsi="Times New Roman" w:cs="Times New Roman"/>
                <w:color w:val="000000"/>
              </w:rPr>
              <w:t xml:space="preserve">Pravdová M. </w:t>
            </w:r>
            <w:r>
              <w:rPr>
                <w:rFonts w:ascii="Times New Roman" w:hAnsi="Times New Roman" w:cs="Times New Roman"/>
                <w:color w:val="000000"/>
              </w:rPr>
              <w:t xml:space="preserve">(1995). </w:t>
            </w:r>
            <w:r w:rsidRPr="00663183">
              <w:rPr>
                <w:rFonts w:ascii="Times New Roman" w:hAnsi="Times New Roman" w:cs="Times New Roman"/>
                <w:i/>
                <w:color w:val="000000"/>
              </w:rPr>
              <w:t>Francouzština pro začátečníky</w:t>
            </w:r>
            <w:r>
              <w:rPr>
                <w:rFonts w:ascii="Times New Roman" w:hAnsi="Times New Roman" w:cs="Times New Roman"/>
                <w:color w:val="000000"/>
              </w:rPr>
              <w:t xml:space="preserve">. Praha: </w:t>
            </w:r>
            <w:r w:rsidRPr="00AB7B6F">
              <w:rPr>
                <w:rFonts w:ascii="Times New Roman" w:hAnsi="Times New Roman" w:cs="Times New Roman"/>
                <w:color w:val="000000"/>
              </w:rPr>
              <w:t>LEDA.</w:t>
            </w:r>
          </w:p>
          <w:p w14:paraId="0EE84804" w14:textId="77777777" w:rsidR="0001283E" w:rsidRPr="00833531" w:rsidRDefault="0001283E" w:rsidP="000C5791">
            <w:pPr>
              <w:jc w:val="both"/>
            </w:pPr>
          </w:p>
        </w:tc>
      </w:tr>
      <w:tr w:rsidR="0001283E" w:rsidRPr="00833531" w14:paraId="69645528" w14:textId="77777777" w:rsidTr="0001283E">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52E3998" w14:textId="77777777" w:rsidR="0001283E" w:rsidRPr="00833531" w:rsidRDefault="0001283E" w:rsidP="000C5791">
            <w:pPr>
              <w:jc w:val="center"/>
              <w:rPr>
                <w:b/>
              </w:rPr>
            </w:pPr>
            <w:r w:rsidRPr="00833531">
              <w:rPr>
                <w:b/>
              </w:rPr>
              <w:t>Informace ke kombinované nebo distanční formě</w:t>
            </w:r>
          </w:p>
        </w:tc>
      </w:tr>
      <w:tr w:rsidR="0001283E" w:rsidRPr="00833531" w14:paraId="64F0A872" w14:textId="77777777" w:rsidTr="0001283E">
        <w:trPr>
          <w:jc w:val="center"/>
        </w:trPr>
        <w:tc>
          <w:tcPr>
            <w:tcW w:w="4787" w:type="dxa"/>
            <w:gridSpan w:val="3"/>
            <w:tcBorders>
              <w:top w:val="single" w:sz="2" w:space="0" w:color="auto"/>
            </w:tcBorders>
            <w:shd w:val="clear" w:color="auto" w:fill="F7CAAC"/>
          </w:tcPr>
          <w:p w14:paraId="4923DF0F" w14:textId="77777777" w:rsidR="0001283E" w:rsidRPr="00833531" w:rsidRDefault="0001283E" w:rsidP="000C5791">
            <w:pPr>
              <w:jc w:val="both"/>
            </w:pPr>
            <w:r w:rsidRPr="00833531">
              <w:rPr>
                <w:b/>
              </w:rPr>
              <w:t>Rozsah konzultací (soustředění)</w:t>
            </w:r>
          </w:p>
        </w:tc>
        <w:tc>
          <w:tcPr>
            <w:tcW w:w="889" w:type="dxa"/>
            <w:tcBorders>
              <w:top w:val="single" w:sz="2" w:space="0" w:color="auto"/>
            </w:tcBorders>
          </w:tcPr>
          <w:p w14:paraId="00312223" w14:textId="77777777" w:rsidR="0001283E" w:rsidRPr="00833531" w:rsidRDefault="0001283E" w:rsidP="000C5791">
            <w:pPr>
              <w:jc w:val="both"/>
            </w:pPr>
          </w:p>
        </w:tc>
        <w:tc>
          <w:tcPr>
            <w:tcW w:w="4179" w:type="dxa"/>
            <w:gridSpan w:val="4"/>
            <w:tcBorders>
              <w:top w:val="single" w:sz="2" w:space="0" w:color="auto"/>
            </w:tcBorders>
            <w:shd w:val="clear" w:color="auto" w:fill="F7CAAC"/>
          </w:tcPr>
          <w:p w14:paraId="77F74A77" w14:textId="77777777" w:rsidR="0001283E" w:rsidRPr="00833531" w:rsidRDefault="0001283E" w:rsidP="000C5791">
            <w:pPr>
              <w:jc w:val="both"/>
              <w:rPr>
                <w:b/>
              </w:rPr>
            </w:pPr>
            <w:r w:rsidRPr="00833531">
              <w:rPr>
                <w:b/>
              </w:rPr>
              <w:t xml:space="preserve">hodin </w:t>
            </w:r>
          </w:p>
        </w:tc>
      </w:tr>
      <w:tr w:rsidR="0001283E" w:rsidRPr="00833531" w14:paraId="303A92EF" w14:textId="77777777" w:rsidTr="0001283E">
        <w:trPr>
          <w:jc w:val="center"/>
        </w:trPr>
        <w:tc>
          <w:tcPr>
            <w:tcW w:w="9855" w:type="dxa"/>
            <w:gridSpan w:val="8"/>
            <w:shd w:val="clear" w:color="auto" w:fill="F7CAAC"/>
          </w:tcPr>
          <w:p w14:paraId="7F7B1752" w14:textId="77777777" w:rsidR="0001283E" w:rsidRPr="00833531" w:rsidRDefault="0001283E" w:rsidP="000C5791">
            <w:pPr>
              <w:jc w:val="both"/>
              <w:rPr>
                <w:b/>
              </w:rPr>
            </w:pPr>
            <w:r w:rsidRPr="00833531">
              <w:rPr>
                <w:b/>
              </w:rPr>
              <w:t>Informace o způsobu kontaktu s</w:t>
            </w:r>
            <w:r w:rsidR="0014285A">
              <w:rPr>
                <w:b/>
              </w:rPr>
              <w:t> </w:t>
            </w:r>
            <w:r w:rsidRPr="00833531">
              <w:rPr>
                <w:b/>
              </w:rPr>
              <w:t>vyučujícím</w:t>
            </w:r>
          </w:p>
        </w:tc>
      </w:tr>
      <w:tr w:rsidR="0001283E" w:rsidRPr="00833531" w14:paraId="3EEDAE65" w14:textId="77777777" w:rsidTr="0001283E">
        <w:trPr>
          <w:trHeight w:val="992"/>
          <w:jc w:val="center"/>
        </w:trPr>
        <w:tc>
          <w:tcPr>
            <w:tcW w:w="9855" w:type="dxa"/>
            <w:gridSpan w:val="8"/>
          </w:tcPr>
          <w:p w14:paraId="5223B543" w14:textId="77777777" w:rsidR="0001283E" w:rsidRPr="00833531" w:rsidRDefault="0001283E" w:rsidP="000C5791">
            <w:pPr>
              <w:jc w:val="both"/>
            </w:pPr>
          </w:p>
        </w:tc>
      </w:tr>
    </w:tbl>
    <w:p w14:paraId="3F48377A" w14:textId="77777777" w:rsidR="00673DD0" w:rsidRPr="0014285A" w:rsidRDefault="00673DD0"/>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879DB" w14:paraId="1C71EE71" w14:textId="77777777" w:rsidTr="004879DB">
        <w:trPr>
          <w:jc w:val="center"/>
        </w:trPr>
        <w:tc>
          <w:tcPr>
            <w:tcW w:w="9855" w:type="dxa"/>
            <w:gridSpan w:val="8"/>
            <w:tcBorders>
              <w:bottom w:val="double" w:sz="4" w:space="0" w:color="auto"/>
            </w:tcBorders>
            <w:shd w:val="clear" w:color="auto" w:fill="BDD6EE"/>
          </w:tcPr>
          <w:p w14:paraId="5085148B" w14:textId="77777777" w:rsidR="004879DB" w:rsidRDefault="004879DB" w:rsidP="004879DB">
            <w:pPr>
              <w:jc w:val="both"/>
              <w:rPr>
                <w:b/>
                <w:sz w:val="28"/>
              </w:rPr>
            </w:pPr>
            <w:r>
              <w:br w:type="page"/>
            </w:r>
            <w:r>
              <w:rPr>
                <w:b/>
                <w:sz w:val="28"/>
              </w:rPr>
              <w:t>B-III – Charakteristika studijního předmětu</w:t>
            </w:r>
          </w:p>
        </w:tc>
      </w:tr>
      <w:tr w:rsidR="004879DB" w14:paraId="031BDCBD" w14:textId="77777777" w:rsidTr="004879DB">
        <w:trPr>
          <w:jc w:val="center"/>
        </w:trPr>
        <w:tc>
          <w:tcPr>
            <w:tcW w:w="3086" w:type="dxa"/>
            <w:tcBorders>
              <w:top w:val="double" w:sz="4" w:space="0" w:color="auto"/>
            </w:tcBorders>
            <w:shd w:val="clear" w:color="auto" w:fill="F7CAAC"/>
          </w:tcPr>
          <w:p w14:paraId="59D525A3" w14:textId="77777777" w:rsidR="004879DB" w:rsidRDefault="004879DB" w:rsidP="004879DB">
            <w:pPr>
              <w:jc w:val="both"/>
              <w:rPr>
                <w:b/>
              </w:rPr>
            </w:pPr>
            <w:r>
              <w:rPr>
                <w:b/>
              </w:rPr>
              <w:t>Název studijního předmětu</w:t>
            </w:r>
          </w:p>
        </w:tc>
        <w:tc>
          <w:tcPr>
            <w:tcW w:w="6769" w:type="dxa"/>
            <w:gridSpan w:val="7"/>
            <w:tcBorders>
              <w:top w:val="double" w:sz="4" w:space="0" w:color="auto"/>
            </w:tcBorders>
          </w:tcPr>
          <w:p w14:paraId="6111CE15" w14:textId="77777777" w:rsidR="004879DB" w:rsidRDefault="004879DB" w:rsidP="004879DB">
            <w:pPr>
              <w:jc w:val="both"/>
            </w:pPr>
            <w:r>
              <w:t>Evaluace v předškolním vzdělávání</w:t>
            </w:r>
          </w:p>
        </w:tc>
      </w:tr>
      <w:tr w:rsidR="004879DB" w14:paraId="6BA50B88" w14:textId="77777777" w:rsidTr="004879DB">
        <w:trPr>
          <w:jc w:val="center"/>
        </w:trPr>
        <w:tc>
          <w:tcPr>
            <w:tcW w:w="3086" w:type="dxa"/>
            <w:shd w:val="clear" w:color="auto" w:fill="F7CAAC"/>
          </w:tcPr>
          <w:p w14:paraId="5EF001B8" w14:textId="77777777" w:rsidR="004879DB" w:rsidRDefault="004879DB" w:rsidP="004879DB">
            <w:pPr>
              <w:jc w:val="both"/>
              <w:rPr>
                <w:b/>
              </w:rPr>
            </w:pPr>
            <w:r>
              <w:rPr>
                <w:b/>
              </w:rPr>
              <w:t>Typ předmětu</w:t>
            </w:r>
          </w:p>
        </w:tc>
        <w:tc>
          <w:tcPr>
            <w:tcW w:w="3406" w:type="dxa"/>
            <w:gridSpan w:val="4"/>
          </w:tcPr>
          <w:p w14:paraId="387EDF7D" w14:textId="77777777" w:rsidR="004879DB" w:rsidRDefault="004879DB" w:rsidP="004879DB">
            <w:pPr>
              <w:jc w:val="both"/>
            </w:pPr>
            <w:r>
              <w:t>povinný, ZT</w:t>
            </w:r>
          </w:p>
        </w:tc>
        <w:tc>
          <w:tcPr>
            <w:tcW w:w="2695" w:type="dxa"/>
            <w:gridSpan w:val="2"/>
            <w:shd w:val="clear" w:color="auto" w:fill="F7CAAC"/>
          </w:tcPr>
          <w:p w14:paraId="7650A19D" w14:textId="77777777" w:rsidR="004879DB" w:rsidRDefault="004879DB" w:rsidP="004879DB">
            <w:pPr>
              <w:jc w:val="both"/>
            </w:pPr>
            <w:r>
              <w:rPr>
                <w:b/>
              </w:rPr>
              <w:t>doporučený ročník / semestr</w:t>
            </w:r>
          </w:p>
        </w:tc>
        <w:tc>
          <w:tcPr>
            <w:tcW w:w="668" w:type="dxa"/>
          </w:tcPr>
          <w:p w14:paraId="0E54F0C2" w14:textId="77777777" w:rsidR="004879DB" w:rsidRDefault="004879DB" w:rsidP="004879DB">
            <w:pPr>
              <w:jc w:val="both"/>
            </w:pPr>
            <w:r>
              <w:t>2/ZS</w:t>
            </w:r>
          </w:p>
        </w:tc>
      </w:tr>
      <w:tr w:rsidR="004879DB" w14:paraId="2D66567F" w14:textId="77777777" w:rsidTr="004879DB">
        <w:trPr>
          <w:jc w:val="center"/>
        </w:trPr>
        <w:tc>
          <w:tcPr>
            <w:tcW w:w="3086" w:type="dxa"/>
            <w:shd w:val="clear" w:color="auto" w:fill="F7CAAC"/>
          </w:tcPr>
          <w:p w14:paraId="35B83E11" w14:textId="77777777" w:rsidR="004879DB" w:rsidRDefault="004879DB" w:rsidP="004879DB">
            <w:pPr>
              <w:jc w:val="both"/>
              <w:rPr>
                <w:b/>
              </w:rPr>
            </w:pPr>
            <w:r>
              <w:rPr>
                <w:b/>
              </w:rPr>
              <w:t>Rozsah studijního předmětu</w:t>
            </w:r>
          </w:p>
        </w:tc>
        <w:tc>
          <w:tcPr>
            <w:tcW w:w="1701" w:type="dxa"/>
            <w:gridSpan w:val="2"/>
          </w:tcPr>
          <w:p w14:paraId="7831EE1C" w14:textId="77777777" w:rsidR="004879DB" w:rsidRDefault="004879DB" w:rsidP="004879DB">
            <w:pPr>
              <w:jc w:val="both"/>
            </w:pPr>
            <w:r>
              <w:t>14p+28s</w:t>
            </w:r>
          </w:p>
        </w:tc>
        <w:tc>
          <w:tcPr>
            <w:tcW w:w="889" w:type="dxa"/>
            <w:shd w:val="clear" w:color="auto" w:fill="F7CAAC"/>
          </w:tcPr>
          <w:p w14:paraId="2E88A381" w14:textId="77777777" w:rsidR="004879DB" w:rsidRDefault="004879DB" w:rsidP="004879DB">
            <w:pPr>
              <w:jc w:val="both"/>
              <w:rPr>
                <w:b/>
              </w:rPr>
            </w:pPr>
            <w:r>
              <w:rPr>
                <w:b/>
              </w:rPr>
              <w:t xml:space="preserve">hod. </w:t>
            </w:r>
          </w:p>
        </w:tc>
        <w:tc>
          <w:tcPr>
            <w:tcW w:w="816" w:type="dxa"/>
          </w:tcPr>
          <w:p w14:paraId="4AF5651A" w14:textId="77777777" w:rsidR="004879DB" w:rsidRDefault="004879DB" w:rsidP="004879DB">
            <w:pPr>
              <w:jc w:val="both"/>
            </w:pPr>
            <w:r>
              <w:t>42</w:t>
            </w:r>
          </w:p>
        </w:tc>
        <w:tc>
          <w:tcPr>
            <w:tcW w:w="2156" w:type="dxa"/>
            <w:shd w:val="clear" w:color="auto" w:fill="F7CAAC"/>
          </w:tcPr>
          <w:p w14:paraId="43347D19" w14:textId="77777777" w:rsidR="004879DB" w:rsidRDefault="004879DB" w:rsidP="004879DB">
            <w:pPr>
              <w:jc w:val="both"/>
              <w:rPr>
                <w:b/>
              </w:rPr>
            </w:pPr>
            <w:r>
              <w:rPr>
                <w:b/>
              </w:rPr>
              <w:t>kreditů</w:t>
            </w:r>
          </w:p>
        </w:tc>
        <w:tc>
          <w:tcPr>
            <w:tcW w:w="1207" w:type="dxa"/>
            <w:gridSpan w:val="2"/>
          </w:tcPr>
          <w:p w14:paraId="4FAFFC13" w14:textId="77777777" w:rsidR="004879DB" w:rsidRDefault="004879DB" w:rsidP="004879DB">
            <w:pPr>
              <w:jc w:val="both"/>
            </w:pPr>
            <w:r>
              <w:t>4</w:t>
            </w:r>
          </w:p>
        </w:tc>
      </w:tr>
      <w:tr w:rsidR="004879DB" w14:paraId="4E4A3596" w14:textId="77777777" w:rsidTr="004879DB">
        <w:trPr>
          <w:jc w:val="center"/>
        </w:trPr>
        <w:tc>
          <w:tcPr>
            <w:tcW w:w="3086" w:type="dxa"/>
            <w:shd w:val="clear" w:color="auto" w:fill="F7CAAC"/>
          </w:tcPr>
          <w:p w14:paraId="4A1107B3" w14:textId="77777777" w:rsidR="004879DB" w:rsidRDefault="004879DB" w:rsidP="004879DB">
            <w:pPr>
              <w:jc w:val="both"/>
              <w:rPr>
                <w:b/>
                <w:sz w:val="22"/>
              </w:rPr>
            </w:pPr>
            <w:r>
              <w:rPr>
                <w:b/>
              </w:rPr>
              <w:t>Prerekvizity, korekvizity, ekvivalence</w:t>
            </w:r>
          </w:p>
        </w:tc>
        <w:tc>
          <w:tcPr>
            <w:tcW w:w="6769" w:type="dxa"/>
            <w:gridSpan w:val="7"/>
          </w:tcPr>
          <w:p w14:paraId="0A613566" w14:textId="77777777" w:rsidR="004879DB" w:rsidRDefault="004879DB" w:rsidP="004879DB">
            <w:pPr>
              <w:jc w:val="both"/>
            </w:pPr>
          </w:p>
        </w:tc>
      </w:tr>
      <w:tr w:rsidR="004879DB" w14:paraId="0421FA29" w14:textId="77777777" w:rsidTr="004879DB">
        <w:trPr>
          <w:jc w:val="center"/>
        </w:trPr>
        <w:tc>
          <w:tcPr>
            <w:tcW w:w="3086" w:type="dxa"/>
            <w:shd w:val="clear" w:color="auto" w:fill="F7CAAC"/>
          </w:tcPr>
          <w:p w14:paraId="0FF6A9CA" w14:textId="77777777" w:rsidR="004879DB" w:rsidRDefault="004879DB" w:rsidP="004879DB">
            <w:pPr>
              <w:jc w:val="both"/>
              <w:rPr>
                <w:b/>
              </w:rPr>
            </w:pPr>
            <w:r>
              <w:rPr>
                <w:b/>
              </w:rPr>
              <w:t>Způsob ověření studijních výsledků</w:t>
            </w:r>
          </w:p>
        </w:tc>
        <w:tc>
          <w:tcPr>
            <w:tcW w:w="3406" w:type="dxa"/>
            <w:gridSpan w:val="4"/>
          </w:tcPr>
          <w:p w14:paraId="04DC6C40" w14:textId="77777777" w:rsidR="004879DB" w:rsidRDefault="004879DB" w:rsidP="004879DB">
            <w:pPr>
              <w:jc w:val="both"/>
            </w:pPr>
            <w:r>
              <w:t>zápočet, zkouška</w:t>
            </w:r>
          </w:p>
        </w:tc>
        <w:tc>
          <w:tcPr>
            <w:tcW w:w="2156" w:type="dxa"/>
            <w:shd w:val="clear" w:color="auto" w:fill="F7CAAC"/>
          </w:tcPr>
          <w:p w14:paraId="173179C4" w14:textId="77777777" w:rsidR="004879DB" w:rsidRDefault="004879DB" w:rsidP="004879DB">
            <w:pPr>
              <w:jc w:val="both"/>
              <w:rPr>
                <w:b/>
              </w:rPr>
            </w:pPr>
            <w:r>
              <w:rPr>
                <w:b/>
              </w:rPr>
              <w:t>Forma výuky</w:t>
            </w:r>
          </w:p>
        </w:tc>
        <w:tc>
          <w:tcPr>
            <w:tcW w:w="1207" w:type="dxa"/>
            <w:gridSpan w:val="2"/>
          </w:tcPr>
          <w:p w14:paraId="6019159D" w14:textId="77777777" w:rsidR="004879DB" w:rsidRDefault="004879DB" w:rsidP="004879DB">
            <w:pPr>
              <w:jc w:val="both"/>
            </w:pPr>
            <w:r>
              <w:t xml:space="preserve">přednáška </w:t>
            </w:r>
          </w:p>
          <w:p w14:paraId="3D5F17D4" w14:textId="77777777" w:rsidR="004879DB" w:rsidRDefault="004879DB" w:rsidP="004879DB">
            <w:pPr>
              <w:jc w:val="both"/>
            </w:pPr>
            <w:r>
              <w:t>seminář</w:t>
            </w:r>
          </w:p>
        </w:tc>
      </w:tr>
      <w:tr w:rsidR="004879DB" w14:paraId="36BC75B0" w14:textId="77777777" w:rsidTr="004879DB">
        <w:trPr>
          <w:jc w:val="center"/>
        </w:trPr>
        <w:tc>
          <w:tcPr>
            <w:tcW w:w="3086" w:type="dxa"/>
            <w:shd w:val="clear" w:color="auto" w:fill="F7CAAC"/>
          </w:tcPr>
          <w:p w14:paraId="268697B7" w14:textId="77777777" w:rsidR="004879DB" w:rsidRDefault="004879DB" w:rsidP="004879DB">
            <w:pPr>
              <w:jc w:val="both"/>
              <w:rPr>
                <w:b/>
              </w:rPr>
            </w:pPr>
            <w:r>
              <w:rPr>
                <w:b/>
              </w:rPr>
              <w:t>Forma způsobu ověření studijních výsledků a další požadavky na studenta</w:t>
            </w:r>
          </w:p>
        </w:tc>
        <w:tc>
          <w:tcPr>
            <w:tcW w:w="6769" w:type="dxa"/>
            <w:gridSpan w:val="7"/>
            <w:tcBorders>
              <w:bottom w:val="nil"/>
            </w:tcBorders>
          </w:tcPr>
          <w:p w14:paraId="14771064" w14:textId="77777777" w:rsidR="004879DB" w:rsidRDefault="004879DB" w:rsidP="004879DB">
            <w:pPr>
              <w:jc w:val="both"/>
            </w:pPr>
            <w:r>
              <w:t>Referát, písemná zkouška.</w:t>
            </w:r>
          </w:p>
        </w:tc>
      </w:tr>
      <w:tr w:rsidR="004879DB" w14:paraId="33C02461" w14:textId="77777777" w:rsidTr="004879DB">
        <w:trPr>
          <w:trHeight w:val="264"/>
          <w:jc w:val="center"/>
        </w:trPr>
        <w:tc>
          <w:tcPr>
            <w:tcW w:w="9855" w:type="dxa"/>
            <w:gridSpan w:val="8"/>
            <w:tcBorders>
              <w:top w:val="nil"/>
            </w:tcBorders>
          </w:tcPr>
          <w:p w14:paraId="76FBC4F7" w14:textId="77777777" w:rsidR="004879DB" w:rsidRDefault="004879DB" w:rsidP="004879DB">
            <w:pPr>
              <w:jc w:val="both"/>
            </w:pPr>
          </w:p>
        </w:tc>
      </w:tr>
      <w:tr w:rsidR="004879DB" w14:paraId="525D1A47" w14:textId="77777777" w:rsidTr="004879DB">
        <w:trPr>
          <w:trHeight w:val="197"/>
          <w:jc w:val="center"/>
        </w:trPr>
        <w:tc>
          <w:tcPr>
            <w:tcW w:w="3086" w:type="dxa"/>
            <w:tcBorders>
              <w:top w:val="nil"/>
            </w:tcBorders>
            <w:shd w:val="clear" w:color="auto" w:fill="F7CAAC"/>
          </w:tcPr>
          <w:p w14:paraId="6D405F66" w14:textId="77777777" w:rsidR="004879DB" w:rsidRDefault="004879DB" w:rsidP="004879DB">
            <w:pPr>
              <w:jc w:val="both"/>
              <w:rPr>
                <w:b/>
              </w:rPr>
            </w:pPr>
            <w:r>
              <w:rPr>
                <w:b/>
              </w:rPr>
              <w:t>Garant předmětu</w:t>
            </w:r>
          </w:p>
        </w:tc>
        <w:tc>
          <w:tcPr>
            <w:tcW w:w="6769" w:type="dxa"/>
            <w:gridSpan w:val="7"/>
            <w:tcBorders>
              <w:top w:val="nil"/>
            </w:tcBorders>
          </w:tcPr>
          <w:p w14:paraId="5998B4CE" w14:textId="77777777" w:rsidR="004879DB" w:rsidRDefault="00A36F15" w:rsidP="00A36F15">
            <w:r w:rsidRPr="00FB7753">
              <w:t>doc. PhDr. Jana Kutnohorská, CSc</w:t>
            </w:r>
            <w:r>
              <w:t>.</w:t>
            </w:r>
          </w:p>
        </w:tc>
      </w:tr>
      <w:tr w:rsidR="004879DB" w14:paraId="24E76721" w14:textId="77777777" w:rsidTr="004879DB">
        <w:trPr>
          <w:trHeight w:val="243"/>
          <w:jc w:val="center"/>
        </w:trPr>
        <w:tc>
          <w:tcPr>
            <w:tcW w:w="3086" w:type="dxa"/>
            <w:tcBorders>
              <w:top w:val="nil"/>
            </w:tcBorders>
            <w:shd w:val="clear" w:color="auto" w:fill="F7CAAC"/>
          </w:tcPr>
          <w:p w14:paraId="58C5EEA8" w14:textId="77777777" w:rsidR="004879DB" w:rsidRDefault="004879DB" w:rsidP="004879DB">
            <w:pPr>
              <w:jc w:val="both"/>
              <w:rPr>
                <w:b/>
              </w:rPr>
            </w:pPr>
            <w:r>
              <w:rPr>
                <w:b/>
              </w:rPr>
              <w:t>Zapojení garanta do výuky předmětu</w:t>
            </w:r>
          </w:p>
        </w:tc>
        <w:tc>
          <w:tcPr>
            <w:tcW w:w="6769" w:type="dxa"/>
            <w:gridSpan w:val="7"/>
            <w:tcBorders>
              <w:top w:val="nil"/>
            </w:tcBorders>
          </w:tcPr>
          <w:p w14:paraId="3C618D35" w14:textId="77777777" w:rsidR="004879DB" w:rsidRDefault="004879DB" w:rsidP="00C304FC">
            <w:pPr>
              <w:jc w:val="both"/>
            </w:pPr>
            <w:r>
              <w:t>přednášející</w:t>
            </w:r>
          </w:p>
          <w:p w14:paraId="0572EC7F" w14:textId="77777777" w:rsidR="004879DB" w:rsidRDefault="004879DB" w:rsidP="004879DB">
            <w:pPr>
              <w:jc w:val="both"/>
            </w:pPr>
            <w:r>
              <w:t>vede seminář</w:t>
            </w:r>
          </w:p>
        </w:tc>
      </w:tr>
      <w:tr w:rsidR="004879DB" w14:paraId="00F74D10" w14:textId="77777777" w:rsidTr="004879DB">
        <w:trPr>
          <w:jc w:val="center"/>
        </w:trPr>
        <w:tc>
          <w:tcPr>
            <w:tcW w:w="3086" w:type="dxa"/>
            <w:shd w:val="clear" w:color="auto" w:fill="F7CAAC"/>
          </w:tcPr>
          <w:p w14:paraId="5C6C3028" w14:textId="77777777" w:rsidR="004879DB" w:rsidRDefault="004879DB" w:rsidP="004879DB">
            <w:pPr>
              <w:jc w:val="both"/>
              <w:rPr>
                <w:b/>
              </w:rPr>
            </w:pPr>
            <w:r>
              <w:rPr>
                <w:b/>
              </w:rPr>
              <w:t>Vyučující</w:t>
            </w:r>
          </w:p>
        </w:tc>
        <w:tc>
          <w:tcPr>
            <w:tcW w:w="6769" w:type="dxa"/>
            <w:gridSpan w:val="7"/>
            <w:tcBorders>
              <w:bottom w:val="nil"/>
            </w:tcBorders>
          </w:tcPr>
          <w:p w14:paraId="3D806033" w14:textId="77777777" w:rsidR="004879DB" w:rsidRDefault="00A36F15" w:rsidP="00A36F15">
            <w:r>
              <w:t xml:space="preserve"> </w:t>
            </w:r>
            <w:r w:rsidRPr="00FB7753">
              <w:t>doc. PhDr. Jana Kutnohorská, CSc.</w:t>
            </w:r>
            <w:r>
              <w:t xml:space="preserve">, 50% / </w:t>
            </w:r>
            <w:r w:rsidR="00950B6D" w:rsidRPr="00901829">
              <w:t>Mgr. Ilona Kočvarová, Ph.D.</w:t>
            </w:r>
            <w:r w:rsidR="00CA11A5">
              <w:t xml:space="preserve">, </w:t>
            </w:r>
            <w:r>
              <w:t>5</w:t>
            </w:r>
            <w:r w:rsidR="00CA11A5">
              <w:t>0%</w:t>
            </w:r>
          </w:p>
        </w:tc>
      </w:tr>
      <w:tr w:rsidR="004879DB" w14:paraId="75517DEF" w14:textId="77777777" w:rsidTr="00CA11A5">
        <w:trPr>
          <w:trHeight w:val="70"/>
          <w:jc w:val="center"/>
        </w:trPr>
        <w:tc>
          <w:tcPr>
            <w:tcW w:w="9855" w:type="dxa"/>
            <w:gridSpan w:val="8"/>
            <w:tcBorders>
              <w:top w:val="nil"/>
            </w:tcBorders>
          </w:tcPr>
          <w:p w14:paraId="2A540BB2" w14:textId="77777777" w:rsidR="004879DB" w:rsidRDefault="004879DB" w:rsidP="004879DB">
            <w:pPr>
              <w:jc w:val="both"/>
            </w:pPr>
          </w:p>
        </w:tc>
      </w:tr>
      <w:tr w:rsidR="004879DB" w14:paraId="3885C8AA" w14:textId="77777777" w:rsidTr="004879DB">
        <w:trPr>
          <w:jc w:val="center"/>
        </w:trPr>
        <w:tc>
          <w:tcPr>
            <w:tcW w:w="3086" w:type="dxa"/>
            <w:shd w:val="clear" w:color="auto" w:fill="F7CAAC"/>
          </w:tcPr>
          <w:p w14:paraId="52593019" w14:textId="77777777" w:rsidR="004879DB" w:rsidRDefault="004879DB" w:rsidP="004879DB">
            <w:pPr>
              <w:jc w:val="both"/>
              <w:rPr>
                <w:b/>
              </w:rPr>
            </w:pPr>
            <w:r>
              <w:rPr>
                <w:b/>
              </w:rPr>
              <w:t>Stručná anotace předmětu</w:t>
            </w:r>
          </w:p>
        </w:tc>
        <w:tc>
          <w:tcPr>
            <w:tcW w:w="6769" w:type="dxa"/>
            <w:gridSpan w:val="7"/>
            <w:tcBorders>
              <w:bottom w:val="nil"/>
            </w:tcBorders>
          </w:tcPr>
          <w:p w14:paraId="42971177" w14:textId="77777777" w:rsidR="004879DB" w:rsidRDefault="004879DB" w:rsidP="004879DB">
            <w:pPr>
              <w:jc w:val="both"/>
            </w:pPr>
          </w:p>
        </w:tc>
      </w:tr>
      <w:tr w:rsidR="004879DB" w14:paraId="36E2AEEB" w14:textId="77777777" w:rsidTr="004879DB">
        <w:trPr>
          <w:trHeight w:val="3458"/>
          <w:jc w:val="center"/>
        </w:trPr>
        <w:tc>
          <w:tcPr>
            <w:tcW w:w="9855" w:type="dxa"/>
            <w:gridSpan w:val="8"/>
            <w:tcBorders>
              <w:top w:val="nil"/>
              <w:bottom w:val="single" w:sz="12" w:space="0" w:color="auto"/>
            </w:tcBorders>
          </w:tcPr>
          <w:p w14:paraId="7F6FF1B4" w14:textId="77777777" w:rsidR="004879DB" w:rsidRDefault="004879DB" w:rsidP="0014285A">
            <w:r>
              <w:t>Pedagogická evaluace, aktuální pojetí a trendy.</w:t>
            </w:r>
          </w:p>
          <w:p w14:paraId="04987F54" w14:textId="77777777" w:rsidR="004879DB" w:rsidRDefault="004879DB" w:rsidP="0014285A">
            <w:r>
              <w:t>Problematika kvality a efektivity v oblasti edukace.</w:t>
            </w:r>
          </w:p>
          <w:p w14:paraId="69597395" w14:textId="77777777" w:rsidR="004879DB" w:rsidRDefault="004879DB" w:rsidP="0014285A">
            <w:r>
              <w:t>Legislativní ukotvení pedagogické evaluace. Česká školní inspekce.</w:t>
            </w:r>
          </w:p>
          <w:p w14:paraId="27B41291" w14:textId="77777777" w:rsidR="004879DB" w:rsidRDefault="004879DB" w:rsidP="0014285A">
            <w:r>
              <w:t>Procesní přístup k pedagogické evaluaci.</w:t>
            </w:r>
          </w:p>
          <w:p w14:paraId="42390CAF" w14:textId="77777777" w:rsidR="004879DB" w:rsidRDefault="004879DB" w:rsidP="0014285A">
            <w:r>
              <w:t>Úrovně pedagogické evaluace: individuální – školní – státní – mezinárodní.</w:t>
            </w:r>
          </w:p>
          <w:p w14:paraId="21A85E68" w14:textId="77777777" w:rsidR="004879DB" w:rsidRDefault="004879DB" w:rsidP="0014285A">
            <w:r>
              <w:t>Oblasti pedagogické evaluace.</w:t>
            </w:r>
          </w:p>
          <w:p w14:paraId="533A8489" w14:textId="77777777" w:rsidR="004879DB" w:rsidRDefault="004879DB" w:rsidP="0014285A">
            <w:r>
              <w:t>Evaluační metody a techniky, problematika měření v pedagogické evaluaci.</w:t>
            </w:r>
          </w:p>
          <w:p w14:paraId="06FB63EC" w14:textId="77777777" w:rsidR="004879DB" w:rsidRDefault="004879DB" w:rsidP="0014285A">
            <w:r>
              <w:t>Příklady evaluačních technik v aplikaci na předškolní vzdělávání (úroveň školní třídy).</w:t>
            </w:r>
          </w:p>
          <w:p w14:paraId="75351AA4" w14:textId="77777777" w:rsidR="004879DB" w:rsidRDefault="004879DB" w:rsidP="0014285A">
            <w:r>
              <w:t>Příklady evaluačních technik v aplikaci na předškolní vzdělávání (úroveň školy).</w:t>
            </w:r>
          </w:p>
          <w:p w14:paraId="114BF17A" w14:textId="77777777" w:rsidR="004879DB" w:rsidRDefault="004879DB" w:rsidP="0014285A">
            <w:r>
              <w:t>Příklady evaluačních šetření zaměřených na předškolní vzdělávání (národní a mezinárodní úroveň).</w:t>
            </w:r>
          </w:p>
          <w:p w14:paraId="297B9E61" w14:textId="77777777" w:rsidR="004879DB" w:rsidRDefault="004879DB" w:rsidP="0014285A">
            <w:r>
              <w:t>Požadavky na objektivizaci evaluace, její validitu a reliabilitu, implikace pro praxi.</w:t>
            </w:r>
          </w:p>
          <w:p w14:paraId="0677A68A" w14:textId="77777777" w:rsidR="004879DB" w:rsidRDefault="004879DB" w:rsidP="0014285A">
            <w:r>
              <w:t>Tvorba a testování evaluačních nástrojů pro oblast předškolního vzdělávání.</w:t>
            </w:r>
          </w:p>
          <w:p w14:paraId="373CB18F" w14:textId="77777777" w:rsidR="004879DB" w:rsidRDefault="004879DB" w:rsidP="0014285A">
            <w:r>
              <w:t>Evaluační dokumenty, jejich obsah a tvorba.</w:t>
            </w:r>
          </w:p>
          <w:p w14:paraId="2E7481FC" w14:textId="77777777" w:rsidR="004879DB" w:rsidRDefault="004879DB" w:rsidP="0014285A">
            <w:r>
              <w:t>Aktuální témata pedagogické evaluace na úrovni předškolního vzdělávání.</w:t>
            </w:r>
          </w:p>
          <w:p w14:paraId="46AB5B84" w14:textId="77777777" w:rsidR="00FE6D17" w:rsidRDefault="00FE6D17" w:rsidP="00C304FC">
            <w:pPr>
              <w:jc w:val="both"/>
            </w:pPr>
          </w:p>
        </w:tc>
      </w:tr>
      <w:tr w:rsidR="004879DB" w14:paraId="6B96727E" w14:textId="77777777" w:rsidTr="004879DB">
        <w:trPr>
          <w:trHeight w:val="265"/>
          <w:jc w:val="center"/>
        </w:trPr>
        <w:tc>
          <w:tcPr>
            <w:tcW w:w="3653" w:type="dxa"/>
            <w:gridSpan w:val="2"/>
            <w:tcBorders>
              <w:top w:val="nil"/>
            </w:tcBorders>
            <w:shd w:val="clear" w:color="auto" w:fill="F7CAAC"/>
          </w:tcPr>
          <w:p w14:paraId="315D50A7" w14:textId="77777777" w:rsidR="004879DB" w:rsidRDefault="004879DB" w:rsidP="004879DB">
            <w:pPr>
              <w:jc w:val="both"/>
            </w:pPr>
            <w:r>
              <w:rPr>
                <w:b/>
              </w:rPr>
              <w:t>Studijní literatura a studijní pomůcky</w:t>
            </w:r>
          </w:p>
        </w:tc>
        <w:tc>
          <w:tcPr>
            <w:tcW w:w="6202" w:type="dxa"/>
            <w:gridSpan w:val="6"/>
            <w:tcBorders>
              <w:top w:val="nil"/>
              <w:bottom w:val="nil"/>
            </w:tcBorders>
          </w:tcPr>
          <w:p w14:paraId="63EBE3FE" w14:textId="77777777" w:rsidR="004879DB" w:rsidRDefault="004879DB" w:rsidP="004879DB">
            <w:pPr>
              <w:jc w:val="both"/>
            </w:pPr>
          </w:p>
        </w:tc>
      </w:tr>
      <w:tr w:rsidR="004879DB" w14:paraId="54077E19" w14:textId="77777777" w:rsidTr="004879DB">
        <w:trPr>
          <w:trHeight w:val="1497"/>
          <w:jc w:val="center"/>
        </w:trPr>
        <w:tc>
          <w:tcPr>
            <w:tcW w:w="9855" w:type="dxa"/>
            <w:gridSpan w:val="8"/>
            <w:tcBorders>
              <w:top w:val="nil"/>
            </w:tcBorders>
          </w:tcPr>
          <w:p w14:paraId="05B34935" w14:textId="77777777" w:rsidR="004879DB" w:rsidRDefault="004879DB" w:rsidP="004879DB">
            <w:pPr>
              <w:jc w:val="both"/>
              <w:rPr>
                <w:b/>
              </w:rPr>
            </w:pPr>
            <w:r>
              <w:rPr>
                <w:b/>
              </w:rPr>
              <w:t>Povinná</w:t>
            </w:r>
            <w:r w:rsidR="00205FAB">
              <w:rPr>
                <w:b/>
              </w:rPr>
              <w:t xml:space="preserve"> literatura</w:t>
            </w:r>
            <w:r w:rsidRPr="00333D15">
              <w:rPr>
                <w:b/>
              </w:rPr>
              <w:t>:</w:t>
            </w:r>
          </w:p>
          <w:p w14:paraId="4A0C2C6D" w14:textId="77777777" w:rsidR="004879DB" w:rsidRPr="003140C5" w:rsidRDefault="004879DB" w:rsidP="004879DB">
            <w:r w:rsidRPr="003140C5">
              <w:t>Sedláčková, H., Syslová, Z., &amp; Štěpánková, L. (2012). </w:t>
            </w:r>
            <w:r w:rsidRPr="003140C5">
              <w:rPr>
                <w:i/>
              </w:rPr>
              <w:t>Hodnocení výsledků předškolního vzdělávání</w:t>
            </w:r>
            <w:r w:rsidRPr="003140C5">
              <w:t>. Praha: Wolters Kluwer Česká republika.</w:t>
            </w:r>
          </w:p>
          <w:p w14:paraId="501137F3" w14:textId="77777777" w:rsidR="004879DB" w:rsidRPr="003140C5" w:rsidRDefault="004879DB" w:rsidP="004879DB">
            <w:r w:rsidRPr="003140C5">
              <w:t>Syslová, Z., &amp; Chaloupková, L. (2015). </w:t>
            </w:r>
            <w:r w:rsidRPr="003140C5">
              <w:rPr>
                <w:i/>
              </w:rPr>
              <w:t>Rámec profesních kvalit učitele mateřské školy</w:t>
            </w:r>
            <w:r w:rsidRPr="003140C5">
              <w:t>. Brno: Masarykova univerzita. </w:t>
            </w:r>
          </w:p>
          <w:p w14:paraId="3F9C43C3" w14:textId="77777777" w:rsidR="004879DB" w:rsidRDefault="004879DB" w:rsidP="004879DB">
            <w:r w:rsidRPr="003140C5">
              <w:t>Syslová, Z. (2012). </w:t>
            </w:r>
            <w:r w:rsidRPr="003140C5">
              <w:rPr>
                <w:i/>
              </w:rPr>
              <w:t>Autoevaluace v mateřské škole: cesta ke kvalitě vzdělávání</w:t>
            </w:r>
            <w:r w:rsidRPr="003140C5">
              <w:t>. Praha: Portál.</w:t>
            </w:r>
          </w:p>
          <w:p w14:paraId="68E06B8D" w14:textId="77777777" w:rsidR="00CA11A5" w:rsidRPr="003140C5" w:rsidRDefault="00CA11A5" w:rsidP="00C304FC"/>
          <w:p w14:paraId="048AE6A7" w14:textId="77777777" w:rsidR="004879DB" w:rsidRDefault="004879DB" w:rsidP="004879DB">
            <w:pPr>
              <w:jc w:val="both"/>
              <w:rPr>
                <w:b/>
              </w:rPr>
            </w:pPr>
            <w:r w:rsidRPr="00333D15">
              <w:rPr>
                <w:b/>
              </w:rPr>
              <w:t>Doporučená</w:t>
            </w:r>
            <w:r w:rsidR="00A949D7">
              <w:rPr>
                <w:b/>
              </w:rPr>
              <w:t xml:space="preserve"> literatura</w:t>
            </w:r>
            <w:r w:rsidRPr="00333D15">
              <w:rPr>
                <w:b/>
              </w:rPr>
              <w:t xml:space="preserve">: </w:t>
            </w:r>
          </w:p>
          <w:p w14:paraId="5FBF53C2" w14:textId="77777777" w:rsidR="004879DB" w:rsidRPr="003140C5" w:rsidRDefault="004879DB" w:rsidP="0014285A">
            <w:r w:rsidRPr="003140C5">
              <w:t>Alasuutari, M., Markström, A. -</w:t>
            </w:r>
            <w:r w:rsidR="0014285A">
              <w:t xml:space="preserve"> M., &amp; </w:t>
            </w:r>
            <w:r w:rsidRPr="003140C5">
              <w:t>Vallberg Roth, A. -C. (2014). </w:t>
            </w:r>
            <w:r w:rsidRPr="003140C5">
              <w:rPr>
                <w:i/>
              </w:rPr>
              <w:t>Assessment and documentation in early childhood education</w:t>
            </w:r>
            <w:r w:rsidRPr="003140C5">
              <w:t>. Abingdon, Oxon: Routledge.</w:t>
            </w:r>
          </w:p>
          <w:p w14:paraId="49FD1111" w14:textId="77777777" w:rsidR="004879DB" w:rsidRPr="003140C5" w:rsidRDefault="004879DB" w:rsidP="0014285A">
            <w:r w:rsidRPr="003140C5">
              <w:t>Majerčíková, J., Kasáčová, B., &amp; Kočvarová, I. (2015). </w:t>
            </w:r>
            <w:r w:rsidRPr="003140C5">
              <w:rPr>
                <w:i/>
              </w:rPr>
              <w:t>Předškolní edukace a dítě: výzvy pro pedagogickou teorii a výzkum</w:t>
            </w:r>
            <w:r w:rsidRPr="003140C5">
              <w:t>. Zlín: Univerzita Tomáše Bati ve Zlíně, Fakulta humanitních studií.</w:t>
            </w:r>
          </w:p>
          <w:p w14:paraId="0C849FFB" w14:textId="77777777" w:rsidR="004879DB" w:rsidRPr="003140C5" w:rsidRDefault="004879DB" w:rsidP="0014285A">
            <w:r w:rsidRPr="003140C5">
              <w:t>Syslová, Z. (2016). </w:t>
            </w:r>
            <w:r w:rsidRPr="003140C5">
              <w:rPr>
                <w:i/>
              </w:rPr>
              <w:t>Proměna mateřské školy v učící se organizaci</w:t>
            </w:r>
            <w:r w:rsidRPr="003140C5">
              <w:t>. Praha: Wolters Kluwer.</w:t>
            </w:r>
          </w:p>
          <w:p w14:paraId="56FA1BC0" w14:textId="77777777" w:rsidR="004879DB" w:rsidRDefault="004879DB" w:rsidP="00C304FC">
            <w:pPr>
              <w:jc w:val="both"/>
            </w:pPr>
          </w:p>
        </w:tc>
      </w:tr>
      <w:tr w:rsidR="004879DB" w14:paraId="6CE87BCC" w14:textId="77777777" w:rsidTr="004879DB">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7D6DC2" w14:textId="77777777" w:rsidR="004879DB" w:rsidRDefault="004879DB" w:rsidP="004879DB">
            <w:pPr>
              <w:jc w:val="center"/>
              <w:rPr>
                <w:b/>
              </w:rPr>
            </w:pPr>
            <w:r>
              <w:rPr>
                <w:b/>
              </w:rPr>
              <w:t>Informace ke kombinované nebo distanční formě</w:t>
            </w:r>
          </w:p>
        </w:tc>
      </w:tr>
      <w:tr w:rsidR="004879DB" w14:paraId="26E84EDB" w14:textId="77777777" w:rsidTr="004879DB">
        <w:trPr>
          <w:jc w:val="center"/>
        </w:trPr>
        <w:tc>
          <w:tcPr>
            <w:tcW w:w="4787" w:type="dxa"/>
            <w:gridSpan w:val="3"/>
            <w:tcBorders>
              <w:top w:val="single" w:sz="2" w:space="0" w:color="auto"/>
            </w:tcBorders>
            <w:shd w:val="clear" w:color="auto" w:fill="F7CAAC"/>
          </w:tcPr>
          <w:p w14:paraId="2DE23686" w14:textId="77777777" w:rsidR="004879DB" w:rsidRDefault="004879DB" w:rsidP="004879DB">
            <w:pPr>
              <w:jc w:val="both"/>
            </w:pPr>
          </w:p>
        </w:tc>
        <w:tc>
          <w:tcPr>
            <w:tcW w:w="889" w:type="dxa"/>
            <w:tcBorders>
              <w:top w:val="single" w:sz="2" w:space="0" w:color="auto"/>
            </w:tcBorders>
          </w:tcPr>
          <w:p w14:paraId="5A527E6E" w14:textId="77777777" w:rsidR="004879DB" w:rsidRDefault="004879DB" w:rsidP="004879DB">
            <w:pPr>
              <w:jc w:val="both"/>
            </w:pPr>
          </w:p>
        </w:tc>
        <w:tc>
          <w:tcPr>
            <w:tcW w:w="4179" w:type="dxa"/>
            <w:gridSpan w:val="4"/>
            <w:tcBorders>
              <w:top w:val="single" w:sz="2" w:space="0" w:color="auto"/>
            </w:tcBorders>
            <w:shd w:val="clear" w:color="auto" w:fill="F7CAAC"/>
          </w:tcPr>
          <w:p w14:paraId="29C9344E" w14:textId="77777777" w:rsidR="004879DB" w:rsidRDefault="004879DB" w:rsidP="004879DB">
            <w:pPr>
              <w:jc w:val="both"/>
              <w:rPr>
                <w:b/>
              </w:rPr>
            </w:pPr>
            <w:r>
              <w:rPr>
                <w:b/>
              </w:rPr>
              <w:t xml:space="preserve">hodin </w:t>
            </w:r>
          </w:p>
        </w:tc>
      </w:tr>
      <w:tr w:rsidR="004879DB" w14:paraId="014460EA" w14:textId="77777777" w:rsidTr="004879DB">
        <w:trPr>
          <w:jc w:val="center"/>
        </w:trPr>
        <w:tc>
          <w:tcPr>
            <w:tcW w:w="9855" w:type="dxa"/>
            <w:gridSpan w:val="8"/>
            <w:shd w:val="clear" w:color="auto" w:fill="F7CAAC"/>
          </w:tcPr>
          <w:p w14:paraId="3925FC14" w14:textId="77777777" w:rsidR="004879DB" w:rsidRDefault="004879DB" w:rsidP="004879DB">
            <w:pPr>
              <w:jc w:val="both"/>
              <w:rPr>
                <w:b/>
              </w:rPr>
            </w:pPr>
            <w:r>
              <w:rPr>
                <w:b/>
              </w:rPr>
              <w:t>Informace o způsobu kontaktu s vyučujícím</w:t>
            </w:r>
          </w:p>
        </w:tc>
      </w:tr>
      <w:tr w:rsidR="004879DB" w14:paraId="29EAB433" w14:textId="77777777" w:rsidTr="00CA11A5">
        <w:trPr>
          <w:trHeight w:val="70"/>
          <w:jc w:val="center"/>
        </w:trPr>
        <w:tc>
          <w:tcPr>
            <w:tcW w:w="9855" w:type="dxa"/>
            <w:gridSpan w:val="8"/>
          </w:tcPr>
          <w:p w14:paraId="374695B9" w14:textId="77777777" w:rsidR="004879DB" w:rsidRDefault="004879DB" w:rsidP="004879DB">
            <w:pPr>
              <w:jc w:val="both"/>
            </w:pPr>
          </w:p>
        </w:tc>
      </w:tr>
    </w:tbl>
    <w:p w14:paraId="2C0FCD3D" w14:textId="77777777" w:rsidR="004879DB" w:rsidRDefault="004879DB" w:rsidP="004879DB">
      <w:pPr>
        <w:jc w:val="center"/>
        <w:rPr>
          <w:b/>
          <w:sz w:val="28"/>
        </w:rPr>
      </w:pPr>
    </w:p>
    <w:p w14:paraId="7541664A" w14:textId="77777777" w:rsidR="004879DB" w:rsidRDefault="004879DB" w:rsidP="005531E3">
      <w:pPr>
        <w:rPr>
          <w:b/>
          <w:sz w:val="28"/>
        </w:rPr>
      </w:pPr>
    </w:p>
    <w:p w14:paraId="68FE0982" w14:textId="77777777" w:rsidR="004879DB" w:rsidRDefault="00950B6D">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90"/>
        <w:gridCol w:w="816"/>
        <w:gridCol w:w="2156"/>
        <w:gridCol w:w="539"/>
        <w:gridCol w:w="668"/>
      </w:tblGrid>
      <w:tr w:rsidR="00673DD0" w14:paraId="7AF59140" w14:textId="77777777" w:rsidTr="00673DD0">
        <w:trPr>
          <w:jc w:val="center"/>
        </w:trPr>
        <w:tc>
          <w:tcPr>
            <w:tcW w:w="9855" w:type="dxa"/>
            <w:gridSpan w:val="8"/>
            <w:tcBorders>
              <w:bottom w:val="double" w:sz="4" w:space="0" w:color="auto"/>
            </w:tcBorders>
            <w:shd w:val="clear" w:color="auto" w:fill="BDD6EE"/>
          </w:tcPr>
          <w:p w14:paraId="74BFBE54" w14:textId="77777777" w:rsidR="00673DD0" w:rsidRDefault="00673DD0" w:rsidP="00C15984">
            <w:pPr>
              <w:jc w:val="both"/>
              <w:rPr>
                <w:b/>
                <w:sz w:val="28"/>
              </w:rPr>
            </w:pPr>
            <w:r>
              <w:br w:type="page"/>
            </w:r>
            <w:r>
              <w:rPr>
                <w:b/>
                <w:sz w:val="28"/>
              </w:rPr>
              <w:t>B-III – Charakteristika studijního předmětu</w:t>
            </w:r>
          </w:p>
        </w:tc>
      </w:tr>
      <w:tr w:rsidR="00673DD0" w14:paraId="4F04CFD2" w14:textId="77777777" w:rsidTr="00673DD0">
        <w:trPr>
          <w:jc w:val="center"/>
        </w:trPr>
        <w:tc>
          <w:tcPr>
            <w:tcW w:w="3086" w:type="dxa"/>
            <w:tcBorders>
              <w:top w:val="double" w:sz="4" w:space="0" w:color="auto"/>
            </w:tcBorders>
            <w:shd w:val="clear" w:color="auto" w:fill="F7CAAC"/>
          </w:tcPr>
          <w:p w14:paraId="39D24474" w14:textId="77777777" w:rsidR="00673DD0" w:rsidRDefault="00673DD0" w:rsidP="00C15984">
            <w:pPr>
              <w:jc w:val="both"/>
              <w:rPr>
                <w:b/>
              </w:rPr>
            </w:pPr>
            <w:r>
              <w:rPr>
                <w:b/>
              </w:rPr>
              <w:t>Název studijního předmětu</w:t>
            </w:r>
          </w:p>
        </w:tc>
        <w:tc>
          <w:tcPr>
            <w:tcW w:w="6769" w:type="dxa"/>
            <w:gridSpan w:val="7"/>
            <w:tcBorders>
              <w:top w:val="double" w:sz="4" w:space="0" w:color="auto"/>
            </w:tcBorders>
          </w:tcPr>
          <w:p w14:paraId="5298E7E3" w14:textId="77777777" w:rsidR="00673DD0" w:rsidRDefault="00673DD0" w:rsidP="00C15984">
            <w:pPr>
              <w:jc w:val="both"/>
            </w:pPr>
            <w:r w:rsidRPr="00C15747">
              <w:t xml:space="preserve">Akční výzkum v </w:t>
            </w:r>
            <w:r w:rsidR="000A2A36">
              <w:t xml:space="preserve">podmínkách </w:t>
            </w:r>
            <w:r w:rsidRPr="00C15747">
              <w:t>předškolní</w:t>
            </w:r>
            <w:r w:rsidR="000A2A36">
              <w:t>ho</w:t>
            </w:r>
            <w:r w:rsidRPr="00C15747">
              <w:t xml:space="preserve"> vzdělávání</w:t>
            </w:r>
          </w:p>
        </w:tc>
      </w:tr>
      <w:tr w:rsidR="00673DD0" w14:paraId="44645713" w14:textId="77777777" w:rsidTr="00673DD0">
        <w:trPr>
          <w:jc w:val="center"/>
        </w:trPr>
        <w:tc>
          <w:tcPr>
            <w:tcW w:w="3086" w:type="dxa"/>
            <w:shd w:val="clear" w:color="auto" w:fill="F7CAAC"/>
          </w:tcPr>
          <w:p w14:paraId="06A59BC3" w14:textId="77777777" w:rsidR="00673DD0" w:rsidRDefault="00673DD0" w:rsidP="00C15984">
            <w:pPr>
              <w:jc w:val="both"/>
              <w:rPr>
                <w:b/>
              </w:rPr>
            </w:pPr>
            <w:r>
              <w:rPr>
                <w:b/>
              </w:rPr>
              <w:t>Typ předmětu</w:t>
            </w:r>
          </w:p>
        </w:tc>
        <w:tc>
          <w:tcPr>
            <w:tcW w:w="3406" w:type="dxa"/>
            <w:gridSpan w:val="4"/>
          </w:tcPr>
          <w:p w14:paraId="1A552D9B" w14:textId="77777777" w:rsidR="00673DD0" w:rsidRDefault="00673DD0" w:rsidP="00C15984">
            <w:pPr>
              <w:jc w:val="both"/>
            </w:pPr>
            <w:r>
              <w:t>povinný, PZ</w:t>
            </w:r>
          </w:p>
        </w:tc>
        <w:tc>
          <w:tcPr>
            <w:tcW w:w="2695" w:type="dxa"/>
            <w:gridSpan w:val="2"/>
            <w:shd w:val="clear" w:color="auto" w:fill="F7CAAC"/>
          </w:tcPr>
          <w:p w14:paraId="50C35BC3" w14:textId="77777777" w:rsidR="00673DD0" w:rsidRDefault="00673DD0" w:rsidP="00C15984">
            <w:pPr>
              <w:jc w:val="both"/>
            </w:pPr>
            <w:r>
              <w:rPr>
                <w:b/>
              </w:rPr>
              <w:t>doporučený ročník / semestr</w:t>
            </w:r>
          </w:p>
        </w:tc>
        <w:tc>
          <w:tcPr>
            <w:tcW w:w="668" w:type="dxa"/>
          </w:tcPr>
          <w:p w14:paraId="71A43A7A" w14:textId="77777777" w:rsidR="00673DD0" w:rsidRDefault="00673DD0" w:rsidP="00C15984">
            <w:pPr>
              <w:jc w:val="both"/>
            </w:pPr>
            <w:r>
              <w:t>2/ZS</w:t>
            </w:r>
          </w:p>
        </w:tc>
      </w:tr>
      <w:tr w:rsidR="00673DD0" w14:paraId="28AAF25F" w14:textId="77777777" w:rsidTr="00673DD0">
        <w:trPr>
          <w:jc w:val="center"/>
        </w:trPr>
        <w:tc>
          <w:tcPr>
            <w:tcW w:w="3086" w:type="dxa"/>
            <w:shd w:val="clear" w:color="auto" w:fill="F7CAAC"/>
          </w:tcPr>
          <w:p w14:paraId="586D5E60" w14:textId="77777777" w:rsidR="00673DD0" w:rsidRDefault="00673DD0" w:rsidP="00C15984">
            <w:pPr>
              <w:jc w:val="both"/>
              <w:rPr>
                <w:b/>
              </w:rPr>
            </w:pPr>
            <w:r>
              <w:rPr>
                <w:b/>
              </w:rPr>
              <w:t>Rozsah studijního předmětu</w:t>
            </w:r>
          </w:p>
        </w:tc>
        <w:tc>
          <w:tcPr>
            <w:tcW w:w="1700" w:type="dxa"/>
            <w:gridSpan w:val="2"/>
          </w:tcPr>
          <w:p w14:paraId="76CA66FB" w14:textId="77777777" w:rsidR="00673DD0" w:rsidRDefault="000A2A36" w:rsidP="00C15984">
            <w:pPr>
              <w:jc w:val="both"/>
            </w:pPr>
            <w:r>
              <w:t>14p+28c</w:t>
            </w:r>
          </w:p>
        </w:tc>
        <w:tc>
          <w:tcPr>
            <w:tcW w:w="890" w:type="dxa"/>
            <w:shd w:val="clear" w:color="auto" w:fill="F7CAAC"/>
          </w:tcPr>
          <w:p w14:paraId="4DDDB0C8" w14:textId="77777777" w:rsidR="00673DD0" w:rsidRDefault="00673DD0" w:rsidP="00C15984">
            <w:pPr>
              <w:jc w:val="both"/>
              <w:rPr>
                <w:b/>
              </w:rPr>
            </w:pPr>
            <w:r>
              <w:rPr>
                <w:b/>
              </w:rPr>
              <w:t xml:space="preserve">hod. </w:t>
            </w:r>
          </w:p>
        </w:tc>
        <w:tc>
          <w:tcPr>
            <w:tcW w:w="816" w:type="dxa"/>
          </w:tcPr>
          <w:p w14:paraId="4CD3BD66" w14:textId="77777777" w:rsidR="00673DD0" w:rsidRDefault="000A2A36" w:rsidP="00C15984">
            <w:pPr>
              <w:jc w:val="both"/>
            </w:pPr>
            <w:r>
              <w:t>42</w:t>
            </w:r>
          </w:p>
        </w:tc>
        <w:tc>
          <w:tcPr>
            <w:tcW w:w="2156" w:type="dxa"/>
            <w:shd w:val="clear" w:color="auto" w:fill="F7CAAC"/>
          </w:tcPr>
          <w:p w14:paraId="7215DC9A" w14:textId="77777777" w:rsidR="00673DD0" w:rsidRDefault="00673DD0" w:rsidP="00C15984">
            <w:pPr>
              <w:jc w:val="both"/>
              <w:rPr>
                <w:b/>
              </w:rPr>
            </w:pPr>
            <w:r>
              <w:rPr>
                <w:b/>
              </w:rPr>
              <w:t>kreditů</w:t>
            </w:r>
          </w:p>
        </w:tc>
        <w:tc>
          <w:tcPr>
            <w:tcW w:w="1207" w:type="dxa"/>
            <w:gridSpan w:val="2"/>
          </w:tcPr>
          <w:p w14:paraId="4BBCE506" w14:textId="77777777" w:rsidR="00673DD0" w:rsidRDefault="00673DD0" w:rsidP="00C15984">
            <w:pPr>
              <w:jc w:val="both"/>
            </w:pPr>
            <w:r>
              <w:t>3</w:t>
            </w:r>
          </w:p>
        </w:tc>
      </w:tr>
      <w:tr w:rsidR="00673DD0" w14:paraId="4C4C7C59" w14:textId="77777777" w:rsidTr="00673DD0">
        <w:trPr>
          <w:jc w:val="center"/>
        </w:trPr>
        <w:tc>
          <w:tcPr>
            <w:tcW w:w="3086" w:type="dxa"/>
            <w:shd w:val="clear" w:color="auto" w:fill="F7CAAC"/>
          </w:tcPr>
          <w:p w14:paraId="4120DC29" w14:textId="77777777" w:rsidR="00673DD0" w:rsidRDefault="00673DD0" w:rsidP="00C15984">
            <w:pPr>
              <w:jc w:val="both"/>
              <w:rPr>
                <w:b/>
                <w:sz w:val="22"/>
              </w:rPr>
            </w:pPr>
            <w:r>
              <w:rPr>
                <w:b/>
              </w:rPr>
              <w:t>Prerekvizity, korekvizity, ekvivalence</w:t>
            </w:r>
          </w:p>
        </w:tc>
        <w:tc>
          <w:tcPr>
            <w:tcW w:w="6769" w:type="dxa"/>
            <w:gridSpan w:val="7"/>
          </w:tcPr>
          <w:p w14:paraId="24AAECD5" w14:textId="77777777" w:rsidR="00673DD0" w:rsidRDefault="00673DD0" w:rsidP="00C15984">
            <w:pPr>
              <w:jc w:val="both"/>
            </w:pPr>
          </w:p>
        </w:tc>
      </w:tr>
      <w:tr w:rsidR="00673DD0" w14:paraId="4A1C5CAD" w14:textId="77777777" w:rsidTr="00673DD0">
        <w:trPr>
          <w:jc w:val="center"/>
        </w:trPr>
        <w:tc>
          <w:tcPr>
            <w:tcW w:w="3086" w:type="dxa"/>
            <w:shd w:val="clear" w:color="auto" w:fill="F7CAAC"/>
          </w:tcPr>
          <w:p w14:paraId="2D4B3B6C" w14:textId="77777777" w:rsidR="00673DD0" w:rsidRDefault="00673DD0" w:rsidP="00C15984">
            <w:pPr>
              <w:jc w:val="both"/>
              <w:rPr>
                <w:b/>
              </w:rPr>
            </w:pPr>
            <w:r>
              <w:rPr>
                <w:b/>
              </w:rPr>
              <w:t>Způsob ověření studijních výsledků</w:t>
            </w:r>
          </w:p>
        </w:tc>
        <w:tc>
          <w:tcPr>
            <w:tcW w:w="3406" w:type="dxa"/>
            <w:gridSpan w:val="4"/>
          </w:tcPr>
          <w:p w14:paraId="3A3376F3" w14:textId="77777777" w:rsidR="00673DD0" w:rsidRDefault="00673DD0" w:rsidP="00C304FC">
            <w:pPr>
              <w:jc w:val="both"/>
            </w:pPr>
            <w:r>
              <w:t>klasifikovaný zápočet</w:t>
            </w:r>
          </w:p>
        </w:tc>
        <w:tc>
          <w:tcPr>
            <w:tcW w:w="2156" w:type="dxa"/>
            <w:shd w:val="clear" w:color="auto" w:fill="F7CAAC"/>
          </w:tcPr>
          <w:p w14:paraId="63672483" w14:textId="77777777" w:rsidR="00673DD0" w:rsidRDefault="00673DD0" w:rsidP="00C15984">
            <w:pPr>
              <w:jc w:val="both"/>
              <w:rPr>
                <w:b/>
              </w:rPr>
            </w:pPr>
            <w:r>
              <w:rPr>
                <w:b/>
              </w:rPr>
              <w:t>Forma výuky</w:t>
            </w:r>
          </w:p>
        </w:tc>
        <w:tc>
          <w:tcPr>
            <w:tcW w:w="1207" w:type="dxa"/>
            <w:gridSpan w:val="2"/>
          </w:tcPr>
          <w:p w14:paraId="06F0A670" w14:textId="77777777" w:rsidR="00673DD0" w:rsidRDefault="00673DD0" w:rsidP="00C304FC">
            <w:pPr>
              <w:jc w:val="both"/>
            </w:pPr>
            <w:r>
              <w:t>přednáška</w:t>
            </w:r>
            <w:r w:rsidR="000A2A36">
              <w:t>,</w:t>
            </w:r>
          </w:p>
          <w:p w14:paraId="592DB8EE" w14:textId="77777777" w:rsidR="00673DD0" w:rsidRDefault="00673DD0" w:rsidP="00C15984">
            <w:pPr>
              <w:jc w:val="both"/>
            </w:pPr>
            <w:r>
              <w:t>cvičení</w:t>
            </w:r>
          </w:p>
        </w:tc>
      </w:tr>
      <w:tr w:rsidR="00673DD0" w14:paraId="30CBC21E" w14:textId="77777777" w:rsidTr="00673DD0">
        <w:trPr>
          <w:jc w:val="center"/>
        </w:trPr>
        <w:tc>
          <w:tcPr>
            <w:tcW w:w="3086" w:type="dxa"/>
            <w:shd w:val="clear" w:color="auto" w:fill="F7CAAC"/>
          </w:tcPr>
          <w:p w14:paraId="3D1C2700" w14:textId="77777777" w:rsidR="00673DD0" w:rsidRDefault="00673DD0" w:rsidP="00C15984">
            <w:pPr>
              <w:jc w:val="both"/>
              <w:rPr>
                <w:b/>
              </w:rPr>
            </w:pPr>
            <w:r>
              <w:rPr>
                <w:b/>
              </w:rPr>
              <w:t>Forma způsobu ověření studijních výsledků a další požadavky na studenta</w:t>
            </w:r>
          </w:p>
        </w:tc>
        <w:tc>
          <w:tcPr>
            <w:tcW w:w="6769" w:type="dxa"/>
            <w:gridSpan w:val="7"/>
            <w:tcBorders>
              <w:bottom w:val="nil"/>
            </w:tcBorders>
          </w:tcPr>
          <w:p w14:paraId="7C10EFC8" w14:textId="77777777" w:rsidR="00673DD0" w:rsidRDefault="00673DD0" w:rsidP="00C304FC">
            <w:pPr>
              <w:jc w:val="both"/>
            </w:pPr>
            <w:r>
              <w:t xml:space="preserve">Vypracování detailního projektu rozsáhlejšího akčního výzkumu. </w:t>
            </w:r>
          </w:p>
        </w:tc>
      </w:tr>
      <w:tr w:rsidR="00673DD0" w14:paraId="00BE22B2" w14:textId="77777777" w:rsidTr="00950B6D">
        <w:trPr>
          <w:trHeight w:val="276"/>
          <w:jc w:val="center"/>
        </w:trPr>
        <w:tc>
          <w:tcPr>
            <w:tcW w:w="9855" w:type="dxa"/>
            <w:gridSpan w:val="8"/>
            <w:tcBorders>
              <w:top w:val="nil"/>
            </w:tcBorders>
          </w:tcPr>
          <w:p w14:paraId="13E2D97C" w14:textId="77777777" w:rsidR="00673DD0" w:rsidRDefault="00673DD0" w:rsidP="00C15984">
            <w:pPr>
              <w:jc w:val="both"/>
            </w:pPr>
          </w:p>
        </w:tc>
      </w:tr>
      <w:tr w:rsidR="00673DD0" w14:paraId="61F828B5" w14:textId="77777777" w:rsidTr="00673DD0">
        <w:trPr>
          <w:trHeight w:val="197"/>
          <w:jc w:val="center"/>
        </w:trPr>
        <w:tc>
          <w:tcPr>
            <w:tcW w:w="3086" w:type="dxa"/>
            <w:tcBorders>
              <w:top w:val="nil"/>
            </w:tcBorders>
            <w:shd w:val="clear" w:color="auto" w:fill="F7CAAC"/>
          </w:tcPr>
          <w:p w14:paraId="1945C66E" w14:textId="77777777" w:rsidR="00673DD0" w:rsidRDefault="00673DD0" w:rsidP="00C15984">
            <w:pPr>
              <w:jc w:val="both"/>
              <w:rPr>
                <w:b/>
              </w:rPr>
            </w:pPr>
            <w:r>
              <w:rPr>
                <w:b/>
              </w:rPr>
              <w:t>Garant předmětu</w:t>
            </w:r>
          </w:p>
        </w:tc>
        <w:tc>
          <w:tcPr>
            <w:tcW w:w="6769" w:type="dxa"/>
            <w:gridSpan w:val="7"/>
            <w:tcBorders>
              <w:top w:val="nil"/>
            </w:tcBorders>
          </w:tcPr>
          <w:p w14:paraId="24DA338B" w14:textId="2B8BF06E" w:rsidR="00673DD0" w:rsidRDefault="00673DD0" w:rsidP="00BC4C02">
            <w:pPr>
              <w:jc w:val="both"/>
            </w:pPr>
            <w:r>
              <w:t>prof. PhDr. Peter Gavora, C</w:t>
            </w:r>
            <w:ins w:id="182" w:author="Anežka Lengálová" w:date="2018-05-30T06:37:00Z">
              <w:r w:rsidR="00BC4C02">
                <w:t>S</w:t>
              </w:r>
            </w:ins>
            <w:del w:id="183" w:author="Anežka Lengálová" w:date="2018-05-30T06:37:00Z">
              <w:r w:rsidDel="00BC4C02">
                <w:delText>s</w:delText>
              </w:r>
            </w:del>
            <w:r>
              <w:t>c.</w:t>
            </w:r>
          </w:p>
        </w:tc>
      </w:tr>
      <w:tr w:rsidR="00673DD0" w14:paraId="3BD73C2E" w14:textId="77777777" w:rsidTr="00673DD0">
        <w:trPr>
          <w:trHeight w:val="243"/>
          <w:jc w:val="center"/>
        </w:trPr>
        <w:tc>
          <w:tcPr>
            <w:tcW w:w="3086" w:type="dxa"/>
            <w:tcBorders>
              <w:top w:val="nil"/>
            </w:tcBorders>
            <w:shd w:val="clear" w:color="auto" w:fill="F7CAAC"/>
          </w:tcPr>
          <w:p w14:paraId="083E9BB6" w14:textId="77777777" w:rsidR="00673DD0" w:rsidRDefault="00673DD0" w:rsidP="00C15984">
            <w:pPr>
              <w:jc w:val="both"/>
              <w:rPr>
                <w:b/>
              </w:rPr>
            </w:pPr>
            <w:r>
              <w:rPr>
                <w:b/>
              </w:rPr>
              <w:t>Zapojení garanta do výuky předmětu</w:t>
            </w:r>
          </w:p>
        </w:tc>
        <w:tc>
          <w:tcPr>
            <w:tcW w:w="6769" w:type="dxa"/>
            <w:gridSpan w:val="7"/>
            <w:tcBorders>
              <w:top w:val="nil"/>
            </w:tcBorders>
          </w:tcPr>
          <w:p w14:paraId="64E838C8" w14:textId="77777777" w:rsidR="00673DD0" w:rsidRDefault="00673DD0" w:rsidP="00C304FC">
            <w:pPr>
              <w:jc w:val="both"/>
            </w:pPr>
            <w:r>
              <w:t>přednášející, cvičící</w:t>
            </w:r>
          </w:p>
        </w:tc>
      </w:tr>
      <w:tr w:rsidR="00673DD0" w14:paraId="1F9B37F0" w14:textId="77777777" w:rsidTr="00673DD0">
        <w:trPr>
          <w:jc w:val="center"/>
        </w:trPr>
        <w:tc>
          <w:tcPr>
            <w:tcW w:w="3086" w:type="dxa"/>
            <w:shd w:val="clear" w:color="auto" w:fill="F7CAAC"/>
          </w:tcPr>
          <w:p w14:paraId="4B2C7D4A" w14:textId="77777777" w:rsidR="00673DD0" w:rsidRDefault="00673DD0" w:rsidP="00C15984">
            <w:pPr>
              <w:jc w:val="both"/>
              <w:rPr>
                <w:b/>
              </w:rPr>
            </w:pPr>
            <w:r>
              <w:rPr>
                <w:b/>
              </w:rPr>
              <w:t>Vyučující</w:t>
            </w:r>
          </w:p>
        </w:tc>
        <w:tc>
          <w:tcPr>
            <w:tcW w:w="6769" w:type="dxa"/>
            <w:gridSpan w:val="7"/>
            <w:tcBorders>
              <w:bottom w:val="nil"/>
            </w:tcBorders>
          </w:tcPr>
          <w:p w14:paraId="04CF4BCA" w14:textId="0057A1BA" w:rsidR="00673DD0" w:rsidRDefault="00CA11A5" w:rsidP="00BC4C02">
            <w:pPr>
              <w:jc w:val="both"/>
            </w:pPr>
            <w:r>
              <w:t>prof. PhDr. Peter Gavora, C</w:t>
            </w:r>
            <w:ins w:id="184" w:author="Anežka Lengálová" w:date="2018-05-30T06:37:00Z">
              <w:r w:rsidR="00BC4C02">
                <w:t>S</w:t>
              </w:r>
            </w:ins>
            <w:del w:id="185" w:author="Anežka Lengálová" w:date="2018-05-30T06:37:00Z">
              <w:r w:rsidDel="00BC4C02">
                <w:delText>s</w:delText>
              </w:r>
            </w:del>
            <w:r>
              <w:t>c., 100%</w:t>
            </w:r>
          </w:p>
        </w:tc>
      </w:tr>
      <w:tr w:rsidR="00673DD0" w14:paraId="265B3E80" w14:textId="77777777" w:rsidTr="004D2A8A">
        <w:trPr>
          <w:trHeight w:val="180"/>
          <w:jc w:val="center"/>
        </w:trPr>
        <w:tc>
          <w:tcPr>
            <w:tcW w:w="9855" w:type="dxa"/>
            <w:gridSpan w:val="8"/>
            <w:tcBorders>
              <w:top w:val="nil"/>
            </w:tcBorders>
          </w:tcPr>
          <w:p w14:paraId="20BDA477" w14:textId="77777777" w:rsidR="00673DD0" w:rsidRDefault="00673DD0" w:rsidP="00C15984">
            <w:pPr>
              <w:jc w:val="both"/>
            </w:pPr>
          </w:p>
        </w:tc>
      </w:tr>
      <w:tr w:rsidR="00673DD0" w14:paraId="39027E95" w14:textId="77777777" w:rsidTr="00673DD0">
        <w:trPr>
          <w:jc w:val="center"/>
        </w:trPr>
        <w:tc>
          <w:tcPr>
            <w:tcW w:w="3086" w:type="dxa"/>
            <w:shd w:val="clear" w:color="auto" w:fill="F7CAAC"/>
          </w:tcPr>
          <w:p w14:paraId="1579831A" w14:textId="77777777" w:rsidR="00673DD0" w:rsidRDefault="00673DD0" w:rsidP="00C15984">
            <w:pPr>
              <w:jc w:val="both"/>
              <w:rPr>
                <w:b/>
              </w:rPr>
            </w:pPr>
            <w:r>
              <w:rPr>
                <w:b/>
              </w:rPr>
              <w:t>Stručná anotace předmětu</w:t>
            </w:r>
          </w:p>
        </w:tc>
        <w:tc>
          <w:tcPr>
            <w:tcW w:w="6769" w:type="dxa"/>
            <w:gridSpan w:val="7"/>
            <w:tcBorders>
              <w:bottom w:val="nil"/>
            </w:tcBorders>
          </w:tcPr>
          <w:p w14:paraId="71A744AC" w14:textId="77777777" w:rsidR="00673DD0" w:rsidRDefault="00673DD0" w:rsidP="00C15984">
            <w:pPr>
              <w:jc w:val="both"/>
            </w:pPr>
          </w:p>
        </w:tc>
      </w:tr>
      <w:tr w:rsidR="00673DD0" w14:paraId="531E3F14" w14:textId="77777777" w:rsidTr="00563638">
        <w:trPr>
          <w:trHeight w:val="3393"/>
          <w:jc w:val="center"/>
        </w:trPr>
        <w:tc>
          <w:tcPr>
            <w:tcW w:w="9855" w:type="dxa"/>
            <w:gridSpan w:val="8"/>
            <w:tcBorders>
              <w:top w:val="nil"/>
              <w:bottom w:val="single" w:sz="12" w:space="0" w:color="auto"/>
            </w:tcBorders>
          </w:tcPr>
          <w:p w14:paraId="2FBEFCF6" w14:textId="77777777" w:rsidR="00673DD0" w:rsidRDefault="00673DD0" w:rsidP="0014285A">
            <w:r>
              <w:t>Vymezení akčního výzkumu. Jeho epistemologická funkce.</w:t>
            </w:r>
          </w:p>
          <w:p w14:paraId="4CFB333F" w14:textId="77777777" w:rsidR="00673DD0" w:rsidRDefault="00673DD0" w:rsidP="0014285A">
            <w:r>
              <w:t>Základní charakteristiky akčního výzkumu.</w:t>
            </w:r>
          </w:p>
          <w:p w14:paraId="5BE9D579" w14:textId="77777777" w:rsidR="00673DD0" w:rsidRDefault="00673DD0" w:rsidP="0014285A">
            <w:r>
              <w:t>Porovnání akčního výzkumu s jinými typy zjišťování v pedagogice.</w:t>
            </w:r>
          </w:p>
          <w:p w14:paraId="34AF57C7" w14:textId="77777777" w:rsidR="00673DD0" w:rsidRDefault="00673DD0" w:rsidP="0014285A">
            <w:r>
              <w:t xml:space="preserve">Strategie a postupy v akčním výzkumu.  </w:t>
            </w:r>
          </w:p>
          <w:p w14:paraId="45C73872" w14:textId="77777777" w:rsidR="00673DD0" w:rsidRDefault="00673DD0" w:rsidP="0014285A">
            <w:r>
              <w:t>Identifikace problémové situace v praxi učitel</w:t>
            </w:r>
            <w:r w:rsidRPr="006145C9">
              <w:rPr>
                <w:rFonts w:ascii="Calibri" w:hAnsi="Calibri" w:cs="Calibri"/>
              </w:rPr>
              <w:t>ů</w:t>
            </w:r>
            <w:r>
              <w:t>.</w:t>
            </w:r>
          </w:p>
          <w:p w14:paraId="06CD4E60" w14:textId="77777777" w:rsidR="00673DD0" w:rsidRDefault="00673DD0" w:rsidP="0014285A">
            <w:r>
              <w:t>Aktivizace pracovník</w:t>
            </w:r>
            <w:r w:rsidRPr="006145C9">
              <w:rPr>
                <w:rFonts w:ascii="Calibri" w:hAnsi="Calibri" w:cs="Calibri"/>
              </w:rPr>
              <w:t>ů</w:t>
            </w:r>
            <w:r>
              <w:t xml:space="preserve"> k řešení problémové situace.</w:t>
            </w:r>
          </w:p>
          <w:p w14:paraId="0D446E01" w14:textId="77777777" w:rsidR="00673DD0" w:rsidRDefault="00673DD0" w:rsidP="0014285A">
            <w:r>
              <w:t>Stanovení výzkumných otázek.</w:t>
            </w:r>
          </w:p>
          <w:p w14:paraId="153CC786" w14:textId="77777777" w:rsidR="00673DD0" w:rsidRDefault="00673DD0" w:rsidP="0014285A">
            <w:r>
              <w:t>Sběr dat pro řešení problémové situace.</w:t>
            </w:r>
          </w:p>
          <w:p w14:paraId="57BF2B22" w14:textId="77777777" w:rsidR="00673DD0" w:rsidRDefault="00673DD0" w:rsidP="0014285A">
            <w:r>
              <w:t>Reliabilita a validita v akčním výzkumu.</w:t>
            </w:r>
          </w:p>
          <w:p w14:paraId="5BE68DD1" w14:textId="77777777" w:rsidR="00673DD0" w:rsidRDefault="00673DD0" w:rsidP="0014285A">
            <w:r>
              <w:t>Vyhodnocení terénních dat.</w:t>
            </w:r>
          </w:p>
          <w:p w14:paraId="36DB7C4B" w14:textId="77777777" w:rsidR="000A2A36" w:rsidRDefault="000A2A36" w:rsidP="0014285A">
            <w:r>
              <w:t>Typické chyby v plánování akčního výzkumu.</w:t>
            </w:r>
          </w:p>
          <w:p w14:paraId="1D3C1C45" w14:textId="77777777" w:rsidR="00673DD0" w:rsidRDefault="000A2A36" w:rsidP="0014285A">
            <w:r>
              <w:t>Typické chyby při</w:t>
            </w:r>
            <w:r w:rsidR="00673DD0">
              <w:t xml:space="preserve"> realizaci a vyhodnocování akčního výzkumu.</w:t>
            </w:r>
          </w:p>
          <w:p w14:paraId="2615406F" w14:textId="77777777" w:rsidR="00673DD0" w:rsidRDefault="00673DD0" w:rsidP="0014285A">
            <w:r>
              <w:t>Uskutečnění praktických rozhodnutí.</w:t>
            </w:r>
          </w:p>
          <w:p w14:paraId="1855B31A" w14:textId="77777777" w:rsidR="00673DD0" w:rsidRDefault="00673DD0" w:rsidP="0014285A">
            <w:r>
              <w:t>Sledování dopadu praktických rozhodnutí.</w:t>
            </w:r>
          </w:p>
          <w:p w14:paraId="2AC49894" w14:textId="77777777" w:rsidR="00FE6D17" w:rsidRDefault="00FE6D17" w:rsidP="00C304FC">
            <w:pPr>
              <w:jc w:val="both"/>
            </w:pPr>
          </w:p>
        </w:tc>
      </w:tr>
      <w:tr w:rsidR="00673DD0" w14:paraId="31206036" w14:textId="77777777" w:rsidTr="00673DD0">
        <w:trPr>
          <w:trHeight w:val="265"/>
          <w:jc w:val="center"/>
        </w:trPr>
        <w:tc>
          <w:tcPr>
            <w:tcW w:w="3653" w:type="dxa"/>
            <w:gridSpan w:val="2"/>
            <w:tcBorders>
              <w:top w:val="nil"/>
            </w:tcBorders>
            <w:shd w:val="clear" w:color="auto" w:fill="F7CAAC"/>
          </w:tcPr>
          <w:p w14:paraId="4A66CFE3" w14:textId="77777777" w:rsidR="00673DD0" w:rsidRDefault="00673DD0" w:rsidP="00C15984">
            <w:pPr>
              <w:jc w:val="both"/>
            </w:pPr>
            <w:r>
              <w:rPr>
                <w:b/>
              </w:rPr>
              <w:t>Studijní literatura a studijní pomůcky</w:t>
            </w:r>
          </w:p>
        </w:tc>
        <w:tc>
          <w:tcPr>
            <w:tcW w:w="6202" w:type="dxa"/>
            <w:gridSpan w:val="6"/>
            <w:tcBorders>
              <w:top w:val="nil"/>
              <w:bottom w:val="nil"/>
            </w:tcBorders>
          </w:tcPr>
          <w:p w14:paraId="65420756" w14:textId="77777777" w:rsidR="00673DD0" w:rsidRDefault="00673DD0" w:rsidP="00C15984">
            <w:pPr>
              <w:jc w:val="both"/>
            </w:pPr>
          </w:p>
        </w:tc>
      </w:tr>
      <w:tr w:rsidR="00673DD0" w14:paraId="341299E7" w14:textId="77777777" w:rsidTr="00673DD0">
        <w:trPr>
          <w:trHeight w:val="1497"/>
          <w:jc w:val="center"/>
        </w:trPr>
        <w:tc>
          <w:tcPr>
            <w:tcW w:w="9855" w:type="dxa"/>
            <w:gridSpan w:val="8"/>
            <w:tcBorders>
              <w:top w:val="nil"/>
            </w:tcBorders>
          </w:tcPr>
          <w:p w14:paraId="4217B5A8" w14:textId="77777777" w:rsidR="00673DD0" w:rsidRPr="00333D15" w:rsidRDefault="00673DD0" w:rsidP="00C15984">
            <w:pPr>
              <w:jc w:val="both"/>
              <w:rPr>
                <w:b/>
              </w:rPr>
            </w:pPr>
            <w:r>
              <w:rPr>
                <w:b/>
              </w:rPr>
              <w:t>Povinná</w:t>
            </w:r>
            <w:r w:rsidR="00A949D7">
              <w:rPr>
                <w:b/>
              </w:rPr>
              <w:t xml:space="preserve"> literatura</w:t>
            </w:r>
            <w:r w:rsidRPr="00333D15">
              <w:rPr>
                <w:b/>
              </w:rPr>
              <w:t>:</w:t>
            </w:r>
          </w:p>
          <w:p w14:paraId="22A0D728" w14:textId="77777777" w:rsidR="00673DD0" w:rsidRDefault="00673DD0" w:rsidP="0014285A">
            <w:r>
              <w:t xml:space="preserve">Nezvalová, D. Akční výzkum ve škole. </w:t>
            </w:r>
            <w:r w:rsidRPr="006145C9">
              <w:rPr>
                <w:i/>
              </w:rPr>
              <w:t>Pedagogika,</w:t>
            </w:r>
            <w:r w:rsidR="004D2A8A">
              <w:t xml:space="preserve"> 2003, roč. 53, </w:t>
            </w:r>
            <w:r>
              <w:t>č. 3, 300-308.</w:t>
            </w:r>
          </w:p>
          <w:p w14:paraId="0F6AED4E" w14:textId="77777777" w:rsidR="00673DD0" w:rsidRDefault="00673DD0" w:rsidP="0014285A">
            <w:r>
              <w:t>Janík, T. (2004)</w:t>
            </w:r>
            <w:r w:rsidR="00E05937">
              <w:t>.</w:t>
            </w:r>
            <w:r>
              <w:t xml:space="preserve"> Akční výzkum jako cesta ke zkvalitňování pedagogické praxe. In: Maňák, J., Švec, V. </w:t>
            </w:r>
            <w:r w:rsidRPr="00EE582E">
              <w:rPr>
                <w:i/>
              </w:rPr>
              <w:t>Cesty pedagogického výzkumu</w:t>
            </w:r>
            <w:r>
              <w:t>. Brno: Paido.</w:t>
            </w:r>
          </w:p>
          <w:p w14:paraId="141E7FA9" w14:textId="77777777" w:rsidR="00CA11A5" w:rsidRDefault="00CA11A5" w:rsidP="00C304FC">
            <w:pPr>
              <w:jc w:val="both"/>
            </w:pPr>
          </w:p>
          <w:p w14:paraId="71144451" w14:textId="77777777" w:rsidR="00673DD0" w:rsidRPr="00333D15" w:rsidRDefault="00673DD0" w:rsidP="00C15984">
            <w:pPr>
              <w:jc w:val="both"/>
              <w:rPr>
                <w:b/>
              </w:rPr>
            </w:pPr>
            <w:r w:rsidRPr="00333D15">
              <w:rPr>
                <w:b/>
              </w:rPr>
              <w:t>Doporučená</w:t>
            </w:r>
            <w:r w:rsidR="00A949D7">
              <w:rPr>
                <w:b/>
              </w:rPr>
              <w:t xml:space="preserve"> literatura</w:t>
            </w:r>
            <w:r w:rsidRPr="00333D15">
              <w:rPr>
                <w:b/>
              </w:rPr>
              <w:t xml:space="preserve">: </w:t>
            </w:r>
          </w:p>
          <w:p w14:paraId="318DD408" w14:textId="77777777" w:rsidR="00673DD0" w:rsidRPr="00EE582E" w:rsidRDefault="00673DD0" w:rsidP="0014285A">
            <w:r>
              <w:t xml:space="preserve">Efron, F. &amp; Ravid, R. (2013). </w:t>
            </w:r>
            <w:r w:rsidRPr="00EE582E">
              <w:rPr>
                <w:i/>
              </w:rPr>
              <w:t>Action research in education. A practical guide</w:t>
            </w:r>
            <w:r>
              <w:t>. New York: Guilford publications.</w:t>
            </w:r>
          </w:p>
          <w:p w14:paraId="290C1372" w14:textId="77777777" w:rsidR="00673DD0" w:rsidRDefault="00673DD0" w:rsidP="0014285A">
            <w:r>
              <w:t xml:space="preserve">Glanz, J. (2014). </w:t>
            </w:r>
            <w:r w:rsidRPr="00EE582E">
              <w:rPr>
                <w:i/>
              </w:rPr>
              <w:t>Action reserch</w:t>
            </w:r>
            <w:r>
              <w:t xml:space="preserve"> (3rd edition). Lanham: Rowman and Littlefield.</w:t>
            </w:r>
          </w:p>
          <w:p w14:paraId="4F52BC67" w14:textId="77777777" w:rsidR="00673DD0" w:rsidRPr="00EE582E" w:rsidRDefault="00673DD0" w:rsidP="0014285A">
            <w:r>
              <w:t>Parsons, J.</w:t>
            </w:r>
            <w:r w:rsidR="00E05937">
              <w:t>,</w:t>
            </w:r>
            <w:r>
              <w:t xml:space="preserve"> &amp; Hewson, K. (2013). </w:t>
            </w:r>
            <w:r w:rsidRPr="00EE582E">
              <w:rPr>
                <w:i/>
              </w:rPr>
              <w:t>Engaging in action research: A practical guide to teacher-conducted research  for educators and school leaders</w:t>
            </w:r>
            <w:r>
              <w:rPr>
                <w:i/>
              </w:rPr>
              <w:t xml:space="preserve">. </w:t>
            </w:r>
            <w:r>
              <w:t xml:space="preserve">Brush Education Inc. </w:t>
            </w:r>
            <w:r w:rsidR="004D2A8A">
              <w:br/>
            </w:r>
          </w:p>
        </w:tc>
      </w:tr>
      <w:tr w:rsidR="00673DD0" w14:paraId="4BE91CEA" w14:textId="77777777" w:rsidTr="00673DD0">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8A70EA1" w14:textId="77777777" w:rsidR="00673DD0" w:rsidRDefault="00673DD0" w:rsidP="00C15984">
            <w:pPr>
              <w:jc w:val="center"/>
              <w:rPr>
                <w:b/>
              </w:rPr>
            </w:pPr>
            <w:r>
              <w:rPr>
                <w:b/>
              </w:rPr>
              <w:t>Informace ke kombinované nebo distanční formě</w:t>
            </w:r>
          </w:p>
        </w:tc>
      </w:tr>
      <w:tr w:rsidR="00673DD0" w14:paraId="4D39C544" w14:textId="77777777" w:rsidTr="00673DD0">
        <w:trPr>
          <w:jc w:val="center"/>
        </w:trPr>
        <w:tc>
          <w:tcPr>
            <w:tcW w:w="4787" w:type="dxa"/>
            <w:gridSpan w:val="3"/>
            <w:tcBorders>
              <w:top w:val="single" w:sz="2" w:space="0" w:color="auto"/>
            </w:tcBorders>
            <w:shd w:val="clear" w:color="auto" w:fill="F7CAAC"/>
          </w:tcPr>
          <w:p w14:paraId="49072276" w14:textId="77777777" w:rsidR="00673DD0" w:rsidRDefault="00673DD0" w:rsidP="00C15984">
            <w:pPr>
              <w:jc w:val="both"/>
            </w:pPr>
            <w:r>
              <w:rPr>
                <w:b/>
              </w:rPr>
              <w:t>Rozsah konzultací (soustředění)</w:t>
            </w:r>
          </w:p>
        </w:tc>
        <w:tc>
          <w:tcPr>
            <w:tcW w:w="889" w:type="dxa"/>
            <w:tcBorders>
              <w:top w:val="single" w:sz="2" w:space="0" w:color="auto"/>
            </w:tcBorders>
          </w:tcPr>
          <w:p w14:paraId="31C1E076" w14:textId="77777777" w:rsidR="00673DD0" w:rsidRDefault="00673DD0" w:rsidP="00C15984">
            <w:pPr>
              <w:jc w:val="both"/>
            </w:pPr>
          </w:p>
        </w:tc>
        <w:tc>
          <w:tcPr>
            <w:tcW w:w="4179" w:type="dxa"/>
            <w:gridSpan w:val="4"/>
            <w:tcBorders>
              <w:top w:val="single" w:sz="2" w:space="0" w:color="auto"/>
            </w:tcBorders>
            <w:shd w:val="clear" w:color="auto" w:fill="F7CAAC"/>
          </w:tcPr>
          <w:p w14:paraId="75CCCF4D" w14:textId="77777777" w:rsidR="00673DD0" w:rsidRDefault="00673DD0" w:rsidP="00C15984">
            <w:pPr>
              <w:jc w:val="both"/>
              <w:rPr>
                <w:b/>
              </w:rPr>
            </w:pPr>
            <w:r>
              <w:rPr>
                <w:b/>
              </w:rPr>
              <w:t xml:space="preserve">hodin </w:t>
            </w:r>
          </w:p>
        </w:tc>
      </w:tr>
      <w:tr w:rsidR="00673DD0" w14:paraId="241EDA45" w14:textId="77777777" w:rsidTr="00673DD0">
        <w:trPr>
          <w:jc w:val="center"/>
        </w:trPr>
        <w:tc>
          <w:tcPr>
            <w:tcW w:w="9855" w:type="dxa"/>
            <w:gridSpan w:val="8"/>
            <w:shd w:val="clear" w:color="auto" w:fill="F7CAAC"/>
          </w:tcPr>
          <w:p w14:paraId="3C51AB21" w14:textId="77777777" w:rsidR="00673DD0" w:rsidRDefault="00673DD0" w:rsidP="00C15984">
            <w:pPr>
              <w:jc w:val="both"/>
              <w:rPr>
                <w:b/>
              </w:rPr>
            </w:pPr>
            <w:r>
              <w:rPr>
                <w:b/>
              </w:rPr>
              <w:t>Informace o způsobu kontaktu s</w:t>
            </w:r>
            <w:r w:rsidR="004A42F9">
              <w:rPr>
                <w:b/>
              </w:rPr>
              <w:t> </w:t>
            </w:r>
            <w:r>
              <w:rPr>
                <w:b/>
              </w:rPr>
              <w:t>vyučujícím</w:t>
            </w:r>
          </w:p>
        </w:tc>
      </w:tr>
      <w:tr w:rsidR="00673DD0" w14:paraId="2ADC077E" w14:textId="77777777" w:rsidTr="00CA11A5">
        <w:trPr>
          <w:trHeight w:val="76"/>
          <w:jc w:val="center"/>
        </w:trPr>
        <w:tc>
          <w:tcPr>
            <w:tcW w:w="9855" w:type="dxa"/>
            <w:gridSpan w:val="8"/>
          </w:tcPr>
          <w:p w14:paraId="4EA85545" w14:textId="77777777" w:rsidR="00673DD0" w:rsidRDefault="00673DD0" w:rsidP="00C15984">
            <w:pPr>
              <w:jc w:val="both"/>
            </w:pPr>
          </w:p>
        </w:tc>
      </w:tr>
    </w:tbl>
    <w:p w14:paraId="561834EE" w14:textId="77777777" w:rsidR="00563638" w:rsidRDefault="00563638">
      <w:pPr>
        <w:rPr>
          <w:b/>
          <w:sz w:val="28"/>
        </w:rPr>
      </w:pPr>
    </w:p>
    <w:p w14:paraId="79B3653A" w14:textId="77777777" w:rsidR="00563638" w:rsidRDefault="00563638">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C1422" w14:paraId="00DE54E5" w14:textId="77777777" w:rsidTr="009C1422">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23F48F2" w14:textId="77777777" w:rsidR="009C1422" w:rsidRDefault="009C1422" w:rsidP="009C1422">
            <w:pPr>
              <w:spacing w:line="276" w:lineRule="auto"/>
              <w:jc w:val="both"/>
              <w:rPr>
                <w:b/>
                <w:sz w:val="28"/>
                <w:lang w:eastAsia="en-US"/>
              </w:rPr>
            </w:pPr>
            <w:r>
              <w:br w:type="page"/>
            </w:r>
            <w:r>
              <w:rPr>
                <w:b/>
                <w:sz w:val="28"/>
                <w:lang w:eastAsia="en-US"/>
              </w:rPr>
              <w:t>B-III – Charakteristika studijního předmětu</w:t>
            </w:r>
          </w:p>
        </w:tc>
      </w:tr>
      <w:tr w:rsidR="009C1422" w14:paraId="13941EC3" w14:textId="77777777" w:rsidTr="009C1422">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C6B74BC" w14:textId="77777777" w:rsidR="009C1422" w:rsidRDefault="009C1422" w:rsidP="009C1422">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716A3C31" w14:textId="77777777" w:rsidR="009C1422" w:rsidRDefault="009C1422" w:rsidP="009C1422">
            <w:pPr>
              <w:spacing w:line="276" w:lineRule="auto"/>
              <w:jc w:val="both"/>
              <w:rPr>
                <w:lang w:eastAsia="en-US"/>
              </w:rPr>
            </w:pPr>
            <w:r>
              <w:rPr>
                <w:lang w:eastAsia="en-US"/>
              </w:rPr>
              <w:t>Specifika vzdělávání dětí mladších 3 let v MŠ</w:t>
            </w:r>
          </w:p>
        </w:tc>
      </w:tr>
      <w:tr w:rsidR="009C1422" w14:paraId="3C4A91D9" w14:textId="77777777" w:rsidTr="009C142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46CD52A" w14:textId="77777777" w:rsidR="009C1422" w:rsidRDefault="009C1422" w:rsidP="009C1422">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E3A7A2F" w14:textId="77777777" w:rsidR="009C1422" w:rsidRDefault="009C1422" w:rsidP="009C1422">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46E3351" w14:textId="77777777" w:rsidR="009C1422" w:rsidRDefault="009C1422" w:rsidP="009C1422">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02B386E4" w14:textId="77777777" w:rsidR="009C1422" w:rsidRDefault="009C1422" w:rsidP="009C1422">
            <w:pPr>
              <w:spacing w:line="276" w:lineRule="auto"/>
              <w:jc w:val="both"/>
              <w:rPr>
                <w:lang w:eastAsia="en-US"/>
              </w:rPr>
            </w:pPr>
            <w:r>
              <w:rPr>
                <w:lang w:eastAsia="en-US"/>
              </w:rPr>
              <w:t>2/ZS</w:t>
            </w:r>
          </w:p>
        </w:tc>
      </w:tr>
      <w:tr w:rsidR="009C1422" w14:paraId="778405ED" w14:textId="77777777" w:rsidTr="009C142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3CA1471" w14:textId="77777777" w:rsidR="009C1422" w:rsidRDefault="009C1422" w:rsidP="009C1422">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A7EFF07" w14:textId="77777777" w:rsidR="009C1422" w:rsidRDefault="009C1422" w:rsidP="009C1422">
            <w:pPr>
              <w:spacing w:line="276" w:lineRule="auto"/>
              <w:jc w:val="both"/>
              <w:rPr>
                <w:lang w:eastAsia="en-US"/>
              </w:rPr>
            </w:pPr>
            <w:r>
              <w:rPr>
                <w:lang w:eastAsia="en-US"/>
              </w:rPr>
              <w:t>28s+14c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50A906E" w14:textId="77777777" w:rsidR="009C1422" w:rsidRDefault="009C1422" w:rsidP="009C1422">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01537A1F" w14:textId="77777777" w:rsidR="009C1422" w:rsidRDefault="009C1422" w:rsidP="009C1422">
            <w:pPr>
              <w:spacing w:line="276" w:lineRule="auto"/>
              <w:jc w:val="both"/>
              <w:rPr>
                <w:lang w:eastAsia="en-US"/>
              </w:rPr>
            </w:pPr>
            <w:r>
              <w:rPr>
                <w:lang w:eastAsia="en-US"/>
              </w:rP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A80A68A" w14:textId="77777777" w:rsidR="009C1422" w:rsidRDefault="009C1422" w:rsidP="009C1422">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3481ED94" w14:textId="77777777" w:rsidR="009C1422" w:rsidRDefault="009C1422" w:rsidP="009C1422">
            <w:pPr>
              <w:spacing w:line="276" w:lineRule="auto"/>
              <w:jc w:val="both"/>
              <w:rPr>
                <w:lang w:eastAsia="en-US"/>
              </w:rPr>
            </w:pPr>
            <w:r>
              <w:rPr>
                <w:lang w:eastAsia="en-US"/>
              </w:rPr>
              <w:t>3</w:t>
            </w:r>
          </w:p>
        </w:tc>
      </w:tr>
      <w:tr w:rsidR="009C1422" w14:paraId="72E22E2E" w14:textId="77777777" w:rsidTr="009C142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EE45A06" w14:textId="77777777" w:rsidR="009C1422" w:rsidRDefault="009C1422" w:rsidP="009C1422">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95E54A6" w14:textId="77777777" w:rsidR="009C1422" w:rsidRDefault="009C1422" w:rsidP="009C1422">
            <w:pPr>
              <w:spacing w:line="276" w:lineRule="auto"/>
              <w:jc w:val="both"/>
              <w:rPr>
                <w:lang w:eastAsia="en-US"/>
              </w:rPr>
            </w:pPr>
          </w:p>
        </w:tc>
      </w:tr>
      <w:tr w:rsidR="009C1422" w14:paraId="6B8813B9" w14:textId="77777777" w:rsidTr="009C142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A129EA8" w14:textId="77777777" w:rsidR="009C1422" w:rsidRDefault="009C1422" w:rsidP="009C1422">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75D8E49" w14:textId="77777777" w:rsidR="009C1422" w:rsidRDefault="009C1422" w:rsidP="008563DA">
            <w:pPr>
              <w:jc w:val="both"/>
              <w:rPr>
                <w:lang w:eastAsia="en-US"/>
              </w:rPr>
            </w:pPr>
            <w:r>
              <w:rPr>
                <w:lang w:eastAsia="en-US"/>
              </w:rPr>
              <w:t>klasifikovaný zápočet</w:t>
            </w:r>
          </w:p>
          <w:p w14:paraId="0B287F02" w14:textId="77777777" w:rsidR="009C1422" w:rsidRDefault="009C1422" w:rsidP="009C1422">
            <w:pPr>
              <w:spacing w:line="27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B9D2633" w14:textId="77777777" w:rsidR="009C1422" w:rsidRDefault="009C1422" w:rsidP="009C1422">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6CF4E64" w14:textId="77777777" w:rsidR="009C1422" w:rsidRDefault="009C1422" w:rsidP="008563DA">
            <w:pPr>
              <w:jc w:val="both"/>
              <w:rPr>
                <w:lang w:eastAsia="en-US"/>
              </w:rPr>
            </w:pPr>
            <w:r>
              <w:rPr>
                <w:lang w:eastAsia="en-US"/>
              </w:rPr>
              <w:t>seminář</w:t>
            </w:r>
          </w:p>
          <w:p w14:paraId="19FF2055" w14:textId="77777777" w:rsidR="009C1422" w:rsidRDefault="009C1422" w:rsidP="009C1422">
            <w:pPr>
              <w:spacing w:line="276" w:lineRule="auto"/>
              <w:jc w:val="both"/>
              <w:rPr>
                <w:lang w:eastAsia="en-US"/>
              </w:rPr>
            </w:pPr>
            <w:r>
              <w:rPr>
                <w:lang w:eastAsia="en-US"/>
              </w:rPr>
              <w:t xml:space="preserve">cvičení </w:t>
            </w:r>
          </w:p>
        </w:tc>
      </w:tr>
      <w:tr w:rsidR="009C1422" w14:paraId="026A8B7E" w14:textId="77777777" w:rsidTr="009C142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E699EE9" w14:textId="77777777" w:rsidR="009C1422" w:rsidRDefault="009C1422" w:rsidP="009C1422">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1502307B" w14:textId="77777777" w:rsidR="009C1422" w:rsidRDefault="009C1422" w:rsidP="0014285A">
            <w:pPr>
              <w:spacing w:line="276" w:lineRule="auto"/>
              <w:rPr>
                <w:lang w:eastAsia="en-US"/>
              </w:rPr>
            </w:pPr>
            <w:r w:rsidRPr="00BC3330">
              <w:rPr>
                <w:lang w:eastAsia="en-US"/>
              </w:rPr>
              <w:t xml:space="preserve">Docházka (80% účast ve výuce). </w:t>
            </w:r>
          </w:p>
          <w:p w14:paraId="100A9E60" w14:textId="77777777" w:rsidR="009C1422" w:rsidRDefault="009C1422" w:rsidP="0014285A">
            <w:pPr>
              <w:rPr>
                <w:lang w:eastAsia="en-US"/>
              </w:rPr>
            </w:pPr>
            <w:r w:rsidRPr="00BC3330">
              <w:rPr>
                <w:lang w:eastAsia="en-US"/>
              </w:rPr>
              <w:t>Vypracování, prezentace a obhajoba seminární práce na zadané téma.</w:t>
            </w:r>
          </w:p>
        </w:tc>
      </w:tr>
      <w:tr w:rsidR="009C1422" w14:paraId="65F42F74" w14:textId="77777777" w:rsidTr="009C1422">
        <w:trPr>
          <w:trHeight w:val="156"/>
          <w:jc w:val="center"/>
        </w:trPr>
        <w:tc>
          <w:tcPr>
            <w:tcW w:w="9855" w:type="dxa"/>
            <w:gridSpan w:val="8"/>
            <w:tcBorders>
              <w:top w:val="nil"/>
              <w:left w:val="single" w:sz="4" w:space="0" w:color="auto"/>
              <w:bottom w:val="single" w:sz="4" w:space="0" w:color="auto"/>
              <w:right w:val="single" w:sz="4" w:space="0" w:color="auto"/>
            </w:tcBorders>
          </w:tcPr>
          <w:p w14:paraId="4C76003E" w14:textId="77777777" w:rsidR="009C1422" w:rsidRDefault="009C1422" w:rsidP="009C1422">
            <w:pPr>
              <w:spacing w:line="276" w:lineRule="auto"/>
              <w:jc w:val="both"/>
              <w:rPr>
                <w:lang w:eastAsia="en-US"/>
              </w:rPr>
            </w:pPr>
          </w:p>
        </w:tc>
      </w:tr>
      <w:tr w:rsidR="009C1422" w14:paraId="0B90F3DD" w14:textId="77777777" w:rsidTr="009C1422">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63CD5951" w14:textId="77777777" w:rsidR="009C1422" w:rsidRDefault="009C1422" w:rsidP="009C1422">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57E87302" w14:textId="5584BA7A" w:rsidR="009C1422" w:rsidRDefault="00A36F15" w:rsidP="008563DA">
            <w:pPr>
              <w:jc w:val="both"/>
              <w:rPr>
                <w:lang w:eastAsia="en-US"/>
              </w:rPr>
            </w:pPr>
            <w:r>
              <w:rPr>
                <w:lang w:eastAsia="en-US"/>
              </w:rPr>
              <w:t>Mgr. Jana Vašíková, Ph</w:t>
            </w:r>
            <w:ins w:id="186" w:author="Anežka Lengálová" w:date="2018-05-30T06:40:00Z">
              <w:r w:rsidR="00BC4C02">
                <w:rPr>
                  <w:lang w:eastAsia="en-US"/>
                </w:rPr>
                <w:t>.</w:t>
              </w:r>
            </w:ins>
            <w:r>
              <w:rPr>
                <w:lang w:eastAsia="en-US"/>
              </w:rPr>
              <w:t>D.</w:t>
            </w:r>
          </w:p>
        </w:tc>
      </w:tr>
      <w:tr w:rsidR="009C1422" w14:paraId="79287876" w14:textId="77777777" w:rsidTr="009C1422">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52E81A7C" w14:textId="77777777" w:rsidR="009C1422" w:rsidRDefault="009C1422" w:rsidP="009C1422">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2D4CDF8A" w14:textId="77777777" w:rsidR="009C1422" w:rsidRDefault="009C1422" w:rsidP="00A36F15">
            <w:pPr>
              <w:jc w:val="both"/>
              <w:rPr>
                <w:lang w:eastAsia="en-US"/>
              </w:rPr>
            </w:pPr>
            <w:r>
              <w:rPr>
                <w:lang w:eastAsia="en-US"/>
              </w:rPr>
              <w:t xml:space="preserve">vede seminář </w:t>
            </w:r>
          </w:p>
        </w:tc>
      </w:tr>
      <w:tr w:rsidR="009C1422" w14:paraId="6926F840" w14:textId="77777777" w:rsidTr="009C142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0A24413" w14:textId="77777777" w:rsidR="009C1422" w:rsidRDefault="009C1422" w:rsidP="009C1422">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0C1A5476" w14:textId="08F4C5D4" w:rsidR="009C1422" w:rsidRDefault="00A36F15" w:rsidP="00A36F15">
            <w:pPr>
              <w:jc w:val="both"/>
              <w:rPr>
                <w:lang w:eastAsia="en-US"/>
              </w:rPr>
            </w:pPr>
            <w:r>
              <w:rPr>
                <w:lang w:eastAsia="en-US"/>
              </w:rPr>
              <w:t>Mgr. Jana Vašíková, Ph</w:t>
            </w:r>
            <w:ins w:id="187" w:author="Anežka Lengálová" w:date="2018-05-30T06:40:00Z">
              <w:r w:rsidR="00BC4C02">
                <w:rPr>
                  <w:lang w:eastAsia="en-US"/>
                </w:rPr>
                <w:t>.</w:t>
              </w:r>
            </w:ins>
            <w:r>
              <w:rPr>
                <w:lang w:eastAsia="en-US"/>
              </w:rPr>
              <w:t>D., 50% /Mgr. Hana Navrátilová, 5</w:t>
            </w:r>
            <w:r w:rsidR="00CA11A5">
              <w:rPr>
                <w:lang w:eastAsia="en-US"/>
              </w:rPr>
              <w:t>0%</w:t>
            </w:r>
            <w:r>
              <w:rPr>
                <w:lang w:eastAsia="en-US"/>
              </w:rPr>
              <w:t xml:space="preserve"> </w:t>
            </w:r>
          </w:p>
        </w:tc>
      </w:tr>
      <w:tr w:rsidR="009C1422" w14:paraId="24D33BD7" w14:textId="77777777" w:rsidTr="00CA11A5">
        <w:trPr>
          <w:trHeight w:val="70"/>
          <w:jc w:val="center"/>
        </w:trPr>
        <w:tc>
          <w:tcPr>
            <w:tcW w:w="9855" w:type="dxa"/>
            <w:gridSpan w:val="8"/>
            <w:tcBorders>
              <w:top w:val="nil"/>
              <w:left w:val="single" w:sz="4" w:space="0" w:color="auto"/>
              <w:bottom w:val="single" w:sz="4" w:space="0" w:color="auto"/>
              <w:right w:val="single" w:sz="4" w:space="0" w:color="auto"/>
            </w:tcBorders>
          </w:tcPr>
          <w:p w14:paraId="170E90BC" w14:textId="77777777" w:rsidR="009C1422" w:rsidRDefault="009C1422" w:rsidP="009C1422">
            <w:pPr>
              <w:spacing w:line="276" w:lineRule="auto"/>
              <w:jc w:val="both"/>
              <w:rPr>
                <w:lang w:eastAsia="en-US"/>
              </w:rPr>
            </w:pPr>
          </w:p>
        </w:tc>
      </w:tr>
      <w:tr w:rsidR="009C1422" w14:paraId="46D04B1D" w14:textId="77777777" w:rsidTr="009C142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6AB5BC7" w14:textId="77777777" w:rsidR="009C1422" w:rsidRDefault="009C1422" w:rsidP="009C1422">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14:paraId="06ECD5BC" w14:textId="77777777" w:rsidR="009C1422" w:rsidRDefault="009C1422" w:rsidP="009C1422">
            <w:pPr>
              <w:spacing w:line="276" w:lineRule="auto"/>
              <w:jc w:val="both"/>
              <w:rPr>
                <w:lang w:eastAsia="en-US"/>
              </w:rPr>
            </w:pPr>
          </w:p>
        </w:tc>
      </w:tr>
      <w:tr w:rsidR="009C1422" w14:paraId="234D5771" w14:textId="77777777" w:rsidTr="008E2513">
        <w:trPr>
          <w:trHeight w:val="3264"/>
          <w:jc w:val="center"/>
        </w:trPr>
        <w:tc>
          <w:tcPr>
            <w:tcW w:w="9855" w:type="dxa"/>
            <w:gridSpan w:val="8"/>
            <w:tcBorders>
              <w:top w:val="nil"/>
              <w:left w:val="single" w:sz="4" w:space="0" w:color="auto"/>
              <w:bottom w:val="single" w:sz="12" w:space="0" w:color="auto"/>
              <w:right w:val="single" w:sz="4" w:space="0" w:color="auto"/>
            </w:tcBorders>
          </w:tcPr>
          <w:p w14:paraId="3FDE6BC1" w14:textId="77777777" w:rsidR="009C1422" w:rsidRDefault="009C1422" w:rsidP="0014285A">
            <w:pPr>
              <w:rPr>
                <w:lang w:eastAsia="en-US"/>
              </w:rPr>
            </w:pPr>
            <w:r>
              <w:rPr>
                <w:lang w:eastAsia="en-US"/>
              </w:rPr>
              <w:t>Vymezení, objasnění, rozlišení základních pojmů: péče/výchova a vzdělávání, rané vzdělávání.</w:t>
            </w:r>
          </w:p>
          <w:p w14:paraId="52D8AB3F" w14:textId="77777777" w:rsidR="009C1422" w:rsidRDefault="009C1422" w:rsidP="0014285A">
            <w:pPr>
              <w:rPr>
                <w:lang w:eastAsia="en-US"/>
              </w:rPr>
            </w:pPr>
            <w:r>
              <w:rPr>
                <w:lang w:eastAsia="en-US"/>
              </w:rPr>
              <w:t xml:space="preserve">Potřeby versus učení u dítěte do tří let věku. </w:t>
            </w:r>
          </w:p>
          <w:p w14:paraId="5D2E6B73" w14:textId="77777777" w:rsidR="009C1422" w:rsidRDefault="009C1422" w:rsidP="0014285A">
            <w:pPr>
              <w:rPr>
                <w:lang w:eastAsia="en-US"/>
              </w:rPr>
            </w:pPr>
            <w:r>
              <w:rPr>
                <w:lang w:eastAsia="en-US"/>
              </w:rPr>
              <w:t>Systémy raného vzdělávání v České republice a v zahraničí.</w:t>
            </w:r>
          </w:p>
          <w:p w14:paraId="58DCF344" w14:textId="77777777" w:rsidR="009C1422" w:rsidRDefault="009C1422" w:rsidP="0014285A">
            <w:pPr>
              <w:rPr>
                <w:lang w:eastAsia="en-US"/>
              </w:rPr>
            </w:pPr>
            <w:r>
              <w:rPr>
                <w:lang w:eastAsia="en-US"/>
              </w:rPr>
              <w:t xml:space="preserve">Možnosti a podmínky výchovy a vzdělávání dětí do tří let v MŠ. </w:t>
            </w:r>
          </w:p>
          <w:p w14:paraId="2F6D6566" w14:textId="77777777" w:rsidR="009C1422" w:rsidRDefault="009C1422" w:rsidP="0014285A">
            <w:pPr>
              <w:rPr>
                <w:lang w:eastAsia="en-US"/>
              </w:rPr>
            </w:pPr>
            <w:r>
              <w:rPr>
                <w:lang w:eastAsia="en-US"/>
              </w:rPr>
              <w:t xml:space="preserve">Specifika kognitivního vývoje dítěte do tří let věku. </w:t>
            </w:r>
          </w:p>
          <w:p w14:paraId="12D7D0E6" w14:textId="77777777" w:rsidR="009C1422" w:rsidRDefault="009C1422" w:rsidP="0014285A">
            <w:pPr>
              <w:rPr>
                <w:lang w:eastAsia="en-US"/>
              </w:rPr>
            </w:pPr>
            <w:r>
              <w:rPr>
                <w:lang w:eastAsia="en-US"/>
              </w:rPr>
              <w:t xml:space="preserve">Specifika emocionálního vývoje dítěte do tří let věku. </w:t>
            </w:r>
          </w:p>
          <w:p w14:paraId="7C75CF08" w14:textId="77777777" w:rsidR="009C1422" w:rsidRDefault="009C1422" w:rsidP="0014285A">
            <w:pPr>
              <w:rPr>
                <w:lang w:eastAsia="en-US"/>
              </w:rPr>
            </w:pPr>
            <w:r>
              <w:rPr>
                <w:lang w:eastAsia="en-US"/>
              </w:rPr>
              <w:t xml:space="preserve">Specifika psychomotorického vývoje dítěte do tří let věku. </w:t>
            </w:r>
          </w:p>
          <w:p w14:paraId="4E94710C" w14:textId="77777777" w:rsidR="009C1422" w:rsidRDefault="009C1422" w:rsidP="0014285A">
            <w:pPr>
              <w:rPr>
                <w:lang w:eastAsia="en-US"/>
              </w:rPr>
            </w:pPr>
            <w:r>
              <w:rPr>
                <w:lang w:eastAsia="en-US"/>
              </w:rPr>
              <w:t xml:space="preserve">Role učitele ve výchově a vzdělávání dítěte do tří let věku.   </w:t>
            </w:r>
          </w:p>
          <w:p w14:paraId="2FC1BF0A" w14:textId="77777777" w:rsidR="009C1422" w:rsidRDefault="009C1422" w:rsidP="0014285A">
            <w:pPr>
              <w:rPr>
                <w:lang w:eastAsia="en-US"/>
              </w:rPr>
            </w:pPr>
            <w:r>
              <w:rPr>
                <w:lang w:eastAsia="en-US"/>
              </w:rPr>
              <w:t xml:space="preserve">Diagnostika dítěte do tří let věku. </w:t>
            </w:r>
          </w:p>
          <w:p w14:paraId="36CAA8C4" w14:textId="77777777" w:rsidR="009C1422" w:rsidRDefault="009C1422" w:rsidP="0014285A">
            <w:pPr>
              <w:rPr>
                <w:lang w:eastAsia="en-US"/>
              </w:rPr>
            </w:pPr>
            <w:r>
              <w:rPr>
                <w:lang w:eastAsia="en-US"/>
              </w:rPr>
              <w:t xml:space="preserve">Péče o dítě do tří let v mezinárodní perspektivě. </w:t>
            </w:r>
          </w:p>
          <w:p w14:paraId="17B941A5" w14:textId="77777777" w:rsidR="009C1422" w:rsidRDefault="009C1422" w:rsidP="0014285A">
            <w:pPr>
              <w:rPr>
                <w:lang w:eastAsia="en-US"/>
              </w:rPr>
            </w:pPr>
            <w:r>
              <w:rPr>
                <w:lang w:eastAsia="en-US"/>
              </w:rPr>
              <w:t>Tvorba kurikula pro vzdělávání dětí mladší 3 let.</w:t>
            </w:r>
          </w:p>
          <w:p w14:paraId="391813A2" w14:textId="77777777" w:rsidR="009C1422" w:rsidRDefault="009C1422" w:rsidP="0014285A">
            <w:pPr>
              <w:rPr>
                <w:lang w:eastAsia="en-US"/>
              </w:rPr>
            </w:pPr>
            <w:r>
              <w:rPr>
                <w:lang w:eastAsia="en-US"/>
              </w:rPr>
              <w:t xml:space="preserve">Komparace kurikula pro děti mladší tří let v České republice a v zahraničí. </w:t>
            </w:r>
          </w:p>
          <w:p w14:paraId="6BB60CA2" w14:textId="77777777" w:rsidR="009C1422" w:rsidRDefault="009C1422" w:rsidP="0014285A">
            <w:pPr>
              <w:rPr>
                <w:lang w:eastAsia="en-US"/>
              </w:rPr>
            </w:pPr>
            <w:r>
              <w:rPr>
                <w:lang w:eastAsia="en-US"/>
              </w:rPr>
              <w:t>Současné trendy a výzvy v předškolním vzdělávání.</w:t>
            </w:r>
          </w:p>
          <w:p w14:paraId="420F9A70" w14:textId="77777777" w:rsidR="009C1422" w:rsidRDefault="009C1422" w:rsidP="0014285A">
            <w:pPr>
              <w:rPr>
                <w:lang w:eastAsia="en-US"/>
              </w:rPr>
            </w:pPr>
            <w:r>
              <w:rPr>
                <w:lang w:eastAsia="en-US"/>
              </w:rPr>
              <w:t>Český a zahraniční výzkumu v problematice vzdělávání dětí mladších 3 let.</w:t>
            </w:r>
          </w:p>
          <w:p w14:paraId="6BA490A1" w14:textId="77777777" w:rsidR="008E2513" w:rsidRDefault="008E2513" w:rsidP="008563DA">
            <w:pPr>
              <w:jc w:val="both"/>
              <w:rPr>
                <w:lang w:eastAsia="en-US"/>
              </w:rPr>
            </w:pPr>
          </w:p>
        </w:tc>
      </w:tr>
      <w:tr w:rsidR="009C1422" w14:paraId="39B4F682" w14:textId="77777777" w:rsidTr="009C1422">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92053B4" w14:textId="77777777" w:rsidR="009C1422" w:rsidRDefault="009C1422" w:rsidP="009C1422">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18380F70" w14:textId="77777777" w:rsidR="009C1422" w:rsidRDefault="009C1422" w:rsidP="009C1422">
            <w:pPr>
              <w:spacing w:line="276" w:lineRule="auto"/>
              <w:jc w:val="both"/>
              <w:rPr>
                <w:lang w:eastAsia="en-US"/>
              </w:rPr>
            </w:pPr>
          </w:p>
        </w:tc>
      </w:tr>
      <w:tr w:rsidR="009C1422" w14:paraId="782315B2" w14:textId="77777777" w:rsidTr="009C1422">
        <w:trPr>
          <w:trHeight w:val="1497"/>
          <w:jc w:val="center"/>
        </w:trPr>
        <w:tc>
          <w:tcPr>
            <w:tcW w:w="9855" w:type="dxa"/>
            <w:gridSpan w:val="8"/>
            <w:tcBorders>
              <w:top w:val="nil"/>
              <w:left w:val="single" w:sz="4" w:space="0" w:color="auto"/>
              <w:bottom w:val="single" w:sz="4" w:space="0" w:color="auto"/>
              <w:right w:val="single" w:sz="4" w:space="0" w:color="auto"/>
            </w:tcBorders>
          </w:tcPr>
          <w:p w14:paraId="6E61A341" w14:textId="77777777" w:rsidR="009C1422" w:rsidRPr="00563638" w:rsidRDefault="009C1422" w:rsidP="008E2513">
            <w:pPr>
              <w:jc w:val="both"/>
              <w:rPr>
                <w:b/>
                <w:lang w:eastAsia="en-US"/>
              </w:rPr>
            </w:pPr>
            <w:r w:rsidRPr="00563638">
              <w:rPr>
                <w:b/>
                <w:lang w:eastAsia="en-US"/>
              </w:rPr>
              <w:t>Povinná literatura</w:t>
            </w:r>
            <w:r w:rsidR="00A949D7">
              <w:rPr>
                <w:b/>
                <w:lang w:eastAsia="en-US"/>
              </w:rPr>
              <w:t>:</w:t>
            </w:r>
          </w:p>
          <w:p w14:paraId="32C0E023" w14:textId="77777777" w:rsidR="009C1422" w:rsidRDefault="009C1422" w:rsidP="0014285A">
            <w:pPr>
              <w:rPr>
                <w:lang w:eastAsia="en-US"/>
              </w:rPr>
            </w:pPr>
            <w:r>
              <w:rPr>
                <w:lang w:eastAsia="en-US"/>
              </w:rPr>
              <w:t xml:space="preserve">Gavora, P., Wiegerová, A., &amp; Navrátilová, H. (2018). </w:t>
            </w:r>
            <w:r w:rsidRPr="00BE0EA5">
              <w:rPr>
                <w:lang w:eastAsia="en-US"/>
              </w:rPr>
              <w:t>Předškolní vzdělávání od dvou let: důvod</w:t>
            </w:r>
            <w:r>
              <w:rPr>
                <w:lang w:eastAsia="en-US"/>
              </w:rPr>
              <w:t xml:space="preserve">y rodičů a přesvědčení učitelů. </w:t>
            </w:r>
            <w:r w:rsidRPr="00BE0EA5">
              <w:rPr>
                <w:i/>
                <w:lang w:eastAsia="en-US"/>
              </w:rPr>
              <w:t>Orbis Scholae</w:t>
            </w:r>
            <w:r>
              <w:rPr>
                <w:lang w:eastAsia="en-US"/>
              </w:rPr>
              <w:t>, v recenzním řízení.</w:t>
            </w:r>
          </w:p>
          <w:p w14:paraId="2C636B5E" w14:textId="77777777" w:rsidR="00A36F15" w:rsidRDefault="00A36F15" w:rsidP="0014285A">
            <w:pPr>
              <w:rPr>
                <w:lang w:eastAsia="en-US"/>
              </w:rPr>
            </w:pPr>
            <w:r w:rsidRPr="00BE0EA5">
              <w:rPr>
                <w:lang w:eastAsia="en-US"/>
              </w:rPr>
              <w:t xml:space="preserve">Kropáčková, J., &amp; Splavcová, H. (2016). </w:t>
            </w:r>
            <w:r w:rsidRPr="00BE0EA5">
              <w:rPr>
                <w:i/>
                <w:lang w:eastAsia="en-US"/>
              </w:rPr>
              <w:t>Dvouleté děti v předškolním vzdělávání</w:t>
            </w:r>
            <w:r w:rsidRPr="00BE0EA5">
              <w:rPr>
                <w:lang w:eastAsia="en-US"/>
              </w:rPr>
              <w:t>. Praha: Raabe.</w:t>
            </w:r>
          </w:p>
          <w:p w14:paraId="7D1AC804" w14:textId="77777777" w:rsidR="00A36F15" w:rsidRPr="00A36F15" w:rsidRDefault="00A36F15" w:rsidP="0014285A">
            <w:pPr>
              <w:rPr>
                <w:lang w:eastAsia="en-US"/>
              </w:rPr>
            </w:pPr>
            <w:r w:rsidRPr="00BE0EA5">
              <w:rPr>
                <w:lang w:eastAsia="en-US"/>
              </w:rPr>
              <w:t xml:space="preserve">Syslová, Z., Borkovcová, I., &amp; Průcha, J. (2014). </w:t>
            </w:r>
            <w:r w:rsidRPr="00BE0EA5">
              <w:rPr>
                <w:i/>
                <w:lang w:eastAsia="en-US"/>
              </w:rPr>
              <w:t>Péče a vzdělávání dětí v raném věku: komparace české a zahraniční situace</w:t>
            </w:r>
            <w:r w:rsidRPr="00BE0EA5">
              <w:rPr>
                <w:lang w:eastAsia="en-US"/>
              </w:rPr>
              <w:t>. Praha: Wolters Kluwer ČR.</w:t>
            </w:r>
          </w:p>
          <w:p w14:paraId="07783D9D" w14:textId="77777777" w:rsidR="009C1422" w:rsidRDefault="009C1422" w:rsidP="0014285A">
            <w:pPr>
              <w:rPr>
                <w:lang w:eastAsia="en-US"/>
              </w:rPr>
            </w:pPr>
            <w:r>
              <w:rPr>
                <w:lang w:eastAsia="en-US"/>
              </w:rPr>
              <w:t>Šulová, L</w:t>
            </w:r>
            <w:r w:rsidRPr="00BC3330">
              <w:rPr>
                <w:lang w:eastAsia="en-US"/>
              </w:rPr>
              <w:t xml:space="preserve">. </w:t>
            </w:r>
            <w:r>
              <w:rPr>
                <w:lang w:eastAsia="en-US"/>
              </w:rPr>
              <w:t xml:space="preserve">(2004). </w:t>
            </w:r>
            <w:r w:rsidRPr="00BE0EA5">
              <w:rPr>
                <w:i/>
                <w:lang w:eastAsia="en-US"/>
              </w:rPr>
              <w:t>Raný psychický vývoj dítěte</w:t>
            </w:r>
            <w:r w:rsidRPr="00BC3330">
              <w:rPr>
                <w:lang w:eastAsia="en-US"/>
              </w:rPr>
              <w:t>. Praha: Karolinum</w:t>
            </w:r>
            <w:r>
              <w:rPr>
                <w:lang w:eastAsia="en-US"/>
              </w:rPr>
              <w:t>.</w:t>
            </w:r>
          </w:p>
          <w:p w14:paraId="2AE062C3" w14:textId="77777777" w:rsidR="00CA11A5" w:rsidRDefault="00CA11A5" w:rsidP="008563DA">
            <w:pPr>
              <w:jc w:val="both"/>
              <w:rPr>
                <w:lang w:eastAsia="en-US"/>
              </w:rPr>
            </w:pPr>
          </w:p>
          <w:p w14:paraId="7D39AB8D" w14:textId="77777777" w:rsidR="009C1422" w:rsidRPr="00563638" w:rsidRDefault="009C1422" w:rsidP="008E2513">
            <w:pPr>
              <w:jc w:val="both"/>
              <w:rPr>
                <w:b/>
                <w:lang w:eastAsia="en-US"/>
              </w:rPr>
            </w:pPr>
            <w:r w:rsidRPr="00563638">
              <w:rPr>
                <w:b/>
                <w:lang w:eastAsia="en-US"/>
              </w:rPr>
              <w:t>Doporučená literatura</w:t>
            </w:r>
            <w:r w:rsidR="00A949D7">
              <w:rPr>
                <w:b/>
                <w:lang w:eastAsia="en-US"/>
              </w:rPr>
              <w:t>:</w:t>
            </w:r>
          </w:p>
          <w:p w14:paraId="287742D3" w14:textId="77777777" w:rsidR="009C1422" w:rsidRDefault="009C1422" w:rsidP="0014285A">
            <w:pPr>
              <w:rPr>
                <w:lang w:eastAsia="en-US"/>
              </w:rPr>
            </w:pPr>
            <w:r>
              <w:rPr>
                <w:lang w:eastAsia="en-US"/>
              </w:rPr>
              <w:t>Mareš, J</w:t>
            </w:r>
            <w:r w:rsidRPr="00BC3330">
              <w:rPr>
                <w:lang w:eastAsia="en-US"/>
              </w:rPr>
              <w:t xml:space="preserve">. </w:t>
            </w:r>
            <w:r>
              <w:rPr>
                <w:lang w:eastAsia="en-US"/>
              </w:rPr>
              <w:t xml:space="preserve">(2013). </w:t>
            </w:r>
            <w:r w:rsidRPr="00BE0EA5">
              <w:rPr>
                <w:i/>
                <w:lang w:eastAsia="en-US"/>
              </w:rPr>
              <w:t>Pedagogická psychologie</w:t>
            </w:r>
            <w:r w:rsidRPr="00BC3330">
              <w:rPr>
                <w:lang w:eastAsia="en-US"/>
              </w:rPr>
              <w:t>. Praha: Portál</w:t>
            </w:r>
            <w:r>
              <w:rPr>
                <w:lang w:eastAsia="en-US"/>
              </w:rPr>
              <w:t>.</w:t>
            </w:r>
          </w:p>
          <w:p w14:paraId="024B6336" w14:textId="77777777" w:rsidR="009C1422" w:rsidRDefault="009C1422" w:rsidP="0014285A">
            <w:pPr>
              <w:rPr>
                <w:lang w:eastAsia="en-US"/>
              </w:rPr>
            </w:pPr>
            <w:r>
              <w:rPr>
                <w:lang w:eastAsia="en-US"/>
              </w:rPr>
              <w:t>Matějček, Z</w:t>
            </w:r>
            <w:r w:rsidRPr="00BC3330">
              <w:rPr>
                <w:lang w:eastAsia="en-US"/>
              </w:rPr>
              <w:t xml:space="preserve">. </w:t>
            </w:r>
            <w:r>
              <w:rPr>
                <w:lang w:eastAsia="en-US"/>
              </w:rPr>
              <w:t xml:space="preserve">(2005). </w:t>
            </w:r>
            <w:r w:rsidRPr="00BE0EA5">
              <w:rPr>
                <w:i/>
                <w:lang w:eastAsia="en-US"/>
              </w:rPr>
              <w:t>Prvních 6 let ve vývoji a výchově dítěte</w:t>
            </w:r>
            <w:r w:rsidRPr="00BC3330">
              <w:rPr>
                <w:lang w:eastAsia="en-US"/>
              </w:rPr>
              <w:t>. Praha: Grada</w:t>
            </w:r>
            <w:r>
              <w:rPr>
                <w:lang w:eastAsia="en-US"/>
              </w:rPr>
              <w:t>.</w:t>
            </w:r>
          </w:p>
          <w:p w14:paraId="2129B7D4" w14:textId="77777777" w:rsidR="009C1422" w:rsidRDefault="009C1422" w:rsidP="0014285A">
            <w:pPr>
              <w:rPr>
                <w:lang w:eastAsia="en-US"/>
              </w:rPr>
            </w:pPr>
            <w:r w:rsidRPr="00BE0EA5">
              <w:rPr>
                <w:lang w:eastAsia="en-US"/>
              </w:rPr>
              <w:t xml:space="preserve">Průcha, J. (2016). </w:t>
            </w:r>
            <w:r w:rsidRPr="00BE0EA5">
              <w:rPr>
                <w:i/>
                <w:lang w:eastAsia="en-US"/>
              </w:rPr>
              <w:t>Předškolní dítě a svět vzdělávání: přehled teorie, praxe a výzkumných poznatků</w:t>
            </w:r>
            <w:r w:rsidRPr="00BE0EA5">
              <w:rPr>
                <w:lang w:eastAsia="en-US"/>
              </w:rPr>
              <w:t>. Praha: Wolters Kluwer.</w:t>
            </w:r>
          </w:p>
          <w:p w14:paraId="587E161C" w14:textId="77777777" w:rsidR="008E2513" w:rsidRDefault="008E2513" w:rsidP="008563DA">
            <w:pPr>
              <w:jc w:val="both"/>
              <w:rPr>
                <w:lang w:eastAsia="en-US"/>
              </w:rPr>
            </w:pPr>
          </w:p>
        </w:tc>
      </w:tr>
      <w:tr w:rsidR="009C1422" w14:paraId="41E12753" w14:textId="77777777" w:rsidTr="009C1422">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75045295" w14:textId="77777777" w:rsidR="009C1422" w:rsidRDefault="009C1422" w:rsidP="009C1422">
            <w:pPr>
              <w:spacing w:line="276" w:lineRule="auto"/>
              <w:jc w:val="center"/>
              <w:rPr>
                <w:b/>
                <w:lang w:eastAsia="en-US"/>
              </w:rPr>
            </w:pPr>
            <w:r>
              <w:rPr>
                <w:b/>
                <w:lang w:eastAsia="en-US"/>
              </w:rPr>
              <w:t>Informace ke kombinované nebo distanční formě</w:t>
            </w:r>
          </w:p>
        </w:tc>
      </w:tr>
      <w:tr w:rsidR="009C1422" w14:paraId="08294952" w14:textId="77777777" w:rsidTr="009C1422">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5AE651B" w14:textId="77777777" w:rsidR="009C1422" w:rsidRDefault="009C1422" w:rsidP="009C1422">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3E69A15D" w14:textId="77777777" w:rsidR="009C1422" w:rsidRDefault="009C1422" w:rsidP="009C1422">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5603DA1" w14:textId="77777777" w:rsidR="009C1422" w:rsidRDefault="009C1422" w:rsidP="009C1422">
            <w:pPr>
              <w:spacing w:line="276" w:lineRule="auto"/>
              <w:jc w:val="both"/>
              <w:rPr>
                <w:b/>
                <w:lang w:eastAsia="en-US"/>
              </w:rPr>
            </w:pPr>
            <w:r>
              <w:rPr>
                <w:b/>
                <w:lang w:eastAsia="en-US"/>
              </w:rPr>
              <w:t xml:space="preserve">hodin </w:t>
            </w:r>
          </w:p>
        </w:tc>
      </w:tr>
      <w:tr w:rsidR="009C1422" w14:paraId="025BC423" w14:textId="77777777" w:rsidTr="009C1422">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2EE7DC5" w14:textId="77777777" w:rsidR="009C1422" w:rsidRDefault="009C1422" w:rsidP="009C1422">
            <w:pPr>
              <w:spacing w:line="276" w:lineRule="auto"/>
              <w:jc w:val="both"/>
              <w:rPr>
                <w:b/>
                <w:lang w:eastAsia="en-US"/>
              </w:rPr>
            </w:pPr>
            <w:r>
              <w:rPr>
                <w:b/>
                <w:lang w:eastAsia="en-US"/>
              </w:rPr>
              <w:t>Informace o způsobu kontaktu s</w:t>
            </w:r>
            <w:r w:rsidR="00CA11A5">
              <w:rPr>
                <w:b/>
                <w:lang w:eastAsia="en-US"/>
              </w:rPr>
              <w:t> </w:t>
            </w:r>
            <w:r>
              <w:rPr>
                <w:b/>
                <w:lang w:eastAsia="en-US"/>
              </w:rPr>
              <w:t>vyučujícím</w:t>
            </w:r>
          </w:p>
        </w:tc>
      </w:tr>
      <w:tr w:rsidR="009C1422" w14:paraId="72C41AC3" w14:textId="77777777" w:rsidTr="00CA11A5">
        <w:trPr>
          <w:trHeight w:val="136"/>
          <w:jc w:val="center"/>
        </w:trPr>
        <w:tc>
          <w:tcPr>
            <w:tcW w:w="9855" w:type="dxa"/>
            <w:gridSpan w:val="8"/>
            <w:tcBorders>
              <w:top w:val="single" w:sz="4" w:space="0" w:color="auto"/>
              <w:left w:val="single" w:sz="4" w:space="0" w:color="auto"/>
              <w:bottom w:val="single" w:sz="4" w:space="0" w:color="auto"/>
              <w:right w:val="single" w:sz="4" w:space="0" w:color="auto"/>
            </w:tcBorders>
          </w:tcPr>
          <w:p w14:paraId="158036D4" w14:textId="77777777" w:rsidR="009C1422" w:rsidRDefault="009C1422" w:rsidP="009C1422">
            <w:pPr>
              <w:spacing w:line="276" w:lineRule="auto"/>
              <w:jc w:val="both"/>
              <w:rPr>
                <w:lang w:eastAsia="en-US"/>
              </w:rPr>
            </w:pPr>
          </w:p>
        </w:tc>
      </w:tr>
    </w:tbl>
    <w:p w14:paraId="6843A113" w14:textId="77777777" w:rsidR="008E2513" w:rsidRDefault="008E2513">
      <w:pPr>
        <w:rPr>
          <w:b/>
          <w:sz w:val="28"/>
        </w:rPr>
      </w:pPr>
    </w:p>
    <w:p w14:paraId="05874806" w14:textId="77777777" w:rsidR="00D06270" w:rsidRDefault="008E2513">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7757D" w14:paraId="611853A0" w14:textId="77777777" w:rsidTr="003B3186">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1E2B3CB" w14:textId="77777777" w:rsidR="0017757D" w:rsidRDefault="0017757D" w:rsidP="00C15984">
            <w:pPr>
              <w:spacing w:line="276" w:lineRule="auto"/>
              <w:jc w:val="both"/>
              <w:rPr>
                <w:b/>
                <w:sz w:val="28"/>
                <w:lang w:eastAsia="en-US"/>
              </w:rPr>
            </w:pPr>
            <w:r>
              <w:br w:type="page"/>
            </w:r>
            <w:r>
              <w:rPr>
                <w:b/>
                <w:sz w:val="28"/>
                <w:lang w:eastAsia="en-US"/>
              </w:rPr>
              <w:t>B-III – Charakteristika studijního předmětu</w:t>
            </w:r>
          </w:p>
        </w:tc>
      </w:tr>
      <w:tr w:rsidR="0017757D" w14:paraId="15235DAB" w14:textId="77777777" w:rsidTr="003B3186">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7D4D1C01" w14:textId="77777777" w:rsidR="0017757D" w:rsidRDefault="0017757D" w:rsidP="00C15984">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12384E5F" w14:textId="77777777" w:rsidR="0017757D" w:rsidRDefault="0017757D" w:rsidP="00C15984">
            <w:pPr>
              <w:rPr>
                <w:lang w:eastAsia="en-US"/>
              </w:rPr>
            </w:pPr>
            <w:r>
              <w:t>Alternativní přístupy v předškolním vzdělávání</w:t>
            </w:r>
          </w:p>
        </w:tc>
      </w:tr>
      <w:tr w:rsidR="0017757D" w14:paraId="039A22BE" w14:textId="77777777"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8CD23B8" w14:textId="77777777" w:rsidR="0017757D" w:rsidRDefault="0017757D" w:rsidP="00C15984">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0DFFEF8" w14:textId="77777777" w:rsidR="0017757D" w:rsidRDefault="0017757D" w:rsidP="00C15984">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C45419D" w14:textId="77777777" w:rsidR="0017757D" w:rsidRDefault="0017757D" w:rsidP="00C15984">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37F315DA" w14:textId="77777777" w:rsidR="0017757D" w:rsidRDefault="0017757D" w:rsidP="00C15984">
            <w:pPr>
              <w:spacing w:line="276" w:lineRule="auto"/>
              <w:jc w:val="both"/>
              <w:rPr>
                <w:lang w:eastAsia="en-US"/>
              </w:rPr>
            </w:pPr>
            <w:r>
              <w:rPr>
                <w:lang w:eastAsia="en-US"/>
              </w:rPr>
              <w:t>2/ZS</w:t>
            </w:r>
          </w:p>
        </w:tc>
      </w:tr>
      <w:tr w:rsidR="0017757D" w14:paraId="46205A87" w14:textId="77777777"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B337EA2" w14:textId="77777777" w:rsidR="0017757D" w:rsidRDefault="0017757D" w:rsidP="00C15984">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18DDBC1" w14:textId="77777777" w:rsidR="0017757D" w:rsidRDefault="0017757D" w:rsidP="00C15984">
            <w:pPr>
              <w:spacing w:line="276" w:lineRule="auto"/>
              <w:jc w:val="both"/>
              <w:rPr>
                <w:lang w:eastAsia="en-US"/>
              </w:rPr>
            </w:pPr>
            <w:r>
              <w:rPr>
                <w:lang w:eastAsia="en-US"/>
              </w:rPr>
              <w:t>28s+14c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A3438DC" w14:textId="77777777" w:rsidR="0017757D" w:rsidRDefault="0017757D" w:rsidP="00C15984">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075F6D0" w14:textId="77777777" w:rsidR="0017757D" w:rsidRDefault="0017757D" w:rsidP="00C15984">
            <w:pPr>
              <w:spacing w:line="276" w:lineRule="auto"/>
              <w:jc w:val="both"/>
              <w:rPr>
                <w:lang w:eastAsia="en-US"/>
              </w:rPr>
            </w:pPr>
            <w:r>
              <w:rPr>
                <w:lang w:eastAsia="en-US"/>
              </w:rP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88A4775" w14:textId="77777777" w:rsidR="0017757D" w:rsidRDefault="0017757D" w:rsidP="00C15984">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BE40855" w14:textId="77777777" w:rsidR="0017757D" w:rsidRDefault="0017757D" w:rsidP="00C15984">
            <w:pPr>
              <w:spacing w:line="276" w:lineRule="auto"/>
              <w:jc w:val="both"/>
              <w:rPr>
                <w:lang w:eastAsia="en-US"/>
              </w:rPr>
            </w:pPr>
            <w:r>
              <w:rPr>
                <w:lang w:eastAsia="en-US"/>
              </w:rPr>
              <w:t>3</w:t>
            </w:r>
          </w:p>
        </w:tc>
      </w:tr>
      <w:tr w:rsidR="0017757D" w14:paraId="707C2341" w14:textId="77777777"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23DC8FA" w14:textId="77777777" w:rsidR="0017757D" w:rsidRDefault="0017757D" w:rsidP="00C15984">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77541A26" w14:textId="77777777" w:rsidR="0017757D" w:rsidRDefault="0017757D" w:rsidP="00C15984">
            <w:pPr>
              <w:spacing w:line="276" w:lineRule="auto"/>
              <w:jc w:val="both"/>
              <w:rPr>
                <w:lang w:eastAsia="en-US"/>
              </w:rPr>
            </w:pPr>
          </w:p>
        </w:tc>
      </w:tr>
      <w:tr w:rsidR="0017757D" w14:paraId="5C054D5D" w14:textId="77777777"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56173C4" w14:textId="77777777" w:rsidR="0017757D" w:rsidRDefault="0017757D" w:rsidP="00C15984">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6A3097B" w14:textId="77777777" w:rsidR="0017757D" w:rsidRDefault="0017757D" w:rsidP="008563DA">
            <w:pPr>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7AFA760" w14:textId="77777777" w:rsidR="0017757D" w:rsidRDefault="0017757D" w:rsidP="00C15984">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8B4D2BC" w14:textId="77777777" w:rsidR="0017757D" w:rsidRDefault="0017757D" w:rsidP="008563DA">
            <w:pPr>
              <w:jc w:val="both"/>
              <w:rPr>
                <w:lang w:eastAsia="en-US"/>
              </w:rPr>
            </w:pPr>
            <w:r>
              <w:rPr>
                <w:lang w:eastAsia="en-US"/>
              </w:rPr>
              <w:t>seminář, cvičení</w:t>
            </w:r>
          </w:p>
        </w:tc>
      </w:tr>
      <w:tr w:rsidR="0017757D" w14:paraId="7FB48CC7" w14:textId="77777777"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275C52C" w14:textId="77777777" w:rsidR="0017757D" w:rsidRDefault="0017757D" w:rsidP="00C15984">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0B1A0167" w14:textId="77777777" w:rsidR="0017757D" w:rsidRDefault="0017757D" w:rsidP="008563DA">
            <w:pPr>
              <w:jc w:val="both"/>
              <w:rPr>
                <w:lang w:eastAsia="en-US"/>
              </w:rPr>
            </w:pPr>
            <w:r>
              <w:rPr>
                <w:lang w:eastAsia="en-US"/>
              </w:rPr>
              <w:t>Esej na zadané téma odhalující orientaci v alternativních vzdělávacích směrech.</w:t>
            </w:r>
          </w:p>
        </w:tc>
      </w:tr>
      <w:tr w:rsidR="0017757D" w14:paraId="59232E04" w14:textId="77777777" w:rsidTr="003B3186">
        <w:trPr>
          <w:trHeight w:val="156"/>
          <w:jc w:val="center"/>
        </w:trPr>
        <w:tc>
          <w:tcPr>
            <w:tcW w:w="9855" w:type="dxa"/>
            <w:gridSpan w:val="8"/>
            <w:tcBorders>
              <w:top w:val="nil"/>
              <w:left w:val="single" w:sz="4" w:space="0" w:color="auto"/>
              <w:bottom w:val="single" w:sz="4" w:space="0" w:color="auto"/>
              <w:right w:val="single" w:sz="4" w:space="0" w:color="auto"/>
            </w:tcBorders>
          </w:tcPr>
          <w:p w14:paraId="4C89AF9E" w14:textId="77777777" w:rsidR="0017757D" w:rsidRDefault="0017757D" w:rsidP="00C15984">
            <w:pPr>
              <w:spacing w:line="276" w:lineRule="auto"/>
              <w:jc w:val="both"/>
              <w:rPr>
                <w:lang w:eastAsia="en-US"/>
              </w:rPr>
            </w:pPr>
          </w:p>
        </w:tc>
      </w:tr>
      <w:tr w:rsidR="0017757D" w14:paraId="63561C52" w14:textId="77777777" w:rsidTr="003B3186">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35A945B1" w14:textId="77777777" w:rsidR="0017757D" w:rsidRDefault="0017757D" w:rsidP="00C15984">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39E362E7" w14:textId="77777777" w:rsidR="0017757D" w:rsidRPr="00A12A3D" w:rsidRDefault="0017757D" w:rsidP="008563DA">
            <w:r>
              <w:t>Mgr. Markéta Hrozová, Ph.D.</w:t>
            </w:r>
          </w:p>
        </w:tc>
      </w:tr>
      <w:tr w:rsidR="0017757D" w14:paraId="10A95122" w14:textId="77777777" w:rsidTr="003B3186">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79895EE9" w14:textId="77777777" w:rsidR="0017757D" w:rsidRDefault="0017757D" w:rsidP="00C15984">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260B0AC8" w14:textId="77777777" w:rsidR="0017757D" w:rsidRDefault="0017757D" w:rsidP="008563DA">
            <w:pPr>
              <w:jc w:val="both"/>
              <w:rPr>
                <w:lang w:eastAsia="en-US"/>
              </w:rPr>
            </w:pPr>
            <w:r>
              <w:rPr>
                <w:lang w:eastAsia="en-US"/>
              </w:rPr>
              <w:t>vede seminář, cvičící</w:t>
            </w:r>
          </w:p>
        </w:tc>
      </w:tr>
      <w:tr w:rsidR="0017757D" w14:paraId="7078DA5F" w14:textId="77777777"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A9A3ADA" w14:textId="77777777" w:rsidR="0017757D" w:rsidRDefault="0017757D" w:rsidP="00C15984">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19D08B33" w14:textId="77777777" w:rsidR="0017757D" w:rsidRDefault="0017757D" w:rsidP="008563DA">
            <w:r>
              <w:t>Mgr. Markéta Hrozová, Ph.D., 100%</w:t>
            </w:r>
          </w:p>
        </w:tc>
      </w:tr>
      <w:tr w:rsidR="0017757D" w14:paraId="2C90B6D1" w14:textId="77777777" w:rsidTr="003B3186">
        <w:trPr>
          <w:trHeight w:val="70"/>
          <w:jc w:val="center"/>
        </w:trPr>
        <w:tc>
          <w:tcPr>
            <w:tcW w:w="9855" w:type="dxa"/>
            <w:gridSpan w:val="8"/>
            <w:tcBorders>
              <w:top w:val="nil"/>
              <w:left w:val="single" w:sz="4" w:space="0" w:color="auto"/>
              <w:bottom w:val="single" w:sz="4" w:space="0" w:color="auto"/>
              <w:right w:val="single" w:sz="4" w:space="0" w:color="auto"/>
            </w:tcBorders>
          </w:tcPr>
          <w:p w14:paraId="675E6D37" w14:textId="77777777" w:rsidR="0017757D" w:rsidRDefault="0017757D" w:rsidP="00C15984">
            <w:pPr>
              <w:spacing w:line="276" w:lineRule="auto"/>
              <w:jc w:val="both"/>
              <w:rPr>
                <w:lang w:eastAsia="en-US"/>
              </w:rPr>
            </w:pPr>
          </w:p>
        </w:tc>
      </w:tr>
      <w:tr w:rsidR="0017757D" w14:paraId="5C13CFEC" w14:textId="77777777"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6C22F9D" w14:textId="77777777" w:rsidR="0017757D" w:rsidRDefault="0017757D" w:rsidP="00C15984">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22A98303" w14:textId="77777777" w:rsidR="0017757D" w:rsidRDefault="0017757D" w:rsidP="00C15984">
            <w:pPr>
              <w:spacing w:line="276" w:lineRule="auto"/>
              <w:jc w:val="both"/>
              <w:rPr>
                <w:lang w:eastAsia="en-US"/>
              </w:rPr>
            </w:pPr>
          </w:p>
        </w:tc>
      </w:tr>
      <w:tr w:rsidR="0017757D" w14:paraId="5644536D" w14:textId="77777777" w:rsidTr="003B3186">
        <w:trPr>
          <w:trHeight w:val="2480"/>
          <w:jc w:val="center"/>
        </w:trPr>
        <w:tc>
          <w:tcPr>
            <w:tcW w:w="9855" w:type="dxa"/>
            <w:gridSpan w:val="8"/>
            <w:tcBorders>
              <w:top w:val="nil"/>
              <w:left w:val="single" w:sz="4" w:space="0" w:color="auto"/>
              <w:bottom w:val="single" w:sz="12" w:space="0" w:color="auto"/>
              <w:right w:val="single" w:sz="4" w:space="0" w:color="auto"/>
            </w:tcBorders>
          </w:tcPr>
          <w:p w14:paraId="7F1C75A9" w14:textId="77777777" w:rsidR="008A3127" w:rsidRPr="00563638" w:rsidRDefault="008A3127" w:rsidP="00FE6D17">
            <w:pPr>
              <w:jc w:val="both"/>
              <w:rPr>
                <w:lang w:eastAsia="en-US"/>
              </w:rPr>
            </w:pPr>
            <w:r w:rsidRPr="00563638">
              <w:rPr>
                <w:lang w:eastAsia="en-US"/>
              </w:rPr>
              <w:t>Důvody vzniku alternativních směrů a jejich význam.</w:t>
            </w:r>
          </w:p>
          <w:p w14:paraId="01DAC7F0" w14:textId="77777777" w:rsidR="008A3127" w:rsidRPr="00563638" w:rsidRDefault="008A3127" w:rsidP="00FE6D17">
            <w:pPr>
              <w:jc w:val="both"/>
              <w:rPr>
                <w:lang w:eastAsia="en-US"/>
              </w:rPr>
            </w:pPr>
            <w:r w:rsidRPr="00563638">
              <w:rPr>
                <w:lang w:eastAsia="en-US"/>
              </w:rPr>
              <w:t>Historický vývoj alternativních směrů.</w:t>
            </w:r>
          </w:p>
          <w:p w14:paraId="4134F943" w14:textId="77777777" w:rsidR="000A2A36" w:rsidRPr="00563638" w:rsidRDefault="000A2A36" w:rsidP="00FE6D17">
            <w:pPr>
              <w:jc w:val="both"/>
              <w:rPr>
                <w:lang w:eastAsia="en-US"/>
              </w:rPr>
            </w:pPr>
            <w:r w:rsidRPr="00563638">
              <w:rPr>
                <w:lang w:eastAsia="en-US"/>
              </w:rPr>
              <w:t>P</w:t>
            </w:r>
            <w:r w:rsidR="0017757D" w:rsidRPr="00563638">
              <w:rPr>
                <w:lang w:eastAsia="en-US"/>
              </w:rPr>
              <w:t xml:space="preserve">ředstavením alternativních směrů ovlivňující předškolní vzdělávání. </w:t>
            </w:r>
          </w:p>
          <w:p w14:paraId="284B463A" w14:textId="77777777" w:rsidR="000A2A36" w:rsidRPr="00563638" w:rsidRDefault="000A2A36" w:rsidP="00FE6D17">
            <w:pPr>
              <w:jc w:val="both"/>
              <w:rPr>
                <w:lang w:eastAsia="en-US"/>
              </w:rPr>
            </w:pPr>
            <w:r w:rsidRPr="00563638">
              <w:rPr>
                <w:lang w:eastAsia="en-US"/>
              </w:rPr>
              <w:t>Alternativní</w:t>
            </w:r>
            <w:r w:rsidR="0017757D" w:rsidRPr="00563638">
              <w:rPr>
                <w:lang w:eastAsia="en-US"/>
              </w:rPr>
              <w:t xml:space="preserve"> směry nejvýznamněji ovlivňující a transformující předškolní stupeň vzdělávání</w:t>
            </w:r>
            <w:r w:rsidRPr="00563638">
              <w:rPr>
                <w:lang w:eastAsia="en-US"/>
              </w:rPr>
              <w:t>.</w:t>
            </w:r>
          </w:p>
          <w:p w14:paraId="6AD1E31A" w14:textId="77777777" w:rsidR="000A2A36" w:rsidRPr="00563638" w:rsidRDefault="000A2A36" w:rsidP="00FE6D17">
            <w:pPr>
              <w:jc w:val="both"/>
              <w:rPr>
                <w:lang w:eastAsia="en-US"/>
              </w:rPr>
            </w:pPr>
            <w:r w:rsidRPr="00563638">
              <w:rPr>
                <w:lang w:eastAsia="en-US"/>
              </w:rPr>
              <w:t>Montessori pedagogika a její principy.</w:t>
            </w:r>
          </w:p>
          <w:p w14:paraId="110259F4" w14:textId="77777777" w:rsidR="000A2A36" w:rsidRPr="00563638" w:rsidRDefault="000A2A36" w:rsidP="00FE6D17">
            <w:pPr>
              <w:jc w:val="both"/>
              <w:rPr>
                <w:lang w:eastAsia="en-US"/>
              </w:rPr>
            </w:pPr>
            <w:r w:rsidRPr="00563638">
              <w:rPr>
                <w:lang w:eastAsia="en-US"/>
              </w:rPr>
              <w:t>Waldorfská peda</w:t>
            </w:r>
            <w:r w:rsidR="008A3127" w:rsidRPr="00563638">
              <w:rPr>
                <w:lang w:eastAsia="en-US"/>
              </w:rPr>
              <w:t>g</w:t>
            </w:r>
            <w:r w:rsidRPr="00563638">
              <w:rPr>
                <w:lang w:eastAsia="en-US"/>
              </w:rPr>
              <w:t>ogika a její principy.</w:t>
            </w:r>
          </w:p>
          <w:p w14:paraId="2241A2B6" w14:textId="77777777" w:rsidR="000A2A36" w:rsidRPr="00563638" w:rsidRDefault="000A2A36" w:rsidP="00FE6D17">
            <w:pPr>
              <w:jc w:val="both"/>
              <w:rPr>
                <w:lang w:eastAsia="en-US"/>
              </w:rPr>
            </w:pPr>
            <w:r w:rsidRPr="00563638">
              <w:rPr>
                <w:lang w:eastAsia="en-US"/>
              </w:rPr>
              <w:t>Domácí a komunitní vzdělávání.</w:t>
            </w:r>
          </w:p>
          <w:p w14:paraId="4B0BD504" w14:textId="77777777" w:rsidR="000A2A36" w:rsidRPr="00563638" w:rsidRDefault="000A2A36" w:rsidP="00FE6D17">
            <w:pPr>
              <w:jc w:val="both"/>
              <w:rPr>
                <w:lang w:eastAsia="en-US"/>
              </w:rPr>
            </w:pPr>
            <w:r w:rsidRPr="00563638">
              <w:rPr>
                <w:lang w:eastAsia="en-US"/>
              </w:rPr>
              <w:t>Lesní a přírodní školky.</w:t>
            </w:r>
          </w:p>
          <w:p w14:paraId="1FF7DD70" w14:textId="77777777" w:rsidR="000A2A36" w:rsidRPr="00563638" w:rsidRDefault="000A2A36" w:rsidP="00FE6D17">
            <w:pPr>
              <w:jc w:val="both"/>
              <w:rPr>
                <w:lang w:eastAsia="en-US"/>
              </w:rPr>
            </w:pPr>
            <w:r w:rsidRPr="00563638">
              <w:rPr>
                <w:lang w:eastAsia="en-US"/>
              </w:rPr>
              <w:t>Hnutí rodových škol.</w:t>
            </w:r>
          </w:p>
          <w:p w14:paraId="02F6C325" w14:textId="77777777" w:rsidR="000A2A36" w:rsidRPr="00563638" w:rsidRDefault="000A2A36" w:rsidP="00FE6D17">
            <w:pPr>
              <w:jc w:val="both"/>
              <w:rPr>
                <w:lang w:eastAsia="en-US"/>
              </w:rPr>
            </w:pPr>
            <w:r w:rsidRPr="00563638">
              <w:rPr>
                <w:lang w:eastAsia="en-US"/>
              </w:rPr>
              <w:t>Svobodné a demokratické školy (Summerhill Shool, UK, Sudbury Valley, USA)</w:t>
            </w:r>
            <w:r w:rsidR="002D5994">
              <w:rPr>
                <w:lang w:eastAsia="en-US"/>
              </w:rPr>
              <w:t>.</w:t>
            </w:r>
          </w:p>
          <w:p w14:paraId="4FA9116C" w14:textId="77777777" w:rsidR="008A3127" w:rsidRPr="00563638" w:rsidRDefault="000A2A36" w:rsidP="00FE6D17">
            <w:pPr>
              <w:jc w:val="both"/>
              <w:rPr>
                <w:lang w:eastAsia="en-US"/>
              </w:rPr>
            </w:pPr>
            <w:r w:rsidRPr="00563638">
              <w:rPr>
                <w:lang w:eastAsia="en-US"/>
              </w:rPr>
              <w:t>Intuitivní pedagogika</w:t>
            </w:r>
            <w:r w:rsidR="0017757D" w:rsidRPr="00563638">
              <w:rPr>
                <w:lang w:eastAsia="en-US"/>
              </w:rPr>
              <w:t xml:space="preserve"> (švédská škola Solvik Para Ahlboma , zak</w:t>
            </w:r>
            <w:r w:rsidR="008A3127" w:rsidRPr="00563638">
              <w:rPr>
                <w:lang w:eastAsia="en-US"/>
              </w:rPr>
              <w:t>ladatel intuitivní pedagogiky)</w:t>
            </w:r>
            <w:r w:rsidR="002D5994">
              <w:rPr>
                <w:lang w:eastAsia="en-US"/>
              </w:rPr>
              <w:t>.</w:t>
            </w:r>
          </w:p>
          <w:p w14:paraId="240E31CF" w14:textId="77777777" w:rsidR="008A3127" w:rsidRPr="00563638" w:rsidRDefault="008A3127" w:rsidP="00FE6D17">
            <w:pPr>
              <w:jc w:val="both"/>
              <w:rPr>
                <w:lang w:eastAsia="en-US"/>
              </w:rPr>
            </w:pPr>
            <w:r w:rsidRPr="00563638">
              <w:rPr>
                <w:lang w:eastAsia="en-US"/>
              </w:rPr>
              <w:t xml:space="preserve">Original play „ prahra“. </w:t>
            </w:r>
          </w:p>
          <w:p w14:paraId="4F9986F3" w14:textId="77777777" w:rsidR="008A3127" w:rsidRPr="00563638" w:rsidRDefault="008A3127" w:rsidP="00FE6D17">
            <w:pPr>
              <w:jc w:val="both"/>
              <w:rPr>
                <w:lang w:eastAsia="en-US"/>
              </w:rPr>
            </w:pPr>
            <w:r w:rsidRPr="00563638">
              <w:rPr>
                <w:lang w:eastAsia="en-US"/>
              </w:rPr>
              <w:t>P</w:t>
            </w:r>
            <w:r w:rsidR="0017757D" w:rsidRPr="00563638">
              <w:rPr>
                <w:lang w:eastAsia="en-US"/>
              </w:rPr>
              <w:t xml:space="preserve">rogram „začít spolu“, </w:t>
            </w:r>
            <w:r w:rsidRPr="00563638">
              <w:rPr>
                <w:lang w:eastAsia="en-US"/>
              </w:rPr>
              <w:t>(</w:t>
            </w:r>
            <w:r w:rsidR="0017757D" w:rsidRPr="00563638">
              <w:rPr>
                <w:lang w:eastAsia="en-US"/>
              </w:rPr>
              <w:t xml:space="preserve">Cyril Moony – příklad inkluze v praxi, finský vzdělávací model). </w:t>
            </w:r>
          </w:p>
          <w:p w14:paraId="4FDAED52" w14:textId="77777777" w:rsidR="0017757D" w:rsidRDefault="008A3127" w:rsidP="00FE6D17">
            <w:pPr>
              <w:jc w:val="both"/>
              <w:rPr>
                <w:color w:val="000000"/>
                <w:sz w:val="21"/>
                <w:szCs w:val="21"/>
                <w:shd w:val="clear" w:color="auto" w:fill="FFFFFF"/>
              </w:rPr>
            </w:pPr>
            <w:r w:rsidRPr="00563638">
              <w:rPr>
                <w:lang w:eastAsia="en-US"/>
              </w:rPr>
              <w:t xml:space="preserve">Odborná diskuse </w:t>
            </w:r>
            <w:r w:rsidRPr="00563638">
              <w:rPr>
                <w:color w:val="000000"/>
                <w:shd w:val="clear" w:color="auto" w:fill="FFFFFF"/>
              </w:rPr>
              <w:t>o alternativních a inovativních směrech n</w:t>
            </w:r>
            <w:r w:rsidR="0017757D" w:rsidRPr="00563638">
              <w:rPr>
                <w:color w:val="000000"/>
                <w:shd w:val="clear" w:color="auto" w:fill="FFFFFF"/>
              </w:rPr>
              <w:t>a základě shrnutí dosavadních teoretických poznatků</w:t>
            </w:r>
            <w:r w:rsidRPr="00563638">
              <w:rPr>
                <w:color w:val="000000"/>
                <w:shd w:val="clear" w:color="auto" w:fill="FFFFFF"/>
              </w:rPr>
              <w:t>.</w:t>
            </w:r>
          </w:p>
          <w:p w14:paraId="1CCF42D9" w14:textId="77777777" w:rsidR="008E2513" w:rsidRDefault="008E2513" w:rsidP="008563DA">
            <w:pPr>
              <w:jc w:val="both"/>
              <w:rPr>
                <w:lang w:eastAsia="en-US"/>
              </w:rPr>
            </w:pPr>
          </w:p>
        </w:tc>
      </w:tr>
      <w:tr w:rsidR="0017757D" w14:paraId="29AF68C4" w14:textId="77777777" w:rsidTr="003B3186">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16415936" w14:textId="77777777" w:rsidR="0017757D" w:rsidRDefault="0017757D" w:rsidP="00C15984">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64083393" w14:textId="77777777" w:rsidR="0017757D" w:rsidRDefault="0017757D" w:rsidP="00C15984">
            <w:pPr>
              <w:spacing w:line="276" w:lineRule="auto"/>
              <w:jc w:val="both"/>
              <w:rPr>
                <w:lang w:eastAsia="en-US"/>
              </w:rPr>
            </w:pPr>
          </w:p>
        </w:tc>
      </w:tr>
      <w:tr w:rsidR="0017757D" w14:paraId="2F274B9B" w14:textId="77777777" w:rsidTr="003B3186">
        <w:trPr>
          <w:trHeight w:val="1497"/>
          <w:jc w:val="center"/>
        </w:trPr>
        <w:tc>
          <w:tcPr>
            <w:tcW w:w="9855" w:type="dxa"/>
            <w:gridSpan w:val="8"/>
            <w:tcBorders>
              <w:top w:val="nil"/>
              <w:left w:val="single" w:sz="4" w:space="0" w:color="auto"/>
              <w:bottom w:val="single" w:sz="4" w:space="0" w:color="auto"/>
              <w:right w:val="single" w:sz="4" w:space="0" w:color="auto"/>
            </w:tcBorders>
          </w:tcPr>
          <w:p w14:paraId="4953034A" w14:textId="77777777" w:rsidR="008A3127" w:rsidRPr="00563638" w:rsidRDefault="008A3127" w:rsidP="00C15984">
            <w:pPr>
              <w:rPr>
                <w:b/>
                <w:shd w:val="clear" w:color="auto" w:fill="FFFFFF"/>
                <w:lang w:eastAsia="en-US"/>
              </w:rPr>
            </w:pPr>
            <w:r w:rsidRPr="00563638">
              <w:rPr>
                <w:b/>
                <w:shd w:val="clear" w:color="auto" w:fill="FFFFFF"/>
                <w:lang w:eastAsia="en-US"/>
              </w:rPr>
              <w:t>Povinná literatura:</w:t>
            </w:r>
          </w:p>
          <w:p w14:paraId="10B210CB" w14:textId="77777777" w:rsidR="00A2799A" w:rsidRPr="00563638" w:rsidRDefault="00A2799A" w:rsidP="00A2799A">
            <w:pPr>
              <w:rPr>
                <w:shd w:val="clear" w:color="auto" w:fill="FFFFFF"/>
                <w:lang w:eastAsia="en-US"/>
              </w:rPr>
            </w:pPr>
            <w:r>
              <w:rPr>
                <w:shd w:val="clear" w:color="auto" w:fill="FFFFFF"/>
                <w:lang w:eastAsia="en-US"/>
              </w:rPr>
              <w:t xml:space="preserve">Gajdošová, J., &amp; </w:t>
            </w:r>
            <w:r w:rsidRPr="00563638">
              <w:rPr>
                <w:shd w:val="clear" w:color="auto" w:fill="FFFFFF"/>
                <w:lang w:eastAsia="en-US"/>
              </w:rPr>
              <w:t>Dujkalová, L. a kol.</w:t>
            </w:r>
            <w:r>
              <w:rPr>
                <w:shd w:val="clear" w:color="auto" w:fill="FFFFFF"/>
                <w:lang w:eastAsia="en-US"/>
              </w:rPr>
              <w:t xml:space="preserve"> </w:t>
            </w:r>
            <w:r w:rsidRPr="00563638">
              <w:rPr>
                <w:shd w:val="clear" w:color="auto" w:fill="FFFFFF"/>
                <w:lang w:eastAsia="en-US"/>
              </w:rPr>
              <w:t xml:space="preserve">(2012). </w:t>
            </w:r>
            <w:r w:rsidRPr="00563638">
              <w:rPr>
                <w:i/>
                <w:shd w:val="clear" w:color="auto" w:fill="FFFFFF"/>
                <w:lang w:eastAsia="en-US"/>
              </w:rPr>
              <w:t>Vzdělávací program Začít spolu – metodický průvodce pro předškolní vzdělávání.</w:t>
            </w:r>
            <w:r w:rsidRPr="00563638">
              <w:rPr>
                <w:shd w:val="clear" w:color="auto" w:fill="FFFFFF"/>
                <w:lang w:eastAsia="en-US"/>
              </w:rPr>
              <w:t xml:space="preserve"> Praha: Portál.</w:t>
            </w:r>
          </w:p>
          <w:p w14:paraId="1A3AE63C" w14:textId="77777777" w:rsidR="00A2799A" w:rsidRPr="00563638" w:rsidRDefault="00A2799A" w:rsidP="00A2799A">
            <w:pPr>
              <w:rPr>
                <w:shd w:val="clear" w:color="auto" w:fill="FFFFFF"/>
                <w:lang w:eastAsia="en-US"/>
              </w:rPr>
            </w:pPr>
            <w:r w:rsidRPr="00563638">
              <w:rPr>
                <w:shd w:val="clear" w:color="auto" w:fill="FFFFFF"/>
                <w:lang w:eastAsia="en-US"/>
              </w:rPr>
              <w:t xml:space="preserve">Gruneliusová, E., M. (1992). </w:t>
            </w:r>
            <w:r w:rsidRPr="00563638">
              <w:rPr>
                <w:i/>
                <w:shd w:val="clear" w:color="auto" w:fill="FFFFFF"/>
                <w:lang w:eastAsia="en-US"/>
              </w:rPr>
              <w:t xml:space="preserve">Výchova v raném dětském věku. Školky s waldorfskou pedagogikou. </w:t>
            </w:r>
            <w:r w:rsidRPr="00563638">
              <w:rPr>
                <w:shd w:val="clear" w:color="auto" w:fill="FFFFFF"/>
                <w:lang w:eastAsia="en-US"/>
              </w:rPr>
              <w:t>Praha: Baltazar.</w:t>
            </w:r>
          </w:p>
          <w:p w14:paraId="609F3EE5" w14:textId="77777777" w:rsidR="00A2799A" w:rsidRPr="00563638" w:rsidRDefault="00A2799A" w:rsidP="00A2799A">
            <w:pPr>
              <w:rPr>
                <w:shd w:val="clear" w:color="auto" w:fill="FFFFFF"/>
                <w:lang w:eastAsia="en-US"/>
              </w:rPr>
            </w:pPr>
            <w:r w:rsidRPr="00563638">
              <w:rPr>
                <w:shd w:val="clear" w:color="auto" w:fill="FFFFFF"/>
                <w:lang w:eastAsia="en-US"/>
              </w:rPr>
              <w:t xml:space="preserve">Montessori, M. (2017). </w:t>
            </w:r>
            <w:r w:rsidRPr="00563638">
              <w:rPr>
                <w:i/>
                <w:shd w:val="clear" w:color="auto" w:fill="FFFFFF"/>
                <w:lang w:eastAsia="en-US"/>
              </w:rPr>
              <w:t>Objevování dítěte.</w:t>
            </w:r>
            <w:r w:rsidRPr="00563638">
              <w:rPr>
                <w:shd w:val="clear" w:color="auto" w:fill="FFFFFF"/>
                <w:lang w:eastAsia="en-US"/>
              </w:rPr>
              <w:t xml:space="preserve"> Praha: Portál.</w:t>
            </w:r>
          </w:p>
          <w:p w14:paraId="583CD2BF" w14:textId="77777777" w:rsidR="00A2799A" w:rsidRDefault="00A2799A" w:rsidP="00C15984">
            <w:pPr>
              <w:rPr>
                <w:shd w:val="clear" w:color="auto" w:fill="FFFFFF"/>
                <w:lang w:eastAsia="en-US"/>
              </w:rPr>
            </w:pPr>
            <w:r w:rsidRPr="00563638">
              <w:rPr>
                <w:shd w:val="clear" w:color="auto" w:fill="FFFFFF"/>
                <w:lang w:eastAsia="en-US"/>
              </w:rPr>
              <w:t>Mišurcová, V.</w:t>
            </w:r>
            <w:r>
              <w:rPr>
                <w:shd w:val="clear" w:color="auto" w:fill="FFFFFF"/>
                <w:lang w:eastAsia="en-US"/>
              </w:rPr>
              <w:t xml:space="preserve"> </w:t>
            </w:r>
            <w:r w:rsidRPr="00563638">
              <w:rPr>
                <w:shd w:val="clear" w:color="auto" w:fill="FFFFFF"/>
                <w:lang w:eastAsia="en-US"/>
              </w:rPr>
              <w:t xml:space="preserve">(2012). </w:t>
            </w:r>
            <w:r w:rsidRPr="00563638">
              <w:rPr>
                <w:i/>
                <w:shd w:val="clear" w:color="auto" w:fill="FFFFFF"/>
                <w:lang w:eastAsia="en-US"/>
              </w:rPr>
              <w:t>Dějiny teorie a praxe výchovy dětí předškolního věku v 19. a 20. století.</w:t>
            </w:r>
            <w:r w:rsidRPr="00563638">
              <w:rPr>
                <w:shd w:val="clear" w:color="auto" w:fill="FFFFFF"/>
                <w:lang w:eastAsia="en-US"/>
              </w:rPr>
              <w:t xml:space="preserve"> Praha: Portál.</w:t>
            </w:r>
          </w:p>
          <w:p w14:paraId="306DD762" w14:textId="77777777" w:rsidR="00CA11A5" w:rsidRPr="00563638" w:rsidRDefault="0017757D" w:rsidP="008563DA">
            <w:pPr>
              <w:rPr>
                <w:shd w:val="clear" w:color="auto" w:fill="FFFFFF"/>
                <w:lang w:eastAsia="en-US"/>
              </w:rPr>
            </w:pPr>
            <w:r w:rsidRPr="00563638">
              <w:rPr>
                <w:shd w:val="clear" w:color="auto" w:fill="FFFFFF"/>
                <w:lang w:eastAsia="en-US"/>
              </w:rPr>
              <w:t xml:space="preserve">Rýdl, K. (1998). </w:t>
            </w:r>
            <w:r w:rsidRPr="00563638">
              <w:rPr>
                <w:i/>
                <w:shd w:val="clear" w:color="auto" w:fill="FFFFFF"/>
                <w:lang w:eastAsia="en-US"/>
              </w:rPr>
              <w:t>Jak dosáhnout spoluzodpovědnosti žáka. Daltonský plán jako výzva.</w:t>
            </w:r>
            <w:r w:rsidRPr="00563638">
              <w:rPr>
                <w:shd w:val="clear" w:color="auto" w:fill="FFFFFF"/>
                <w:lang w:eastAsia="en-US"/>
              </w:rPr>
              <w:t xml:space="preserve"> Praha: Strom.</w:t>
            </w:r>
            <w:r w:rsidRPr="00563638">
              <w:rPr>
                <w:lang w:eastAsia="en-US"/>
              </w:rPr>
              <w:br/>
            </w:r>
          </w:p>
          <w:p w14:paraId="00EC96F5" w14:textId="77777777" w:rsidR="008A3127" w:rsidRPr="00563638" w:rsidRDefault="008A3127" w:rsidP="00C15984">
            <w:pPr>
              <w:rPr>
                <w:b/>
                <w:shd w:val="clear" w:color="auto" w:fill="FFFFFF"/>
                <w:lang w:eastAsia="en-US"/>
              </w:rPr>
            </w:pPr>
            <w:r w:rsidRPr="00563638">
              <w:rPr>
                <w:b/>
                <w:shd w:val="clear" w:color="auto" w:fill="FFFFFF"/>
                <w:lang w:eastAsia="en-US"/>
              </w:rPr>
              <w:t>Doporučená literatura:</w:t>
            </w:r>
          </w:p>
          <w:p w14:paraId="0F67EC01" w14:textId="77777777" w:rsidR="0017757D" w:rsidRPr="00563638" w:rsidRDefault="006E4DE6" w:rsidP="00C15984">
            <w:pPr>
              <w:rPr>
                <w:lang w:eastAsia="en-US"/>
              </w:rPr>
            </w:pPr>
            <w:r>
              <w:rPr>
                <w:lang w:eastAsia="en-US"/>
              </w:rPr>
              <w:t>Nováčková, J.</w:t>
            </w:r>
            <w:r w:rsidR="00A2799A">
              <w:rPr>
                <w:lang w:eastAsia="en-US"/>
              </w:rPr>
              <w:t>,</w:t>
            </w:r>
            <w:r>
              <w:rPr>
                <w:lang w:eastAsia="en-US"/>
              </w:rPr>
              <w:t xml:space="preserve"> &amp;</w:t>
            </w:r>
            <w:r w:rsidR="00A36F15">
              <w:rPr>
                <w:lang w:eastAsia="en-US"/>
              </w:rPr>
              <w:t xml:space="preserve"> </w:t>
            </w:r>
            <w:r w:rsidR="0017757D" w:rsidRPr="00563638">
              <w:rPr>
                <w:lang w:eastAsia="en-US"/>
              </w:rPr>
              <w:t xml:space="preserve">Kopřiva, P. (2010). </w:t>
            </w:r>
            <w:r w:rsidR="0017757D" w:rsidRPr="00563638">
              <w:rPr>
                <w:i/>
                <w:lang w:eastAsia="en-US"/>
              </w:rPr>
              <w:t>Respektovat a být respektován.</w:t>
            </w:r>
            <w:r w:rsidR="0017757D" w:rsidRPr="00563638">
              <w:rPr>
                <w:lang w:eastAsia="en-US"/>
              </w:rPr>
              <w:t xml:space="preserve"> Kroměříž: Spirála.</w:t>
            </w:r>
          </w:p>
          <w:p w14:paraId="20D5A248" w14:textId="77777777" w:rsidR="0017757D" w:rsidRPr="00563638" w:rsidRDefault="0017757D" w:rsidP="00C15984">
            <w:pPr>
              <w:rPr>
                <w:lang w:eastAsia="en-US"/>
              </w:rPr>
            </w:pPr>
            <w:r w:rsidRPr="00563638">
              <w:rPr>
                <w:lang w:eastAsia="en-US"/>
              </w:rPr>
              <w:t xml:space="preserve">Nováčková, J. (2010). </w:t>
            </w:r>
            <w:r w:rsidRPr="00563638">
              <w:rPr>
                <w:i/>
                <w:lang w:eastAsia="en-US"/>
              </w:rPr>
              <w:t>Mýty ve vzdělávání.</w:t>
            </w:r>
            <w:r w:rsidRPr="00563638">
              <w:rPr>
                <w:lang w:eastAsia="en-US"/>
              </w:rPr>
              <w:t xml:space="preserve"> Kroměříž: Spirála.</w:t>
            </w:r>
          </w:p>
          <w:p w14:paraId="3EBF60D0" w14:textId="77777777" w:rsidR="0017757D" w:rsidRDefault="00A36F15" w:rsidP="008A3127">
            <w:pPr>
              <w:rPr>
                <w:lang w:eastAsia="en-US"/>
              </w:rPr>
            </w:pPr>
            <w:r>
              <w:rPr>
                <w:lang w:eastAsia="en-US"/>
              </w:rPr>
              <w:t>Neill, A., S.</w:t>
            </w:r>
            <w:r w:rsidR="0017757D" w:rsidRPr="00563638">
              <w:rPr>
                <w:lang w:eastAsia="en-US"/>
              </w:rPr>
              <w:t xml:space="preserve">  Summerhill (2013). </w:t>
            </w:r>
            <w:r w:rsidR="0017757D" w:rsidRPr="00563638">
              <w:rPr>
                <w:i/>
                <w:lang w:eastAsia="en-US"/>
              </w:rPr>
              <w:t>Příběh první demokratické školy na světě.</w:t>
            </w:r>
            <w:r w:rsidR="0017757D" w:rsidRPr="00563638">
              <w:rPr>
                <w:lang w:eastAsia="en-US"/>
              </w:rPr>
              <w:t xml:space="preserve"> Praha: PeopleComm.</w:t>
            </w:r>
          </w:p>
          <w:p w14:paraId="4EF1D3AE" w14:textId="77777777" w:rsidR="00A2799A" w:rsidRDefault="00A2799A" w:rsidP="00A2799A">
            <w:pPr>
              <w:rPr>
                <w:shd w:val="clear" w:color="auto" w:fill="FFFFFF"/>
                <w:lang w:eastAsia="en-US"/>
              </w:rPr>
            </w:pPr>
            <w:r w:rsidRPr="00563638">
              <w:rPr>
                <w:shd w:val="clear" w:color="auto" w:fill="FFFFFF"/>
                <w:lang w:eastAsia="en-US"/>
              </w:rPr>
              <w:t xml:space="preserve">Průcha, J. (2012). </w:t>
            </w:r>
            <w:r w:rsidRPr="00563638">
              <w:rPr>
                <w:i/>
                <w:shd w:val="clear" w:color="auto" w:fill="FFFFFF"/>
                <w:lang w:eastAsia="en-US"/>
              </w:rPr>
              <w:t>Alternativní školy a inovace ve vzdělávání.</w:t>
            </w:r>
            <w:r w:rsidRPr="00563638">
              <w:rPr>
                <w:shd w:val="clear" w:color="auto" w:fill="FFFFFF"/>
                <w:lang w:eastAsia="en-US"/>
              </w:rPr>
              <w:t xml:space="preserve"> Praha: Portál.</w:t>
            </w:r>
          </w:p>
          <w:p w14:paraId="2E52A0B7" w14:textId="77777777" w:rsidR="00A2799A" w:rsidRPr="00563638" w:rsidRDefault="00A2799A" w:rsidP="00A2799A">
            <w:pPr>
              <w:rPr>
                <w:shd w:val="clear" w:color="auto" w:fill="FFFFFF"/>
                <w:lang w:eastAsia="en-US"/>
              </w:rPr>
            </w:pPr>
            <w:r>
              <w:rPr>
                <w:shd w:val="clear" w:color="auto" w:fill="FFFFFF"/>
                <w:lang w:eastAsia="en-US"/>
              </w:rPr>
              <w:t xml:space="preserve">Svobodová, J. &amp; </w:t>
            </w:r>
            <w:r w:rsidRPr="00563638">
              <w:rPr>
                <w:shd w:val="clear" w:color="auto" w:fill="FFFFFF"/>
                <w:lang w:eastAsia="en-US"/>
              </w:rPr>
              <w:t>Jůva, V.</w:t>
            </w:r>
            <w:r>
              <w:rPr>
                <w:shd w:val="clear" w:color="auto" w:fill="FFFFFF"/>
                <w:lang w:eastAsia="en-US"/>
              </w:rPr>
              <w:t xml:space="preserve"> </w:t>
            </w:r>
            <w:r w:rsidRPr="00563638">
              <w:rPr>
                <w:shd w:val="clear" w:color="auto" w:fill="FFFFFF"/>
                <w:lang w:eastAsia="en-US"/>
              </w:rPr>
              <w:t xml:space="preserve">(1996). </w:t>
            </w:r>
            <w:r w:rsidRPr="00563638">
              <w:rPr>
                <w:i/>
                <w:shd w:val="clear" w:color="auto" w:fill="FFFFFF"/>
                <w:lang w:eastAsia="en-US"/>
              </w:rPr>
              <w:t>Alternativní školy.</w:t>
            </w:r>
            <w:r w:rsidRPr="00563638">
              <w:rPr>
                <w:shd w:val="clear" w:color="auto" w:fill="FFFFFF"/>
                <w:lang w:eastAsia="en-US"/>
              </w:rPr>
              <w:t xml:space="preserve"> Brno: Paido.</w:t>
            </w:r>
          </w:p>
          <w:p w14:paraId="32EC528A" w14:textId="77777777" w:rsidR="008E2513" w:rsidRPr="00412099" w:rsidRDefault="008E2513" w:rsidP="008563DA">
            <w:pPr>
              <w:rPr>
                <w:sz w:val="21"/>
                <w:szCs w:val="21"/>
                <w:lang w:eastAsia="en-US"/>
              </w:rPr>
            </w:pPr>
          </w:p>
        </w:tc>
      </w:tr>
      <w:tr w:rsidR="0017757D" w14:paraId="4B9E95AC" w14:textId="77777777" w:rsidTr="003B3186">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118C3A20" w14:textId="77777777" w:rsidR="0017757D" w:rsidRDefault="0017757D" w:rsidP="00C15984">
            <w:pPr>
              <w:spacing w:line="276" w:lineRule="auto"/>
              <w:jc w:val="center"/>
              <w:rPr>
                <w:b/>
                <w:lang w:eastAsia="en-US"/>
              </w:rPr>
            </w:pPr>
            <w:r>
              <w:rPr>
                <w:b/>
                <w:lang w:eastAsia="en-US"/>
              </w:rPr>
              <w:t>Informace ke kombinované nebo distanční formě</w:t>
            </w:r>
          </w:p>
        </w:tc>
      </w:tr>
      <w:tr w:rsidR="0017757D" w14:paraId="5DBD8C6E" w14:textId="77777777" w:rsidTr="003B3186">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DE0BC3B" w14:textId="77777777" w:rsidR="0017757D" w:rsidRDefault="0017757D" w:rsidP="00C15984">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51A1E79E" w14:textId="77777777" w:rsidR="0017757D" w:rsidRDefault="0017757D" w:rsidP="00C15984">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4B3F7D7A" w14:textId="77777777" w:rsidR="0017757D" w:rsidRDefault="0017757D" w:rsidP="00C15984">
            <w:pPr>
              <w:spacing w:line="276" w:lineRule="auto"/>
              <w:jc w:val="both"/>
              <w:rPr>
                <w:b/>
                <w:lang w:eastAsia="en-US"/>
              </w:rPr>
            </w:pPr>
            <w:r>
              <w:rPr>
                <w:b/>
                <w:lang w:eastAsia="en-US"/>
              </w:rPr>
              <w:t xml:space="preserve">hodin </w:t>
            </w:r>
          </w:p>
        </w:tc>
      </w:tr>
      <w:tr w:rsidR="0017757D" w14:paraId="52A81D35" w14:textId="77777777" w:rsidTr="003B3186">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BC1535E" w14:textId="77777777" w:rsidR="0017757D" w:rsidRDefault="0017757D" w:rsidP="00C15984">
            <w:pPr>
              <w:spacing w:line="276" w:lineRule="auto"/>
              <w:jc w:val="both"/>
              <w:rPr>
                <w:b/>
                <w:lang w:eastAsia="en-US"/>
              </w:rPr>
            </w:pPr>
            <w:r>
              <w:rPr>
                <w:b/>
                <w:lang w:eastAsia="en-US"/>
              </w:rPr>
              <w:t>Informace o způsobu kontaktu s</w:t>
            </w:r>
            <w:r w:rsidR="002D5994">
              <w:rPr>
                <w:b/>
                <w:lang w:eastAsia="en-US"/>
              </w:rPr>
              <w:t> </w:t>
            </w:r>
            <w:r>
              <w:rPr>
                <w:b/>
                <w:lang w:eastAsia="en-US"/>
              </w:rPr>
              <w:t>vyučujícím</w:t>
            </w:r>
          </w:p>
        </w:tc>
      </w:tr>
      <w:tr w:rsidR="0017757D" w14:paraId="2D5EB772" w14:textId="77777777" w:rsidTr="003B3186">
        <w:trPr>
          <w:trHeight w:val="70"/>
          <w:jc w:val="center"/>
        </w:trPr>
        <w:tc>
          <w:tcPr>
            <w:tcW w:w="9855" w:type="dxa"/>
            <w:gridSpan w:val="8"/>
            <w:tcBorders>
              <w:top w:val="single" w:sz="4" w:space="0" w:color="auto"/>
              <w:left w:val="single" w:sz="4" w:space="0" w:color="auto"/>
              <w:bottom w:val="single" w:sz="4" w:space="0" w:color="auto"/>
              <w:right w:val="single" w:sz="4" w:space="0" w:color="auto"/>
            </w:tcBorders>
          </w:tcPr>
          <w:p w14:paraId="16754EDA" w14:textId="77777777" w:rsidR="008563DA" w:rsidRDefault="00CA13C4" w:rsidP="00C15984">
            <w:pPr>
              <w:spacing w:line="276" w:lineRule="auto"/>
              <w:jc w:val="both"/>
              <w:rPr>
                <w:lang w:eastAsia="en-US"/>
              </w:rPr>
            </w:pPr>
            <w:r>
              <w:rPr>
                <w:lang w:eastAsia="en-US"/>
              </w:rPr>
              <w:br/>
            </w:r>
          </w:p>
        </w:tc>
      </w:tr>
      <w:tr w:rsidR="00D06270" w14:paraId="7914B1DF" w14:textId="77777777" w:rsidTr="008E2513">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5B05760" w14:textId="77777777" w:rsidR="00D06270" w:rsidRDefault="00A949D7" w:rsidP="00D06270">
            <w:pPr>
              <w:spacing w:line="276" w:lineRule="auto"/>
              <w:jc w:val="both"/>
              <w:rPr>
                <w:b/>
                <w:sz w:val="28"/>
                <w:lang w:eastAsia="en-US"/>
              </w:rPr>
            </w:pPr>
            <w:r>
              <w:rPr>
                <w:b/>
                <w:sz w:val="28"/>
              </w:rPr>
              <w:br w:type="page"/>
            </w:r>
            <w:r w:rsidR="00D06270">
              <w:br w:type="page"/>
            </w:r>
            <w:r w:rsidR="00D06270">
              <w:rPr>
                <w:b/>
                <w:sz w:val="28"/>
                <w:lang w:eastAsia="en-US"/>
              </w:rPr>
              <w:t>B-III – Charakteristika studijního předmětu</w:t>
            </w:r>
          </w:p>
        </w:tc>
      </w:tr>
      <w:tr w:rsidR="00D06270" w14:paraId="5A6A13A6" w14:textId="77777777" w:rsidTr="008E2513">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29F8BA77" w14:textId="77777777" w:rsidR="00D06270" w:rsidRDefault="00D06270" w:rsidP="00D06270">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61623D9" w14:textId="77777777" w:rsidR="00D06270" w:rsidRDefault="00D06270" w:rsidP="00D06270">
            <w:pPr>
              <w:rPr>
                <w:lang w:eastAsia="en-US"/>
              </w:rPr>
            </w:pPr>
            <w:r>
              <w:t>Management v</w:t>
            </w:r>
            <w:r w:rsidR="002D5994">
              <w:t> </w:t>
            </w:r>
            <w:r>
              <w:t>MŠ</w:t>
            </w:r>
          </w:p>
        </w:tc>
      </w:tr>
      <w:tr w:rsidR="00D06270" w14:paraId="3D9B46C4" w14:textId="77777777" w:rsidTr="008E2513">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2809CA6" w14:textId="77777777" w:rsidR="00D06270" w:rsidRDefault="00D06270" w:rsidP="00D06270">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B0661E0" w14:textId="77777777" w:rsidR="00D06270" w:rsidRDefault="00D06270" w:rsidP="00D06270">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E5927D" w14:textId="77777777" w:rsidR="00D06270" w:rsidRDefault="00D06270" w:rsidP="00D06270">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18317D29" w14:textId="77777777" w:rsidR="00D06270" w:rsidRDefault="00D06270" w:rsidP="00D06270">
            <w:pPr>
              <w:spacing w:line="276" w:lineRule="auto"/>
              <w:jc w:val="both"/>
              <w:rPr>
                <w:lang w:eastAsia="en-US"/>
              </w:rPr>
            </w:pPr>
            <w:r>
              <w:rPr>
                <w:lang w:eastAsia="en-US"/>
              </w:rPr>
              <w:t>2/ZS</w:t>
            </w:r>
          </w:p>
        </w:tc>
      </w:tr>
      <w:tr w:rsidR="00D06270" w14:paraId="53C17DA9" w14:textId="77777777" w:rsidTr="008E2513">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8F6A1E0" w14:textId="77777777" w:rsidR="00D06270" w:rsidRDefault="00D06270" w:rsidP="00D06270">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8ACCB97" w14:textId="77777777" w:rsidR="00D06270" w:rsidRDefault="00D06270" w:rsidP="00D06270">
            <w:pPr>
              <w:spacing w:line="276" w:lineRule="auto"/>
              <w:jc w:val="both"/>
              <w:rPr>
                <w:lang w:eastAsia="en-US"/>
              </w:rPr>
            </w:pPr>
            <w:r>
              <w:rPr>
                <w:lang w:eastAsia="en-US"/>
              </w:rPr>
              <w:t>28s+14c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80B490F" w14:textId="77777777" w:rsidR="00D06270" w:rsidRDefault="00D06270" w:rsidP="00D06270">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03FE78D4" w14:textId="77777777" w:rsidR="00D06270" w:rsidRDefault="00D06270" w:rsidP="00D06270">
            <w:pPr>
              <w:spacing w:line="276" w:lineRule="auto"/>
              <w:jc w:val="both"/>
              <w:rPr>
                <w:lang w:eastAsia="en-US"/>
              </w:rPr>
            </w:pPr>
            <w:r>
              <w:rPr>
                <w:lang w:eastAsia="en-US"/>
              </w:rP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46E0F37" w14:textId="77777777" w:rsidR="00D06270" w:rsidRDefault="002D5994" w:rsidP="00D06270">
            <w:pPr>
              <w:spacing w:line="276" w:lineRule="auto"/>
              <w:jc w:val="both"/>
              <w:rPr>
                <w:b/>
                <w:lang w:eastAsia="en-US"/>
              </w:rPr>
            </w:pPr>
            <w:r>
              <w:rPr>
                <w:b/>
                <w:lang w:eastAsia="en-US"/>
              </w:rPr>
              <w:t>K</w:t>
            </w:r>
            <w:r w:rsidR="00D06270">
              <w:rPr>
                <w:b/>
                <w:lang w:eastAsia="en-US"/>
              </w:rPr>
              <w:t>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D4AA5A5" w14:textId="77777777" w:rsidR="00D06270" w:rsidRDefault="00D06270" w:rsidP="00D06270">
            <w:pPr>
              <w:spacing w:line="276" w:lineRule="auto"/>
              <w:jc w:val="both"/>
              <w:rPr>
                <w:lang w:eastAsia="en-US"/>
              </w:rPr>
            </w:pPr>
            <w:r>
              <w:rPr>
                <w:lang w:eastAsia="en-US"/>
              </w:rPr>
              <w:t>3</w:t>
            </w:r>
          </w:p>
        </w:tc>
      </w:tr>
      <w:tr w:rsidR="00D06270" w14:paraId="4037503E" w14:textId="77777777" w:rsidTr="008E2513">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0FEAA9D" w14:textId="77777777" w:rsidR="00D06270" w:rsidRDefault="00D06270" w:rsidP="00D06270">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04E42A4C" w14:textId="77777777" w:rsidR="00D06270" w:rsidRDefault="00D06270" w:rsidP="00D06270">
            <w:pPr>
              <w:spacing w:line="276" w:lineRule="auto"/>
              <w:jc w:val="both"/>
              <w:rPr>
                <w:lang w:eastAsia="en-US"/>
              </w:rPr>
            </w:pPr>
          </w:p>
        </w:tc>
      </w:tr>
      <w:tr w:rsidR="00D06270" w14:paraId="39D6BF6A" w14:textId="77777777" w:rsidTr="008E2513">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50E41ED" w14:textId="77777777" w:rsidR="00D06270" w:rsidRDefault="00D06270" w:rsidP="00D06270">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F03EE0D" w14:textId="77777777" w:rsidR="00D06270" w:rsidRDefault="00D06270" w:rsidP="008563DA">
            <w:pPr>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4D0311A" w14:textId="77777777" w:rsidR="00D06270" w:rsidRDefault="00D06270" w:rsidP="00D06270">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01F89E1F" w14:textId="77777777" w:rsidR="00D06270" w:rsidRDefault="00D06270" w:rsidP="008563DA">
            <w:pPr>
              <w:jc w:val="both"/>
              <w:rPr>
                <w:lang w:eastAsia="en-US"/>
              </w:rPr>
            </w:pPr>
            <w:r>
              <w:rPr>
                <w:lang w:eastAsia="en-US"/>
              </w:rPr>
              <w:t>seminář, cvičení</w:t>
            </w:r>
          </w:p>
        </w:tc>
      </w:tr>
      <w:tr w:rsidR="00D06270" w14:paraId="6F4AE77C" w14:textId="77777777" w:rsidTr="008E2513">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E7A092B" w14:textId="77777777" w:rsidR="00D06270" w:rsidRDefault="00D06270" w:rsidP="00D06270">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2ABEA84A" w14:textId="77777777" w:rsidR="00D06270" w:rsidRDefault="00562BCD" w:rsidP="008563DA">
            <w:pPr>
              <w:jc w:val="both"/>
              <w:rPr>
                <w:lang w:eastAsia="en-US"/>
              </w:rPr>
            </w:pPr>
            <w:r>
              <w:t>Podmínkou úspěšného ukončení předmětu je zpracování seminární práce a vykonání písemného testu.</w:t>
            </w:r>
          </w:p>
        </w:tc>
      </w:tr>
      <w:tr w:rsidR="00D06270" w14:paraId="2D164847" w14:textId="77777777" w:rsidTr="00607470">
        <w:trPr>
          <w:trHeight w:val="104"/>
          <w:jc w:val="center"/>
        </w:trPr>
        <w:tc>
          <w:tcPr>
            <w:tcW w:w="9855" w:type="dxa"/>
            <w:gridSpan w:val="8"/>
            <w:tcBorders>
              <w:top w:val="nil"/>
              <w:left w:val="single" w:sz="4" w:space="0" w:color="auto"/>
              <w:bottom w:val="single" w:sz="4" w:space="0" w:color="auto"/>
              <w:right w:val="single" w:sz="4" w:space="0" w:color="auto"/>
            </w:tcBorders>
          </w:tcPr>
          <w:p w14:paraId="279F80A0" w14:textId="77777777" w:rsidR="00D06270" w:rsidRDefault="00D06270" w:rsidP="00D06270">
            <w:pPr>
              <w:spacing w:line="276" w:lineRule="auto"/>
              <w:jc w:val="both"/>
              <w:rPr>
                <w:lang w:eastAsia="en-US"/>
              </w:rPr>
            </w:pPr>
          </w:p>
        </w:tc>
      </w:tr>
      <w:tr w:rsidR="00D06270" w14:paraId="6F49F7CA" w14:textId="77777777" w:rsidTr="008E2513">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4ADF9094" w14:textId="77777777" w:rsidR="00D06270" w:rsidRDefault="00D06270" w:rsidP="00D06270">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7DBA4DDC" w14:textId="77777777" w:rsidR="00D06270" w:rsidRPr="00A12A3D" w:rsidRDefault="00D06270" w:rsidP="008563DA">
            <w:r>
              <w:t>Mgr. Markéta Hrozová, Ph.D.</w:t>
            </w:r>
          </w:p>
        </w:tc>
      </w:tr>
      <w:tr w:rsidR="00D06270" w14:paraId="29EAB325" w14:textId="77777777" w:rsidTr="008E2513">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03B3FECA" w14:textId="77777777" w:rsidR="00D06270" w:rsidRDefault="00D06270" w:rsidP="00D06270">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2B424F58" w14:textId="77777777" w:rsidR="00D06270" w:rsidRDefault="00D06270" w:rsidP="008563DA">
            <w:pPr>
              <w:jc w:val="both"/>
              <w:rPr>
                <w:lang w:eastAsia="en-US"/>
              </w:rPr>
            </w:pPr>
            <w:r>
              <w:rPr>
                <w:lang w:eastAsia="en-US"/>
              </w:rPr>
              <w:t>vede seminář, cvičící</w:t>
            </w:r>
          </w:p>
        </w:tc>
      </w:tr>
      <w:tr w:rsidR="00D06270" w14:paraId="346D397D" w14:textId="77777777" w:rsidTr="008E2513">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BE7538E" w14:textId="77777777" w:rsidR="00D06270" w:rsidRDefault="00D06270" w:rsidP="00D06270">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647D4281" w14:textId="77777777" w:rsidR="00D06270" w:rsidRDefault="00D06270" w:rsidP="008563DA">
            <w:r>
              <w:t>Mgr. Markéta Hrozová, Ph.D., 100%</w:t>
            </w:r>
          </w:p>
        </w:tc>
      </w:tr>
      <w:tr w:rsidR="00D06270" w14:paraId="767F0DB5" w14:textId="77777777" w:rsidTr="00607470">
        <w:trPr>
          <w:trHeight w:val="70"/>
          <w:jc w:val="center"/>
        </w:trPr>
        <w:tc>
          <w:tcPr>
            <w:tcW w:w="9855" w:type="dxa"/>
            <w:gridSpan w:val="8"/>
            <w:tcBorders>
              <w:top w:val="nil"/>
              <w:left w:val="single" w:sz="4" w:space="0" w:color="auto"/>
              <w:bottom w:val="single" w:sz="4" w:space="0" w:color="auto"/>
              <w:right w:val="single" w:sz="4" w:space="0" w:color="auto"/>
            </w:tcBorders>
          </w:tcPr>
          <w:p w14:paraId="5D433618" w14:textId="77777777" w:rsidR="00D06270" w:rsidRDefault="00D06270" w:rsidP="00D06270">
            <w:pPr>
              <w:spacing w:line="276" w:lineRule="auto"/>
              <w:jc w:val="both"/>
              <w:rPr>
                <w:lang w:eastAsia="en-US"/>
              </w:rPr>
            </w:pPr>
          </w:p>
        </w:tc>
      </w:tr>
      <w:tr w:rsidR="00D06270" w14:paraId="48215EB1" w14:textId="77777777" w:rsidTr="008E2513">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33DD48A" w14:textId="77777777" w:rsidR="00D06270" w:rsidRDefault="00D06270" w:rsidP="00D06270">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760F684E" w14:textId="77777777" w:rsidR="00D06270" w:rsidRDefault="00D06270" w:rsidP="00D06270">
            <w:pPr>
              <w:spacing w:line="276" w:lineRule="auto"/>
              <w:jc w:val="both"/>
              <w:rPr>
                <w:lang w:eastAsia="en-US"/>
              </w:rPr>
            </w:pPr>
          </w:p>
        </w:tc>
      </w:tr>
      <w:tr w:rsidR="00D06270" w14:paraId="5416FE84" w14:textId="77777777" w:rsidTr="00562BCD">
        <w:trPr>
          <w:trHeight w:val="2578"/>
          <w:jc w:val="center"/>
        </w:trPr>
        <w:tc>
          <w:tcPr>
            <w:tcW w:w="9855" w:type="dxa"/>
            <w:gridSpan w:val="8"/>
            <w:tcBorders>
              <w:top w:val="nil"/>
              <w:left w:val="single" w:sz="4" w:space="0" w:color="auto"/>
              <w:bottom w:val="single" w:sz="12" w:space="0" w:color="auto"/>
              <w:right w:val="single" w:sz="4" w:space="0" w:color="auto"/>
            </w:tcBorders>
          </w:tcPr>
          <w:p w14:paraId="433A7B80" w14:textId="77777777" w:rsidR="00562BCD" w:rsidRDefault="00562BCD" w:rsidP="00562BCD">
            <w:pPr>
              <w:ind w:left="-2"/>
            </w:pPr>
            <w:r>
              <w:t>Obecný a pedagogický management.</w:t>
            </w:r>
          </w:p>
          <w:p w14:paraId="35A0B71D" w14:textId="77777777" w:rsidR="00562BCD" w:rsidRDefault="00562BCD" w:rsidP="00562BCD">
            <w:pPr>
              <w:ind w:left="-2"/>
            </w:pPr>
            <w:r>
              <w:t xml:space="preserve">Škola – její hlavní charakteristiky z hlediska řízení. </w:t>
            </w:r>
          </w:p>
          <w:p w14:paraId="719DB6AA" w14:textId="77777777" w:rsidR="00562BCD" w:rsidRDefault="00562BCD" w:rsidP="00562BCD">
            <w:pPr>
              <w:ind w:left="-2"/>
            </w:pPr>
            <w:r>
              <w:t>Školský systém – hlavní obecné charakteristiky; úrovně.</w:t>
            </w:r>
          </w:p>
          <w:p w14:paraId="4A757D83" w14:textId="77777777" w:rsidR="00562BCD" w:rsidRDefault="00562BCD" w:rsidP="00562BCD">
            <w:pPr>
              <w:ind w:left="-2"/>
            </w:pPr>
            <w:r>
              <w:t xml:space="preserve">Vedení, řízení, správa škol a školství.   </w:t>
            </w:r>
          </w:p>
          <w:p w14:paraId="185CD7D8" w14:textId="77777777" w:rsidR="00562BCD" w:rsidRDefault="00562BCD" w:rsidP="00562BCD">
            <w:pPr>
              <w:ind w:left="-2"/>
            </w:pPr>
            <w:r>
              <w:t xml:space="preserve">Základní kategorie – vize, mise, cíl. Aplikace na školy a školství. </w:t>
            </w:r>
          </w:p>
          <w:p w14:paraId="3CD1375C" w14:textId="77777777" w:rsidR="00562BCD" w:rsidRDefault="00562BCD" w:rsidP="00562BCD">
            <w:pPr>
              <w:ind w:left="-2"/>
            </w:pPr>
            <w:r>
              <w:t xml:space="preserve">Kultura školy. </w:t>
            </w:r>
          </w:p>
          <w:p w14:paraId="41459F9C" w14:textId="77777777" w:rsidR="00562BCD" w:rsidRDefault="00562BCD" w:rsidP="00562BCD">
            <w:pPr>
              <w:ind w:left="-2"/>
            </w:pPr>
            <w:r>
              <w:t>Struktura škol a školství.</w:t>
            </w:r>
          </w:p>
          <w:p w14:paraId="2708FFB0" w14:textId="77777777" w:rsidR="00562BCD" w:rsidRDefault="00562BCD" w:rsidP="00562BCD">
            <w:pPr>
              <w:ind w:left="-2"/>
            </w:pPr>
            <w:r>
              <w:t xml:space="preserve">Hlavní řídící procesy a jejich aplikace na školy a školství – plánování, koordinování, motivování. </w:t>
            </w:r>
          </w:p>
          <w:p w14:paraId="1F45B883" w14:textId="77777777" w:rsidR="00562BCD" w:rsidRDefault="00562BCD" w:rsidP="00562BCD">
            <w:pPr>
              <w:ind w:left="-2"/>
            </w:pPr>
            <w:r>
              <w:t xml:space="preserve">Hlavní řídící procesy a jejich aplikace na školy a školství – koordinování, rozhodování, hodnocení, kontrola. </w:t>
            </w:r>
          </w:p>
          <w:p w14:paraId="50C44E8F" w14:textId="77777777" w:rsidR="00562BCD" w:rsidRDefault="00562BCD" w:rsidP="00562BCD">
            <w:pPr>
              <w:ind w:left="-2"/>
            </w:pPr>
            <w:r>
              <w:t>Koncepce řízení – typy, příklady.</w:t>
            </w:r>
          </w:p>
          <w:p w14:paraId="16069D0B" w14:textId="77777777" w:rsidR="00562BCD" w:rsidRDefault="00562BCD" w:rsidP="00562BCD">
            <w:pPr>
              <w:ind w:left="-2"/>
            </w:pPr>
            <w:r>
              <w:t xml:space="preserve">Základní dokumenty řízení škol a školství – mezinárodní, národní, regionální, místní. </w:t>
            </w:r>
          </w:p>
          <w:p w14:paraId="16C3615A" w14:textId="77777777" w:rsidR="00562BCD" w:rsidRDefault="00562BCD" w:rsidP="008563DA">
            <w:r>
              <w:t xml:space="preserve">Vývojové tendence v řízení škol a školství. </w:t>
            </w:r>
          </w:p>
          <w:p w14:paraId="607A6F91" w14:textId="77777777" w:rsidR="00D06270" w:rsidRDefault="00D06270" w:rsidP="008563DA">
            <w:pPr>
              <w:jc w:val="both"/>
              <w:rPr>
                <w:lang w:eastAsia="en-US"/>
              </w:rPr>
            </w:pPr>
          </w:p>
        </w:tc>
      </w:tr>
      <w:tr w:rsidR="00D06270" w14:paraId="55CF0F6D" w14:textId="77777777" w:rsidTr="008E2513">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112EFCED" w14:textId="77777777" w:rsidR="00D06270" w:rsidRDefault="00D06270" w:rsidP="00D06270">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52A9C3F2" w14:textId="77777777" w:rsidR="00D06270" w:rsidRDefault="00D06270" w:rsidP="00D06270">
            <w:pPr>
              <w:spacing w:line="276" w:lineRule="auto"/>
              <w:jc w:val="both"/>
              <w:rPr>
                <w:lang w:eastAsia="en-US"/>
              </w:rPr>
            </w:pPr>
          </w:p>
        </w:tc>
      </w:tr>
      <w:tr w:rsidR="00D06270" w14:paraId="1EF5614E" w14:textId="77777777" w:rsidTr="008E2513">
        <w:trPr>
          <w:trHeight w:val="1497"/>
          <w:jc w:val="center"/>
        </w:trPr>
        <w:tc>
          <w:tcPr>
            <w:tcW w:w="9855" w:type="dxa"/>
            <w:gridSpan w:val="8"/>
            <w:tcBorders>
              <w:top w:val="nil"/>
              <w:left w:val="single" w:sz="4" w:space="0" w:color="auto"/>
              <w:bottom w:val="single" w:sz="4" w:space="0" w:color="auto"/>
              <w:right w:val="single" w:sz="4" w:space="0" w:color="auto"/>
            </w:tcBorders>
          </w:tcPr>
          <w:p w14:paraId="038FB3C0" w14:textId="77777777" w:rsidR="00D06270" w:rsidRPr="00562BCD" w:rsidRDefault="00D06270" w:rsidP="00D06270">
            <w:pPr>
              <w:spacing w:line="276" w:lineRule="auto"/>
              <w:jc w:val="both"/>
              <w:rPr>
                <w:b/>
                <w:lang w:eastAsia="en-US"/>
              </w:rPr>
            </w:pPr>
            <w:r w:rsidRPr="00562BCD">
              <w:rPr>
                <w:b/>
                <w:lang w:eastAsia="en-US"/>
              </w:rPr>
              <w:t>Povinná</w:t>
            </w:r>
            <w:r w:rsidR="00562BCD" w:rsidRPr="00562BCD">
              <w:rPr>
                <w:b/>
                <w:lang w:eastAsia="en-US"/>
              </w:rPr>
              <w:t xml:space="preserve"> literatura:</w:t>
            </w:r>
          </w:p>
          <w:p w14:paraId="3AEF767C" w14:textId="77777777" w:rsidR="00562BCD" w:rsidRDefault="00562BCD" w:rsidP="0014285A">
            <w:r>
              <w:rPr>
                <w:caps/>
              </w:rPr>
              <w:t>G</w:t>
            </w:r>
            <w:r>
              <w:t>old</w:t>
            </w:r>
            <w:r>
              <w:rPr>
                <w:caps/>
              </w:rPr>
              <w:t>, A. (</w:t>
            </w:r>
            <w:r w:rsidR="006003D5">
              <w:rPr>
                <w:caps/>
              </w:rPr>
              <w:t>1998).</w:t>
            </w:r>
            <w:r w:rsidR="006003D5">
              <w:rPr>
                <w:i/>
                <w:iCs/>
              </w:rPr>
              <w:t xml:space="preserve"> Řízení</w:t>
            </w:r>
            <w:r>
              <w:rPr>
                <w:i/>
                <w:iCs/>
              </w:rPr>
              <w:t xml:space="preserve"> současné školy</w:t>
            </w:r>
            <w:r>
              <w:t xml:space="preserve">. Žďár nad Sázavou: Fakta, 1998. </w:t>
            </w:r>
          </w:p>
          <w:p w14:paraId="0FA1538F" w14:textId="77777777" w:rsidR="00A2799A" w:rsidRDefault="00A2799A" w:rsidP="0014285A">
            <w:r>
              <w:rPr>
                <w:caps/>
              </w:rPr>
              <w:t>K</w:t>
            </w:r>
            <w:r>
              <w:t>otásek</w:t>
            </w:r>
            <w:r>
              <w:rPr>
                <w:caps/>
              </w:rPr>
              <w:t>, J.</w:t>
            </w:r>
            <w:r w:rsidR="002D5994">
              <w:rPr>
                <w:caps/>
              </w:rPr>
              <w:t xml:space="preserve"> (2003).</w:t>
            </w:r>
            <w:r>
              <w:rPr>
                <w:iCs/>
              </w:rPr>
              <w:t xml:space="preserve"> Přehled scénářů budoucnosti školního vzdělávání zpracovaných OECD a z nich vyplývajících modelů školy</w:t>
            </w:r>
            <w:r>
              <w:t xml:space="preserve">. In </w:t>
            </w:r>
            <w:r>
              <w:rPr>
                <w:i/>
              </w:rPr>
              <w:t>Pedagogická revue</w:t>
            </w:r>
            <w:r w:rsidR="002D5994">
              <w:t xml:space="preserve">, </w:t>
            </w:r>
            <w:r>
              <w:t>č. 1, s. 5-20.</w:t>
            </w:r>
          </w:p>
          <w:p w14:paraId="3B0F46A1" w14:textId="77777777" w:rsidR="00562BCD" w:rsidRDefault="00562BCD" w:rsidP="0014285A">
            <w:r>
              <w:rPr>
                <w:caps/>
              </w:rPr>
              <w:t>P</w:t>
            </w:r>
            <w:r>
              <w:t>ol</w:t>
            </w:r>
            <w:r>
              <w:rPr>
                <w:caps/>
              </w:rPr>
              <w:t xml:space="preserve">, </w:t>
            </w:r>
            <w:r w:rsidR="006003D5">
              <w:rPr>
                <w:caps/>
              </w:rPr>
              <w:t>M.</w:t>
            </w:r>
            <w:r w:rsidR="00A2799A">
              <w:rPr>
                <w:caps/>
              </w:rPr>
              <w:t xml:space="preserve"> (</w:t>
            </w:r>
            <w:r w:rsidR="00A2799A">
              <w:t>2007).</w:t>
            </w:r>
            <w:r w:rsidR="006003D5">
              <w:rPr>
                <w:i/>
                <w:iCs/>
              </w:rPr>
              <w:t xml:space="preserve"> Škola</w:t>
            </w:r>
            <w:r>
              <w:rPr>
                <w:i/>
                <w:iCs/>
              </w:rPr>
              <w:t xml:space="preserve"> v proměnách</w:t>
            </w:r>
            <w:r w:rsidR="00A2799A">
              <w:t>. Brno: Masarykova univerzita</w:t>
            </w:r>
            <w:r>
              <w:t xml:space="preserve">. </w:t>
            </w:r>
          </w:p>
          <w:p w14:paraId="5415525F" w14:textId="77777777" w:rsidR="00562BCD" w:rsidRDefault="00562BCD" w:rsidP="008563DA">
            <w:pPr>
              <w:jc w:val="both"/>
            </w:pPr>
          </w:p>
          <w:p w14:paraId="5105F614" w14:textId="77777777" w:rsidR="00562BCD" w:rsidRDefault="00562BCD" w:rsidP="00562BCD">
            <w:pPr>
              <w:jc w:val="both"/>
              <w:rPr>
                <w:b/>
                <w:bCs/>
              </w:rPr>
            </w:pPr>
            <w:r>
              <w:rPr>
                <w:b/>
                <w:bCs/>
              </w:rPr>
              <w:t>Doporučená literatura:</w:t>
            </w:r>
          </w:p>
          <w:p w14:paraId="6CBE48DC" w14:textId="77777777" w:rsidR="00A2799A" w:rsidRDefault="00A2799A" w:rsidP="0014285A">
            <w:r>
              <w:rPr>
                <w:caps/>
              </w:rPr>
              <w:t>E</w:t>
            </w:r>
            <w:r>
              <w:t>nder</w:t>
            </w:r>
            <w:r w:rsidR="0014285A">
              <w:rPr>
                <w:caps/>
              </w:rPr>
              <w:t xml:space="preserve">, B., </w:t>
            </w:r>
            <w:r>
              <w:rPr>
                <w:caps/>
              </w:rPr>
              <w:t>S</w:t>
            </w:r>
            <w:r>
              <w:t>chratz</w:t>
            </w:r>
            <w:r>
              <w:rPr>
                <w:caps/>
              </w:rPr>
              <w:t>, M.</w:t>
            </w:r>
            <w:r w:rsidR="002D5994">
              <w:rPr>
                <w:caps/>
              </w:rPr>
              <w:t>,</w:t>
            </w:r>
            <w:r>
              <w:rPr>
                <w:caps/>
              </w:rPr>
              <w:t xml:space="preserve"> &amp; S</w:t>
            </w:r>
            <w:r>
              <w:t>teiner</w:t>
            </w:r>
            <w:r>
              <w:rPr>
                <w:caps/>
              </w:rPr>
              <w:t>-L</w:t>
            </w:r>
            <w:r>
              <w:t>oeffler</w:t>
            </w:r>
            <w:r>
              <w:rPr>
                <w:caps/>
              </w:rPr>
              <w:t xml:space="preserve">, U. (1999). </w:t>
            </w:r>
            <w:r>
              <w:rPr>
                <w:i/>
                <w:iCs/>
              </w:rPr>
              <w:t>Jak pomoci školám? Organizační poradenství a rozvoj škol</w:t>
            </w:r>
            <w:r>
              <w:t xml:space="preserve">. Žďár nad Sázavou: Fakta. </w:t>
            </w:r>
          </w:p>
          <w:p w14:paraId="5AFE19D4" w14:textId="77777777" w:rsidR="00562BCD" w:rsidRDefault="00562BCD" w:rsidP="0014285A">
            <w:pPr>
              <w:rPr>
                <w:caps/>
              </w:rPr>
            </w:pPr>
            <w:r>
              <w:rPr>
                <w:caps/>
              </w:rPr>
              <w:t>K</w:t>
            </w:r>
            <w:r>
              <w:t>aldestad</w:t>
            </w:r>
            <w:r>
              <w:rPr>
                <w:caps/>
              </w:rPr>
              <w:t>, O. H., P</w:t>
            </w:r>
            <w:r>
              <w:t>ol</w:t>
            </w:r>
            <w:r>
              <w:rPr>
                <w:caps/>
              </w:rPr>
              <w:t>, M.</w:t>
            </w:r>
            <w:r w:rsidR="002D5994">
              <w:rPr>
                <w:caps/>
              </w:rPr>
              <w:t>,</w:t>
            </w:r>
            <w:r>
              <w:rPr>
                <w:caps/>
              </w:rPr>
              <w:t xml:space="preserve"> &amp; S</w:t>
            </w:r>
            <w:r>
              <w:t>edláček</w:t>
            </w:r>
            <w:r>
              <w:rPr>
                <w:caps/>
              </w:rPr>
              <w:t>, M.</w:t>
            </w:r>
            <w:r>
              <w:t xml:space="preserve"> (2009). </w:t>
            </w:r>
            <w:r>
              <w:rPr>
                <w:i/>
                <w:iCs/>
              </w:rPr>
              <w:t>Vybrané kapitoly ze školského managementu. Norská perspektiva</w:t>
            </w:r>
            <w:r>
              <w:t>. Brno: MU.</w:t>
            </w:r>
          </w:p>
          <w:p w14:paraId="6131C83C" w14:textId="77777777" w:rsidR="00562BCD" w:rsidRDefault="00562BCD" w:rsidP="0014285A">
            <w:r>
              <w:rPr>
                <w:caps/>
              </w:rPr>
              <w:t>P</w:t>
            </w:r>
            <w:r>
              <w:t>ol</w:t>
            </w:r>
            <w:r>
              <w:rPr>
                <w:caps/>
              </w:rPr>
              <w:t>, M.</w:t>
            </w:r>
            <w:r>
              <w:t xml:space="preserve"> a kol. (2005). </w:t>
            </w:r>
            <w:r>
              <w:rPr>
                <w:i/>
                <w:iCs/>
              </w:rPr>
              <w:t>Kultura školy. Příspěvek k výzkumu a rozvoji</w:t>
            </w:r>
            <w:r>
              <w:t>. Brno: MU.</w:t>
            </w:r>
          </w:p>
          <w:p w14:paraId="4DDB870E" w14:textId="77777777" w:rsidR="00562BCD" w:rsidRDefault="00562BCD" w:rsidP="0014285A">
            <w:r>
              <w:rPr>
                <w:caps/>
              </w:rPr>
              <w:t>P</w:t>
            </w:r>
            <w:r>
              <w:t>ol</w:t>
            </w:r>
            <w:r>
              <w:rPr>
                <w:caps/>
              </w:rPr>
              <w:t>, M., R</w:t>
            </w:r>
            <w:r>
              <w:t>abušicová</w:t>
            </w:r>
            <w:r>
              <w:rPr>
                <w:caps/>
              </w:rPr>
              <w:t>, M. &amp; N</w:t>
            </w:r>
            <w:r>
              <w:t xml:space="preserve">ovotný, </w:t>
            </w:r>
            <w:r>
              <w:rPr>
                <w:caps/>
              </w:rPr>
              <w:t>P.</w:t>
            </w:r>
            <w:r>
              <w:t xml:space="preserve"> (2007)</w:t>
            </w:r>
            <w:r w:rsidR="00A2799A">
              <w:t>.</w:t>
            </w:r>
            <w:r>
              <w:t xml:space="preserve"> </w:t>
            </w:r>
            <w:r>
              <w:rPr>
                <w:i/>
                <w:iCs/>
              </w:rPr>
              <w:t>Demokracie ve škole</w:t>
            </w:r>
            <w:r>
              <w:t>. Brno: MU.</w:t>
            </w:r>
          </w:p>
          <w:p w14:paraId="79D8F515" w14:textId="77777777" w:rsidR="00562BCD" w:rsidRDefault="00562BCD" w:rsidP="0014285A">
            <w:r>
              <w:rPr>
                <w:caps/>
              </w:rPr>
              <w:t>P</w:t>
            </w:r>
            <w:r>
              <w:t>rášilová</w:t>
            </w:r>
            <w:r>
              <w:rPr>
                <w:caps/>
              </w:rPr>
              <w:t>, M.</w:t>
            </w:r>
            <w:r>
              <w:t xml:space="preserve"> (2003). </w:t>
            </w:r>
            <w:r>
              <w:rPr>
                <w:i/>
                <w:iCs/>
              </w:rPr>
              <w:t>Vybrané kapitoly ze školského managementu pro učitele</w:t>
            </w:r>
            <w:r>
              <w:t>. Olomouc: UP.</w:t>
            </w:r>
          </w:p>
          <w:p w14:paraId="133F0E08" w14:textId="77777777" w:rsidR="00D06270" w:rsidRDefault="00562BCD" w:rsidP="0014285A">
            <w:pPr>
              <w:spacing w:line="276" w:lineRule="auto"/>
              <w:rPr>
                <w:lang w:eastAsia="en-US"/>
              </w:rPr>
            </w:pPr>
            <w:r>
              <w:rPr>
                <w:caps/>
              </w:rPr>
              <w:t>S</w:t>
            </w:r>
            <w:r>
              <w:t>olfronk</w:t>
            </w:r>
            <w:r>
              <w:rPr>
                <w:caps/>
              </w:rPr>
              <w:t>, J.</w:t>
            </w:r>
            <w:r>
              <w:t xml:space="preserve"> (2002)</w:t>
            </w:r>
            <w:r w:rsidR="00A2799A">
              <w:t>.</w:t>
            </w:r>
            <w:r>
              <w:t xml:space="preserve"> </w:t>
            </w:r>
            <w:r>
              <w:rPr>
                <w:i/>
                <w:iCs/>
              </w:rPr>
              <w:t>Kapitoly ze školského managementu</w:t>
            </w:r>
            <w:r>
              <w:t>. Liberec: Technická univerzita.</w:t>
            </w:r>
          </w:p>
          <w:p w14:paraId="750A15DB" w14:textId="77777777" w:rsidR="00D06270" w:rsidRDefault="00D06270" w:rsidP="008563DA">
            <w:pPr>
              <w:jc w:val="both"/>
              <w:rPr>
                <w:lang w:eastAsia="en-US"/>
              </w:rPr>
            </w:pPr>
          </w:p>
        </w:tc>
      </w:tr>
      <w:tr w:rsidR="00D06270" w14:paraId="6AB1FE32" w14:textId="77777777" w:rsidTr="008E2513">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46A2B2CB" w14:textId="77777777" w:rsidR="00D06270" w:rsidRDefault="00D06270" w:rsidP="00D06270">
            <w:pPr>
              <w:spacing w:line="276" w:lineRule="auto"/>
              <w:jc w:val="center"/>
              <w:rPr>
                <w:b/>
                <w:lang w:eastAsia="en-US"/>
              </w:rPr>
            </w:pPr>
            <w:r>
              <w:rPr>
                <w:b/>
                <w:lang w:eastAsia="en-US"/>
              </w:rPr>
              <w:t>Informace ke kombinované nebo distanční formě</w:t>
            </w:r>
          </w:p>
        </w:tc>
      </w:tr>
      <w:tr w:rsidR="00D06270" w14:paraId="2D424F1D" w14:textId="77777777" w:rsidTr="008E2513">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4971A5F2" w14:textId="77777777" w:rsidR="00D06270" w:rsidRDefault="00D06270" w:rsidP="00D06270">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27F81054" w14:textId="77777777" w:rsidR="00D06270" w:rsidRDefault="00D06270" w:rsidP="00D06270">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2973111" w14:textId="77777777" w:rsidR="00D06270" w:rsidRDefault="00D06270" w:rsidP="00D06270">
            <w:pPr>
              <w:spacing w:line="276" w:lineRule="auto"/>
              <w:jc w:val="both"/>
              <w:rPr>
                <w:b/>
                <w:lang w:eastAsia="en-US"/>
              </w:rPr>
            </w:pPr>
            <w:r>
              <w:rPr>
                <w:b/>
                <w:lang w:eastAsia="en-US"/>
              </w:rPr>
              <w:t xml:space="preserve">hodin </w:t>
            </w:r>
          </w:p>
        </w:tc>
      </w:tr>
      <w:tr w:rsidR="00D06270" w14:paraId="6B9F6BC1" w14:textId="77777777" w:rsidTr="008E2513">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3E1E1C7" w14:textId="77777777" w:rsidR="00D06270" w:rsidRDefault="00D06270" w:rsidP="00D06270">
            <w:pPr>
              <w:spacing w:line="276" w:lineRule="auto"/>
              <w:jc w:val="both"/>
              <w:rPr>
                <w:b/>
                <w:lang w:eastAsia="en-US"/>
              </w:rPr>
            </w:pPr>
            <w:r>
              <w:rPr>
                <w:b/>
                <w:lang w:eastAsia="en-US"/>
              </w:rPr>
              <w:t>Informace o způsobu kontaktu s</w:t>
            </w:r>
            <w:r w:rsidR="00562BCD">
              <w:rPr>
                <w:b/>
                <w:lang w:eastAsia="en-US"/>
              </w:rPr>
              <w:t> </w:t>
            </w:r>
            <w:r>
              <w:rPr>
                <w:b/>
                <w:lang w:eastAsia="en-US"/>
              </w:rPr>
              <w:t>vyučujícím</w:t>
            </w:r>
          </w:p>
        </w:tc>
      </w:tr>
      <w:tr w:rsidR="00D06270" w14:paraId="349AACD1" w14:textId="77777777" w:rsidTr="00562BCD">
        <w:trPr>
          <w:trHeight w:val="70"/>
          <w:jc w:val="center"/>
        </w:trPr>
        <w:tc>
          <w:tcPr>
            <w:tcW w:w="9855" w:type="dxa"/>
            <w:gridSpan w:val="8"/>
            <w:tcBorders>
              <w:top w:val="single" w:sz="4" w:space="0" w:color="auto"/>
              <w:left w:val="single" w:sz="4" w:space="0" w:color="auto"/>
              <w:bottom w:val="single" w:sz="4" w:space="0" w:color="auto"/>
              <w:right w:val="single" w:sz="4" w:space="0" w:color="auto"/>
            </w:tcBorders>
          </w:tcPr>
          <w:p w14:paraId="5DF5AA7F" w14:textId="77777777" w:rsidR="00D06270" w:rsidRDefault="00D06270" w:rsidP="00D06270">
            <w:pPr>
              <w:spacing w:line="276" w:lineRule="auto"/>
              <w:jc w:val="both"/>
              <w:rPr>
                <w:lang w:eastAsia="en-US"/>
              </w:rPr>
            </w:pPr>
          </w:p>
        </w:tc>
      </w:tr>
    </w:tbl>
    <w:p w14:paraId="2CE4B03C" w14:textId="77777777" w:rsidR="003B3186" w:rsidRDefault="003B3186">
      <w:pPr>
        <w:rPr>
          <w:b/>
          <w:sz w:val="28"/>
        </w:rPr>
      </w:pPr>
    </w:p>
    <w:p w14:paraId="5C49AD42" w14:textId="77777777" w:rsidR="003B3186" w:rsidRDefault="003B3186">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4D92" w14:paraId="44F10957" w14:textId="77777777" w:rsidTr="003B3186">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188B76A" w14:textId="77777777" w:rsidR="009D4D92" w:rsidRDefault="009D4D92" w:rsidP="009C1422">
            <w:pPr>
              <w:spacing w:line="276" w:lineRule="auto"/>
              <w:jc w:val="both"/>
              <w:rPr>
                <w:b/>
                <w:sz w:val="28"/>
                <w:lang w:eastAsia="en-US"/>
              </w:rPr>
            </w:pPr>
            <w:r>
              <w:br w:type="page"/>
            </w:r>
            <w:r>
              <w:rPr>
                <w:b/>
                <w:sz w:val="28"/>
                <w:lang w:eastAsia="en-US"/>
              </w:rPr>
              <w:t>B-III – Charakteristika studijního předmětu</w:t>
            </w:r>
          </w:p>
        </w:tc>
      </w:tr>
      <w:tr w:rsidR="009D4D92" w14:paraId="03737BEB" w14:textId="77777777" w:rsidTr="003B3186">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E003268" w14:textId="77777777" w:rsidR="009D4D92" w:rsidRDefault="009D4D92" w:rsidP="009C1422">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189ABDE3" w14:textId="77777777" w:rsidR="009D4D92" w:rsidRDefault="009D4D92" w:rsidP="009C1422">
            <w:pPr>
              <w:rPr>
                <w:lang w:eastAsia="en-US"/>
              </w:rPr>
            </w:pPr>
            <w:r>
              <w:t>Diplomový seminář</w:t>
            </w:r>
          </w:p>
        </w:tc>
      </w:tr>
      <w:tr w:rsidR="009D4D92" w14:paraId="3121AD9B" w14:textId="77777777"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065A0AB" w14:textId="77777777" w:rsidR="009D4D92" w:rsidRDefault="009D4D92" w:rsidP="009C1422">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55D17FBC" w14:textId="77777777" w:rsidR="009D4D92" w:rsidRDefault="009D4D92" w:rsidP="009C1422">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1E314E" w14:textId="77777777" w:rsidR="009D4D92" w:rsidRDefault="009D4D92" w:rsidP="009C1422">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5E5655AD" w14:textId="77777777" w:rsidR="009D4D92" w:rsidRDefault="009D4D92" w:rsidP="009C1422">
            <w:pPr>
              <w:spacing w:line="276" w:lineRule="auto"/>
              <w:jc w:val="both"/>
              <w:rPr>
                <w:lang w:eastAsia="en-US"/>
              </w:rPr>
            </w:pPr>
            <w:r>
              <w:rPr>
                <w:lang w:eastAsia="en-US"/>
              </w:rPr>
              <w:t>2/ZS</w:t>
            </w:r>
          </w:p>
        </w:tc>
      </w:tr>
      <w:tr w:rsidR="009D4D92" w14:paraId="76489BC4" w14:textId="77777777"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40DF264" w14:textId="77777777" w:rsidR="009D4D92" w:rsidRDefault="009D4D92" w:rsidP="009C1422">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618D36C" w14:textId="77777777" w:rsidR="009D4D92" w:rsidRDefault="009D4D92" w:rsidP="009C1422">
            <w:pPr>
              <w:spacing w:line="276" w:lineRule="auto"/>
              <w:jc w:val="both"/>
              <w:rPr>
                <w:lang w:eastAsia="en-US"/>
              </w:rPr>
            </w:pPr>
            <w:r>
              <w:rPr>
                <w:lang w:eastAsia="en-US"/>
              </w:rPr>
              <w:t>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173C20F" w14:textId="77777777" w:rsidR="009D4D92" w:rsidRDefault="009D4D92" w:rsidP="009C1422">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0E87B8A" w14:textId="77777777" w:rsidR="009D4D92" w:rsidRDefault="009D4D92" w:rsidP="009C1422">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1D8188E" w14:textId="77777777" w:rsidR="009D4D92" w:rsidRDefault="009D4D92" w:rsidP="009C1422">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A32B4A3" w14:textId="77777777" w:rsidR="009D4D92" w:rsidRDefault="009D4D92" w:rsidP="009C1422">
            <w:pPr>
              <w:spacing w:line="276" w:lineRule="auto"/>
              <w:jc w:val="both"/>
              <w:rPr>
                <w:lang w:eastAsia="en-US"/>
              </w:rPr>
            </w:pPr>
            <w:r>
              <w:rPr>
                <w:lang w:eastAsia="en-US"/>
              </w:rPr>
              <w:t>3</w:t>
            </w:r>
          </w:p>
        </w:tc>
      </w:tr>
      <w:tr w:rsidR="009D4D92" w14:paraId="6EFB593F" w14:textId="77777777"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A8CA424" w14:textId="77777777" w:rsidR="009D4D92" w:rsidRDefault="009D4D92" w:rsidP="009C1422">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081CF52" w14:textId="77777777" w:rsidR="009D4D92" w:rsidRDefault="009D4D92" w:rsidP="009C1422">
            <w:pPr>
              <w:spacing w:line="276" w:lineRule="auto"/>
              <w:jc w:val="both"/>
              <w:rPr>
                <w:lang w:eastAsia="en-US"/>
              </w:rPr>
            </w:pPr>
          </w:p>
        </w:tc>
      </w:tr>
      <w:tr w:rsidR="009D4D92" w14:paraId="5B5ED9FB" w14:textId="77777777"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B9BCBA2" w14:textId="77777777" w:rsidR="009D4D92" w:rsidRDefault="009D4D92" w:rsidP="009C1422">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2DFE888" w14:textId="77777777" w:rsidR="009D4D92" w:rsidRDefault="009D4D92" w:rsidP="002F7B4C">
            <w:pPr>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2E88BB6" w14:textId="77777777" w:rsidR="009D4D92" w:rsidRDefault="009D4D92" w:rsidP="009C1422">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E44AAF1" w14:textId="77777777" w:rsidR="009D4D92" w:rsidRDefault="009D4D92" w:rsidP="002F7B4C">
            <w:pPr>
              <w:jc w:val="both"/>
              <w:rPr>
                <w:lang w:eastAsia="en-US"/>
              </w:rPr>
            </w:pPr>
            <w:r>
              <w:rPr>
                <w:lang w:eastAsia="en-US"/>
              </w:rPr>
              <w:t>seminář</w:t>
            </w:r>
          </w:p>
        </w:tc>
      </w:tr>
      <w:tr w:rsidR="009D4D92" w14:paraId="1482168A" w14:textId="77777777"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0DD6AE4" w14:textId="77777777" w:rsidR="009D4D92" w:rsidRDefault="009D4D92" w:rsidP="009C1422">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295A9E92" w14:textId="77777777" w:rsidR="009D4D92" w:rsidRDefault="008E2513" w:rsidP="002F7B4C">
            <w:pPr>
              <w:jc w:val="both"/>
              <w:rPr>
                <w:lang w:eastAsia="en-US"/>
              </w:rPr>
            </w:pPr>
            <w:r>
              <w:rPr>
                <w:rFonts w:eastAsiaTheme="minorEastAsia"/>
                <w:lang w:eastAsia="en-US"/>
              </w:rPr>
              <w:t>Prezentace a obhajoba projektu diplomové práce.</w:t>
            </w:r>
          </w:p>
        </w:tc>
      </w:tr>
      <w:tr w:rsidR="009D4D92" w14:paraId="7D30659E" w14:textId="77777777" w:rsidTr="003B3186">
        <w:trPr>
          <w:trHeight w:val="70"/>
          <w:jc w:val="center"/>
        </w:trPr>
        <w:tc>
          <w:tcPr>
            <w:tcW w:w="9855" w:type="dxa"/>
            <w:gridSpan w:val="8"/>
            <w:tcBorders>
              <w:top w:val="nil"/>
              <w:left w:val="single" w:sz="4" w:space="0" w:color="auto"/>
              <w:bottom w:val="single" w:sz="4" w:space="0" w:color="auto"/>
              <w:right w:val="single" w:sz="4" w:space="0" w:color="auto"/>
            </w:tcBorders>
          </w:tcPr>
          <w:p w14:paraId="5DA77B41" w14:textId="77777777" w:rsidR="009D4D92" w:rsidRDefault="009D4D92" w:rsidP="009C1422">
            <w:pPr>
              <w:spacing w:line="276" w:lineRule="auto"/>
              <w:jc w:val="both"/>
              <w:rPr>
                <w:lang w:eastAsia="en-US"/>
              </w:rPr>
            </w:pPr>
          </w:p>
        </w:tc>
      </w:tr>
      <w:tr w:rsidR="009D4D92" w14:paraId="5CCD4FF5" w14:textId="77777777" w:rsidTr="003B3186">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44B76C03" w14:textId="77777777" w:rsidR="009D4D92" w:rsidRDefault="009D4D92" w:rsidP="009C1422">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4BB7949E" w14:textId="77777777" w:rsidR="009D4D92" w:rsidRPr="00A12A3D" w:rsidRDefault="009D4D92" w:rsidP="002F7B4C">
            <w:r>
              <w:t>Vedoucí diplomové práce</w:t>
            </w:r>
          </w:p>
        </w:tc>
      </w:tr>
      <w:tr w:rsidR="009D4D92" w14:paraId="38061891" w14:textId="77777777" w:rsidTr="003B3186">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4B814CAF" w14:textId="77777777" w:rsidR="009D4D92" w:rsidRDefault="009D4D92" w:rsidP="009C1422">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3A67B7E1" w14:textId="77777777" w:rsidR="009D4D92" w:rsidRDefault="009D4D92" w:rsidP="002F7B4C">
            <w:pPr>
              <w:jc w:val="both"/>
              <w:rPr>
                <w:lang w:eastAsia="en-US"/>
              </w:rPr>
            </w:pPr>
            <w:r>
              <w:rPr>
                <w:lang w:eastAsia="en-US"/>
              </w:rPr>
              <w:t>vede seminář</w:t>
            </w:r>
          </w:p>
        </w:tc>
      </w:tr>
      <w:tr w:rsidR="009D4D92" w14:paraId="05CD3AF0" w14:textId="77777777"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CE946BE" w14:textId="77777777" w:rsidR="009D4D92" w:rsidRDefault="009D4D92" w:rsidP="009C1422">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7C4BDF94" w14:textId="77777777" w:rsidR="009D4D92" w:rsidRDefault="008E2513" w:rsidP="002F7B4C">
            <w:r>
              <w:rPr>
                <w:lang w:eastAsia="en-US"/>
              </w:rPr>
              <w:t>Vedoucí diplomové práce.</w:t>
            </w:r>
          </w:p>
        </w:tc>
      </w:tr>
      <w:tr w:rsidR="009D4D92" w14:paraId="0CB41B0E" w14:textId="77777777" w:rsidTr="003B3186">
        <w:trPr>
          <w:trHeight w:val="70"/>
          <w:jc w:val="center"/>
        </w:trPr>
        <w:tc>
          <w:tcPr>
            <w:tcW w:w="9855" w:type="dxa"/>
            <w:gridSpan w:val="8"/>
            <w:tcBorders>
              <w:top w:val="nil"/>
              <w:left w:val="single" w:sz="4" w:space="0" w:color="auto"/>
              <w:bottom w:val="single" w:sz="4" w:space="0" w:color="auto"/>
              <w:right w:val="single" w:sz="4" w:space="0" w:color="auto"/>
            </w:tcBorders>
          </w:tcPr>
          <w:p w14:paraId="2D5ABA91" w14:textId="77777777" w:rsidR="009D4D92" w:rsidRDefault="009D4D92" w:rsidP="009C1422">
            <w:pPr>
              <w:spacing w:line="276" w:lineRule="auto"/>
              <w:jc w:val="both"/>
              <w:rPr>
                <w:lang w:eastAsia="en-US"/>
              </w:rPr>
            </w:pPr>
          </w:p>
        </w:tc>
      </w:tr>
      <w:tr w:rsidR="009D4D92" w14:paraId="49F92D28" w14:textId="77777777" w:rsidTr="003B3186">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47E9B69" w14:textId="77777777" w:rsidR="009D4D92" w:rsidRDefault="009D4D92" w:rsidP="009C1422">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381CF53E" w14:textId="77777777" w:rsidR="009D4D92" w:rsidRDefault="009D4D92" w:rsidP="009C1422">
            <w:pPr>
              <w:spacing w:line="276" w:lineRule="auto"/>
              <w:jc w:val="both"/>
              <w:rPr>
                <w:lang w:eastAsia="en-US"/>
              </w:rPr>
            </w:pPr>
          </w:p>
        </w:tc>
      </w:tr>
      <w:tr w:rsidR="009D4D92" w14:paraId="66670868" w14:textId="77777777" w:rsidTr="003B3186">
        <w:trPr>
          <w:trHeight w:val="1837"/>
          <w:jc w:val="center"/>
        </w:trPr>
        <w:tc>
          <w:tcPr>
            <w:tcW w:w="9855" w:type="dxa"/>
            <w:gridSpan w:val="8"/>
            <w:tcBorders>
              <w:top w:val="nil"/>
              <w:left w:val="single" w:sz="4" w:space="0" w:color="auto"/>
              <w:bottom w:val="single" w:sz="12" w:space="0" w:color="auto"/>
              <w:right w:val="single" w:sz="4" w:space="0" w:color="auto"/>
            </w:tcBorders>
          </w:tcPr>
          <w:p w14:paraId="77462501" w14:textId="77777777" w:rsidR="008E2513" w:rsidRDefault="008E2513" w:rsidP="008E2513">
            <w:pPr>
              <w:ind w:left="-2"/>
              <w:jc w:val="both"/>
              <w:rPr>
                <w:rFonts w:eastAsiaTheme="minorEastAsia"/>
                <w:lang w:eastAsia="en-US"/>
              </w:rPr>
            </w:pPr>
            <w:r>
              <w:rPr>
                <w:rFonts w:eastAsiaTheme="minorEastAsia"/>
                <w:lang w:eastAsia="en-US"/>
              </w:rPr>
              <w:t xml:space="preserve">Pojetí diplomové práce ve studijním oboru Pedagogika předškolního věku. </w:t>
            </w:r>
          </w:p>
          <w:p w14:paraId="59069085" w14:textId="77777777" w:rsidR="008E2513" w:rsidRDefault="008E2513" w:rsidP="008E2513">
            <w:pPr>
              <w:ind w:left="-2"/>
              <w:jc w:val="both"/>
              <w:rPr>
                <w:rFonts w:eastAsiaTheme="minorEastAsia"/>
                <w:lang w:eastAsia="en-US"/>
              </w:rPr>
            </w:pPr>
            <w:r>
              <w:rPr>
                <w:rFonts w:eastAsiaTheme="minorEastAsia"/>
                <w:lang w:eastAsia="en-US"/>
              </w:rPr>
              <w:t xml:space="preserve">Představení základních přístupů v pedagogickém výzkumu v aplikaci na diplomovou práci. </w:t>
            </w:r>
          </w:p>
          <w:p w14:paraId="6BE33394" w14:textId="77777777" w:rsidR="008E2513" w:rsidRDefault="008E2513" w:rsidP="008E2513">
            <w:pPr>
              <w:ind w:left="-2"/>
              <w:jc w:val="both"/>
              <w:rPr>
                <w:rFonts w:eastAsiaTheme="minorEastAsia"/>
                <w:lang w:eastAsia="en-US"/>
              </w:rPr>
            </w:pPr>
            <w:r>
              <w:rPr>
                <w:rFonts w:eastAsiaTheme="minorEastAsia"/>
                <w:lang w:eastAsia="en-US"/>
              </w:rPr>
              <w:t>Vytváření návrhu projektu diplomové práce, doporučení pro zpracování: teoretická část diplomové práce - její funkce, rozsah, obsah (citační norma).</w:t>
            </w:r>
          </w:p>
          <w:p w14:paraId="063E98E0" w14:textId="77777777" w:rsidR="008E2513" w:rsidRDefault="008E2513" w:rsidP="008E2513">
            <w:pPr>
              <w:ind w:left="-2"/>
              <w:jc w:val="both"/>
              <w:rPr>
                <w:rFonts w:eastAsiaTheme="minorEastAsia"/>
                <w:lang w:eastAsia="en-US"/>
              </w:rPr>
            </w:pPr>
            <w:r>
              <w:rPr>
                <w:rFonts w:eastAsiaTheme="minorEastAsia"/>
                <w:lang w:eastAsia="en-US"/>
              </w:rPr>
              <w:t xml:space="preserve">Vytváření návrhu projektu diplomové práce, doporučení pro zpracování: empirická část diplomové práce - cíle výzkumu, výzkumný problém, druh výzkumu, výzkumný soubor, projektování kvantitativního (proměnné, hypotézy) a kvalitativního výzkumu (triangulace), způsob zpracování dat, interpretace výsledků; praktická část (doporučení pro praxi). </w:t>
            </w:r>
          </w:p>
          <w:p w14:paraId="2A7B7044" w14:textId="77777777" w:rsidR="009D4D92" w:rsidRDefault="008E2513" w:rsidP="008E2513">
            <w:pPr>
              <w:ind w:left="-2"/>
              <w:jc w:val="both"/>
              <w:rPr>
                <w:rFonts w:eastAsiaTheme="minorEastAsia"/>
                <w:lang w:eastAsia="en-US"/>
              </w:rPr>
            </w:pPr>
            <w:r>
              <w:rPr>
                <w:rFonts w:eastAsiaTheme="minorEastAsia"/>
                <w:lang w:eastAsia="en-US"/>
              </w:rPr>
              <w:t xml:space="preserve">Prezentace, obhajoba, diskuse diplomové práce. </w:t>
            </w:r>
          </w:p>
          <w:p w14:paraId="5C8E9E98" w14:textId="77777777" w:rsidR="008E2513" w:rsidRPr="008E2513" w:rsidRDefault="008E2513" w:rsidP="002F7B4C">
            <w:pPr>
              <w:jc w:val="both"/>
              <w:rPr>
                <w:rFonts w:eastAsiaTheme="minorEastAsia"/>
                <w:lang w:eastAsia="en-US"/>
              </w:rPr>
            </w:pPr>
          </w:p>
        </w:tc>
      </w:tr>
      <w:tr w:rsidR="009D4D92" w14:paraId="146EBA8C" w14:textId="77777777" w:rsidTr="003B3186">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19BA59CC" w14:textId="77777777" w:rsidR="009D4D92" w:rsidRDefault="009D4D92" w:rsidP="009C1422">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1D139CB0" w14:textId="77777777" w:rsidR="009D4D92" w:rsidRDefault="009D4D92" w:rsidP="009C1422">
            <w:pPr>
              <w:spacing w:line="276" w:lineRule="auto"/>
              <w:jc w:val="both"/>
              <w:rPr>
                <w:lang w:eastAsia="en-US"/>
              </w:rPr>
            </w:pPr>
          </w:p>
        </w:tc>
      </w:tr>
      <w:tr w:rsidR="009D4D92" w14:paraId="560151CC" w14:textId="77777777" w:rsidTr="003B3186">
        <w:trPr>
          <w:trHeight w:val="1497"/>
          <w:jc w:val="center"/>
        </w:trPr>
        <w:tc>
          <w:tcPr>
            <w:tcW w:w="9855" w:type="dxa"/>
            <w:gridSpan w:val="8"/>
            <w:tcBorders>
              <w:top w:val="nil"/>
              <w:left w:val="single" w:sz="4" w:space="0" w:color="auto"/>
              <w:bottom w:val="single" w:sz="4" w:space="0" w:color="auto"/>
              <w:right w:val="single" w:sz="4" w:space="0" w:color="auto"/>
            </w:tcBorders>
          </w:tcPr>
          <w:p w14:paraId="76F73F95" w14:textId="77777777" w:rsidR="008E2513" w:rsidRDefault="008E2513" w:rsidP="008E2513">
            <w:pPr>
              <w:widowControl w:val="0"/>
              <w:tabs>
                <w:tab w:val="left" w:pos="220"/>
                <w:tab w:val="left" w:pos="720"/>
              </w:tabs>
              <w:autoSpaceDE w:val="0"/>
              <w:autoSpaceDN w:val="0"/>
              <w:adjustRightInd w:val="0"/>
              <w:rPr>
                <w:rFonts w:eastAsiaTheme="minorEastAsia"/>
                <w:lang w:eastAsia="en-US"/>
              </w:rPr>
            </w:pPr>
            <w:r>
              <w:rPr>
                <w:rFonts w:eastAsiaTheme="minorEastAsia"/>
                <w:b/>
                <w:bCs/>
                <w:lang w:eastAsia="en-US"/>
              </w:rPr>
              <w:t>Povinná literatura:</w:t>
            </w:r>
          </w:p>
          <w:p w14:paraId="064F3636" w14:textId="77777777" w:rsidR="008E2513" w:rsidRDefault="008E2513" w:rsidP="0014285A">
            <w:pPr>
              <w:widowControl w:val="0"/>
              <w:autoSpaceDE w:val="0"/>
              <w:autoSpaceDN w:val="0"/>
              <w:adjustRightInd w:val="0"/>
              <w:ind w:left="-2"/>
              <w:rPr>
                <w:rFonts w:eastAsiaTheme="minorEastAsia"/>
                <w:lang w:eastAsia="en-US"/>
              </w:rPr>
            </w:pPr>
            <w:r>
              <w:rPr>
                <w:rFonts w:eastAsiaTheme="minorEastAsia"/>
                <w:lang w:eastAsia="en-US"/>
              </w:rPr>
              <w:t xml:space="preserve">Gavora, P. (2000). </w:t>
            </w:r>
            <w:r>
              <w:rPr>
                <w:rFonts w:eastAsiaTheme="minorEastAsia"/>
                <w:i/>
                <w:iCs/>
                <w:lang w:eastAsia="en-US"/>
              </w:rPr>
              <w:t>Úvod do pedagogického výzkumu</w:t>
            </w:r>
            <w:r>
              <w:rPr>
                <w:rFonts w:eastAsiaTheme="minorEastAsia"/>
                <w:lang w:eastAsia="en-US"/>
              </w:rPr>
              <w:t xml:space="preserve">. Brno: Paido. </w:t>
            </w:r>
          </w:p>
          <w:p w14:paraId="27DF6B7E" w14:textId="77777777" w:rsidR="008E2513" w:rsidRDefault="008E2513" w:rsidP="0014285A">
            <w:pPr>
              <w:pStyle w:val="Default"/>
              <w:rPr>
                <w:rFonts w:eastAsia="Times New Roman"/>
                <w:sz w:val="20"/>
                <w:szCs w:val="20"/>
                <w:lang w:eastAsia="cs-CZ"/>
              </w:rPr>
            </w:pPr>
            <w:r>
              <w:rPr>
                <w:sz w:val="20"/>
                <w:szCs w:val="20"/>
              </w:rPr>
              <w:t xml:space="preserve">Meško, D., Katuščák, D. &amp; Findra, J. (2006). </w:t>
            </w:r>
            <w:r>
              <w:rPr>
                <w:i/>
                <w:iCs/>
                <w:sz w:val="20"/>
                <w:szCs w:val="20"/>
              </w:rPr>
              <w:t>Akademická příručka</w:t>
            </w:r>
            <w:r>
              <w:rPr>
                <w:sz w:val="20"/>
                <w:szCs w:val="20"/>
              </w:rPr>
              <w:t>. České, upr. vyd. Martin: Osveta.</w:t>
            </w:r>
          </w:p>
          <w:p w14:paraId="412B8B41" w14:textId="77777777" w:rsidR="008E2513" w:rsidRDefault="008E2513" w:rsidP="0014285A">
            <w:pPr>
              <w:pStyle w:val="Default"/>
              <w:rPr>
                <w:sz w:val="20"/>
                <w:szCs w:val="20"/>
              </w:rPr>
            </w:pPr>
            <w:r>
              <w:rPr>
                <w:rFonts w:eastAsiaTheme="minorEastAsia"/>
                <w:sz w:val="20"/>
                <w:szCs w:val="20"/>
              </w:rPr>
              <w:t xml:space="preserve">Punch, K. F. </w:t>
            </w:r>
            <w:r w:rsidR="009E6E7D">
              <w:rPr>
                <w:rFonts w:eastAsiaTheme="minorEastAsia"/>
                <w:sz w:val="20"/>
                <w:szCs w:val="20"/>
              </w:rPr>
              <w:t xml:space="preserve">(2008). </w:t>
            </w:r>
            <w:r>
              <w:rPr>
                <w:rFonts w:eastAsiaTheme="minorEastAsia"/>
                <w:i/>
                <w:iCs/>
                <w:sz w:val="20"/>
                <w:szCs w:val="20"/>
              </w:rPr>
              <w:t>Úspěšný návrh výzkumu</w:t>
            </w:r>
            <w:r>
              <w:rPr>
                <w:rFonts w:eastAsiaTheme="minorEastAsia"/>
                <w:sz w:val="20"/>
                <w:szCs w:val="20"/>
              </w:rPr>
              <w:t xml:space="preserve">. Praha: Portál, 2008. </w:t>
            </w:r>
          </w:p>
          <w:p w14:paraId="3E8A0538" w14:textId="77777777" w:rsidR="008E2513" w:rsidRDefault="008E2513" w:rsidP="0014285A">
            <w:pPr>
              <w:widowControl w:val="0"/>
              <w:autoSpaceDE w:val="0"/>
              <w:autoSpaceDN w:val="0"/>
              <w:adjustRightInd w:val="0"/>
              <w:ind w:left="-2"/>
              <w:rPr>
                <w:rFonts w:eastAsiaTheme="minorEastAsia"/>
                <w:lang w:eastAsia="en-US"/>
              </w:rPr>
            </w:pPr>
            <w:r>
              <w:rPr>
                <w:rFonts w:eastAsiaTheme="minorEastAsia"/>
                <w:lang w:eastAsia="en-US"/>
              </w:rPr>
              <w:t>P</w:t>
            </w:r>
            <w:r w:rsidR="0014285A">
              <w:rPr>
                <w:rFonts w:eastAsiaTheme="minorEastAsia"/>
                <w:lang w:eastAsia="en-US"/>
              </w:rPr>
              <w:t>unch</w:t>
            </w:r>
            <w:r>
              <w:rPr>
                <w:rFonts w:eastAsiaTheme="minorEastAsia"/>
                <w:lang w:eastAsia="en-US"/>
              </w:rPr>
              <w:t xml:space="preserve">, K. F. </w:t>
            </w:r>
            <w:r>
              <w:rPr>
                <w:rFonts w:eastAsiaTheme="minorEastAsia"/>
                <w:i/>
                <w:iCs/>
                <w:lang w:eastAsia="en-US"/>
              </w:rPr>
              <w:t>Základy kvantitativního šetření</w:t>
            </w:r>
            <w:r w:rsidR="009E6E7D">
              <w:rPr>
                <w:rFonts w:eastAsiaTheme="minorEastAsia"/>
                <w:lang w:eastAsia="en-US"/>
              </w:rPr>
              <w:t>. Praha: Portál</w:t>
            </w:r>
            <w:r>
              <w:rPr>
                <w:rFonts w:eastAsiaTheme="minorEastAsia"/>
                <w:lang w:eastAsia="en-US"/>
              </w:rPr>
              <w:t xml:space="preserve">. </w:t>
            </w:r>
          </w:p>
          <w:p w14:paraId="4FF70F8F" w14:textId="77777777" w:rsidR="008E2513" w:rsidRDefault="008E2513" w:rsidP="0014285A">
            <w:pPr>
              <w:widowControl w:val="0"/>
              <w:autoSpaceDE w:val="0"/>
              <w:autoSpaceDN w:val="0"/>
              <w:adjustRightInd w:val="0"/>
              <w:ind w:left="-2"/>
              <w:rPr>
                <w:rFonts w:eastAsiaTheme="minorEastAsia"/>
                <w:lang w:eastAsia="en-US"/>
              </w:rPr>
            </w:pPr>
            <w:r>
              <w:rPr>
                <w:rFonts w:eastAsiaTheme="minorEastAsia"/>
                <w:lang w:eastAsia="en-US"/>
              </w:rPr>
              <w:t>S</w:t>
            </w:r>
            <w:r w:rsidR="009E6E7D">
              <w:rPr>
                <w:rFonts w:eastAsiaTheme="minorEastAsia"/>
                <w:lang w:eastAsia="en-US"/>
              </w:rPr>
              <w:t>pousta</w:t>
            </w:r>
            <w:r>
              <w:rPr>
                <w:rFonts w:eastAsiaTheme="minorEastAsia"/>
                <w:lang w:eastAsia="en-US"/>
              </w:rPr>
              <w:t>, V. a kol.</w:t>
            </w:r>
            <w:r w:rsidR="009E6E7D">
              <w:rPr>
                <w:rFonts w:eastAsiaTheme="minorEastAsia"/>
                <w:lang w:eastAsia="en-US"/>
              </w:rPr>
              <w:t xml:space="preserve"> (</w:t>
            </w:r>
            <w:r w:rsidR="006003D5">
              <w:rPr>
                <w:rFonts w:eastAsiaTheme="minorEastAsia"/>
                <w:lang w:eastAsia="en-US"/>
              </w:rPr>
              <w:t>2000).</w:t>
            </w:r>
            <w:r w:rsidR="006003D5">
              <w:rPr>
                <w:rFonts w:eastAsiaTheme="minorEastAsia"/>
                <w:i/>
                <w:iCs/>
                <w:lang w:eastAsia="en-US"/>
              </w:rPr>
              <w:t xml:space="preserve"> Vademekum</w:t>
            </w:r>
            <w:r>
              <w:rPr>
                <w:rFonts w:eastAsiaTheme="minorEastAsia"/>
                <w:i/>
                <w:iCs/>
                <w:lang w:eastAsia="en-US"/>
              </w:rPr>
              <w:t xml:space="preserve"> autora odborné a vědecké práce</w:t>
            </w:r>
            <w:r w:rsidR="009E6E7D">
              <w:rPr>
                <w:rFonts w:eastAsiaTheme="minorEastAsia"/>
                <w:lang w:eastAsia="en-US"/>
              </w:rPr>
              <w:t>. Brno: PF MU</w:t>
            </w:r>
            <w:r>
              <w:rPr>
                <w:rFonts w:eastAsiaTheme="minorEastAsia"/>
                <w:lang w:eastAsia="en-US"/>
              </w:rPr>
              <w:t xml:space="preserve">. </w:t>
            </w:r>
          </w:p>
          <w:p w14:paraId="541CAF19" w14:textId="77777777" w:rsidR="008E2513" w:rsidRDefault="008E2513" w:rsidP="0014285A">
            <w:pPr>
              <w:pStyle w:val="Zkladntext"/>
              <w:jc w:val="left"/>
              <w:rPr>
                <w:sz w:val="20"/>
                <w:szCs w:val="20"/>
                <w:lang w:val="cs-CZ"/>
              </w:rPr>
            </w:pPr>
            <w:r>
              <w:rPr>
                <w:sz w:val="20"/>
                <w:szCs w:val="20"/>
                <w:lang w:val="cs-CZ"/>
              </w:rPr>
              <w:t>Š</w:t>
            </w:r>
            <w:r w:rsidR="009E6E7D">
              <w:rPr>
                <w:sz w:val="20"/>
                <w:szCs w:val="20"/>
                <w:lang w:val="cs-CZ"/>
              </w:rPr>
              <w:t>anderová</w:t>
            </w:r>
            <w:r>
              <w:rPr>
                <w:sz w:val="20"/>
                <w:szCs w:val="20"/>
                <w:lang w:val="cs-CZ"/>
              </w:rPr>
              <w:t xml:space="preserve">, J. </w:t>
            </w:r>
            <w:r w:rsidR="009E6E7D">
              <w:rPr>
                <w:sz w:val="20"/>
                <w:szCs w:val="20"/>
                <w:lang w:val="cs-CZ"/>
              </w:rPr>
              <w:t xml:space="preserve">(2006). </w:t>
            </w:r>
            <w:r>
              <w:rPr>
                <w:i/>
                <w:iCs/>
                <w:sz w:val="20"/>
                <w:szCs w:val="20"/>
                <w:lang w:val="cs-CZ"/>
              </w:rPr>
              <w:t>Jak číst a psát odborný text ve společenských vědách</w:t>
            </w:r>
            <w:r w:rsidR="009E6E7D">
              <w:rPr>
                <w:sz w:val="20"/>
                <w:szCs w:val="20"/>
                <w:lang w:val="cs-CZ"/>
              </w:rPr>
              <w:t>. Praha: SLON</w:t>
            </w:r>
            <w:r>
              <w:rPr>
                <w:sz w:val="20"/>
                <w:szCs w:val="20"/>
                <w:lang w:val="cs-CZ"/>
              </w:rPr>
              <w:t xml:space="preserve">. </w:t>
            </w:r>
          </w:p>
          <w:p w14:paraId="6B763D3A" w14:textId="77777777" w:rsidR="008E2513" w:rsidRDefault="008E2513" w:rsidP="002F7B4C">
            <w:pPr>
              <w:widowControl w:val="0"/>
              <w:autoSpaceDE w:val="0"/>
              <w:autoSpaceDN w:val="0"/>
              <w:adjustRightInd w:val="0"/>
              <w:rPr>
                <w:rFonts w:eastAsiaTheme="minorEastAsia"/>
                <w:lang w:eastAsia="en-US"/>
              </w:rPr>
            </w:pPr>
          </w:p>
          <w:p w14:paraId="3217D088" w14:textId="77777777" w:rsidR="008E2513" w:rsidRDefault="008E2513" w:rsidP="008E2513">
            <w:pPr>
              <w:widowControl w:val="0"/>
              <w:tabs>
                <w:tab w:val="left" w:pos="220"/>
                <w:tab w:val="left" w:pos="720"/>
              </w:tabs>
              <w:autoSpaceDE w:val="0"/>
              <w:autoSpaceDN w:val="0"/>
              <w:adjustRightInd w:val="0"/>
              <w:rPr>
                <w:rFonts w:eastAsiaTheme="minorEastAsia"/>
                <w:b/>
                <w:bCs/>
                <w:lang w:eastAsia="en-US"/>
              </w:rPr>
            </w:pPr>
            <w:r>
              <w:rPr>
                <w:rFonts w:eastAsiaTheme="minorEastAsia"/>
                <w:b/>
                <w:bCs/>
                <w:lang w:eastAsia="en-US"/>
              </w:rPr>
              <w:t>Doporučená literatura:</w:t>
            </w:r>
          </w:p>
          <w:p w14:paraId="56A7D1FD" w14:textId="77777777" w:rsidR="008E2513" w:rsidRDefault="008E2513" w:rsidP="008E2513">
            <w:pPr>
              <w:widowControl w:val="0"/>
              <w:autoSpaceDE w:val="0"/>
              <w:autoSpaceDN w:val="0"/>
              <w:adjustRightInd w:val="0"/>
              <w:ind w:left="-2"/>
              <w:rPr>
                <w:rFonts w:eastAsiaTheme="minorEastAsia"/>
                <w:lang w:eastAsia="en-US"/>
              </w:rPr>
            </w:pPr>
            <w:r>
              <w:rPr>
                <w:rFonts w:eastAsiaTheme="minorEastAsia"/>
                <w:lang w:eastAsia="en-US"/>
              </w:rPr>
              <w:t>D</w:t>
            </w:r>
            <w:r w:rsidR="009E6E7D">
              <w:rPr>
                <w:rFonts w:eastAsiaTheme="minorEastAsia"/>
                <w:lang w:eastAsia="en-US"/>
              </w:rPr>
              <w:t>isman</w:t>
            </w:r>
            <w:r w:rsidR="0014285A">
              <w:rPr>
                <w:rFonts w:eastAsiaTheme="minorEastAsia"/>
                <w:lang w:eastAsia="en-US"/>
              </w:rPr>
              <w:t xml:space="preserve">, M. </w:t>
            </w:r>
            <w:r w:rsidR="009E6E7D">
              <w:rPr>
                <w:rFonts w:eastAsiaTheme="minorEastAsia"/>
                <w:lang w:eastAsia="en-US"/>
              </w:rPr>
              <w:t xml:space="preserve">(1998). </w:t>
            </w:r>
            <w:r>
              <w:rPr>
                <w:rFonts w:eastAsiaTheme="minorEastAsia"/>
                <w:i/>
                <w:iCs/>
                <w:lang w:eastAsia="en-US"/>
              </w:rPr>
              <w:t>Jak se vyrábí sociologická znalost</w:t>
            </w:r>
            <w:r w:rsidR="009E6E7D">
              <w:rPr>
                <w:rFonts w:eastAsiaTheme="minorEastAsia"/>
                <w:lang w:eastAsia="en-US"/>
              </w:rPr>
              <w:t>. Praha: Karolinum</w:t>
            </w:r>
            <w:r>
              <w:rPr>
                <w:rFonts w:eastAsiaTheme="minorEastAsia"/>
                <w:lang w:eastAsia="en-US"/>
              </w:rPr>
              <w:t xml:space="preserve">. </w:t>
            </w:r>
          </w:p>
          <w:p w14:paraId="7F2FB5EA" w14:textId="77777777" w:rsidR="008E2513" w:rsidRDefault="008E2513" w:rsidP="008E2513">
            <w:pPr>
              <w:widowControl w:val="0"/>
              <w:autoSpaceDE w:val="0"/>
              <w:autoSpaceDN w:val="0"/>
              <w:adjustRightInd w:val="0"/>
              <w:ind w:left="-2"/>
              <w:rPr>
                <w:rFonts w:eastAsiaTheme="minorEastAsia"/>
                <w:lang w:eastAsia="en-US"/>
              </w:rPr>
            </w:pPr>
            <w:r>
              <w:rPr>
                <w:rFonts w:eastAsiaTheme="minorEastAsia"/>
                <w:lang w:eastAsia="en-US"/>
              </w:rPr>
              <w:t>H</w:t>
            </w:r>
            <w:r w:rsidR="009E6E7D">
              <w:rPr>
                <w:rFonts w:eastAsiaTheme="minorEastAsia"/>
                <w:lang w:eastAsia="en-US"/>
              </w:rPr>
              <w:t>endl</w:t>
            </w:r>
            <w:r>
              <w:rPr>
                <w:rFonts w:eastAsiaTheme="minorEastAsia"/>
                <w:lang w:eastAsia="en-US"/>
              </w:rPr>
              <w:t xml:space="preserve">, J. </w:t>
            </w:r>
            <w:r w:rsidR="009E6E7D">
              <w:rPr>
                <w:rFonts w:eastAsiaTheme="minorEastAsia"/>
                <w:lang w:eastAsia="en-US"/>
              </w:rPr>
              <w:t xml:space="preserve">(2006). </w:t>
            </w:r>
            <w:r>
              <w:rPr>
                <w:rFonts w:eastAsiaTheme="minorEastAsia"/>
                <w:i/>
                <w:iCs/>
                <w:lang w:eastAsia="en-US"/>
              </w:rPr>
              <w:t>Přehled statistických metod zpracovávání dat</w:t>
            </w:r>
            <w:r w:rsidR="009E6E7D">
              <w:rPr>
                <w:rFonts w:eastAsiaTheme="minorEastAsia"/>
                <w:lang w:eastAsia="en-US"/>
              </w:rPr>
              <w:t>. Praha: Portál</w:t>
            </w:r>
            <w:r>
              <w:rPr>
                <w:rFonts w:eastAsiaTheme="minorEastAsia"/>
                <w:lang w:eastAsia="en-US"/>
              </w:rPr>
              <w:t xml:space="preserve">. </w:t>
            </w:r>
          </w:p>
          <w:p w14:paraId="6462DE7F" w14:textId="77777777" w:rsidR="008E2513" w:rsidRDefault="008E2513" w:rsidP="008E2513">
            <w:pPr>
              <w:widowControl w:val="0"/>
              <w:autoSpaceDE w:val="0"/>
              <w:autoSpaceDN w:val="0"/>
              <w:adjustRightInd w:val="0"/>
              <w:ind w:left="-2"/>
              <w:rPr>
                <w:rFonts w:eastAsiaTheme="minorEastAsia"/>
                <w:lang w:eastAsia="en-US"/>
              </w:rPr>
            </w:pPr>
            <w:r>
              <w:rPr>
                <w:rFonts w:eastAsiaTheme="minorEastAsia"/>
                <w:lang w:eastAsia="en-US"/>
              </w:rPr>
              <w:t>K</w:t>
            </w:r>
            <w:r w:rsidR="009E6E7D">
              <w:rPr>
                <w:rFonts w:eastAsiaTheme="minorEastAsia"/>
                <w:lang w:eastAsia="en-US"/>
              </w:rPr>
              <w:t>erlinger</w:t>
            </w:r>
            <w:r>
              <w:rPr>
                <w:rFonts w:eastAsiaTheme="minorEastAsia"/>
                <w:lang w:eastAsia="en-US"/>
              </w:rPr>
              <w:t>, F. N.</w:t>
            </w:r>
            <w:r w:rsidR="009E6E7D">
              <w:rPr>
                <w:rFonts w:eastAsiaTheme="minorEastAsia"/>
                <w:lang w:eastAsia="en-US"/>
              </w:rPr>
              <w:t xml:space="preserve"> (</w:t>
            </w:r>
            <w:r w:rsidR="006003D5">
              <w:rPr>
                <w:rFonts w:eastAsiaTheme="minorEastAsia"/>
                <w:lang w:eastAsia="en-US"/>
              </w:rPr>
              <w:t>1972).</w:t>
            </w:r>
            <w:r w:rsidR="006003D5">
              <w:rPr>
                <w:rFonts w:eastAsiaTheme="minorEastAsia"/>
                <w:i/>
                <w:iCs/>
                <w:lang w:eastAsia="en-US"/>
              </w:rPr>
              <w:t xml:space="preserve"> Základy</w:t>
            </w:r>
            <w:r>
              <w:rPr>
                <w:rFonts w:eastAsiaTheme="minorEastAsia"/>
                <w:i/>
                <w:iCs/>
                <w:lang w:eastAsia="en-US"/>
              </w:rPr>
              <w:t xml:space="preserve"> výzkumu chování: pedagogický a psychologický výzkum</w:t>
            </w:r>
            <w:r w:rsidR="009E6E7D">
              <w:rPr>
                <w:rFonts w:eastAsiaTheme="minorEastAsia"/>
                <w:lang w:eastAsia="en-US"/>
              </w:rPr>
              <w:t>. Praha: Academia</w:t>
            </w:r>
            <w:r>
              <w:rPr>
                <w:rFonts w:eastAsiaTheme="minorEastAsia"/>
                <w:lang w:eastAsia="en-US"/>
              </w:rPr>
              <w:t>.</w:t>
            </w:r>
          </w:p>
          <w:p w14:paraId="3FFE9E28" w14:textId="77777777" w:rsidR="008E2513" w:rsidRDefault="008E2513" w:rsidP="008E2513">
            <w:pPr>
              <w:widowControl w:val="0"/>
              <w:autoSpaceDE w:val="0"/>
              <w:autoSpaceDN w:val="0"/>
              <w:adjustRightInd w:val="0"/>
              <w:ind w:left="-2"/>
              <w:rPr>
                <w:rFonts w:eastAsiaTheme="minorEastAsia"/>
                <w:lang w:eastAsia="en-US"/>
              </w:rPr>
            </w:pPr>
            <w:r>
              <w:rPr>
                <w:rFonts w:eastAsiaTheme="minorEastAsia"/>
                <w:lang w:eastAsia="en-US"/>
              </w:rPr>
              <w:t>M</w:t>
            </w:r>
            <w:r w:rsidR="009E6E7D">
              <w:rPr>
                <w:rFonts w:eastAsiaTheme="minorEastAsia"/>
                <w:lang w:eastAsia="en-US"/>
              </w:rPr>
              <w:t>iovský</w:t>
            </w:r>
            <w:r>
              <w:rPr>
                <w:rFonts w:eastAsiaTheme="minorEastAsia"/>
                <w:lang w:eastAsia="en-US"/>
              </w:rPr>
              <w:t>, M.</w:t>
            </w:r>
            <w:r w:rsidR="009E6E7D">
              <w:rPr>
                <w:rFonts w:eastAsiaTheme="minorEastAsia"/>
                <w:lang w:eastAsia="en-US"/>
              </w:rPr>
              <w:t xml:space="preserve"> (</w:t>
            </w:r>
            <w:r w:rsidR="006003D5">
              <w:rPr>
                <w:rFonts w:eastAsiaTheme="minorEastAsia"/>
                <w:lang w:eastAsia="en-US"/>
              </w:rPr>
              <w:t>2006).</w:t>
            </w:r>
            <w:r w:rsidR="006003D5">
              <w:rPr>
                <w:rFonts w:eastAsiaTheme="minorEastAsia"/>
                <w:i/>
                <w:iCs/>
                <w:lang w:eastAsia="en-US"/>
              </w:rPr>
              <w:t xml:space="preserve"> Kvalitativní</w:t>
            </w:r>
            <w:r>
              <w:rPr>
                <w:rFonts w:eastAsiaTheme="minorEastAsia"/>
                <w:i/>
                <w:iCs/>
                <w:lang w:eastAsia="en-US"/>
              </w:rPr>
              <w:t xml:space="preserve"> přístup a metody v psychologickém výzkumu</w:t>
            </w:r>
            <w:r w:rsidR="009E6E7D">
              <w:rPr>
                <w:rFonts w:eastAsiaTheme="minorEastAsia"/>
                <w:lang w:eastAsia="en-US"/>
              </w:rPr>
              <w:t>. Praha: Grada Publishing</w:t>
            </w:r>
            <w:r>
              <w:rPr>
                <w:rFonts w:eastAsiaTheme="minorEastAsia"/>
                <w:lang w:eastAsia="en-US"/>
              </w:rPr>
              <w:t xml:space="preserve">. </w:t>
            </w:r>
          </w:p>
          <w:p w14:paraId="26062D37" w14:textId="77777777" w:rsidR="009D4D92" w:rsidRDefault="009D4D92" w:rsidP="002F7B4C">
            <w:pPr>
              <w:jc w:val="both"/>
              <w:rPr>
                <w:lang w:eastAsia="en-US"/>
              </w:rPr>
            </w:pPr>
          </w:p>
        </w:tc>
      </w:tr>
      <w:tr w:rsidR="009D4D92" w14:paraId="5E0FED05" w14:textId="77777777" w:rsidTr="003B3186">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BABEF81" w14:textId="77777777" w:rsidR="009D4D92" w:rsidRDefault="009D4D92" w:rsidP="009C1422">
            <w:pPr>
              <w:spacing w:line="276" w:lineRule="auto"/>
              <w:jc w:val="center"/>
              <w:rPr>
                <w:b/>
                <w:lang w:eastAsia="en-US"/>
              </w:rPr>
            </w:pPr>
            <w:r>
              <w:rPr>
                <w:b/>
                <w:lang w:eastAsia="en-US"/>
              </w:rPr>
              <w:t>Informace ke kombinované nebo distanční formě</w:t>
            </w:r>
          </w:p>
        </w:tc>
      </w:tr>
      <w:tr w:rsidR="009D4D92" w14:paraId="272CECCF" w14:textId="77777777" w:rsidTr="003B3186">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404CBC2" w14:textId="77777777" w:rsidR="009D4D92" w:rsidRDefault="009D4D92" w:rsidP="009C1422">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67099D60" w14:textId="77777777" w:rsidR="009D4D92" w:rsidRDefault="009D4D92" w:rsidP="009C1422">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6E76C26" w14:textId="77777777" w:rsidR="009D4D92" w:rsidRDefault="009D4D92" w:rsidP="009C1422">
            <w:pPr>
              <w:spacing w:line="276" w:lineRule="auto"/>
              <w:jc w:val="both"/>
              <w:rPr>
                <w:b/>
                <w:lang w:eastAsia="en-US"/>
              </w:rPr>
            </w:pPr>
            <w:r>
              <w:rPr>
                <w:b/>
                <w:lang w:eastAsia="en-US"/>
              </w:rPr>
              <w:t xml:space="preserve">hodin </w:t>
            </w:r>
          </w:p>
        </w:tc>
      </w:tr>
      <w:tr w:rsidR="009D4D92" w14:paraId="7CED2810" w14:textId="77777777" w:rsidTr="003B3186">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185968C" w14:textId="77777777" w:rsidR="009D4D92" w:rsidRDefault="009D4D92" w:rsidP="009C1422">
            <w:pPr>
              <w:spacing w:line="276" w:lineRule="auto"/>
              <w:jc w:val="both"/>
              <w:rPr>
                <w:b/>
                <w:lang w:eastAsia="en-US"/>
              </w:rPr>
            </w:pPr>
            <w:r>
              <w:rPr>
                <w:b/>
                <w:lang w:eastAsia="en-US"/>
              </w:rPr>
              <w:t>Informace o způsobu kontaktu s vyučujícím</w:t>
            </w:r>
          </w:p>
        </w:tc>
      </w:tr>
      <w:tr w:rsidR="009D4D92" w14:paraId="3A44523E" w14:textId="77777777" w:rsidTr="003B3186">
        <w:trPr>
          <w:trHeight w:val="134"/>
          <w:jc w:val="center"/>
        </w:trPr>
        <w:tc>
          <w:tcPr>
            <w:tcW w:w="9855" w:type="dxa"/>
            <w:gridSpan w:val="8"/>
            <w:tcBorders>
              <w:top w:val="single" w:sz="4" w:space="0" w:color="auto"/>
              <w:left w:val="single" w:sz="4" w:space="0" w:color="auto"/>
              <w:bottom w:val="single" w:sz="4" w:space="0" w:color="auto"/>
              <w:right w:val="single" w:sz="4" w:space="0" w:color="auto"/>
            </w:tcBorders>
          </w:tcPr>
          <w:p w14:paraId="3126D84A" w14:textId="77777777" w:rsidR="009D4D92" w:rsidRDefault="009D4D92" w:rsidP="009C1422">
            <w:pPr>
              <w:spacing w:line="276" w:lineRule="auto"/>
              <w:jc w:val="both"/>
              <w:rPr>
                <w:lang w:eastAsia="en-US"/>
              </w:rPr>
            </w:pPr>
          </w:p>
        </w:tc>
      </w:tr>
    </w:tbl>
    <w:p w14:paraId="6A13F9AD" w14:textId="77777777" w:rsidR="009E6E7D" w:rsidRDefault="009E6E7D">
      <w:pPr>
        <w:rPr>
          <w:b/>
          <w:sz w:val="28"/>
        </w:rPr>
      </w:pPr>
    </w:p>
    <w:p w14:paraId="1B5E43EE" w14:textId="77777777" w:rsidR="009D4D92" w:rsidRDefault="009E6E7D">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3638" w14:paraId="3F73DA09" w14:textId="77777777" w:rsidTr="00563638">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A60D263" w14:textId="77777777" w:rsidR="00563638" w:rsidRDefault="00563638" w:rsidP="00420E98">
            <w:pPr>
              <w:spacing w:line="276" w:lineRule="auto"/>
              <w:jc w:val="both"/>
              <w:rPr>
                <w:b/>
                <w:sz w:val="28"/>
                <w:lang w:eastAsia="en-US"/>
              </w:rPr>
            </w:pPr>
            <w:r>
              <w:br w:type="page"/>
            </w:r>
            <w:r>
              <w:rPr>
                <w:b/>
                <w:sz w:val="28"/>
                <w:lang w:eastAsia="en-US"/>
              </w:rPr>
              <w:t>B-III – Charakteristika studijního předmětu</w:t>
            </w:r>
          </w:p>
        </w:tc>
      </w:tr>
      <w:tr w:rsidR="00563638" w14:paraId="44FF36A7" w14:textId="77777777" w:rsidTr="00563638">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5A805C57" w14:textId="77777777" w:rsidR="00563638" w:rsidRDefault="00563638" w:rsidP="00420E98">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096363FA" w14:textId="77777777" w:rsidR="00563638" w:rsidRDefault="00563638" w:rsidP="00420E98">
            <w:pPr>
              <w:rPr>
                <w:lang w:eastAsia="en-US"/>
              </w:rPr>
            </w:pPr>
            <w:r>
              <w:t>Souvislá pedagogická praxe, tvorba odborného a výzkumného portfolia</w:t>
            </w:r>
          </w:p>
        </w:tc>
      </w:tr>
      <w:tr w:rsidR="00563638" w14:paraId="2184F493" w14:textId="77777777" w:rsidTr="0056363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DE06D6D" w14:textId="77777777" w:rsidR="00563638" w:rsidRDefault="00563638" w:rsidP="00420E98">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75D2B062" w14:textId="77777777" w:rsidR="00563638" w:rsidRDefault="00563638" w:rsidP="00420E98">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EC58BE0" w14:textId="77777777" w:rsidR="00563638" w:rsidRDefault="00563638" w:rsidP="00420E98">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6B93D5FB" w14:textId="77777777" w:rsidR="00563638" w:rsidRDefault="00563638" w:rsidP="00420E98">
            <w:pPr>
              <w:spacing w:line="276" w:lineRule="auto"/>
              <w:jc w:val="both"/>
              <w:rPr>
                <w:lang w:eastAsia="en-US"/>
              </w:rPr>
            </w:pPr>
            <w:r>
              <w:rPr>
                <w:lang w:eastAsia="en-US"/>
              </w:rPr>
              <w:t>2/ZS</w:t>
            </w:r>
          </w:p>
        </w:tc>
      </w:tr>
      <w:tr w:rsidR="00563638" w14:paraId="47D41B9A" w14:textId="77777777" w:rsidTr="0056363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4A75E95" w14:textId="77777777" w:rsidR="00563638" w:rsidRDefault="00563638" w:rsidP="00420E98">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23E42FEE" w14:textId="77777777" w:rsidR="00563638" w:rsidRDefault="00563638" w:rsidP="00420E98">
            <w:pPr>
              <w:spacing w:line="276" w:lineRule="auto"/>
              <w:jc w:val="both"/>
              <w:rPr>
                <w:lang w:eastAsia="en-US"/>
              </w:rPr>
            </w:pPr>
            <w:r>
              <w:t>4 týdny praxe</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40F80FA" w14:textId="77777777" w:rsidR="00563638" w:rsidRDefault="00563638" w:rsidP="00420E98">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1D39D2F" w14:textId="77777777" w:rsidR="00563638" w:rsidRDefault="00563638" w:rsidP="00420E98">
            <w:pPr>
              <w:spacing w:line="27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E41EDEB" w14:textId="77777777" w:rsidR="00563638" w:rsidRDefault="00563638" w:rsidP="00420E98">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250FBAF" w14:textId="77777777" w:rsidR="00563638" w:rsidRDefault="00563638" w:rsidP="00420E98">
            <w:pPr>
              <w:spacing w:line="276" w:lineRule="auto"/>
              <w:jc w:val="both"/>
              <w:rPr>
                <w:lang w:eastAsia="en-US"/>
              </w:rPr>
            </w:pPr>
            <w:r>
              <w:rPr>
                <w:lang w:eastAsia="en-US"/>
              </w:rPr>
              <w:t>6</w:t>
            </w:r>
          </w:p>
        </w:tc>
      </w:tr>
      <w:tr w:rsidR="00563638" w14:paraId="1A290EA4" w14:textId="77777777" w:rsidTr="0056363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2F33B12C" w14:textId="77777777" w:rsidR="00563638" w:rsidRPr="00D65C86" w:rsidRDefault="00563638" w:rsidP="00420E98">
            <w:pPr>
              <w:spacing w:line="276" w:lineRule="auto"/>
              <w:rPr>
                <w:b/>
                <w:sz w:val="22"/>
                <w:lang w:eastAsia="en-US"/>
              </w:rPr>
            </w:pPr>
            <w:r w:rsidRPr="00D65C86">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6D20B0BC" w14:textId="77777777" w:rsidR="00563638" w:rsidRDefault="00563638" w:rsidP="00420E98">
            <w:pPr>
              <w:spacing w:line="276" w:lineRule="auto"/>
              <w:jc w:val="both"/>
              <w:rPr>
                <w:lang w:eastAsia="en-US"/>
              </w:rPr>
            </w:pPr>
          </w:p>
        </w:tc>
      </w:tr>
      <w:tr w:rsidR="00563638" w14:paraId="60B4AC8D" w14:textId="77777777" w:rsidTr="0056363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423643F" w14:textId="77777777" w:rsidR="00563638" w:rsidRDefault="00563638" w:rsidP="00420E98">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CC9A758" w14:textId="77777777" w:rsidR="00563638" w:rsidRDefault="006E4DE6" w:rsidP="002F7B4C">
            <w:pPr>
              <w:jc w:val="both"/>
              <w:rPr>
                <w:lang w:eastAsia="en-US"/>
              </w:rPr>
            </w:pPr>
            <w:r>
              <w:rPr>
                <w:lang w:eastAsia="en-US"/>
              </w:rPr>
              <w:t>z</w:t>
            </w:r>
            <w:r w:rsidR="00563638">
              <w:rPr>
                <w:lang w:eastAsia="en-US"/>
              </w:rPr>
              <w:t>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F25A85E" w14:textId="77777777" w:rsidR="00563638" w:rsidRDefault="00563638" w:rsidP="00420E98">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12B91058" w14:textId="77777777" w:rsidR="00563638" w:rsidRDefault="00563638" w:rsidP="002F7B4C">
            <w:pPr>
              <w:jc w:val="both"/>
              <w:rPr>
                <w:lang w:eastAsia="en-US"/>
              </w:rPr>
            </w:pPr>
            <w:r>
              <w:rPr>
                <w:lang w:eastAsia="en-US"/>
              </w:rPr>
              <w:t>praxe</w:t>
            </w:r>
          </w:p>
        </w:tc>
      </w:tr>
      <w:tr w:rsidR="00563638" w14:paraId="3D8046D2" w14:textId="77777777" w:rsidTr="0056363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E4C79FD" w14:textId="77777777" w:rsidR="00563638" w:rsidRDefault="00563638" w:rsidP="00420E98">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26F08D71" w14:textId="77777777" w:rsidR="00563638" w:rsidRPr="00D22C18" w:rsidRDefault="00563638" w:rsidP="0014285A">
            <w:pPr>
              <w:jc w:val="both"/>
            </w:pPr>
            <w:r w:rsidRPr="00D22C18">
              <w:t xml:space="preserve">Student si z doposud získaných dovedností, poznatků, zkušeností připraví ucelenou koncepci výchovně-vzdělávacího </w:t>
            </w:r>
            <w:r>
              <w:t xml:space="preserve">a výzkumných </w:t>
            </w:r>
            <w:r w:rsidRPr="00D22C18">
              <w:t xml:space="preserve">procesu, kterou následně ověří a zkoncipuje pedagogickou </w:t>
            </w:r>
            <w:r>
              <w:t xml:space="preserve">a výzkumnou </w:t>
            </w:r>
            <w:r w:rsidRPr="00D22C18">
              <w:t xml:space="preserve">reflexi. </w:t>
            </w:r>
            <w:r>
              <w:t xml:space="preserve">Zpracuje své profesní portfolio praxe a také reflexivní deník. Praxi student absolvuje ve vybraných zařízeních, které se věnují vzdělávání dětí předškolního věku. </w:t>
            </w:r>
          </w:p>
          <w:p w14:paraId="756EFA2B" w14:textId="77777777" w:rsidR="00563638" w:rsidRDefault="00563638" w:rsidP="00420E98">
            <w:pPr>
              <w:spacing w:line="276" w:lineRule="auto"/>
              <w:jc w:val="both"/>
              <w:rPr>
                <w:lang w:eastAsia="en-US"/>
              </w:rPr>
            </w:pPr>
          </w:p>
        </w:tc>
      </w:tr>
      <w:tr w:rsidR="00563638" w14:paraId="460D000A" w14:textId="77777777" w:rsidTr="00607470">
        <w:trPr>
          <w:trHeight w:val="109"/>
          <w:jc w:val="center"/>
        </w:trPr>
        <w:tc>
          <w:tcPr>
            <w:tcW w:w="9854" w:type="dxa"/>
            <w:gridSpan w:val="8"/>
            <w:tcBorders>
              <w:top w:val="nil"/>
              <w:left w:val="single" w:sz="4" w:space="0" w:color="auto"/>
              <w:bottom w:val="single" w:sz="4" w:space="0" w:color="auto"/>
              <w:right w:val="single" w:sz="4" w:space="0" w:color="auto"/>
            </w:tcBorders>
          </w:tcPr>
          <w:p w14:paraId="7D29C239" w14:textId="77777777" w:rsidR="00563638" w:rsidRDefault="00563638" w:rsidP="00420E98">
            <w:pPr>
              <w:spacing w:line="276" w:lineRule="auto"/>
              <w:jc w:val="both"/>
              <w:rPr>
                <w:lang w:eastAsia="en-US"/>
              </w:rPr>
            </w:pPr>
          </w:p>
        </w:tc>
      </w:tr>
      <w:tr w:rsidR="00563638" w14:paraId="5E7BD2E7" w14:textId="77777777" w:rsidTr="00563638">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7BC758DE" w14:textId="77777777" w:rsidR="00563638" w:rsidRDefault="00563638" w:rsidP="00420E98">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29A949AA" w14:textId="77777777" w:rsidR="00563638" w:rsidRPr="00A12A3D" w:rsidRDefault="00A26BA8" w:rsidP="002F7B4C">
            <w:pPr>
              <w:jc w:val="both"/>
              <w:rPr>
                <w:lang w:eastAsia="en-US"/>
              </w:rPr>
            </w:pPr>
            <w:ins w:id="188" w:author="Jana Vašíková" w:date="2018-05-23T14:18:00Z">
              <w:r>
                <w:rPr>
                  <w:lang w:eastAsia="en-US"/>
                </w:rPr>
                <w:t>PaedD</w:t>
              </w:r>
            </w:ins>
            <w:ins w:id="189" w:author="Jana Vašíková" w:date="2018-05-23T14:19:00Z">
              <w:r>
                <w:rPr>
                  <w:lang w:eastAsia="en-US"/>
                </w:rPr>
                <w:t xml:space="preserve">r. Gabriela Česlová, PhD. </w:t>
              </w:r>
            </w:ins>
            <w:del w:id="190" w:author="Jana Vašíková" w:date="2018-05-23T14:18:00Z">
              <w:r w:rsidR="00563638" w:rsidDel="00A26BA8">
                <w:rPr>
                  <w:lang w:eastAsia="en-US"/>
                </w:rPr>
                <w:delText>doc. PaedDr. Adriana Wiegerová, PhD.</w:delText>
              </w:r>
            </w:del>
          </w:p>
        </w:tc>
      </w:tr>
      <w:tr w:rsidR="00563638" w14:paraId="27432F2E" w14:textId="77777777" w:rsidTr="00563638">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4F56C115" w14:textId="77777777" w:rsidR="00563638" w:rsidRDefault="00563638" w:rsidP="00420E98">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4E3A2250" w14:textId="77777777" w:rsidR="00563638" w:rsidRDefault="00563638" w:rsidP="002F7B4C">
            <w:pPr>
              <w:jc w:val="both"/>
              <w:rPr>
                <w:lang w:eastAsia="en-US"/>
              </w:rPr>
            </w:pPr>
            <w:r>
              <w:rPr>
                <w:lang w:eastAsia="en-US"/>
              </w:rPr>
              <w:t xml:space="preserve">vede praxe </w:t>
            </w:r>
          </w:p>
        </w:tc>
      </w:tr>
      <w:tr w:rsidR="00563638" w14:paraId="6F3B7372" w14:textId="77777777" w:rsidTr="0056363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775C290" w14:textId="77777777" w:rsidR="00563638" w:rsidRDefault="00563638" w:rsidP="00420E98">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5BB5F9C2" w14:textId="5DA3B647" w:rsidR="00563638" w:rsidRDefault="00A26BA8" w:rsidP="002F7B4C">
            <w:pPr>
              <w:jc w:val="both"/>
              <w:rPr>
                <w:lang w:eastAsia="en-US"/>
              </w:rPr>
            </w:pPr>
            <w:ins w:id="191" w:author="Jana Vašíková" w:date="2018-05-23T14:19:00Z">
              <w:r>
                <w:rPr>
                  <w:lang w:eastAsia="en-US"/>
                </w:rPr>
                <w:t>PaedDr. Gabriela Česlová, PhD</w:t>
              </w:r>
            </w:ins>
            <w:del w:id="192" w:author="Jana Vašíková" w:date="2018-05-23T14:18:00Z">
              <w:r w:rsidR="00563638" w:rsidDel="00A26BA8">
                <w:rPr>
                  <w:lang w:eastAsia="en-US"/>
                </w:rPr>
                <w:delText>doc. PaedDr. Adriana Wiegerová, PhD</w:delText>
              </w:r>
            </w:del>
            <w:r w:rsidR="00563638">
              <w:rPr>
                <w:lang w:eastAsia="en-US"/>
              </w:rPr>
              <w:t>.</w:t>
            </w:r>
            <w:r w:rsidR="007A1C9D">
              <w:rPr>
                <w:lang w:eastAsia="en-US"/>
              </w:rPr>
              <w:t xml:space="preserve"> </w:t>
            </w:r>
            <w:r w:rsidR="00563638">
              <w:rPr>
                <w:lang w:eastAsia="en-US"/>
              </w:rPr>
              <w:t>, 100%</w:t>
            </w:r>
          </w:p>
        </w:tc>
      </w:tr>
      <w:tr w:rsidR="00563638" w14:paraId="714BDC02" w14:textId="77777777" w:rsidTr="00607470">
        <w:trPr>
          <w:trHeight w:val="156"/>
          <w:jc w:val="center"/>
        </w:trPr>
        <w:tc>
          <w:tcPr>
            <w:tcW w:w="9854" w:type="dxa"/>
            <w:gridSpan w:val="8"/>
            <w:tcBorders>
              <w:top w:val="nil"/>
              <w:left w:val="single" w:sz="4" w:space="0" w:color="auto"/>
              <w:bottom w:val="single" w:sz="4" w:space="0" w:color="auto"/>
              <w:right w:val="single" w:sz="4" w:space="0" w:color="auto"/>
            </w:tcBorders>
          </w:tcPr>
          <w:p w14:paraId="56C8D2CD" w14:textId="77777777" w:rsidR="00563638" w:rsidRDefault="00563638" w:rsidP="00420E98">
            <w:pPr>
              <w:spacing w:line="276" w:lineRule="auto"/>
              <w:jc w:val="both"/>
              <w:rPr>
                <w:lang w:eastAsia="en-US"/>
              </w:rPr>
            </w:pPr>
          </w:p>
        </w:tc>
      </w:tr>
      <w:tr w:rsidR="00563638" w14:paraId="198B8818" w14:textId="77777777" w:rsidTr="0056363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6443B41" w14:textId="77777777" w:rsidR="00563638" w:rsidRDefault="00563638" w:rsidP="00420E98">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02A1F047" w14:textId="77777777" w:rsidR="00563638" w:rsidRDefault="00563638" w:rsidP="00420E98">
            <w:pPr>
              <w:spacing w:line="276" w:lineRule="auto"/>
              <w:jc w:val="both"/>
              <w:rPr>
                <w:lang w:eastAsia="en-US"/>
              </w:rPr>
            </w:pPr>
          </w:p>
        </w:tc>
      </w:tr>
      <w:tr w:rsidR="00563638" w14:paraId="1A78F04B" w14:textId="77777777" w:rsidTr="002F7B4C">
        <w:trPr>
          <w:trHeight w:val="2290"/>
          <w:jc w:val="center"/>
        </w:trPr>
        <w:tc>
          <w:tcPr>
            <w:tcW w:w="9854" w:type="dxa"/>
            <w:gridSpan w:val="8"/>
            <w:tcBorders>
              <w:top w:val="nil"/>
              <w:left w:val="single" w:sz="4" w:space="0" w:color="auto"/>
              <w:bottom w:val="single" w:sz="12" w:space="0" w:color="auto"/>
              <w:right w:val="single" w:sz="4" w:space="0" w:color="auto"/>
            </w:tcBorders>
          </w:tcPr>
          <w:p w14:paraId="18F0D252" w14:textId="77777777" w:rsidR="00563638" w:rsidRPr="00D65C86" w:rsidRDefault="00563638" w:rsidP="0014285A">
            <w:r w:rsidRPr="00D65C86">
              <w:t>Získat ucelený přehled o výchovně-vzdělávacím procesu.</w:t>
            </w:r>
          </w:p>
          <w:p w14:paraId="69C156D9" w14:textId="77777777" w:rsidR="00563638" w:rsidRPr="00D65C86" w:rsidRDefault="00563638" w:rsidP="0014285A">
            <w:r w:rsidRPr="00D65C86">
              <w:t>Vnímat důležitost koncepční práce ředitele mateřské školy.</w:t>
            </w:r>
          </w:p>
          <w:p w14:paraId="392DB27A" w14:textId="77777777" w:rsidR="00563638" w:rsidRPr="00D65C86" w:rsidRDefault="00563638" w:rsidP="0014285A">
            <w:r w:rsidRPr="00D65C86">
              <w:t>Poznat koncepční práci metodiků, vedoucích učitelů a také ředitelů mateřských škol.</w:t>
            </w:r>
          </w:p>
          <w:p w14:paraId="2924BE86" w14:textId="77777777" w:rsidR="00563638" w:rsidRPr="00D65C86" w:rsidRDefault="00563638" w:rsidP="0014285A">
            <w:r w:rsidRPr="00D65C86">
              <w:t>Získat kompetence, dovednosti a zkušenosti z plánování, realizování a reflexí vlastní pedagogické činnosti</w:t>
            </w:r>
            <w:r w:rsidR="002D5994">
              <w:t>.</w:t>
            </w:r>
            <w:r w:rsidRPr="00D65C86">
              <w:t xml:space="preserve"> </w:t>
            </w:r>
          </w:p>
          <w:p w14:paraId="01ADEA1C" w14:textId="77777777" w:rsidR="00563638" w:rsidRPr="00D65C86" w:rsidRDefault="00563638" w:rsidP="0014285A">
            <w:r w:rsidRPr="00D65C86">
              <w:t>Získat kompetence, dovednosti a zkušenosti z plánování, realizování a ref</w:t>
            </w:r>
            <w:r w:rsidR="002D5994">
              <w:t>lexí vlastní evaluační činnosti.</w:t>
            </w:r>
          </w:p>
          <w:p w14:paraId="07FAD5F8" w14:textId="77777777" w:rsidR="00563638" w:rsidRPr="00D65C86" w:rsidRDefault="00563638" w:rsidP="0014285A">
            <w:r w:rsidRPr="00D65C86">
              <w:t>Získat kompetence, dovednosti a zkušenosti z plánování, realizování a reflexí vlastní výzkumné činnosti</w:t>
            </w:r>
            <w:r w:rsidR="002D5994">
              <w:t>.</w:t>
            </w:r>
            <w:r w:rsidRPr="00D65C86">
              <w:t xml:space="preserve"> </w:t>
            </w:r>
          </w:p>
          <w:p w14:paraId="3CEF3B80" w14:textId="77777777" w:rsidR="00563638" w:rsidRPr="00D65C86" w:rsidRDefault="00563638" w:rsidP="0014285A">
            <w:r w:rsidRPr="00D65C86">
              <w:t xml:space="preserve">Získat zkušenost využívat konstruktivní kritiku. </w:t>
            </w:r>
          </w:p>
          <w:p w14:paraId="40CA7502" w14:textId="77777777" w:rsidR="00563638" w:rsidRPr="00D65C86" w:rsidRDefault="00563638" w:rsidP="0014285A">
            <w:r w:rsidRPr="00D65C86">
              <w:t>Získat schopnost spolupracovat s učitelem, žáky, rodiči i dalšími důležitými subjekty ovlivňujícími vzdělávací proces.</w:t>
            </w:r>
          </w:p>
          <w:p w14:paraId="31F79E47" w14:textId="77777777" w:rsidR="00563638" w:rsidRDefault="00563638" w:rsidP="0014285A">
            <w:pPr>
              <w:rPr>
                <w:lang w:eastAsia="en-US"/>
              </w:rPr>
            </w:pPr>
            <w:r>
              <w:t>Z</w:t>
            </w:r>
            <w:r w:rsidRPr="00D65C86">
              <w:t>pracování profesního portfolia</w:t>
            </w:r>
            <w:r>
              <w:t>.</w:t>
            </w:r>
          </w:p>
          <w:p w14:paraId="037FC763" w14:textId="77777777" w:rsidR="00563638" w:rsidRDefault="00563638" w:rsidP="0014285A">
            <w:r>
              <w:t>Zpracování reflexivního deníku výzkumníka.</w:t>
            </w:r>
          </w:p>
          <w:p w14:paraId="5810E047" w14:textId="77777777" w:rsidR="002F7B4C" w:rsidRDefault="002F7B4C" w:rsidP="002F7B4C">
            <w:pPr>
              <w:jc w:val="both"/>
              <w:rPr>
                <w:lang w:eastAsia="en-US"/>
              </w:rPr>
            </w:pPr>
          </w:p>
        </w:tc>
      </w:tr>
      <w:tr w:rsidR="00563638" w14:paraId="41702241" w14:textId="77777777" w:rsidTr="00563638">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2CA72153" w14:textId="77777777" w:rsidR="00563638" w:rsidRDefault="00563638" w:rsidP="00420E98">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22B629D9" w14:textId="77777777" w:rsidR="00563638" w:rsidRDefault="00563638" w:rsidP="00420E98">
            <w:pPr>
              <w:spacing w:line="276" w:lineRule="auto"/>
              <w:jc w:val="both"/>
              <w:rPr>
                <w:lang w:eastAsia="en-US"/>
              </w:rPr>
            </w:pPr>
          </w:p>
        </w:tc>
      </w:tr>
      <w:tr w:rsidR="00563638" w14:paraId="27A6B0F2" w14:textId="77777777" w:rsidTr="00563638">
        <w:trPr>
          <w:trHeight w:val="1497"/>
          <w:jc w:val="center"/>
        </w:trPr>
        <w:tc>
          <w:tcPr>
            <w:tcW w:w="9854" w:type="dxa"/>
            <w:gridSpan w:val="8"/>
            <w:tcBorders>
              <w:top w:val="nil"/>
              <w:left w:val="single" w:sz="4" w:space="0" w:color="auto"/>
              <w:bottom w:val="single" w:sz="4" w:space="0" w:color="auto"/>
              <w:right w:val="single" w:sz="4" w:space="0" w:color="auto"/>
            </w:tcBorders>
          </w:tcPr>
          <w:p w14:paraId="05DEE8D7" w14:textId="77777777" w:rsidR="00563638" w:rsidRDefault="00563638" w:rsidP="00563638">
            <w:pPr>
              <w:jc w:val="both"/>
              <w:rPr>
                <w:b/>
              </w:rPr>
            </w:pPr>
            <w:r>
              <w:rPr>
                <w:b/>
              </w:rPr>
              <w:t>Povinná</w:t>
            </w:r>
            <w:r w:rsidR="00A949D7">
              <w:rPr>
                <w:b/>
              </w:rPr>
              <w:t xml:space="preserve"> literatura</w:t>
            </w:r>
            <w:r>
              <w:rPr>
                <w:b/>
              </w:rPr>
              <w:t>:</w:t>
            </w:r>
          </w:p>
          <w:p w14:paraId="53972FAF" w14:textId="77777777" w:rsidR="00563638" w:rsidRPr="00D22C18" w:rsidRDefault="006003D5" w:rsidP="0014285A">
            <w:pPr>
              <w:ind w:left="284" w:hanging="284"/>
            </w:pPr>
            <w:r w:rsidRPr="00D22C18">
              <w:t>Hrabal, V.,</w:t>
            </w:r>
            <w:r w:rsidRPr="00F9586A">
              <w:t xml:space="preserve"> &amp; Pavelková</w:t>
            </w:r>
            <w:r w:rsidR="00563638" w:rsidRPr="00D22C18">
              <w:t xml:space="preserve">, I. </w:t>
            </w:r>
            <w:r w:rsidR="00563638">
              <w:t xml:space="preserve">(2010). </w:t>
            </w:r>
            <w:r w:rsidR="00563638" w:rsidRPr="00D22C18">
              <w:rPr>
                <w:i/>
              </w:rPr>
              <w:t xml:space="preserve">Jaký jsem učitel. </w:t>
            </w:r>
            <w:r w:rsidR="00563638" w:rsidRPr="00D22C18">
              <w:t>Praha: Portál</w:t>
            </w:r>
            <w:r w:rsidR="00563638">
              <w:t>.</w:t>
            </w:r>
          </w:p>
          <w:p w14:paraId="6A0D3386" w14:textId="77777777" w:rsidR="00563638" w:rsidRDefault="00563638" w:rsidP="0014285A">
            <w:pPr>
              <w:ind w:left="284" w:hanging="284"/>
            </w:pPr>
            <w:r w:rsidRPr="00D22C18">
              <w:t xml:space="preserve">Kolář, Z., </w:t>
            </w:r>
            <w:r w:rsidRPr="00F9586A">
              <w:t>&amp;</w:t>
            </w:r>
            <w:r w:rsidRPr="00D22C18">
              <w:t>Vališová, A</w:t>
            </w:r>
            <w:r w:rsidRPr="00D22C18">
              <w:rPr>
                <w:i/>
                <w:iCs/>
              </w:rPr>
              <w:t xml:space="preserve">. </w:t>
            </w:r>
            <w:r w:rsidRPr="00C40900">
              <w:rPr>
                <w:iCs/>
              </w:rPr>
              <w:t>(</w:t>
            </w:r>
            <w:r w:rsidR="006003D5" w:rsidRPr="00C40900">
              <w:rPr>
                <w:iCs/>
              </w:rPr>
              <w:t>2009).</w:t>
            </w:r>
            <w:r w:rsidR="006003D5" w:rsidRPr="00D22C18">
              <w:rPr>
                <w:i/>
                <w:iCs/>
              </w:rPr>
              <w:t xml:space="preserve"> Analýza</w:t>
            </w:r>
            <w:r w:rsidRPr="00D22C18">
              <w:rPr>
                <w:i/>
                <w:iCs/>
              </w:rPr>
              <w:t xml:space="preserve"> vyučování.</w:t>
            </w:r>
            <w:r w:rsidRPr="00D22C18">
              <w:t xml:space="preserve"> Praha: Grada</w:t>
            </w:r>
            <w:r>
              <w:t>.</w:t>
            </w:r>
          </w:p>
          <w:p w14:paraId="177E8B8D" w14:textId="77777777" w:rsidR="00563638" w:rsidRPr="00F9586A" w:rsidRDefault="00563638" w:rsidP="0014285A">
            <w:pPr>
              <w:rPr>
                <w:b/>
              </w:rPr>
            </w:pPr>
            <w:r w:rsidRPr="00AF6F80">
              <w:t xml:space="preserve">Lukášová, </w:t>
            </w:r>
            <w:r w:rsidR="006003D5" w:rsidRPr="00AF6F80">
              <w:t>H.</w:t>
            </w:r>
            <w:r w:rsidR="006003D5">
              <w:t>,</w:t>
            </w:r>
            <w:r w:rsidR="006003D5" w:rsidRPr="00F9586A">
              <w:t xml:space="preserve"> &amp; Svatoš</w:t>
            </w:r>
            <w:r>
              <w:t xml:space="preserve">, T., </w:t>
            </w:r>
            <w:r w:rsidRPr="00F9586A">
              <w:t>&amp;</w:t>
            </w:r>
            <w:r>
              <w:t xml:space="preserve"> Majerčíková, J. (2014). </w:t>
            </w:r>
            <w:r w:rsidRPr="00AF6F80">
              <w:rPr>
                <w:i/>
              </w:rPr>
              <w:t>Studentské portfolio jako výzkumný prostředek poznání cesty k učitelství.</w:t>
            </w:r>
            <w:r>
              <w:t xml:space="preserve"> Zlín: FHS UTB.</w:t>
            </w:r>
          </w:p>
          <w:p w14:paraId="6CBC5AF7" w14:textId="77777777" w:rsidR="00563638" w:rsidRDefault="00563638" w:rsidP="0014285A">
            <w:r>
              <w:t>Wiegerová, A. a kol. (2012)</w:t>
            </w:r>
            <w:r w:rsidR="00A2799A">
              <w:t>.</w:t>
            </w:r>
            <w:r>
              <w:t xml:space="preserve"> </w:t>
            </w:r>
            <w:r w:rsidRPr="00A04E14">
              <w:rPr>
                <w:i/>
              </w:rPr>
              <w:t>Self efficacy v edukačných súvislostiach.</w:t>
            </w:r>
            <w:r>
              <w:t xml:space="preserve"> Bratislava: SPN.</w:t>
            </w:r>
          </w:p>
          <w:p w14:paraId="10FA9F28" w14:textId="77777777" w:rsidR="00563638" w:rsidRDefault="00563638" w:rsidP="0014285A">
            <w:r>
              <w:t xml:space="preserve">Wiegerová, A. et al. (2015). </w:t>
            </w:r>
            <w:r w:rsidRPr="00121CBF">
              <w:rPr>
                <w:i/>
              </w:rPr>
              <w:t>Od začátečníka k mentorovi.</w:t>
            </w:r>
            <w:r>
              <w:t xml:space="preserve"> Zlín: FHS UTB.</w:t>
            </w:r>
          </w:p>
          <w:p w14:paraId="79B88AE2" w14:textId="77777777" w:rsidR="009E6E7D" w:rsidRDefault="009E6E7D" w:rsidP="002F7B4C"/>
          <w:p w14:paraId="37B4F9A3" w14:textId="77777777" w:rsidR="00563638" w:rsidRPr="00D65C86" w:rsidRDefault="00563638" w:rsidP="00563638">
            <w:pPr>
              <w:jc w:val="both"/>
              <w:rPr>
                <w:b/>
              </w:rPr>
            </w:pPr>
            <w:r w:rsidRPr="00D65C86">
              <w:rPr>
                <w:b/>
              </w:rPr>
              <w:t>Doporučená</w:t>
            </w:r>
            <w:r w:rsidR="00A949D7">
              <w:rPr>
                <w:b/>
              </w:rPr>
              <w:t xml:space="preserve"> literatura</w:t>
            </w:r>
            <w:r w:rsidRPr="00D65C86">
              <w:rPr>
                <w:b/>
              </w:rPr>
              <w:t>:</w:t>
            </w:r>
          </w:p>
          <w:p w14:paraId="34D9ADAB" w14:textId="77777777" w:rsidR="00563638" w:rsidRDefault="00563638" w:rsidP="00420E98">
            <w:pPr>
              <w:jc w:val="both"/>
            </w:pPr>
            <w:r w:rsidRPr="00234B27">
              <w:t xml:space="preserve">Majerčíková, J. </w:t>
            </w:r>
            <w:r>
              <w:t xml:space="preserve">et al. (2015). </w:t>
            </w:r>
            <w:r w:rsidRPr="00234B27">
              <w:rPr>
                <w:i/>
              </w:rPr>
              <w:t>Předškolní edukace a dítě.</w:t>
            </w:r>
            <w:r>
              <w:t xml:space="preserve"> Zlín: FHS UTB.</w:t>
            </w:r>
          </w:p>
          <w:p w14:paraId="1DE84F97" w14:textId="77777777" w:rsidR="00563638" w:rsidRPr="00F9586A" w:rsidRDefault="00563638" w:rsidP="00420E98">
            <w:pPr>
              <w:jc w:val="both"/>
            </w:pPr>
            <w:r>
              <w:t xml:space="preserve">Wiegerová, A. et al. (2015). </w:t>
            </w:r>
            <w:r w:rsidRPr="00234B27">
              <w:rPr>
                <w:i/>
              </w:rPr>
              <w:t>Profesionalizace učitele mateřské školy z pohledu reformy kurikula.</w:t>
            </w:r>
            <w:r>
              <w:t xml:space="preserve"> Zlín: FHS UTB.</w:t>
            </w:r>
          </w:p>
          <w:p w14:paraId="74421EDB" w14:textId="77777777" w:rsidR="00563638" w:rsidRDefault="00563638" w:rsidP="002F7B4C">
            <w:pPr>
              <w:jc w:val="both"/>
              <w:rPr>
                <w:lang w:eastAsia="en-US"/>
              </w:rPr>
            </w:pPr>
          </w:p>
        </w:tc>
      </w:tr>
      <w:tr w:rsidR="00563638" w14:paraId="43DB27EE" w14:textId="77777777" w:rsidTr="00563638">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40DEF148" w14:textId="77777777" w:rsidR="00563638" w:rsidRDefault="00563638" w:rsidP="00420E98">
            <w:pPr>
              <w:spacing w:line="276" w:lineRule="auto"/>
              <w:jc w:val="center"/>
              <w:rPr>
                <w:b/>
                <w:lang w:eastAsia="en-US"/>
              </w:rPr>
            </w:pPr>
            <w:r>
              <w:rPr>
                <w:b/>
                <w:lang w:eastAsia="en-US"/>
              </w:rPr>
              <w:t>Informace ke kombinované nebo distanční formě</w:t>
            </w:r>
          </w:p>
        </w:tc>
      </w:tr>
      <w:tr w:rsidR="00563638" w14:paraId="1C581C3C" w14:textId="77777777" w:rsidTr="00563638">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4997A7F5" w14:textId="77777777" w:rsidR="00563638" w:rsidRDefault="00563638" w:rsidP="00420E98">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5A133B51" w14:textId="77777777" w:rsidR="00563638" w:rsidRDefault="00563638" w:rsidP="00420E98">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ED7800C" w14:textId="77777777" w:rsidR="00563638" w:rsidRDefault="00563638" w:rsidP="00420E98">
            <w:pPr>
              <w:spacing w:line="276" w:lineRule="auto"/>
              <w:jc w:val="both"/>
              <w:rPr>
                <w:b/>
                <w:lang w:eastAsia="en-US"/>
              </w:rPr>
            </w:pPr>
            <w:r>
              <w:rPr>
                <w:b/>
                <w:lang w:eastAsia="en-US"/>
              </w:rPr>
              <w:t xml:space="preserve">hodin </w:t>
            </w:r>
          </w:p>
        </w:tc>
      </w:tr>
      <w:tr w:rsidR="00563638" w14:paraId="5FB62E75" w14:textId="77777777" w:rsidTr="00563638">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B3FF565" w14:textId="77777777" w:rsidR="00563638" w:rsidRDefault="00563638" w:rsidP="00420E98">
            <w:pPr>
              <w:spacing w:line="276" w:lineRule="auto"/>
              <w:jc w:val="both"/>
              <w:rPr>
                <w:b/>
                <w:lang w:eastAsia="en-US"/>
              </w:rPr>
            </w:pPr>
            <w:r>
              <w:rPr>
                <w:b/>
                <w:lang w:eastAsia="en-US"/>
              </w:rPr>
              <w:t>Informace o způsobu kontaktu s</w:t>
            </w:r>
            <w:r w:rsidR="00A949D7">
              <w:rPr>
                <w:b/>
                <w:lang w:eastAsia="en-US"/>
              </w:rPr>
              <w:t> </w:t>
            </w:r>
            <w:r>
              <w:rPr>
                <w:b/>
                <w:lang w:eastAsia="en-US"/>
              </w:rPr>
              <w:t>vyučujícím</w:t>
            </w:r>
          </w:p>
        </w:tc>
      </w:tr>
      <w:tr w:rsidR="00563638" w14:paraId="71FA1F41" w14:textId="77777777" w:rsidTr="00563638">
        <w:trPr>
          <w:trHeight w:val="283"/>
          <w:jc w:val="center"/>
        </w:trPr>
        <w:tc>
          <w:tcPr>
            <w:tcW w:w="9854" w:type="dxa"/>
            <w:gridSpan w:val="8"/>
            <w:tcBorders>
              <w:top w:val="single" w:sz="4" w:space="0" w:color="auto"/>
              <w:left w:val="single" w:sz="4" w:space="0" w:color="auto"/>
              <w:bottom w:val="single" w:sz="4" w:space="0" w:color="auto"/>
              <w:right w:val="single" w:sz="4" w:space="0" w:color="auto"/>
            </w:tcBorders>
          </w:tcPr>
          <w:p w14:paraId="6B2127A0" w14:textId="77777777" w:rsidR="00563638" w:rsidRDefault="00563638" w:rsidP="00420E98">
            <w:pPr>
              <w:spacing w:line="276" w:lineRule="auto"/>
              <w:jc w:val="both"/>
              <w:rPr>
                <w:lang w:eastAsia="en-US"/>
              </w:rPr>
            </w:pPr>
          </w:p>
        </w:tc>
      </w:tr>
    </w:tbl>
    <w:p w14:paraId="238E03D1" w14:textId="77777777" w:rsidR="009D4D92" w:rsidRDefault="009D4D92">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4D92" w14:paraId="02DFE979" w14:textId="77777777" w:rsidTr="009D4D92">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A351E81" w14:textId="77777777" w:rsidR="009D4D92" w:rsidRDefault="009D4D92" w:rsidP="009C1422">
            <w:pPr>
              <w:spacing w:line="276" w:lineRule="auto"/>
              <w:jc w:val="both"/>
              <w:rPr>
                <w:b/>
                <w:sz w:val="28"/>
                <w:lang w:eastAsia="en-US"/>
              </w:rPr>
            </w:pPr>
            <w:r>
              <w:br w:type="page"/>
            </w:r>
            <w:r>
              <w:rPr>
                <w:b/>
                <w:sz w:val="28"/>
                <w:lang w:eastAsia="en-US"/>
              </w:rPr>
              <w:t>B-III – Charakteristika studijního předmětu</w:t>
            </w:r>
          </w:p>
        </w:tc>
      </w:tr>
      <w:tr w:rsidR="009D4D92" w14:paraId="06159520" w14:textId="77777777" w:rsidTr="009D4D92">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30C79AF" w14:textId="77777777" w:rsidR="009D4D92" w:rsidRDefault="009D4D92" w:rsidP="009C1422">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70A5074A" w14:textId="77777777" w:rsidR="009D4D92" w:rsidRDefault="009D4D92" w:rsidP="009C1422">
            <w:pPr>
              <w:spacing w:line="276" w:lineRule="auto"/>
              <w:jc w:val="both"/>
              <w:rPr>
                <w:lang w:eastAsia="en-US"/>
              </w:rPr>
            </w:pPr>
            <w:r>
              <w:rPr>
                <w:lang w:eastAsia="en-US"/>
              </w:rPr>
              <w:t>Odborná komunikace v cizím jazyce pro učitele III</w:t>
            </w:r>
          </w:p>
        </w:tc>
      </w:tr>
      <w:tr w:rsidR="009D4D92" w14:paraId="4388832B" w14:textId="77777777" w:rsidTr="009D4D9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506AE31" w14:textId="77777777" w:rsidR="009D4D92" w:rsidRDefault="009D4D92" w:rsidP="009C1422">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C553ECD" w14:textId="77777777" w:rsidR="009D4D92" w:rsidRDefault="009D4D92" w:rsidP="009C1422">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D5736BC" w14:textId="77777777" w:rsidR="009D4D92" w:rsidRDefault="009D4D92" w:rsidP="009C1422">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35DB924E" w14:textId="77777777" w:rsidR="009D4D92" w:rsidRDefault="009D4D92" w:rsidP="009C1422">
            <w:pPr>
              <w:spacing w:line="276" w:lineRule="auto"/>
              <w:jc w:val="both"/>
              <w:rPr>
                <w:lang w:eastAsia="en-US"/>
              </w:rPr>
            </w:pPr>
            <w:r>
              <w:rPr>
                <w:lang w:eastAsia="en-US"/>
              </w:rPr>
              <w:t>2/ZS</w:t>
            </w:r>
          </w:p>
        </w:tc>
      </w:tr>
      <w:tr w:rsidR="009D4D92" w14:paraId="4677E28D" w14:textId="77777777" w:rsidTr="009D4D9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71CD160" w14:textId="77777777" w:rsidR="009D4D92" w:rsidRDefault="009D4D92" w:rsidP="009C1422">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7993806" w14:textId="77777777" w:rsidR="009D4D92" w:rsidRDefault="009D4D92" w:rsidP="009C1422">
            <w:pPr>
              <w:spacing w:line="276" w:lineRule="auto"/>
              <w:jc w:val="both"/>
              <w:rPr>
                <w:lang w:eastAsia="en-US"/>
              </w:rPr>
            </w:pPr>
            <w:r>
              <w:rPr>
                <w:lang w:eastAsia="en-US"/>
              </w:rPr>
              <w:t>28c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C072A74" w14:textId="77777777" w:rsidR="009D4D92" w:rsidRDefault="009D4D92" w:rsidP="009C1422">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9F469AD" w14:textId="77777777" w:rsidR="009D4D92" w:rsidRDefault="009D4D92" w:rsidP="009C1422">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086DAE8" w14:textId="77777777" w:rsidR="009D4D92" w:rsidRDefault="009D4D92" w:rsidP="009C1422">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7088AD93" w14:textId="77777777" w:rsidR="009D4D92" w:rsidRDefault="009D4D92" w:rsidP="009C1422">
            <w:pPr>
              <w:spacing w:line="276" w:lineRule="auto"/>
              <w:jc w:val="both"/>
              <w:rPr>
                <w:lang w:eastAsia="en-US"/>
              </w:rPr>
            </w:pPr>
            <w:r>
              <w:rPr>
                <w:lang w:eastAsia="en-US"/>
              </w:rPr>
              <w:t>3</w:t>
            </w:r>
          </w:p>
        </w:tc>
      </w:tr>
      <w:tr w:rsidR="009D4D92" w14:paraId="05C545CC" w14:textId="77777777" w:rsidTr="009D4D9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03B28B2" w14:textId="77777777" w:rsidR="009D4D92" w:rsidRDefault="009D4D92" w:rsidP="009C1422">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7894F699" w14:textId="77777777" w:rsidR="009D4D92" w:rsidRDefault="009D4D92" w:rsidP="009C1422">
            <w:pPr>
              <w:spacing w:line="276" w:lineRule="auto"/>
              <w:jc w:val="both"/>
              <w:rPr>
                <w:lang w:eastAsia="en-US"/>
              </w:rPr>
            </w:pPr>
          </w:p>
        </w:tc>
      </w:tr>
      <w:tr w:rsidR="009D4D92" w14:paraId="60230391" w14:textId="77777777" w:rsidTr="009D4D9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C13487F" w14:textId="77777777" w:rsidR="009D4D92" w:rsidRDefault="009D4D92" w:rsidP="009C1422">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AD1227B" w14:textId="77777777" w:rsidR="009D4D92" w:rsidRDefault="009D4D92" w:rsidP="002F7B4C">
            <w:pPr>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424835B" w14:textId="77777777" w:rsidR="009D4D92" w:rsidRDefault="009D4D92" w:rsidP="009C1422">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57CFF626" w14:textId="77777777" w:rsidR="009D4D92" w:rsidRDefault="009D4D92" w:rsidP="002F7B4C">
            <w:pPr>
              <w:jc w:val="both"/>
              <w:rPr>
                <w:lang w:eastAsia="en-US"/>
              </w:rPr>
            </w:pPr>
            <w:r>
              <w:rPr>
                <w:lang w:eastAsia="en-US"/>
              </w:rPr>
              <w:t xml:space="preserve">cvičení </w:t>
            </w:r>
          </w:p>
        </w:tc>
      </w:tr>
      <w:tr w:rsidR="009D4D92" w14:paraId="418819FB" w14:textId="77777777" w:rsidTr="009D4D9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A4CC3DE" w14:textId="77777777" w:rsidR="009D4D92" w:rsidRDefault="009D4D92" w:rsidP="009C1422">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2E02EE98" w14:textId="77777777" w:rsidR="009D4D92" w:rsidRDefault="006E4DE6" w:rsidP="009521B7">
            <w:pPr>
              <w:rPr>
                <w:lang w:eastAsia="en-US"/>
              </w:rPr>
            </w:pPr>
            <w:r>
              <w:t xml:space="preserve">Zápočet: </w:t>
            </w:r>
            <w:r w:rsidRPr="00CA33A4">
              <w:t xml:space="preserve">absolvování 1 průběžného testu (min. 60%), </w:t>
            </w:r>
            <w:r>
              <w:t>semestrální projekt a jeho ústní prezentace (alternativa: nahrávka ve formátu mp4)</w:t>
            </w:r>
          </w:p>
        </w:tc>
      </w:tr>
      <w:tr w:rsidR="009D4D92" w14:paraId="0E9FDC64" w14:textId="77777777" w:rsidTr="00607470">
        <w:trPr>
          <w:trHeight w:val="156"/>
          <w:jc w:val="center"/>
        </w:trPr>
        <w:tc>
          <w:tcPr>
            <w:tcW w:w="9855" w:type="dxa"/>
            <w:gridSpan w:val="8"/>
            <w:tcBorders>
              <w:top w:val="nil"/>
              <w:left w:val="single" w:sz="4" w:space="0" w:color="auto"/>
              <w:bottom w:val="single" w:sz="4" w:space="0" w:color="auto"/>
              <w:right w:val="single" w:sz="4" w:space="0" w:color="auto"/>
            </w:tcBorders>
          </w:tcPr>
          <w:p w14:paraId="1D598714" w14:textId="77777777" w:rsidR="009D4D92" w:rsidRDefault="009D4D92" w:rsidP="009C1422">
            <w:pPr>
              <w:spacing w:line="276" w:lineRule="auto"/>
              <w:jc w:val="both"/>
              <w:rPr>
                <w:lang w:eastAsia="en-US"/>
              </w:rPr>
            </w:pPr>
          </w:p>
        </w:tc>
      </w:tr>
      <w:tr w:rsidR="009D4D92" w14:paraId="7C0E833D" w14:textId="77777777" w:rsidTr="009D4D92">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25D69ECE" w14:textId="77777777" w:rsidR="009D4D92" w:rsidRDefault="009D4D92" w:rsidP="009C1422">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3596FA56" w14:textId="77777777" w:rsidR="009D4D92" w:rsidRDefault="009D4D92" w:rsidP="002F7B4C">
            <w:pPr>
              <w:jc w:val="both"/>
              <w:rPr>
                <w:lang w:eastAsia="en-US"/>
              </w:rPr>
            </w:pPr>
            <w:r>
              <w:rPr>
                <w:lang w:eastAsia="en-US"/>
              </w:rPr>
              <w:t>prof. PaedDr. Silvia Pokrivčáková, PhD.</w:t>
            </w:r>
          </w:p>
        </w:tc>
      </w:tr>
      <w:tr w:rsidR="009D4D92" w14:paraId="0373EEFA" w14:textId="77777777" w:rsidTr="009D4D92">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53CDBEBC" w14:textId="77777777" w:rsidR="009D4D92" w:rsidRDefault="009D4D92" w:rsidP="009C1422">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171B0AA4" w14:textId="77777777" w:rsidR="009D4D92" w:rsidRDefault="009D4D92" w:rsidP="002F7B4C">
            <w:pPr>
              <w:jc w:val="both"/>
              <w:rPr>
                <w:lang w:eastAsia="en-US"/>
              </w:rPr>
            </w:pPr>
            <w:r>
              <w:rPr>
                <w:lang w:eastAsia="en-US"/>
              </w:rPr>
              <w:t>cvičící</w:t>
            </w:r>
          </w:p>
        </w:tc>
      </w:tr>
      <w:tr w:rsidR="009D4D92" w14:paraId="389A78E5" w14:textId="77777777" w:rsidTr="009D4D9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1A3A58B" w14:textId="77777777" w:rsidR="009D4D92" w:rsidRDefault="009D4D92" w:rsidP="009C1422">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4E128C3A" w14:textId="77777777" w:rsidR="009D4D92" w:rsidRDefault="006E4DE6" w:rsidP="002F7B4C">
            <w:pPr>
              <w:jc w:val="both"/>
              <w:rPr>
                <w:lang w:eastAsia="en-US"/>
              </w:rPr>
            </w:pPr>
            <w:r>
              <w:rPr>
                <w:lang w:eastAsia="en-US"/>
              </w:rPr>
              <w:t>prof. Pae</w:t>
            </w:r>
            <w:r w:rsidR="00607470">
              <w:rPr>
                <w:lang w:eastAsia="en-US"/>
              </w:rPr>
              <w:t>dDr. Silvia Pokrivčáková, PhD., 50% / Mgr. Veronika Pečivová, 50%</w:t>
            </w:r>
          </w:p>
        </w:tc>
      </w:tr>
      <w:tr w:rsidR="009D4D92" w14:paraId="7BE3A492" w14:textId="77777777" w:rsidTr="00607470">
        <w:trPr>
          <w:trHeight w:val="70"/>
          <w:jc w:val="center"/>
        </w:trPr>
        <w:tc>
          <w:tcPr>
            <w:tcW w:w="9855" w:type="dxa"/>
            <w:gridSpan w:val="8"/>
            <w:tcBorders>
              <w:top w:val="nil"/>
              <w:left w:val="single" w:sz="4" w:space="0" w:color="auto"/>
              <w:bottom w:val="single" w:sz="4" w:space="0" w:color="auto"/>
              <w:right w:val="single" w:sz="4" w:space="0" w:color="auto"/>
            </w:tcBorders>
          </w:tcPr>
          <w:p w14:paraId="191CAB48" w14:textId="77777777" w:rsidR="009D4D92" w:rsidRDefault="009D4D92" w:rsidP="009C1422">
            <w:pPr>
              <w:spacing w:line="276" w:lineRule="auto"/>
              <w:jc w:val="both"/>
              <w:rPr>
                <w:lang w:eastAsia="en-US"/>
              </w:rPr>
            </w:pPr>
          </w:p>
        </w:tc>
      </w:tr>
      <w:tr w:rsidR="009D4D92" w14:paraId="231D1042" w14:textId="77777777" w:rsidTr="009D4D9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72D76D0" w14:textId="77777777" w:rsidR="009D4D92" w:rsidRDefault="009D4D92" w:rsidP="009C1422">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14:paraId="5633FA7A" w14:textId="77777777" w:rsidR="009D4D92" w:rsidRDefault="009D4D92" w:rsidP="009C1422">
            <w:pPr>
              <w:spacing w:line="276" w:lineRule="auto"/>
              <w:jc w:val="both"/>
              <w:rPr>
                <w:lang w:eastAsia="en-US"/>
              </w:rPr>
            </w:pPr>
          </w:p>
        </w:tc>
      </w:tr>
      <w:tr w:rsidR="009D4D92" w14:paraId="1CA1E20F" w14:textId="77777777" w:rsidTr="002F7B4C">
        <w:trPr>
          <w:trHeight w:val="3189"/>
          <w:jc w:val="center"/>
        </w:trPr>
        <w:tc>
          <w:tcPr>
            <w:tcW w:w="9855" w:type="dxa"/>
            <w:gridSpan w:val="8"/>
            <w:tcBorders>
              <w:top w:val="nil"/>
              <w:left w:val="single" w:sz="4" w:space="0" w:color="auto"/>
              <w:bottom w:val="single" w:sz="12" w:space="0" w:color="auto"/>
              <w:right w:val="single" w:sz="4" w:space="0" w:color="auto"/>
            </w:tcBorders>
          </w:tcPr>
          <w:p w14:paraId="2D058A12" w14:textId="77777777" w:rsidR="006E4DE6" w:rsidRPr="00AE4F00" w:rsidRDefault="006E4DE6" w:rsidP="009521B7">
            <w:pPr>
              <w:rPr>
                <w:lang w:eastAsia="sk-SK"/>
              </w:rPr>
            </w:pPr>
            <w:r w:rsidRPr="00AE4F00">
              <w:rPr>
                <w:lang w:eastAsia="sk-SK"/>
              </w:rPr>
              <w:t>Úvod do kurzu.</w:t>
            </w:r>
            <w:r>
              <w:rPr>
                <w:lang w:eastAsia="sk-SK"/>
              </w:rPr>
              <w:t xml:space="preserve"> Sumarizace kurzů </w:t>
            </w:r>
            <w:r w:rsidRPr="00F73CA7">
              <w:rPr>
                <w:lang w:eastAsia="en-US"/>
              </w:rPr>
              <w:t>Odborná komunikace v cizím jazyce pro učitele I</w:t>
            </w:r>
            <w:r>
              <w:rPr>
                <w:lang w:eastAsia="en-US"/>
              </w:rPr>
              <w:t xml:space="preserve"> a I</w:t>
            </w:r>
            <w:r w:rsidRPr="00F73CA7">
              <w:rPr>
                <w:lang w:eastAsia="en-US"/>
              </w:rPr>
              <w:t>I</w:t>
            </w:r>
            <w:r w:rsidR="002D5994">
              <w:rPr>
                <w:lang w:eastAsia="en-US"/>
              </w:rPr>
              <w:t>.</w:t>
            </w:r>
          </w:p>
          <w:p w14:paraId="488EA310" w14:textId="77777777" w:rsidR="006E4DE6" w:rsidRPr="00AE4F00" w:rsidRDefault="006E4DE6" w:rsidP="009521B7">
            <w:pPr>
              <w:rPr>
                <w:lang w:eastAsia="sk-SK"/>
              </w:rPr>
            </w:pPr>
            <w:r w:rsidRPr="00AE4F00">
              <w:rPr>
                <w:lang w:eastAsia="sk-SK"/>
              </w:rPr>
              <w:t xml:space="preserve">Identifikování žánru, cílové skupiny, účelu a perspektivy akademického textu. </w:t>
            </w:r>
          </w:p>
          <w:p w14:paraId="23128471" w14:textId="77777777" w:rsidR="006E4DE6" w:rsidRPr="00AE4F00" w:rsidRDefault="006E4DE6" w:rsidP="009521B7">
            <w:pPr>
              <w:rPr>
                <w:lang w:eastAsia="sk-SK"/>
              </w:rPr>
            </w:pPr>
            <w:r w:rsidRPr="00AE4F00">
              <w:rPr>
                <w:lang w:eastAsia="sk-SK"/>
              </w:rPr>
              <w:t>Rozvoj aktivního posluchu. Poslouchání prezentace.</w:t>
            </w:r>
          </w:p>
          <w:p w14:paraId="186F9E8C" w14:textId="77777777" w:rsidR="006E4DE6" w:rsidRPr="00AE4F00" w:rsidRDefault="006E4DE6" w:rsidP="009521B7">
            <w:pPr>
              <w:rPr>
                <w:lang w:eastAsia="sk-SK"/>
              </w:rPr>
            </w:pPr>
            <w:r w:rsidRPr="00AE4F00">
              <w:rPr>
                <w:lang w:eastAsia="sk-SK"/>
              </w:rPr>
              <w:t xml:space="preserve">Orientace v textu: slova a fráze vyjadřující perspektivu. </w:t>
            </w:r>
          </w:p>
          <w:p w14:paraId="0D221CE1" w14:textId="77777777" w:rsidR="006E4DE6" w:rsidRPr="00AE4F00" w:rsidRDefault="006E4DE6" w:rsidP="009521B7">
            <w:pPr>
              <w:rPr>
                <w:lang w:eastAsia="sk-SK"/>
              </w:rPr>
            </w:pPr>
            <w:r w:rsidRPr="00AE4F00">
              <w:rPr>
                <w:lang w:eastAsia="sk-SK"/>
              </w:rPr>
              <w:t>Personalizace písemného projevu: plánování, příprava, psaní a editování.</w:t>
            </w:r>
          </w:p>
          <w:p w14:paraId="70BAAA2B" w14:textId="77777777" w:rsidR="006E4DE6" w:rsidRPr="00AE4F00" w:rsidRDefault="006E4DE6" w:rsidP="009521B7">
            <w:r w:rsidRPr="00AE4F00">
              <w:t>Psaní akademické eseje: diskurzivní esej. Její struktura, styl a registr.</w:t>
            </w:r>
          </w:p>
          <w:p w14:paraId="441F29EF" w14:textId="77777777" w:rsidR="006E4DE6" w:rsidRPr="00AE4F00" w:rsidRDefault="006E4DE6" w:rsidP="009521B7">
            <w:pPr>
              <w:rPr>
                <w:lang w:eastAsia="sk-SK"/>
              </w:rPr>
            </w:pPr>
            <w:r w:rsidRPr="00AE4F00">
              <w:rPr>
                <w:lang w:eastAsia="sk-SK"/>
              </w:rPr>
              <w:t>Jak správně citovat.</w:t>
            </w:r>
          </w:p>
          <w:p w14:paraId="7A988878" w14:textId="77777777" w:rsidR="006E4DE6" w:rsidRPr="00AE4F00" w:rsidRDefault="006E4DE6" w:rsidP="009521B7">
            <w:pPr>
              <w:rPr>
                <w:lang w:eastAsia="sk-SK"/>
              </w:rPr>
            </w:pPr>
            <w:r w:rsidRPr="00AE4F00">
              <w:rPr>
                <w:lang w:eastAsia="sk-SK"/>
              </w:rPr>
              <w:t>Psaní efektivního abstraktu.</w:t>
            </w:r>
          </w:p>
          <w:p w14:paraId="48B84AD8" w14:textId="77777777" w:rsidR="006E4DE6" w:rsidRPr="00AE4F00" w:rsidRDefault="006E4DE6" w:rsidP="009521B7">
            <w:pPr>
              <w:rPr>
                <w:lang w:eastAsia="sk-SK"/>
              </w:rPr>
            </w:pPr>
            <w:r w:rsidRPr="00AE4F00">
              <w:rPr>
                <w:lang w:eastAsia="sk-SK"/>
              </w:rPr>
              <w:t xml:space="preserve">Porovnávání a hodnocení informací v různých textech. </w:t>
            </w:r>
          </w:p>
          <w:p w14:paraId="611C25FF" w14:textId="77777777" w:rsidR="006E4DE6" w:rsidRPr="00AE4F00" w:rsidRDefault="006E4DE6" w:rsidP="009521B7">
            <w:pPr>
              <w:rPr>
                <w:lang w:eastAsia="sk-SK"/>
              </w:rPr>
            </w:pPr>
            <w:r w:rsidRPr="00AE4F00">
              <w:rPr>
                <w:lang w:eastAsia="sk-SK"/>
              </w:rPr>
              <w:t>Příprava odborného posteru k prezentaci.</w:t>
            </w:r>
          </w:p>
          <w:p w14:paraId="0FEA8633" w14:textId="77777777" w:rsidR="006E4DE6" w:rsidRPr="00AE4F00" w:rsidRDefault="006E4DE6" w:rsidP="009521B7">
            <w:pPr>
              <w:rPr>
                <w:lang w:eastAsia="sk-SK"/>
              </w:rPr>
            </w:pPr>
            <w:r w:rsidRPr="00AE4F00">
              <w:rPr>
                <w:lang w:eastAsia="sk-SK"/>
              </w:rPr>
              <w:t>Používaní zdrojových textů: výběr, porovnání a hodnocení informací napříč texty</w:t>
            </w:r>
            <w:r w:rsidR="002D5994">
              <w:rPr>
                <w:lang w:eastAsia="sk-SK"/>
              </w:rPr>
              <w:t>.</w:t>
            </w:r>
          </w:p>
          <w:p w14:paraId="332B0ED9" w14:textId="77777777" w:rsidR="006E4DE6" w:rsidRPr="00AE4F00" w:rsidRDefault="006E4DE6" w:rsidP="009521B7">
            <w:pPr>
              <w:rPr>
                <w:lang w:eastAsia="sk-SK"/>
              </w:rPr>
            </w:pPr>
            <w:r w:rsidRPr="00AE4F00">
              <w:rPr>
                <w:lang w:eastAsia="sk-SK"/>
              </w:rPr>
              <w:t>Psaní recenze.</w:t>
            </w:r>
          </w:p>
          <w:p w14:paraId="15E556C7" w14:textId="77777777" w:rsidR="006E4DE6" w:rsidRPr="00AE4F00" w:rsidRDefault="006E4DE6" w:rsidP="009521B7">
            <w:pPr>
              <w:rPr>
                <w:lang w:eastAsia="sk-SK"/>
              </w:rPr>
            </w:pPr>
            <w:r w:rsidRPr="00AE4F00">
              <w:rPr>
                <w:lang w:eastAsia="sk-SK"/>
              </w:rPr>
              <w:t>Příprava akčního mini-výzkumu.</w:t>
            </w:r>
          </w:p>
          <w:p w14:paraId="1A3ECFC3" w14:textId="77777777" w:rsidR="009D4D92" w:rsidRDefault="006E4DE6" w:rsidP="009521B7">
            <w:r w:rsidRPr="00AE4F00">
              <w:rPr>
                <w:lang w:eastAsia="en-US"/>
              </w:rPr>
              <w:t xml:space="preserve">Prezentace semestrálního projektu </w:t>
            </w:r>
            <w:r w:rsidRPr="00AE4F00">
              <w:t>– vlastní vystoupení před publikem</w:t>
            </w:r>
            <w:r w:rsidR="002D5994">
              <w:t>.</w:t>
            </w:r>
          </w:p>
          <w:p w14:paraId="76B5198B" w14:textId="77777777" w:rsidR="002F7B4C" w:rsidRDefault="002F7B4C" w:rsidP="002F7B4C">
            <w:pPr>
              <w:jc w:val="both"/>
              <w:rPr>
                <w:lang w:eastAsia="en-US"/>
              </w:rPr>
            </w:pPr>
          </w:p>
        </w:tc>
      </w:tr>
      <w:tr w:rsidR="009D4D92" w14:paraId="0452194F" w14:textId="77777777" w:rsidTr="009D4D92">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096A16F8" w14:textId="77777777" w:rsidR="009D4D92" w:rsidRDefault="009D4D92" w:rsidP="009C1422">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45FFE071" w14:textId="77777777" w:rsidR="009D4D92" w:rsidRDefault="009D4D92" w:rsidP="009C1422">
            <w:pPr>
              <w:spacing w:line="276" w:lineRule="auto"/>
              <w:jc w:val="both"/>
              <w:rPr>
                <w:lang w:eastAsia="en-US"/>
              </w:rPr>
            </w:pPr>
          </w:p>
        </w:tc>
      </w:tr>
      <w:tr w:rsidR="009D4D92" w14:paraId="088F641B" w14:textId="77777777" w:rsidTr="009D4D92">
        <w:trPr>
          <w:trHeight w:val="1497"/>
          <w:jc w:val="center"/>
        </w:trPr>
        <w:tc>
          <w:tcPr>
            <w:tcW w:w="9855" w:type="dxa"/>
            <w:gridSpan w:val="8"/>
            <w:tcBorders>
              <w:top w:val="nil"/>
              <w:left w:val="single" w:sz="4" w:space="0" w:color="auto"/>
              <w:bottom w:val="single" w:sz="4" w:space="0" w:color="auto"/>
              <w:right w:val="single" w:sz="4" w:space="0" w:color="auto"/>
            </w:tcBorders>
          </w:tcPr>
          <w:p w14:paraId="5CA19F66" w14:textId="77777777" w:rsidR="006E4DE6" w:rsidRPr="009C340E" w:rsidRDefault="006E4DE6" w:rsidP="006E4DE6">
            <w:pPr>
              <w:jc w:val="both"/>
              <w:rPr>
                <w:b/>
              </w:rPr>
            </w:pPr>
            <w:r w:rsidRPr="009C340E">
              <w:rPr>
                <w:b/>
              </w:rPr>
              <w:t>Povinná literatura</w:t>
            </w:r>
          </w:p>
          <w:p w14:paraId="3F6CF2A2" w14:textId="77777777" w:rsidR="009E6E7D" w:rsidRDefault="006E4DE6" w:rsidP="009521B7">
            <w:pPr>
              <w:tabs>
                <w:tab w:val="left" w:pos="329"/>
              </w:tabs>
            </w:pPr>
            <w:r w:rsidRPr="009C340E">
              <w:t>De Chazal &amp; MsCarter: Oxford EAP: A Course in English for Academic Purposes. Upper-Intermediate/</w:t>
            </w:r>
            <w:r>
              <w:t>C1</w:t>
            </w:r>
            <w:r w:rsidR="00A2799A">
              <w:t>. Oxford: OUP. E</w:t>
            </w:r>
            <w:r>
              <w:t>-c</w:t>
            </w:r>
            <w:r w:rsidR="00A2799A">
              <w:t xml:space="preserve">oursebook, </w:t>
            </w:r>
            <w:r>
              <w:t>v</w:t>
            </w:r>
            <w:r w:rsidRPr="009C340E">
              <w:t>ideo lectures</w:t>
            </w:r>
            <w:r w:rsidR="00A2799A">
              <w:t xml:space="preserve">, </w:t>
            </w:r>
            <w:r>
              <w:t>DVD</w:t>
            </w:r>
            <w:r w:rsidR="00A2799A">
              <w:t>.</w:t>
            </w:r>
          </w:p>
          <w:p w14:paraId="51A4FDE1" w14:textId="77777777" w:rsidR="006E4DE6" w:rsidRPr="006E4DE6" w:rsidRDefault="006E4DE6" w:rsidP="002F7B4C">
            <w:pPr>
              <w:pStyle w:val="Odstavecseseznamem"/>
              <w:tabs>
                <w:tab w:val="left" w:pos="329"/>
              </w:tabs>
              <w:ind w:left="0"/>
              <w:jc w:val="both"/>
            </w:pPr>
            <w:r w:rsidRPr="006E4DE6">
              <w:br/>
            </w:r>
            <w:r w:rsidRPr="006E4DE6">
              <w:rPr>
                <w:b/>
              </w:rPr>
              <w:t>Doporučená literatura</w:t>
            </w:r>
          </w:p>
          <w:p w14:paraId="41AC7016" w14:textId="77777777" w:rsidR="006E4DE6" w:rsidRPr="009C340E" w:rsidRDefault="006E4DE6" w:rsidP="009521B7">
            <w:pPr>
              <w:tabs>
                <w:tab w:val="left" w:pos="329"/>
              </w:tabs>
            </w:pPr>
            <w:r w:rsidRPr="009C340E">
              <w:t xml:space="preserve">Oxford Dictionary of Education. Oxford: OUP. </w:t>
            </w:r>
          </w:p>
          <w:p w14:paraId="0F54E38C" w14:textId="77777777" w:rsidR="009D4D92" w:rsidRPr="00A2799A" w:rsidRDefault="006E4DE6" w:rsidP="009521B7">
            <w:pPr>
              <w:pStyle w:val="Nadpis1"/>
              <w:tabs>
                <w:tab w:val="left" w:pos="329"/>
              </w:tabs>
              <w:spacing w:before="0"/>
              <w:rPr>
                <w:rStyle w:val="Podtitul1"/>
                <w:rFonts w:ascii="Times New Roman" w:hAnsi="Times New Roman" w:cs="Times New Roman"/>
                <w:b w:val="0"/>
                <w:color w:val="auto"/>
                <w:sz w:val="20"/>
                <w:szCs w:val="20"/>
              </w:rPr>
            </w:pPr>
            <w:r w:rsidRPr="006E4DE6">
              <w:rPr>
                <w:rFonts w:ascii="Times New Roman" w:hAnsi="Times New Roman" w:cs="Times New Roman"/>
                <w:b w:val="0"/>
                <w:color w:val="auto"/>
                <w:sz w:val="20"/>
                <w:szCs w:val="20"/>
              </w:rPr>
              <w:t xml:space="preserve">Hewings: Cambridge Academic English (C1 Advanced): </w:t>
            </w:r>
            <w:r w:rsidRPr="006E4DE6">
              <w:rPr>
                <w:rStyle w:val="Podtitul1"/>
                <w:rFonts w:ascii="Times New Roman" w:hAnsi="Times New Roman" w:cs="Times New Roman"/>
                <w:b w:val="0"/>
                <w:color w:val="auto"/>
                <w:sz w:val="20"/>
                <w:szCs w:val="20"/>
              </w:rPr>
              <w:t>An Integrated Skills Course for EAP</w:t>
            </w:r>
            <w:r w:rsidR="00A2799A">
              <w:rPr>
                <w:rFonts w:ascii="Times New Roman" w:hAnsi="Times New Roman" w:cs="Times New Roman"/>
                <w:b w:val="0"/>
                <w:color w:val="auto"/>
                <w:sz w:val="20"/>
                <w:szCs w:val="20"/>
              </w:rPr>
              <w:t>. Cambridge: CUP. C</w:t>
            </w:r>
            <w:r w:rsidR="00A2799A">
              <w:rPr>
                <w:rStyle w:val="Podtitul1"/>
                <w:rFonts w:ascii="Times New Roman" w:hAnsi="Times New Roman" w:cs="Times New Roman"/>
                <w:b w:val="0"/>
                <w:color w:val="auto"/>
                <w:sz w:val="20"/>
                <w:szCs w:val="20"/>
              </w:rPr>
              <w:t xml:space="preserve">oursebook, </w:t>
            </w:r>
            <w:r w:rsidR="00A2799A" w:rsidRPr="00A2799A">
              <w:rPr>
                <w:rStyle w:val="Podtitul1"/>
                <w:rFonts w:ascii="Times New Roman" w:hAnsi="Times New Roman" w:cs="Times New Roman"/>
                <w:b w:val="0"/>
                <w:color w:val="000000" w:themeColor="text1"/>
                <w:sz w:val="20"/>
                <w:szCs w:val="20"/>
              </w:rPr>
              <w:t>c</w:t>
            </w:r>
            <w:r w:rsidRPr="00A2799A">
              <w:rPr>
                <w:rStyle w:val="Podtitul1"/>
                <w:rFonts w:ascii="Times New Roman" w:hAnsi="Times New Roman" w:cs="Times New Roman"/>
                <w:b w:val="0"/>
                <w:color w:val="000000" w:themeColor="text1"/>
                <w:sz w:val="20"/>
                <w:szCs w:val="20"/>
              </w:rPr>
              <w:t>lass audio CD</w:t>
            </w:r>
            <w:r w:rsidR="00A2799A">
              <w:rPr>
                <w:rStyle w:val="Podtitul1"/>
                <w:rFonts w:ascii="Times New Roman" w:hAnsi="Times New Roman" w:cs="Times New Roman"/>
                <w:b w:val="0"/>
                <w:color w:val="000000" w:themeColor="text1"/>
                <w:sz w:val="20"/>
                <w:szCs w:val="20"/>
              </w:rPr>
              <w:t>.</w:t>
            </w:r>
          </w:p>
          <w:p w14:paraId="46AA2662" w14:textId="77777777" w:rsidR="003B3186" w:rsidRDefault="003B3186" w:rsidP="002F7B4C">
            <w:pPr>
              <w:jc w:val="both"/>
              <w:rPr>
                <w:lang w:eastAsia="en-US"/>
              </w:rPr>
            </w:pPr>
          </w:p>
        </w:tc>
      </w:tr>
      <w:tr w:rsidR="009D4D92" w14:paraId="20B9891F" w14:textId="77777777" w:rsidTr="009D4D92">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00025DF" w14:textId="77777777" w:rsidR="009D4D92" w:rsidRDefault="009D4D92" w:rsidP="009C1422">
            <w:pPr>
              <w:spacing w:line="276" w:lineRule="auto"/>
              <w:jc w:val="center"/>
              <w:rPr>
                <w:b/>
                <w:lang w:eastAsia="en-US"/>
              </w:rPr>
            </w:pPr>
            <w:r>
              <w:rPr>
                <w:b/>
                <w:lang w:eastAsia="en-US"/>
              </w:rPr>
              <w:t>Informace ke kombinované nebo distanční formě</w:t>
            </w:r>
          </w:p>
        </w:tc>
      </w:tr>
      <w:tr w:rsidR="009D4D92" w14:paraId="75E25843" w14:textId="77777777" w:rsidTr="009D4D92">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8CE2B14" w14:textId="77777777" w:rsidR="009D4D92" w:rsidRDefault="009D4D92" w:rsidP="009C1422">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68576419" w14:textId="77777777" w:rsidR="009D4D92" w:rsidRDefault="009D4D92" w:rsidP="009C1422">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BA7F802" w14:textId="77777777" w:rsidR="009D4D92" w:rsidRDefault="009D4D92" w:rsidP="009C1422">
            <w:pPr>
              <w:spacing w:line="276" w:lineRule="auto"/>
              <w:jc w:val="both"/>
              <w:rPr>
                <w:b/>
                <w:lang w:eastAsia="en-US"/>
              </w:rPr>
            </w:pPr>
            <w:r>
              <w:rPr>
                <w:b/>
                <w:lang w:eastAsia="en-US"/>
              </w:rPr>
              <w:t xml:space="preserve">hodin </w:t>
            </w:r>
          </w:p>
        </w:tc>
      </w:tr>
      <w:tr w:rsidR="009D4D92" w14:paraId="30355A09" w14:textId="77777777" w:rsidTr="009D4D92">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7610624" w14:textId="77777777" w:rsidR="009D4D92" w:rsidRDefault="009D4D92" w:rsidP="009C1422">
            <w:pPr>
              <w:spacing w:line="276" w:lineRule="auto"/>
              <w:jc w:val="both"/>
              <w:rPr>
                <w:b/>
                <w:lang w:eastAsia="en-US"/>
              </w:rPr>
            </w:pPr>
            <w:r>
              <w:rPr>
                <w:b/>
                <w:lang w:eastAsia="en-US"/>
              </w:rPr>
              <w:t>Informace o způsobu kontaktu s</w:t>
            </w:r>
            <w:r w:rsidR="00607470">
              <w:rPr>
                <w:b/>
                <w:lang w:eastAsia="en-US"/>
              </w:rPr>
              <w:t> </w:t>
            </w:r>
            <w:r>
              <w:rPr>
                <w:b/>
                <w:lang w:eastAsia="en-US"/>
              </w:rPr>
              <w:t>vyučujícím</w:t>
            </w:r>
          </w:p>
        </w:tc>
      </w:tr>
      <w:tr w:rsidR="009D4D92" w14:paraId="6E3553F0" w14:textId="77777777" w:rsidTr="00607470">
        <w:trPr>
          <w:trHeight w:val="70"/>
          <w:jc w:val="center"/>
        </w:trPr>
        <w:tc>
          <w:tcPr>
            <w:tcW w:w="9855" w:type="dxa"/>
            <w:gridSpan w:val="8"/>
            <w:tcBorders>
              <w:top w:val="single" w:sz="4" w:space="0" w:color="auto"/>
              <w:left w:val="single" w:sz="4" w:space="0" w:color="auto"/>
              <w:bottom w:val="single" w:sz="4" w:space="0" w:color="auto"/>
              <w:right w:val="single" w:sz="4" w:space="0" w:color="auto"/>
            </w:tcBorders>
          </w:tcPr>
          <w:p w14:paraId="09CBE5A3" w14:textId="77777777" w:rsidR="009D4D92" w:rsidRDefault="009D4D92" w:rsidP="009C1422">
            <w:pPr>
              <w:spacing w:line="276" w:lineRule="auto"/>
              <w:jc w:val="both"/>
              <w:rPr>
                <w:lang w:eastAsia="en-US"/>
              </w:rPr>
            </w:pPr>
          </w:p>
        </w:tc>
      </w:tr>
    </w:tbl>
    <w:p w14:paraId="0EE20119" w14:textId="77777777" w:rsidR="00D06270" w:rsidRDefault="00D06270">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8493B" w14:paraId="28DE8224" w14:textId="77777777" w:rsidTr="0078493B">
        <w:trPr>
          <w:jc w:val="center"/>
        </w:trPr>
        <w:tc>
          <w:tcPr>
            <w:tcW w:w="9855" w:type="dxa"/>
            <w:gridSpan w:val="8"/>
            <w:tcBorders>
              <w:bottom w:val="double" w:sz="4" w:space="0" w:color="auto"/>
            </w:tcBorders>
            <w:shd w:val="clear" w:color="auto" w:fill="BDD6EE"/>
          </w:tcPr>
          <w:p w14:paraId="0F50C692" w14:textId="77777777" w:rsidR="0078493B" w:rsidRDefault="0078493B" w:rsidP="001738A1">
            <w:pPr>
              <w:jc w:val="both"/>
              <w:rPr>
                <w:b/>
                <w:sz w:val="28"/>
              </w:rPr>
            </w:pPr>
            <w:r>
              <w:rPr>
                <w:b/>
                <w:sz w:val="28"/>
              </w:rPr>
              <w:t>B-III – Charakteristika studijního předmětu</w:t>
            </w:r>
          </w:p>
        </w:tc>
      </w:tr>
      <w:tr w:rsidR="0078493B" w14:paraId="2ACB572B" w14:textId="77777777" w:rsidTr="0078493B">
        <w:trPr>
          <w:jc w:val="center"/>
        </w:trPr>
        <w:tc>
          <w:tcPr>
            <w:tcW w:w="3086" w:type="dxa"/>
            <w:tcBorders>
              <w:top w:val="double" w:sz="4" w:space="0" w:color="auto"/>
            </w:tcBorders>
            <w:shd w:val="clear" w:color="auto" w:fill="F7CAAC"/>
          </w:tcPr>
          <w:p w14:paraId="7B337445" w14:textId="77777777" w:rsidR="0078493B" w:rsidRDefault="0078493B" w:rsidP="001738A1">
            <w:pPr>
              <w:jc w:val="both"/>
              <w:rPr>
                <w:b/>
              </w:rPr>
            </w:pPr>
            <w:r>
              <w:rPr>
                <w:b/>
              </w:rPr>
              <w:t>Název studijního předmětu</w:t>
            </w:r>
          </w:p>
        </w:tc>
        <w:tc>
          <w:tcPr>
            <w:tcW w:w="6769" w:type="dxa"/>
            <w:gridSpan w:val="7"/>
            <w:tcBorders>
              <w:top w:val="double" w:sz="4" w:space="0" w:color="auto"/>
            </w:tcBorders>
          </w:tcPr>
          <w:p w14:paraId="00006911" w14:textId="77777777" w:rsidR="0078493B" w:rsidRDefault="0078493B" w:rsidP="001738A1">
            <w:pPr>
              <w:jc w:val="both"/>
            </w:pPr>
            <w:r>
              <w:t>Statistické metody zpracování dat</w:t>
            </w:r>
          </w:p>
        </w:tc>
      </w:tr>
      <w:tr w:rsidR="0078493B" w14:paraId="210761C3" w14:textId="77777777" w:rsidTr="0078493B">
        <w:trPr>
          <w:jc w:val="center"/>
        </w:trPr>
        <w:tc>
          <w:tcPr>
            <w:tcW w:w="3086" w:type="dxa"/>
            <w:shd w:val="clear" w:color="auto" w:fill="F7CAAC"/>
          </w:tcPr>
          <w:p w14:paraId="55DBC39E" w14:textId="77777777" w:rsidR="0078493B" w:rsidRDefault="0078493B" w:rsidP="001738A1">
            <w:pPr>
              <w:jc w:val="both"/>
              <w:rPr>
                <w:b/>
              </w:rPr>
            </w:pPr>
            <w:r>
              <w:rPr>
                <w:b/>
              </w:rPr>
              <w:t>Typ předmětu</w:t>
            </w:r>
          </w:p>
        </w:tc>
        <w:tc>
          <w:tcPr>
            <w:tcW w:w="3406" w:type="dxa"/>
            <w:gridSpan w:val="4"/>
          </w:tcPr>
          <w:p w14:paraId="6AEC7876" w14:textId="77777777" w:rsidR="0078493B" w:rsidRDefault="0078493B" w:rsidP="001738A1">
            <w:pPr>
              <w:jc w:val="both"/>
            </w:pPr>
            <w:r>
              <w:t>povinně volitelný, PZ</w:t>
            </w:r>
          </w:p>
        </w:tc>
        <w:tc>
          <w:tcPr>
            <w:tcW w:w="2695" w:type="dxa"/>
            <w:gridSpan w:val="2"/>
            <w:shd w:val="clear" w:color="auto" w:fill="F7CAAC"/>
          </w:tcPr>
          <w:p w14:paraId="0CD62E92" w14:textId="77777777" w:rsidR="0078493B" w:rsidRDefault="0078493B" w:rsidP="001738A1">
            <w:pPr>
              <w:jc w:val="both"/>
            </w:pPr>
            <w:r>
              <w:rPr>
                <w:b/>
              </w:rPr>
              <w:t>doporučený ročník / semestr</w:t>
            </w:r>
          </w:p>
        </w:tc>
        <w:tc>
          <w:tcPr>
            <w:tcW w:w="668" w:type="dxa"/>
          </w:tcPr>
          <w:p w14:paraId="0FC55981" w14:textId="77777777" w:rsidR="0078493B" w:rsidRDefault="0078493B" w:rsidP="001738A1">
            <w:pPr>
              <w:jc w:val="both"/>
            </w:pPr>
            <w:r>
              <w:t>2/ZS</w:t>
            </w:r>
          </w:p>
        </w:tc>
      </w:tr>
      <w:tr w:rsidR="0078493B" w14:paraId="417B155B" w14:textId="77777777" w:rsidTr="0078493B">
        <w:trPr>
          <w:jc w:val="center"/>
        </w:trPr>
        <w:tc>
          <w:tcPr>
            <w:tcW w:w="3086" w:type="dxa"/>
            <w:shd w:val="clear" w:color="auto" w:fill="F7CAAC"/>
          </w:tcPr>
          <w:p w14:paraId="333E3CA6" w14:textId="77777777" w:rsidR="0078493B" w:rsidRDefault="0078493B" w:rsidP="001738A1">
            <w:pPr>
              <w:jc w:val="both"/>
              <w:rPr>
                <w:b/>
              </w:rPr>
            </w:pPr>
            <w:r>
              <w:rPr>
                <w:b/>
              </w:rPr>
              <w:t>Rozsah studijního předmětu</w:t>
            </w:r>
          </w:p>
        </w:tc>
        <w:tc>
          <w:tcPr>
            <w:tcW w:w="1701" w:type="dxa"/>
            <w:gridSpan w:val="2"/>
          </w:tcPr>
          <w:p w14:paraId="75A978BB" w14:textId="77777777" w:rsidR="0078493B" w:rsidRDefault="0078493B" w:rsidP="001738A1">
            <w:pPr>
              <w:jc w:val="both"/>
            </w:pPr>
            <w:r>
              <w:t>14s+14c</w:t>
            </w:r>
          </w:p>
        </w:tc>
        <w:tc>
          <w:tcPr>
            <w:tcW w:w="889" w:type="dxa"/>
            <w:shd w:val="clear" w:color="auto" w:fill="F7CAAC"/>
          </w:tcPr>
          <w:p w14:paraId="01898244" w14:textId="77777777" w:rsidR="0078493B" w:rsidRDefault="0078493B" w:rsidP="001738A1">
            <w:pPr>
              <w:jc w:val="both"/>
              <w:rPr>
                <w:b/>
              </w:rPr>
            </w:pPr>
            <w:r>
              <w:rPr>
                <w:b/>
              </w:rPr>
              <w:t xml:space="preserve">hod. </w:t>
            </w:r>
          </w:p>
        </w:tc>
        <w:tc>
          <w:tcPr>
            <w:tcW w:w="816" w:type="dxa"/>
          </w:tcPr>
          <w:p w14:paraId="13572693" w14:textId="77777777" w:rsidR="0078493B" w:rsidRDefault="0078493B" w:rsidP="001738A1">
            <w:pPr>
              <w:jc w:val="both"/>
            </w:pPr>
            <w:r>
              <w:t>28</w:t>
            </w:r>
          </w:p>
        </w:tc>
        <w:tc>
          <w:tcPr>
            <w:tcW w:w="2156" w:type="dxa"/>
            <w:shd w:val="clear" w:color="auto" w:fill="F7CAAC"/>
          </w:tcPr>
          <w:p w14:paraId="116F8DE7" w14:textId="77777777" w:rsidR="0078493B" w:rsidRDefault="0078493B" w:rsidP="001738A1">
            <w:pPr>
              <w:jc w:val="both"/>
              <w:rPr>
                <w:b/>
              </w:rPr>
            </w:pPr>
            <w:r>
              <w:rPr>
                <w:b/>
              </w:rPr>
              <w:t>kreditů</w:t>
            </w:r>
          </w:p>
        </w:tc>
        <w:tc>
          <w:tcPr>
            <w:tcW w:w="1207" w:type="dxa"/>
            <w:gridSpan w:val="2"/>
          </w:tcPr>
          <w:p w14:paraId="7FA3943E" w14:textId="77777777" w:rsidR="0078493B" w:rsidRDefault="0078493B" w:rsidP="001738A1">
            <w:pPr>
              <w:jc w:val="both"/>
            </w:pPr>
            <w:r>
              <w:t>2</w:t>
            </w:r>
          </w:p>
        </w:tc>
      </w:tr>
      <w:tr w:rsidR="0078493B" w14:paraId="3768C420" w14:textId="77777777" w:rsidTr="0078493B">
        <w:trPr>
          <w:jc w:val="center"/>
        </w:trPr>
        <w:tc>
          <w:tcPr>
            <w:tcW w:w="3086" w:type="dxa"/>
            <w:shd w:val="clear" w:color="auto" w:fill="F7CAAC"/>
          </w:tcPr>
          <w:p w14:paraId="29EF2BD6" w14:textId="77777777" w:rsidR="0078493B" w:rsidRDefault="0078493B" w:rsidP="001738A1">
            <w:pPr>
              <w:jc w:val="both"/>
              <w:rPr>
                <w:b/>
                <w:sz w:val="22"/>
              </w:rPr>
            </w:pPr>
            <w:r>
              <w:rPr>
                <w:b/>
              </w:rPr>
              <w:t>Prerekvizity, korekvizity, ekvivalence</w:t>
            </w:r>
          </w:p>
        </w:tc>
        <w:tc>
          <w:tcPr>
            <w:tcW w:w="6769" w:type="dxa"/>
            <w:gridSpan w:val="7"/>
          </w:tcPr>
          <w:p w14:paraId="57717A2C" w14:textId="77777777" w:rsidR="0078493B" w:rsidRDefault="0078493B" w:rsidP="001738A1">
            <w:pPr>
              <w:jc w:val="both"/>
            </w:pPr>
          </w:p>
        </w:tc>
      </w:tr>
      <w:tr w:rsidR="0078493B" w14:paraId="011B9879" w14:textId="77777777" w:rsidTr="0078493B">
        <w:trPr>
          <w:jc w:val="center"/>
        </w:trPr>
        <w:tc>
          <w:tcPr>
            <w:tcW w:w="3086" w:type="dxa"/>
            <w:shd w:val="clear" w:color="auto" w:fill="F7CAAC"/>
          </w:tcPr>
          <w:p w14:paraId="4938C6CF" w14:textId="77777777" w:rsidR="0078493B" w:rsidRDefault="0078493B" w:rsidP="001738A1">
            <w:pPr>
              <w:jc w:val="both"/>
              <w:rPr>
                <w:b/>
              </w:rPr>
            </w:pPr>
            <w:r>
              <w:rPr>
                <w:b/>
              </w:rPr>
              <w:t>Způsob ověření studijních výsledků</w:t>
            </w:r>
          </w:p>
        </w:tc>
        <w:tc>
          <w:tcPr>
            <w:tcW w:w="3406" w:type="dxa"/>
            <w:gridSpan w:val="4"/>
          </w:tcPr>
          <w:p w14:paraId="222FBC1B" w14:textId="77777777" w:rsidR="0078493B" w:rsidRDefault="0078493B" w:rsidP="00BB3458">
            <w:pPr>
              <w:jc w:val="both"/>
            </w:pPr>
            <w:r>
              <w:t>zápočet</w:t>
            </w:r>
          </w:p>
        </w:tc>
        <w:tc>
          <w:tcPr>
            <w:tcW w:w="2156" w:type="dxa"/>
            <w:shd w:val="clear" w:color="auto" w:fill="F7CAAC"/>
          </w:tcPr>
          <w:p w14:paraId="1C502789" w14:textId="77777777" w:rsidR="0078493B" w:rsidRDefault="0078493B" w:rsidP="001738A1">
            <w:pPr>
              <w:jc w:val="both"/>
              <w:rPr>
                <w:b/>
              </w:rPr>
            </w:pPr>
            <w:r>
              <w:rPr>
                <w:b/>
              </w:rPr>
              <w:t>Forma výuky</w:t>
            </w:r>
          </w:p>
        </w:tc>
        <w:tc>
          <w:tcPr>
            <w:tcW w:w="1207" w:type="dxa"/>
            <w:gridSpan w:val="2"/>
          </w:tcPr>
          <w:p w14:paraId="4A09706F" w14:textId="77777777" w:rsidR="00EB1974" w:rsidRDefault="00EB1974" w:rsidP="00EB1974">
            <w:pPr>
              <w:jc w:val="both"/>
            </w:pPr>
            <w:r>
              <w:t>seminář, cvičení,</w:t>
            </w:r>
          </w:p>
          <w:p w14:paraId="672B3EF8" w14:textId="77777777" w:rsidR="0078493B" w:rsidRDefault="0078493B" w:rsidP="001738A1">
            <w:pPr>
              <w:jc w:val="both"/>
            </w:pPr>
          </w:p>
        </w:tc>
      </w:tr>
      <w:tr w:rsidR="0078493B" w14:paraId="434B781B" w14:textId="77777777" w:rsidTr="0078493B">
        <w:trPr>
          <w:jc w:val="center"/>
        </w:trPr>
        <w:tc>
          <w:tcPr>
            <w:tcW w:w="3086" w:type="dxa"/>
            <w:shd w:val="clear" w:color="auto" w:fill="F7CAAC"/>
          </w:tcPr>
          <w:p w14:paraId="1AB50E69" w14:textId="77777777" w:rsidR="0078493B" w:rsidRDefault="0078493B" w:rsidP="001738A1">
            <w:pPr>
              <w:jc w:val="both"/>
              <w:rPr>
                <w:b/>
              </w:rPr>
            </w:pPr>
            <w:r>
              <w:rPr>
                <w:b/>
              </w:rPr>
              <w:t>Forma způsobu ověření studijních výsledků a další požadavky na studenta</w:t>
            </w:r>
          </w:p>
        </w:tc>
        <w:tc>
          <w:tcPr>
            <w:tcW w:w="6769" w:type="dxa"/>
            <w:gridSpan w:val="7"/>
            <w:tcBorders>
              <w:bottom w:val="nil"/>
            </w:tcBorders>
          </w:tcPr>
          <w:p w14:paraId="2EF68B51" w14:textId="77777777" w:rsidR="0078493B" w:rsidRDefault="006E4DE6" w:rsidP="00BB3458">
            <w:pPr>
              <w:jc w:val="both"/>
            </w:pPr>
            <w:r>
              <w:t xml:space="preserve">Seminární práce. </w:t>
            </w:r>
            <w:r w:rsidR="00D068AC">
              <w:t>P</w:t>
            </w:r>
            <w:r w:rsidR="0078493B">
              <w:t>ísemná zkouška.</w:t>
            </w:r>
          </w:p>
        </w:tc>
      </w:tr>
      <w:tr w:rsidR="0078493B" w14:paraId="094F5D60" w14:textId="77777777" w:rsidTr="009E6E7D">
        <w:trPr>
          <w:trHeight w:val="174"/>
          <w:jc w:val="center"/>
        </w:trPr>
        <w:tc>
          <w:tcPr>
            <w:tcW w:w="9855" w:type="dxa"/>
            <w:gridSpan w:val="8"/>
            <w:tcBorders>
              <w:top w:val="nil"/>
            </w:tcBorders>
          </w:tcPr>
          <w:p w14:paraId="414B858E" w14:textId="77777777" w:rsidR="0078493B" w:rsidRDefault="0078493B" w:rsidP="001738A1">
            <w:pPr>
              <w:jc w:val="both"/>
            </w:pPr>
          </w:p>
        </w:tc>
      </w:tr>
      <w:tr w:rsidR="0078493B" w14:paraId="633296C0" w14:textId="77777777" w:rsidTr="0078493B">
        <w:trPr>
          <w:trHeight w:val="197"/>
          <w:jc w:val="center"/>
        </w:trPr>
        <w:tc>
          <w:tcPr>
            <w:tcW w:w="3086" w:type="dxa"/>
            <w:tcBorders>
              <w:top w:val="nil"/>
            </w:tcBorders>
            <w:shd w:val="clear" w:color="auto" w:fill="F7CAAC"/>
          </w:tcPr>
          <w:p w14:paraId="44BDD59C" w14:textId="77777777" w:rsidR="0078493B" w:rsidRDefault="0078493B" w:rsidP="001738A1">
            <w:pPr>
              <w:jc w:val="both"/>
              <w:rPr>
                <w:b/>
              </w:rPr>
            </w:pPr>
            <w:r>
              <w:rPr>
                <w:b/>
              </w:rPr>
              <w:t>Garant předmětu</w:t>
            </w:r>
          </w:p>
        </w:tc>
        <w:tc>
          <w:tcPr>
            <w:tcW w:w="6769" w:type="dxa"/>
            <w:gridSpan w:val="7"/>
            <w:tcBorders>
              <w:top w:val="nil"/>
            </w:tcBorders>
          </w:tcPr>
          <w:p w14:paraId="41B8A22E" w14:textId="77777777" w:rsidR="0078493B" w:rsidRDefault="0078493B" w:rsidP="00BB3458">
            <w:pPr>
              <w:jc w:val="both"/>
            </w:pPr>
            <w:r w:rsidRPr="00901829">
              <w:t>Mgr. Ilona Kočvarová, Ph.D.</w:t>
            </w:r>
          </w:p>
        </w:tc>
      </w:tr>
      <w:tr w:rsidR="0078493B" w14:paraId="5667D97D" w14:textId="77777777" w:rsidTr="0078493B">
        <w:trPr>
          <w:trHeight w:val="243"/>
          <w:jc w:val="center"/>
        </w:trPr>
        <w:tc>
          <w:tcPr>
            <w:tcW w:w="3086" w:type="dxa"/>
            <w:tcBorders>
              <w:top w:val="nil"/>
            </w:tcBorders>
            <w:shd w:val="clear" w:color="auto" w:fill="F7CAAC"/>
          </w:tcPr>
          <w:p w14:paraId="26CE2E00" w14:textId="77777777" w:rsidR="0078493B" w:rsidRDefault="0078493B" w:rsidP="001738A1">
            <w:pPr>
              <w:jc w:val="both"/>
              <w:rPr>
                <w:b/>
              </w:rPr>
            </w:pPr>
            <w:r>
              <w:rPr>
                <w:b/>
              </w:rPr>
              <w:t>Zapojení garanta do výuky předmětu</w:t>
            </w:r>
          </w:p>
        </w:tc>
        <w:tc>
          <w:tcPr>
            <w:tcW w:w="6769" w:type="dxa"/>
            <w:gridSpan w:val="7"/>
            <w:tcBorders>
              <w:top w:val="nil"/>
            </w:tcBorders>
          </w:tcPr>
          <w:p w14:paraId="4EC77F34" w14:textId="77777777" w:rsidR="0078493B" w:rsidRDefault="0078493B" w:rsidP="00BB3458">
            <w:pPr>
              <w:jc w:val="both"/>
            </w:pPr>
            <w:r>
              <w:t>vede seminář</w:t>
            </w:r>
            <w:r w:rsidR="00BB3458">
              <w:t>,</w:t>
            </w:r>
            <w:r w:rsidR="00EB1974">
              <w:t xml:space="preserve"> </w:t>
            </w:r>
            <w:r>
              <w:t>cvičící</w:t>
            </w:r>
          </w:p>
        </w:tc>
      </w:tr>
      <w:tr w:rsidR="0078493B" w14:paraId="0B057A50" w14:textId="77777777" w:rsidTr="0078493B">
        <w:trPr>
          <w:jc w:val="center"/>
        </w:trPr>
        <w:tc>
          <w:tcPr>
            <w:tcW w:w="3086" w:type="dxa"/>
            <w:shd w:val="clear" w:color="auto" w:fill="F7CAAC"/>
          </w:tcPr>
          <w:p w14:paraId="690F63F4" w14:textId="77777777" w:rsidR="0078493B" w:rsidRDefault="0078493B" w:rsidP="001738A1">
            <w:pPr>
              <w:jc w:val="both"/>
              <w:rPr>
                <w:b/>
              </w:rPr>
            </w:pPr>
            <w:r>
              <w:rPr>
                <w:b/>
              </w:rPr>
              <w:t>Vyučující</w:t>
            </w:r>
          </w:p>
        </w:tc>
        <w:tc>
          <w:tcPr>
            <w:tcW w:w="6769" w:type="dxa"/>
            <w:gridSpan w:val="7"/>
            <w:tcBorders>
              <w:bottom w:val="nil"/>
            </w:tcBorders>
          </w:tcPr>
          <w:p w14:paraId="0E7A75CA" w14:textId="77777777" w:rsidR="0078493B" w:rsidRDefault="004D2A8A" w:rsidP="00BB3458">
            <w:pPr>
              <w:jc w:val="both"/>
            </w:pPr>
            <w:r w:rsidRPr="00901829">
              <w:t>Mgr. Ilona Kočvarová, Ph.D.</w:t>
            </w:r>
            <w:r w:rsidR="00607470">
              <w:t>, 100%</w:t>
            </w:r>
          </w:p>
        </w:tc>
      </w:tr>
      <w:tr w:rsidR="0078493B" w14:paraId="54E321F4" w14:textId="77777777" w:rsidTr="004D2A8A">
        <w:trPr>
          <w:trHeight w:val="287"/>
          <w:jc w:val="center"/>
        </w:trPr>
        <w:tc>
          <w:tcPr>
            <w:tcW w:w="9855" w:type="dxa"/>
            <w:gridSpan w:val="8"/>
            <w:tcBorders>
              <w:top w:val="nil"/>
            </w:tcBorders>
          </w:tcPr>
          <w:p w14:paraId="6C31FDD1" w14:textId="77777777" w:rsidR="0078493B" w:rsidRDefault="0078493B" w:rsidP="001738A1">
            <w:pPr>
              <w:jc w:val="both"/>
            </w:pPr>
          </w:p>
        </w:tc>
      </w:tr>
      <w:tr w:rsidR="0078493B" w14:paraId="671F5101" w14:textId="77777777" w:rsidTr="0078493B">
        <w:trPr>
          <w:jc w:val="center"/>
        </w:trPr>
        <w:tc>
          <w:tcPr>
            <w:tcW w:w="3086" w:type="dxa"/>
            <w:shd w:val="clear" w:color="auto" w:fill="F7CAAC"/>
          </w:tcPr>
          <w:p w14:paraId="289A5E31" w14:textId="77777777" w:rsidR="0078493B" w:rsidRDefault="0078493B" w:rsidP="001738A1">
            <w:pPr>
              <w:jc w:val="both"/>
              <w:rPr>
                <w:b/>
              </w:rPr>
            </w:pPr>
            <w:r>
              <w:rPr>
                <w:b/>
              </w:rPr>
              <w:t>Stručná anotace předmětu</w:t>
            </w:r>
          </w:p>
        </w:tc>
        <w:tc>
          <w:tcPr>
            <w:tcW w:w="6769" w:type="dxa"/>
            <w:gridSpan w:val="7"/>
            <w:tcBorders>
              <w:bottom w:val="nil"/>
            </w:tcBorders>
          </w:tcPr>
          <w:p w14:paraId="451C3B64" w14:textId="77777777" w:rsidR="0078493B" w:rsidRDefault="0078493B" w:rsidP="001738A1">
            <w:pPr>
              <w:jc w:val="both"/>
            </w:pPr>
          </w:p>
        </w:tc>
      </w:tr>
      <w:tr w:rsidR="0078493B" w14:paraId="2C85AEDC" w14:textId="77777777" w:rsidTr="0078493B">
        <w:trPr>
          <w:trHeight w:val="3317"/>
          <w:jc w:val="center"/>
        </w:trPr>
        <w:tc>
          <w:tcPr>
            <w:tcW w:w="9855" w:type="dxa"/>
            <w:gridSpan w:val="8"/>
            <w:tcBorders>
              <w:top w:val="nil"/>
              <w:bottom w:val="single" w:sz="12" w:space="0" w:color="auto"/>
            </w:tcBorders>
          </w:tcPr>
          <w:p w14:paraId="37737FDC" w14:textId="77777777" w:rsidR="0078493B" w:rsidRDefault="0078493B" w:rsidP="001738A1">
            <w:pPr>
              <w:jc w:val="both"/>
            </w:pPr>
            <w:r>
              <w:t>Měření v pedagogice.</w:t>
            </w:r>
          </w:p>
          <w:p w14:paraId="64FCF55C" w14:textId="77777777" w:rsidR="0078493B" w:rsidRDefault="0078493B" w:rsidP="001738A1">
            <w:pPr>
              <w:jc w:val="both"/>
            </w:pPr>
            <w:r>
              <w:t>Data a jejich záznam pro kvantitativní analýzu.</w:t>
            </w:r>
          </w:p>
          <w:p w14:paraId="575DAD7A" w14:textId="77777777" w:rsidR="0078493B" w:rsidRDefault="0078493B" w:rsidP="001738A1">
            <w:pPr>
              <w:jc w:val="both"/>
            </w:pPr>
            <w:r>
              <w:t>Transformace dat.</w:t>
            </w:r>
          </w:p>
          <w:p w14:paraId="3FD5001B" w14:textId="77777777" w:rsidR="0078493B" w:rsidRDefault="0078493B" w:rsidP="001738A1">
            <w:pPr>
              <w:jc w:val="both"/>
            </w:pPr>
            <w:r>
              <w:t>Základní popisné statistiky.</w:t>
            </w:r>
          </w:p>
          <w:p w14:paraId="6971DD07" w14:textId="77777777" w:rsidR="0078493B" w:rsidRDefault="0078493B" w:rsidP="001738A1">
            <w:pPr>
              <w:jc w:val="both"/>
            </w:pPr>
            <w:r>
              <w:t>Normální rozdělení.</w:t>
            </w:r>
          </w:p>
          <w:p w14:paraId="503951D9" w14:textId="77777777" w:rsidR="0078493B" w:rsidRDefault="0078493B" w:rsidP="001738A1">
            <w:pPr>
              <w:jc w:val="both"/>
            </w:pPr>
            <w:r>
              <w:t>Komparace skupin.</w:t>
            </w:r>
          </w:p>
          <w:p w14:paraId="4205D8C9" w14:textId="77777777" w:rsidR="0078493B" w:rsidRDefault="0078493B" w:rsidP="001738A1">
            <w:pPr>
              <w:jc w:val="both"/>
            </w:pPr>
            <w:r>
              <w:t>Korelace.</w:t>
            </w:r>
          </w:p>
          <w:p w14:paraId="755A6085" w14:textId="77777777" w:rsidR="0078493B" w:rsidRDefault="0078493B" w:rsidP="001738A1">
            <w:pPr>
              <w:jc w:val="both"/>
            </w:pPr>
            <w:r>
              <w:t>Základy statistické indukce.</w:t>
            </w:r>
          </w:p>
          <w:p w14:paraId="2735D5CA" w14:textId="77777777" w:rsidR="0078493B" w:rsidRDefault="0078493B" w:rsidP="001738A1">
            <w:pPr>
              <w:jc w:val="both"/>
            </w:pPr>
            <w:r>
              <w:t>Hypotézy.</w:t>
            </w:r>
          </w:p>
          <w:p w14:paraId="57576971" w14:textId="77777777" w:rsidR="0078493B" w:rsidRDefault="0078493B" w:rsidP="001738A1">
            <w:pPr>
              <w:jc w:val="both"/>
            </w:pPr>
            <w:r>
              <w:t>Tvorba výběru pro reprezentativní výzkum.</w:t>
            </w:r>
          </w:p>
          <w:p w14:paraId="4F7503B1" w14:textId="77777777" w:rsidR="0078493B" w:rsidRDefault="0078493B" w:rsidP="001738A1">
            <w:pPr>
              <w:jc w:val="both"/>
            </w:pPr>
            <w:r>
              <w:t>Vybrané statistické testy.</w:t>
            </w:r>
          </w:p>
          <w:p w14:paraId="571B8FDD" w14:textId="77777777" w:rsidR="0078493B" w:rsidRDefault="0078493B" w:rsidP="001738A1">
            <w:pPr>
              <w:jc w:val="both"/>
            </w:pPr>
            <w:r>
              <w:t>Vybrané míry věcné významnosti.</w:t>
            </w:r>
          </w:p>
          <w:p w14:paraId="576B0712" w14:textId="77777777" w:rsidR="0078493B" w:rsidRDefault="0078493B" w:rsidP="001738A1">
            <w:pPr>
              <w:jc w:val="both"/>
            </w:pPr>
            <w:r>
              <w:t>Tabulkové a grafické zpracování analytických výstupů.</w:t>
            </w:r>
          </w:p>
          <w:p w14:paraId="3FFB2C0F" w14:textId="77777777" w:rsidR="0078493B" w:rsidRDefault="0078493B" w:rsidP="001738A1">
            <w:pPr>
              <w:jc w:val="both"/>
            </w:pPr>
            <w:r>
              <w:t>Příklady k procvičování.</w:t>
            </w:r>
          </w:p>
          <w:p w14:paraId="21D61238" w14:textId="77777777" w:rsidR="00607470" w:rsidRDefault="00607470" w:rsidP="00BB3458">
            <w:pPr>
              <w:jc w:val="both"/>
            </w:pPr>
          </w:p>
        </w:tc>
      </w:tr>
      <w:tr w:rsidR="0078493B" w14:paraId="1129F7FC" w14:textId="77777777" w:rsidTr="0078493B">
        <w:trPr>
          <w:trHeight w:val="265"/>
          <w:jc w:val="center"/>
        </w:trPr>
        <w:tc>
          <w:tcPr>
            <w:tcW w:w="3653" w:type="dxa"/>
            <w:gridSpan w:val="2"/>
            <w:tcBorders>
              <w:top w:val="nil"/>
            </w:tcBorders>
            <w:shd w:val="clear" w:color="auto" w:fill="F7CAAC"/>
          </w:tcPr>
          <w:p w14:paraId="1F91F076" w14:textId="77777777" w:rsidR="0078493B" w:rsidRDefault="0078493B" w:rsidP="001738A1">
            <w:pPr>
              <w:jc w:val="both"/>
            </w:pPr>
            <w:r>
              <w:rPr>
                <w:b/>
              </w:rPr>
              <w:t>Studijní literatura a studijní pomůcky</w:t>
            </w:r>
          </w:p>
        </w:tc>
        <w:tc>
          <w:tcPr>
            <w:tcW w:w="6202" w:type="dxa"/>
            <w:gridSpan w:val="6"/>
            <w:tcBorders>
              <w:top w:val="nil"/>
              <w:bottom w:val="nil"/>
            </w:tcBorders>
          </w:tcPr>
          <w:p w14:paraId="3CC29DBC" w14:textId="77777777" w:rsidR="0078493B" w:rsidRDefault="0078493B" w:rsidP="001738A1">
            <w:pPr>
              <w:jc w:val="both"/>
            </w:pPr>
          </w:p>
        </w:tc>
      </w:tr>
      <w:tr w:rsidR="0078493B" w14:paraId="040F4A4C" w14:textId="77777777" w:rsidTr="0078493B">
        <w:trPr>
          <w:trHeight w:val="1497"/>
          <w:jc w:val="center"/>
        </w:trPr>
        <w:tc>
          <w:tcPr>
            <w:tcW w:w="9855" w:type="dxa"/>
            <w:gridSpan w:val="8"/>
            <w:tcBorders>
              <w:top w:val="nil"/>
            </w:tcBorders>
          </w:tcPr>
          <w:p w14:paraId="121B4B5A" w14:textId="77777777" w:rsidR="0078493B" w:rsidRDefault="0078493B" w:rsidP="001738A1">
            <w:pPr>
              <w:jc w:val="both"/>
              <w:rPr>
                <w:b/>
              </w:rPr>
            </w:pPr>
            <w:r>
              <w:rPr>
                <w:b/>
              </w:rPr>
              <w:t>Povinná</w:t>
            </w:r>
            <w:r w:rsidR="00A949D7">
              <w:rPr>
                <w:b/>
              </w:rPr>
              <w:t xml:space="preserve"> literatura</w:t>
            </w:r>
            <w:r w:rsidRPr="00333D15">
              <w:rPr>
                <w:b/>
              </w:rPr>
              <w:t>:</w:t>
            </w:r>
          </w:p>
          <w:p w14:paraId="3C267624" w14:textId="77777777" w:rsidR="00A2799A" w:rsidRPr="007D7EA1" w:rsidRDefault="00A2799A" w:rsidP="00A2799A">
            <w:r w:rsidRPr="007D7EA1">
              <w:t>Chráska, M., &amp; Kočvarová, I. (2015). </w:t>
            </w:r>
            <w:r w:rsidRPr="007D7EA1">
              <w:rPr>
                <w:i/>
              </w:rPr>
              <w:t>Kvantitativní metody sběru dat v pedagogických výzkumech</w:t>
            </w:r>
            <w:r w:rsidRPr="007D7EA1">
              <w:t>. Zlín: Univerzita Tomáše Bati ve Zlíně, Fakulta humanitních studií.</w:t>
            </w:r>
          </w:p>
          <w:p w14:paraId="2A8F10A1" w14:textId="77777777" w:rsidR="00A2799A" w:rsidRDefault="00A2799A" w:rsidP="001738A1">
            <w:r w:rsidRPr="007D7EA1">
              <w:t>Chráska, M., &amp; Kočvarová, I. (2014). </w:t>
            </w:r>
            <w:r w:rsidRPr="007D7EA1">
              <w:rPr>
                <w:i/>
              </w:rPr>
              <w:t>Kvantitativní design v pedagogických výzkumech začínajících akademických pracovníků</w:t>
            </w:r>
            <w:r w:rsidRPr="007D7EA1">
              <w:t>. Zlín: Univerzita Tomáše Bati ve Zlíně, Fakulta humanitních studií.</w:t>
            </w:r>
          </w:p>
          <w:p w14:paraId="4D7DCA40" w14:textId="77777777" w:rsidR="0078493B" w:rsidRPr="007D7EA1" w:rsidRDefault="0078493B" w:rsidP="001738A1">
            <w:r w:rsidRPr="007D7EA1">
              <w:t>Mareš, P., Rabušic, L., &amp; Soukup, P. (2015). </w:t>
            </w:r>
            <w:r w:rsidRPr="007D7EA1">
              <w:rPr>
                <w:i/>
              </w:rPr>
              <w:t>Analýza sociálněvědních dat (nejen) v SPSS</w:t>
            </w:r>
            <w:r w:rsidRPr="007D7EA1">
              <w:t>. Brno: Masarykova univerzita.</w:t>
            </w:r>
          </w:p>
          <w:p w14:paraId="6DC4EA50" w14:textId="77777777" w:rsidR="009E6E7D" w:rsidRPr="007D7EA1" w:rsidRDefault="009E6E7D" w:rsidP="00BB3458"/>
          <w:p w14:paraId="365E02F0" w14:textId="77777777" w:rsidR="0078493B" w:rsidRDefault="0078493B" w:rsidP="001738A1">
            <w:pPr>
              <w:jc w:val="both"/>
              <w:rPr>
                <w:b/>
              </w:rPr>
            </w:pPr>
            <w:r w:rsidRPr="00333D15">
              <w:rPr>
                <w:b/>
              </w:rPr>
              <w:t>Doporučená</w:t>
            </w:r>
            <w:r w:rsidR="00A949D7">
              <w:rPr>
                <w:b/>
              </w:rPr>
              <w:t xml:space="preserve"> literatura</w:t>
            </w:r>
            <w:r w:rsidRPr="00333D15">
              <w:rPr>
                <w:b/>
              </w:rPr>
              <w:t xml:space="preserve">: </w:t>
            </w:r>
          </w:p>
          <w:p w14:paraId="4FA37F0A" w14:textId="77777777" w:rsidR="00A2799A" w:rsidRPr="00A2799A" w:rsidRDefault="00A2799A" w:rsidP="00A2799A">
            <w:r w:rsidRPr="007D7EA1">
              <w:t>Field, A. P. (2013). </w:t>
            </w:r>
            <w:r w:rsidRPr="007D7EA1">
              <w:rPr>
                <w:i/>
              </w:rPr>
              <w:t>Discovering statistics using IBM SPSS statistics: and sex and drugs and rock'n'roll</w:t>
            </w:r>
            <w:r w:rsidRPr="007D7EA1">
              <w:t> (4th ed.). London: SAGE.</w:t>
            </w:r>
          </w:p>
          <w:p w14:paraId="4E4D71E8" w14:textId="77777777" w:rsidR="0078493B" w:rsidRPr="007D7EA1" w:rsidRDefault="0078493B" w:rsidP="001738A1">
            <w:r w:rsidRPr="007D7EA1">
              <w:t>Triola, M. F. (2014). </w:t>
            </w:r>
            <w:r w:rsidRPr="007D7EA1">
              <w:rPr>
                <w:i/>
              </w:rPr>
              <w:t>Elementary statistics</w:t>
            </w:r>
            <w:r w:rsidRPr="007D7EA1">
              <w:t> (Twelfth edition). Harlow: Pearson.</w:t>
            </w:r>
          </w:p>
          <w:p w14:paraId="0C17B1DE" w14:textId="77777777" w:rsidR="00607470" w:rsidRDefault="00607470" w:rsidP="00A2799A"/>
        </w:tc>
      </w:tr>
      <w:tr w:rsidR="0078493B" w14:paraId="37B4FD75" w14:textId="77777777" w:rsidTr="0078493B">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A2055F" w14:textId="77777777" w:rsidR="0078493B" w:rsidRDefault="0078493B" w:rsidP="001738A1">
            <w:pPr>
              <w:jc w:val="center"/>
              <w:rPr>
                <w:b/>
              </w:rPr>
            </w:pPr>
            <w:r>
              <w:rPr>
                <w:b/>
              </w:rPr>
              <w:t>Informace ke kombinované nebo distanční formě</w:t>
            </w:r>
          </w:p>
        </w:tc>
      </w:tr>
      <w:tr w:rsidR="0078493B" w14:paraId="0FB29308" w14:textId="77777777" w:rsidTr="0078493B">
        <w:trPr>
          <w:jc w:val="center"/>
        </w:trPr>
        <w:tc>
          <w:tcPr>
            <w:tcW w:w="4787" w:type="dxa"/>
            <w:gridSpan w:val="3"/>
            <w:tcBorders>
              <w:top w:val="single" w:sz="2" w:space="0" w:color="auto"/>
            </w:tcBorders>
            <w:shd w:val="clear" w:color="auto" w:fill="F7CAAC"/>
          </w:tcPr>
          <w:p w14:paraId="356C3338" w14:textId="77777777" w:rsidR="0078493B" w:rsidRDefault="0078493B" w:rsidP="001738A1">
            <w:pPr>
              <w:jc w:val="both"/>
            </w:pPr>
          </w:p>
        </w:tc>
        <w:tc>
          <w:tcPr>
            <w:tcW w:w="889" w:type="dxa"/>
            <w:tcBorders>
              <w:top w:val="single" w:sz="2" w:space="0" w:color="auto"/>
            </w:tcBorders>
          </w:tcPr>
          <w:p w14:paraId="12F5AA49" w14:textId="77777777" w:rsidR="0078493B" w:rsidRDefault="0078493B" w:rsidP="001738A1">
            <w:pPr>
              <w:jc w:val="both"/>
            </w:pPr>
          </w:p>
        </w:tc>
        <w:tc>
          <w:tcPr>
            <w:tcW w:w="4179" w:type="dxa"/>
            <w:gridSpan w:val="4"/>
            <w:tcBorders>
              <w:top w:val="single" w:sz="2" w:space="0" w:color="auto"/>
            </w:tcBorders>
            <w:shd w:val="clear" w:color="auto" w:fill="F7CAAC"/>
          </w:tcPr>
          <w:p w14:paraId="75927C2C" w14:textId="77777777" w:rsidR="0078493B" w:rsidRDefault="0078493B" w:rsidP="001738A1">
            <w:pPr>
              <w:jc w:val="both"/>
              <w:rPr>
                <w:b/>
              </w:rPr>
            </w:pPr>
            <w:r>
              <w:rPr>
                <w:b/>
              </w:rPr>
              <w:t xml:space="preserve">hodin </w:t>
            </w:r>
          </w:p>
        </w:tc>
      </w:tr>
      <w:tr w:rsidR="0078493B" w14:paraId="5727ED57" w14:textId="77777777" w:rsidTr="0078493B">
        <w:trPr>
          <w:jc w:val="center"/>
        </w:trPr>
        <w:tc>
          <w:tcPr>
            <w:tcW w:w="9855" w:type="dxa"/>
            <w:gridSpan w:val="8"/>
            <w:shd w:val="clear" w:color="auto" w:fill="F7CAAC"/>
          </w:tcPr>
          <w:p w14:paraId="50BF54E0" w14:textId="77777777" w:rsidR="0078493B" w:rsidRDefault="0078493B" w:rsidP="001738A1">
            <w:pPr>
              <w:jc w:val="both"/>
              <w:rPr>
                <w:b/>
              </w:rPr>
            </w:pPr>
            <w:r>
              <w:rPr>
                <w:b/>
              </w:rPr>
              <w:t>Informace o způsobu kontaktu s</w:t>
            </w:r>
            <w:r w:rsidR="00EB1974">
              <w:rPr>
                <w:b/>
              </w:rPr>
              <w:t> </w:t>
            </w:r>
            <w:r>
              <w:rPr>
                <w:b/>
              </w:rPr>
              <w:t>vyučujícím</w:t>
            </w:r>
          </w:p>
        </w:tc>
      </w:tr>
      <w:tr w:rsidR="0078493B" w14:paraId="07F3A2CB" w14:textId="77777777" w:rsidTr="00607470">
        <w:trPr>
          <w:trHeight w:val="70"/>
          <w:jc w:val="center"/>
        </w:trPr>
        <w:tc>
          <w:tcPr>
            <w:tcW w:w="9855" w:type="dxa"/>
            <w:gridSpan w:val="8"/>
          </w:tcPr>
          <w:p w14:paraId="31C905E3" w14:textId="77777777" w:rsidR="0078493B" w:rsidRDefault="0078493B" w:rsidP="001738A1">
            <w:pPr>
              <w:jc w:val="both"/>
            </w:pPr>
          </w:p>
        </w:tc>
      </w:tr>
    </w:tbl>
    <w:p w14:paraId="28B90A9B" w14:textId="77777777" w:rsidR="009D4D92" w:rsidRDefault="009D4D92">
      <w:pPr>
        <w:rPr>
          <w:b/>
          <w:sz w:val="28"/>
        </w:rPr>
      </w:pPr>
    </w:p>
    <w:p w14:paraId="5DD8B360" w14:textId="77777777" w:rsidR="009D4D92" w:rsidRDefault="009D4D92">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4D92" w14:paraId="37A250C2" w14:textId="77777777" w:rsidTr="009D4D92">
        <w:trPr>
          <w:jc w:val="center"/>
        </w:trPr>
        <w:tc>
          <w:tcPr>
            <w:tcW w:w="9854" w:type="dxa"/>
            <w:gridSpan w:val="8"/>
            <w:tcBorders>
              <w:bottom w:val="double" w:sz="4" w:space="0" w:color="auto"/>
            </w:tcBorders>
            <w:shd w:val="clear" w:color="auto" w:fill="BDD6EE"/>
          </w:tcPr>
          <w:p w14:paraId="5D664643" w14:textId="77777777" w:rsidR="009D4D92" w:rsidRDefault="009D4D92" w:rsidP="009C1422">
            <w:pPr>
              <w:jc w:val="both"/>
              <w:rPr>
                <w:b/>
                <w:sz w:val="28"/>
              </w:rPr>
            </w:pPr>
            <w:r>
              <w:br w:type="page"/>
            </w:r>
            <w:r>
              <w:rPr>
                <w:b/>
                <w:sz w:val="28"/>
              </w:rPr>
              <w:t>B-III – Charakteristika studijního předmětu</w:t>
            </w:r>
          </w:p>
        </w:tc>
      </w:tr>
      <w:tr w:rsidR="009D4D92" w14:paraId="61CCD2A5" w14:textId="77777777" w:rsidTr="009D4D92">
        <w:trPr>
          <w:jc w:val="center"/>
        </w:trPr>
        <w:tc>
          <w:tcPr>
            <w:tcW w:w="3085" w:type="dxa"/>
            <w:tcBorders>
              <w:top w:val="double" w:sz="4" w:space="0" w:color="auto"/>
            </w:tcBorders>
            <w:shd w:val="clear" w:color="auto" w:fill="F7CAAC"/>
          </w:tcPr>
          <w:p w14:paraId="6900E2D6" w14:textId="77777777" w:rsidR="009D4D92" w:rsidRDefault="009D4D92" w:rsidP="009C1422">
            <w:pPr>
              <w:jc w:val="both"/>
              <w:rPr>
                <w:b/>
              </w:rPr>
            </w:pPr>
            <w:r>
              <w:rPr>
                <w:b/>
              </w:rPr>
              <w:t>Název studijního předmětu</w:t>
            </w:r>
          </w:p>
        </w:tc>
        <w:tc>
          <w:tcPr>
            <w:tcW w:w="6769" w:type="dxa"/>
            <w:gridSpan w:val="7"/>
            <w:tcBorders>
              <w:top w:val="double" w:sz="4" w:space="0" w:color="auto"/>
            </w:tcBorders>
          </w:tcPr>
          <w:p w14:paraId="620B2D11" w14:textId="144C7304" w:rsidR="009D4D92" w:rsidRDefault="009D4D92" w:rsidP="004F3CB3">
            <w:pPr>
              <w:jc w:val="both"/>
            </w:pPr>
            <w:r>
              <w:t>Základy ICT II</w:t>
            </w:r>
            <w:del w:id="193" w:author="Anežka Lengálová" w:date="2018-05-30T06:42:00Z">
              <w:r w:rsidDel="004F3CB3">
                <w:delText>.</w:delText>
              </w:r>
            </w:del>
          </w:p>
        </w:tc>
      </w:tr>
      <w:tr w:rsidR="009D4D92" w14:paraId="35903532" w14:textId="77777777" w:rsidTr="009D4D92">
        <w:trPr>
          <w:jc w:val="center"/>
        </w:trPr>
        <w:tc>
          <w:tcPr>
            <w:tcW w:w="3085" w:type="dxa"/>
            <w:shd w:val="clear" w:color="auto" w:fill="F7CAAC"/>
          </w:tcPr>
          <w:p w14:paraId="09B9EC3F" w14:textId="77777777" w:rsidR="009D4D92" w:rsidRDefault="009D4D92" w:rsidP="009C1422">
            <w:pPr>
              <w:jc w:val="both"/>
              <w:rPr>
                <w:b/>
              </w:rPr>
            </w:pPr>
            <w:r>
              <w:rPr>
                <w:b/>
              </w:rPr>
              <w:t>Typ předmětu</w:t>
            </w:r>
          </w:p>
        </w:tc>
        <w:tc>
          <w:tcPr>
            <w:tcW w:w="3406" w:type="dxa"/>
            <w:gridSpan w:val="4"/>
          </w:tcPr>
          <w:p w14:paraId="3CA8DA5E" w14:textId="77777777" w:rsidR="009D4D92" w:rsidRDefault="009D4D92" w:rsidP="009C1422">
            <w:pPr>
              <w:jc w:val="both"/>
            </w:pPr>
            <w:r>
              <w:t>povinně volitelný, PZ</w:t>
            </w:r>
          </w:p>
        </w:tc>
        <w:tc>
          <w:tcPr>
            <w:tcW w:w="2695" w:type="dxa"/>
            <w:gridSpan w:val="2"/>
            <w:shd w:val="clear" w:color="auto" w:fill="F7CAAC"/>
          </w:tcPr>
          <w:p w14:paraId="34CE2BCE" w14:textId="77777777" w:rsidR="009D4D92" w:rsidRDefault="009D4D92" w:rsidP="009C1422">
            <w:pPr>
              <w:jc w:val="both"/>
            </w:pPr>
            <w:r>
              <w:rPr>
                <w:b/>
              </w:rPr>
              <w:t>doporučený ročník / semestr</w:t>
            </w:r>
          </w:p>
        </w:tc>
        <w:tc>
          <w:tcPr>
            <w:tcW w:w="668" w:type="dxa"/>
          </w:tcPr>
          <w:p w14:paraId="647347A3" w14:textId="77777777" w:rsidR="009D4D92" w:rsidRDefault="009D4D92" w:rsidP="009C1422">
            <w:pPr>
              <w:jc w:val="both"/>
            </w:pPr>
            <w:r>
              <w:t>2/ZS</w:t>
            </w:r>
          </w:p>
        </w:tc>
      </w:tr>
      <w:tr w:rsidR="009D4D92" w14:paraId="0A4D763B" w14:textId="77777777" w:rsidTr="009D4D92">
        <w:trPr>
          <w:jc w:val="center"/>
        </w:trPr>
        <w:tc>
          <w:tcPr>
            <w:tcW w:w="3085" w:type="dxa"/>
            <w:shd w:val="clear" w:color="auto" w:fill="F7CAAC"/>
          </w:tcPr>
          <w:p w14:paraId="7855981A" w14:textId="77777777" w:rsidR="009D4D92" w:rsidRDefault="009D4D92" w:rsidP="009C1422">
            <w:pPr>
              <w:jc w:val="both"/>
              <w:rPr>
                <w:b/>
              </w:rPr>
            </w:pPr>
            <w:r>
              <w:rPr>
                <w:b/>
              </w:rPr>
              <w:t>Rozsah studijního předmětu</w:t>
            </w:r>
          </w:p>
        </w:tc>
        <w:tc>
          <w:tcPr>
            <w:tcW w:w="1701" w:type="dxa"/>
            <w:gridSpan w:val="2"/>
          </w:tcPr>
          <w:p w14:paraId="06B90E97" w14:textId="77777777" w:rsidR="009D4D92" w:rsidRDefault="009D4D92" w:rsidP="009C1422">
            <w:pPr>
              <w:jc w:val="both"/>
            </w:pPr>
            <w:r>
              <w:t>14s+14c</w:t>
            </w:r>
          </w:p>
        </w:tc>
        <w:tc>
          <w:tcPr>
            <w:tcW w:w="889" w:type="dxa"/>
            <w:shd w:val="clear" w:color="auto" w:fill="F7CAAC"/>
          </w:tcPr>
          <w:p w14:paraId="04717520" w14:textId="77777777" w:rsidR="009D4D92" w:rsidRDefault="009D4D92" w:rsidP="009C1422">
            <w:pPr>
              <w:jc w:val="both"/>
              <w:rPr>
                <w:b/>
              </w:rPr>
            </w:pPr>
            <w:r>
              <w:rPr>
                <w:b/>
              </w:rPr>
              <w:t xml:space="preserve">hod. </w:t>
            </w:r>
          </w:p>
        </w:tc>
        <w:tc>
          <w:tcPr>
            <w:tcW w:w="816" w:type="dxa"/>
          </w:tcPr>
          <w:p w14:paraId="0FA6FDEE" w14:textId="77777777" w:rsidR="009D4D92" w:rsidRDefault="009D4D92" w:rsidP="009C1422">
            <w:pPr>
              <w:jc w:val="both"/>
            </w:pPr>
            <w:r>
              <w:t>28</w:t>
            </w:r>
          </w:p>
        </w:tc>
        <w:tc>
          <w:tcPr>
            <w:tcW w:w="2156" w:type="dxa"/>
            <w:shd w:val="clear" w:color="auto" w:fill="F7CAAC"/>
          </w:tcPr>
          <w:p w14:paraId="14685ADF" w14:textId="77777777" w:rsidR="009D4D92" w:rsidRDefault="009D4D92" w:rsidP="009C1422">
            <w:pPr>
              <w:jc w:val="both"/>
              <w:rPr>
                <w:b/>
              </w:rPr>
            </w:pPr>
            <w:r>
              <w:rPr>
                <w:b/>
              </w:rPr>
              <w:t>kreditů</w:t>
            </w:r>
          </w:p>
        </w:tc>
        <w:tc>
          <w:tcPr>
            <w:tcW w:w="1207" w:type="dxa"/>
            <w:gridSpan w:val="2"/>
          </w:tcPr>
          <w:p w14:paraId="0272D476" w14:textId="77777777" w:rsidR="009D4D92" w:rsidRDefault="009D4D92" w:rsidP="009C1422">
            <w:pPr>
              <w:jc w:val="both"/>
            </w:pPr>
            <w:r>
              <w:t>2</w:t>
            </w:r>
          </w:p>
        </w:tc>
      </w:tr>
      <w:tr w:rsidR="009D4D92" w14:paraId="3AD18297" w14:textId="77777777" w:rsidTr="009D4D92">
        <w:trPr>
          <w:jc w:val="center"/>
        </w:trPr>
        <w:tc>
          <w:tcPr>
            <w:tcW w:w="3085" w:type="dxa"/>
            <w:shd w:val="clear" w:color="auto" w:fill="F7CAAC"/>
          </w:tcPr>
          <w:p w14:paraId="58BD743A" w14:textId="77777777" w:rsidR="009D4D92" w:rsidRDefault="009D4D92" w:rsidP="009C1422">
            <w:pPr>
              <w:jc w:val="both"/>
              <w:rPr>
                <w:b/>
                <w:sz w:val="22"/>
              </w:rPr>
            </w:pPr>
            <w:r>
              <w:rPr>
                <w:b/>
              </w:rPr>
              <w:t>Prerekvizity, korekvizity, ekvivalence</w:t>
            </w:r>
          </w:p>
        </w:tc>
        <w:tc>
          <w:tcPr>
            <w:tcW w:w="6769" w:type="dxa"/>
            <w:gridSpan w:val="7"/>
          </w:tcPr>
          <w:p w14:paraId="7720A7C7" w14:textId="77777777" w:rsidR="009D4D92" w:rsidRDefault="009D4D92" w:rsidP="009C1422">
            <w:pPr>
              <w:jc w:val="both"/>
            </w:pPr>
          </w:p>
        </w:tc>
      </w:tr>
      <w:tr w:rsidR="009D4D92" w14:paraId="0123C710" w14:textId="77777777" w:rsidTr="009D4D92">
        <w:trPr>
          <w:jc w:val="center"/>
        </w:trPr>
        <w:tc>
          <w:tcPr>
            <w:tcW w:w="3085" w:type="dxa"/>
            <w:shd w:val="clear" w:color="auto" w:fill="F7CAAC"/>
          </w:tcPr>
          <w:p w14:paraId="128BBA18" w14:textId="77777777" w:rsidR="009D4D92" w:rsidRDefault="009D4D92" w:rsidP="009C1422">
            <w:pPr>
              <w:jc w:val="both"/>
              <w:rPr>
                <w:b/>
              </w:rPr>
            </w:pPr>
            <w:r>
              <w:rPr>
                <w:b/>
              </w:rPr>
              <w:t>Způsob ověření studijních výsledků</w:t>
            </w:r>
          </w:p>
        </w:tc>
        <w:tc>
          <w:tcPr>
            <w:tcW w:w="3406" w:type="dxa"/>
            <w:gridSpan w:val="4"/>
          </w:tcPr>
          <w:p w14:paraId="156ED907" w14:textId="77777777" w:rsidR="009D4D92" w:rsidRDefault="009D4D92" w:rsidP="009C1422">
            <w:pPr>
              <w:jc w:val="both"/>
            </w:pPr>
            <w:r>
              <w:t>zápočet</w:t>
            </w:r>
          </w:p>
        </w:tc>
        <w:tc>
          <w:tcPr>
            <w:tcW w:w="2156" w:type="dxa"/>
            <w:shd w:val="clear" w:color="auto" w:fill="F7CAAC"/>
          </w:tcPr>
          <w:p w14:paraId="58889EC2" w14:textId="77777777" w:rsidR="009D4D92" w:rsidRDefault="009D4D92" w:rsidP="009C1422">
            <w:pPr>
              <w:jc w:val="both"/>
              <w:rPr>
                <w:b/>
              </w:rPr>
            </w:pPr>
            <w:r>
              <w:rPr>
                <w:b/>
              </w:rPr>
              <w:t>Forma výuky</w:t>
            </w:r>
          </w:p>
        </w:tc>
        <w:tc>
          <w:tcPr>
            <w:tcW w:w="1207" w:type="dxa"/>
            <w:gridSpan w:val="2"/>
          </w:tcPr>
          <w:p w14:paraId="0C3F61AE" w14:textId="77777777" w:rsidR="009D4D92" w:rsidRDefault="009D4D92" w:rsidP="009C1422">
            <w:pPr>
              <w:jc w:val="both"/>
            </w:pPr>
            <w:r>
              <w:t>seminář</w:t>
            </w:r>
            <w:r w:rsidR="00111DB7">
              <w:t>,</w:t>
            </w:r>
          </w:p>
          <w:p w14:paraId="76930495" w14:textId="77777777" w:rsidR="009D4D92" w:rsidRDefault="009D4D92" w:rsidP="009C1422">
            <w:pPr>
              <w:jc w:val="both"/>
            </w:pPr>
            <w:r>
              <w:t>cvičení</w:t>
            </w:r>
          </w:p>
        </w:tc>
      </w:tr>
      <w:tr w:rsidR="009D4D92" w14:paraId="0EED1910" w14:textId="77777777" w:rsidTr="009D4D92">
        <w:trPr>
          <w:jc w:val="center"/>
        </w:trPr>
        <w:tc>
          <w:tcPr>
            <w:tcW w:w="3085" w:type="dxa"/>
            <w:shd w:val="clear" w:color="auto" w:fill="F7CAAC"/>
          </w:tcPr>
          <w:p w14:paraId="549858E6" w14:textId="77777777" w:rsidR="009D4D92" w:rsidRDefault="009D4D92" w:rsidP="009C1422">
            <w:pPr>
              <w:jc w:val="both"/>
              <w:rPr>
                <w:b/>
              </w:rPr>
            </w:pPr>
            <w:r>
              <w:rPr>
                <w:b/>
              </w:rPr>
              <w:t>Forma způsobu ověření studijních výsledků a další požadavky na studenta</w:t>
            </w:r>
          </w:p>
        </w:tc>
        <w:tc>
          <w:tcPr>
            <w:tcW w:w="6769" w:type="dxa"/>
            <w:gridSpan w:val="7"/>
            <w:tcBorders>
              <w:bottom w:val="nil"/>
            </w:tcBorders>
          </w:tcPr>
          <w:p w14:paraId="73975036" w14:textId="77777777" w:rsidR="009D4D92" w:rsidRDefault="009521B7" w:rsidP="009521B7">
            <w:r>
              <w:t>A</w:t>
            </w:r>
            <w:r w:rsidR="009D4D92" w:rsidRPr="0030776D">
              <w:t>bsolvování 1 průběžného testu (min. 60%), zpracování a prezentace seminární práce na téma zadané vyučujícím.</w:t>
            </w:r>
          </w:p>
        </w:tc>
      </w:tr>
      <w:tr w:rsidR="009D4D92" w14:paraId="17F31E0A" w14:textId="77777777" w:rsidTr="009E6E7D">
        <w:trPr>
          <w:trHeight w:val="70"/>
          <w:jc w:val="center"/>
        </w:trPr>
        <w:tc>
          <w:tcPr>
            <w:tcW w:w="9854" w:type="dxa"/>
            <w:gridSpan w:val="8"/>
            <w:tcBorders>
              <w:top w:val="nil"/>
            </w:tcBorders>
          </w:tcPr>
          <w:p w14:paraId="38E72E97" w14:textId="77777777" w:rsidR="009D4D92" w:rsidRDefault="009D4D92" w:rsidP="009C1422">
            <w:pPr>
              <w:jc w:val="both"/>
            </w:pPr>
          </w:p>
        </w:tc>
      </w:tr>
      <w:tr w:rsidR="009D4D92" w14:paraId="11743C97" w14:textId="77777777" w:rsidTr="009D4D92">
        <w:trPr>
          <w:trHeight w:val="197"/>
          <w:jc w:val="center"/>
        </w:trPr>
        <w:tc>
          <w:tcPr>
            <w:tcW w:w="3085" w:type="dxa"/>
            <w:tcBorders>
              <w:top w:val="nil"/>
            </w:tcBorders>
            <w:shd w:val="clear" w:color="auto" w:fill="F7CAAC"/>
          </w:tcPr>
          <w:p w14:paraId="64D42E89" w14:textId="77777777" w:rsidR="009D4D92" w:rsidRDefault="009D4D92" w:rsidP="009C1422">
            <w:pPr>
              <w:jc w:val="both"/>
              <w:rPr>
                <w:b/>
              </w:rPr>
            </w:pPr>
            <w:r>
              <w:rPr>
                <w:b/>
              </w:rPr>
              <w:t>Garant předmětu</w:t>
            </w:r>
          </w:p>
        </w:tc>
        <w:tc>
          <w:tcPr>
            <w:tcW w:w="6769" w:type="dxa"/>
            <w:gridSpan w:val="7"/>
            <w:tcBorders>
              <w:top w:val="nil"/>
            </w:tcBorders>
          </w:tcPr>
          <w:p w14:paraId="3B0A33DB" w14:textId="77777777" w:rsidR="009D4D92" w:rsidRDefault="009D4D92" w:rsidP="00111DB7">
            <w:pPr>
              <w:jc w:val="both"/>
            </w:pPr>
            <w:r>
              <w:t>PhDr. Roman Božik, Ph.D.</w:t>
            </w:r>
          </w:p>
        </w:tc>
      </w:tr>
      <w:tr w:rsidR="009D4D92" w14:paraId="076E832C" w14:textId="77777777" w:rsidTr="009D4D92">
        <w:trPr>
          <w:trHeight w:val="243"/>
          <w:jc w:val="center"/>
        </w:trPr>
        <w:tc>
          <w:tcPr>
            <w:tcW w:w="3085" w:type="dxa"/>
            <w:tcBorders>
              <w:top w:val="nil"/>
            </w:tcBorders>
            <w:shd w:val="clear" w:color="auto" w:fill="F7CAAC"/>
          </w:tcPr>
          <w:p w14:paraId="33453324" w14:textId="77777777" w:rsidR="009D4D92" w:rsidRDefault="009D4D92" w:rsidP="009C1422">
            <w:pPr>
              <w:jc w:val="both"/>
              <w:rPr>
                <w:b/>
              </w:rPr>
            </w:pPr>
            <w:r>
              <w:rPr>
                <w:b/>
              </w:rPr>
              <w:t>Zapojení garanta do výuky předmětu</w:t>
            </w:r>
          </w:p>
        </w:tc>
        <w:tc>
          <w:tcPr>
            <w:tcW w:w="6769" w:type="dxa"/>
            <w:gridSpan w:val="7"/>
            <w:tcBorders>
              <w:top w:val="nil"/>
            </w:tcBorders>
          </w:tcPr>
          <w:p w14:paraId="00C7AE18" w14:textId="77777777" w:rsidR="009D4D92" w:rsidRDefault="009D4D92" w:rsidP="00111DB7">
            <w:pPr>
              <w:jc w:val="both"/>
            </w:pPr>
            <w:r>
              <w:t>vede seminář</w:t>
            </w:r>
            <w:r w:rsidR="00EB1974">
              <w:t>, cvičící</w:t>
            </w:r>
          </w:p>
        </w:tc>
      </w:tr>
      <w:tr w:rsidR="009D4D92" w14:paraId="24DC2553" w14:textId="77777777" w:rsidTr="009D4D92">
        <w:trPr>
          <w:jc w:val="center"/>
        </w:trPr>
        <w:tc>
          <w:tcPr>
            <w:tcW w:w="3085" w:type="dxa"/>
            <w:shd w:val="clear" w:color="auto" w:fill="F7CAAC"/>
          </w:tcPr>
          <w:p w14:paraId="35AAE828" w14:textId="77777777" w:rsidR="009D4D92" w:rsidRDefault="009D4D92" w:rsidP="009C1422">
            <w:pPr>
              <w:jc w:val="both"/>
              <w:rPr>
                <w:b/>
              </w:rPr>
            </w:pPr>
            <w:r>
              <w:rPr>
                <w:b/>
              </w:rPr>
              <w:t>Vyučující</w:t>
            </w:r>
          </w:p>
        </w:tc>
        <w:tc>
          <w:tcPr>
            <w:tcW w:w="6769" w:type="dxa"/>
            <w:gridSpan w:val="7"/>
            <w:tcBorders>
              <w:bottom w:val="nil"/>
            </w:tcBorders>
          </w:tcPr>
          <w:p w14:paraId="78991C35" w14:textId="77777777" w:rsidR="009D4D92" w:rsidRDefault="004D2A8A" w:rsidP="00111DB7">
            <w:pPr>
              <w:jc w:val="both"/>
            </w:pPr>
            <w:r w:rsidRPr="005D7B89">
              <w:t>PhDr. Roman Božik, Ph</w:t>
            </w:r>
            <w:r>
              <w:t>.</w:t>
            </w:r>
            <w:r w:rsidRPr="005D7B89">
              <w:t>D.</w:t>
            </w:r>
            <w:r w:rsidR="00607470">
              <w:t>, 100%</w:t>
            </w:r>
          </w:p>
        </w:tc>
      </w:tr>
      <w:tr w:rsidR="009D4D92" w14:paraId="46937D42" w14:textId="77777777" w:rsidTr="009E6E7D">
        <w:trPr>
          <w:trHeight w:val="70"/>
          <w:jc w:val="center"/>
        </w:trPr>
        <w:tc>
          <w:tcPr>
            <w:tcW w:w="9854" w:type="dxa"/>
            <w:gridSpan w:val="8"/>
            <w:tcBorders>
              <w:top w:val="nil"/>
            </w:tcBorders>
          </w:tcPr>
          <w:p w14:paraId="2C90B599" w14:textId="77777777" w:rsidR="009D4D92" w:rsidRDefault="009D4D92" w:rsidP="009C1422">
            <w:pPr>
              <w:jc w:val="both"/>
            </w:pPr>
          </w:p>
        </w:tc>
      </w:tr>
      <w:tr w:rsidR="009D4D92" w14:paraId="0F3C9780" w14:textId="77777777" w:rsidTr="009D4D92">
        <w:trPr>
          <w:jc w:val="center"/>
        </w:trPr>
        <w:tc>
          <w:tcPr>
            <w:tcW w:w="3085" w:type="dxa"/>
            <w:shd w:val="clear" w:color="auto" w:fill="F7CAAC"/>
          </w:tcPr>
          <w:p w14:paraId="23391C2E" w14:textId="77777777" w:rsidR="009D4D92" w:rsidRDefault="009D4D92" w:rsidP="009C1422">
            <w:pPr>
              <w:jc w:val="both"/>
              <w:rPr>
                <w:b/>
              </w:rPr>
            </w:pPr>
            <w:r>
              <w:rPr>
                <w:b/>
              </w:rPr>
              <w:t>Stručná anotace předmětu</w:t>
            </w:r>
          </w:p>
        </w:tc>
        <w:tc>
          <w:tcPr>
            <w:tcW w:w="6769" w:type="dxa"/>
            <w:gridSpan w:val="7"/>
            <w:tcBorders>
              <w:bottom w:val="nil"/>
            </w:tcBorders>
          </w:tcPr>
          <w:p w14:paraId="60FAC3F6" w14:textId="77777777" w:rsidR="009D4D92" w:rsidRDefault="009D4D92" w:rsidP="009C1422">
            <w:pPr>
              <w:jc w:val="both"/>
            </w:pPr>
          </w:p>
        </w:tc>
      </w:tr>
      <w:tr w:rsidR="009D4D92" w14:paraId="02FA7D39" w14:textId="77777777" w:rsidTr="00111DB7">
        <w:trPr>
          <w:trHeight w:val="3265"/>
          <w:jc w:val="center"/>
        </w:trPr>
        <w:tc>
          <w:tcPr>
            <w:tcW w:w="9854" w:type="dxa"/>
            <w:gridSpan w:val="8"/>
            <w:tcBorders>
              <w:top w:val="nil"/>
              <w:bottom w:val="single" w:sz="12" w:space="0" w:color="auto"/>
            </w:tcBorders>
          </w:tcPr>
          <w:p w14:paraId="228CC8E4" w14:textId="77777777" w:rsidR="009D4D92" w:rsidRDefault="009D4D92" w:rsidP="009521B7">
            <w:r>
              <w:t>Využití ICTv současnosti.</w:t>
            </w:r>
          </w:p>
          <w:p w14:paraId="0E039FEF" w14:textId="77777777" w:rsidR="00E9652B" w:rsidRDefault="00E9652B" w:rsidP="00E9652B">
            <w:pPr>
              <w:jc w:val="both"/>
              <w:rPr>
                <w:ins w:id="194" w:author="Jana Vašíková" w:date="2018-05-29T11:26:00Z"/>
              </w:rPr>
            </w:pPr>
            <w:ins w:id="195" w:author="Jana Vašíková" w:date="2018-05-29T11:26:00Z">
              <w:r>
                <w:t>Digitální technologie a inovace ve vyučování</w:t>
              </w:r>
            </w:ins>
          </w:p>
          <w:p w14:paraId="3C1B43C7" w14:textId="77777777" w:rsidR="00E9652B" w:rsidRDefault="00E9652B" w:rsidP="00E9652B">
            <w:pPr>
              <w:jc w:val="both"/>
              <w:rPr>
                <w:ins w:id="196" w:author="Jana Vašíková" w:date="2018-05-29T11:26:00Z"/>
              </w:rPr>
            </w:pPr>
            <w:ins w:id="197" w:author="Jana Vašíková" w:date="2018-05-29T11:26:00Z">
              <w:r>
                <w:t>Digitální technologie ve třídě</w:t>
              </w:r>
            </w:ins>
          </w:p>
          <w:p w14:paraId="7D040CB8" w14:textId="77777777" w:rsidR="00E9652B" w:rsidRDefault="00E9652B" w:rsidP="00E9652B">
            <w:pPr>
              <w:jc w:val="both"/>
              <w:rPr>
                <w:ins w:id="198" w:author="Jana Vašíková" w:date="2018-05-29T11:26:00Z"/>
              </w:rPr>
            </w:pPr>
            <w:ins w:id="199" w:author="Jana Vašíková" w:date="2018-05-29T11:26:00Z">
              <w:r>
                <w:t>Učební materiály – nové podoby učebních materiálů</w:t>
              </w:r>
            </w:ins>
          </w:p>
          <w:p w14:paraId="1F68F079" w14:textId="77777777" w:rsidR="00E9652B" w:rsidRDefault="00E9652B" w:rsidP="00E9652B">
            <w:pPr>
              <w:jc w:val="both"/>
              <w:rPr>
                <w:ins w:id="200" w:author="Jana Vašíková" w:date="2018-05-29T11:26:00Z"/>
              </w:rPr>
            </w:pPr>
            <w:ins w:id="201" w:author="Jana Vašíková" w:date="2018-05-29T11:26:00Z">
              <w:r>
                <w:t>Internet jako médium a elektronická pošta.</w:t>
              </w:r>
            </w:ins>
          </w:p>
          <w:p w14:paraId="17DE0EBA" w14:textId="77777777" w:rsidR="00E9652B" w:rsidRDefault="00E9652B" w:rsidP="00E9652B">
            <w:pPr>
              <w:jc w:val="both"/>
              <w:rPr>
                <w:ins w:id="202" w:author="Jana Vašíková" w:date="2018-05-29T11:26:00Z"/>
              </w:rPr>
            </w:pPr>
            <w:ins w:id="203" w:author="Jana Vašíková" w:date="2018-05-29T11:26:00Z">
              <w:r w:rsidRPr="00387CA7">
                <w:t>Autorský zákon</w:t>
              </w:r>
              <w:r>
                <w:t>.</w:t>
              </w:r>
            </w:ins>
          </w:p>
          <w:p w14:paraId="3CE7B4F6" w14:textId="77777777" w:rsidR="00E9652B" w:rsidRDefault="00E9652B" w:rsidP="00E9652B">
            <w:pPr>
              <w:jc w:val="both"/>
              <w:rPr>
                <w:ins w:id="204" w:author="Jana Vašíková" w:date="2018-05-29T11:26:00Z"/>
              </w:rPr>
            </w:pPr>
            <w:ins w:id="205" w:author="Jana Vašíková" w:date="2018-05-29T11:26:00Z">
              <w:r w:rsidRPr="00387CA7">
                <w:t>Prohlížeče a vyhledávače</w:t>
              </w:r>
              <w:r>
                <w:t>.</w:t>
              </w:r>
            </w:ins>
          </w:p>
          <w:p w14:paraId="20160E78" w14:textId="77777777" w:rsidR="00E9652B" w:rsidRDefault="00E9652B" w:rsidP="00E9652B">
            <w:pPr>
              <w:jc w:val="both"/>
              <w:rPr>
                <w:ins w:id="206" w:author="Jana Vašíková" w:date="2018-05-29T11:26:00Z"/>
              </w:rPr>
            </w:pPr>
            <w:ins w:id="207" w:author="Jana Vašíková" w:date="2018-05-29T11:26:00Z">
              <w:r>
                <w:t>Pedagogický software</w:t>
              </w:r>
            </w:ins>
          </w:p>
          <w:p w14:paraId="0935E7EA" w14:textId="77777777" w:rsidR="00E9652B" w:rsidRPr="0030776D" w:rsidRDefault="00E9652B" w:rsidP="00FB307C">
            <w:pPr>
              <w:jc w:val="both"/>
            </w:pPr>
            <w:ins w:id="208" w:author="Jana Vašíková" w:date="2018-05-29T11:26:00Z">
              <w:r>
                <w:t>Webové stránky.</w:t>
              </w:r>
            </w:ins>
          </w:p>
          <w:p w14:paraId="740EB912" w14:textId="77777777" w:rsidR="009D4D92" w:rsidDel="00E9652B" w:rsidRDefault="009D4D92" w:rsidP="009521B7">
            <w:pPr>
              <w:rPr>
                <w:del w:id="209" w:author="Jana Vašíková" w:date="2018-05-29T11:27:00Z"/>
              </w:rPr>
            </w:pPr>
            <w:del w:id="210" w:author="Jana Vašíková" w:date="2018-05-29T11:27:00Z">
              <w:r w:rsidRPr="00514CCF" w:rsidDel="00E9652B">
                <w:delText>V</w:delText>
              </w:r>
              <w:r w:rsidDel="00E9652B">
                <w:delText>znik mikropočítačových operačních systémů a p</w:delText>
              </w:r>
              <w:r w:rsidRPr="00387CA7" w:rsidDel="00E9652B">
                <w:delText>řehled operačních systémů podle výrobců</w:delText>
              </w:r>
              <w:r w:rsidDel="00E9652B">
                <w:delText>.</w:delText>
              </w:r>
            </w:del>
          </w:p>
          <w:p w14:paraId="73DEE92A" w14:textId="77777777" w:rsidR="009D4D92" w:rsidRPr="0030776D" w:rsidDel="00E9652B" w:rsidRDefault="009D4D92" w:rsidP="009521B7">
            <w:pPr>
              <w:rPr>
                <w:del w:id="211" w:author="Jana Vašíková" w:date="2018-05-29T11:27:00Z"/>
              </w:rPr>
            </w:pPr>
            <w:del w:id="212" w:author="Jana Vašíková" w:date="2018-05-29T11:27:00Z">
              <w:r w:rsidRPr="00514CCF" w:rsidDel="00E9652B">
                <w:delText>Operační systém z hlediska procesu</w:delText>
              </w:r>
              <w:r w:rsidDel="00E9652B">
                <w:delText xml:space="preserve"> a </w:delText>
              </w:r>
              <w:r w:rsidRPr="002815DE" w:rsidDel="00E9652B">
                <w:delText>základní terminologie ve vztahu k operačním systémům.</w:delText>
              </w:r>
            </w:del>
          </w:p>
          <w:p w14:paraId="49A3D363" w14:textId="77777777" w:rsidR="009D4D92" w:rsidDel="00E9652B" w:rsidRDefault="009D4D92" w:rsidP="009521B7">
            <w:pPr>
              <w:rPr>
                <w:del w:id="213" w:author="Jana Vašíková" w:date="2018-05-29T11:27:00Z"/>
              </w:rPr>
            </w:pPr>
            <w:del w:id="214" w:author="Jana Vašíková" w:date="2018-05-29T11:27:00Z">
              <w:r w:rsidDel="00E9652B">
                <w:delText>Programování a programovací jazyk.</w:delText>
              </w:r>
            </w:del>
          </w:p>
          <w:p w14:paraId="2CF162CB" w14:textId="77777777" w:rsidR="009D4D92" w:rsidDel="00E9652B" w:rsidRDefault="009D4D92" w:rsidP="009521B7">
            <w:pPr>
              <w:rPr>
                <w:del w:id="215" w:author="Jana Vašíková" w:date="2018-05-29T11:27:00Z"/>
              </w:rPr>
            </w:pPr>
            <w:del w:id="216" w:author="Jana Vašíková" w:date="2018-05-29T11:27:00Z">
              <w:r w:rsidDel="00E9652B">
                <w:delText>Internet jako médium a elektronická pošta.</w:delText>
              </w:r>
            </w:del>
          </w:p>
          <w:p w14:paraId="4367D9D1" w14:textId="77777777" w:rsidR="009D4D92" w:rsidRPr="0030776D" w:rsidDel="00E9652B" w:rsidRDefault="009D4D92" w:rsidP="009521B7">
            <w:pPr>
              <w:rPr>
                <w:del w:id="217" w:author="Jana Vašíková" w:date="2018-05-29T11:27:00Z"/>
              </w:rPr>
            </w:pPr>
            <w:del w:id="218" w:author="Jana Vašíková" w:date="2018-05-29T11:27:00Z">
              <w:r w:rsidRPr="00387CA7" w:rsidDel="00E9652B">
                <w:delText>Akronymy a emotikony v mobilní a internetové komunikaci</w:delText>
              </w:r>
              <w:r w:rsidR="002D5994" w:rsidDel="00E9652B">
                <w:delText>.</w:delText>
              </w:r>
            </w:del>
          </w:p>
          <w:p w14:paraId="021BF920" w14:textId="77777777" w:rsidR="009D4D92" w:rsidRPr="0030776D" w:rsidRDefault="009D4D92" w:rsidP="009521B7">
            <w:r w:rsidRPr="0030776D">
              <w:t>Fakta a charakteristiky ch</w:t>
            </w:r>
            <w:r>
              <w:t>orob spojených s využíváním ICT a jejich prevence.</w:t>
            </w:r>
          </w:p>
          <w:p w14:paraId="0630FE12" w14:textId="77777777" w:rsidR="009D4D92" w:rsidRDefault="009D4D92" w:rsidP="009521B7">
            <w:r w:rsidRPr="0030776D">
              <w:t>Sociální sítě</w:t>
            </w:r>
            <w:r>
              <w:t xml:space="preserve"> a jejich rizika</w:t>
            </w:r>
            <w:r w:rsidRPr="0030776D">
              <w:t>.</w:t>
            </w:r>
          </w:p>
          <w:p w14:paraId="208FA9EC" w14:textId="77777777" w:rsidR="009D4D92" w:rsidDel="00E9652B" w:rsidRDefault="009D4D92" w:rsidP="009521B7">
            <w:pPr>
              <w:rPr>
                <w:del w:id="219" w:author="Jana Vašíková" w:date="2018-05-29T11:28:00Z"/>
              </w:rPr>
            </w:pPr>
            <w:del w:id="220" w:author="Jana Vašíková" w:date="2018-05-29T11:28:00Z">
              <w:r w:rsidDel="00E9652B">
                <w:delText>Mobilní a internetové aplikace.</w:delText>
              </w:r>
            </w:del>
          </w:p>
          <w:p w14:paraId="427681BD" w14:textId="77777777" w:rsidR="009D4D92" w:rsidRDefault="009D4D92" w:rsidP="009521B7">
            <w:r>
              <w:t>Internetové vzdělávací programy.</w:t>
            </w:r>
          </w:p>
          <w:p w14:paraId="575C1766" w14:textId="77777777" w:rsidR="00111DB7" w:rsidRDefault="00111DB7" w:rsidP="00111DB7">
            <w:pPr>
              <w:jc w:val="both"/>
            </w:pPr>
          </w:p>
        </w:tc>
      </w:tr>
      <w:tr w:rsidR="009D4D92" w14:paraId="7D35505B" w14:textId="77777777" w:rsidTr="009D4D92">
        <w:trPr>
          <w:trHeight w:val="265"/>
          <w:jc w:val="center"/>
        </w:trPr>
        <w:tc>
          <w:tcPr>
            <w:tcW w:w="3652" w:type="dxa"/>
            <w:gridSpan w:val="2"/>
            <w:tcBorders>
              <w:top w:val="nil"/>
            </w:tcBorders>
            <w:shd w:val="clear" w:color="auto" w:fill="F7CAAC"/>
          </w:tcPr>
          <w:p w14:paraId="5EA2AD07" w14:textId="77777777" w:rsidR="009D4D92" w:rsidRDefault="009D4D92" w:rsidP="009C1422">
            <w:pPr>
              <w:jc w:val="both"/>
            </w:pPr>
            <w:r>
              <w:rPr>
                <w:b/>
              </w:rPr>
              <w:t>Studijní literatura a studijní pomůcky</w:t>
            </w:r>
          </w:p>
        </w:tc>
        <w:tc>
          <w:tcPr>
            <w:tcW w:w="6202" w:type="dxa"/>
            <w:gridSpan w:val="6"/>
            <w:tcBorders>
              <w:top w:val="nil"/>
              <w:bottom w:val="nil"/>
            </w:tcBorders>
          </w:tcPr>
          <w:p w14:paraId="21D4BDAA" w14:textId="77777777" w:rsidR="009D4D92" w:rsidRDefault="009D4D92" w:rsidP="009C1422">
            <w:pPr>
              <w:jc w:val="both"/>
            </w:pPr>
          </w:p>
          <w:p w14:paraId="797CDE3F" w14:textId="77777777" w:rsidR="009D4D92" w:rsidRDefault="009D4D92" w:rsidP="009C1422">
            <w:pPr>
              <w:jc w:val="both"/>
            </w:pPr>
          </w:p>
          <w:p w14:paraId="46671FA1" w14:textId="77777777" w:rsidR="009D4D92" w:rsidRDefault="009D4D92" w:rsidP="009C1422">
            <w:pPr>
              <w:jc w:val="both"/>
            </w:pPr>
          </w:p>
        </w:tc>
      </w:tr>
      <w:tr w:rsidR="009D4D92" w14:paraId="57CD8484" w14:textId="77777777" w:rsidTr="009D4D92">
        <w:trPr>
          <w:trHeight w:val="1497"/>
          <w:jc w:val="center"/>
        </w:trPr>
        <w:tc>
          <w:tcPr>
            <w:tcW w:w="9854" w:type="dxa"/>
            <w:gridSpan w:val="8"/>
            <w:tcBorders>
              <w:top w:val="nil"/>
            </w:tcBorders>
          </w:tcPr>
          <w:p w14:paraId="0158B058" w14:textId="77777777" w:rsidR="009D4D92" w:rsidRDefault="009D4D92" w:rsidP="009C1422">
            <w:pPr>
              <w:jc w:val="both"/>
              <w:rPr>
                <w:b/>
              </w:rPr>
            </w:pPr>
            <w:r w:rsidRPr="009729FF">
              <w:rPr>
                <w:b/>
              </w:rPr>
              <w:t>Povinná literatura:</w:t>
            </w:r>
          </w:p>
          <w:p w14:paraId="4271C80E" w14:textId="77777777" w:rsidR="00A2799A" w:rsidRDefault="00A2799A" w:rsidP="009521B7">
            <w:pPr>
              <w:rPr>
                <w:b/>
              </w:rPr>
            </w:pPr>
            <w:r w:rsidRPr="00D61782">
              <w:rPr>
                <w:color w:val="000000"/>
              </w:rPr>
              <w:t>B</w:t>
            </w:r>
            <w:r>
              <w:rPr>
                <w:color w:val="000000"/>
              </w:rPr>
              <w:t>rdička, B</w:t>
            </w:r>
            <w:r w:rsidRPr="00D61782">
              <w:rPr>
                <w:color w:val="000000"/>
              </w:rPr>
              <w:t xml:space="preserve">. </w:t>
            </w:r>
            <w:r>
              <w:rPr>
                <w:color w:val="000000"/>
              </w:rPr>
              <w:t xml:space="preserve">(2003). </w:t>
            </w:r>
            <w:r w:rsidRPr="00D61782">
              <w:rPr>
                <w:i/>
                <w:iCs/>
                <w:color w:val="000000"/>
              </w:rPr>
              <w:t>Role Internetu ve vzdělávání</w:t>
            </w:r>
            <w:r w:rsidRPr="00D61782">
              <w:rPr>
                <w:color w:val="000000"/>
              </w:rPr>
              <w:t xml:space="preserve">. </w:t>
            </w:r>
            <w:r>
              <w:rPr>
                <w:color w:val="000000"/>
              </w:rPr>
              <w:t xml:space="preserve">Kladno: </w:t>
            </w:r>
            <w:r w:rsidRPr="00D61782">
              <w:rPr>
                <w:color w:val="000000"/>
              </w:rPr>
              <w:t>AISIS o.s</w:t>
            </w:r>
            <w:r>
              <w:rPr>
                <w:color w:val="000000"/>
              </w:rPr>
              <w:t>.</w:t>
            </w:r>
            <w:r w:rsidRPr="00D61782">
              <w:rPr>
                <w:color w:val="000000"/>
              </w:rPr>
              <w:t>.</w:t>
            </w:r>
          </w:p>
          <w:p w14:paraId="2214A1BF" w14:textId="77777777" w:rsidR="009D4D92" w:rsidRDefault="009D4D92" w:rsidP="009521B7">
            <w:pPr>
              <w:rPr>
                <w:color w:val="000000"/>
              </w:rPr>
            </w:pPr>
            <w:r w:rsidRPr="00D61782">
              <w:rPr>
                <w:color w:val="000000"/>
              </w:rPr>
              <w:t>C</w:t>
            </w:r>
            <w:r>
              <w:rPr>
                <w:color w:val="000000"/>
              </w:rPr>
              <w:t>ejpek, J</w:t>
            </w:r>
            <w:r w:rsidRPr="00D61782">
              <w:rPr>
                <w:color w:val="000000"/>
              </w:rPr>
              <w:t xml:space="preserve">. </w:t>
            </w:r>
            <w:r>
              <w:rPr>
                <w:color w:val="000000"/>
              </w:rPr>
              <w:t xml:space="preserve">(1998). </w:t>
            </w:r>
            <w:r w:rsidRPr="00D61782">
              <w:rPr>
                <w:i/>
                <w:iCs/>
                <w:color w:val="000000"/>
              </w:rPr>
              <w:t>Informace, komunikace, myšlení</w:t>
            </w:r>
            <w:r w:rsidRPr="00D61782">
              <w:rPr>
                <w:color w:val="000000"/>
              </w:rPr>
              <w:t>. 1. vyd. Prah</w:t>
            </w:r>
            <w:r>
              <w:rPr>
                <w:color w:val="000000"/>
              </w:rPr>
              <w:t>a: Karolinum.</w:t>
            </w:r>
          </w:p>
          <w:p w14:paraId="0C8DE778" w14:textId="77777777" w:rsidR="009D4D92" w:rsidRDefault="009D4D92" w:rsidP="009521B7">
            <w:r w:rsidRPr="009729FF">
              <w:t xml:space="preserve">Zounek, J. (2006). </w:t>
            </w:r>
            <w:r w:rsidRPr="009729FF">
              <w:rPr>
                <w:i/>
              </w:rPr>
              <w:t>ICT v životě základních škol.</w:t>
            </w:r>
            <w:r w:rsidRPr="009729FF">
              <w:t xml:space="preserve"> 1. vyd. Praha: Triton</w:t>
            </w:r>
            <w:r w:rsidR="009521B7">
              <w:t>.</w:t>
            </w:r>
          </w:p>
          <w:p w14:paraId="3AF59A38" w14:textId="77777777" w:rsidR="009E6E7D" w:rsidRPr="009729FF" w:rsidRDefault="009E6E7D" w:rsidP="00111DB7">
            <w:pPr>
              <w:jc w:val="both"/>
            </w:pPr>
          </w:p>
          <w:p w14:paraId="7B2A35F3" w14:textId="77777777" w:rsidR="009D4D92" w:rsidRPr="009729FF" w:rsidRDefault="009D4D92" w:rsidP="009C1422">
            <w:pPr>
              <w:jc w:val="both"/>
              <w:rPr>
                <w:b/>
              </w:rPr>
            </w:pPr>
            <w:r w:rsidRPr="009729FF">
              <w:rPr>
                <w:b/>
              </w:rPr>
              <w:t>Doporučená literatura:</w:t>
            </w:r>
          </w:p>
          <w:p w14:paraId="1D64A2CA" w14:textId="77777777" w:rsidR="009D4D92" w:rsidRPr="009729FF" w:rsidRDefault="009D4D92" w:rsidP="009521B7">
            <w:r w:rsidRPr="009729FF">
              <w:t>Kalhous, Z. (200</w:t>
            </w:r>
            <w:r w:rsidRPr="00A2799A">
              <w:t>2).</w:t>
            </w:r>
            <w:r w:rsidRPr="009729FF">
              <w:rPr>
                <w:i/>
              </w:rPr>
              <w:t xml:space="preserve"> Školní didaktika</w:t>
            </w:r>
            <w:r w:rsidRPr="009729FF">
              <w:t>. Vyd. 1. Praha: Portál.</w:t>
            </w:r>
          </w:p>
          <w:p w14:paraId="38C5EE6F" w14:textId="77777777" w:rsidR="009D4D92" w:rsidRPr="009729FF" w:rsidRDefault="009D4D92" w:rsidP="009521B7">
            <w:r w:rsidRPr="009729FF">
              <w:t>Růžičková, D. (201</w:t>
            </w:r>
            <w:r w:rsidRPr="00A2799A">
              <w:t>1).</w:t>
            </w:r>
            <w:r w:rsidRPr="009729FF">
              <w:rPr>
                <w:i/>
              </w:rPr>
              <w:t xml:space="preserve"> Rozvíjíme ICT gramotnost žáků</w:t>
            </w:r>
            <w:r w:rsidRPr="009729FF">
              <w:t>: Metodická příručka. První. Praha: Národní ústav pro vzdělávání,</w:t>
            </w:r>
          </w:p>
          <w:p w14:paraId="1C58E401" w14:textId="77777777" w:rsidR="009D4D92" w:rsidRPr="009729FF" w:rsidRDefault="009D4D92" w:rsidP="009521B7">
            <w:r w:rsidRPr="009729FF">
              <w:t>školské poradenské zařízení a zařízení pro další vzdělávání pedagogických pracovníků (NÚV).</w:t>
            </w:r>
          </w:p>
          <w:p w14:paraId="192FBF60" w14:textId="77777777" w:rsidR="009D4D92" w:rsidRDefault="009D4D92" w:rsidP="00111DB7">
            <w:pPr>
              <w:jc w:val="both"/>
            </w:pPr>
          </w:p>
        </w:tc>
      </w:tr>
      <w:tr w:rsidR="009D4D92" w14:paraId="73E1E83E" w14:textId="77777777" w:rsidTr="009D4D92">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14:paraId="0261901A" w14:textId="77777777" w:rsidR="009D4D92" w:rsidRDefault="009D4D92" w:rsidP="009C1422">
            <w:pPr>
              <w:jc w:val="center"/>
              <w:rPr>
                <w:b/>
              </w:rPr>
            </w:pPr>
            <w:r>
              <w:rPr>
                <w:b/>
              </w:rPr>
              <w:t>Informace ke kombinované nebo distanční formě</w:t>
            </w:r>
          </w:p>
        </w:tc>
      </w:tr>
      <w:tr w:rsidR="009D4D92" w14:paraId="56C3D57B" w14:textId="77777777" w:rsidTr="009D4D92">
        <w:trPr>
          <w:jc w:val="center"/>
        </w:trPr>
        <w:tc>
          <w:tcPr>
            <w:tcW w:w="4786" w:type="dxa"/>
            <w:gridSpan w:val="3"/>
            <w:tcBorders>
              <w:top w:val="single" w:sz="2" w:space="0" w:color="auto"/>
            </w:tcBorders>
            <w:shd w:val="clear" w:color="auto" w:fill="F7CAAC"/>
          </w:tcPr>
          <w:p w14:paraId="3C979893" w14:textId="77777777" w:rsidR="009D4D92" w:rsidRDefault="009D4D92" w:rsidP="009C1422">
            <w:pPr>
              <w:jc w:val="both"/>
            </w:pPr>
            <w:r>
              <w:rPr>
                <w:b/>
              </w:rPr>
              <w:t>Rozsah konzultací (soustředění)</w:t>
            </w:r>
          </w:p>
        </w:tc>
        <w:tc>
          <w:tcPr>
            <w:tcW w:w="889" w:type="dxa"/>
            <w:tcBorders>
              <w:top w:val="single" w:sz="2" w:space="0" w:color="auto"/>
            </w:tcBorders>
          </w:tcPr>
          <w:p w14:paraId="1EC50829" w14:textId="77777777" w:rsidR="009D4D92" w:rsidRDefault="009D4D92" w:rsidP="009C1422">
            <w:pPr>
              <w:jc w:val="both"/>
            </w:pPr>
          </w:p>
        </w:tc>
        <w:tc>
          <w:tcPr>
            <w:tcW w:w="4179" w:type="dxa"/>
            <w:gridSpan w:val="4"/>
            <w:tcBorders>
              <w:top w:val="single" w:sz="2" w:space="0" w:color="auto"/>
            </w:tcBorders>
            <w:shd w:val="clear" w:color="auto" w:fill="F7CAAC"/>
          </w:tcPr>
          <w:p w14:paraId="07D6CEAF" w14:textId="77777777" w:rsidR="009D4D92" w:rsidRDefault="009D4D92" w:rsidP="009C1422">
            <w:pPr>
              <w:jc w:val="both"/>
              <w:rPr>
                <w:b/>
              </w:rPr>
            </w:pPr>
            <w:r>
              <w:rPr>
                <w:b/>
              </w:rPr>
              <w:t xml:space="preserve">hodin </w:t>
            </w:r>
          </w:p>
        </w:tc>
      </w:tr>
      <w:tr w:rsidR="009D4D92" w14:paraId="3BE60C2F" w14:textId="77777777" w:rsidTr="009D4D92">
        <w:trPr>
          <w:jc w:val="center"/>
        </w:trPr>
        <w:tc>
          <w:tcPr>
            <w:tcW w:w="9854" w:type="dxa"/>
            <w:gridSpan w:val="8"/>
            <w:shd w:val="clear" w:color="auto" w:fill="F7CAAC"/>
          </w:tcPr>
          <w:p w14:paraId="31E1BB95" w14:textId="77777777" w:rsidR="009D4D92" w:rsidRDefault="009D4D92" w:rsidP="009C1422">
            <w:pPr>
              <w:jc w:val="both"/>
              <w:rPr>
                <w:b/>
              </w:rPr>
            </w:pPr>
            <w:r>
              <w:rPr>
                <w:b/>
              </w:rPr>
              <w:t>Informace o způsobu kontaktu s</w:t>
            </w:r>
            <w:r w:rsidR="002D5994">
              <w:rPr>
                <w:b/>
              </w:rPr>
              <w:t> </w:t>
            </w:r>
            <w:r>
              <w:rPr>
                <w:b/>
              </w:rPr>
              <w:t>vyučujícím</w:t>
            </w:r>
          </w:p>
        </w:tc>
      </w:tr>
      <w:tr w:rsidR="009D4D92" w14:paraId="384FBC16" w14:textId="77777777" w:rsidTr="00607470">
        <w:trPr>
          <w:trHeight w:val="70"/>
          <w:jc w:val="center"/>
        </w:trPr>
        <w:tc>
          <w:tcPr>
            <w:tcW w:w="9854" w:type="dxa"/>
            <w:gridSpan w:val="8"/>
          </w:tcPr>
          <w:p w14:paraId="036E44BD" w14:textId="77777777" w:rsidR="009D4D92" w:rsidRDefault="009D4D92" w:rsidP="009C1422">
            <w:pPr>
              <w:jc w:val="both"/>
            </w:pPr>
          </w:p>
        </w:tc>
      </w:tr>
    </w:tbl>
    <w:p w14:paraId="65EF5F06" w14:textId="77777777" w:rsidR="006F1D00" w:rsidRDefault="00673DD0">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63638" w14:paraId="1DC05B8F" w14:textId="77777777" w:rsidTr="00563638">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B1D4A83" w14:textId="77777777" w:rsidR="00563638" w:rsidRDefault="00563638" w:rsidP="00420E98">
            <w:pPr>
              <w:spacing w:line="276" w:lineRule="auto"/>
              <w:jc w:val="both"/>
              <w:rPr>
                <w:b/>
                <w:sz w:val="28"/>
                <w:lang w:eastAsia="en-US"/>
              </w:rPr>
            </w:pPr>
            <w:r>
              <w:br w:type="page"/>
            </w:r>
            <w:r>
              <w:rPr>
                <w:b/>
                <w:sz w:val="28"/>
                <w:lang w:eastAsia="en-US"/>
              </w:rPr>
              <w:t>B-III – Charakteristika studijního předmětu</w:t>
            </w:r>
          </w:p>
        </w:tc>
      </w:tr>
      <w:tr w:rsidR="00563638" w14:paraId="0B2329AF" w14:textId="77777777" w:rsidTr="00563638">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778539DD" w14:textId="77777777" w:rsidR="00563638" w:rsidRDefault="00563638" w:rsidP="00420E98">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4D09C6F9" w14:textId="77777777" w:rsidR="00563638" w:rsidRDefault="00563638" w:rsidP="00420E98">
            <w:r>
              <w:t>Analýza kurikula předškolního vzdělávání</w:t>
            </w:r>
          </w:p>
        </w:tc>
      </w:tr>
      <w:tr w:rsidR="00563638" w14:paraId="5F05E5A8" w14:textId="77777777" w:rsidTr="0056363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F02CF47" w14:textId="77777777" w:rsidR="00563638" w:rsidRDefault="00563638" w:rsidP="00420E98">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9D6B32F" w14:textId="77777777" w:rsidR="00563638" w:rsidRDefault="00563638" w:rsidP="00420E98">
            <w:pPr>
              <w:spacing w:line="276" w:lineRule="auto"/>
              <w:jc w:val="both"/>
              <w:rPr>
                <w:lang w:eastAsia="en-US"/>
              </w:rPr>
            </w:pPr>
            <w:r>
              <w:rPr>
                <w:lang w:eastAsia="en-US"/>
              </w:rP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A4C421" w14:textId="77777777" w:rsidR="00563638" w:rsidRDefault="00563638" w:rsidP="00420E98">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2804E65A" w14:textId="77777777" w:rsidR="00563638" w:rsidRDefault="00563638" w:rsidP="00420E98">
            <w:pPr>
              <w:spacing w:line="276" w:lineRule="auto"/>
              <w:jc w:val="both"/>
              <w:rPr>
                <w:lang w:eastAsia="en-US"/>
              </w:rPr>
            </w:pPr>
            <w:r>
              <w:rPr>
                <w:lang w:eastAsia="en-US"/>
              </w:rPr>
              <w:t>2/LS</w:t>
            </w:r>
          </w:p>
        </w:tc>
      </w:tr>
      <w:tr w:rsidR="00563638" w14:paraId="0EE5CCA1" w14:textId="77777777" w:rsidTr="0056363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0484B81" w14:textId="77777777" w:rsidR="00563638" w:rsidRDefault="00563638" w:rsidP="00420E98">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08555CC" w14:textId="77777777" w:rsidR="00563638" w:rsidRDefault="00563638" w:rsidP="00420E98">
            <w:pPr>
              <w:spacing w:line="276" w:lineRule="auto"/>
              <w:jc w:val="both"/>
              <w:rPr>
                <w:lang w:eastAsia="en-US"/>
              </w:rPr>
            </w:pPr>
            <w:r>
              <w:t>14p+28s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6396D52" w14:textId="77777777" w:rsidR="00563638" w:rsidRDefault="00563638" w:rsidP="00420E98">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423AE8B" w14:textId="77777777" w:rsidR="00563638" w:rsidRDefault="00563638" w:rsidP="00420E98">
            <w:pPr>
              <w:spacing w:line="276" w:lineRule="auto"/>
              <w:jc w:val="both"/>
              <w:rPr>
                <w:lang w:eastAsia="en-US"/>
              </w:rPr>
            </w:pPr>
            <w:r>
              <w:rPr>
                <w:lang w:eastAsia="en-US"/>
              </w:rP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7EBD67A" w14:textId="77777777" w:rsidR="00563638" w:rsidRDefault="00563638" w:rsidP="00420E98">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7D8FC0D6" w14:textId="77777777" w:rsidR="00563638" w:rsidRDefault="00563638" w:rsidP="00420E98">
            <w:pPr>
              <w:spacing w:line="276" w:lineRule="auto"/>
              <w:jc w:val="both"/>
              <w:rPr>
                <w:lang w:eastAsia="en-US"/>
              </w:rPr>
            </w:pPr>
            <w:r>
              <w:rPr>
                <w:lang w:eastAsia="en-US"/>
              </w:rPr>
              <w:t>4</w:t>
            </w:r>
          </w:p>
        </w:tc>
      </w:tr>
      <w:tr w:rsidR="00563638" w14:paraId="24FB26EF" w14:textId="77777777" w:rsidTr="0056363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20E7EBC5" w14:textId="77777777" w:rsidR="00563638" w:rsidRDefault="00563638" w:rsidP="00420E98">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7C4CAFA4" w14:textId="77777777" w:rsidR="00563638" w:rsidRDefault="00563638" w:rsidP="00420E98">
            <w:pPr>
              <w:spacing w:line="276" w:lineRule="auto"/>
              <w:jc w:val="both"/>
              <w:rPr>
                <w:lang w:eastAsia="en-US"/>
              </w:rPr>
            </w:pPr>
          </w:p>
        </w:tc>
      </w:tr>
      <w:tr w:rsidR="00563638" w14:paraId="45B9F937" w14:textId="77777777" w:rsidTr="0056363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2115825" w14:textId="77777777" w:rsidR="00563638" w:rsidRDefault="00563638" w:rsidP="00420E98">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E6F5B8E" w14:textId="77777777" w:rsidR="00563638" w:rsidRDefault="00563638" w:rsidP="0058098F">
            <w:pPr>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11847CE" w14:textId="77777777" w:rsidR="00563638" w:rsidRDefault="00563638" w:rsidP="00420E98">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B876EFE" w14:textId="77777777" w:rsidR="00563638" w:rsidRDefault="00563638" w:rsidP="0058098F">
            <w:pPr>
              <w:jc w:val="both"/>
              <w:rPr>
                <w:lang w:eastAsia="en-US"/>
              </w:rPr>
            </w:pPr>
            <w:r>
              <w:rPr>
                <w:lang w:eastAsia="en-US"/>
              </w:rPr>
              <w:t>přednáška, seminář</w:t>
            </w:r>
          </w:p>
        </w:tc>
      </w:tr>
      <w:tr w:rsidR="00563638" w14:paraId="66CEF83F" w14:textId="77777777" w:rsidTr="0056363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A9A7F09" w14:textId="77777777" w:rsidR="00563638" w:rsidRDefault="00563638" w:rsidP="00420E98">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64083DC1" w14:textId="77777777" w:rsidR="00563638" w:rsidRDefault="00563638" w:rsidP="009521B7">
            <w:r>
              <w:t>Teoretické i praktické prokázání znalostí a dovedností v probírané oblasti prostřednictvím zpracování komparativní práce, zpracování školního a třídního programu, pojednáním nad nimi.</w:t>
            </w:r>
          </w:p>
          <w:p w14:paraId="2B360BE0" w14:textId="77777777" w:rsidR="00563638" w:rsidRDefault="00563638" w:rsidP="009521B7">
            <w:r>
              <w:t>Zápočet – písemná analýza RVP</w:t>
            </w:r>
          </w:p>
          <w:p w14:paraId="53726664" w14:textId="77777777" w:rsidR="00563638" w:rsidRDefault="00563638" w:rsidP="009521B7">
            <w:pPr>
              <w:rPr>
                <w:lang w:eastAsia="en-US"/>
              </w:rPr>
            </w:pPr>
            <w:r>
              <w:t>Zkouška – ústní a písemná – zpracování a prezentace vlastního ŠVP.</w:t>
            </w:r>
          </w:p>
        </w:tc>
      </w:tr>
      <w:tr w:rsidR="00563638" w14:paraId="51854C55" w14:textId="77777777" w:rsidTr="00563638">
        <w:trPr>
          <w:trHeight w:val="178"/>
          <w:jc w:val="center"/>
        </w:trPr>
        <w:tc>
          <w:tcPr>
            <w:tcW w:w="9854" w:type="dxa"/>
            <w:gridSpan w:val="8"/>
            <w:tcBorders>
              <w:top w:val="nil"/>
              <w:left w:val="single" w:sz="4" w:space="0" w:color="auto"/>
              <w:bottom w:val="single" w:sz="4" w:space="0" w:color="auto"/>
              <w:right w:val="single" w:sz="4" w:space="0" w:color="auto"/>
            </w:tcBorders>
          </w:tcPr>
          <w:p w14:paraId="2D1674A3" w14:textId="77777777" w:rsidR="00563638" w:rsidRDefault="00563638" w:rsidP="00420E98">
            <w:pPr>
              <w:spacing w:line="276" w:lineRule="auto"/>
              <w:jc w:val="both"/>
              <w:rPr>
                <w:lang w:eastAsia="en-US"/>
              </w:rPr>
            </w:pPr>
          </w:p>
        </w:tc>
      </w:tr>
      <w:tr w:rsidR="00563638" w14:paraId="45BCCFBE" w14:textId="77777777" w:rsidTr="00563638">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01CE3EC9" w14:textId="77777777" w:rsidR="00563638" w:rsidRDefault="00563638" w:rsidP="00420E98">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604B59B1" w14:textId="77777777" w:rsidR="00563638" w:rsidRPr="00E9652B" w:rsidRDefault="00E9652B" w:rsidP="00E9652B">
            <w:pPr>
              <w:jc w:val="both"/>
              <w:rPr>
                <w:lang w:eastAsia="en-US"/>
              </w:rPr>
            </w:pPr>
            <w:r w:rsidRPr="00E9652B">
              <w:t xml:space="preserve">doc. PaedDr. Adriana Wiegerová, PhD. </w:t>
            </w:r>
          </w:p>
        </w:tc>
      </w:tr>
      <w:tr w:rsidR="00563638" w14:paraId="6E5119CB" w14:textId="77777777" w:rsidTr="00563638">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777A80D7" w14:textId="77777777" w:rsidR="00563638" w:rsidRDefault="00563638" w:rsidP="00420E98">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31ADA99F" w14:textId="77777777" w:rsidR="00563638" w:rsidRDefault="00563638" w:rsidP="0058098F">
            <w:pPr>
              <w:jc w:val="both"/>
              <w:rPr>
                <w:lang w:eastAsia="en-US"/>
              </w:rPr>
            </w:pPr>
            <w:r>
              <w:rPr>
                <w:lang w:eastAsia="en-US"/>
              </w:rPr>
              <w:t>přednášející, vede seminář</w:t>
            </w:r>
          </w:p>
        </w:tc>
      </w:tr>
      <w:tr w:rsidR="00563638" w14:paraId="1DDCBBD1" w14:textId="77777777" w:rsidTr="0056363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8576334" w14:textId="77777777" w:rsidR="00563638" w:rsidRDefault="00563638" w:rsidP="00420E98">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0B858F72" w14:textId="6C628BF1" w:rsidR="00563638" w:rsidRDefault="00E9652B">
            <w:pPr>
              <w:jc w:val="both"/>
              <w:rPr>
                <w:lang w:eastAsia="en-US"/>
              </w:rPr>
            </w:pPr>
            <w:r w:rsidRPr="00E9652B">
              <w:t>doc. PaedDr. Adriana Wiegerová, PhD.</w:t>
            </w:r>
            <w:r>
              <w:t xml:space="preserve">, </w:t>
            </w:r>
            <w:ins w:id="221" w:author="Jana Vašíková" w:date="2018-05-29T11:30:00Z">
              <w:r>
                <w:t>50%,</w:t>
              </w:r>
            </w:ins>
            <w:r>
              <w:t xml:space="preserve"> </w:t>
            </w:r>
            <w:ins w:id="222" w:author="vašíkovi" w:date="2018-05-28T08:58:00Z">
              <w:r w:rsidR="002204B7">
                <w:rPr>
                  <w:lang w:eastAsia="en-US"/>
                </w:rPr>
                <w:t xml:space="preserve">Mgr. </w:t>
              </w:r>
            </w:ins>
            <w:ins w:id="223" w:author="Jana Vašíková" w:date="2018-05-31T12:44:00Z">
              <w:r w:rsidR="00EF2448">
                <w:rPr>
                  <w:lang w:eastAsia="en-US"/>
                </w:rPr>
                <w:t xml:space="preserve">Michal Málek </w:t>
              </w:r>
            </w:ins>
            <w:ins w:id="224" w:author="Jana Vašíková" w:date="2018-05-29T11:30:00Z">
              <w:r>
                <w:rPr>
                  <w:lang w:eastAsia="en-US"/>
                </w:rPr>
                <w:t>5</w:t>
              </w:r>
            </w:ins>
            <w:del w:id="225" w:author="Jana Vašíková" w:date="2018-05-29T11:30:00Z">
              <w:r w:rsidR="00563638" w:rsidDel="00E9652B">
                <w:rPr>
                  <w:lang w:eastAsia="en-US"/>
                </w:rPr>
                <w:delText>10</w:delText>
              </w:r>
            </w:del>
            <w:r w:rsidR="00563638">
              <w:rPr>
                <w:lang w:eastAsia="en-US"/>
              </w:rPr>
              <w:t>0%</w:t>
            </w:r>
          </w:p>
        </w:tc>
      </w:tr>
      <w:tr w:rsidR="00563638" w14:paraId="73B0FCFF" w14:textId="77777777" w:rsidTr="00607470">
        <w:trPr>
          <w:trHeight w:val="98"/>
          <w:jc w:val="center"/>
        </w:trPr>
        <w:tc>
          <w:tcPr>
            <w:tcW w:w="9854" w:type="dxa"/>
            <w:gridSpan w:val="8"/>
            <w:tcBorders>
              <w:top w:val="nil"/>
              <w:left w:val="single" w:sz="4" w:space="0" w:color="auto"/>
              <w:bottom w:val="single" w:sz="4" w:space="0" w:color="auto"/>
              <w:right w:val="single" w:sz="4" w:space="0" w:color="auto"/>
            </w:tcBorders>
          </w:tcPr>
          <w:p w14:paraId="381E0BA1" w14:textId="77777777" w:rsidR="00563638" w:rsidRDefault="00563638" w:rsidP="00420E98">
            <w:pPr>
              <w:spacing w:line="276" w:lineRule="auto"/>
              <w:jc w:val="both"/>
              <w:rPr>
                <w:lang w:eastAsia="en-US"/>
              </w:rPr>
            </w:pPr>
          </w:p>
        </w:tc>
      </w:tr>
      <w:tr w:rsidR="00563638" w14:paraId="6D45F40B" w14:textId="77777777" w:rsidTr="0056363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67E6B6D9" w14:textId="77777777" w:rsidR="00563638" w:rsidRDefault="00563638" w:rsidP="00420E98">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1901988C" w14:textId="77777777" w:rsidR="00563638" w:rsidRDefault="00563638" w:rsidP="00420E98">
            <w:pPr>
              <w:spacing w:line="276" w:lineRule="auto"/>
              <w:jc w:val="both"/>
              <w:rPr>
                <w:lang w:eastAsia="en-US"/>
              </w:rPr>
            </w:pPr>
          </w:p>
        </w:tc>
      </w:tr>
      <w:tr w:rsidR="00563638" w14:paraId="1C9EE312" w14:textId="77777777" w:rsidTr="0058098F">
        <w:trPr>
          <w:trHeight w:val="3406"/>
          <w:jc w:val="center"/>
        </w:trPr>
        <w:tc>
          <w:tcPr>
            <w:tcW w:w="9854" w:type="dxa"/>
            <w:gridSpan w:val="8"/>
            <w:tcBorders>
              <w:top w:val="nil"/>
              <w:left w:val="single" w:sz="4" w:space="0" w:color="auto"/>
              <w:bottom w:val="single" w:sz="12" w:space="0" w:color="auto"/>
              <w:right w:val="single" w:sz="4" w:space="0" w:color="auto"/>
            </w:tcBorders>
          </w:tcPr>
          <w:p w14:paraId="2FB04B40" w14:textId="77777777" w:rsidR="00563638" w:rsidRDefault="00563638" w:rsidP="00563638">
            <w:pPr>
              <w:jc w:val="both"/>
            </w:pPr>
            <w:r>
              <w:t>Historický vývoj a současné pojetí předškolního kurikula.</w:t>
            </w:r>
          </w:p>
          <w:p w14:paraId="19439677" w14:textId="77777777" w:rsidR="00563638" w:rsidRDefault="00563638" w:rsidP="00563638">
            <w:pPr>
              <w:jc w:val="both"/>
            </w:pPr>
            <w:r>
              <w:t>Alternativní vzdělávací programy.</w:t>
            </w:r>
          </w:p>
          <w:p w14:paraId="50F02042" w14:textId="77777777" w:rsidR="00563638" w:rsidRDefault="00563638" w:rsidP="00563638">
            <w:pPr>
              <w:jc w:val="both"/>
            </w:pPr>
            <w:r>
              <w:t>Inovativní vzdělávací programy.</w:t>
            </w:r>
          </w:p>
          <w:p w14:paraId="27125354" w14:textId="77777777" w:rsidR="00563638" w:rsidRDefault="00563638" w:rsidP="00563638">
            <w:pPr>
              <w:jc w:val="both"/>
            </w:pPr>
            <w:r>
              <w:t>Komparace vybraných programů mateřských škol (pojetí předškolního kurikula v kontextu historickém, současných programů včetně zahraničních, programů mateřských škol na úrovni školní).</w:t>
            </w:r>
          </w:p>
          <w:p w14:paraId="05137EB5" w14:textId="77777777" w:rsidR="00563638" w:rsidRDefault="00563638" w:rsidP="00563638">
            <w:pPr>
              <w:jc w:val="both"/>
            </w:pPr>
            <w:r>
              <w:t>Analýza aktuální podoby RVP pro předškolní vzdělávání.</w:t>
            </w:r>
          </w:p>
          <w:p w14:paraId="57F09A47" w14:textId="77777777" w:rsidR="00563638" w:rsidRDefault="00563638" w:rsidP="00563638">
            <w:pPr>
              <w:jc w:val="both"/>
            </w:pPr>
            <w:r>
              <w:t>Návrh změn pro transformaci kurikula předškolního vzdělávání.</w:t>
            </w:r>
          </w:p>
          <w:p w14:paraId="445B7C4C" w14:textId="77777777" w:rsidR="00563638" w:rsidRDefault="00563638" w:rsidP="00563638">
            <w:pPr>
              <w:jc w:val="both"/>
            </w:pPr>
            <w:r>
              <w:t>Koncepce práce s dětmi mladšími 3 let.</w:t>
            </w:r>
          </w:p>
          <w:p w14:paraId="04BC35AC" w14:textId="77777777" w:rsidR="00563638" w:rsidRDefault="00563638" w:rsidP="00563638">
            <w:pPr>
              <w:jc w:val="both"/>
            </w:pPr>
            <w:r>
              <w:t>Jak má vypadat povinná školní docházka v podmínkách mateřské školy.</w:t>
            </w:r>
          </w:p>
          <w:p w14:paraId="4363B497" w14:textId="77777777" w:rsidR="00563638" w:rsidRDefault="00563638" w:rsidP="00563638">
            <w:pPr>
              <w:jc w:val="both"/>
            </w:pPr>
            <w:r>
              <w:t xml:space="preserve">Tvorba </w:t>
            </w:r>
            <w:r w:rsidR="009521B7">
              <w:t>školních vzdělávacích programů.</w:t>
            </w:r>
          </w:p>
          <w:p w14:paraId="6313EC08" w14:textId="77777777" w:rsidR="00563638" w:rsidRDefault="00563638" w:rsidP="00563638">
            <w:pPr>
              <w:jc w:val="both"/>
            </w:pPr>
            <w:r>
              <w:t xml:space="preserve">Plánování edukačních aktivit. </w:t>
            </w:r>
          </w:p>
          <w:p w14:paraId="0E52CD52" w14:textId="77777777" w:rsidR="00563638" w:rsidRDefault="00563638" w:rsidP="00563638">
            <w:pPr>
              <w:jc w:val="both"/>
            </w:pPr>
            <w:r>
              <w:t>Tvorba třídního vzdělávacího programu.</w:t>
            </w:r>
          </w:p>
          <w:p w14:paraId="199B712C" w14:textId="77777777" w:rsidR="00563638" w:rsidRDefault="00563638" w:rsidP="00563638">
            <w:pPr>
              <w:jc w:val="both"/>
            </w:pPr>
            <w:r>
              <w:t>Jak hodnotit třídní vzdělávací program.</w:t>
            </w:r>
          </w:p>
          <w:p w14:paraId="7B51692A" w14:textId="77777777" w:rsidR="00563638" w:rsidRDefault="00563638" w:rsidP="00563638">
            <w:pPr>
              <w:jc w:val="both"/>
            </w:pPr>
            <w:r>
              <w:t>Jak realizovat síťování škol.</w:t>
            </w:r>
          </w:p>
          <w:p w14:paraId="7D3C7BB2" w14:textId="77777777" w:rsidR="00563638" w:rsidRDefault="00563638" w:rsidP="0058098F">
            <w:pPr>
              <w:jc w:val="both"/>
            </w:pPr>
            <w:r>
              <w:t>Jak připravit alternativní a inovativní projekty pro předškolní vzdělávání.</w:t>
            </w:r>
          </w:p>
          <w:p w14:paraId="14625D38" w14:textId="77777777" w:rsidR="0058098F" w:rsidRDefault="0058098F" w:rsidP="0058098F">
            <w:pPr>
              <w:jc w:val="both"/>
            </w:pPr>
          </w:p>
        </w:tc>
      </w:tr>
      <w:tr w:rsidR="00563638" w14:paraId="0CF315CA" w14:textId="77777777" w:rsidTr="00563638">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1679E616" w14:textId="77777777" w:rsidR="00563638" w:rsidRDefault="00563638" w:rsidP="00420E98">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5D7C847A" w14:textId="77777777" w:rsidR="00563638" w:rsidRDefault="00563638" w:rsidP="00420E98">
            <w:pPr>
              <w:spacing w:line="276" w:lineRule="auto"/>
              <w:jc w:val="both"/>
              <w:rPr>
                <w:lang w:eastAsia="en-US"/>
              </w:rPr>
            </w:pPr>
          </w:p>
        </w:tc>
      </w:tr>
      <w:tr w:rsidR="00563638" w14:paraId="260DABB1" w14:textId="77777777" w:rsidTr="00563638">
        <w:trPr>
          <w:trHeight w:val="1497"/>
          <w:jc w:val="center"/>
        </w:trPr>
        <w:tc>
          <w:tcPr>
            <w:tcW w:w="9854" w:type="dxa"/>
            <w:gridSpan w:val="8"/>
            <w:tcBorders>
              <w:top w:val="nil"/>
              <w:left w:val="single" w:sz="4" w:space="0" w:color="auto"/>
              <w:bottom w:val="single" w:sz="4" w:space="0" w:color="auto"/>
              <w:right w:val="single" w:sz="4" w:space="0" w:color="auto"/>
            </w:tcBorders>
          </w:tcPr>
          <w:p w14:paraId="64979536" w14:textId="77777777" w:rsidR="00563638" w:rsidRDefault="00563638" w:rsidP="00420E98">
            <w:pPr>
              <w:jc w:val="both"/>
              <w:rPr>
                <w:b/>
              </w:rPr>
            </w:pPr>
            <w:r>
              <w:rPr>
                <w:b/>
              </w:rPr>
              <w:t>Povinná</w:t>
            </w:r>
            <w:r w:rsidR="00A949D7">
              <w:rPr>
                <w:b/>
              </w:rPr>
              <w:t xml:space="preserve"> literatura</w:t>
            </w:r>
            <w:r>
              <w:rPr>
                <w:b/>
              </w:rPr>
              <w:t>:</w:t>
            </w:r>
          </w:p>
          <w:p w14:paraId="2644269D" w14:textId="77777777" w:rsidR="00563638" w:rsidRDefault="00563638" w:rsidP="009521B7">
            <w:r>
              <w:t xml:space="preserve">Burkovičová, R. (2008). </w:t>
            </w:r>
            <w:r w:rsidRPr="00EB3B67">
              <w:rPr>
                <w:i/>
                <w:iCs/>
              </w:rPr>
              <w:t>Pedagogické projektování a prezentace pedagogického projektu v učitelství pro mateřské školy</w:t>
            </w:r>
            <w:r>
              <w:t>. Ostrava: Ostravská univerzita v Ostravě.</w:t>
            </w:r>
          </w:p>
          <w:p w14:paraId="1F8A2164" w14:textId="77777777" w:rsidR="00563638" w:rsidRDefault="00563638" w:rsidP="009521B7">
            <w:r>
              <w:t>Prášilová, M.</w:t>
            </w:r>
            <w:r w:rsidR="00A2799A">
              <w:t>, &amp;</w:t>
            </w:r>
            <w:r w:rsidR="009521B7">
              <w:t xml:space="preserve"> </w:t>
            </w:r>
            <w:r>
              <w:t xml:space="preserve">Šmelová, E. (2010). </w:t>
            </w:r>
            <w:r w:rsidRPr="00EB3B67">
              <w:rPr>
                <w:i/>
                <w:iCs/>
              </w:rPr>
              <w:t xml:space="preserve">Kurikulum a jeho tvorba II. </w:t>
            </w:r>
            <w:r>
              <w:t>Olomouc: VUP.</w:t>
            </w:r>
          </w:p>
          <w:p w14:paraId="112FB054" w14:textId="77777777" w:rsidR="00563638" w:rsidRPr="00234B27" w:rsidRDefault="00563638" w:rsidP="009521B7">
            <w:r w:rsidRPr="00234B27">
              <w:t xml:space="preserve">Majerčíková, J. </w:t>
            </w:r>
            <w:r w:rsidR="009521B7">
              <w:t xml:space="preserve">et al. </w:t>
            </w:r>
            <w:r>
              <w:t xml:space="preserve">(2015). </w:t>
            </w:r>
            <w:r w:rsidRPr="00234B27">
              <w:rPr>
                <w:i/>
              </w:rPr>
              <w:t>Předškolní edukace a dítě.</w:t>
            </w:r>
            <w:r>
              <w:t xml:space="preserve"> Zlín: FHS UTB.</w:t>
            </w:r>
          </w:p>
          <w:p w14:paraId="6D8C466D" w14:textId="77777777" w:rsidR="00563638" w:rsidRDefault="00563638" w:rsidP="009521B7">
            <w:r>
              <w:t xml:space="preserve">Wiegerová, A. et al. (2015). </w:t>
            </w:r>
            <w:r w:rsidRPr="00234B27">
              <w:rPr>
                <w:i/>
              </w:rPr>
              <w:t>Profesionalizace učitele mateřské školy z pohledu reformy kurikula.</w:t>
            </w:r>
            <w:r>
              <w:t xml:space="preserve"> Zlín: FHS UTB.</w:t>
            </w:r>
          </w:p>
          <w:p w14:paraId="3976C17A" w14:textId="77777777" w:rsidR="009E6E7D" w:rsidRPr="00563638" w:rsidRDefault="009E6E7D" w:rsidP="0058098F">
            <w:pPr>
              <w:jc w:val="both"/>
            </w:pPr>
          </w:p>
          <w:p w14:paraId="1BE94528" w14:textId="77777777" w:rsidR="00563638" w:rsidRPr="00615AC0" w:rsidRDefault="00563638" w:rsidP="00420E98">
            <w:pPr>
              <w:jc w:val="both"/>
              <w:rPr>
                <w:b/>
                <w:bCs/>
              </w:rPr>
            </w:pPr>
            <w:r w:rsidRPr="00615AC0">
              <w:rPr>
                <w:b/>
                <w:bCs/>
              </w:rPr>
              <w:t>Doporučená</w:t>
            </w:r>
            <w:r w:rsidR="00A949D7">
              <w:rPr>
                <w:b/>
              </w:rPr>
              <w:t>literatura:</w:t>
            </w:r>
          </w:p>
          <w:p w14:paraId="5F0ECF38" w14:textId="77777777" w:rsidR="00563638" w:rsidRDefault="00563638" w:rsidP="00420E98">
            <w:pPr>
              <w:jc w:val="both"/>
            </w:pPr>
            <w:r>
              <w:t xml:space="preserve">Prášilová, M. (2006). </w:t>
            </w:r>
            <w:r w:rsidRPr="00EB3B67">
              <w:rPr>
                <w:i/>
                <w:iCs/>
              </w:rPr>
              <w:t xml:space="preserve">Tvorba vzdělávacího programu. </w:t>
            </w:r>
            <w:r>
              <w:t xml:space="preserve">Praha: TRITON. </w:t>
            </w:r>
          </w:p>
          <w:p w14:paraId="56308051" w14:textId="77777777" w:rsidR="00563638" w:rsidRDefault="00563638" w:rsidP="00420E98">
            <w:pPr>
              <w:jc w:val="both"/>
            </w:pPr>
            <w:r>
              <w:t xml:space="preserve">Svobodová. E. et al. (2010). </w:t>
            </w:r>
            <w:r w:rsidRPr="00EB3B67">
              <w:rPr>
                <w:i/>
                <w:iCs/>
              </w:rPr>
              <w:t xml:space="preserve">Vzdělávání v mateřské škole. </w:t>
            </w:r>
            <w:r>
              <w:t xml:space="preserve">Praha: Portál. </w:t>
            </w:r>
          </w:p>
          <w:p w14:paraId="1DB78FA0" w14:textId="77777777" w:rsidR="00563638" w:rsidRDefault="00563638" w:rsidP="0058098F">
            <w:pPr>
              <w:jc w:val="both"/>
              <w:rPr>
                <w:lang w:eastAsia="en-US"/>
              </w:rPr>
            </w:pPr>
          </w:p>
        </w:tc>
      </w:tr>
      <w:tr w:rsidR="00563638" w14:paraId="5BB48F9B" w14:textId="77777777" w:rsidTr="00563638">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75807279" w14:textId="77777777" w:rsidR="00563638" w:rsidRDefault="00563638" w:rsidP="00420E98">
            <w:pPr>
              <w:spacing w:line="276" w:lineRule="auto"/>
              <w:jc w:val="center"/>
              <w:rPr>
                <w:b/>
                <w:lang w:eastAsia="en-US"/>
              </w:rPr>
            </w:pPr>
            <w:r>
              <w:rPr>
                <w:b/>
                <w:lang w:eastAsia="en-US"/>
              </w:rPr>
              <w:t>Informace ke kombinované nebo distanční formě</w:t>
            </w:r>
          </w:p>
        </w:tc>
      </w:tr>
      <w:tr w:rsidR="00563638" w14:paraId="48F23E59" w14:textId="77777777" w:rsidTr="00563638">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8F60CB1" w14:textId="77777777" w:rsidR="00563638" w:rsidRDefault="00563638" w:rsidP="00420E98">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5251C4E8" w14:textId="77777777" w:rsidR="00563638" w:rsidRDefault="00563638" w:rsidP="00420E98">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5FBD39F" w14:textId="77777777" w:rsidR="00563638" w:rsidRDefault="00563638" w:rsidP="00420E98">
            <w:pPr>
              <w:spacing w:line="276" w:lineRule="auto"/>
              <w:jc w:val="both"/>
              <w:rPr>
                <w:b/>
                <w:lang w:eastAsia="en-US"/>
              </w:rPr>
            </w:pPr>
            <w:r>
              <w:rPr>
                <w:b/>
                <w:lang w:eastAsia="en-US"/>
              </w:rPr>
              <w:t xml:space="preserve">hodin </w:t>
            </w:r>
          </w:p>
        </w:tc>
      </w:tr>
      <w:tr w:rsidR="00563638" w14:paraId="35C3D243" w14:textId="77777777" w:rsidTr="00563638">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04EB008" w14:textId="77777777" w:rsidR="00563638" w:rsidRDefault="00563638" w:rsidP="00420E98">
            <w:pPr>
              <w:spacing w:line="276" w:lineRule="auto"/>
              <w:jc w:val="both"/>
              <w:rPr>
                <w:b/>
                <w:lang w:eastAsia="en-US"/>
              </w:rPr>
            </w:pPr>
            <w:r>
              <w:rPr>
                <w:b/>
                <w:lang w:eastAsia="en-US"/>
              </w:rPr>
              <w:t>Informace o způsobu kontaktu s</w:t>
            </w:r>
            <w:r w:rsidR="009521B7">
              <w:rPr>
                <w:b/>
                <w:lang w:eastAsia="en-US"/>
              </w:rPr>
              <w:t> </w:t>
            </w:r>
            <w:r>
              <w:rPr>
                <w:b/>
                <w:lang w:eastAsia="en-US"/>
              </w:rPr>
              <w:t>vyučujícím</w:t>
            </w:r>
          </w:p>
        </w:tc>
      </w:tr>
      <w:tr w:rsidR="00563638" w14:paraId="4DDB79D5" w14:textId="77777777" w:rsidTr="00740D67">
        <w:trPr>
          <w:trHeight w:val="70"/>
          <w:jc w:val="center"/>
        </w:trPr>
        <w:tc>
          <w:tcPr>
            <w:tcW w:w="9854" w:type="dxa"/>
            <w:gridSpan w:val="8"/>
            <w:tcBorders>
              <w:top w:val="single" w:sz="4" w:space="0" w:color="auto"/>
              <w:left w:val="single" w:sz="4" w:space="0" w:color="auto"/>
              <w:bottom w:val="single" w:sz="4" w:space="0" w:color="auto"/>
              <w:right w:val="single" w:sz="4" w:space="0" w:color="auto"/>
            </w:tcBorders>
          </w:tcPr>
          <w:p w14:paraId="34662663" w14:textId="77777777" w:rsidR="00563638" w:rsidRDefault="00563638" w:rsidP="00420E98">
            <w:pPr>
              <w:spacing w:line="276" w:lineRule="auto"/>
              <w:jc w:val="both"/>
              <w:rPr>
                <w:lang w:eastAsia="en-US"/>
              </w:rPr>
            </w:pPr>
          </w:p>
        </w:tc>
      </w:tr>
    </w:tbl>
    <w:p w14:paraId="77DDC05C" w14:textId="77777777" w:rsidR="009D4D92" w:rsidRDefault="009D4D92">
      <w:pPr>
        <w:rPr>
          <w:b/>
          <w:sz w:val="28"/>
        </w:rPr>
      </w:pPr>
    </w:p>
    <w:p w14:paraId="11297D6A" w14:textId="77777777" w:rsidR="009D4D92" w:rsidRDefault="009D4D92">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D4D92" w14:paraId="11974F53" w14:textId="77777777" w:rsidTr="009C1422">
        <w:trPr>
          <w:jc w:val="center"/>
        </w:trPr>
        <w:tc>
          <w:tcPr>
            <w:tcW w:w="9855" w:type="dxa"/>
            <w:gridSpan w:val="8"/>
            <w:tcBorders>
              <w:bottom w:val="double" w:sz="4" w:space="0" w:color="auto"/>
            </w:tcBorders>
            <w:shd w:val="clear" w:color="auto" w:fill="BDD6EE"/>
          </w:tcPr>
          <w:p w14:paraId="7FBD05E0" w14:textId="77777777" w:rsidR="009D4D92" w:rsidRDefault="009D4D92" w:rsidP="009C1422">
            <w:pPr>
              <w:jc w:val="both"/>
              <w:rPr>
                <w:b/>
                <w:sz w:val="28"/>
              </w:rPr>
            </w:pPr>
            <w:r>
              <w:br w:type="page"/>
            </w:r>
            <w:r>
              <w:rPr>
                <w:b/>
                <w:sz w:val="28"/>
              </w:rPr>
              <w:t>B-III – Charakteristika studijního předmětu</w:t>
            </w:r>
          </w:p>
        </w:tc>
      </w:tr>
      <w:tr w:rsidR="009D4D92" w14:paraId="30121850" w14:textId="77777777" w:rsidTr="009C1422">
        <w:trPr>
          <w:jc w:val="center"/>
        </w:trPr>
        <w:tc>
          <w:tcPr>
            <w:tcW w:w="3086" w:type="dxa"/>
            <w:tcBorders>
              <w:top w:val="double" w:sz="4" w:space="0" w:color="auto"/>
            </w:tcBorders>
            <w:shd w:val="clear" w:color="auto" w:fill="F7CAAC"/>
          </w:tcPr>
          <w:p w14:paraId="74CADAD2" w14:textId="77777777" w:rsidR="009D4D92" w:rsidRDefault="009D4D92" w:rsidP="009C1422">
            <w:pPr>
              <w:jc w:val="both"/>
              <w:rPr>
                <w:b/>
              </w:rPr>
            </w:pPr>
            <w:r>
              <w:rPr>
                <w:b/>
              </w:rPr>
              <w:t>Název studijního předmětu</w:t>
            </w:r>
          </w:p>
        </w:tc>
        <w:tc>
          <w:tcPr>
            <w:tcW w:w="6769" w:type="dxa"/>
            <w:gridSpan w:val="7"/>
            <w:tcBorders>
              <w:top w:val="double" w:sz="4" w:space="0" w:color="auto"/>
            </w:tcBorders>
          </w:tcPr>
          <w:p w14:paraId="2539A8EB" w14:textId="77777777" w:rsidR="009D4D92" w:rsidRDefault="009D4D92" w:rsidP="009C1422">
            <w:pPr>
              <w:jc w:val="both"/>
            </w:pPr>
            <w:r>
              <w:t>Školská legislativa a dokumentace</w:t>
            </w:r>
          </w:p>
        </w:tc>
      </w:tr>
      <w:tr w:rsidR="009D4D92" w14:paraId="1C89D11F" w14:textId="77777777" w:rsidTr="009C1422">
        <w:trPr>
          <w:jc w:val="center"/>
        </w:trPr>
        <w:tc>
          <w:tcPr>
            <w:tcW w:w="3086" w:type="dxa"/>
            <w:shd w:val="clear" w:color="auto" w:fill="F7CAAC"/>
          </w:tcPr>
          <w:p w14:paraId="413B7FD7" w14:textId="77777777" w:rsidR="009D4D92" w:rsidRDefault="009D4D92" w:rsidP="009C1422">
            <w:pPr>
              <w:jc w:val="both"/>
              <w:rPr>
                <w:b/>
              </w:rPr>
            </w:pPr>
            <w:r>
              <w:rPr>
                <w:b/>
              </w:rPr>
              <w:t>Typ předmětu</w:t>
            </w:r>
          </w:p>
        </w:tc>
        <w:tc>
          <w:tcPr>
            <w:tcW w:w="3406" w:type="dxa"/>
            <w:gridSpan w:val="4"/>
          </w:tcPr>
          <w:p w14:paraId="22A43F96" w14:textId="77777777" w:rsidR="009D4D92" w:rsidRDefault="009D4D92" w:rsidP="009C1422">
            <w:pPr>
              <w:jc w:val="both"/>
            </w:pPr>
            <w:r>
              <w:t>povinný, PZ</w:t>
            </w:r>
          </w:p>
        </w:tc>
        <w:tc>
          <w:tcPr>
            <w:tcW w:w="2695" w:type="dxa"/>
            <w:gridSpan w:val="2"/>
            <w:shd w:val="clear" w:color="auto" w:fill="F7CAAC"/>
          </w:tcPr>
          <w:p w14:paraId="1228273A" w14:textId="77777777" w:rsidR="009D4D92" w:rsidRDefault="009D4D92" w:rsidP="009C1422">
            <w:pPr>
              <w:jc w:val="both"/>
            </w:pPr>
            <w:r>
              <w:rPr>
                <w:b/>
              </w:rPr>
              <w:t>doporučený ročník / semestr</w:t>
            </w:r>
          </w:p>
        </w:tc>
        <w:tc>
          <w:tcPr>
            <w:tcW w:w="668" w:type="dxa"/>
          </w:tcPr>
          <w:p w14:paraId="2975855C" w14:textId="77777777" w:rsidR="009D4D92" w:rsidRDefault="009D4D92" w:rsidP="009C1422">
            <w:pPr>
              <w:jc w:val="both"/>
            </w:pPr>
            <w:r>
              <w:t>2/LS</w:t>
            </w:r>
          </w:p>
        </w:tc>
      </w:tr>
      <w:tr w:rsidR="009D4D92" w14:paraId="1C6A16F8" w14:textId="77777777" w:rsidTr="009C1422">
        <w:trPr>
          <w:jc w:val="center"/>
        </w:trPr>
        <w:tc>
          <w:tcPr>
            <w:tcW w:w="3086" w:type="dxa"/>
            <w:shd w:val="clear" w:color="auto" w:fill="F7CAAC"/>
          </w:tcPr>
          <w:p w14:paraId="6E285CAA" w14:textId="77777777" w:rsidR="009D4D92" w:rsidRDefault="009D4D92" w:rsidP="009C1422">
            <w:pPr>
              <w:jc w:val="both"/>
              <w:rPr>
                <w:b/>
              </w:rPr>
            </w:pPr>
            <w:r>
              <w:rPr>
                <w:b/>
              </w:rPr>
              <w:t>Rozsah studijního předmětu</w:t>
            </w:r>
          </w:p>
        </w:tc>
        <w:tc>
          <w:tcPr>
            <w:tcW w:w="1701" w:type="dxa"/>
            <w:gridSpan w:val="2"/>
          </w:tcPr>
          <w:p w14:paraId="1D77CDC3" w14:textId="77777777" w:rsidR="009D4D92" w:rsidRDefault="009D4D92" w:rsidP="009C1422">
            <w:pPr>
              <w:jc w:val="both"/>
            </w:pPr>
            <w:r>
              <w:t>14p+28s</w:t>
            </w:r>
          </w:p>
        </w:tc>
        <w:tc>
          <w:tcPr>
            <w:tcW w:w="889" w:type="dxa"/>
            <w:shd w:val="clear" w:color="auto" w:fill="F7CAAC"/>
          </w:tcPr>
          <w:p w14:paraId="181D69D0" w14:textId="77777777" w:rsidR="009D4D92" w:rsidRDefault="009D4D92" w:rsidP="009C1422">
            <w:pPr>
              <w:jc w:val="both"/>
              <w:rPr>
                <w:b/>
              </w:rPr>
            </w:pPr>
            <w:r>
              <w:rPr>
                <w:b/>
              </w:rPr>
              <w:t xml:space="preserve">hod. </w:t>
            </w:r>
          </w:p>
        </w:tc>
        <w:tc>
          <w:tcPr>
            <w:tcW w:w="816" w:type="dxa"/>
          </w:tcPr>
          <w:p w14:paraId="3B711E57" w14:textId="77777777" w:rsidR="009D4D92" w:rsidRDefault="009D4D92" w:rsidP="009C1422">
            <w:pPr>
              <w:jc w:val="both"/>
            </w:pPr>
            <w:r>
              <w:t>42</w:t>
            </w:r>
          </w:p>
        </w:tc>
        <w:tc>
          <w:tcPr>
            <w:tcW w:w="2156" w:type="dxa"/>
            <w:shd w:val="clear" w:color="auto" w:fill="F7CAAC"/>
          </w:tcPr>
          <w:p w14:paraId="7DA5B7E8" w14:textId="77777777" w:rsidR="009D4D92" w:rsidRDefault="009D4D92" w:rsidP="009C1422">
            <w:pPr>
              <w:jc w:val="both"/>
              <w:rPr>
                <w:b/>
              </w:rPr>
            </w:pPr>
            <w:r>
              <w:rPr>
                <w:b/>
              </w:rPr>
              <w:t>kreditů</w:t>
            </w:r>
          </w:p>
        </w:tc>
        <w:tc>
          <w:tcPr>
            <w:tcW w:w="1207" w:type="dxa"/>
            <w:gridSpan w:val="2"/>
          </w:tcPr>
          <w:p w14:paraId="598D4A59" w14:textId="77777777" w:rsidR="009D4D92" w:rsidRDefault="009D4D92" w:rsidP="009C1422">
            <w:pPr>
              <w:jc w:val="both"/>
            </w:pPr>
            <w:r>
              <w:t>4</w:t>
            </w:r>
          </w:p>
        </w:tc>
      </w:tr>
      <w:tr w:rsidR="009D4D92" w14:paraId="1FCA0370" w14:textId="77777777" w:rsidTr="009C1422">
        <w:trPr>
          <w:jc w:val="center"/>
        </w:trPr>
        <w:tc>
          <w:tcPr>
            <w:tcW w:w="3086" w:type="dxa"/>
            <w:shd w:val="clear" w:color="auto" w:fill="F7CAAC"/>
          </w:tcPr>
          <w:p w14:paraId="2CFFEB61" w14:textId="77777777" w:rsidR="009D4D92" w:rsidRDefault="009D4D92" w:rsidP="009C1422">
            <w:pPr>
              <w:jc w:val="both"/>
              <w:rPr>
                <w:b/>
                <w:sz w:val="22"/>
              </w:rPr>
            </w:pPr>
            <w:r>
              <w:rPr>
                <w:b/>
              </w:rPr>
              <w:t>Prerekvizity, korekvizity, ekvivalence</w:t>
            </w:r>
          </w:p>
        </w:tc>
        <w:tc>
          <w:tcPr>
            <w:tcW w:w="6769" w:type="dxa"/>
            <w:gridSpan w:val="7"/>
          </w:tcPr>
          <w:p w14:paraId="70F5C66C" w14:textId="77777777" w:rsidR="009D4D92" w:rsidRDefault="009D4D92" w:rsidP="009C1422">
            <w:pPr>
              <w:jc w:val="both"/>
            </w:pPr>
          </w:p>
        </w:tc>
      </w:tr>
      <w:tr w:rsidR="009D4D92" w14:paraId="348A7296" w14:textId="77777777" w:rsidTr="009C1422">
        <w:trPr>
          <w:jc w:val="center"/>
        </w:trPr>
        <w:tc>
          <w:tcPr>
            <w:tcW w:w="3086" w:type="dxa"/>
            <w:shd w:val="clear" w:color="auto" w:fill="F7CAAC"/>
          </w:tcPr>
          <w:p w14:paraId="23F2B03D" w14:textId="77777777" w:rsidR="009D4D92" w:rsidRDefault="009D4D92" w:rsidP="009C1422">
            <w:pPr>
              <w:jc w:val="both"/>
              <w:rPr>
                <w:b/>
              </w:rPr>
            </w:pPr>
            <w:r>
              <w:rPr>
                <w:b/>
              </w:rPr>
              <w:t>Způsob ověření studijních výsledků</w:t>
            </w:r>
          </w:p>
        </w:tc>
        <w:tc>
          <w:tcPr>
            <w:tcW w:w="3406" w:type="dxa"/>
            <w:gridSpan w:val="4"/>
          </w:tcPr>
          <w:p w14:paraId="305FD1C1" w14:textId="77777777" w:rsidR="009D4D92" w:rsidRDefault="009D4D92" w:rsidP="0058098F">
            <w:pPr>
              <w:jc w:val="both"/>
            </w:pPr>
            <w:r>
              <w:t>zápočet, zkouška</w:t>
            </w:r>
          </w:p>
        </w:tc>
        <w:tc>
          <w:tcPr>
            <w:tcW w:w="2156" w:type="dxa"/>
            <w:shd w:val="clear" w:color="auto" w:fill="F7CAAC"/>
          </w:tcPr>
          <w:p w14:paraId="66FE986D" w14:textId="77777777" w:rsidR="009D4D92" w:rsidRDefault="009D4D92" w:rsidP="009C1422">
            <w:pPr>
              <w:jc w:val="both"/>
              <w:rPr>
                <w:b/>
              </w:rPr>
            </w:pPr>
            <w:r>
              <w:rPr>
                <w:b/>
              </w:rPr>
              <w:t>Forma výuky</w:t>
            </w:r>
          </w:p>
        </w:tc>
        <w:tc>
          <w:tcPr>
            <w:tcW w:w="1207" w:type="dxa"/>
            <w:gridSpan w:val="2"/>
          </w:tcPr>
          <w:p w14:paraId="502A7A18" w14:textId="77777777" w:rsidR="009D4D92" w:rsidRDefault="009D4D92" w:rsidP="0058098F">
            <w:pPr>
              <w:jc w:val="both"/>
            </w:pPr>
            <w:r>
              <w:t xml:space="preserve">přednáška, </w:t>
            </w:r>
          </w:p>
          <w:p w14:paraId="089AC529" w14:textId="77777777" w:rsidR="009D4D92" w:rsidRDefault="009D4D92" w:rsidP="009C1422">
            <w:pPr>
              <w:jc w:val="both"/>
            </w:pPr>
            <w:r>
              <w:t>seminář</w:t>
            </w:r>
          </w:p>
        </w:tc>
      </w:tr>
      <w:tr w:rsidR="009D4D92" w14:paraId="622B0B65" w14:textId="77777777" w:rsidTr="009C1422">
        <w:trPr>
          <w:jc w:val="center"/>
        </w:trPr>
        <w:tc>
          <w:tcPr>
            <w:tcW w:w="3086" w:type="dxa"/>
            <w:shd w:val="clear" w:color="auto" w:fill="F7CAAC"/>
          </w:tcPr>
          <w:p w14:paraId="3E5AC347" w14:textId="77777777" w:rsidR="009D4D92" w:rsidRDefault="009D4D92" w:rsidP="009C1422">
            <w:pPr>
              <w:jc w:val="both"/>
              <w:rPr>
                <w:b/>
              </w:rPr>
            </w:pPr>
            <w:r>
              <w:rPr>
                <w:b/>
              </w:rPr>
              <w:t>Forma způsobu ověření studijních výsledků a další požadavky na studenta</w:t>
            </w:r>
          </w:p>
        </w:tc>
        <w:tc>
          <w:tcPr>
            <w:tcW w:w="6769" w:type="dxa"/>
            <w:gridSpan w:val="7"/>
            <w:tcBorders>
              <w:bottom w:val="nil"/>
            </w:tcBorders>
          </w:tcPr>
          <w:p w14:paraId="3B024C04" w14:textId="77777777" w:rsidR="009D4D92" w:rsidRDefault="004C3D4D" w:rsidP="0058098F">
            <w:pPr>
              <w:jc w:val="both"/>
            </w:pPr>
            <w:r>
              <w:t xml:space="preserve">Referát. </w:t>
            </w:r>
            <w:r w:rsidR="009D4D92">
              <w:t>Písemná zkouška.</w:t>
            </w:r>
          </w:p>
        </w:tc>
      </w:tr>
      <w:tr w:rsidR="009D4D92" w14:paraId="2D956B73" w14:textId="77777777" w:rsidTr="009E6E7D">
        <w:trPr>
          <w:trHeight w:val="70"/>
          <w:jc w:val="center"/>
        </w:trPr>
        <w:tc>
          <w:tcPr>
            <w:tcW w:w="9855" w:type="dxa"/>
            <w:gridSpan w:val="8"/>
            <w:tcBorders>
              <w:top w:val="nil"/>
            </w:tcBorders>
          </w:tcPr>
          <w:p w14:paraId="286108A5" w14:textId="77777777" w:rsidR="009D4D92" w:rsidRDefault="009D4D92" w:rsidP="009C1422">
            <w:pPr>
              <w:jc w:val="both"/>
            </w:pPr>
          </w:p>
        </w:tc>
      </w:tr>
      <w:tr w:rsidR="009D4D92" w14:paraId="19A89A4E" w14:textId="77777777" w:rsidTr="009C1422">
        <w:trPr>
          <w:trHeight w:val="197"/>
          <w:jc w:val="center"/>
        </w:trPr>
        <w:tc>
          <w:tcPr>
            <w:tcW w:w="3086" w:type="dxa"/>
            <w:tcBorders>
              <w:top w:val="nil"/>
            </w:tcBorders>
            <w:shd w:val="clear" w:color="auto" w:fill="F7CAAC"/>
          </w:tcPr>
          <w:p w14:paraId="5847D585" w14:textId="77777777" w:rsidR="009D4D92" w:rsidRDefault="009D4D92" w:rsidP="009C1422">
            <w:pPr>
              <w:jc w:val="both"/>
              <w:rPr>
                <w:b/>
              </w:rPr>
            </w:pPr>
            <w:r>
              <w:rPr>
                <w:b/>
              </w:rPr>
              <w:t>Garant předmětu</w:t>
            </w:r>
          </w:p>
        </w:tc>
        <w:tc>
          <w:tcPr>
            <w:tcW w:w="6769" w:type="dxa"/>
            <w:gridSpan w:val="7"/>
            <w:tcBorders>
              <w:top w:val="nil"/>
            </w:tcBorders>
          </w:tcPr>
          <w:p w14:paraId="56D738BD" w14:textId="77777777" w:rsidR="009D4D92" w:rsidRDefault="00A2799A" w:rsidP="0058098F">
            <w:pPr>
              <w:jc w:val="both"/>
            </w:pPr>
            <w:r w:rsidRPr="00A2799A">
              <w:t>doc. PaedDr. Adriana Wiegerová, PhD.</w:t>
            </w:r>
          </w:p>
        </w:tc>
      </w:tr>
      <w:tr w:rsidR="009D4D92" w14:paraId="390CCB94" w14:textId="77777777" w:rsidTr="009C1422">
        <w:trPr>
          <w:trHeight w:val="243"/>
          <w:jc w:val="center"/>
        </w:trPr>
        <w:tc>
          <w:tcPr>
            <w:tcW w:w="3086" w:type="dxa"/>
            <w:tcBorders>
              <w:top w:val="nil"/>
            </w:tcBorders>
            <w:shd w:val="clear" w:color="auto" w:fill="F7CAAC"/>
          </w:tcPr>
          <w:p w14:paraId="74346E89" w14:textId="77777777" w:rsidR="009D4D92" w:rsidRDefault="009D4D92" w:rsidP="009C1422">
            <w:pPr>
              <w:jc w:val="both"/>
              <w:rPr>
                <w:b/>
              </w:rPr>
            </w:pPr>
            <w:r>
              <w:rPr>
                <w:b/>
              </w:rPr>
              <w:t>Zapojení garanta do výuky předmětu</w:t>
            </w:r>
          </w:p>
        </w:tc>
        <w:tc>
          <w:tcPr>
            <w:tcW w:w="6769" w:type="dxa"/>
            <w:gridSpan w:val="7"/>
            <w:tcBorders>
              <w:top w:val="nil"/>
            </w:tcBorders>
          </w:tcPr>
          <w:p w14:paraId="1A81738F" w14:textId="77777777" w:rsidR="009D4D92" w:rsidRDefault="00EB1974" w:rsidP="0058098F">
            <w:pPr>
              <w:jc w:val="both"/>
            </w:pPr>
            <w:r>
              <w:t>P</w:t>
            </w:r>
            <w:r w:rsidR="009D4D92">
              <w:t>řednášející</w:t>
            </w:r>
            <w:r>
              <w:t>, vede seminář</w:t>
            </w:r>
          </w:p>
          <w:p w14:paraId="733AFD1A" w14:textId="77777777" w:rsidR="009D4D92" w:rsidRDefault="009D4D92" w:rsidP="009C1422">
            <w:pPr>
              <w:jc w:val="both"/>
            </w:pPr>
          </w:p>
        </w:tc>
      </w:tr>
      <w:tr w:rsidR="009D4D92" w14:paraId="6504F04F" w14:textId="77777777" w:rsidTr="009C1422">
        <w:trPr>
          <w:jc w:val="center"/>
        </w:trPr>
        <w:tc>
          <w:tcPr>
            <w:tcW w:w="3086" w:type="dxa"/>
            <w:shd w:val="clear" w:color="auto" w:fill="F7CAAC"/>
          </w:tcPr>
          <w:p w14:paraId="3AEAAD6E" w14:textId="77777777" w:rsidR="009D4D92" w:rsidRDefault="009D4D92" w:rsidP="009C1422">
            <w:pPr>
              <w:jc w:val="both"/>
              <w:rPr>
                <w:b/>
              </w:rPr>
            </w:pPr>
            <w:r>
              <w:rPr>
                <w:b/>
              </w:rPr>
              <w:t>Vyučující</w:t>
            </w:r>
          </w:p>
        </w:tc>
        <w:tc>
          <w:tcPr>
            <w:tcW w:w="6769" w:type="dxa"/>
            <w:gridSpan w:val="7"/>
            <w:tcBorders>
              <w:bottom w:val="nil"/>
            </w:tcBorders>
          </w:tcPr>
          <w:p w14:paraId="580C256F" w14:textId="77777777" w:rsidR="009D4D92" w:rsidRPr="00A2799A" w:rsidRDefault="00A2799A" w:rsidP="00A2799A">
            <w:pPr>
              <w:rPr>
                <w:b/>
              </w:rPr>
            </w:pPr>
            <w:r w:rsidRPr="00A2799A">
              <w:t xml:space="preserve"> doc. PaedDr. Adriana Wiegerová, PhD.</w:t>
            </w:r>
            <w:r>
              <w:t>,</w:t>
            </w:r>
            <w:r>
              <w:rPr>
                <w:b/>
              </w:rPr>
              <w:t xml:space="preserve"> </w:t>
            </w:r>
            <w:r w:rsidRPr="00934448">
              <w:t>50%</w:t>
            </w:r>
            <w:r>
              <w:t xml:space="preserve"> / Mgr. Markéta Hrozová, </w:t>
            </w:r>
            <w:r w:rsidR="00844839">
              <w:t>Ph.D., 50%</w:t>
            </w:r>
          </w:p>
        </w:tc>
      </w:tr>
      <w:tr w:rsidR="009D4D92" w14:paraId="25AE2443" w14:textId="77777777" w:rsidTr="00607470">
        <w:trPr>
          <w:trHeight w:val="70"/>
          <w:jc w:val="center"/>
        </w:trPr>
        <w:tc>
          <w:tcPr>
            <w:tcW w:w="9855" w:type="dxa"/>
            <w:gridSpan w:val="8"/>
            <w:tcBorders>
              <w:top w:val="nil"/>
            </w:tcBorders>
          </w:tcPr>
          <w:p w14:paraId="0983F080" w14:textId="77777777" w:rsidR="009D4D92" w:rsidRDefault="009D4D92" w:rsidP="009C1422">
            <w:pPr>
              <w:jc w:val="both"/>
            </w:pPr>
          </w:p>
        </w:tc>
      </w:tr>
      <w:tr w:rsidR="009D4D92" w14:paraId="3E6956F5" w14:textId="77777777" w:rsidTr="009C1422">
        <w:trPr>
          <w:jc w:val="center"/>
        </w:trPr>
        <w:tc>
          <w:tcPr>
            <w:tcW w:w="3086" w:type="dxa"/>
            <w:shd w:val="clear" w:color="auto" w:fill="F7CAAC"/>
          </w:tcPr>
          <w:p w14:paraId="24B1D5F0" w14:textId="77777777" w:rsidR="009D4D92" w:rsidRDefault="009D4D92" w:rsidP="009C1422">
            <w:pPr>
              <w:jc w:val="both"/>
              <w:rPr>
                <w:b/>
              </w:rPr>
            </w:pPr>
            <w:r>
              <w:rPr>
                <w:b/>
              </w:rPr>
              <w:t>Stručná anotace předmětu</w:t>
            </w:r>
          </w:p>
        </w:tc>
        <w:tc>
          <w:tcPr>
            <w:tcW w:w="6769" w:type="dxa"/>
            <w:gridSpan w:val="7"/>
            <w:tcBorders>
              <w:bottom w:val="nil"/>
            </w:tcBorders>
          </w:tcPr>
          <w:p w14:paraId="5569297C" w14:textId="77777777" w:rsidR="009D4D92" w:rsidRDefault="009D4D92" w:rsidP="009C1422">
            <w:pPr>
              <w:jc w:val="both"/>
            </w:pPr>
          </w:p>
        </w:tc>
      </w:tr>
      <w:tr w:rsidR="009D4D92" w14:paraId="49CDFF29" w14:textId="77777777" w:rsidTr="009E6E7D">
        <w:trPr>
          <w:trHeight w:val="3053"/>
          <w:jc w:val="center"/>
        </w:trPr>
        <w:tc>
          <w:tcPr>
            <w:tcW w:w="9855" w:type="dxa"/>
            <w:gridSpan w:val="8"/>
            <w:tcBorders>
              <w:top w:val="nil"/>
              <w:bottom w:val="single" w:sz="12" w:space="0" w:color="auto"/>
            </w:tcBorders>
          </w:tcPr>
          <w:p w14:paraId="6A39D7D5" w14:textId="77777777" w:rsidR="009D4D92" w:rsidRPr="009C2AA7" w:rsidRDefault="009D4D92" w:rsidP="009521B7">
            <w:r w:rsidRPr="009C2AA7">
              <w:t>Školská politika EU</w:t>
            </w:r>
            <w:r w:rsidR="002D5994">
              <w:t>.</w:t>
            </w:r>
          </w:p>
          <w:p w14:paraId="4819F69F" w14:textId="77777777" w:rsidR="009D4D92" w:rsidRPr="009C2AA7" w:rsidRDefault="009D4D92" w:rsidP="009521B7">
            <w:r w:rsidRPr="009C2AA7">
              <w:t>Evropské projekty v oblasti školství</w:t>
            </w:r>
            <w:r w:rsidR="002D5994">
              <w:t>.</w:t>
            </w:r>
          </w:p>
          <w:p w14:paraId="27170F59" w14:textId="77777777" w:rsidR="009D4D92" w:rsidRPr="009C2AA7" w:rsidRDefault="009D4D92" w:rsidP="009521B7">
            <w:r w:rsidRPr="009C2AA7">
              <w:t>Systém vzdělávání ČR</w:t>
            </w:r>
            <w:r w:rsidR="002D5994">
              <w:t>.</w:t>
            </w:r>
          </w:p>
          <w:p w14:paraId="3AB49E27" w14:textId="77777777" w:rsidR="009D4D92" w:rsidRPr="009C2AA7" w:rsidRDefault="009D4D92" w:rsidP="009521B7">
            <w:r w:rsidRPr="009C2AA7">
              <w:t>Školská politika ČR</w:t>
            </w:r>
            <w:r w:rsidR="002D5994">
              <w:t>.</w:t>
            </w:r>
          </w:p>
          <w:p w14:paraId="3E240952" w14:textId="77777777" w:rsidR="009D4D92" w:rsidRPr="009C2AA7" w:rsidRDefault="009D4D92" w:rsidP="009521B7">
            <w:r w:rsidRPr="009C2AA7">
              <w:t>Kurikulární dokumenty na národní úrovni v ČR (Bílá kniha, RVP, dlouhodobé záměry vzdělávání)</w:t>
            </w:r>
            <w:r w:rsidR="002D5994">
              <w:t>.</w:t>
            </w:r>
          </w:p>
          <w:p w14:paraId="07866FC0" w14:textId="77777777" w:rsidR="009D4D92" w:rsidRPr="009C2AA7" w:rsidRDefault="009D4D92" w:rsidP="009521B7">
            <w:r w:rsidRPr="008474DD">
              <w:rPr>
                <w:color w:val="000000"/>
                <w:shd w:val="clear" w:color="auto" w:fill="FFFFFF"/>
              </w:rPr>
              <w:t>Školský zákon</w:t>
            </w:r>
            <w:r w:rsidR="002D5994">
              <w:rPr>
                <w:color w:val="000000"/>
                <w:shd w:val="clear" w:color="auto" w:fill="FFFFFF"/>
              </w:rPr>
              <w:t>.</w:t>
            </w:r>
          </w:p>
          <w:p w14:paraId="4B79CDE0" w14:textId="77777777" w:rsidR="009D4D92" w:rsidRPr="009C2AA7" w:rsidRDefault="009D4D92" w:rsidP="009521B7">
            <w:r w:rsidRPr="008474DD">
              <w:rPr>
                <w:color w:val="000000"/>
                <w:shd w:val="clear" w:color="auto" w:fill="FFFFFF"/>
              </w:rPr>
              <w:t>Zákon o pedagogických pracovnících</w:t>
            </w:r>
            <w:r w:rsidR="002D5994">
              <w:rPr>
                <w:color w:val="000000"/>
                <w:shd w:val="clear" w:color="auto" w:fill="FFFFFF"/>
              </w:rPr>
              <w:t>.</w:t>
            </w:r>
          </w:p>
          <w:p w14:paraId="1ADBDBE6" w14:textId="77777777" w:rsidR="009D4D92" w:rsidRPr="009C2AA7" w:rsidRDefault="009D4D92" w:rsidP="009521B7">
            <w:r w:rsidRPr="009C2AA7">
              <w:t>Zákoník práce</w:t>
            </w:r>
            <w:r w:rsidR="002D5994">
              <w:t>.</w:t>
            </w:r>
          </w:p>
          <w:p w14:paraId="7F8FD201" w14:textId="77777777" w:rsidR="009D4D92" w:rsidRPr="009C2AA7" w:rsidRDefault="009D4D92" w:rsidP="009521B7">
            <w:r w:rsidRPr="008474DD">
              <w:rPr>
                <w:color w:val="000000"/>
                <w:shd w:val="clear" w:color="auto" w:fill="FFFFFF"/>
              </w:rPr>
              <w:t>Zákon o poskytování služby péče o dítě v dětské skupině a o změně souvisejících zákonů</w:t>
            </w:r>
            <w:r w:rsidR="002D5994">
              <w:rPr>
                <w:color w:val="000000"/>
                <w:shd w:val="clear" w:color="auto" w:fill="FFFFFF"/>
              </w:rPr>
              <w:t>.</w:t>
            </w:r>
          </w:p>
          <w:p w14:paraId="4B786D32" w14:textId="77777777" w:rsidR="009D4D92" w:rsidRPr="009C2AA7" w:rsidRDefault="009D4D92" w:rsidP="009521B7">
            <w:r w:rsidRPr="008474DD">
              <w:rPr>
                <w:color w:val="000000"/>
                <w:shd w:val="clear" w:color="auto" w:fill="FFFFFF"/>
              </w:rPr>
              <w:t>Zákon o poskytování dotací soukromým školám, předškolním a školským zařízením</w:t>
            </w:r>
            <w:r w:rsidR="002D5994">
              <w:rPr>
                <w:color w:val="000000"/>
                <w:shd w:val="clear" w:color="auto" w:fill="FFFFFF"/>
              </w:rPr>
              <w:t>.</w:t>
            </w:r>
          </w:p>
          <w:p w14:paraId="6601E251" w14:textId="77777777" w:rsidR="009D4D92" w:rsidRPr="009C2AA7" w:rsidRDefault="009D4D92" w:rsidP="009521B7">
            <w:r w:rsidRPr="008474DD">
              <w:rPr>
                <w:color w:val="000000"/>
                <w:shd w:val="clear" w:color="auto" w:fill="FFFFFF"/>
              </w:rPr>
              <w:t>Další předpisy na úrovni školství ČR</w:t>
            </w:r>
            <w:r w:rsidR="002D5994">
              <w:rPr>
                <w:color w:val="000000"/>
                <w:shd w:val="clear" w:color="auto" w:fill="FFFFFF"/>
              </w:rPr>
              <w:t>.</w:t>
            </w:r>
          </w:p>
          <w:p w14:paraId="71541E61" w14:textId="77777777" w:rsidR="009D4D92" w:rsidRPr="009C2AA7" w:rsidRDefault="009D4D92" w:rsidP="009521B7">
            <w:r w:rsidRPr="008474DD">
              <w:rPr>
                <w:color w:val="000000"/>
                <w:shd w:val="clear" w:color="auto" w:fill="FFFFFF"/>
              </w:rPr>
              <w:t>Interní školní předpisy</w:t>
            </w:r>
            <w:r w:rsidR="002D5994">
              <w:rPr>
                <w:color w:val="000000"/>
                <w:shd w:val="clear" w:color="auto" w:fill="FFFFFF"/>
              </w:rPr>
              <w:t>.</w:t>
            </w:r>
          </w:p>
          <w:p w14:paraId="431E7117" w14:textId="77777777" w:rsidR="009D4D92" w:rsidRPr="003D6762" w:rsidRDefault="009D4D92" w:rsidP="009521B7">
            <w:r w:rsidRPr="008474DD">
              <w:rPr>
                <w:color w:val="000000"/>
                <w:shd w:val="clear" w:color="auto" w:fill="FFFFFF"/>
              </w:rPr>
              <w:t>Problematika řízení školy a příslušné dokumentace</w:t>
            </w:r>
            <w:r w:rsidR="002D5994">
              <w:rPr>
                <w:color w:val="000000"/>
                <w:shd w:val="clear" w:color="auto" w:fill="FFFFFF"/>
              </w:rPr>
              <w:t>.</w:t>
            </w:r>
          </w:p>
          <w:p w14:paraId="01E550F5" w14:textId="77777777" w:rsidR="009D4D92" w:rsidRDefault="009D4D92" w:rsidP="009521B7">
            <w:pPr>
              <w:rPr>
                <w:color w:val="000000"/>
                <w:shd w:val="clear" w:color="auto" w:fill="FFFFFF"/>
              </w:rPr>
            </w:pPr>
            <w:r w:rsidRPr="008474DD">
              <w:rPr>
                <w:color w:val="000000"/>
                <w:shd w:val="clear" w:color="auto" w:fill="FFFFFF"/>
              </w:rPr>
              <w:t>Problematika evaluace školy a příslušné dokumentace</w:t>
            </w:r>
            <w:r w:rsidR="002D5994">
              <w:rPr>
                <w:color w:val="000000"/>
                <w:shd w:val="clear" w:color="auto" w:fill="FFFFFF"/>
              </w:rPr>
              <w:t>.</w:t>
            </w:r>
          </w:p>
          <w:p w14:paraId="555F7310" w14:textId="77777777" w:rsidR="009E6E7D" w:rsidRDefault="009E6E7D" w:rsidP="0058098F">
            <w:pPr>
              <w:jc w:val="both"/>
            </w:pPr>
          </w:p>
        </w:tc>
      </w:tr>
      <w:tr w:rsidR="009D4D92" w14:paraId="00AC7D06" w14:textId="77777777" w:rsidTr="009C1422">
        <w:trPr>
          <w:trHeight w:val="265"/>
          <w:jc w:val="center"/>
        </w:trPr>
        <w:tc>
          <w:tcPr>
            <w:tcW w:w="3653" w:type="dxa"/>
            <w:gridSpan w:val="2"/>
            <w:tcBorders>
              <w:top w:val="nil"/>
            </w:tcBorders>
            <w:shd w:val="clear" w:color="auto" w:fill="F7CAAC"/>
          </w:tcPr>
          <w:p w14:paraId="7EC2AA46" w14:textId="77777777" w:rsidR="009D4D92" w:rsidRDefault="009D4D92" w:rsidP="009C1422">
            <w:pPr>
              <w:jc w:val="both"/>
            </w:pPr>
            <w:r>
              <w:rPr>
                <w:b/>
              </w:rPr>
              <w:t>Studijní literatura a studijní pomůcky</w:t>
            </w:r>
          </w:p>
        </w:tc>
        <w:tc>
          <w:tcPr>
            <w:tcW w:w="6202" w:type="dxa"/>
            <w:gridSpan w:val="6"/>
            <w:tcBorders>
              <w:top w:val="nil"/>
              <w:bottom w:val="nil"/>
            </w:tcBorders>
          </w:tcPr>
          <w:p w14:paraId="0D0B2C3B" w14:textId="77777777" w:rsidR="009D4D92" w:rsidRDefault="009D4D92" w:rsidP="009C1422">
            <w:pPr>
              <w:jc w:val="both"/>
            </w:pPr>
          </w:p>
        </w:tc>
      </w:tr>
      <w:tr w:rsidR="009D4D92" w14:paraId="200142D0" w14:textId="77777777" w:rsidTr="009C1422">
        <w:trPr>
          <w:trHeight w:val="1497"/>
          <w:jc w:val="center"/>
        </w:trPr>
        <w:tc>
          <w:tcPr>
            <w:tcW w:w="9855" w:type="dxa"/>
            <w:gridSpan w:val="8"/>
            <w:tcBorders>
              <w:top w:val="nil"/>
            </w:tcBorders>
          </w:tcPr>
          <w:p w14:paraId="7444FB62" w14:textId="77777777" w:rsidR="009D4D92" w:rsidRDefault="009D4D92" w:rsidP="009C1422">
            <w:pPr>
              <w:jc w:val="both"/>
              <w:rPr>
                <w:b/>
              </w:rPr>
            </w:pPr>
            <w:r>
              <w:rPr>
                <w:b/>
              </w:rPr>
              <w:t>Povinná</w:t>
            </w:r>
            <w:r w:rsidR="00A949D7">
              <w:rPr>
                <w:b/>
              </w:rPr>
              <w:t xml:space="preserve"> literatura</w:t>
            </w:r>
            <w:r w:rsidRPr="00333D15">
              <w:rPr>
                <w:b/>
              </w:rPr>
              <w:t>:</w:t>
            </w:r>
          </w:p>
          <w:p w14:paraId="156CE540" w14:textId="77777777" w:rsidR="009D4D92" w:rsidRPr="009C2AA7" w:rsidRDefault="009D4D92" w:rsidP="009521B7">
            <w:r w:rsidRPr="009C2AA7">
              <w:t>Bečvářová, Z. (2010). </w:t>
            </w:r>
            <w:r w:rsidRPr="00846987">
              <w:rPr>
                <w:i/>
              </w:rPr>
              <w:t>Kvalita, strategie a efektivita v řízení mateřské školy</w:t>
            </w:r>
            <w:r w:rsidRPr="009C2AA7">
              <w:t>. Praha: Portál.</w:t>
            </w:r>
          </w:p>
          <w:p w14:paraId="0DA39701" w14:textId="77777777" w:rsidR="009D4D92" w:rsidRPr="009C2AA7" w:rsidRDefault="009D4D92" w:rsidP="009521B7">
            <w:r w:rsidRPr="009C2AA7">
              <w:t>Syslová, Z. (2015). </w:t>
            </w:r>
            <w:r w:rsidRPr="00846987">
              <w:rPr>
                <w:i/>
              </w:rPr>
              <w:t>Jak úspěšně řídit mateřskou školu</w:t>
            </w:r>
            <w:r w:rsidRPr="009C2AA7">
              <w:t> (2., doplněné a aktualizované vydání). Praha: Wolters Kluwer.</w:t>
            </w:r>
          </w:p>
          <w:p w14:paraId="57E4B12B" w14:textId="77777777" w:rsidR="009D4D92" w:rsidRDefault="009D4D92" w:rsidP="009521B7">
            <w:r w:rsidRPr="009C2AA7">
              <w:t>kurikulární dokumenty a zákony uvedené a anotaci předmětu</w:t>
            </w:r>
            <w:r>
              <w:t xml:space="preserve"> v jejich aktuálním znění</w:t>
            </w:r>
            <w:r w:rsidR="009E6E7D">
              <w:t>.</w:t>
            </w:r>
          </w:p>
          <w:p w14:paraId="7B6D941C" w14:textId="77777777" w:rsidR="009E6E7D" w:rsidRPr="009C2AA7" w:rsidRDefault="009E6E7D" w:rsidP="0058098F">
            <w:pPr>
              <w:jc w:val="both"/>
            </w:pPr>
          </w:p>
          <w:p w14:paraId="35D8000A" w14:textId="77777777" w:rsidR="009D4D92" w:rsidRDefault="009D4D92" w:rsidP="009C1422">
            <w:pPr>
              <w:jc w:val="both"/>
              <w:rPr>
                <w:b/>
              </w:rPr>
            </w:pPr>
            <w:r w:rsidRPr="00333D15">
              <w:rPr>
                <w:b/>
              </w:rPr>
              <w:t>Doporučená</w:t>
            </w:r>
            <w:r w:rsidR="00A949D7">
              <w:rPr>
                <w:b/>
              </w:rPr>
              <w:t xml:space="preserve"> literatura</w:t>
            </w:r>
            <w:r w:rsidRPr="00333D15">
              <w:rPr>
                <w:b/>
              </w:rPr>
              <w:t xml:space="preserve">: </w:t>
            </w:r>
          </w:p>
          <w:p w14:paraId="3A8661DD" w14:textId="77777777" w:rsidR="009D4D92" w:rsidRDefault="009D4D92" w:rsidP="009C1422">
            <w:r w:rsidRPr="00846987">
              <w:t>Kuchař, F., Schneider, P., Trojan, V., Urban, J., &amp; Zeman, P. (2014). </w:t>
            </w:r>
            <w:r w:rsidRPr="00846987">
              <w:rPr>
                <w:i/>
              </w:rPr>
              <w:t>Školská politika, finance a leadership v ředitelské praxi</w:t>
            </w:r>
            <w:r w:rsidRPr="00846987">
              <w:t>. Praha: Raabe.</w:t>
            </w:r>
          </w:p>
          <w:p w14:paraId="50653A25" w14:textId="77777777" w:rsidR="009D4D92" w:rsidRPr="00846987" w:rsidRDefault="009D4D92" w:rsidP="009C1422">
            <w:r w:rsidRPr="00846987">
              <w:t>Syslová, Z. (2016). </w:t>
            </w:r>
            <w:r w:rsidRPr="00846987">
              <w:rPr>
                <w:i/>
              </w:rPr>
              <w:t>Proměna mateřské školy v učící se organizaci</w:t>
            </w:r>
            <w:r w:rsidRPr="00846987">
              <w:t>. Praha: Wolters Kluwer.</w:t>
            </w:r>
          </w:p>
          <w:p w14:paraId="567475A2" w14:textId="77777777" w:rsidR="009D4D92" w:rsidRPr="00846987" w:rsidRDefault="009521B7" w:rsidP="009C1422">
            <w:r>
              <w:t xml:space="preserve">Trojan, V. </w:t>
            </w:r>
            <w:r w:rsidR="009D4D92" w:rsidRPr="00846987">
              <w:t>(2014). </w:t>
            </w:r>
            <w:r w:rsidR="009D4D92" w:rsidRPr="00846987">
              <w:rPr>
                <w:i/>
              </w:rPr>
              <w:t>Pedagogický proces a jeho řízení</w:t>
            </w:r>
            <w:r w:rsidR="009D4D92" w:rsidRPr="00846987">
              <w:t>. Praha: Wolters Kluwer.</w:t>
            </w:r>
          </w:p>
          <w:p w14:paraId="4CD199AC" w14:textId="77777777" w:rsidR="009D4D92" w:rsidRDefault="009D4D92" w:rsidP="0058098F">
            <w:pPr>
              <w:jc w:val="both"/>
            </w:pPr>
          </w:p>
        </w:tc>
      </w:tr>
      <w:tr w:rsidR="009D4D92" w14:paraId="4C95265C" w14:textId="77777777" w:rsidTr="009C1422">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B6CEB8B" w14:textId="77777777" w:rsidR="009D4D92" w:rsidRDefault="009D4D92" w:rsidP="009C1422">
            <w:pPr>
              <w:jc w:val="center"/>
              <w:rPr>
                <w:b/>
              </w:rPr>
            </w:pPr>
            <w:r>
              <w:rPr>
                <w:b/>
              </w:rPr>
              <w:t>Informace ke kombinované nebo distanční formě</w:t>
            </w:r>
          </w:p>
        </w:tc>
      </w:tr>
      <w:tr w:rsidR="009D4D92" w14:paraId="2D47195C" w14:textId="77777777" w:rsidTr="009C1422">
        <w:trPr>
          <w:jc w:val="center"/>
        </w:trPr>
        <w:tc>
          <w:tcPr>
            <w:tcW w:w="4787" w:type="dxa"/>
            <w:gridSpan w:val="3"/>
            <w:tcBorders>
              <w:top w:val="single" w:sz="2" w:space="0" w:color="auto"/>
            </w:tcBorders>
            <w:shd w:val="clear" w:color="auto" w:fill="F7CAAC"/>
          </w:tcPr>
          <w:p w14:paraId="10ED82CC" w14:textId="77777777" w:rsidR="009D4D92" w:rsidRDefault="009D4D92" w:rsidP="009C1422">
            <w:pPr>
              <w:jc w:val="both"/>
            </w:pPr>
          </w:p>
        </w:tc>
        <w:tc>
          <w:tcPr>
            <w:tcW w:w="889" w:type="dxa"/>
            <w:tcBorders>
              <w:top w:val="single" w:sz="2" w:space="0" w:color="auto"/>
            </w:tcBorders>
          </w:tcPr>
          <w:p w14:paraId="02BF8AC1" w14:textId="77777777" w:rsidR="009D4D92" w:rsidRDefault="009D4D92" w:rsidP="009C1422">
            <w:pPr>
              <w:jc w:val="both"/>
            </w:pPr>
          </w:p>
        </w:tc>
        <w:tc>
          <w:tcPr>
            <w:tcW w:w="4179" w:type="dxa"/>
            <w:gridSpan w:val="4"/>
            <w:tcBorders>
              <w:top w:val="single" w:sz="2" w:space="0" w:color="auto"/>
            </w:tcBorders>
            <w:shd w:val="clear" w:color="auto" w:fill="F7CAAC"/>
          </w:tcPr>
          <w:p w14:paraId="093ABBE6" w14:textId="77777777" w:rsidR="009D4D92" w:rsidRDefault="009D4D92" w:rsidP="009C1422">
            <w:pPr>
              <w:jc w:val="both"/>
              <w:rPr>
                <w:b/>
              </w:rPr>
            </w:pPr>
            <w:r>
              <w:rPr>
                <w:b/>
              </w:rPr>
              <w:t xml:space="preserve">hodin </w:t>
            </w:r>
          </w:p>
        </w:tc>
      </w:tr>
      <w:tr w:rsidR="009D4D92" w14:paraId="17D04877" w14:textId="77777777" w:rsidTr="009C1422">
        <w:trPr>
          <w:jc w:val="center"/>
        </w:trPr>
        <w:tc>
          <w:tcPr>
            <w:tcW w:w="9855" w:type="dxa"/>
            <w:gridSpan w:val="8"/>
            <w:shd w:val="clear" w:color="auto" w:fill="F7CAAC"/>
          </w:tcPr>
          <w:p w14:paraId="1BA4AEBD" w14:textId="77777777" w:rsidR="009D4D92" w:rsidRDefault="009D4D92" w:rsidP="009C1422">
            <w:pPr>
              <w:jc w:val="both"/>
              <w:rPr>
                <w:b/>
              </w:rPr>
            </w:pPr>
            <w:r>
              <w:rPr>
                <w:b/>
              </w:rPr>
              <w:t>Informace o způsobu kontaktu s</w:t>
            </w:r>
            <w:r w:rsidR="002D5994">
              <w:rPr>
                <w:b/>
              </w:rPr>
              <w:t> </w:t>
            </w:r>
            <w:r>
              <w:rPr>
                <w:b/>
              </w:rPr>
              <w:t>vyučujícím</w:t>
            </w:r>
          </w:p>
        </w:tc>
      </w:tr>
      <w:tr w:rsidR="009D4D92" w14:paraId="2E15A65F" w14:textId="77777777" w:rsidTr="00607470">
        <w:trPr>
          <w:trHeight w:val="70"/>
          <w:jc w:val="center"/>
        </w:trPr>
        <w:tc>
          <w:tcPr>
            <w:tcW w:w="9855" w:type="dxa"/>
            <w:gridSpan w:val="8"/>
          </w:tcPr>
          <w:p w14:paraId="2C78B71D" w14:textId="77777777" w:rsidR="009D4D92" w:rsidRDefault="009D4D92" w:rsidP="009C1422">
            <w:pPr>
              <w:jc w:val="both"/>
            </w:pPr>
          </w:p>
        </w:tc>
      </w:tr>
    </w:tbl>
    <w:p w14:paraId="0F9C49A4" w14:textId="77777777" w:rsidR="00ED291A" w:rsidRDefault="009D4D92">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291A" w14:paraId="1DCD5385" w14:textId="77777777" w:rsidTr="004C3D4D">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9C1E078" w14:textId="77777777" w:rsidR="00ED291A" w:rsidRDefault="00ED291A" w:rsidP="00200A91">
            <w:pPr>
              <w:spacing w:line="276" w:lineRule="auto"/>
              <w:rPr>
                <w:b/>
                <w:sz w:val="28"/>
                <w:lang w:eastAsia="en-US"/>
              </w:rPr>
            </w:pPr>
            <w:r>
              <w:br w:type="page"/>
            </w:r>
            <w:r>
              <w:rPr>
                <w:b/>
                <w:sz w:val="28"/>
                <w:lang w:eastAsia="en-US"/>
              </w:rPr>
              <w:t>B-III – Charakteristika studijního předmětu</w:t>
            </w:r>
          </w:p>
        </w:tc>
      </w:tr>
      <w:tr w:rsidR="00ED291A" w14:paraId="0D046705" w14:textId="77777777" w:rsidTr="004C3D4D">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6909D12F" w14:textId="77777777" w:rsidR="00ED291A" w:rsidRDefault="00ED291A" w:rsidP="00200A91">
            <w:pPr>
              <w:spacing w:line="27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38AAD6EF" w14:textId="77777777" w:rsidR="00ED291A" w:rsidRDefault="00ED291A" w:rsidP="00200A91">
            <w:pPr>
              <w:spacing w:line="276" w:lineRule="auto"/>
              <w:rPr>
                <w:lang w:eastAsia="en-US"/>
              </w:rPr>
            </w:pPr>
            <w:r>
              <w:rPr>
                <w:lang w:eastAsia="en-US"/>
              </w:rPr>
              <w:t>Osobnost učitele MŠ</w:t>
            </w:r>
          </w:p>
        </w:tc>
      </w:tr>
      <w:tr w:rsidR="00ED291A" w14:paraId="2A565C7D" w14:textId="77777777" w:rsidTr="004C3D4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7CF0D645" w14:textId="77777777" w:rsidR="00ED291A" w:rsidRDefault="00ED291A" w:rsidP="00200A91">
            <w:pPr>
              <w:spacing w:line="27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E5922C2" w14:textId="77777777" w:rsidR="00ED291A" w:rsidRDefault="00ED291A" w:rsidP="00200A91">
            <w:pPr>
              <w:spacing w:line="276" w:lineRule="auto"/>
              <w:rPr>
                <w:lang w:eastAsia="en-US"/>
              </w:rPr>
            </w:pPr>
            <w:r>
              <w:rPr>
                <w:lang w:eastAsia="en-US"/>
              </w:rP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973288" w14:textId="77777777" w:rsidR="00ED291A" w:rsidRDefault="00ED291A" w:rsidP="00200A91">
            <w:pPr>
              <w:spacing w:line="276" w:lineRule="auto"/>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4F7A853D" w14:textId="77777777" w:rsidR="00ED291A" w:rsidRDefault="00ED291A" w:rsidP="00200A91">
            <w:pPr>
              <w:spacing w:line="276" w:lineRule="auto"/>
              <w:rPr>
                <w:lang w:eastAsia="en-US"/>
              </w:rPr>
            </w:pPr>
            <w:r>
              <w:rPr>
                <w:lang w:eastAsia="en-US"/>
              </w:rPr>
              <w:t>2/LS</w:t>
            </w:r>
          </w:p>
        </w:tc>
      </w:tr>
      <w:tr w:rsidR="00ED291A" w14:paraId="3C70FE4E" w14:textId="77777777" w:rsidTr="004C3D4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4E26ED65" w14:textId="77777777" w:rsidR="00ED291A" w:rsidRDefault="00ED291A" w:rsidP="00200A91">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66E0831" w14:textId="77777777" w:rsidR="00ED291A" w:rsidRDefault="00ED291A" w:rsidP="00200A91">
            <w:pPr>
              <w:spacing w:line="276" w:lineRule="auto"/>
              <w:rPr>
                <w:lang w:eastAsia="en-US"/>
              </w:rPr>
            </w:pPr>
            <w:r>
              <w:rPr>
                <w:lang w:eastAsia="en-US"/>
              </w:rPr>
              <w:t>14p+14s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63D2B1A" w14:textId="77777777" w:rsidR="00ED291A" w:rsidRDefault="00ED291A" w:rsidP="00200A91">
            <w:pPr>
              <w:spacing w:line="276" w:lineRule="auto"/>
              <w:rPr>
                <w:b/>
                <w:lang w:eastAsia="en-US"/>
              </w:rPr>
            </w:pPr>
            <w:r>
              <w:rPr>
                <w:b/>
                <w:lang w:eastAsia="en-US"/>
              </w:rPr>
              <w:t>hod.</w:t>
            </w:r>
          </w:p>
        </w:tc>
        <w:tc>
          <w:tcPr>
            <w:tcW w:w="816" w:type="dxa"/>
            <w:tcBorders>
              <w:top w:val="single" w:sz="4" w:space="0" w:color="auto"/>
              <w:left w:val="single" w:sz="4" w:space="0" w:color="auto"/>
              <w:bottom w:val="single" w:sz="4" w:space="0" w:color="auto"/>
              <w:right w:val="single" w:sz="4" w:space="0" w:color="auto"/>
            </w:tcBorders>
            <w:hideMark/>
          </w:tcPr>
          <w:p w14:paraId="73AB3C1D" w14:textId="77777777" w:rsidR="00ED291A" w:rsidRDefault="00ED291A" w:rsidP="00200A91">
            <w:pPr>
              <w:spacing w:line="276" w:lineRule="auto"/>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B2E232B" w14:textId="77777777" w:rsidR="00ED291A" w:rsidRDefault="00ED291A" w:rsidP="00200A91">
            <w:pPr>
              <w:spacing w:line="276" w:lineRule="auto"/>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407DB34" w14:textId="77777777" w:rsidR="00ED291A" w:rsidRDefault="00ED291A" w:rsidP="00200A91">
            <w:pPr>
              <w:spacing w:line="276" w:lineRule="auto"/>
              <w:rPr>
                <w:lang w:eastAsia="en-US"/>
              </w:rPr>
            </w:pPr>
            <w:r>
              <w:rPr>
                <w:lang w:eastAsia="en-US"/>
              </w:rPr>
              <w:t>3</w:t>
            </w:r>
          </w:p>
        </w:tc>
      </w:tr>
      <w:tr w:rsidR="00ED291A" w14:paraId="2C62F5AE" w14:textId="77777777" w:rsidTr="004C3D4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5D8DAD0" w14:textId="77777777" w:rsidR="00ED291A" w:rsidRDefault="00ED291A" w:rsidP="00200A91">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7B4F4DA7" w14:textId="77777777" w:rsidR="00ED291A" w:rsidRDefault="00ED291A" w:rsidP="00200A91">
            <w:pPr>
              <w:spacing w:line="276" w:lineRule="auto"/>
              <w:rPr>
                <w:lang w:eastAsia="en-US"/>
              </w:rPr>
            </w:pPr>
          </w:p>
        </w:tc>
      </w:tr>
      <w:tr w:rsidR="00ED291A" w14:paraId="6E7D6D38" w14:textId="77777777" w:rsidTr="004C3D4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6B77F158" w14:textId="77777777" w:rsidR="00ED291A" w:rsidRDefault="00ED291A" w:rsidP="00200A91">
            <w:pPr>
              <w:spacing w:line="27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372B4B4" w14:textId="77777777" w:rsidR="00ED291A" w:rsidRDefault="00ED291A" w:rsidP="00320DF5">
            <w:pPr>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28B416C" w14:textId="77777777" w:rsidR="00ED291A" w:rsidRDefault="00ED291A" w:rsidP="00200A91">
            <w:pPr>
              <w:spacing w:line="276" w:lineRule="auto"/>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03599299" w14:textId="77777777" w:rsidR="00ED291A" w:rsidRDefault="00ED291A" w:rsidP="00200A91">
            <w:pPr>
              <w:spacing w:line="276" w:lineRule="auto"/>
              <w:rPr>
                <w:lang w:eastAsia="en-US"/>
              </w:rPr>
            </w:pPr>
            <w:r>
              <w:rPr>
                <w:lang w:eastAsia="en-US"/>
              </w:rPr>
              <w:t>přednáška</w:t>
            </w:r>
          </w:p>
          <w:p w14:paraId="1E599A34" w14:textId="77777777" w:rsidR="00ED291A" w:rsidRDefault="00ED291A" w:rsidP="00320DF5">
            <w:pPr>
              <w:rPr>
                <w:lang w:eastAsia="en-US"/>
              </w:rPr>
            </w:pPr>
            <w:r>
              <w:rPr>
                <w:lang w:eastAsia="en-US"/>
              </w:rPr>
              <w:t>seminář</w:t>
            </w:r>
          </w:p>
        </w:tc>
      </w:tr>
      <w:tr w:rsidR="00ED291A" w14:paraId="795EB4EB" w14:textId="77777777" w:rsidTr="004C3D4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CD3DD40" w14:textId="77777777" w:rsidR="00ED291A" w:rsidRDefault="00ED291A" w:rsidP="00200A91">
            <w:pPr>
              <w:spacing w:line="27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46DBCD45" w14:textId="77777777" w:rsidR="00ED291A" w:rsidRDefault="00ED291A" w:rsidP="00200A91">
            <w:pPr>
              <w:spacing w:line="276" w:lineRule="auto"/>
              <w:rPr>
                <w:lang w:eastAsia="en-US"/>
              </w:rPr>
            </w:pPr>
            <w:r>
              <w:rPr>
                <w:lang w:eastAsia="en-US"/>
              </w:rPr>
              <w:t>Odborná esej na zadané téma.</w:t>
            </w:r>
          </w:p>
        </w:tc>
      </w:tr>
      <w:tr w:rsidR="00ED291A" w14:paraId="231F0A09" w14:textId="77777777" w:rsidTr="004C3D4D">
        <w:trPr>
          <w:trHeight w:val="219"/>
          <w:jc w:val="center"/>
        </w:trPr>
        <w:tc>
          <w:tcPr>
            <w:tcW w:w="9854" w:type="dxa"/>
            <w:gridSpan w:val="8"/>
            <w:tcBorders>
              <w:top w:val="nil"/>
              <w:left w:val="single" w:sz="4" w:space="0" w:color="auto"/>
              <w:bottom w:val="single" w:sz="4" w:space="0" w:color="auto"/>
              <w:right w:val="single" w:sz="4" w:space="0" w:color="auto"/>
            </w:tcBorders>
          </w:tcPr>
          <w:p w14:paraId="414F87F1" w14:textId="77777777" w:rsidR="00ED291A" w:rsidRDefault="00ED291A" w:rsidP="00200A91">
            <w:pPr>
              <w:spacing w:line="276" w:lineRule="auto"/>
              <w:rPr>
                <w:lang w:eastAsia="en-US"/>
              </w:rPr>
            </w:pPr>
          </w:p>
        </w:tc>
      </w:tr>
      <w:tr w:rsidR="00ED291A" w14:paraId="387A5C50" w14:textId="77777777" w:rsidTr="004C3D4D">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78D0BACE" w14:textId="77777777" w:rsidR="00ED291A" w:rsidRDefault="00ED291A" w:rsidP="00200A91">
            <w:pPr>
              <w:spacing w:line="27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7A9B723C" w14:textId="77777777" w:rsidR="00ED291A" w:rsidRDefault="00ED291A" w:rsidP="00320DF5">
            <w:pPr>
              <w:rPr>
                <w:lang w:eastAsia="en-US"/>
              </w:rPr>
            </w:pPr>
            <w:r>
              <w:rPr>
                <w:lang w:eastAsia="en-US"/>
              </w:rPr>
              <w:t>prof. PhDr. Hana Lukášová, CSc.</w:t>
            </w:r>
          </w:p>
        </w:tc>
      </w:tr>
      <w:tr w:rsidR="00ED291A" w14:paraId="3596CDDC" w14:textId="77777777" w:rsidTr="004C3D4D">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49342DEC" w14:textId="77777777" w:rsidR="00ED291A" w:rsidRDefault="00ED291A" w:rsidP="00200A91">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71D28DCC" w14:textId="77777777" w:rsidR="00ED291A" w:rsidRDefault="00ED291A" w:rsidP="00320DF5">
            <w:pPr>
              <w:rPr>
                <w:lang w:eastAsia="en-US"/>
              </w:rPr>
            </w:pPr>
            <w:r>
              <w:rPr>
                <w:lang w:eastAsia="en-US"/>
              </w:rPr>
              <w:t>přednášející, vede seminář</w:t>
            </w:r>
          </w:p>
        </w:tc>
      </w:tr>
      <w:tr w:rsidR="00ED291A" w14:paraId="624EC4F2" w14:textId="77777777" w:rsidTr="004C3D4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75644969" w14:textId="77777777" w:rsidR="00ED291A" w:rsidRDefault="00ED291A" w:rsidP="00200A91">
            <w:pPr>
              <w:spacing w:line="27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23612ED7" w14:textId="77777777" w:rsidR="00ED291A" w:rsidRDefault="004D2A8A" w:rsidP="00320DF5">
            <w:pPr>
              <w:rPr>
                <w:lang w:eastAsia="en-US"/>
              </w:rPr>
            </w:pPr>
            <w:r>
              <w:rPr>
                <w:lang w:eastAsia="en-US"/>
              </w:rPr>
              <w:t>p</w:t>
            </w:r>
            <w:r w:rsidR="00607470">
              <w:rPr>
                <w:lang w:eastAsia="en-US"/>
              </w:rPr>
              <w:t>rof. PhDr. Hana Lukášová, CSc., 100%</w:t>
            </w:r>
          </w:p>
        </w:tc>
      </w:tr>
      <w:tr w:rsidR="00ED291A" w14:paraId="5BDAA841" w14:textId="77777777" w:rsidTr="004C3D4D">
        <w:trPr>
          <w:trHeight w:val="268"/>
          <w:jc w:val="center"/>
        </w:trPr>
        <w:tc>
          <w:tcPr>
            <w:tcW w:w="9854" w:type="dxa"/>
            <w:gridSpan w:val="8"/>
            <w:tcBorders>
              <w:top w:val="nil"/>
              <w:left w:val="single" w:sz="4" w:space="0" w:color="auto"/>
              <w:bottom w:val="single" w:sz="4" w:space="0" w:color="auto"/>
              <w:right w:val="single" w:sz="4" w:space="0" w:color="auto"/>
            </w:tcBorders>
          </w:tcPr>
          <w:p w14:paraId="02E665C3" w14:textId="77777777" w:rsidR="00ED291A" w:rsidRDefault="00ED291A" w:rsidP="00200A91">
            <w:pPr>
              <w:spacing w:line="276" w:lineRule="auto"/>
              <w:rPr>
                <w:lang w:eastAsia="en-US"/>
              </w:rPr>
            </w:pPr>
          </w:p>
        </w:tc>
      </w:tr>
      <w:tr w:rsidR="00ED291A" w14:paraId="4714CC3C" w14:textId="77777777" w:rsidTr="004C3D4D">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6E75AB37" w14:textId="77777777" w:rsidR="00ED291A" w:rsidRDefault="00ED291A" w:rsidP="00200A91">
            <w:pPr>
              <w:spacing w:line="276" w:lineRule="auto"/>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33365983" w14:textId="77777777" w:rsidR="00ED291A" w:rsidRDefault="00ED291A" w:rsidP="00200A91">
            <w:pPr>
              <w:spacing w:line="276" w:lineRule="auto"/>
              <w:rPr>
                <w:lang w:eastAsia="en-US"/>
              </w:rPr>
            </w:pPr>
          </w:p>
        </w:tc>
      </w:tr>
      <w:tr w:rsidR="00ED291A" w14:paraId="71D2BE02" w14:textId="77777777" w:rsidTr="004C3D4D">
        <w:trPr>
          <w:trHeight w:val="2557"/>
          <w:jc w:val="center"/>
        </w:trPr>
        <w:tc>
          <w:tcPr>
            <w:tcW w:w="9854" w:type="dxa"/>
            <w:gridSpan w:val="8"/>
            <w:tcBorders>
              <w:top w:val="nil"/>
              <w:left w:val="single" w:sz="4" w:space="0" w:color="auto"/>
              <w:bottom w:val="single" w:sz="12" w:space="0" w:color="auto"/>
              <w:right w:val="single" w:sz="4" w:space="0" w:color="auto"/>
            </w:tcBorders>
          </w:tcPr>
          <w:p w14:paraId="03EBE4E1" w14:textId="77777777" w:rsidR="00ED291A" w:rsidRDefault="00ED291A" w:rsidP="004D2A8A">
            <w:pPr>
              <w:rPr>
                <w:lang w:eastAsia="en-US"/>
              </w:rPr>
            </w:pPr>
            <w:r>
              <w:rPr>
                <w:lang w:eastAsia="en-US"/>
              </w:rPr>
              <w:t>Teoretická východiska pojetí učitelské osobnosti</w:t>
            </w:r>
            <w:r w:rsidR="004C3D4D">
              <w:rPr>
                <w:lang w:eastAsia="en-US"/>
              </w:rPr>
              <w:t>.</w:t>
            </w:r>
          </w:p>
          <w:p w14:paraId="0BB83F5E" w14:textId="77777777" w:rsidR="00ED291A" w:rsidRDefault="00ED291A" w:rsidP="004D2A8A">
            <w:pPr>
              <w:rPr>
                <w:lang w:eastAsia="en-US"/>
              </w:rPr>
            </w:pPr>
            <w:r>
              <w:rPr>
                <w:lang w:eastAsia="en-US"/>
              </w:rPr>
              <w:t>Učitelství jako autentická profese</w:t>
            </w:r>
            <w:r w:rsidR="004C3D4D">
              <w:rPr>
                <w:lang w:eastAsia="en-US"/>
              </w:rPr>
              <w:t>.</w:t>
            </w:r>
          </w:p>
          <w:p w14:paraId="3663B265" w14:textId="77777777" w:rsidR="00ED291A" w:rsidRDefault="00ED291A" w:rsidP="004D2A8A">
            <w:pPr>
              <w:rPr>
                <w:lang w:eastAsia="en-US"/>
              </w:rPr>
            </w:pPr>
            <w:r>
              <w:rPr>
                <w:lang w:eastAsia="en-US"/>
              </w:rPr>
              <w:t>Učitelské ctnosti a profesní etika</w:t>
            </w:r>
            <w:r w:rsidR="004C3D4D">
              <w:rPr>
                <w:lang w:eastAsia="en-US"/>
              </w:rPr>
              <w:t>.</w:t>
            </w:r>
          </w:p>
          <w:p w14:paraId="29BF9DD7" w14:textId="77777777" w:rsidR="00ED291A" w:rsidRDefault="00ED291A" w:rsidP="004D2A8A">
            <w:pPr>
              <w:rPr>
                <w:lang w:eastAsia="en-US"/>
              </w:rPr>
            </w:pPr>
            <w:r>
              <w:rPr>
                <w:lang w:eastAsia="en-US"/>
              </w:rPr>
              <w:t>Učitelská identita – profesní já učitele</w:t>
            </w:r>
            <w:r w:rsidR="004C3D4D">
              <w:rPr>
                <w:lang w:eastAsia="en-US"/>
              </w:rPr>
              <w:t>.</w:t>
            </w:r>
          </w:p>
          <w:p w14:paraId="37171015" w14:textId="77777777" w:rsidR="00ED291A" w:rsidRDefault="00ED291A" w:rsidP="004D2A8A">
            <w:pPr>
              <w:rPr>
                <w:lang w:eastAsia="en-US"/>
              </w:rPr>
            </w:pPr>
            <w:r>
              <w:rPr>
                <w:lang w:eastAsia="en-US"/>
              </w:rPr>
              <w:t>Učitelské znalosti – základy učitelského myšlení</w:t>
            </w:r>
            <w:r w:rsidR="004C3D4D">
              <w:rPr>
                <w:lang w:eastAsia="en-US"/>
              </w:rPr>
              <w:t>.</w:t>
            </w:r>
          </w:p>
          <w:p w14:paraId="0AD0BA57" w14:textId="77777777" w:rsidR="00ED291A" w:rsidRDefault="00ED291A" w:rsidP="004D2A8A">
            <w:pPr>
              <w:rPr>
                <w:lang w:eastAsia="en-US"/>
              </w:rPr>
            </w:pPr>
            <w:r>
              <w:rPr>
                <w:lang w:eastAsia="en-US"/>
              </w:rPr>
              <w:t>Učitelské prožívání a zákonitosti empatie</w:t>
            </w:r>
            <w:r w:rsidR="004C3D4D">
              <w:rPr>
                <w:lang w:eastAsia="en-US"/>
              </w:rPr>
              <w:t>.</w:t>
            </w:r>
          </w:p>
          <w:p w14:paraId="048964BD" w14:textId="77777777" w:rsidR="00ED291A" w:rsidRDefault="00ED291A" w:rsidP="004D2A8A">
            <w:pPr>
              <w:rPr>
                <w:lang w:eastAsia="en-US"/>
              </w:rPr>
            </w:pPr>
            <w:r>
              <w:rPr>
                <w:lang w:eastAsia="en-US"/>
              </w:rPr>
              <w:t>Učitelské rozhodování – zákonitosti devizní dimenze profese</w:t>
            </w:r>
            <w:r w:rsidR="004C3D4D">
              <w:rPr>
                <w:lang w:eastAsia="en-US"/>
              </w:rPr>
              <w:t>.</w:t>
            </w:r>
          </w:p>
          <w:p w14:paraId="25EA64ED" w14:textId="77777777" w:rsidR="00ED291A" w:rsidRDefault="00ED291A" w:rsidP="004D2A8A">
            <w:pPr>
              <w:rPr>
                <w:lang w:eastAsia="en-US"/>
              </w:rPr>
            </w:pPr>
            <w:r>
              <w:rPr>
                <w:lang w:eastAsia="en-US"/>
              </w:rPr>
              <w:t>Učitelská tvořivost – profesní kreativita a invence</w:t>
            </w:r>
            <w:r w:rsidR="004C3D4D">
              <w:rPr>
                <w:lang w:eastAsia="en-US"/>
              </w:rPr>
              <w:t>.</w:t>
            </w:r>
          </w:p>
          <w:p w14:paraId="2C2EAFC4" w14:textId="77777777" w:rsidR="00ED291A" w:rsidRDefault="00ED291A" w:rsidP="004D2A8A">
            <w:pPr>
              <w:rPr>
                <w:lang w:eastAsia="en-US"/>
              </w:rPr>
            </w:pPr>
            <w:r>
              <w:rPr>
                <w:lang w:eastAsia="en-US"/>
              </w:rPr>
              <w:t>Sociální dimenze učitelství</w:t>
            </w:r>
            <w:r w:rsidR="004C3D4D">
              <w:rPr>
                <w:lang w:eastAsia="en-US"/>
              </w:rPr>
              <w:t>.</w:t>
            </w:r>
          </w:p>
          <w:p w14:paraId="1619B99D" w14:textId="77777777" w:rsidR="00ED291A" w:rsidRDefault="00ED291A" w:rsidP="004D2A8A">
            <w:pPr>
              <w:rPr>
                <w:lang w:eastAsia="en-US"/>
              </w:rPr>
            </w:pPr>
            <w:r>
              <w:rPr>
                <w:lang w:eastAsia="en-US"/>
              </w:rPr>
              <w:t>Učitelské zdraví a profesní kondice</w:t>
            </w:r>
            <w:r w:rsidR="004C3D4D">
              <w:rPr>
                <w:lang w:eastAsia="en-US"/>
              </w:rPr>
              <w:t>.</w:t>
            </w:r>
          </w:p>
          <w:p w14:paraId="73F2737B" w14:textId="77777777" w:rsidR="00ED291A" w:rsidRDefault="004D2A8A" w:rsidP="004D2A8A">
            <w:pPr>
              <w:rPr>
                <w:lang w:eastAsia="en-US"/>
              </w:rPr>
            </w:pPr>
            <w:r>
              <w:rPr>
                <w:lang w:eastAsia="en-US"/>
              </w:rPr>
              <w:t>Výzkumy učitelské profese</w:t>
            </w:r>
            <w:r w:rsidR="004C3D4D">
              <w:rPr>
                <w:lang w:eastAsia="en-US"/>
              </w:rPr>
              <w:t>.</w:t>
            </w:r>
          </w:p>
          <w:p w14:paraId="37451F69" w14:textId="77777777" w:rsidR="009E6E7D" w:rsidRDefault="009E6E7D" w:rsidP="00320DF5">
            <w:pPr>
              <w:rPr>
                <w:lang w:eastAsia="en-US"/>
              </w:rPr>
            </w:pPr>
          </w:p>
        </w:tc>
      </w:tr>
      <w:tr w:rsidR="00ED291A" w14:paraId="4D394F44" w14:textId="77777777" w:rsidTr="004C3D4D">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3CD03BC7" w14:textId="77777777" w:rsidR="00ED291A" w:rsidRDefault="00ED291A" w:rsidP="00200A91">
            <w:pPr>
              <w:spacing w:line="276" w:lineRule="auto"/>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1B920E3F" w14:textId="77777777" w:rsidR="00ED291A" w:rsidRDefault="00ED291A" w:rsidP="00200A91">
            <w:pPr>
              <w:spacing w:line="276" w:lineRule="auto"/>
              <w:rPr>
                <w:lang w:eastAsia="en-US"/>
              </w:rPr>
            </w:pPr>
          </w:p>
        </w:tc>
      </w:tr>
      <w:tr w:rsidR="00ED291A" w14:paraId="62DA6281" w14:textId="77777777" w:rsidTr="004C3D4D">
        <w:trPr>
          <w:trHeight w:val="1497"/>
          <w:jc w:val="center"/>
        </w:trPr>
        <w:tc>
          <w:tcPr>
            <w:tcW w:w="9854" w:type="dxa"/>
            <w:gridSpan w:val="8"/>
            <w:tcBorders>
              <w:top w:val="nil"/>
              <w:left w:val="single" w:sz="4" w:space="0" w:color="auto"/>
              <w:bottom w:val="single" w:sz="4" w:space="0" w:color="auto"/>
              <w:right w:val="single" w:sz="4" w:space="0" w:color="auto"/>
            </w:tcBorders>
          </w:tcPr>
          <w:p w14:paraId="2AA2CF60" w14:textId="77777777" w:rsidR="00ED291A" w:rsidRDefault="00ED291A" w:rsidP="00200A91">
            <w:pPr>
              <w:rPr>
                <w:b/>
              </w:rPr>
            </w:pPr>
            <w:r w:rsidRPr="00F9586A">
              <w:rPr>
                <w:b/>
              </w:rPr>
              <w:t>Povinná</w:t>
            </w:r>
            <w:r w:rsidR="00A949D7">
              <w:rPr>
                <w:b/>
              </w:rPr>
              <w:t xml:space="preserve"> literatura</w:t>
            </w:r>
            <w:r w:rsidRPr="00F9586A">
              <w:rPr>
                <w:b/>
              </w:rPr>
              <w:t>:</w:t>
            </w:r>
          </w:p>
          <w:p w14:paraId="42FA7063" w14:textId="77777777" w:rsidR="00ED291A" w:rsidRPr="009D4D92" w:rsidRDefault="009521B7" w:rsidP="00200A91">
            <w:pPr>
              <w:rPr>
                <w:b/>
              </w:rPr>
            </w:pPr>
            <w:r>
              <w:rPr>
                <w:lang w:eastAsia="en-US"/>
              </w:rPr>
              <w:t xml:space="preserve">Lukášová, H. </w:t>
            </w:r>
            <w:r w:rsidR="00ED291A">
              <w:rPr>
                <w:lang w:eastAsia="en-US"/>
              </w:rPr>
              <w:t>(2015)</w:t>
            </w:r>
            <w:r w:rsidR="00844839">
              <w:rPr>
                <w:lang w:eastAsia="en-US"/>
              </w:rPr>
              <w:t>.</w:t>
            </w:r>
            <w:r w:rsidR="00ED291A">
              <w:rPr>
                <w:lang w:eastAsia="en-US"/>
              </w:rPr>
              <w:t xml:space="preserve"> Učitelské sebepojetí a jeho zkoumání. Zlín: FHS, UTB.</w:t>
            </w:r>
          </w:p>
          <w:p w14:paraId="1CB66FFE" w14:textId="77777777" w:rsidR="00ED291A" w:rsidRDefault="00ED291A" w:rsidP="00200A91">
            <w:r>
              <w:t>Spilková, V.,</w:t>
            </w:r>
            <w:r w:rsidR="009521B7">
              <w:t xml:space="preserve"> </w:t>
            </w:r>
            <w:r w:rsidR="00844839">
              <w:t>&amp;</w:t>
            </w:r>
            <w:r w:rsidR="009521B7">
              <w:t xml:space="preserve"> </w:t>
            </w:r>
            <w:r>
              <w:t xml:space="preserve">Tomková, A. et al. (2010). </w:t>
            </w:r>
            <w:r w:rsidRPr="00EB3B43">
              <w:rPr>
                <w:i/>
              </w:rPr>
              <w:t>Kvalita učitele a profesní standard</w:t>
            </w:r>
            <w:r>
              <w:t>. Praha: PdF UK.</w:t>
            </w:r>
          </w:p>
          <w:p w14:paraId="1DF31793" w14:textId="77777777" w:rsidR="009E6E7D" w:rsidRDefault="009E6E7D" w:rsidP="00320DF5"/>
          <w:p w14:paraId="11DC3401" w14:textId="77777777" w:rsidR="00ED291A" w:rsidRDefault="00ED291A" w:rsidP="00200A91">
            <w:pPr>
              <w:rPr>
                <w:b/>
                <w:lang w:eastAsia="en-US"/>
              </w:rPr>
            </w:pPr>
            <w:r w:rsidRPr="008C5974">
              <w:rPr>
                <w:b/>
                <w:lang w:eastAsia="en-US"/>
              </w:rPr>
              <w:t>Doporučená</w:t>
            </w:r>
            <w:r w:rsidR="00A949D7">
              <w:rPr>
                <w:b/>
              </w:rPr>
              <w:t>literatura</w:t>
            </w:r>
            <w:r w:rsidRPr="008C5974">
              <w:rPr>
                <w:b/>
                <w:lang w:eastAsia="en-US"/>
              </w:rPr>
              <w:t>:</w:t>
            </w:r>
          </w:p>
          <w:p w14:paraId="47C3B66C" w14:textId="77777777" w:rsidR="00ED291A" w:rsidRDefault="00ED291A" w:rsidP="004D2A8A">
            <w:pPr>
              <w:pStyle w:val="Literatura"/>
              <w:spacing w:after="0"/>
            </w:pPr>
            <w:r w:rsidRPr="00515299">
              <w:t>W</w:t>
            </w:r>
            <w:r>
              <w:t>iegerová</w:t>
            </w:r>
            <w:r w:rsidRPr="00515299">
              <w:t xml:space="preserve">, A., </w:t>
            </w:r>
            <w:r w:rsidR="007336C7">
              <w:t xml:space="preserve">&amp; </w:t>
            </w:r>
            <w:r w:rsidRPr="00515299">
              <w:t>G</w:t>
            </w:r>
            <w:r>
              <w:t>avora,</w:t>
            </w:r>
            <w:r w:rsidRPr="00515299">
              <w:t xml:space="preserve"> P.</w:t>
            </w:r>
            <w:r>
              <w:t xml:space="preserve"> (2014).</w:t>
            </w:r>
            <w:r w:rsidRPr="00515299">
              <w:t xml:space="preserve"> Proč se chci stát učitelkou v mateřské škole, Pohled kvalitativního výzkumu. </w:t>
            </w:r>
            <w:r w:rsidRPr="00515299">
              <w:rPr>
                <w:i/>
              </w:rPr>
              <w:t>Pedagogická orientace</w:t>
            </w:r>
            <w:r w:rsidRPr="00515299">
              <w:t>, roč. 24, č.</w:t>
            </w:r>
            <w:r>
              <w:t xml:space="preserve"> 4, </w:t>
            </w:r>
            <w:r w:rsidRPr="00515299">
              <w:t>510-534.</w:t>
            </w:r>
          </w:p>
          <w:p w14:paraId="3A3A1F95" w14:textId="77777777" w:rsidR="004D2A8A" w:rsidRDefault="00ED291A" w:rsidP="00D12B6F">
            <w:r>
              <w:t>Spilková</w:t>
            </w:r>
            <w:r w:rsidRPr="00550DBF">
              <w:t xml:space="preserve">, V. </w:t>
            </w:r>
            <w:r>
              <w:t>(2010)</w:t>
            </w:r>
            <w:r w:rsidR="00844839">
              <w:t>.</w:t>
            </w:r>
            <w:r>
              <w:t xml:space="preserve"> </w:t>
            </w:r>
            <w:r w:rsidRPr="00550DBF">
              <w:t>Profesionalizace učitelství</w:t>
            </w:r>
            <w:r w:rsidR="00D12B6F">
              <w:t xml:space="preserve"> </w:t>
            </w:r>
            <w:r w:rsidRPr="00550DBF">
              <w:t>a její podpora – optikou výzkumu. In. W</w:t>
            </w:r>
            <w:r>
              <w:t>iegerova</w:t>
            </w:r>
            <w:r w:rsidRPr="00550DBF">
              <w:t>, A</w:t>
            </w:r>
            <w:r>
              <w:t xml:space="preserve"> (2010)</w:t>
            </w:r>
            <w:r w:rsidRPr="00550DBF">
              <w:t xml:space="preserve">. </w:t>
            </w:r>
            <w:r w:rsidRPr="0071441E">
              <w:rPr>
                <w:i/>
              </w:rPr>
              <w:t>Premeny univerzitného vzdelávania</w:t>
            </w:r>
            <w:r>
              <w:t>, Bratislava</w:t>
            </w:r>
            <w:r w:rsidRPr="00550DBF">
              <w:t>: PdF UK</w:t>
            </w:r>
            <w:r>
              <w:t>.</w:t>
            </w:r>
            <w:r w:rsidR="004D2A8A">
              <w:br/>
            </w:r>
          </w:p>
        </w:tc>
      </w:tr>
      <w:tr w:rsidR="00ED291A" w14:paraId="36B082B2" w14:textId="77777777" w:rsidTr="004C3D4D">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6F01E4B9" w14:textId="77777777" w:rsidR="00ED291A" w:rsidRDefault="00ED291A" w:rsidP="00200A91">
            <w:pPr>
              <w:spacing w:line="276" w:lineRule="auto"/>
              <w:rPr>
                <w:b/>
                <w:lang w:eastAsia="en-US"/>
              </w:rPr>
            </w:pPr>
            <w:r>
              <w:rPr>
                <w:b/>
                <w:lang w:eastAsia="en-US"/>
              </w:rPr>
              <w:t>Informace ke kombinované nebo distanční formě</w:t>
            </w:r>
          </w:p>
        </w:tc>
      </w:tr>
      <w:tr w:rsidR="00ED291A" w14:paraId="5524B2A7" w14:textId="77777777" w:rsidTr="004C3D4D">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C92B950" w14:textId="77777777" w:rsidR="00ED291A" w:rsidRDefault="00ED291A" w:rsidP="00200A91">
            <w:pPr>
              <w:spacing w:line="276" w:lineRule="auto"/>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13DBF2F4" w14:textId="77777777" w:rsidR="00ED291A" w:rsidRDefault="00ED291A" w:rsidP="00200A91">
            <w:pPr>
              <w:spacing w:line="276" w:lineRule="auto"/>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80439A7" w14:textId="77777777" w:rsidR="00ED291A" w:rsidRDefault="00ED291A" w:rsidP="00200A91">
            <w:pPr>
              <w:spacing w:line="276" w:lineRule="auto"/>
              <w:rPr>
                <w:b/>
                <w:lang w:eastAsia="en-US"/>
              </w:rPr>
            </w:pPr>
            <w:r>
              <w:rPr>
                <w:b/>
                <w:lang w:eastAsia="en-US"/>
              </w:rPr>
              <w:t>hodin</w:t>
            </w:r>
          </w:p>
        </w:tc>
      </w:tr>
      <w:tr w:rsidR="00ED291A" w14:paraId="58EBD169" w14:textId="77777777" w:rsidTr="004C3D4D">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BE69B96" w14:textId="77777777" w:rsidR="00ED291A" w:rsidRDefault="00ED291A" w:rsidP="00200A91">
            <w:pPr>
              <w:spacing w:line="276" w:lineRule="auto"/>
              <w:rPr>
                <w:b/>
                <w:lang w:eastAsia="en-US"/>
              </w:rPr>
            </w:pPr>
            <w:r>
              <w:rPr>
                <w:b/>
                <w:lang w:eastAsia="en-US"/>
              </w:rPr>
              <w:t>Informace o způsobu kontaktu s</w:t>
            </w:r>
            <w:r w:rsidR="004D2A8A">
              <w:rPr>
                <w:b/>
                <w:lang w:eastAsia="en-US"/>
              </w:rPr>
              <w:t> </w:t>
            </w:r>
            <w:r>
              <w:rPr>
                <w:b/>
                <w:lang w:eastAsia="en-US"/>
              </w:rPr>
              <w:t>vyučujícím</w:t>
            </w:r>
          </w:p>
        </w:tc>
      </w:tr>
      <w:tr w:rsidR="00ED291A" w14:paraId="0F06AE1D" w14:textId="77777777" w:rsidTr="00607470">
        <w:trPr>
          <w:trHeight w:val="102"/>
          <w:jc w:val="center"/>
        </w:trPr>
        <w:tc>
          <w:tcPr>
            <w:tcW w:w="9854" w:type="dxa"/>
            <w:gridSpan w:val="8"/>
            <w:tcBorders>
              <w:top w:val="single" w:sz="4" w:space="0" w:color="auto"/>
              <w:left w:val="single" w:sz="4" w:space="0" w:color="auto"/>
              <w:bottom w:val="single" w:sz="4" w:space="0" w:color="auto"/>
              <w:right w:val="single" w:sz="4" w:space="0" w:color="auto"/>
            </w:tcBorders>
          </w:tcPr>
          <w:p w14:paraId="69CD962A" w14:textId="77777777" w:rsidR="00ED291A" w:rsidRDefault="00ED291A" w:rsidP="00200A91">
            <w:pPr>
              <w:spacing w:line="276" w:lineRule="auto"/>
              <w:rPr>
                <w:lang w:eastAsia="en-US"/>
              </w:rPr>
            </w:pPr>
          </w:p>
        </w:tc>
      </w:tr>
    </w:tbl>
    <w:p w14:paraId="0E5254BF" w14:textId="77777777" w:rsidR="009D4D92" w:rsidRDefault="009D4D92">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291A" w14:paraId="4F2700E5" w14:textId="77777777" w:rsidTr="001B7165">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789DE6F" w14:textId="77777777" w:rsidR="00ED291A" w:rsidRDefault="00ED291A" w:rsidP="004D2A8A">
            <w:pPr>
              <w:spacing w:line="276" w:lineRule="auto"/>
              <w:rPr>
                <w:b/>
                <w:sz w:val="28"/>
                <w:lang w:eastAsia="en-US"/>
              </w:rPr>
            </w:pPr>
            <w:r>
              <w:br w:type="page"/>
            </w:r>
            <w:r>
              <w:rPr>
                <w:b/>
                <w:sz w:val="28"/>
                <w:lang w:eastAsia="en-US"/>
              </w:rPr>
              <w:t>B-III – Charakteristika studijního předmětu</w:t>
            </w:r>
          </w:p>
        </w:tc>
      </w:tr>
      <w:tr w:rsidR="00ED291A" w14:paraId="5CE49C64" w14:textId="77777777" w:rsidTr="001B7165">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265A305A" w14:textId="77777777" w:rsidR="00ED291A" w:rsidRDefault="00ED291A" w:rsidP="004D2A8A">
            <w:pPr>
              <w:spacing w:line="276" w:lineRule="auto"/>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6CFDBA65" w14:textId="77777777" w:rsidR="00ED291A" w:rsidRDefault="00ED291A" w:rsidP="004D2A8A">
            <w:r>
              <w:t>Specifika vzdělávání 5letých dětí v MŠ</w:t>
            </w:r>
          </w:p>
        </w:tc>
      </w:tr>
      <w:tr w:rsidR="00ED291A" w14:paraId="6FF6229A" w14:textId="77777777" w:rsidTr="001B7165">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49509127" w14:textId="77777777" w:rsidR="00ED291A" w:rsidRDefault="00ED291A" w:rsidP="004D2A8A">
            <w:pPr>
              <w:spacing w:line="27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2DD636E" w14:textId="77777777" w:rsidR="00ED291A" w:rsidRDefault="00ED291A" w:rsidP="004D2A8A">
            <w:pPr>
              <w:spacing w:line="276" w:lineRule="auto"/>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23C39C4" w14:textId="77777777" w:rsidR="00ED291A" w:rsidRDefault="00ED291A" w:rsidP="004D2A8A">
            <w:pPr>
              <w:spacing w:line="276" w:lineRule="auto"/>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0B8106FF" w14:textId="77777777" w:rsidR="00ED291A" w:rsidRDefault="00ED291A" w:rsidP="004D2A8A">
            <w:pPr>
              <w:spacing w:line="276" w:lineRule="auto"/>
              <w:rPr>
                <w:lang w:eastAsia="en-US"/>
              </w:rPr>
            </w:pPr>
            <w:r>
              <w:rPr>
                <w:lang w:eastAsia="en-US"/>
              </w:rPr>
              <w:t>2/LS</w:t>
            </w:r>
          </w:p>
        </w:tc>
      </w:tr>
      <w:tr w:rsidR="00ED291A" w14:paraId="4B7031D5" w14:textId="77777777" w:rsidTr="001B7165">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09A501A" w14:textId="77777777" w:rsidR="00ED291A" w:rsidRDefault="00ED291A" w:rsidP="004D2A8A">
            <w:pPr>
              <w:spacing w:line="27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AFFCD7C" w14:textId="77777777" w:rsidR="00ED291A" w:rsidRDefault="00ED291A" w:rsidP="004D2A8A">
            <w:pPr>
              <w:spacing w:line="276" w:lineRule="auto"/>
              <w:rPr>
                <w:lang w:eastAsia="en-US"/>
              </w:rPr>
            </w:pPr>
            <w:r>
              <w:rPr>
                <w:lang w:eastAsia="en-US"/>
              </w:rPr>
              <w:t>14s+14c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27AF84B" w14:textId="77777777" w:rsidR="00ED291A" w:rsidRDefault="00ED291A" w:rsidP="004D2A8A">
            <w:pPr>
              <w:spacing w:line="276" w:lineRule="auto"/>
              <w:rPr>
                <w:b/>
                <w:lang w:eastAsia="en-US"/>
              </w:rPr>
            </w:pPr>
            <w:r>
              <w:rPr>
                <w:b/>
                <w:lang w:eastAsia="en-US"/>
              </w:rPr>
              <w:t>hod.</w:t>
            </w:r>
          </w:p>
        </w:tc>
        <w:tc>
          <w:tcPr>
            <w:tcW w:w="816" w:type="dxa"/>
            <w:tcBorders>
              <w:top w:val="single" w:sz="4" w:space="0" w:color="auto"/>
              <w:left w:val="single" w:sz="4" w:space="0" w:color="auto"/>
              <w:bottom w:val="single" w:sz="4" w:space="0" w:color="auto"/>
              <w:right w:val="single" w:sz="4" w:space="0" w:color="auto"/>
            </w:tcBorders>
            <w:hideMark/>
          </w:tcPr>
          <w:p w14:paraId="529444D0" w14:textId="77777777" w:rsidR="00ED291A" w:rsidRDefault="00ED291A" w:rsidP="004D2A8A">
            <w:pPr>
              <w:spacing w:line="276" w:lineRule="auto"/>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D20CB29" w14:textId="77777777" w:rsidR="00ED291A" w:rsidRDefault="00ED291A" w:rsidP="004D2A8A">
            <w:pPr>
              <w:spacing w:line="276" w:lineRule="auto"/>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E1EB771" w14:textId="77777777" w:rsidR="00ED291A" w:rsidRDefault="00ED291A" w:rsidP="004D2A8A">
            <w:pPr>
              <w:spacing w:line="276" w:lineRule="auto"/>
              <w:rPr>
                <w:lang w:eastAsia="en-US"/>
              </w:rPr>
            </w:pPr>
            <w:r>
              <w:rPr>
                <w:lang w:eastAsia="en-US"/>
              </w:rPr>
              <w:t>3</w:t>
            </w:r>
          </w:p>
        </w:tc>
      </w:tr>
      <w:tr w:rsidR="00ED291A" w14:paraId="0E7D2E31" w14:textId="77777777" w:rsidTr="001B7165">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2A3492AB" w14:textId="77777777" w:rsidR="00ED291A" w:rsidRDefault="00ED291A" w:rsidP="004D2A8A">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DEB7F3D" w14:textId="77777777" w:rsidR="00ED291A" w:rsidRDefault="00ED291A" w:rsidP="004D2A8A">
            <w:pPr>
              <w:spacing w:line="276" w:lineRule="auto"/>
              <w:rPr>
                <w:lang w:eastAsia="en-US"/>
              </w:rPr>
            </w:pPr>
          </w:p>
        </w:tc>
      </w:tr>
      <w:tr w:rsidR="00ED291A" w14:paraId="4E03EB6E" w14:textId="77777777" w:rsidTr="001B7165">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7361B7E8" w14:textId="77777777" w:rsidR="00ED291A" w:rsidRDefault="00ED291A" w:rsidP="004D2A8A">
            <w:pPr>
              <w:spacing w:line="27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6D942A2" w14:textId="77777777" w:rsidR="00ED291A" w:rsidRDefault="00ED291A" w:rsidP="00320DF5">
            <w:pPr>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7DE045C" w14:textId="77777777" w:rsidR="00ED291A" w:rsidRDefault="00ED291A" w:rsidP="004D2A8A">
            <w:pPr>
              <w:spacing w:line="276" w:lineRule="auto"/>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7B5A3082" w14:textId="77777777" w:rsidR="00ED291A" w:rsidRDefault="00ED291A" w:rsidP="00320DF5">
            <w:pPr>
              <w:rPr>
                <w:lang w:eastAsia="en-US"/>
              </w:rPr>
            </w:pPr>
            <w:r>
              <w:rPr>
                <w:lang w:eastAsia="en-US"/>
              </w:rPr>
              <w:t>seminář, cvičení</w:t>
            </w:r>
          </w:p>
        </w:tc>
      </w:tr>
      <w:tr w:rsidR="00ED291A" w14:paraId="5D4D15B4" w14:textId="77777777" w:rsidTr="001B7165">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76BACB6" w14:textId="77777777" w:rsidR="00ED291A" w:rsidRDefault="00ED291A" w:rsidP="004D2A8A">
            <w:pPr>
              <w:spacing w:line="276" w:lineRule="auto"/>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48CD7C1D" w14:textId="77777777" w:rsidR="00ED291A" w:rsidRDefault="00ED291A" w:rsidP="00320DF5">
            <w:r>
              <w:t>Docházka (80% účast ve výuce).</w:t>
            </w:r>
          </w:p>
          <w:p w14:paraId="0E1F2EA5" w14:textId="77777777" w:rsidR="00ED291A" w:rsidRDefault="00ED291A" w:rsidP="004D2A8A">
            <w:pPr>
              <w:spacing w:line="276" w:lineRule="auto"/>
              <w:rPr>
                <w:lang w:eastAsia="en-US"/>
              </w:rPr>
            </w:pPr>
            <w:r>
              <w:t>Seminární práce spojená s prezentací, kombinována s ústní kolokviální zkouškou.</w:t>
            </w:r>
          </w:p>
        </w:tc>
      </w:tr>
      <w:tr w:rsidR="00ED291A" w14:paraId="3A0AA8E5" w14:textId="77777777" w:rsidTr="00607470">
        <w:trPr>
          <w:trHeight w:val="156"/>
          <w:jc w:val="center"/>
        </w:trPr>
        <w:tc>
          <w:tcPr>
            <w:tcW w:w="9854" w:type="dxa"/>
            <w:gridSpan w:val="8"/>
            <w:tcBorders>
              <w:top w:val="nil"/>
              <w:left w:val="single" w:sz="4" w:space="0" w:color="auto"/>
              <w:bottom w:val="single" w:sz="4" w:space="0" w:color="auto"/>
              <w:right w:val="single" w:sz="4" w:space="0" w:color="auto"/>
            </w:tcBorders>
          </w:tcPr>
          <w:p w14:paraId="71468935" w14:textId="77777777" w:rsidR="00ED291A" w:rsidRDefault="00ED291A" w:rsidP="004D2A8A">
            <w:pPr>
              <w:spacing w:line="276" w:lineRule="auto"/>
              <w:rPr>
                <w:lang w:eastAsia="en-US"/>
              </w:rPr>
            </w:pPr>
          </w:p>
        </w:tc>
      </w:tr>
      <w:tr w:rsidR="00ED291A" w14:paraId="3CF552F7" w14:textId="77777777" w:rsidTr="001B7165">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45FE2FBC" w14:textId="77777777" w:rsidR="00ED291A" w:rsidRDefault="00ED291A" w:rsidP="004D2A8A">
            <w:pPr>
              <w:spacing w:line="276" w:lineRule="auto"/>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437A1145" w14:textId="77777777" w:rsidR="00ED291A" w:rsidRPr="00625541" w:rsidRDefault="00ED291A" w:rsidP="00320DF5">
            <w:r w:rsidRPr="00625541">
              <w:t>doc. PaedDr. Jana Majerčíková, PhD.</w:t>
            </w:r>
          </w:p>
        </w:tc>
      </w:tr>
      <w:tr w:rsidR="00ED291A" w14:paraId="1D079388" w14:textId="77777777" w:rsidTr="001B7165">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2A7CB1D6" w14:textId="77777777" w:rsidR="00ED291A" w:rsidRDefault="00ED291A" w:rsidP="004D2A8A">
            <w:pPr>
              <w:spacing w:line="276" w:lineRule="auto"/>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0CBF2BFF" w14:textId="77777777" w:rsidR="00ED291A" w:rsidRDefault="00ED291A" w:rsidP="00320DF5">
            <w:pPr>
              <w:rPr>
                <w:lang w:eastAsia="en-US"/>
              </w:rPr>
            </w:pPr>
            <w:r>
              <w:rPr>
                <w:lang w:eastAsia="en-US"/>
              </w:rPr>
              <w:t>vede seminář, cvičící</w:t>
            </w:r>
          </w:p>
        </w:tc>
      </w:tr>
      <w:tr w:rsidR="00ED291A" w14:paraId="73C81D59" w14:textId="77777777" w:rsidTr="001B7165">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46B37D3B" w14:textId="77777777" w:rsidR="00ED291A" w:rsidRDefault="00ED291A" w:rsidP="004D2A8A">
            <w:pPr>
              <w:spacing w:line="276" w:lineRule="auto"/>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6ED81C71" w14:textId="77777777" w:rsidR="00ED291A" w:rsidRPr="00625541" w:rsidRDefault="00ED291A" w:rsidP="00320DF5">
            <w:pPr>
              <w:rPr>
                <w:lang w:eastAsia="en-US"/>
              </w:rPr>
            </w:pPr>
            <w:r w:rsidRPr="00625541">
              <w:t>doc. PaedDr. Jana Majerčíková, PhD.</w:t>
            </w:r>
            <w:r>
              <w:t>, 100%</w:t>
            </w:r>
          </w:p>
        </w:tc>
      </w:tr>
      <w:tr w:rsidR="00ED291A" w14:paraId="244664CC" w14:textId="77777777" w:rsidTr="00607470">
        <w:trPr>
          <w:trHeight w:val="204"/>
          <w:jc w:val="center"/>
        </w:trPr>
        <w:tc>
          <w:tcPr>
            <w:tcW w:w="9854" w:type="dxa"/>
            <w:gridSpan w:val="8"/>
            <w:tcBorders>
              <w:top w:val="nil"/>
              <w:left w:val="single" w:sz="4" w:space="0" w:color="auto"/>
              <w:bottom w:val="single" w:sz="4" w:space="0" w:color="auto"/>
              <w:right w:val="single" w:sz="4" w:space="0" w:color="auto"/>
            </w:tcBorders>
          </w:tcPr>
          <w:p w14:paraId="5F1ADABD" w14:textId="77777777" w:rsidR="00ED291A" w:rsidRDefault="00ED291A" w:rsidP="004D2A8A">
            <w:pPr>
              <w:spacing w:line="276" w:lineRule="auto"/>
              <w:rPr>
                <w:lang w:eastAsia="en-US"/>
              </w:rPr>
            </w:pPr>
          </w:p>
        </w:tc>
      </w:tr>
      <w:tr w:rsidR="00ED291A" w14:paraId="7DEB6521" w14:textId="77777777" w:rsidTr="001B7165">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B959B4F" w14:textId="77777777" w:rsidR="00ED291A" w:rsidRDefault="00ED291A" w:rsidP="004D2A8A">
            <w:pPr>
              <w:spacing w:line="276" w:lineRule="auto"/>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7573FE30" w14:textId="77777777" w:rsidR="00ED291A" w:rsidRDefault="00ED291A" w:rsidP="004D2A8A">
            <w:pPr>
              <w:spacing w:line="276" w:lineRule="auto"/>
              <w:rPr>
                <w:lang w:eastAsia="en-US"/>
              </w:rPr>
            </w:pPr>
          </w:p>
        </w:tc>
      </w:tr>
      <w:tr w:rsidR="00ED291A" w14:paraId="5EB4C5D5" w14:textId="77777777" w:rsidTr="001B7165">
        <w:trPr>
          <w:trHeight w:val="3233"/>
          <w:jc w:val="center"/>
        </w:trPr>
        <w:tc>
          <w:tcPr>
            <w:tcW w:w="9854" w:type="dxa"/>
            <w:gridSpan w:val="8"/>
            <w:tcBorders>
              <w:top w:val="nil"/>
              <w:left w:val="single" w:sz="4" w:space="0" w:color="auto"/>
              <w:bottom w:val="single" w:sz="12" w:space="0" w:color="auto"/>
              <w:right w:val="single" w:sz="4" w:space="0" w:color="auto"/>
            </w:tcBorders>
          </w:tcPr>
          <w:p w14:paraId="4A93A031" w14:textId="77777777" w:rsidR="00ED291A" w:rsidRDefault="00ED291A" w:rsidP="004D2A8A">
            <w:pPr>
              <w:rPr>
                <w:lang w:eastAsia="en-US"/>
              </w:rPr>
            </w:pPr>
            <w:r>
              <w:rPr>
                <w:lang w:eastAsia="en-US"/>
              </w:rPr>
              <w:t>Strategie rozvoje předškolního vzdělávání v ČR a v zahraničí.</w:t>
            </w:r>
          </w:p>
          <w:p w14:paraId="1C7565B9" w14:textId="77777777" w:rsidR="00ED291A" w:rsidRDefault="00ED291A" w:rsidP="004D2A8A">
            <w:pPr>
              <w:rPr>
                <w:lang w:eastAsia="en-US"/>
              </w:rPr>
            </w:pPr>
            <w:r>
              <w:rPr>
                <w:lang w:eastAsia="en-US"/>
              </w:rPr>
              <w:t>Povinné předškolní vzděláváni v MŠ a individuální vzdělávání dětí předškolního věku s ohledem na děti od 5 let věku.</w:t>
            </w:r>
          </w:p>
          <w:p w14:paraId="5ECC2F97" w14:textId="77777777" w:rsidR="00ED291A" w:rsidRDefault="00ED291A" w:rsidP="004D2A8A">
            <w:pPr>
              <w:rPr>
                <w:lang w:eastAsia="en-US"/>
              </w:rPr>
            </w:pPr>
            <w:r>
              <w:rPr>
                <w:lang w:eastAsia="en-US"/>
              </w:rPr>
              <w:t>Vývojová specifika dětí od 5 let věku.</w:t>
            </w:r>
          </w:p>
          <w:p w14:paraId="5A4A9556" w14:textId="77777777" w:rsidR="00ED291A" w:rsidRDefault="00ED291A" w:rsidP="004D2A8A">
            <w:pPr>
              <w:rPr>
                <w:lang w:eastAsia="en-US"/>
              </w:rPr>
            </w:pPr>
            <w:r>
              <w:rPr>
                <w:lang w:eastAsia="en-US"/>
              </w:rPr>
              <w:t>Analýza základních kurikulárních dokumentů pro předškolní vzdělávání v kontextu vzdělávání dětí od 5 let věku.</w:t>
            </w:r>
          </w:p>
          <w:p w14:paraId="7A4FEA24" w14:textId="77777777" w:rsidR="00ED291A" w:rsidRDefault="00ED291A" w:rsidP="004D2A8A">
            <w:pPr>
              <w:rPr>
                <w:lang w:eastAsia="en-US"/>
              </w:rPr>
            </w:pPr>
            <w:r>
              <w:rPr>
                <w:lang w:eastAsia="en-US"/>
              </w:rPr>
              <w:t>Analýza obsahu předškolního vzdělávání s důrazem na děti od 5 let věku.</w:t>
            </w:r>
          </w:p>
          <w:p w14:paraId="66D6687A" w14:textId="77777777" w:rsidR="00ED291A" w:rsidRDefault="00ED291A" w:rsidP="004D2A8A">
            <w:pPr>
              <w:rPr>
                <w:lang w:eastAsia="en-US"/>
              </w:rPr>
            </w:pPr>
            <w:r>
              <w:rPr>
                <w:lang w:eastAsia="en-US"/>
              </w:rPr>
              <w:t>Analýza obsahu primárního vzdělávání s ohledem na děti ve věku od 6 let.</w:t>
            </w:r>
          </w:p>
          <w:p w14:paraId="4A7304D5" w14:textId="77777777" w:rsidR="00ED291A" w:rsidRDefault="00ED291A" w:rsidP="004D2A8A">
            <w:pPr>
              <w:rPr>
                <w:lang w:eastAsia="en-US"/>
              </w:rPr>
            </w:pPr>
            <w:r>
              <w:rPr>
                <w:lang w:eastAsia="en-US"/>
              </w:rPr>
              <w:t>Komparace obsahu a strategií vzdělávání v mateřské a primární škole.</w:t>
            </w:r>
          </w:p>
          <w:p w14:paraId="398D4A87" w14:textId="77777777" w:rsidR="00ED291A" w:rsidRDefault="00ED291A" w:rsidP="004D2A8A">
            <w:pPr>
              <w:rPr>
                <w:lang w:eastAsia="en-US"/>
              </w:rPr>
            </w:pPr>
            <w:r>
              <w:rPr>
                <w:lang w:eastAsia="en-US"/>
              </w:rPr>
              <w:t>Odklady povinné školní docházky – analýza stavu v ČR, komparace se zahraničím.</w:t>
            </w:r>
          </w:p>
          <w:p w14:paraId="7C70ED23" w14:textId="77777777" w:rsidR="00ED291A" w:rsidRDefault="00ED291A" w:rsidP="004D2A8A">
            <w:pPr>
              <w:rPr>
                <w:lang w:eastAsia="en-US"/>
              </w:rPr>
            </w:pPr>
            <w:r>
              <w:rPr>
                <w:lang w:eastAsia="en-US"/>
              </w:rPr>
              <w:t>Didaktické koncepce vzdělávání dětí ve věku od 5 let v MŠ.</w:t>
            </w:r>
          </w:p>
          <w:p w14:paraId="13465E97" w14:textId="77777777" w:rsidR="00ED291A" w:rsidRDefault="00ED291A" w:rsidP="004D2A8A">
            <w:pPr>
              <w:rPr>
                <w:lang w:eastAsia="en-US"/>
              </w:rPr>
            </w:pPr>
            <w:r>
              <w:rPr>
                <w:lang w:eastAsia="en-US"/>
              </w:rPr>
              <w:t>Individuální vzdělávací plán v rámci docházky do MŠ, vzdělávání v přípravných třídách.</w:t>
            </w:r>
          </w:p>
          <w:p w14:paraId="0DA77889" w14:textId="77777777" w:rsidR="00ED291A" w:rsidRDefault="00ED291A" w:rsidP="004D2A8A">
            <w:pPr>
              <w:rPr>
                <w:lang w:eastAsia="en-US"/>
              </w:rPr>
            </w:pPr>
            <w:r>
              <w:rPr>
                <w:lang w:eastAsia="en-US"/>
              </w:rPr>
              <w:t>Význam předškolního vzdělávání před nástupem do ZŠ v kontextu celoživotního vzdělávání.</w:t>
            </w:r>
          </w:p>
          <w:p w14:paraId="6CC7E3A7" w14:textId="77777777" w:rsidR="00ED291A" w:rsidRDefault="00ED291A" w:rsidP="004D2A8A">
            <w:pPr>
              <w:rPr>
                <w:lang w:eastAsia="en-US"/>
              </w:rPr>
            </w:pPr>
            <w:r>
              <w:rPr>
                <w:lang w:eastAsia="en-US"/>
              </w:rPr>
              <w:t>Diagnostikování možností a výsledků vzdělávání dětí od 5 let věku v podmínkách MŠ.</w:t>
            </w:r>
          </w:p>
          <w:p w14:paraId="4B756D3C" w14:textId="77777777" w:rsidR="00ED291A" w:rsidRDefault="00ED291A" w:rsidP="004D2A8A">
            <w:pPr>
              <w:rPr>
                <w:lang w:eastAsia="en-US"/>
              </w:rPr>
            </w:pPr>
            <w:r>
              <w:rPr>
                <w:lang w:eastAsia="en-US"/>
              </w:rPr>
              <w:t>Materiální a personální podmínky v MŠ pro vzdělávání dětí od 5 let věku.</w:t>
            </w:r>
          </w:p>
          <w:p w14:paraId="72EC8277" w14:textId="77777777" w:rsidR="00ED291A" w:rsidRDefault="00ED291A" w:rsidP="004D2A8A">
            <w:pPr>
              <w:rPr>
                <w:lang w:eastAsia="en-US"/>
              </w:rPr>
            </w:pPr>
            <w:r>
              <w:rPr>
                <w:lang w:eastAsia="en-US"/>
              </w:rPr>
              <w:t>Zájmové vzdělávání dětí od 5 let věku.</w:t>
            </w:r>
          </w:p>
          <w:p w14:paraId="7656101B" w14:textId="77777777" w:rsidR="00FE6D17" w:rsidRDefault="00FE6D17" w:rsidP="00320DF5">
            <w:pPr>
              <w:rPr>
                <w:lang w:eastAsia="en-US"/>
              </w:rPr>
            </w:pPr>
          </w:p>
        </w:tc>
      </w:tr>
      <w:tr w:rsidR="00ED291A" w14:paraId="141A8D89" w14:textId="77777777" w:rsidTr="001B7165">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5816571E" w14:textId="77777777" w:rsidR="00ED291A" w:rsidRDefault="00ED291A" w:rsidP="004D2A8A">
            <w:pPr>
              <w:spacing w:line="276" w:lineRule="auto"/>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6C18F276" w14:textId="77777777" w:rsidR="00ED291A" w:rsidRDefault="00ED291A" w:rsidP="004D2A8A">
            <w:pPr>
              <w:spacing w:line="276" w:lineRule="auto"/>
              <w:rPr>
                <w:lang w:eastAsia="en-US"/>
              </w:rPr>
            </w:pPr>
          </w:p>
        </w:tc>
      </w:tr>
      <w:tr w:rsidR="00ED291A" w14:paraId="4BCBAB5B" w14:textId="77777777" w:rsidTr="001B7165">
        <w:trPr>
          <w:trHeight w:val="1497"/>
          <w:jc w:val="center"/>
        </w:trPr>
        <w:tc>
          <w:tcPr>
            <w:tcW w:w="9854" w:type="dxa"/>
            <w:gridSpan w:val="8"/>
            <w:tcBorders>
              <w:top w:val="nil"/>
              <w:left w:val="single" w:sz="4" w:space="0" w:color="auto"/>
              <w:bottom w:val="single" w:sz="4" w:space="0" w:color="auto"/>
              <w:right w:val="single" w:sz="4" w:space="0" w:color="auto"/>
            </w:tcBorders>
          </w:tcPr>
          <w:p w14:paraId="59B46D33" w14:textId="77777777" w:rsidR="00ED291A" w:rsidRPr="00D960CF" w:rsidRDefault="00ED291A" w:rsidP="004D2A8A">
            <w:pPr>
              <w:pStyle w:val="Default"/>
              <w:rPr>
                <w:b/>
                <w:noProof/>
                <w:sz w:val="20"/>
                <w:szCs w:val="20"/>
              </w:rPr>
            </w:pPr>
            <w:r w:rsidRPr="00D960CF">
              <w:rPr>
                <w:b/>
                <w:noProof/>
                <w:sz w:val="20"/>
                <w:szCs w:val="20"/>
              </w:rPr>
              <w:t>Povinná literatura</w:t>
            </w:r>
            <w:r w:rsidR="00A949D7">
              <w:rPr>
                <w:b/>
                <w:noProof/>
                <w:sz w:val="20"/>
                <w:szCs w:val="20"/>
              </w:rPr>
              <w:t>:</w:t>
            </w:r>
          </w:p>
          <w:p w14:paraId="79CE32B6" w14:textId="77777777" w:rsidR="00ED291A" w:rsidRPr="005512DE" w:rsidRDefault="00ED291A" w:rsidP="004D2A8A">
            <w:r w:rsidRPr="005512DE">
              <w:t xml:space="preserve">Gillernová, I., </w:t>
            </w:r>
            <w:r w:rsidRPr="005512DE">
              <w:rPr>
                <w:noProof/>
                <w:shd w:val="clear" w:color="auto" w:fill="FFFFFF"/>
              </w:rPr>
              <w:t>&amp;</w:t>
            </w:r>
            <w:r w:rsidRPr="005512DE">
              <w:t xml:space="preserve"> Mertin, V. (2012). </w:t>
            </w:r>
            <w:r w:rsidRPr="005512DE">
              <w:rPr>
                <w:i/>
              </w:rPr>
              <w:t>Psychologie pro učitelky mateřské školy</w:t>
            </w:r>
            <w:r w:rsidRPr="005512DE">
              <w:t>. Praha: Portál.</w:t>
            </w:r>
          </w:p>
          <w:p w14:paraId="767C739D" w14:textId="77777777" w:rsidR="00ED291A" w:rsidRPr="005512DE" w:rsidRDefault="00ED291A" w:rsidP="004D2A8A">
            <w:r w:rsidRPr="005512DE">
              <w:t xml:space="preserve">Krejčová, L., </w:t>
            </w:r>
            <w:r w:rsidRPr="005512DE">
              <w:rPr>
                <w:noProof/>
                <w:shd w:val="clear" w:color="auto" w:fill="FFFFFF"/>
              </w:rPr>
              <w:t>&amp;</w:t>
            </w:r>
            <w:r w:rsidR="00844839">
              <w:rPr>
                <w:noProof/>
                <w:shd w:val="clear" w:color="auto" w:fill="FFFFFF"/>
              </w:rPr>
              <w:t xml:space="preserve"> </w:t>
            </w:r>
            <w:r w:rsidR="009521B7">
              <w:t xml:space="preserve">Mertin, </w:t>
            </w:r>
            <w:r w:rsidRPr="005512DE">
              <w:t xml:space="preserve">V. (2016). </w:t>
            </w:r>
            <w:r w:rsidRPr="005512DE">
              <w:rPr>
                <w:i/>
              </w:rPr>
              <w:t>Metody a postupy poznávání žáka: pedagogická diagnostika.</w:t>
            </w:r>
            <w:r>
              <w:t xml:space="preserve"> Praha: Wolters Kluvwer.</w:t>
            </w:r>
          </w:p>
          <w:p w14:paraId="1F6C45D9" w14:textId="77777777" w:rsidR="00ED291A" w:rsidRPr="005512DE" w:rsidRDefault="00ED291A" w:rsidP="004D2A8A">
            <w:pPr>
              <w:autoSpaceDE w:val="0"/>
              <w:autoSpaceDN w:val="0"/>
              <w:adjustRightInd w:val="0"/>
              <w:rPr>
                <w:noProof/>
              </w:rPr>
            </w:pPr>
            <w:r w:rsidRPr="005512DE">
              <w:rPr>
                <w:noProof/>
              </w:rPr>
              <w:t xml:space="preserve">Majerčíková, J. (2017). Odklady povinné školní docházky v perpektivě učitelek mateřských škol. </w:t>
            </w:r>
            <w:r w:rsidRPr="005512DE">
              <w:rPr>
                <w:i/>
                <w:noProof/>
              </w:rPr>
              <w:t>Orbis Scholae</w:t>
            </w:r>
            <w:r w:rsidRPr="005512DE">
              <w:rPr>
                <w:noProof/>
              </w:rPr>
              <w:t>, v tisku.</w:t>
            </w:r>
          </w:p>
          <w:p w14:paraId="17C05A65" w14:textId="77777777" w:rsidR="00ED291A" w:rsidRPr="00716BA6" w:rsidRDefault="00ED291A" w:rsidP="004D2A8A">
            <w:pPr>
              <w:autoSpaceDE w:val="0"/>
              <w:autoSpaceDN w:val="0"/>
              <w:adjustRightInd w:val="0"/>
            </w:pPr>
            <w:r w:rsidRPr="005512DE">
              <w:t xml:space="preserve">Průcha, J. et al. (2016). </w:t>
            </w:r>
            <w:r w:rsidRPr="005512DE">
              <w:rPr>
                <w:i/>
              </w:rPr>
              <w:t>Předškolní dítě a svět vzdělávání. Přehled teorie, praxe a výzkumných poznatků.</w:t>
            </w:r>
            <w:r w:rsidRPr="005512DE">
              <w:t xml:space="preserve"> Praha: Wolters Kluwer ČR</w:t>
            </w:r>
            <w:r w:rsidRPr="00716BA6">
              <w:t>.</w:t>
            </w:r>
          </w:p>
          <w:p w14:paraId="49588FE2" w14:textId="77777777" w:rsidR="00ED291A" w:rsidRDefault="00ED291A" w:rsidP="004D2A8A">
            <w:pPr>
              <w:pStyle w:val="Default"/>
              <w:rPr>
                <w:noProof/>
                <w:sz w:val="20"/>
                <w:szCs w:val="20"/>
              </w:rPr>
            </w:pPr>
            <w:r>
              <w:rPr>
                <w:noProof/>
                <w:sz w:val="20"/>
                <w:szCs w:val="20"/>
              </w:rPr>
              <w:t xml:space="preserve">Havigerová, J. M. et al. (2013). </w:t>
            </w:r>
            <w:r w:rsidRPr="00D960CF">
              <w:rPr>
                <w:i/>
                <w:noProof/>
                <w:sz w:val="20"/>
                <w:szCs w:val="20"/>
              </w:rPr>
              <w:t>Projevy dětské zvídavosti</w:t>
            </w:r>
            <w:r>
              <w:rPr>
                <w:noProof/>
                <w:sz w:val="20"/>
                <w:szCs w:val="20"/>
              </w:rPr>
              <w:t>. Praha: Grada.</w:t>
            </w:r>
          </w:p>
          <w:p w14:paraId="6594BDF8" w14:textId="77777777" w:rsidR="009E6E7D" w:rsidRDefault="009E6E7D" w:rsidP="00320DF5">
            <w:pPr>
              <w:pStyle w:val="Default"/>
              <w:rPr>
                <w:noProof/>
                <w:sz w:val="20"/>
                <w:szCs w:val="20"/>
              </w:rPr>
            </w:pPr>
          </w:p>
          <w:p w14:paraId="1648D060" w14:textId="77777777" w:rsidR="00ED291A" w:rsidRPr="009A59E0" w:rsidRDefault="00ED291A" w:rsidP="004D2A8A">
            <w:pPr>
              <w:rPr>
                <w:b/>
              </w:rPr>
            </w:pPr>
            <w:r w:rsidRPr="009A59E0">
              <w:rPr>
                <w:b/>
              </w:rPr>
              <w:t>Doporučená literatura</w:t>
            </w:r>
            <w:r w:rsidR="00A949D7">
              <w:rPr>
                <w:b/>
              </w:rPr>
              <w:t>:</w:t>
            </w:r>
          </w:p>
          <w:p w14:paraId="026EC154" w14:textId="77777777" w:rsidR="00ED291A" w:rsidRPr="005512DE" w:rsidRDefault="00ED291A" w:rsidP="004D2A8A">
            <w:r w:rsidRPr="005512DE">
              <w:t xml:space="preserve">Kolář, Z., </w:t>
            </w:r>
            <w:r w:rsidRPr="005512DE">
              <w:rPr>
                <w:noProof/>
                <w:shd w:val="clear" w:color="auto" w:fill="FFFFFF"/>
              </w:rPr>
              <w:t>&amp;</w:t>
            </w:r>
            <w:r w:rsidR="00844839">
              <w:rPr>
                <w:noProof/>
                <w:shd w:val="clear" w:color="auto" w:fill="FFFFFF"/>
              </w:rPr>
              <w:t xml:space="preserve"> </w:t>
            </w:r>
            <w:r w:rsidRPr="005512DE">
              <w:t xml:space="preserve">Šikulová, R. (2007). </w:t>
            </w:r>
            <w:r w:rsidRPr="005512DE">
              <w:rPr>
                <w:i/>
              </w:rPr>
              <w:t>Vyučování jako dialog</w:t>
            </w:r>
            <w:r w:rsidRPr="005512DE">
              <w:t>. Praha: Grada.</w:t>
            </w:r>
          </w:p>
          <w:p w14:paraId="6DFB6DCF" w14:textId="77777777" w:rsidR="00ED291A" w:rsidRPr="007C175F" w:rsidRDefault="00ED291A" w:rsidP="004D2A8A">
            <w:pPr>
              <w:pStyle w:val="Default"/>
              <w:rPr>
                <w:noProof/>
                <w:sz w:val="20"/>
                <w:szCs w:val="20"/>
              </w:rPr>
            </w:pPr>
            <w:r w:rsidRPr="007C175F">
              <w:rPr>
                <w:noProof/>
                <w:sz w:val="20"/>
                <w:szCs w:val="20"/>
              </w:rPr>
              <w:t xml:space="preserve">Majerčíková, J., Kasáčová, B., </w:t>
            </w:r>
            <w:r w:rsidRPr="007C175F">
              <w:rPr>
                <w:noProof/>
                <w:sz w:val="20"/>
                <w:szCs w:val="20"/>
                <w:shd w:val="clear" w:color="auto" w:fill="FFFFFF"/>
              </w:rPr>
              <w:t>&amp;</w:t>
            </w:r>
            <w:r w:rsidR="00844839">
              <w:rPr>
                <w:noProof/>
                <w:sz w:val="20"/>
                <w:szCs w:val="20"/>
                <w:shd w:val="clear" w:color="auto" w:fill="FFFFFF"/>
              </w:rPr>
              <w:t xml:space="preserve"> </w:t>
            </w:r>
            <w:r w:rsidRPr="007C175F">
              <w:rPr>
                <w:noProof/>
                <w:sz w:val="20"/>
                <w:szCs w:val="20"/>
              </w:rPr>
              <w:t xml:space="preserve">Kočvarová, I. (2015). </w:t>
            </w:r>
            <w:r w:rsidRPr="007C175F">
              <w:rPr>
                <w:i/>
                <w:noProof/>
                <w:sz w:val="20"/>
                <w:szCs w:val="20"/>
              </w:rPr>
              <w:t>Předškolní edukace a dítě: výzvy pro pedagogickou teorii a výzkum</w:t>
            </w:r>
            <w:r w:rsidRPr="007C175F">
              <w:rPr>
                <w:noProof/>
                <w:sz w:val="20"/>
                <w:szCs w:val="20"/>
              </w:rPr>
              <w:t>. Zlín: UTB ve Zlíně.</w:t>
            </w:r>
          </w:p>
          <w:p w14:paraId="61B0842D" w14:textId="77777777" w:rsidR="00ED291A" w:rsidRDefault="00ED291A" w:rsidP="00320DF5">
            <w:r w:rsidRPr="002E3DCD">
              <w:t xml:space="preserve">Opravilová, E. (2016). </w:t>
            </w:r>
            <w:r w:rsidRPr="002E3DCD">
              <w:rPr>
                <w:i/>
              </w:rPr>
              <w:t>Předškolní pedagogika</w:t>
            </w:r>
            <w:r w:rsidRPr="002E3DCD">
              <w:t>. Praha: Grada.</w:t>
            </w:r>
            <w:r w:rsidR="004D2A8A">
              <w:br/>
            </w:r>
          </w:p>
        </w:tc>
      </w:tr>
      <w:tr w:rsidR="00ED291A" w14:paraId="59612113" w14:textId="77777777" w:rsidTr="001B7165">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F79A94F" w14:textId="77777777" w:rsidR="00ED291A" w:rsidRDefault="00ED291A" w:rsidP="004D2A8A">
            <w:pPr>
              <w:spacing w:line="276" w:lineRule="auto"/>
              <w:rPr>
                <w:b/>
                <w:lang w:eastAsia="en-US"/>
              </w:rPr>
            </w:pPr>
            <w:r>
              <w:rPr>
                <w:b/>
                <w:lang w:eastAsia="en-US"/>
              </w:rPr>
              <w:t>Informace ke kombinované nebo distanční formě</w:t>
            </w:r>
          </w:p>
        </w:tc>
      </w:tr>
      <w:tr w:rsidR="00ED291A" w14:paraId="0B45D910" w14:textId="77777777" w:rsidTr="001B7165">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E3ECCE3" w14:textId="77777777" w:rsidR="00ED291A" w:rsidRDefault="00ED291A" w:rsidP="004D2A8A">
            <w:pPr>
              <w:spacing w:line="276" w:lineRule="auto"/>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4A470B63" w14:textId="77777777" w:rsidR="00ED291A" w:rsidRDefault="00ED291A" w:rsidP="004D2A8A">
            <w:pPr>
              <w:spacing w:line="276" w:lineRule="auto"/>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28CB699" w14:textId="77777777" w:rsidR="00ED291A" w:rsidRDefault="00ED291A" w:rsidP="004D2A8A">
            <w:pPr>
              <w:spacing w:line="276" w:lineRule="auto"/>
              <w:rPr>
                <w:b/>
                <w:lang w:eastAsia="en-US"/>
              </w:rPr>
            </w:pPr>
            <w:r>
              <w:rPr>
                <w:b/>
                <w:lang w:eastAsia="en-US"/>
              </w:rPr>
              <w:t>hodin</w:t>
            </w:r>
          </w:p>
        </w:tc>
      </w:tr>
      <w:tr w:rsidR="00ED291A" w14:paraId="7E482AB5" w14:textId="77777777" w:rsidTr="001B7165">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1A4E740" w14:textId="77777777" w:rsidR="00ED291A" w:rsidRDefault="00ED291A" w:rsidP="004D2A8A">
            <w:pPr>
              <w:spacing w:line="276" w:lineRule="auto"/>
              <w:rPr>
                <w:b/>
                <w:lang w:eastAsia="en-US"/>
              </w:rPr>
            </w:pPr>
            <w:r>
              <w:rPr>
                <w:b/>
                <w:lang w:eastAsia="en-US"/>
              </w:rPr>
              <w:t>Informace o způsobu kontaktu s</w:t>
            </w:r>
            <w:r w:rsidR="00607470">
              <w:rPr>
                <w:b/>
                <w:lang w:eastAsia="en-US"/>
              </w:rPr>
              <w:t> </w:t>
            </w:r>
            <w:r>
              <w:rPr>
                <w:b/>
                <w:lang w:eastAsia="en-US"/>
              </w:rPr>
              <w:t>vyučujícím</w:t>
            </w:r>
          </w:p>
        </w:tc>
      </w:tr>
      <w:tr w:rsidR="00ED291A" w14:paraId="31884010" w14:textId="77777777" w:rsidTr="00607470">
        <w:trPr>
          <w:trHeight w:val="122"/>
          <w:jc w:val="center"/>
        </w:trPr>
        <w:tc>
          <w:tcPr>
            <w:tcW w:w="9854" w:type="dxa"/>
            <w:gridSpan w:val="8"/>
            <w:tcBorders>
              <w:top w:val="single" w:sz="4" w:space="0" w:color="auto"/>
              <w:left w:val="single" w:sz="4" w:space="0" w:color="auto"/>
              <w:bottom w:val="single" w:sz="4" w:space="0" w:color="auto"/>
              <w:right w:val="single" w:sz="4" w:space="0" w:color="auto"/>
            </w:tcBorders>
          </w:tcPr>
          <w:p w14:paraId="319B6541" w14:textId="77777777" w:rsidR="00ED291A" w:rsidRDefault="00ED291A" w:rsidP="004D2A8A">
            <w:pPr>
              <w:spacing w:line="276" w:lineRule="auto"/>
              <w:rPr>
                <w:lang w:eastAsia="en-US"/>
              </w:rPr>
            </w:pPr>
          </w:p>
        </w:tc>
      </w:tr>
    </w:tbl>
    <w:p w14:paraId="530E6A4C" w14:textId="77777777" w:rsidR="00200A91" w:rsidRDefault="00200A91">
      <w:pPr>
        <w:rPr>
          <w:b/>
          <w:sz w:val="28"/>
        </w:rPr>
      </w:pPr>
    </w:p>
    <w:p w14:paraId="6B10C032" w14:textId="77777777" w:rsidR="009D4D92" w:rsidRDefault="00200A91">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B7165" w14:paraId="27DFE813" w14:textId="77777777" w:rsidTr="001B7165">
        <w:trPr>
          <w:jc w:val="center"/>
        </w:trPr>
        <w:tc>
          <w:tcPr>
            <w:tcW w:w="9855" w:type="dxa"/>
            <w:gridSpan w:val="8"/>
            <w:tcBorders>
              <w:bottom w:val="double" w:sz="4" w:space="0" w:color="auto"/>
            </w:tcBorders>
            <w:shd w:val="clear" w:color="auto" w:fill="BDD6EE"/>
          </w:tcPr>
          <w:p w14:paraId="7CAA2F27" w14:textId="77777777" w:rsidR="001B7165" w:rsidRDefault="001B7165" w:rsidP="009C1422">
            <w:pPr>
              <w:jc w:val="both"/>
              <w:rPr>
                <w:b/>
                <w:sz w:val="28"/>
              </w:rPr>
            </w:pPr>
            <w:r>
              <w:br w:type="page"/>
            </w:r>
            <w:r>
              <w:rPr>
                <w:b/>
                <w:sz w:val="28"/>
              </w:rPr>
              <w:t>B-III – Charakteristika studijního předmětu</w:t>
            </w:r>
          </w:p>
        </w:tc>
      </w:tr>
      <w:tr w:rsidR="001B7165" w14:paraId="5DE4AD6C" w14:textId="77777777" w:rsidTr="001B7165">
        <w:trPr>
          <w:jc w:val="center"/>
        </w:trPr>
        <w:tc>
          <w:tcPr>
            <w:tcW w:w="3086" w:type="dxa"/>
            <w:tcBorders>
              <w:top w:val="double" w:sz="4" w:space="0" w:color="auto"/>
            </w:tcBorders>
            <w:shd w:val="clear" w:color="auto" w:fill="F7CAAC"/>
          </w:tcPr>
          <w:p w14:paraId="53D6F2F3" w14:textId="77777777" w:rsidR="001B7165" w:rsidRDefault="001B7165" w:rsidP="009C1422">
            <w:pPr>
              <w:jc w:val="both"/>
              <w:rPr>
                <w:b/>
              </w:rPr>
            </w:pPr>
            <w:r>
              <w:rPr>
                <w:b/>
              </w:rPr>
              <w:t>Název studijního předmětu</w:t>
            </w:r>
          </w:p>
        </w:tc>
        <w:tc>
          <w:tcPr>
            <w:tcW w:w="6769" w:type="dxa"/>
            <w:gridSpan w:val="7"/>
            <w:tcBorders>
              <w:top w:val="double" w:sz="4" w:space="0" w:color="auto"/>
            </w:tcBorders>
          </w:tcPr>
          <w:p w14:paraId="78332A24" w14:textId="77777777" w:rsidR="001B7165" w:rsidRDefault="001B7165" w:rsidP="009C1422">
            <w:pPr>
              <w:jc w:val="both"/>
            </w:pPr>
            <w:r>
              <w:t>Integrované vzdělávání v podmínkách MŠ</w:t>
            </w:r>
          </w:p>
        </w:tc>
      </w:tr>
      <w:tr w:rsidR="001B7165" w14:paraId="6735F85B" w14:textId="77777777" w:rsidTr="001B7165">
        <w:trPr>
          <w:jc w:val="center"/>
        </w:trPr>
        <w:tc>
          <w:tcPr>
            <w:tcW w:w="3086" w:type="dxa"/>
            <w:shd w:val="clear" w:color="auto" w:fill="F7CAAC"/>
          </w:tcPr>
          <w:p w14:paraId="28DDFC4D" w14:textId="77777777" w:rsidR="001B7165" w:rsidRDefault="001B7165" w:rsidP="009C1422">
            <w:pPr>
              <w:jc w:val="both"/>
              <w:rPr>
                <w:b/>
              </w:rPr>
            </w:pPr>
            <w:r>
              <w:rPr>
                <w:b/>
              </w:rPr>
              <w:t>Typ předmětu</w:t>
            </w:r>
          </w:p>
        </w:tc>
        <w:tc>
          <w:tcPr>
            <w:tcW w:w="3406" w:type="dxa"/>
            <w:gridSpan w:val="4"/>
          </w:tcPr>
          <w:p w14:paraId="6724D74F" w14:textId="77777777" w:rsidR="001B7165" w:rsidRDefault="001B7165" w:rsidP="009C1422">
            <w:pPr>
              <w:jc w:val="both"/>
            </w:pPr>
            <w:r>
              <w:t>povinný, PZ</w:t>
            </w:r>
          </w:p>
        </w:tc>
        <w:tc>
          <w:tcPr>
            <w:tcW w:w="2695" w:type="dxa"/>
            <w:gridSpan w:val="2"/>
            <w:shd w:val="clear" w:color="auto" w:fill="F7CAAC"/>
          </w:tcPr>
          <w:p w14:paraId="0B64DA87" w14:textId="77777777" w:rsidR="001B7165" w:rsidRDefault="001B7165" w:rsidP="009C1422">
            <w:pPr>
              <w:jc w:val="both"/>
            </w:pPr>
            <w:r>
              <w:rPr>
                <w:b/>
              </w:rPr>
              <w:t>doporučený ročník / semestr</w:t>
            </w:r>
          </w:p>
        </w:tc>
        <w:tc>
          <w:tcPr>
            <w:tcW w:w="668" w:type="dxa"/>
          </w:tcPr>
          <w:p w14:paraId="372024F1" w14:textId="77777777" w:rsidR="001B7165" w:rsidRDefault="001B7165" w:rsidP="009C1422">
            <w:pPr>
              <w:jc w:val="both"/>
            </w:pPr>
            <w:r>
              <w:t>2/LS</w:t>
            </w:r>
          </w:p>
        </w:tc>
      </w:tr>
      <w:tr w:rsidR="001B7165" w14:paraId="3B556624" w14:textId="77777777" w:rsidTr="001B7165">
        <w:trPr>
          <w:jc w:val="center"/>
        </w:trPr>
        <w:tc>
          <w:tcPr>
            <w:tcW w:w="3086" w:type="dxa"/>
            <w:shd w:val="clear" w:color="auto" w:fill="F7CAAC"/>
          </w:tcPr>
          <w:p w14:paraId="1C85ADDA" w14:textId="77777777" w:rsidR="001B7165" w:rsidRDefault="001B7165" w:rsidP="009C1422">
            <w:pPr>
              <w:jc w:val="both"/>
              <w:rPr>
                <w:b/>
              </w:rPr>
            </w:pPr>
            <w:r>
              <w:rPr>
                <w:b/>
              </w:rPr>
              <w:t>Rozsah studijního předmětu</w:t>
            </w:r>
          </w:p>
        </w:tc>
        <w:tc>
          <w:tcPr>
            <w:tcW w:w="1701" w:type="dxa"/>
            <w:gridSpan w:val="2"/>
          </w:tcPr>
          <w:p w14:paraId="4F6B4229" w14:textId="77777777" w:rsidR="001B7165" w:rsidRDefault="001B7165" w:rsidP="009C1422">
            <w:pPr>
              <w:jc w:val="both"/>
            </w:pPr>
            <w:r>
              <w:t>14s+14c</w:t>
            </w:r>
          </w:p>
        </w:tc>
        <w:tc>
          <w:tcPr>
            <w:tcW w:w="889" w:type="dxa"/>
            <w:shd w:val="clear" w:color="auto" w:fill="F7CAAC"/>
          </w:tcPr>
          <w:p w14:paraId="60D6010D" w14:textId="77777777" w:rsidR="001B7165" w:rsidRDefault="001B7165" w:rsidP="009C1422">
            <w:pPr>
              <w:jc w:val="both"/>
              <w:rPr>
                <w:b/>
              </w:rPr>
            </w:pPr>
            <w:r>
              <w:rPr>
                <w:b/>
              </w:rPr>
              <w:t xml:space="preserve">hod. </w:t>
            </w:r>
          </w:p>
        </w:tc>
        <w:tc>
          <w:tcPr>
            <w:tcW w:w="816" w:type="dxa"/>
          </w:tcPr>
          <w:p w14:paraId="0CF3279E" w14:textId="77777777" w:rsidR="001B7165" w:rsidRDefault="001B7165" w:rsidP="009C1422">
            <w:pPr>
              <w:jc w:val="both"/>
            </w:pPr>
            <w:r>
              <w:t>28</w:t>
            </w:r>
          </w:p>
        </w:tc>
        <w:tc>
          <w:tcPr>
            <w:tcW w:w="2156" w:type="dxa"/>
            <w:shd w:val="clear" w:color="auto" w:fill="F7CAAC"/>
          </w:tcPr>
          <w:p w14:paraId="67438E58" w14:textId="77777777" w:rsidR="001B7165" w:rsidRDefault="001B7165" w:rsidP="009C1422">
            <w:pPr>
              <w:jc w:val="both"/>
              <w:rPr>
                <w:b/>
              </w:rPr>
            </w:pPr>
            <w:r>
              <w:rPr>
                <w:b/>
              </w:rPr>
              <w:t>kreditů</w:t>
            </w:r>
          </w:p>
        </w:tc>
        <w:tc>
          <w:tcPr>
            <w:tcW w:w="1207" w:type="dxa"/>
            <w:gridSpan w:val="2"/>
          </w:tcPr>
          <w:p w14:paraId="25B8BDC8" w14:textId="77777777" w:rsidR="001B7165" w:rsidRDefault="001B7165" w:rsidP="009C1422">
            <w:pPr>
              <w:jc w:val="both"/>
            </w:pPr>
            <w:r>
              <w:t>3</w:t>
            </w:r>
          </w:p>
        </w:tc>
      </w:tr>
      <w:tr w:rsidR="001B7165" w14:paraId="590B934A" w14:textId="77777777" w:rsidTr="001B7165">
        <w:trPr>
          <w:jc w:val="center"/>
        </w:trPr>
        <w:tc>
          <w:tcPr>
            <w:tcW w:w="3086" w:type="dxa"/>
            <w:shd w:val="clear" w:color="auto" w:fill="F7CAAC"/>
          </w:tcPr>
          <w:p w14:paraId="563C4DAA" w14:textId="77777777" w:rsidR="001B7165" w:rsidRDefault="001B7165" w:rsidP="009C1422">
            <w:pPr>
              <w:jc w:val="both"/>
              <w:rPr>
                <w:b/>
                <w:sz w:val="22"/>
              </w:rPr>
            </w:pPr>
            <w:r>
              <w:rPr>
                <w:b/>
              </w:rPr>
              <w:t>Prerekvizity, korekvizity, ekvivalence</w:t>
            </w:r>
          </w:p>
        </w:tc>
        <w:tc>
          <w:tcPr>
            <w:tcW w:w="6769" w:type="dxa"/>
            <w:gridSpan w:val="7"/>
          </w:tcPr>
          <w:p w14:paraId="627C63BF" w14:textId="77777777" w:rsidR="001B7165" w:rsidRDefault="001B7165" w:rsidP="009C1422">
            <w:pPr>
              <w:jc w:val="both"/>
            </w:pPr>
          </w:p>
        </w:tc>
      </w:tr>
      <w:tr w:rsidR="001B7165" w14:paraId="0FBBC2EB" w14:textId="77777777" w:rsidTr="001B7165">
        <w:trPr>
          <w:jc w:val="center"/>
        </w:trPr>
        <w:tc>
          <w:tcPr>
            <w:tcW w:w="3086" w:type="dxa"/>
            <w:shd w:val="clear" w:color="auto" w:fill="F7CAAC"/>
          </w:tcPr>
          <w:p w14:paraId="2C1E7638" w14:textId="77777777" w:rsidR="001B7165" w:rsidRDefault="001B7165" w:rsidP="009C1422">
            <w:pPr>
              <w:jc w:val="both"/>
              <w:rPr>
                <w:b/>
              </w:rPr>
            </w:pPr>
            <w:r>
              <w:rPr>
                <w:b/>
              </w:rPr>
              <w:t>Způsob ověření studijních výsledků</w:t>
            </w:r>
          </w:p>
        </w:tc>
        <w:tc>
          <w:tcPr>
            <w:tcW w:w="3406" w:type="dxa"/>
            <w:gridSpan w:val="4"/>
          </w:tcPr>
          <w:p w14:paraId="27AA113F" w14:textId="77777777" w:rsidR="001B7165" w:rsidRDefault="001B7165" w:rsidP="002507FC">
            <w:pPr>
              <w:jc w:val="both"/>
            </w:pPr>
            <w:r>
              <w:t>klasifikovaný zápočet</w:t>
            </w:r>
          </w:p>
        </w:tc>
        <w:tc>
          <w:tcPr>
            <w:tcW w:w="2156" w:type="dxa"/>
            <w:shd w:val="clear" w:color="auto" w:fill="F7CAAC"/>
          </w:tcPr>
          <w:p w14:paraId="42645BA1" w14:textId="77777777" w:rsidR="001B7165" w:rsidRDefault="001B7165" w:rsidP="009C1422">
            <w:pPr>
              <w:jc w:val="both"/>
              <w:rPr>
                <w:b/>
              </w:rPr>
            </w:pPr>
            <w:r>
              <w:rPr>
                <w:b/>
              </w:rPr>
              <w:t>Forma výuky</w:t>
            </w:r>
          </w:p>
        </w:tc>
        <w:tc>
          <w:tcPr>
            <w:tcW w:w="1207" w:type="dxa"/>
            <w:gridSpan w:val="2"/>
          </w:tcPr>
          <w:p w14:paraId="1F1BFCBE" w14:textId="77777777" w:rsidR="001B7165" w:rsidRDefault="00EB1974" w:rsidP="002507FC">
            <w:pPr>
              <w:jc w:val="both"/>
            </w:pPr>
            <w:r>
              <w:t>seminář, cvičení,</w:t>
            </w:r>
          </w:p>
        </w:tc>
      </w:tr>
      <w:tr w:rsidR="001B7165" w14:paraId="28EB6249" w14:textId="77777777" w:rsidTr="001B7165">
        <w:trPr>
          <w:jc w:val="center"/>
        </w:trPr>
        <w:tc>
          <w:tcPr>
            <w:tcW w:w="3086" w:type="dxa"/>
            <w:shd w:val="clear" w:color="auto" w:fill="F7CAAC"/>
          </w:tcPr>
          <w:p w14:paraId="31316632" w14:textId="77777777" w:rsidR="001B7165" w:rsidRDefault="001B7165" w:rsidP="009C1422">
            <w:pPr>
              <w:jc w:val="both"/>
              <w:rPr>
                <w:b/>
              </w:rPr>
            </w:pPr>
            <w:r>
              <w:rPr>
                <w:b/>
              </w:rPr>
              <w:t>Forma způsobu ověření studijních výsledků a další požadavky na studenta</w:t>
            </w:r>
          </w:p>
        </w:tc>
        <w:tc>
          <w:tcPr>
            <w:tcW w:w="6769" w:type="dxa"/>
            <w:gridSpan w:val="7"/>
            <w:tcBorders>
              <w:bottom w:val="nil"/>
            </w:tcBorders>
          </w:tcPr>
          <w:p w14:paraId="4F2A682D" w14:textId="77777777" w:rsidR="001B7165" w:rsidRDefault="001B7165" w:rsidP="002507FC">
            <w:pPr>
              <w:jc w:val="both"/>
            </w:pPr>
            <w:r>
              <w:t>Obhájení portfolia pedagogických aktivit podle principů integrovaného vzdělávání v mateřských školách.</w:t>
            </w:r>
          </w:p>
        </w:tc>
      </w:tr>
      <w:tr w:rsidR="001B7165" w14:paraId="002A1781" w14:textId="77777777" w:rsidTr="004D2A8A">
        <w:trPr>
          <w:trHeight w:val="276"/>
          <w:jc w:val="center"/>
        </w:trPr>
        <w:tc>
          <w:tcPr>
            <w:tcW w:w="9855" w:type="dxa"/>
            <w:gridSpan w:val="8"/>
            <w:tcBorders>
              <w:top w:val="nil"/>
            </w:tcBorders>
          </w:tcPr>
          <w:p w14:paraId="69265F7C" w14:textId="77777777" w:rsidR="001B7165" w:rsidRDefault="001B7165" w:rsidP="009C1422">
            <w:pPr>
              <w:jc w:val="both"/>
            </w:pPr>
          </w:p>
        </w:tc>
      </w:tr>
      <w:tr w:rsidR="001B7165" w14:paraId="15B6A136" w14:textId="77777777" w:rsidTr="001B7165">
        <w:trPr>
          <w:trHeight w:val="197"/>
          <w:jc w:val="center"/>
        </w:trPr>
        <w:tc>
          <w:tcPr>
            <w:tcW w:w="3086" w:type="dxa"/>
            <w:tcBorders>
              <w:top w:val="nil"/>
            </w:tcBorders>
            <w:shd w:val="clear" w:color="auto" w:fill="F7CAAC"/>
          </w:tcPr>
          <w:p w14:paraId="69D46236" w14:textId="77777777" w:rsidR="001B7165" w:rsidRDefault="001B7165" w:rsidP="009C1422">
            <w:pPr>
              <w:jc w:val="both"/>
              <w:rPr>
                <w:b/>
              </w:rPr>
            </w:pPr>
            <w:r>
              <w:rPr>
                <w:b/>
              </w:rPr>
              <w:t>Garant předmětu</w:t>
            </w:r>
          </w:p>
        </w:tc>
        <w:tc>
          <w:tcPr>
            <w:tcW w:w="6769" w:type="dxa"/>
            <w:gridSpan w:val="7"/>
            <w:tcBorders>
              <w:top w:val="nil"/>
            </w:tcBorders>
          </w:tcPr>
          <w:p w14:paraId="13C8B439" w14:textId="77777777" w:rsidR="001B7165" w:rsidRDefault="001B7165" w:rsidP="002507FC">
            <w:pPr>
              <w:jc w:val="both"/>
            </w:pPr>
            <w:r>
              <w:t>Mgr. Eva Machů, Ph.D.</w:t>
            </w:r>
          </w:p>
        </w:tc>
      </w:tr>
      <w:tr w:rsidR="001B7165" w14:paraId="44E4B046" w14:textId="77777777" w:rsidTr="001B7165">
        <w:trPr>
          <w:trHeight w:val="243"/>
          <w:jc w:val="center"/>
        </w:trPr>
        <w:tc>
          <w:tcPr>
            <w:tcW w:w="3086" w:type="dxa"/>
            <w:tcBorders>
              <w:top w:val="nil"/>
            </w:tcBorders>
            <w:shd w:val="clear" w:color="auto" w:fill="F7CAAC"/>
          </w:tcPr>
          <w:p w14:paraId="1A53586E" w14:textId="77777777" w:rsidR="001B7165" w:rsidRDefault="001B7165" w:rsidP="009C1422">
            <w:pPr>
              <w:jc w:val="both"/>
              <w:rPr>
                <w:b/>
              </w:rPr>
            </w:pPr>
            <w:r>
              <w:rPr>
                <w:b/>
              </w:rPr>
              <w:t>Zapojení garanta do výuky předmětu</w:t>
            </w:r>
          </w:p>
        </w:tc>
        <w:tc>
          <w:tcPr>
            <w:tcW w:w="6769" w:type="dxa"/>
            <w:gridSpan w:val="7"/>
            <w:tcBorders>
              <w:top w:val="nil"/>
            </w:tcBorders>
          </w:tcPr>
          <w:p w14:paraId="0A743633" w14:textId="77777777" w:rsidR="001B7165" w:rsidRDefault="00EB1974" w:rsidP="002507FC">
            <w:pPr>
              <w:jc w:val="both"/>
            </w:pPr>
            <w:r>
              <w:t>vede seminář, cvičící</w:t>
            </w:r>
          </w:p>
          <w:p w14:paraId="27500BE2" w14:textId="77777777" w:rsidR="001B7165" w:rsidRDefault="001B7165" w:rsidP="009C1422">
            <w:pPr>
              <w:jc w:val="both"/>
            </w:pPr>
          </w:p>
        </w:tc>
      </w:tr>
      <w:tr w:rsidR="001B7165" w14:paraId="4CAC3443" w14:textId="77777777" w:rsidTr="001B7165">
        <w:trPr>
          <w:jc w:val="center"/>
        </w:trPr>
        <w:tc>
          <w:tcPr>
            <w:tcW w:w="3086" w:type="dxa"/>
            <w:shd w:val="clear" w:color="auto" w:fill="F7CAAC"/>
          </w:tcPr>
          <w:p w14:paraId="144B38BC" w14:textId="77777777" w:rsidR="001B7165" w:rsidRDefault="001B7165" w:rsidP="009C1422">
            <w:pPr>
              <w:jc w:val="both"/>
              <w:rPr>
                <w:b/>
              </w:rPr>
            </w:pPr>
            <w:r>
              <w:rPr>
                <w:b/>
              </w:rPr>
              <w:t>Vyučující</w:t>
            </w:r>
          </w:p>
        </w:tc>
        <w:tc>
          <w:tcPr>
            <w:tcW w:w="6769" w:type="dxa"/>
            <w:gridSpan w:val="7"/>
            <w:tcBorders>
              <w:bottom w:val="nil"/>
            </w:tcBorders>
          </w:tcPr>
          <w:p w14:paraId="24CC4CD4" w14:textId="77777777" w:rsidR="001B7165" w:rsidRDefault="004D2A8A" w:rsidP="002507FC">
            <w:pPr>
              <w:jc w:val="both"/>
            </w:pPr>
            <w:r>
              <w:t>Mgr. Eva Machů, Ph.D. (100%)</w:t>
            </w:r>
          </w:p>
        </w:tc>
      </w:tr>
      <w:tr w:rsidR="001B7165" w14:paraId="78B30B71" w14:textId="77777777" w:rsidTr="009E6E7D">
        <w:trPr>
          <w:trHeight w:val="70"/>
          <w:jc w:val="center"/>
        </w:trPr>
        <w:tc>
          <w:tcPr>
            <w:tcW w:w="9855" w:type="dxa"/>
            <w:gridSpan w:val="8"/>
            <w:tcBorders>
              <w:top w:val="nil"/>
            </w:tcBorders>
          </w:tcPr>
          <w:p w14:paraId="055DC09D" w14:textId="77777777" w:rsidR="001B7165" w:rsidRDefault="001B7165" w:rsidP="009C1422">
            <w:pPr>
              <w:jc w:val="both"/>
            </w:pPr>
          </w:p>
        </w:tc>
      </w:tr>
      <w:tr w:rsidR="001B7165" w14:paraId="0CBA45FD" w14:textId="77777777" w:rsidTr="001B7165">
        <w:trPr>
          <w:jc w:val="center"/>
        </w:trPr>
        <w:tc>
          <w:tcPr>
            <w:tcW w:w="3086" w:type="dxa"/>
            <w:shd w:val="clear" w:color="auto" w:fill="F7CAAC"/>
          </w:tcPr>
          <w:p w14:paraId="07CAE80A" w14:textId="77777777" w:rsidR="001B7165" w:rsidRDefault="001B7165" w:rsidP="009C1422">
            <w:pPr>
              <w:jc w:val="both"/>
              <w:rPr>
                <w:b/>
              </w:rPr>
            </w:pPr>
            <w:r>
              <w:rPr>
                <w:b/>
              </w:rPr>
              <w:t>Stručná anotace předmětu</w:t>
            </w:r>
          </w:p>
        </w:tc>
        <w:tc>
          <w:tcPr>
            <w:tcW w:w="6769" w:type="dxa"/>
            <w:gridSpan w:val="7"/>
            <w:tcBorders>
              <w:bottom w:val="nil"/>
            </w:tcBorders>
          </w:tcPr>
          <w:p w14:paraId="0E347006" w14:textId="77777777" w:rsidR="001B7165" w:rsidRDefault="001B7165" w:rsidP="009C1422">
            <w:pPr>
              <w:jc w:val="both"/>
            </w:pPr>
          </w:p>
        </w:tc>
      </w:tr>
      <w:tr w:rsidR="001B7165" w14:paraId="2186C49F" w14:textId="77777777" w:rsidTr="001B7165">
        <w:trPr>
          <w:trHeight w:val="3308"/>
          <w:jc w:val="center"/>
        </w:trPr>
        <w:tc>
          <w:tcPr>
            <w:tcW w:w="9855" w:type="dxa"/>
            <w:gridSpan w:val="8"/>
            <w:tcBorders>
              <w:top w:val="nil"/>
              <w:bottom w:val="single" w:sz="12" w:space="0" w:color="auto"/>
            </w:tcBorders>
          </w:tcPr>
          <w:p w14:paraId="611BAA0A" w14:textId="77777777" w:rsidR="001B7165" w:rsidRDefault="001B7165" w:rsidP="009C1422">
            <w:pPr>
              <w:jc w:val="both"/>
            </w:pPr>
            <w:r w:rsidRPr="00681ECD">
              <w:t>Te</w:t>
            </w:r>
            <w:r>
              <w:t>oretická východiska integrovaného vzdělávání (cíle, metody a postupy).</w:t>
            </w:r>
          </w:p>
          <w:p w14:paraId="7D572522" w14:textId="77777777" w:rsidR="001B7165" w:rsidRDefault="001B7165" w:rsidP="009C1422">
            <w:pPr>
              <w:jc w:val="both"/>
            </w:pPr>
            <w:r>
              <w:t xml:space="preserve">Individualizace, diferenciace, integrace a inkluze. </w:t>
            </w:r>
          </w:p>
          <w:p w14:paraId="133891F3" w14:textId="77777777" w:rsidR="001B7165" w:rsidRDefault="001B7165" w:rsidP="009C1422">
            <w:pPr>
              <w:jc w:val="both"/>
            </w:pPr>
            <w:r>
              <w:t>Zákony, vyhlášky a metodické pokyny ve vztahu k integrovanému vzdělávání.</w:t>
            </w:r>
          </w:p>
          <w:p w14:paraId="7C43CFD8" w14:textId="77777777" w:rsidR="001B7165" w:rsidRPr="00681ECD" w:rsidRDefault="001B7165" w:rsidP="009C1422">
            <w:pPr>
              <w:jc w:val="both"/>
            </w:pPr>
            <w:r>
              <w:t>Stupně podpůrných opatření v mateřské škole.</w:t>
            </w:r>
          </w:p>
          <w:p w14:paraId="508996FE" w14:textId="77777777" w:rsidR="001B7165" w:rsidRDefault="001B7165" w:rsidP="009C1422">
            <w:pPr>
              <w:jc w:val="both"/>
            </w:pPr>
            <w:r w:rsidRPr="00681ECD">
              <w:t>Dimenze a ukazatele</w:t>
            </w:r>
            <w:r>
              <w:t xml:space="preserve"> integrovaného vzdělávání</w:t>
            </w:r>
            <w:r w:rsidRPr="00681ECD">
              <w:t>, změna v tradičním chápání funkcí</w:t>
            </w:r>
            <w:r>
              <w:t xml:space="preserve"> mateřské školy.</w:t>
            </w:r>
          </w:p>
          <w:p w14:paraId="49725C20" w14:textId="77777777" w:rsidR="001B7165" w:rsidRDefault="001B7165" w:rsidP="009C1422">
            <w:pPr>
              <w:jc w:val="both"/>
            </w:pPr>
            <w:r>
              <w:t>Dítě se speciálními vzdělávacími potřebami a jeho rozvoj v podmínkách mateřské školy.</w:t>
            </w:r>
          </w:p>
          <w:p w14:paraId="434506E6" w14:textId="77777777" w:rsidR="001B7165" w:rsidRPr="00681ECD" w:rsidRDefault="001B7165" w:rsidP="009C1422">
            <w:pPr>
              <w:jc w:val="both"/>
            </w:pPr>
            <w:r>
              <w:t>Nadané dítě a jeho rozvoj v podmínkách integrované mateřské školy.</w:t>
            </w:r>
          </w:p>
          <w:p w14:paraId="4A268623" w14:textId="77777777" w:rsidR="001B7165" w:rsidRPr="00681ECD" w:rsidRDefault="001B7165" w:rsidP="009C1422">
            <w:pPr>
              <w:jc w:val="both"/>
            </w:pPr>
            <w:r w:rsidRPr="00681ECD">
              <w:t>Sociální heterogenita jako charakteristika inkluzivní školy.</w:t>
            </w:r>
          </w:p>
          <w:p w14:paraId="42F4CBB9" w14:textId="77777777" w:rsidR="001B7165" w:rsidRDefault="001B7165" w:rsidP="009C1422">
            <w:pPr>
              <w:jc w:val="both"/>
            </w:pPr>
            <w:r w:rsidRPr="00681ECD">
              <w:t>V</w:t>
            </w:r>
            <w:r>
              <w:t>ýchovně v</w:t>
            </w:r>
            <w:r w:rsidRPr="00681ECD">
              <w:t>zdělávac</w:t>
            </w:r>
            <w:r>
              <w:t>í potřeby dětí v mateřské škole v pojetí integrovaného vzdělávání.</w:t>
            </w:r>
          </w:p>
          <w:p w14:paraId="44385E56" w14:textId="77777777" w:rsidR="001B7165" w:rsidRDefault="001B7165" w:rsidP="009C1422">
            <w:pPr>
              <w:jc w:val="both"/>
            </w:pPr>
            <w:r>
              <w:t>Modifikace edukačních metod a didaktických postupů ve vztahu k integrovanému vzdělávání.</w:t>
            </w:r>
          </w:p>
          <w:p w14:paraId="4187D2D2" w14:textId="77777777" w:rsidR="001B7165" w:rsidRDefault="001B7165" w:rsidP="009C1422">
            <w:pPr>
              <w:jc w:val="both"/>
            </w:pPr>
            <w:r>
              <w:t>Zapojení rodičů do akcí mateřské školy jako podmínka integrovaného vzdělávání.</w:t>
            </w:r>
          </w:p>
          <w:p w14:paraId="12AFAA5E" w14:textId="77777777" w:rsidR="001B7165" w:rsidRDefault="001B7165" w:rsidP="009C1422">
            <w:pPr>
              <w:jc w:val="both"/>
            </w:pPr>
            <w:r>
              <w:t>Učitel a jeho kompetence ve vztahu k integrovanému vzdělávání v mateřské škole.</w:t>
            </w:r>
          </w:p>
          <w:p w14:paraId="78279716" w14:textId="77777777" w:rsidR="001B7165" w:rsidRDefault="001B7165" w:rsidP="009C1422">
            <w:pPr>
              <w:jc w:val="both"/>
            </w:pPr>
            <w:r>
              <w:t>Znaky kvality mateřské školy ve vztahu k integrovanému vzdělávání.</w:t>
            </w:r>
          </w:p>
          <w:p w14:paraId="21DC1703" w14:textId="77777777" w:rsidR="001B7165" w:rsidRDefault="001B7165" w:rsidP="009C1422">
            <w:pPr>
              <w:jc w:val="both"/>
            </w:pPr>
            <w:r>
              <w:t>Učitelova reflexe výuky (rozbor ukázkových hodin ve vztahu k principům integrovaného vzdělávání).</w:t>
            </w:r>
          </w:p>
          <w:p w14:paraId="136B96D9" w14:textId="77777777" w:rsidR="009E6E7D" w:rsidRDefault="009E6E7D" w:rsidP="002507FC">
            <w:pPr>
              <w:jc w:val="both"/>
            </w:pPr>
          </w:p>
        </w:tc>
      </w:tr>
      <w:tr w:rsidR="001B7165" w14:paraId="294959E0" w14:textId="77777777" w:rsidTr="001B7165">
        <w:trPr>
          <w:trHeight w:val="265"/>
          <w:jc w:val="center"/>
        </w:trPr>
        <w:tc>
          <w:tcPr>
            <w:tcW w:w="3653" w:type="dxa"/>
            <w:gridSpan w:val="2"/>
            <w:tcBorders>
              <w:top w:val="nil"/>
            </w:tcBorders>
            <w:shd w:val="clear" w:color="auto" w:fill="F7CAAC"/>
          </w:tcPr>
          <w:p w14:paraId="4A31CDAB" w14:textId="77777777" w:rsidR="001B7165" w:rsidRDefault="001B7165" w:rsidP="009C1422">
            <w:pPr>
              <w:jc w:val="both"/>
            </w:pPr>
            <w:r>
              <w:rPr>
                <w:b/>
              </w:rPr>
              <w:t>Studijní literatura a studijní pomůcky</w:t>
            </w:r>
          </w:p>
        </w:tc>
        <w:tc>
          <w:tcPr>
            <w:tcW w:w="6202" w:type="dxa"/>
            <w:gridSpan w:val="6"/>
            <w:tcBorders>
              <w:top w:val="nil"/>
              <w:bottom w:val="nil"/>
            </w:tcBorders>
          </w:tcPr>
          <w:p w14:paraId="73AC0504" w14:textId="77777777" w:rsidR="001B7165" w:rsidRDefault="001B7165" w:rsidP="009C1422">
            <w:pPr>
              <w:jc w:val="both"/>
            </w:pPr>
          </w:p>
        </w:tc>
      </w:tr>
      <w:tr w:rsidR="001B7165" w14:paraId="7104ABF1" w14:textId="77777777" w:rsidTr="001B7165">
        <w:trPr>
          <w:trHeight w:val="1497"/>
          <w:jc w:val="center"/>
        </w:trPr>
        <w:tc>
          <w:tcPr>
            <w:tcW w:w="9855" w:type="dxa"/>
            <w:gridSpan w:val="8"/>
            <w:tcBorders>
              <w:top w:val="nil"/>
            </w:tcBorders>
          </w:tcPr>
          <w:p w14:paraId="7E099DBE" w14:textId="77777777" w:rsidR="001B7165" w:rsidRPr="00C1138E" w:rsidRDefault="001B7165" w:rsidP="009C1422">
            <w:pPr>
              <w:jc w:val="both"/>
              <w:rPr>
                <w:b/>
              </w:rPr>
            </w:pPr>
            <w:r>
              <w:rPr>
                <w:b/>
              </w:rPr>
              <w:t>Povinná</w:t>
            </w:r>
            <w:r w:rsidR="00A949D7">
              <w:rPr>
                <w:b/>
              </w:rPr>
              <w:t xml:space="preserve"> literatura</w:t>
            </w:r>
            <w:r>
              <w:rPr>
                <w:b/>
              </w:rPr>
              <w:t>:</w:t>
            </w:r>
          </w:p>
          <w:p w14:paraId="51F58B24" w14:textId="77777777" w:rsidR="001B7165" w:rsidRPr="00681ECD" w:rsidRDefault="001B7165" w:rsidP="009C1422">
            <w:pPr>
              <w:ind w:left="282" w:hanging="282"/>
              <w:jc w:val="both"/>
              <w:rPr>
                <w:b/>
                <w:bCs/>
              </w:rPr>
            </w:pPr>
            <w:r w:rsidRPr="00681ECD">
              <w:t>Hájková.</w:t>
            </w:r>
            <w:r w:rsidR="00844839">
              <w:t xml:space="preserve"> V. </w:t>
            </w:r>
            <w:r>
              <w:t>(</w:t>
            </w:r>
            <w:r w:rsidR="006003D5">
              <w:t>2010).</w:t>
            </w:r>
            <w:r w:rsidR="006003D5" w:rsidRPr="00681ECD">
              <w:rPr>
                <w:i/>
              </w:rPr>
              <w:t xml:space="preserve"> Inkluzivní</w:t>
            </w:r>
            <w:r w:rsidRPr="00681ECD">
              <w:rPr>
                <w:i/>
              </w:rPr>
              <w:t xml:space="preserve"> vzdělávání</w:t>
            </w:r>
            <w:r w:rsidRPr="00681ECD">
              <w:t>. Praha</w:t>
            </w:r>
            <w:r>
              <w:t>: Grada.</w:t>
            </w:r>
          </w:p>
          <w:p w14:paraId="53E7CD80" w14:textId="77777777" w:rsidR="001B7165" w:rsidRPr="00681ECD" w:rsidRDefault="001B7165" w:rsidP="009C1422">
            <w:pPr>
              <w:ind w:left="282" w:hanging="282"/>
            </w:pPr>
            <w:r w:rsidRPr="00681ECD">
              <w:t xml:space="preserve">Kasíková, H., </w:t>
            </w:r>
            <w:r w:rsidR="007336C7">
              <w:t xml:space="preserve">&amp; </w:t>
            </w:r>
            <w:r w:rsidRPr="00681ECD">
              <w:t xml:space="preserve">Straková, </w:t>
            </w:r>
            <w:r w:rsidR="006003D5" w:rsidRPr="00681ECD">
              <w:t>J.</w:t>
            </w:r>
            <w:r w:rsidR="006003D5">
              <w:t xml:space="preserve"> (2011).</w:t>
            </w:r>
            <w:r w:rsidR="006003D5" w:rsidRPr="00681ECD">
              <w:rPr>
                <w:i/>
                <w:iCs/>
              </w:rPr>
              <w:t xml:space="preserve"> Diverzita</w:t>
            </w:r>
            <w:r w:rsidRPr="00681ECD">
              <w:rPr>
                <w:i/>
                <w:iCs/>
              </w:rPr>
              <w:t xml:space="preserve"> a diferenciace v základním vzdělávání.</w:t>
            </w:r>
            <w:r w:rsidRPr="00681ECD">
              <w:t xml:space="preserve"> Praha</w:t>
            </w:r>
            <w:r>
              <w:t xml:space="preserve">: </w:t>
            </w:r>
            <w:r w:rsidRPr="00681ECD">
              <w:t>Karolinum</w:t>
            </w:r>
            <w:r>
              <w:t>.</w:t>
            </w:r>
          </w:p>
          <w:p w14:paraId="7EC39724" w14:textId="77777777" w:rsidR="001B7165" w:rsidRDefault="001B7165" w:rsidP="009C1422">
            <w:pPr>
              <w:ind w:left="282" w:hanging="282"/>
            </w:pPr>
            <w:r w:rsidRPr="00681ECD">
              <w:t>Kratochvílová, J.</w:t>
            </w:r>
            <w:r>
              <w:t xml:space="preserve"> (</w:t>
            </w:r>
            <w:r w:rsidR="006003D5">
              <w:t>2013).</w:t>
            </w:r>
            <w:r w:rsidR="006003D5" w:rsidRPr="00681ECD">
              <w:rPr>
                <w:i/>
                <w:iCs/>
              </w:rPr>
              <w:t xml:space="preserve"> Inkluzivní</w:t>
            </w:r>
            <w:r w:rsidRPr="00681ECD">
              <w:rPr>
                <w:i/>
                <w:iCs/>
              </w:rPr>
              <w:t xml:space="preserve"> vzdělávání v české primární škole: teorie, praxe, výzkum.</w:t>
            </w:r>
            <w:r w:rsidRPr="00681ECD">
              <w:t xml:space="preserve"> Brno</w:t>
            </w:r>
            <w:r>
              <w:t>: Masarykova</w:t>
            </w:r>
          </w:p>
          <w:p w14:paraId="308A32A5" w14:textId="77777777" w:rsidR="001B7165" w:rsidRPr="00681ECD" w:rsidRDefault="001B7165" w:rsidP="009C1422">
            <w:pPr>
              <w:ind w:left="282" w:hanging="282"/>
              <w:rPr>
                <w:i/>
                <w:iCs/>
              </w:rPr>
            </w:pPr>
            <w:r>
              <w:t>univerzita.</w:t>
            </w:r>
          </w:p>
          <w:p w14:paraId="40C5B371" w14:textId="77777777" w:rsidR="001B7165" w:rsidRDefault="001B7165" w:rsidP="009C1422">
            <w:pPr>
              <w:ind w:left="282" w:hanging="282"/>
            </w:pPr>
            <w:r w:rsidRPr="00681ECD">
              <w:t xml:space="preserve">Lechta, V. a kol. </w:t>
            </w:r>
            <w:r>
              <w:t xml:space="preserve">(2010). </w:t>
            </w:r>
            <w:r w:rsidRPr="00681ECD">
              <w:rPr>
                <w:i/>
              </w:rPr>
              <w:t xml:space="preserve">Základy inkluzivní pedagogiky. Dítě s postižením, narušením a ohrožením ve škole. </w:t>
            </w:r>
            <w:r w:rsidRPr="00681ECD">
              <w:t>Praha</w:t>
            </w:r>
            <w:r>
              <w:t>:</w:t>
            </w:r>
          </w:p>
          <w:p w14:paraId="7B81C52C" w14:textId="77777777" w:rsidR="001B7165" w:rsidRDefault="001B7165" w:rsidP="009C1422">
            <w:pPr>
              <w:ind w:left="282" w:hanging="282"/>
            </w:pPr>
            <w:r>
              <w:t>Portál.</w:t>
            </w:r>
          </w:p>
          <w:p w14:paraId="3C7621FE" w14:textId="77777777" w:rsidR="009E6E7D" w:rsidRPr="002507FC" w:rsidRDefault="009E6E7D" w:rsidP="002507FC">
            <w:pPr>
              <w:ind w:left="284" w:hanging="284"/>
            </w:pPr>
          </w:p>
          <w:p w14:paraId="1B02F49A" w14:textId="77777777" w:rsidR="001B7165" w:rsidRPr="00681ECD" w:rsidRDefault="001B7165" w:rsidP="009C1422">
            <w:pPr>
              <w:ind w:left="282" w:hanging="282"/>
              <w:jc w:val="both"/>
              <w:rPr>
                <w:b/>
              </w:rPr>
            </w:pPr>
            <w:r w:rsidRPr="00681ECD">
              <w:rPr>
                <w:b/>
              </w:rPr>
              <w:t>Doporučená literatura:</w:t>
            </w:r>
          </w:p>
          <w:p w14:paraId="5B6E7DED" w14:textId="77777777" w:rsidR="001B7165" w:rsidRPr="00681ECD" w:rsidRDefault="001B7165" w:rsidP="009C1422">
            <w:pPr>
              <w:ind w:left="282" w:hanging="282"/>
            </w:pPr>
            <w:r w:rsidRPr="00681ECD">
              <w:t>Chvál, M. a kol.</w:t>
            </w:r>
            <w:r>
              <w:t xml:space="preserve"> (</w:t>
            </w:r>
            <w:r w:rsidR="006003D5">
              <w:t>2012).</w:t>
            </w:r>
            <w:r w:rsidR="006003D5" w:rsidRPr="00681ECD">
              <w:rPr>
                <w:i/>
              </w:rPr>
              <w:t xml:space="preserve"> Školy</w:t>
            </w:r>
            <w:r w:rsidRPr="00681ECD">
              <w:rPr>
                <w:i/>
              </w:rPr>
              <w:t xml:space="preserve"> na cestě ke kvalitě.</w:t>
            </w:r>
            <w:r w:rsidRPr="00681ECD">
              <w:t xml:space="preserve"> Praha</w:t>
            </w:r>
            <w:r>
              <w:t xml:space="preserve">: </w:t>
            </w:r>
            <w:r w:rsidRPr="00681ECD">
              <w:t>NÚV</w:t>
            </w:r>
            <w:r>
              <w:t>.</w:t>
            </w:r>
          </w:p>
          <w:p w14:paraId="38E1DFF7" w14:textId="77777777" w:rsidR="001B7165" w:rsidRPr="00681ECD" w:rsidRDefault="001B7165" w:rsidP="009C1422">
            <w:pPr>
              <w:ind w:left="282" w:hanging="282"/>
            </w:pPr>
            <w:r w:rsidRPr="00681ECD">
              <w:t xml:space="preserve">Machů, E. </w:t>
            </w:r>
            <w:r>
              <w:t xml:space="preserve">(2010). </w:t>
            </w:r>
            <w:r w:rsidRPr="00681ECD">
              <w:rPr>
                <w:i/>
                <w:iCs/>
              </w:rPr>
              <w:t>Nadaný žák</w:t>
            </w:r>
            <w:r w:rsidRPr="00681ECD">
              <w:t>. Brno</w:t>
            </w:r>
            <w:r>
              <w:t>: Paido.</w:t>
            </w:r>
          </w:p>
          <w:p w14:paraId="4C59CBAA" w14:textId="77777777" w:rsidR="001B7165" w:rsidRPr="00681ECD" w:rsidRDefault="001B7165" w:rsidP="009C1422">
            <w:pPr>
              <w:shd w:val="clear" w:color="auto" w:fill="FFFFFF"/>
              <w:ind w:left="282" w:hanging="282"/>
              <w:rPr>
                <w:color w:val="444444"/>
              </w:rPr>
            </w:pPr>
            <w:r w:rsidRPr="00681ECD">
              <w:rPr>
                <w:color w:val="000000"/>
                <w:lang w:eastAsia="ja-JP"/>
              </w:rPr>
              <w:t xml:space="preserve">Polechová, P. </w:t>
            </w:r>
            <w:r>
              <w:rPr>
                <w:color w:val="000000"/>
                <w:lang w:eastAsia="ja-JP"/>
              </w:rPr>
              <w:t xml:space="preserve">(2005). </w:t>
            </w:r>
            <w:r w:rsidRPr="00681ECD">
              <w:rPr>
                <w:i/>
                <w:iCs/>
                <w:color w:val="000000"/>
              </w:rPr>
              <w:t xml:space="preserve">Jak se dělá „Škola pro všechny“. </w:t>
            </w:r>
            <w:r w:rsidRPr="00681ECD">
              <w:rPr>
                <w:color w:val="000000"/>
              </w:rPr>
              <w:t>Kladno</w:t>
            </w:r>
            <w:r>
              <w:rPr>
                <w:color w:val="000000"/>
              </w:rPr>
              <w:t xml:space="preserve">: </w:t>
            </w:r>
            <w:r w:rsidRPr="00681ECD">
              <w:rPr>
                <w:color w:val="000000"/>
              </w:rPr>
              <w:t>Aisis</w:t>
            </w:r>
            <w:r>
              <w:rPr>
                <w:color w:val="000000"/>
              </w:rPr>
              <w:t>.</w:t>
            </w:r>
          </w:p>
          <w:p w14:paraId="2BE716CB" w14:textId="77777777" w:rsidR="001B7165" w:rsidRPr="00681ECD" w:rsidRDefault="001B7165" w:rsidP="009C1422">
            <w:pPr>
              <w:ind w:left="282" w:hanging="282"/>
            </w:pPr>
            <w:r w:rsidRPr="00681ECD">
              <w:t xml:space="preserve">Průcha, J. </w:t>
            </w:r>
            <w:r>
              <w:t xml:space="preserve">(1997). </w:t>
            </w:r>
            <w:r w:rsidRPr="00681ECD">
              <w:rPr>
                <w:i/>
              </w:rPr>
              <w:t>Moderní pedagogika</w:t>
            </w:r>
            <w:r w:rsidRPr="00681ECD">
              <w:t>. Praha</w:t>
            </w:r>
            <w:r>
              <w:t xml:space="preserve">: </w:t>
            </w:r>
            <w:r w:rsidRPr="00681ECD">
              <w:t>Portál</w:t>
            </w:r>
            <w:r>
              <w:t>.</w:t>
            </w:r>
          </w:p>
          <w:p w14:paraId="5B624203" w14:textId="77777777" w:rsidR="001B7165" w:rsidRDefault="001B7165" w:rsidP="009C1422">
            <w:pPr>
              <w:shd w:val="clear" w:color="auto" w:fill="FFFFFF"/>
              <w:ind w:left="282" w:hanging="282"/>
            </w:pPr>
            <w:r w:rsidRPr="00681ECD">
              <w:t xml:space="preserve">Průcha, J. </w:t>
            </w:r>
            <w:r>
              <w:t xml:space="preserve">(2004). </w:t>
            </w:r>
            <w:r w:rsidRPr="00681ECD">
              <w:rPr>
                <w:i/>
              </w:rPr>
              <w:t>Alternativní školy a inovace ve vzdělávání</w:t>
            </w:r>
            <w:r w:rsidRPr="00681ECD">
              <w:t>. Praha</w:t>
            </w:r>
            <w:r>
              <w:t>: Portál.</w:t>
            </w:r>
          </w:p>
          <w:p w14:paraId="638B45E1" w14:textId="77777777" w:rsidR="009E6E7D" w:rsidRPr="00C1138E" w:rsidRDefault="009E6E7D" w:rsidP="000210AD">
            <w:pPr>
              <w:shd w:val="clear" w:color="auto" w:fill="FFFFFF"/>
              <w:ind w:left="284" w:hanging="284"/>
            </w:pPr>
          </w:p>
        </w:tc>
      </w:tr>
      <w:tr w:rsidR="001B7165" w14:paraId="074D2B7D" w14:textId="77777777" w:rsidTr="001B7165">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B452945" w14:textId="77777777" w:rsidR="001B7165" w:rsidRDefault="001B7165" w:rsidP="009C1422">
            <w:pPr>
              <w:jc w:val="center"/>
              <w:rPr>
                <w:b/>
              </w:rPr>
            </w:pPr>
            <w:r>
              <w:rPr>
                <w:b/>
              </w:rPr>
              <w:t>Informace ke kombinované nebo distanční formě</w:t>
            </w:r>
          </w:p>
        </w:tc>
      </w:tr>
      <w:tr w:rsidR="001B7165" w14:paraId="0005D361" w14:textId="77777777" w:rsidTr="001B7165">
        <w:trPr>
          <w:jc w:val="center"/>
        </w:trPr>
        <w:tc>
          <w:tcPr>
            <w:tcW w:w="4787" w:type="dxa"/>
            <w:gridSpan w:val="3"/>
            <w:tcBorders>
              <w:top w:val="single" w:sz="2" w:space="0" w:color="auto"/>
            </w:tcBorders>
            <w:shd w:val="clear" w:color="auto" w:fill="F7CAAC"/>
          </w:tcPr>
          <w:p w14:paraId="368A11B5" w14:textId="77777777" w:rsidR="001B7165" w:rsidRDefault="001B7165" w:rsidP="009C1422">
            <w:pPr>
              <w:jc w:val="both"/>
            </w:pPr>
          </w:p>
        </w:tc>
        <w:tc>
          <w:tcPr>
            <w:tcW w:w="889" w:type="dxa"/>
            <w:tcBorders>
              <w:top w:val="single" w:sz="2" w:space="0" w:color="auto"/>
            </w:tcBorders>
          </w:tcPr>
          <w:p w14:paraId="69D6288A" w14:textId="77777777" w:rsidR="001B7165" w:rsidRDefault="001B7165" w:rsidP="009C1422">
            <w:pPr>
              <w:jc w:val="both"/>
            </w:pPr>
          </w:p>
        </w:tc>
        <w:tc>
          <w:tcPr>
            <w:tcW w:w="4179" w:type="dxa"/>
            <w:gridSpan w:val="4"/>
            <w:tcBorders>
              <w:top w:val="single" w:sz="2" w:space="0" w:color="auto"/>
            </w:tcBorders>
            <w:shd w:val="clear" w:color="auto" w:fill="F7CAAC"/>
          </w:tcPr>
          <w:p w14:paraId="57DE2387" w14:textId="77777777" w:rsidR="001B7165" w:rsidRDefault="001B7165" w:rsidP="009C1422">
            <w:pPr>
              <w:jc w:val="both"/>
              <w:rPr>
                <w:b/>
              </w:rPr>
            </w:pPr>
            <w:r>
              <w:rPr>
                <w:b/>
              </w:rPr>
              <w:t xml:space="preserve">hodin </w:t>
            </w:r>
          </w:p>
        </w:tc>
      </w:tr>
      <w:tr w:rsidR="001B7165" w14:paraId="3D06D863" w14:textId="77777777" w:rsidTr="001B7165">
        <w:trPr>
          <w:jc w:val="center"/>
        </w:trPr>
        <w:tc>
          <w:tcPr>
            <w:tcW w:w="9855" w:type="dxa"/>
            <w:gridSpan w:val="8"/>
            <w:shd w:val="clear" w:color="auto" w:fill="F7CAAC"/>
          </w:tcPr>
          <w:p w14:paraId="7A8AE1D6" w14:textId="77777777" w:rsidR="001B7165" w:rsidRDefault="001B7165" w:rsidP="009C1422">
            <w:pPr>
              <w:jc w:val="both"/>
              <w:rPr>
                <w:b/>
              </w:rPr>
            </w:pPr>
            <w:r>
              <w:rPr>
                <w:b/>
              </w:rPr>
              <w:t>Informace o způsobu kontaktu s</w:t>
            </w:r>
            <w:r w:rsidR="00EB1974">
              <w:rPr>
                <w:b/>
              </w:rPr>
              <w:t> </w:t>
            </w:r>
            <w:r>
              <w:rPr>
                <w:b/>
              </w:rPr>
              <w:t>vyučujícím</w:t>
            </w:r>
          </w:p>
        </w:tc>
      </w:tr>
      <w:tr w:rsidR="001B7165" w14:paraId="303F992E" w14:textId="77777777" w:rsidTr="009E6E7D">
        <w:trPr>
          <w:trHeight w:val="70"/>
          <w:jc w:val="center"/>
        </w:trPr>
        <w:tc>
          <w:tcPr>
            <w:tcW w:w="9855" w:type="dxa"/>
            <w:gridSpan w:val="8"/>
          </w:tcPr>
          <w:p w14:paraId="4AA82927" w14:textId="77777777" w:rsidR="001B7165" w:rsidRDefault="001B7165" w:rsidP="009C1422">
            <w:pPr>
              <w:jc w:val="both"/>
            </w:pPr>
          </w:p>
        </w:tc>
      </w:tr>
    </w:tbl>
    <w:p w14:paraId="12E455A7" w14:textId="77777777" w:rsidR="001B7165" w:rsidRDefault="001B7165">
      <w:pPr>
        <w:rPr>
          <w:b/>
          <w:sz w:val="28"/>
        </w:rPr>
      </w:pPr>
    </w:p>
    <w:p w14:paraId="5CB69646" w14:textId="77777777" w:rsidR="00200A91" w:rsidRDefault="001B7165">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00A91" w14:paraId="6B78CB07" w14:textId="77777777" w:rsidTr="00420E98">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3AFD484" w14:textId="77777777" w:rsidR="00200A91" w:rsidRDefault="00200A91" w:rsidP="00420E98">
            <w:pPr>
              <w:spacing w:line="276" w:lineRule="auto"/>
              <w:jc w:val="both"/>
              <w:rPr>
                <w:b/>
                <w:sz w:val="28"/>
                <w:lang w:eastAsia="en-US"/>
              </w:rPr>
            </w:pPr>
            <w:r>
              <w:br w:type="page"/>
            </w:r>
            <w:r>
              <w:rPr>
                <w:b/>
                <w:sz w:val="28"/>
                <w:lang w:eastAsia="en-US"/>
              </w:rPr>
              <w:t>B-III – Charakteristika studijního předmětu</w:t>
            </w:r>
          </w:p>
        </w:tc>
      </w:tr>
      <w:tr w:rsidR="00200A91" w14:paraId="428AA536" w14:textId="77777777" w:rsidTr="00420E98">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1411CE25" w14:textId="77777777" w:rsidR="00200A91" w:rsidRDefault="00200A91" w:rsidP="00420E98">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0A1E2C00" w14:textId="77777777" w:rsidR="00200A91" w:rsidRDefault="00200A91" w:rsidP="00420E98">
            <w:r w:rsidRPr="00420E98">
              <w:t xml:space="preserve">Prezentace </w:t>
            </w:r>
            <w:r w:rsidR="00420E98" w:rsidRPr="00420E98">
              <w:t>výzkumných</w:t>
            </w:r>
            <w:r w:rsidRPr="00420E98">
              <w:t xml:space="preserve"> zjištění k diplomové práci</w:t>
            </w:r>
          </w:p>
        </w:tc>
      </w:tr>
      <w:tr w:rsidR="00200A91" w14:paraId="50D032C4" w14:textId="77777777" w:rsidTr="00420E9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BF0DEB5" w14:textId="77777777" w:rsidR="00200A91" w:rsidRDefault="00200A91" w:rsidP="00420E98">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29CBAA4" w14:textId="77777777" w:rsidR="00200A91" w:rsidRDefault="00200A91" w:rsidP="00420E98">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B10D35" w14:textId="77777777" w:rsidR="00200A91" w:rsidRDefault="00200A91" w:rsidP="00420E98">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505465BF" w14:textId="77777777" w:rsidR="00200A91" w:rsidRDefault="00200A91" w:rsidP="00420E98">
            <w:pPr>
              <w:spacing w:line="276" w:lineRule="auto"/>
              <w:jc w:val="both"/>
              <w:rPr>
                <w:lang w:eastAsia="en-US"/>
              </w:rPr>
            </w:pPr>
            <w:r>
              <w:rPr>
                <w:lang w:eastAsia="en-US"/>
              </w:rPr>
              <w:t>2/LS</w:t>
            </w:r>
          </w:p>
        </w:tc>
      </w:tr>
      <w:tr w:rsidR="00200A91" w14:paraId="0C068B67" w14:textId="77777777" w:rsidTr="00420E9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E3875FF" w14:textId="77777777" w:rsidR="00200A91" w:rsidRDefault="00200A91" w:rsidP="00420E98">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3713ADF3" w14:textId="77777777" w:rsidR="00200A91" w:rsidRDefault="00200A91" w:rsidP="00420E98">
            <w:pPr>
              <w:spacing w:line="276" w:lineRule="auto"/>
              <w:jc w:val="both"/>
              <w:rPr>
                <w:lang w:eastAsia="en-US"/>
              </w:rPr>
            </w:pPr>
            <w:r>
              <w:t>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90515DA" w14:textId="77777777" w:rsidR="00200A91" w:rsidRDefault="00200A91" w:rsidP="00420E98">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324061E" w14:textId="77777777" w:rsidR="00200A91" w:rsidRDefault="00200A91" w:rsidP="00420E98">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80B7009" w14:textId="77777777" w:rsidR="00200A91" w:rsidRDefault="00200A91" w:rsidP="00420E98">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9D5D985" w14:textId="77777777" w:rsidR="00200A91" w:rsidRDefault="00200A91" w:rsidP="00420E98">
            <w:pPr>
              <w:spacing w:line="276" w:lineRule="auto"/>
              <w:jc w:val="both"/>
              <w:rPr>
                <w:lang w:eastAsia="en-US"/>
              </w:rPr>
            </w:pPr>
            <w:r>
              <w:rPr>
                <w:lang w:eastAsia="en-US"/>
              </w:rPr>
              <w:t>3</w:t>
            </w:r>
          </w:p>
        </w:tc>
      </w:tr>
      <w:tr w:rsidR="00200A91" w14:paraId="17674D54" w14:textId="77777777" w:rsidTr="00420E9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721E97DA" w14:textId="77777777" w:rsidR="00200A91" w:rsidRDefault="00200A91" w:rsidP="00420E98">
            <w:pPr>
              <w:spacing w:line="276" w:lineRule="auto"/>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AB47132" w14:textId="6409DC96" w:rsidR="00200A91" w:rsidRPr="00E7773D" w:rsidRDefault="00200A91" w:rsidP="004F3CB3">
            <w:pPr>
              <w:jc w:val="both"/>
              <w:rPr>
                <w:lang w:eastAsia="en-US"/>
              </w:rPr>
            </w:pPr>
            <w:r w:rsidRPr="00E7773D">
              <w:rPr>
                <w:lang w:eastAsia="en-US"/>
              </w:rPr>
              <w:t xml:space="preserve">Doporučuje se absolvování předmětů </w:t>
            </w:r>
            <w:del w:id="226" w:author="Anežka Lengálová" w:date="2018-05-30T06:44:00Z">
              <w:r w:rsidRPr="00E7773D" w:rsidDel="004F3CB3">
                <w:rPr>
                  <w:lang w:eastAsia="en-US"/>
                </w:rPr>
                <w:delText>v</w:delText>
              </w:r>
            </w:del>
            <w:ins w:id="227" w:author="Anežka Lengálová" w:date="2018-05-30T06:44:00Z">
              <w:r w:rsidR="004F3CB3">
                <w:rPr>
                  <w:lang w:eastAsia="en-US"/>
                </w:rPr>
                <w:t>V</w:t>
              </w:r>
            </w:ins>
            <w:r w:rsidRPr="00E7773D">
              <w:rPr>
                <w:lang w:eastAsia="en-US"/>
              </w:rPr>
              <w:t>ýzkumný projekt I</w:t>
            </w:r>
            <w:del w:id="228" w:author="Anežka Lengálová" w:date="2018-05-30T06:44:00Z">
              <w:r w:rsidRPr="00E7773D" w:rsidDel="004F3CB3">
                <w:rPr>
                  <w:lang w:eastAsia="en-US"/>
                </w:rPr>
                <w:delText>.</w:delText>
              </w:r>
            </w:del>
            <w:r w:rsidRPr="00E7773D">
              <w:rPr>
                <w:lang w:eastAsia="en-US"/>
              </w:rPr>
              <w:t xml:space="preserve"> a II.</w:t>
            </w:r>
          </w:p>
        </w:tc>
      </w:tr>
      <w:tr w:rsidR="00200A91" w14:paraId="6DFB0662" w14:textId="77777777" w:rsidTr="00420E9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710E51E6" w14:textId="77777777" w:rsidR="00200A91" w:rsidRDefault="00200A91" w:rsidP="00420E98">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D68E235" w14:textId="77777777" w:rsidR="00200A91" w:rsidRDefault="00200A91" w:rsidP="000210AD">
            <w:pPr>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BBAFC9F" w14:textId="77777777" w:rsidR="00200A91" w:rsidRDefault="00200A91" w:rsidP="00420E98">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5F7A32C8" w14:textId="77777777" w:rsidR="00200A91" w:rsidRDefault="00200A91" w:rsidP="000210AD">
            <w:pPr>
              <w:jc w:val="both"/>
              <w:rPr>
                <w:lang w:eastAsia="en-US"/>
              </w:rPr>
            </w:pPr>
            <w:r>
              <w:rPr>
                <w:lang w:eastAsia="en-US"/>
              </w:rPr>
              <w:t>seminář</w:t>
            </w:r>
          </w:p>
        </w:tc>
      </w:tr>
      <w:tr w:rsidR="00200A91" w14:paraId="55637C96" w14:textId="77777777" w:rsidTr="00420E9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230D4BD" w14:textId="77777777" w:rsidR="00200A91" w:rsidRDefault="00200A91" w:rsidP="00420E98">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365E294F" w14:textId="77777777" w:rsidR="00200A91" w:rsidRDefault="00200A91" w:rsidP="000210AD">
            <w:pPr>
              <w:jc w:val="both"/>
              <w:rPr>
                <w:lang w:eastAsia="en-US"/>
              </w:rPr>
            </w:pPr>
            <w:r>
              <w:rPr>
                <w:lang w:eastAsia="en-US"/>
              </w:rPr>
              <w:t>Prezentace vlastních výzkumných zjištění prostřednictvím prezentace před plénem – forma studentské konference.</w:t>
            </w:r>
          </w:p>
        </w:tc>
      </w:tr>
      <w:tr w:rsidR="00200A91" w14:paraId="38CA1AA3" w14:textId="77777777" w:rsidTr="00607470">
        <w:trPr>
          <w:trHeight w:val="156"/>
          <w:jc w:val="center"/>
        </w:trPr>
        <w:tc>
          <w:tcPr>
            <w:tcW w:w="9854" w:type="dxa"/>
            <w:gridSpan w:val="8"/>
            <w:tcBorders>
              <w:top w:val="nil"/>
              <w:left w:val="single" w:sz="4" w:space="0" w:color="auto"/>
              <w:bottom w:val="single" w:sz="4" w:space="0" w:color="auto"/>
              <w:right w:val="single" w:sz="4" w:space="0" w:color="auto"/>
            </w:tcBorders>
          </w:tcPr>
          <w:p w14:paraId="64AF6BDE" w14:textId="77777777" w:rsidR="00200A91" w:rsidRDefault="00200A91" w:rsidP="00420E98">
            <w:pPr>
              <w:spacing w:line="276" w:lineRule="auto"/>
              <w:jc w:val="both"/>
              <w:rPr>
                <w:lang w:eastAsia="en-US"/>
              </w:rPr>
            </w:pPr>
          </w:p>
        </w:tc>
      </w:tr>
      <w:tr w:rsidR="00200A91" w14:paraId="0D25B5EC" w14:textId="77777777" w:rsidTr="00420E98">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3C6CA3C6" w14:textId="77777777" w:rsidR="00200A91" w:rsidRDefault="00200A91" w:rsidP="00420E98">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2ED3C47D" w14:textId="77777777" w:rsidR="00200A91" w:rsidRPr="00A12A3D" w:rsidRDefault="00844839" w:rsidP="00844839">
            <w:r w:rsidRPr="00844839">
              <w:t>doc. PhDr. Jana Kutnohorská, CSc.</w:t>
            </w:r>
          </w:p>
        </w:tc>
      </w:tr>
      <w:tr w:rsidR="00200A91" w14:paraId="29FB559D" w14:textId="77777777" w:rsidTr="00420E98">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7AC0CF49" w14:textId="77777777" w:rsidR="00200A91" w:rsidRDefault="00200A91" w:rsidP="00420E98">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51DD1855" w14:textId="77777777" w:rsidR="00200A91" w:rsidRDefault="00200A91" w:rsidP="000210AD">
            <w:pPr>
              <w:jc w:val="both"/>
              <w:rPr>
                <w:lang w:eastAsia="en-US"/>
              </w:rPr>
            </w:pPr>
            <w:r>
              <w:rPr>
                <w:lang w:eastAsia="en-US"/>
              </w:rPr>
              <w:t>vede seminář</w:t>
            </w:r>
          </w:p>
        </w:tc>
      </w:tr>
      <w:tr w:rsidR="00200A91" w14:paraId="2EAA57DA" w14:textId="77777777" w:rsidTr="00420E9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2A102E9F" w14:textId="77777777" w:rsidR="00200A91" w:rsidRDefault="00200A91" w:rsidP="00420E98">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49D94149" w14:textId="77777777" w:rsidR="00200A91" w:rsidRDefault="00844839" w:rsidP="00844839">
            <w:r w:rsidRPr="00844839">
              <w:t>doc. PhDr. Jana Kutnohorská, CSc.</w:t>
            </w:r>
            <w:r>
              <w:t xml:space="preserve">, </w:t>
            </w:r>
            <w:r w:rsidR="00200A91">
              <w:rPr>
                <w:lang w:eastAsia="en-US"/>
              </w:rPr>
              <w:t>100%</w:t>
            </w:r>
          </w:p>
        </w:tc>
      </w:tr>
      <w:tr w:rsidR="00200A91" w14:paraId="06A300BF" w14:textId="77777777" w:rsidTr="009E6E7D">
        <w:trPr>
          <w:trHeight w:val="70"/>
          <w:jc w:val="center"/>
        </w:trPr>
        <w:tc>
          <w:tcPr>
            <w:tcW w:w="9854" w:type="dxa"/>
            <w:gridSpan w:val="8"/>
            <w:tcBorders>
              <w:top w:val="nil"/>
              <w:left w:val="single" w:sz="4" w:space="0" w:color="auto"/>
              <w:bottom w:val="single" w:sz="4" w:space="0" w:color="auto"/>
              <w:right w:val="single" w:sz="4" w:space="0" w:color="auto"/>
            </w:tcBorders>
          </w:tcPr>
          <w:p w14:paraId="57F900DD" w14:textId="77777777" w:rsidR="00200A91" w:rsidRDefault="00200A91" w:rsidP="00420E98">
            <w:pPr>
              <w:spacing w:line="276" w:lineRule="auto"/>
              <w:jc w:val="both"/>
              <w:rPr>
                <w:lang w:eastAsia="en-US"/>
              </w:rPr>
            </w:pPr>
          </w:p>
        </w:tc>
      </w:tr>
      <w:tr w:rsidR="00200A91" w14:paraId="46DD1B8B" w14:textId="77777777" w:rsidTr="00420E98">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660466D" w14:textId="77777777" w:rsidR="00200A91" w:rsidRDefault="00200A91" w:rsidP="00420E98">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267A8F6D" w14:textId="77777777" w:rsidR="00200A91" w:rsidRDefault="00200A91" w:rsidP="00420E98">
            <w:pPr>
              <w:spacing w:line="276" w:lineRule="auto"/>
              <w:jc w:val="both"/>
              <w:rPr>
                <w:lang w:eastAsia="en-US"/>
              </w:rPr>
            </w:pPr>
          </w:p>
        </w:tc>
      </w:tr>
      <w:tr w:rsidR="00200A91" w14:paraId="6F41F57D" w14:textId="77777777" w:rsidTr="000210AD">
        <w:trPr>
          <w:trHeight w:val="3189"/>
          <w:jc w:val="center"/>
        </w:trPr>
        <w:tc>
          <w:tcPr>
            <w:tcW w:w="9854" w:type="dxa"/>
            <w:gridSpan w:val="8"/>
            <w:tcBorders>
              <w:top w:val="nil"/>
              <w:left w:val="single" w:sz="4" w:space="0" w:color="auto"/>
              <w:bottom w:val="single" w:sz="12" w:space="0" w:color="auto"/>
              <w:right w:val="single" w:sz="4" w:space="0" w:color="auto"/>
            </w:tcBorders>
          </w:tcPr>
          <w:p w14:paraId="2B768042" w14:textId="77777777" w:rsidR="00200A91" w:rsidRPr="004A47D2" w:rsidRDefault="00200A91" w:rsidP="00200A91">
            <w:pPr>
              <w:jc w:val="both"/>
              <w:rPr>
                <w:lang w:eastAsia="en-US"/>
              </w:rPr>
            </w:pPr>
            <w:r w:rsidRPr="004A47D2">
              <w:rPr>
                <w:lang w:eastAsia="en-US"/>
              </w:rPr>
              <w:t xml:space="preserve">Pojetí diplomové práce ve studijním </w:t>
            </w:r>
            <w:r>
              <w:rPr>
                <w:lang w:eastAsia="en-US"/>
              </w:rPr>
              <w:t>programu Předškolní pedagogika.</w:t>
            </w:r>
          </w:p>
          <w:p w14:paraId="7C2338DE" w14:textId="77777777" w:rsidR="00200A91" w:rsidRDefault="00200A91" w:rsidP="00200A91">
            <w:pPr>
              <w:jc w:val="both"/>
              <w:rPr>
                <w:lang w:eastAsia="en-US"/>
              </w:rPr>
            </w:pPr>
            <w:r w:rsidRPr="004A47D2">
              <w:rPr>
                <w:lang w:eastAsia="en-US"/>
              </w:rPr>
              <w:t xml:space="preserve">Představení základních přístupů v pedagogickém výzkumu. </w:t>
            </w:r>
          </w:p>
          <w:p w14:paraId="6E499521" w14:textId="77777777" w:rsidR="00200A91" w:rsidRDefault="00200A91" w:rsidP="00200A91">
            <w:pPr>
              <w:jc w:val="both"/>
              <w:rPr>
                <w:lang w:eastAsia="en-US"/>
              </w:rPr>
            </w:pPr>
            <w:r>
              <w:rPr>
                <w:lang w:eastAsia="en-US"/>
              </w:rPr>
              <w:t>Vytvoření prezentace k vlastnímu výzkumu.</w:t>
            </w:r>
          </w:p>
          <w:p w14:paraId="17EB1631" w14:textId="77777777" w:rsidR="00200A91" w:rsidRDefault="004D2A8A" w:rsidP="00200A91">
            <w:pPr>
              <w:jc w:val="both"/>
              <w:rPr>
                <w:lang w:eastAsia="en-US"/>
              </w:rPr>
            </w:pPr>
            <w:r>
              <w:rPr>
                <w:lang w:eastAsia="en-US"/>
              </w:rPr>
              <w:t>(Ne)přije</w:t>
            </w:r>
            <w:r w:rsidR="00200A91">
              <w:rPr>
                <w:lang w:eastAsia="en-US"/>
              </w:rPr>
              <w:t>tí konstruktivní kritiky.</w:t>
            </w:r>
          </w:p>
          <w:p w14:paraId="30BF0B60" w14:textId="77777777" w:rsidR="00200A91" w:rsidRDefault="00200A91" w:rsidP="00200A91">
            <w:pPr>
              <w:jc w:val="both"/>
              <w:rPr>
                <w:lang w:eastAsia="en-US"/>
              </w:rPr>
            </w:pPr>
            <w:r>
              <w:rPr>
                <w:lang w:eastAsia="en-US"/>
              </w:rPr>
              <w:t>Jak dál pracovat s kritickými místy výzkumného šetření.</w:t>
            </w:r>
          </w:p>
          <w:p w14:paraId="2C2436D8" w14:textId="77777777" w:rsidR="00200A91" w:rsidRDefault="00200A91" w:rsidP="00200A91">
            <w:pPr>
              <w:jc w:val="both"/>
              <w:rPr>
                <w:lang w:eastAsia="en-US"/>
              </w:rPr>
            </w:pPr>
            <w:r>
              <w:rPr>
                <w:lang w:eastAsia="en-US"/>
              </w:rPr>
              <w:t>Diskuse nad výsledky vlastního výzkumu.</w:t>
            </w:r>
          </w:p>
          <w:p w14:paraId="0458D590" w14:textId="77777777" w:rsidR="00200A91" w:rsidRDefault="00200A91" w:rsidP="00420E98">
            <w:pPr>
              <w:jc w:val="both"/>
              <w:rPr>
                <w:lang w:eastAsia="en-US"/>
              </w:rPr>
            </w:pPr>
            <w:r>
              <w:rPr>
                <w:lang w:eastAsia="en-US"/>
              </w:rPr>
              <w:t>Jak dál postupovat po zpracování dat.</w:t>
            </w:r>
          </w:p>
          <w:p w14:paraId="5F05A7AA" w14:textId="77777777" w:rsidR="00200A91" w:rsidRDefault="00200A91" w:rsidP="00420E98">
            <w:pPr>
              <w:jc w:val="both"/>
              <w:rPr>
                <w:lang w:eastAsia="en-US"/>
              </w:rPr>
            </w:pPr>
            <w:r>
              <w:rPr>
                <w:lang w:eastAsia="en-US"/>
              </w:rPr>
              <w:t>Omyly v prezentacích diplomových prací.</w:t>
            </w:r>
          </w:p>
          <w:p w14:paraId="76FE00FE" w14:textId="77777777" w:rsidR="00200A91" w:rsidRDefault="00200A91" w:rsidP="00420E98">
            <w:pPr>
              <w:jc w:val="both"/>
              <w:rPr>
                <w:lang w:eastAsia="en-US"/>
              </w:rPr>
            </w:pPr>
            <w:r>
              <w:rPr>
                <w:lang w:eastAsia="en-US"/>
              </w:rPr>
              <w:t>Analýza vybraných diplomových prací ze studijního programu Předškolní pedagogika.</w:t>
            </w:r>
          </w:p>
          <w:p w14:paraId="0979011E" w14:textId="77777777" w:rsidR="00200A91" w:rsidRDefault="00200A91" w:rsidP="00420E98">
            <w:pPr>
              <w:jc w:val="both"/>
              <w:rPr>
                <w:lang w:eastAsia="en-US"/>
              </w:rPr>
            </w:pPr>
            <w:r>
              <w:rPr>
                <w:lang w:eastAsia="en-US"/>
              </w:rPr>
              <w:t>I</w:t>
            </w:r>
            <w:r w:rsidRPr="004A47D2">
              <w:rPr>
                <w:lang w:eastAsia="en-US"/>
              </w:rPr>
              <w:t>nterpretace výsledků; praktic</w:t>
            </w:r>
            <w:r>
              <w:rPr>
                <w:lang w:eastAsia="en-US"/>
              </w:rPr>
              <w:t>ká část (doporučení pro praxi). – jak s ní pracovat.</w:t>
            </w:r>
          </w:p>
          <w:p w14:paraId="022CA4A8" w14:textId="77777777" w:rsidR="00200A91" w:rsidRDefault="00200A91" w:rsidP="00420E98">
            <w:pPr>
              <w:jc w:val="both"/>
              <w:rPr>
                <w:lang w:eastAsia="en-US"/>
              </w:rPr>
            </w:pPr>
            <w:r>
              <w:rPr>
                <w:lang w:eastAsia="en-US"/>
              </w:rPr>
              <w:t>Pr</w:t>
            </w:r>
            <w:r w:rsidRPr="00420E98">
              <w:rPr>
                <w:rFonts w:ascii="Calibri" w:hAnsi="Calibri" w:cs="Calibri"/>
                <w:lang w:eastAsia="en-US"/>
              </w:rPr>
              <w:t>ů</w:t>
            </w:r>
            <w:r>
              <w:rPr>
                <w:lang w:eastAsia="en-US"/>
              </w:rPr>
              <w:t>běh obhajoby.</w:t>
            </w:r>
          </w:p>
          <w:p w14:paraId="05B582D2" w14:textId="77777777" w:rsidR="00200A91" w:rsidRDefault="00200A91" w:rsidP="00420E98">
            <w:pPr>
              <w:jc w:val="both"/>
              <w:rPr>
                <w:lang w:eastAsia="en-US"/>
              </w:rPr>
            </w:pPr>
            <w:r>
              <w:rPr>
                <w:lang w:eastAsia="en-US"/>
              </w:rPr>
              <w:t>Jak vypadají posudky, jak s nimi pracovat.</w:t>
            </w:r>
          </w:p>
          <w:p w14:paraId="1F687834" w14:textId="77777777" w:rsidR="00200A91" w:rsidRDefault="00200A91" w:rsidP="00420E98">
            <w:pPr>
              <w:jc w:val="both"/>
              <w:rPr>
                <w:lang w:eastAsia="en-US"/>
              </w:rPr>
            </w:pPr>
            <w:r>
              <w:rPr>
                <w:lang w:eastAsia="en-US"/>
              </w:rPr>
              <w:t>Jak připravit obhajobu.</w:t>
            </w:r>
          </w:p>
          <w:p w14:paraId="05D8190F" w14:textId="77777777" w:rsidR="00200A91" w:rsidRDefault="00200A91" w:rsidP="000210AD">
            <w:pPr>
              <w:jc w:val="both"/>
              <w:rPr>
                <w:lang w:eastAsia="en-US"/>
              </w:rPr>
            </w:pPr>
            <w:r>
              <w:rPr>
                <w:lang w:eastAsia="en-US"/>
              </w:rPr>
              <w:t>Jaká má být prezentace.</w:t>
            </w:r>
          </w:p>
          <w:p w14:paraId="4E460531" w14:textId="77777777" w:rsidR="000210AD" w:rsidRDefault="000210AD" w:rsidP="000210AD">
            <w:pPr>
              <w:jc w:val="both"/>
              <w:rPr>
                <w:lang w:eastAsia="en-US"/>
              </w:rPr>
            </w:pPr>
          </w:p>
        </w:tc>
      </w:tr>
      <w:tr w:rsidR="00200A91" w14:paraId="37BF3846" w14:textId="77777777" w:rsidTr="00420E98">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5073A5E9" w14:textId="77777777" w:rsidR="00200A91" w:rsidRDefault="00200A91" w:rsidP="00420E98">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7FB0ABE4" w14:textId="77777777" w:rsidR="00200A91" w:rsidRDefault="00200A91" w:rsidP="00420E98">
            <w:pPr>
              <w:spacing w:line="276" w:lineRule="auto"/>
              <w:jc w:val="both"/>
              <w:rPr>
                <w:lang w:eastAsia="en-US"/>
              </w:rPr>
            </w:pPr>
          </w:p>
        </w:tc>
      </w:tr>
      <w:tr w:rsidR="00200A91" w14:paraId="3DB80E9C" w14:textId="77777777" w:rsidTr="00420E98">
        <w:trPr>
          <w:trHeight w:val="1497"/>
          <w:jc w:val="center"/>
        </w:trPr>
        <w:tc>
          <w:tcPr>
            <w:tcW w:w="9854" w:type="dxa"/>
            <w:gridSpan w:val="8"/>
            <w:tcBorders>
              <w:top w:val="nil"/>
              <w:left w:val="single" w:sz="4" w:space="0" w:color="auto"/>
              <w:bottom w:val="single" w:sz="4" w:space="0" w:color="auto"/>
              <w:right w:val="single" w:sz="4" w:space="0" w:color="auto"/>
            </w:tcBorders>
          </w:tcPr>
          <w:p w14:paraId="3DDEA561" w14:textId="77777777" w:rsidR="00200A91" w:rsidRDefault="00200A91" w:rsidP="00420E98">
            <w:pPr>
              <w:widowControl w:val="0"/>
              <w:tabs>
                <w:tab w:val="left" w:pos="220"/>
                <w:tab w:val="left" w:pos="720"/>
              </w:tabs>
              <w:autoSpaceDE w:val="0"/>
              <w:autoSpaceDN w:val="0"/>
              <w:adjustRightInd w:val="0"/>
              <w:rPr>
                <w:b/>
                <w:lang w:eastAsia="en-US"/>
              </w:rPr>
            </w:pPr>
            <w:r>
              <w:rPr>
                <w:b/>
                <w:lang w:eastAsia="en-US"/>
              </w:rPr>
              <w:t>Povinná</w:t>
            </w:r>
            <w:r w:rsidR="007336C7">
              <w:rPr>
                <w:b/>
                <w:lang w:eastAsia="en-US"/>
              </w:rPr>
              <w:t xml:space="preserve"> </w:t>
            </w:r>
            <w:r w:rsidR="00A949D7">
              <w:rPr>
                <w:b/>
              </w:rPr>
              <w:t>literatura</w:t>
            </w:r>
            <w:r>
              <w:rPr>
                <w:b/>
                <w:lang w:eastAsia="en-US"/>
              </w:rPr>
              <w:t>:</w:t>
            </w:r>
          </w:p>
          <w:p w14:paraId="217B4CD0" w14:textId="77777777" w:rsidR="00200A91" w:rsidRPr="00ED7A0F" w:rsidRDefault="00200A91" w:rsidP="00420E98">
            <w:pPr>
              <w:widowControl w:val="0"/>
              <w:tabs>
                <w:tab w:val="left" w:pos="220"/>
                <w:tab w:val="left" w:pos="720"/>
              </w:tabs>
              <w:autoSpaceDE w:val="0"/>
              <w:autoSpaceDN w:val="0"/>
              <w:adjustRightInd w:val="0"/>
              <w:rPr>
                <w:lang w:val="en-US" w:eastAsia="en-US"/>
              </w:rPr>
            </w:pPr>
            <w:r w:rsidRPr="004A47D2">
              <w:rPr>
                <w:lang w:val="pt-BR" w:eastAsia="en-US"/>
              </w:rPr>
              <w:t xml:space="preserve">Gavora, P. </w:t>
            </w:r>
            <w:r>
              <w:rPr>
                <w:lang w:val="pt-BR" w:eastAsia="en-US"/>
              </w:rPr>
              <w:t xml:space="preserve">(2000). </w:t>
            </w:r>
            <w:r w:rsidRPr="004A47D2">
              <w:rPr>
                <w:i/>
                <w:iCs/>
                <w:lang w:val="pt-BR" w:eastAsia="en-US"/>
              </w:rPr>
              <w:t>Úvod do pedagogického výzkumu</w:t>
            </w:r>
            <w:r w:rsidRPr="004A47D2">
              <w:rPr>
                <w:lang w:val="pt-BR" w:eastAsia="en-US"/>
              </w:rPr>
              <w:t>. Brno: Paido</w:t>
            </w:r>
            <w:r>
              <w:rPr>
                <w:lang w:val="pt-BR" w:eastAsia="en-US"/>
              </w:rPr>
              <w:t>.</w:t>
            </w:r>
          </w:p>
          <w:p w14:paraId="123E817C" w14:textId="77777777" w:rsidR="00200A91" w:rsidRPr="00ED7A0F" w:rsidRDefault="00200A91" w:rsidP="00420E98">
            <w:pPr>
              <w:widowControl w:val="0"/>
              <w:tabs>
                <w:tab w:val="left" w:pos="220"/>
                <w:tab w:val="left" w:pos="720"/>
              </w:tabs>
              <w:autoSpaceDE w:val="0"/>
              <w:autoSpaceDN w:val="0"/>
              <w:adjustRightInd w:val="0"/>
              <w:rPr>
                <w:lang w:val="en-US" w:eastAsia="en-US"/>
              </w:rPr>
            </w:pPr>
            <w:r w:rsidRPr="00ED7A0F">
              <w:rPr>
                <w:lang w:val="en-US" w:eastAsia="en-US"/>
              </w:rPr>
              <w:t xml:space="preserve">Punch, K. F. </w:t>
            </w:r>
            <w:r>
              <w:rPr>
                <w:lang w:val="en-US" w:eastAsia="en-US"/>
              </w:rPr>
              <w:t xml:space="preserve">(2008). </w:t>
            </w:r>
            <w:r w:rsidRPr="00ED7A0F">
              <w:rPr>
                <w:i/>
                <w:iCs/>
                <w:lang w:val="en-US" w:eastAsia="en-US"/>
              </w:rPr>
              <w:t>Úspěšný návrh výzkumu</w:t>
            </w:r>
            <w:r w:rsidRPr="00ED7A0F">
              <w:rPr>
                <w:lang w:val="en-US" w:eastAsia="en-US"/>
              </w:rPr>
              <w:t>. Praha: Portál</w:t>
            </w:r>
            <w:r>
              <w:rPr>
                <w:lang w:val="en-US" w:eastAsia="en-US"/>
              </w:rPr>
              <w:t>.</w:t>
            </w:r>
          </w:p>
          <w:p w14:paraId="02FA3530" w14:textId="77777777" w:rsidR="00200A91" w:rsidRPr="00B71744" w:rsidRDefault="00200A91" w:rsidP="00200A91">
            <w:pPr>
              <w:widowControl w:val="0"/>
              <w:tabs>
                <w:tab w:val="left" w:pos="220"/>
                <w:tab w:val="left" w:pos="720"/>
              </w:tabs>
              <w:autoSpaceDE w:val="0"/>
              <w:autoSpaceDN w:val="0"/>
              <w:adjustRightInd w:val="0"/>
              <w:rPr>
                <w:lang w:val="pt-BR" w:eastAsia="en-US"/>
              </w:rPr>
            </w:pPr>
            <w:r w:rsidRPr="004A47D2">
              <w:rPr>
                <w:lang w:val="pt-BR" w:eastAsia="en-US"/>
              </w:rPr>
              <w:t xml:space="preserve">Spousta, V. et al. </w:t>
            </w:r>
            <w:r>
              <w:rPr>
                <w:lang w:val="pt-BR" w:eastAsia="en-US"/>
              </w:rPr>
              <w:t xml:space="preserve">(2000). </w:t>
            </w:r>
            <w:r w:rsidRPr="004A47D2">
              <w:rPr>
                <w:i/>
                <w:iCs/>
                <w:lang w:val="pt-BR" w:eastAsia="en-US"/>
              </w:rPr>
              <w:t>Vademekum autora odborné a vědecké práce</w:t>
            </w:r>
            <w:r w:rsidRPr="004A47D2">
              <w:rPr>
                <w:lang w:val="pt-BR" w:eastAsia="en-US"/>
              </w:rPr>
              <w:t xml:space="preserve">. </w:t>
            </w:r>
            <w:r w:rsidRPr="00B71744">
              <w:rPr>
                <w:lang w:val="pt-BR" w:eastAsia="en-US"/>
              </w:rPr>
              <w:t>Brno: PF MU.</w:t>
            </w:r>
          </w:p>
          <w:p w14:paraId="53D71C52" w14:textId="77777777" w:rsidR="009E6E7D" w:rsidRPr="00B71744" w:rsidRDefault="009E6E7D" w:rsidP="000210AD">
            <w:pPr>
              <w:widowControl w:val="0"/>
              <w:tabs>
                <w:tab w:val="left" w:pos="220"/>
                <w:tab w:val="left" w:pos="720"/>
              </w:tabs>
              <w:autoSpaceDE w:val="0"/>
              <w:autoSpaceDN w:val="0"/>
              <w:adjustRightInd w:val="0"/>
              <w:rPr>
                <w:lang w:val="pt-BR" w:eastAsia="en-US"/>
              </w:rPr>
            </w:pPr>
          </w:p>
          <w:p w14:paraId="7E66643B" w14:textId="77777777" w:rsidR="00200A91" w:rsidRPr="00E7773D" w:rsidRDefault="00200A91" w:rsidP="00420E98">
            <w:pPr>
              <w:spacing w:line="276" w:lineRule="auto"/>
              <w:jc w:val="both"/>
              <w:rPr>
                <w:b/>
                <w:lang w:eastAsia="en-US"/>
              </w:rPr>
            </w:pPr>
            <w:r w:rsidRPr="00E7773D">
              <w:rPr>
                <w:b/>
                <w:lang w:eastAsia="en-US"/>
              </w:rPr>
              <w:t>Doporučená</w:t>
            </w:r>
            <w:r w:rsidR="007336C7">
              <w:rPr>
                <w:b/>
                <w:lang w:eastAsia="en-US"/>
              </w:rPr>
              <w:t xml:space="preserve"> </w:t>
            </w:r>
            <w:r w:rsidR="00A949D7">
              <w:rPr>
                <w:b/>
              </w:rPr>
              <w:t>literatura</w:t>
            </w:r>
            <w:r w:rsidRPr="00E7773D">
              <w:rPr>
                <w:b/>
                <w:lang w:eastAsia="en-US"/>
              </w:rPr>
              <w:t>:</w:t>
            </w:r>
          </w:p>
          <w:p w14:paraId="39203899" w14:textId="77777777" w:rsidR="00200A91" w:rsidRPr="00B71744" w:rsidRDefault="00200A91" w:rsidP="00420E98">
            <w:pPr>
              <w:widowControl w:val="0"/>
              <w:tabs>
                <w:tab w:val="left" w:pos="220"/>
                <w:tab w:val="left" w:pos="720"/>
              </w:tabs>
              <w:autoSpaceDE w:val="0"/>
              <w:autoSpaceDN w:val="0"/>
              <w:adjustRightInd w:val="0"/>
              <w:rPr>
                <w:lang w:val="pt-BR" w:eastAsia="en-US"/>
              </w:rPr>
            </w:pPr>
            <w:r w:rsidRPr="00B71744">
              <w:rPr>
                <w:lang w:val="pt-BR" w:eastAsia="en-US"/>
              </w:rPr>
              <w:t xml:space="preserve">Hendl, J. (2006). </w:t>
            </w:r>
            <w:r w:rsidRPr="00B71744">
              <w:rPr>
                <w:i/>
                <w:iCs/>
                <w:lang w:val="pt-BR" w:eastAsia="en-US"/>
              </w:rPr>
              <w:t>Přehled statistických metod zpracovávání dat</w:t>
            </w:r>
            <w:r w:rsidR="007336C7" w:rsidRPr="00B71744">
              <w:rPr>
                <w:lang w:val="pt-BR" w:eastAsia="en-US"/>
              </w:rPr>
              <w:t>. Praha: Portál.</w:t>
            </w:r>
          </w:p>
          <w:p w14:paraId="24282784" w14:textId="77777777" w:rsidR="00200A91" w:rsidRPr="004A47D2" w:rsidRDefault="00200A91" w:rsidP="00420E98">
            <w:pPr>
              <w:widowControl w:val="0"/>
              <w:tabs>
                <w:tab w:val="left" w:pos="220"/>
                <w:tab w:val="left" w:pos="720"/>
              </w:tabs>
              <w:autoSpaceDE w:val="0"/>
              <w:autoSpaceDN w:val="0"/>
              <w:adjustRightInd w:val="0"/>
              <w:rPr>
                <w:lang w:val="pt-BR" w:eastAsia="en-US"/>
              </w:rPr>
            </w:pPr>
            <w:r w:rsidRPr="00B71744">
              <w:rPr>
                <w:lang w:val="pt-BR" w:eastAsia="en-US"/>
              </w:rPr>
              <w:t xml:space="preserve">Maňák, J., Švec, </w:t>
            </w:r>
            <w:r w:rsidR="00A949D7" w:rsidRPr="00B71744">
              <w:rPr>
                <w:lang w:val="pt-BR" w:eastAsia="en-US"/>
              </w:rPr>
              <w:t>Š</w:t>
            </w:r>
            <w:r w:rsidR="00802B5C" w:rsidRPr="00B71744">
              <w:rPr>
                <w:lang w:val="pt-BR" w:eastAsia="en-US"/>
              </w:rPr>
              <w:t>.</w:t>
            </w:r>
            <w:r w:rsidR="00BC04F3" w:rsidRPr="00B71744">
              <w:rPr>
                <w:lang w:val="pt-BR" w:eastAsia="en-US"/>
              </w:rPr>
              <w:t>,</w:t>
            </w:r>
            <w:r w:rsidR="00802B5C" w:rsidRPr="00F9586A">
              <w:t xml:space="preserve"> &amp;</w:t>
            </w:r>
            <w:r w:rsidR="00802B5C">
              <w:t xml:space="preserve"> </w:t>
            </w:r>
            <w:r w:rsidRPr="00B71744">
              <w:rPr>
                <w:lang w:val="pt-BR" w:eastAsia="en-US"/>
              </w:rPr>
              <w:t xml:space="preserve">Švec, V. (eds.). </w:t>
            </w:r>
            <w:r>
              <w:rPr>
                <w:lang w:val="en-US" w:eastAsia="en-US"/>
              </w:rPr>
              <w:t xml:space="preserve">(2005). </w:t>
            </w:r>
            <w:r w:rsidRPr="004A47D2">
              <w:rPr>
                <w:i/>
                <w:iCs/>
                <w:lang w:val="pt-BR" w:eastAsia="en-US"/>
              </w:rPr>
              <w:t>Slovník pedagogické metodologie</w:t>
            </w:r>
            <w:r w:rsidRPr="004A47D2">
              <w:rPr>
                <w:lang w:val="pt-BR" w:eastAsia="en-US"/>
              </w:rPr>
              <w:t>. Brno: Masarykova univerzita a Paido</w:t>
            </w:r>
            <w:r>
              <w:rPr>
                <w:lang w:val="pt-BR" w:eastAsia="en-US"/>
              </w:rPr>
              <w:t>.</w:t>
            </w:r>
          </w:p>
          <w:p w14:paraId="3380B5F1" w14:textId="77777777" w:rsidR="00200A91" w:rsidRDefault="00200A91" w:rsidP="00420E98">
            <w:pPr>
              <w:widowControl w:val="0"/>
              <w:tabs>
                <w:tab w:val="left" w:pos="220"/>
                <w:tab w:val="left" w:pos="720"/>
              </w:tabs>
              <w:autoSpaceDE w:val="0"/>
              <w:autoSpaceDN w:val="0"/>
              <w:adjustRightInd w:val="0"/>
              <w:rPr>
                <w:lang w:val="en-US" w:eastAsia="en-US"/>
              </w:rPr>
            </w:pPr>
            <w:r w:rsidRPr="004A47D2">
              <w:rPr>
                <w:lang w:val="pt-BR" w:eastAsia="en-US"/>
              </w:rPr>
              <w:t xml:space="preserve">Miovský, M. </w:t>
            </w:r>
            <w:r>
              <w:rPr>
                <w:lang w:val="pt-BR" w:eastAsia="en-US"/>
              </w:rPr>
              <w:t xml:space="preserve">(2006). </w:t>
            </w:r>
            <w:r w:rsidRPr="004A47D2">
              <w:rPr>
                <w:i/>
                <w:iCs/>
                <w:lang w:val="pt-BR" w:eastAsia="en-US"/>
              </w:rPr>
              <w:t>Kvalitativní přístup a metody v psychologickém výzkumu</w:t>
            </w:r>
            <w:r w:rsidRPr="004A47D2">
              <w:rPr>
                <w:lang w:val="pt-BR" w:eastAsia="en-US"/>
              </w:rPr>
              <w:t xml:space="preserve">. </w:t>
            </w:r>
            <w:r w:rsidRPr="00ED7A0F">
              <w:rPr>
                <w:lang w:val="en-US" w:eastAsia="en-US"/>
              </w:rPr>
              <w:t>Praha: Grada Publishing</w:t>
            </w:r>
            <w:r>
              <w:rPr>
                <w:lang w:val="en-US" w:eastAsia="en-US"/>
              </w:rPr>
              <w:t>.</w:t>
            </w:r>
          </w:p>
          <w:p w14:paraId="6BD0A0DC" w14:textId="77777777" w:rsidR="00200A91" w:rsidRDefault="00200A91" w:rsidP="000210AD">
            <w:pPr>
              <w:widowControl w:val="0"/>
              <w:tabs>
                <w:tab w:val="left" w:pos="220"/>
                <w:tab w:val="left" w:pos="720"/>
              </w:tabs>
              <w:autoSpaceDE w:val="0"/>
              <w:autoSpaceDN w:val="0"/>
              <w:adjustRightInd w:val="0"/>
              <w:rPr>
                <w:lang w:eastAsia="en-US"/>
              </w:rPr>
            </w:pPr>
          </w:p>
        </w:tc>
      </w:tr>
      <w:tr w:rsidR="00200A91" w14:paraId="202095E3" w14:textId="77777777" w:rsidTr="00420E98">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91545B8" w14:textId="77777777" w:rsidR="00200A91" w:rsidRDefault="00200A91" w:rsidP="00420E98">
            <w:pPr>
              <w:spacing w:line="276" w:lineRule="auto"/>
              <w:jc w:val="center"/>
              <w:rPr>
                <w:b/>
                <w:lang w:eastAsia="en-US"/>
              </w:rPr>
            </w:pPr>
            <w:r>
              <w:rPr>
                <w:b/>
                <w:lang w:eastAsia="en-US"/>
              </w:rPr>
              <w:t>Informace ke kombinované nebo distanční formě</w:t>
            </w:r>
          </w:p>
        </w:tc>
      </w:tr>
      <w:tr w:rsidR="00200A91" w14:paraId="3FBC0FC1" w14:textId="77777777" w:rsidTr="00420E98">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D22EA7A" w14:textId="77777777" w:rsidR="00200A91" w:rsidRDefault="00200A91" w:rsidP="00420E98">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5F8A08F5" w14:textId="77777777" w:rsidR="00200A91" w:rsidRDefault="00200A91" w:rsidP="00420E98">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4D869983" w14:textId="77777777" w:rsidR="00200A91" w:rsidRDefault="00200A91" w:rsidP="00420E98">
            <w:pPr>
              <w:spacing w:line="276" w:lineRule="auto"/>
              <w:jc w:val="both"/>
              <w:rPr>
                <w:b/>
                <w:lang w:eastAsia="en-US"/>
              </w:rPr>
            </w:pPr>
            <w:r>
              <w:rPr>
                <w:b/>
                <w:lang w:eastAsia="en-US"/>
              </w:rPr>
              <w:t xml:space="preserve">hodin </w:t>
            </w:r>
          </w:p>
        </w:tc>
      </w:tr>
      <w:tr w:rsidR="00200A91" w14:paraId="4036F03A" w14:textId="77777777" w:rsidTr="00420E98">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CB53ECC" w14:textId="77777777" w:rsidR="00200A91" w:rsidRDefault="00200A91" w:rsidP="00420E98">
            <w:pPr>
              <w:spacing w:line="276" w:lineRule="auto"/>
              <w:jc w:val="both"/>
              <w:rPr>
                <w:b/>
                <w:lang w:eastAsia="en-US"/>
              </w:rPr>
            </w:pPr>
            <w:r>
              <w:rPr>
                <w:b/>
                <w:lang w:eastAsia="en-US"/>
              </w:rPr>
              <w:t>Informace o způsobu kontaktu s</w:t>
            </w:r>
            <w:r w:rsidR="00912F5E">
              <w:rPr>
                <w:b/>
                <w:lang w:eastAsia="en-US"/>
              </w:rPr>
              <w:t> </w:t>
            </w:r>
            <w:r>
              <w:rPr>
                <w:b/>
                <w:lang w:eastAsia="en-US"/>
              </w:rPr>
              <w:t>vyučujícím</w:t>
            </w:r>
          </w:p>
        </w:tc>
      </w:tr>
      <w:tr w:rsidR="00200A91" w14:paraId="2C92682F" w14:textId="77777777" w:rsidTr="009E6E7D">
        <w:trPr>
          <w:trHeight w:val="70"/>
          <w:jc w:val="center"/>
        </w:trPr>
        <w:tc>
          <w:tcPr>
            <w:tcW w:w="9854" w:type="dxa"/>
            <w:gridSpan w:val="8"/>
            <w:tcBorders>
              <w:top w:val="single" w:sz="4" w:space="0" w:color="auto"/>
              <w:left w:val="single" w:sz="4" w:space="0" w:color="auto"/>
              <w:bottom w:val="single" w:sz="4" w:space="0" w:color="auto"/>
              <w:right w:val="single" w:sz="4" w:space="0" w:color="auto"/>
            </w:tcBorders>
          </w:tcPr>
          <w:p w14:paraId="16AAABED" w14:textId="77777777" w:rsidR="00200A91" w:rsidRDefault="00200A91" w:rsidP="00420E98">
            <w:pPr>
              <w:spacing w:line="276" w:lineRule="auto"/>
              <w:jc w:val="both"/>
              <w:rPr>
                <w:lang w:eastAsia="en-US"/>
              </w:rPr>
            </w:pPr>
          </w:p>
        </w:tc>
      </w:tr>
    </w:tbl>
    <w:p w14:paraId="07B398B0" w14:textId="77777777" w:rsidR="00960076" w:rsidRDefault="009D4D92">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60076" w14:paraId="4EE2641F" w14:textId="77777777" w:rsidTr="00960076">
        <w:trPr>
          <w:jc w:val="center"/>
        </w:trPr>
        <w:tc>
          <w:tcPr>
            <w:tcW w:w="9855" w:type="dxa"/>
            <w:gridSpan w:val="8"/>
            <w:tcBorders>
              <w:bottom w:val="double" w:sz="4" w:space="0" w:color="auto"/>
            </w:tcBorders>
            <w:shd w:val="clear" w:color="auto" w:fill="BDD6EE"/>
          </w:tcPr>
          <w:p w14:paraId="0FF5419A" w14:textId="77777777" w:rsidR="00960076" w:rsidRDefault="00960076" w:rsidP="00960076">
            <w:pPr>
              <w:jc w:val="both"/>
              <w:rPr>
                <w:b/>
                <w:sz w:val="28"/>
              </w:rPr>
            </w:pPr>
            <w:r>
              <w:br w:type="page"/>
            </w:r>
            <w:r>
              <w:rPr>
                <w:b/>
                <w:sz w:val="28"/>
              </w:rPr>
              <w:t>B-III – Charakteristika studijního předmětu</w:t>
            </w:r>
          </w:p>
        </w:tc>
      </w:tr>
      <w:tr w:rsidR="00960076" w14:paraId="06E050E7" w14:textId="77777777" w:rsidTr="00960076">
        <w:trPr>
          <w:jc w:val="center"/>
        </w:trPr>
        <w:tc>
          <w:tcPr>
            <w:tcW w:w="3086" w:type="dxa"/>
            <w:tcBorders>
              <w:top w:val="double" w:sz="4" w:space="0" w:color="auto"/>
            </w:tcBorders>
            <w:shd w:val="clear" w:color="auto" w:fill="F7CAAC"/>
          </w:tcPr>
          <w:p w14:paraId="5E27D56C" w14:textId="77777777" w:rsidR="00960076" w:rsidRDefault="00960076" w:rsidP="00960076">
            <w:pPr>
              <w:jc w:val="both"/>
              <w:rPr>
                <w:b/>
              </w:rPr>
            </w:pPr>
            <w:r>
              <w:rPr>
                <w:b/>
              </w:rPr>
              <w:t>Název studijního předmětu</w:t>
            </w:r>
          </w:p>
        </w:tc>
        <w:tc>
          <w:tcPr>
            <w:tcW w:w="6769" w:type="dxa"/>
            <w:gridSpan w:val="7"/>
            <w:tcBorders>
              <w:top w:val="double" w:sz="4" w:space="0" w:color="auto"/>
            </w:tcBorders>
          </w:tcPr>
          <w:p w14:paraId="39337A1C" w14:textId="77777777" w:rsidR="00960076" w:rsidRDefault="00960076" w:rsidP="00960076">
            <w:pPr>
              <w:jc w:val="both"/>
            </w:pPr>
            <w:r>
              <w:t>Akademické psaní</w:t>
            </w:r>
          </w:p>
        </w:tc>
      </w:tr>
      <w:tr w:rsidR="00960076" w14:paraId="2B3F7528" w14:textId="77777777" w:rsidTr="00960076">
        <w:trPr>
          <w:jc w:val="center"/>
        </w:trPr>
        <w:tc>
          <w:tcPr>
            <w:tcW w:w="3086" w:type="dxa"/>
            <w:shd w:val="clear" w:color="auto" w:fill="F7CAAC"/>
          </w:tcPr>
          <w:p w14:paraId="668C6164" w14:textId="77777777" w:rsidR="00960076" w:rsidRDefault="00960076" w:rsidP="00960076">
            <w:pPr>
              <w:jc w:val="both"/>
              <w:rPr>
                <w:b/>
              </w:rPr>
            </w:pPr>
            <w:r>
              <w:rPr>
                <w:b/>
              </w:rPr>
              <w:t>Typ předmětu</w:t>
            </w:r>
          </w:p>
        </w:tc>
        <w:tc>
          <w:tcPr>
            <w:tcW w:w="3406" w:type="dxa"/>
            <w:gridSpan w:val="4"/>
          </w:tcPr>
          <w:p w14:paraId="3281315D" w14:textId="77777777" w:rsidR="00960076" w:rsidRDefault="00960076" w:rsidP="00960076">
            <w:pPr>
              <w:jc w:val="both"/>
            </w:pPr>
            <w:r>
              <w:t>povinný, PZ</w:t>
            </w:r>
          </w:p>
        </w:tc>
        <w:tc>
          <w:tcPr>
            <w:tcW w:w="2695" w:type="dxa"/>
            <w:gridSpan w:val="2"/>
            <w:shd w:val="clear" w:color="auto" w:fill="F7CAAC"/>
          </w:tcPr>
          <w:p w14:paraId="214F962D" w14:textId="77777777" w:rsidR="00960076" w:rsidRDefault="00960076" w:rsidP="00960076">
            <w:pPr>
              <w:jc w:val="both"/>
            </w:pPr>
            <w:r>
              <w:rPr>
                <w:b/>
              </w:rPr>
              <w:t>doporučený ročník / semestr</w:t>
            </w:r>
          </w:p>
        </w:tc>
        <w:tc>
          <w:tcPr>
            <w:tcW w:w="668" w:type="dxa"/>
          </w:tcPr>
          <w:p w14:paraId="05410A94" w14:textId="77777777" w:rsidR="00960076" w:rsidRDefault="00960076" w:rsidP="00960076">
            <w:pPr>
              <w:jc w:val="both"/>
            </w:pPr>
            <w:r>
              <w:t>2/LS</w:t>
            </w:r>
          </w:p>
        </w:tc>
      </w:tr>
      <w:tr w:rsidR="00960076" w14:paraId="5B6C5FB5" w14:textId="77777777" w:rsidTr="00960076">
        <w:trPr>
          <w:jc w:val="center"/>
        </w:trPr>
        <w:tc>
          <w:tcPr>
            <w:tcW w:w="3086" w:type="dxa"/>
            <w:shd w:val="clear" w:color="auto" w:fill="F7CAAC"/>
          </w:tcPr>
          <w:p w14:paraId="3C7E4B82" w14:textId="77777777" w:rsidR="00960076" w:rsidRDefault="00960076" w:rsidP="00960076">
            <w:pPr>
              <w:jc w:val="both"/>
              <w:rPr>
                <w:b/>
              </w:rPr>
            </w:pPr>
            <w:r>
              <w:rPr>
                <w:b/>
              </w:rPr>
              <w:t>Rozsah studijního předmětu</w:t>
            </w:r>
          </w:p>
        </w:tc>
        <w:tc>
          <w:tcPr>
            <w:tcW w:w="1701" w:type="dxa"/>
            <w:gridSpan w:val="2"/>
          </w:tcPr>
          <w:p w14:paraId="54239B1C" w14:textId="77777777" w:rsidR="00960076" w:rsidRDefault="00CA13C4" w:rsidP="00960076">
            <w:pPr>
              <w:jc w:val="both"/>
            </w:pPr>
            <w:r>
              <w:t>14s+</w:t>
            </w:r>
            <w:r w:rsidR="00960076">
              <w:t>14c</w:t>
            </w:r>
          </w:p>
        </w:tc>
        <w:tc>
          <w:tcPr>
            <w:tcW w:w="889" w:type="dxa"/>
            <w:shd w:val="clear" w:color="auto" w:fill="F7CAAC"/>
          </w:tcPr>
          <w:p w14:paraId="750255B0" w14:textId="77777777" w:rsidR="00960076" w:rsidRDefault="00960076" w:rsidP="00960076">
            <w:pPr>
              <w:jc w:val="both"/>
              <w:rPr>
                <w:b/>
              </w:rPr>
            </w:pPr>
            <w:r>
              <w:rPr>
                <w:b/>
              </w:rPr>
              <w:t xml:space="preserve">hod. </w:t>
            </w:r>
          </w:p>
        </w:tc>
        <w:tc>
          <w:tcPr>
            <w:tcW w:w="816" w:type="dxa"/>
          </w:tcPr>
          <w:p w14:paraId="759E3CF1" w14:textId="77777777" w:rsidR="00960076" w:rsidRDefault="00960076" w:rsidP="00960076">
            <w:pPr>
              <w:jc w:val="both"/>
            </w:pPr>
            <w:r>
              <w:t>28</w:t>
            </w:r>
          </w:p>
        </w:tc>
        <w:tc>
          <w:tcPr>
            <w:tcW w:w="2156" w:type="dxa"/>
            <w:shd w:val="clear" w:color="auto" w:fill="F7CAAC"/>
          </w:tcPr>
          <w:p w14:paraId="5294DB11" w14:textId="77777777" w:rsidR="00960076" w:rsidRDefault="00960076" w:rsidP="00960076">
            <w:pPr>
              <w:jc w:val="both"/>
              <w:rPr>
                <w:b/>
              </w:rPr>
            </w:pPr>
            <w:r>
              <w:rPr>
                <w:b/>
              </w:rPr>
              <w:t>kreditů</w:t>
            </w:r>
          </w:p>
        </w:tc>
        <w:tc>
          <w:tcPr>
            <w:tcW w:w="1207" w:type="dxa"/>
            <w:gridSpan w:val="2"/>
          </w:tcPr>
          <w:p w14:paraId="33A4FC36" w14:textId="77777777" w:rsidR="00960076" w:rsidRDefault="00960076" w:rsidP="00960076">
            <w:pPr>
              <w:jc w:val="both"/>
            </w:pPr>
            <w:r>
              <w:t>3</w:t>
            </w:r>
          </w:p>
        </w:tc>
      </w:tr>
      <w:tr w:rsidR="00960076" w14:paraId="2765B664" w14:textId="77777777" w:rsidTr="00960076">
        <w:trPr>
          <w:jc w:val="center"/>
        </w:trPr>
        <w:tc>
          <w:tcPr>
            <w:tcW w:w="3086" w:type="dxa"/>
            <w:shd w:val="clear" w:color="auto" w:fill="F7CAAC"/>
          </w:tcPr>
          <w:p w14:paraId="67A09684" w14:textId="77777777" w:rsidR="00960076" w:rsidRDefault="00960076" w:rsidP="00960076">
            <w:pPr>
              <w:jc w:val="both"/>
              <w:rPr>
                <w:b/>
                <w:sz w:val="22"/>
              </w:rPr>
            </w:pPr>
            <w:r>
              <w:rPr>
                <w:b/>
              </w:rPr>
              <w:t>Prerekvizity, korekvizity, ekvivalence</w:t>
            </w:r>
          </w:p>
        </w:tc>
        <w:tc>
          <w:tcPr>
            <w:tcW w:w="6769" w:type="dxa"/>
            <w:gridSpan w:val="7"/>
          </w:tcPr>
          <w:p w14:paraId="16BB3826" w14:textId="77777777" w:rsidR="00960076" w:rsidRDefault="00607470" w:rsidP="00960076">
            <w:pPr>
              <w:jc w:val="both"/>
            </w:pPr>
            <w:r>
              <w:t>Ž</w:t>
            </w:r>
            <w:r w:rsidR="00960076">
              <w:t>ádné</w:t>
            </w:r>
          </w:p>
        </w:tc>
      </w:tr>
      <w:tr w:rsidR="00960076" w14:paraId="77BD0544" w14:textId="77777777" w:rsidTr="00960076">
        <w:trPr>
          <w:jc w:val="center"/>
        </w:trPr>
        <w:tc>
          <w:tcPr>
            <w:tcW w:w="3086" w:type="dxa"/>
            <w:shd w:val="clear" w:color="auto" w:fill="F7CAAC"/>
          </w:tcPr>
          <w:p w14:paraId="0412D0BB" w14:textId="77777777" w:rsidR="00960076" w:rsidRDefault="00960076" w:rsidP="00960076">
            <w:pPr>
              <w:jc w:val="both"/>
              <w:rPr>
                <w:b/>
              </w:rPr>
            </w:pPr>
            <w:r>
              <w:rPr>
                <w:b/>
              </w:rPr>
              <w:t>Způsob ověření studijních výsledků</w:t>
            </w:r>
          </w:p>
        </w:tc>
        <w:tc>
          <w:tcPr>
            <w:tcW w:w="3406" w:type="dxa"/>
            <w:gridSpan w:val="4"/>
          </w:tcPr>
          <w:p w14:paraId="60DE4476" w14:textId="77777777" w:rsidR="00960076" w:rsidRDefault="00960076" w:rsidP="00960076">
            <w:pPr>
              <w:jc w:val="both"/>
            </w:pPr>
            <w:r>
              <w:t>klasifikovaný zápočet</w:t>
            </w:r>
          </w:p>
        </w:tc>
        <w:tc>
          <w:tcPr>
            <w:tcW w:w="2156" w:type="dxa"/>
            <w:shd w:val="clear" w:color="auto" w:fill="F7CAAC"/>
          </w:tcPr>
          <w:p w14:paraId="49F55B5A" w14:textId="77777777" w:rsidR="00960076" w:rsidRDefault="00960076" w:rsidP="00960076">
            <w:pPr>
              <w:jc w:val="both"/>
              <w:rPr>
                <w:b/>
              </w:rPr>
            </w:pPr>
            <w:r>
              <w:rPr>
                <w:b/>
              </w:rPr>
              <w:t>Forma výuky</w:t>
            </w:r>
          </w:p>
        </w:tc>
        <w:tc>
          <w:tcPr>
            <w:tcW w:w="1207" w:type="dxa"/>
            <w:gridSpan w:val="2"/>
          </w:tcPr>
          <w:p w14:paraId="64BE6888" w14:textId="77777777" w:rsidR="00960076" w:rsidRDefault="00960076" w:rsidP="00446279">
            <w:pPr>
              <w:jc w:val="both"/>
            </w:pPr>
            <w:r>
              <w:t>seminář, cvičení</w:t>
            </w:r>
          </w:p>
        </w:tc>
      </w:tr>
      <w:tr w:rsidR="00960076" w14:paraId="7E8F6EFB" w14:textId="77777777" w:rsidTr="00960076">
        <w:trPr>
          <w:jc w:val="center"/>
        </w:trPr>
        <w:tc>
          <w:tcPr>
            <w:tcW w:w="3086" w:type="dxa"/>
            <w:shd w:val="clear" w:color="auto" w:fill="F7CAAC"/>
          </w:tcPr>
          <w:p w14:paraId="297FF612" w14:textId="77777777" w:rsidR="00960076" w:rsidRDefault="00960076" w:rsidP="00960076">
            <w:pPr>
              <w:jc w:val="both"/>
              <w:rPr>
                <w:b/>
              </w:rPr>
            </w:pPr>
            <w:r>
              <w:rPr>
                <w:b/>
              </w:rPr>
              <w:t>Forma způsobu ověření studijních výsledků a další požadavky na studenta</w:t>
            </w:r>
          </w:p>
        </w:tc>
        <w:tc>
          <w:tcPr>
            <w:tcW w:w="6769" w:type="dxa"/>
            <w:gridSpan w:val="7"/>
            <w:tcBorders>
              <w:bottom w:val="nil"/>
            </w:tcBorders>
          </w:tcPr>
          <w:p w14:paraId="2D0FC777" w14:textId="77777777" w:rsidR="00960076" w:rsidRDefault="00960076" w:rsidP="00912F5E">
            <w:r>
              <w:t xml:space="preserve">Kritická analýza konkrétního odborného textu; </w:t>
            </w:r>
          </w:p>
          <w:p w14:paraId="5163D92D" w14:textId="77777777" w:rsidR="00960076" w:rsidRDefault="00960076" w:rsidP="00912F5E">
            <w:r>
              <w:t xml:space="preserve">Napsání textu s uplatněním jazykových, kompozičních a formálních principů odborného psaní. </w:t>
            </w:r>
          </w:p>
        </w:tc>
      </w:tr>
      <w:tr w:rsidR="00960076" w14:paraId="5577A516" w14:textId="77777777" w:rsidTr="009E6E7D">
        <w:trPr>
          <w:trHeight w:val="70"/>
          <w:jc w:val="center"/>
        </w:trPr>
        <w:tc>
          <w:tcPr>
            <w:tcW w:w="9855" w:type="dxa"/>
            <w:gridSpan w:val="8"/>
            <w:tcBorders>
              <w:top w:val="nil"/>
            </w:tcBorders>
          </w:tcPr>
          <w:p w14:paraId="5FA19901" w14:textId="77777777" w:rsidR="00960076" w:rsidRDefault="00960076" w:rsidP="00960076">
            <w:pPr>
              <w:jc w:val="both"/>
            </w:pPr>
          </w:p>
        </w:tc>
      </w:tr>
      <w:tr w:rsidR="00960076" w14:paraId="1322309B" w14:textId="77777777" w:rsidTr="00960076">
        <w:trPr>
          <w:trHeight w:val="197"/>
          <w:jc w:val="center"/>
        </w:trPr>
        <w:tc>
          <w:tcPr>
            <w:tcW w:w="3086" w:type="dxa"/>
            <w:tcBorders>
              <w:top w:val="nil"/>
            </w:tcBorders>
            <w:shd w:val="clear" w:color="auto" w:fill="F7CAAC"/>
          </w:tcPr>
          <w:p w14:paraId="6A052225" w14:textId="77777777" w:rsidR="00960076" w:rsidRDefault="00960076" w:rsidP="00960076">
            <w:pPr>
              <w:jc w:val="both"/>
              <w:rPr>
                <w:b/>
              </w:rPr>
            </w:pPr>
            <w:r>
              <w:rPr>
                <w:b/>
              </w:rPr>
              <w:t>Garant předmětu</w:t>
            </w:r>
          </w:p>
        </w:tc>
        <w:tc>
          <w:tcPr>
            <w:tcW w:w="6769" w:type="dxa"/>
            <w:gridSpan w:val="7"/>
            <w:tcBorders>
              <w:top w:val="nil"/>
            </w:tcBorders>
          </w:tcPr>
          <w:p w14:paraId="61FBC785" w14:textId="10ED7EC5" w:rsidR="00960076" w:rsidRDefault="00960076" w:rsidP="004F3CB3">
            <w:pPr>
              <w:jc w:val="both"/>
            </w:pPr>
            <w:r>
              <w:t>prof. PhDr. Peter Gavora, C</w:t>
            </w:r>
            <w:ins w:id="229" w:author="Anežka Lengálová" w:date="2018-05-30T06:45:00Z">
              <w:r w:rsidR="004F3CB3">
                <w:t>S</w:t>
              </w:r>
            </w:ins>
            <w:del w:id="230" w:author="Anežka Lengálová" w:date="2018-05-30T06:45:00Z">
              <w:r w:rsidDel="004F3CB3">
                <w:delText>s</w:delText>
              </w:r>
            </w:del>
            <w:r>
              <w:t>c.</w:t>
            </w:r>
          </w:p>
        </w:tc>
      </w:tr>
      <w:tr w:rsidR="00960076" w14:paraId="0EEDFB12" w14:textId="77777777" w:rsidTr="00960076">
        <w:trPr>
          <w:trHeight w:val="243"/>
          <w:jc w:val="center"/>
        </w:trPr>
        <w:tc>
          <w:tcPr>
            <w:tcW w:w="3086" w:type="dxa"/>
            <w:tcBorders>
              <w:top w:val="nil"/>
            </w:tcBorders>
            <w:shd w:val="clear" w:color="auto" w:fill="F7CAAC"/>
          </w:tcPr>
          <w:p w14:paraId="21AF6461" w14:textId="77777777" w:rsidR="00960076" w:rsidRDefault="00960076" w:rsidP="00960076">
            <w:pPr>
              <w:jc w:val="both"/>
              <w:rPr>
                <w:b/>
              </w:rPr>
            </w:pPr>
            <w:r>
              <w:rPr>
                <w:b/>
              </w:rPr>
              <w:t>Zapojení garanta do výuky předmětu</w:t>
            </w:r>
          </w:p>
        </w:tc>
        <w:tc>
          <w:tcPr>
            <w:tcW w:w="6769" w:type="dxa"/>
            <w:gridSpan w:val="7"/>
            <w:tcBorders>
              <w:top w:val="nil"/>
            </w:tcBorders>
          </w:tcPr>
          <w:p w14:paraId="60AAAE4F" w14:textId="77777777" w:rsidR="00960076" w:rsidRDefault="00F376AF" w:rsidP="00446279">
            <w:pPr>
              <w:jc w:val="both"/>
            </w:pPr>
            <w:r>
              <w:t>vede seminář</w:t>
            </w:r>
          </w:p>
        </w:tc>
      </w:tr>
      <w:tr w:rsidR="00960076" w14:paraId="005A63DC" w14:textId="77777777" w:rsidTr="00960076">
        <w:trPr>
          <w:jc w:val="center"/>
        </w:trPr>
        <w:tc>
          <w:tcPr>
            <w:tcW w:w="3086" w:type="dxa"/>
            <w:shd w:val="clear" w:color="auto" w:fill="F7CAAC"/>
          </w:tcPr>
          <w:p w14:paraId="5AC5AA5E" w14:textId="77777777" w:rsidR="00960076" w:rsidRDefault="00960076" w:rsidP="00960076">
            <w:pPr>
              <w:jc w:val="both"/>
              <w:rPr>
                <w:b/>
              </w:rPr>
            </w:pPr>
            <w:r>
              <w:rPr>
                <w:b/>
              </w:rPr>
              <w:t>Vyučující</w:t>
            </w:r>
          </w:p>
        </w:tc>
        <w:tc>
          <w:tcPr>
            <w:tcW w:w="6769" w:type="dxa"/>
            <w:gridSpan w:val="7"/>
            <w:tcBorders>
              <w:bottom w:val="nil"/>
            </w:tcBorders>
          </w:tcPr>
          <w:p w14:paraId="6C25C744" w14:textId="15CE62D5" w:rsidR="00960076" w:rsidRDefault="00607470" w:rsidP="004F3CB3">
            <w:pPr>
              <w:jc w:val="both"/>
            </w:pPr>
            <w:r>
              <w:t>prof. PhDr. Peter Gavora, C</w:t>
            </w:r>
            <w:ins w:id="231" w:author="Anežka Lengálová" w:date="2018-05-30T06:45:00Z">
              <w:r w:rsidR="004F3CB3">
                <w:t>S</w:t>
              </w:r>
            </w:ins>
            <w:del w:id="232" w:author="Anežka Lengálová" w:date="2018-05-30T06:45:00Z">
              <w:r w:rsidDel="004F3CB3">
                <w:delText>s</w:delText>
              </w:r>
            </w:del>
            <w:r>
              <w:t>c., 50% /</w:t>
            </w:r>
            <w:r w:rsidR="00AD0046">
              <w:t xml:space="preserve"> Mgr</w:t>
            </w:r>
            <w:r>
              <w:t>. Hana Navrátilová, 50%</w:t>
            </w:r>
          </w:p>
        </w:tc>
      </w:tr>
      <w:tr w:rsidR="00960076" w14:paraId="1E2D16DF" w14:textId="77777777" w:rsidTr="009E6E7D">
        <w:trPr>
          <w:trHeight w:val="70"/>
          <w:jc w:val="center"/>
        </w:trPr>
        <w:tc>
          <w:tcPr>
            <w:tcW w:w="9855" w:type="dxa"/>
            <w:gridSpan w:val="8"/>
            <w:tcBorders>
              <w:top w:val="nil"/>
            </w:tcBorders>
          </w:tcPr>
          <w:p w14:paraId="26B58E9E" w14:textId="77777777" w:rsidR="00960076" w:rsidRDefault="00960076" w:rsidP="00960076">
            <w:pPr>
              <w:jc w:val="both"/>
            </w:pPr>
          </w:p>
        </w:tc>
      </w:tr>
      <w:tr w:rsidR="00960076" w14:paraId="3DA63F90" w14:textId="77777777" w:rsidTr="00960076">
        <w:trPr>
          <w:jc w:val="center"/>
        </w:trPr>
        <w:tc>
          <w:tcPr>
            <w:tcW w:w="3086" w:type="dxa"/>
            <w:shd w:val="clear" w:color="auto" w:fill="F7CAAC"/>
          </w:tcPr>
          <w:p w14:paraId="42D33836" w14:textId="77777777" w:rsidR="00960076" w:rsidRDefault="00960076" w:rsidP="00960076">
            <w:pPr>
              <w:jc w:val="both"/>
              <w:rPr>
                <w:b/>
              </w:rPr>
            </w:pPr>
            <w:r>
              <w:rPr>
                <w:b/>
              </w:rPr>
              <w:t>Stručná anotace předmětu</w:t>
            </w:r>
          </w:p>
        </w:tc>
        <w:tc>
          <w:tcPr>
            <w:tcW w:w="6769" w:type="dxa"/>
            <w:gridSpan w:val="7"/>
            <w:tcBorders>
              <w:bottom w:val="nil"/>
            </w:tcBorders>
          </w:tcPr>
          <w:p w14:paraId="3C20493B" w14:textId="77777777" w:rsidR="00960076" w:rsidRDefault="00960076" w:rsidP="00960076">
            <w:pPr>
              <w:jc w:val="both"/>
            </w:pPr>
          </w:p>
        </w:tc>
      </w:tr>
      <w:tr w:rsidR="00960076" w14:paraId="359D04FD" w14:textId="77777777" w:rsidTr="00960076">
        <w:trPr>
          <w:trHeight w:val="2388"/>
          <w:jc w:val="center"/>
        </w:trPr>
        <w:tc>
          <w:tcPr>
            <w:tcW w:w="9855" w:type="dxa"/>
            <w:gridSpan w:val="8"/>
            <w:tcBorders>
              <w:top w:val="nil"/>
              <w:bottom w:val="single" w:sz="12" w:space="0" w:color="auto"/>
            </w:tcBorders>
          </w:tcPr>
          <w:p w14:paraId="2DE15D11" w14:textId="77777777" w:rsidR="00960076" w:rsidRDefault="00960076" w:rsidP="00912F5E">
            <w:r>
              <w:t>Cíl, účel a adresát textu.</w:t>
            </w:r>
          </w:p>
          <w:p w14:paraId="39BC2247" w14:textId="77777777" w:rsidR="00960076" w:rsidRDefault="00960076" w:rsidP="00912F5E">
            <w:r>
              <w:t>Vymezení odborného textu. Obsahová charakteristika odborného textu.</w:t>
            </w:r>
          </w:p>
          <w:p w14:paraId="017BD41D" w14:textId="77777777" w:rsidR="00960076" w:rsidRDefault="00960076" w:rsidP="00912F5E">
            <w:r>
              <w:t>Jazyková specifika odborného textu.</w:t>
            </w:r>
          </w:p>
          <w:p w14:paraId="0685199B" w14:textId="77777777" w:rsidR="00960076" w:rsidRDefault="00960076" w:rsidP="00912F5E">
            <w:r>
              <w:t>Kompoziční komponenty odborného textu.</w:t>
            </w:r>
          </w:p>
          <w:p w14:paraId="3B340436" w14:textId="77777777" w:rsidR="00960076" w:rsidRDefault="00960076" w:rsidP="00912F5E">
            <w:r>
              <w:t>Formální prvky odborného textu.</w:t>
            </w:r>
          </w:p>
          <w:p w14:paraId="559253BB" w14:textId="77777777" w:rsidR="00960076" w:rsidRDefault="00960076" w:rsidP="00912F5E">
            <w:r>
              <w:t>Žánry odborného textu.</w:t>
            </w:r>
          </w:p>
          <w:p w14:paraId="69A30BCA" w14:textId="77777777" w:rsidR="00960076" w:rsidRDefault="00960076" w:rsidP="00912F5E">
            <w:r>
              <w:t>Postup při psaní.</w:t>
            </w:r>
          </w:p>
          <w:p w14:paraId="2F0842F0" w14:textId="77777777" w:rsidR="00960076" w:rsidRDefault="00960076" w:rsidP="00912F5E">
            <w:r>
              <w:t>Vývojové fáze tvorby textu.</w:t>
            </w:r>
          </w:p>
          <w:p w14:paraId="6AFCC302" w14:textId="77777777" w:rsidR="00960076" w:rsidRDefault="00960076" w:rsidP="00912F5E">
            <w:r>
              <w:t>Využívaní informačních a inspiračních zdrojů.</w:t>
            </w:r>
          </w:p>
          <w:p w14:paraId="7DD20B0D" w14:textId="77777777" w:rsidR="00960076" w:rsidRDefault="00960076" w:rsidP="00912F5E">
            <w:r>
              <w:t>Editování textu.</w:t>
            </w:r>
          </w:p>
          <w:p w14:paraId="7DFEDE24" w14:textId="77777777" w:rsidR="00960076" w:rsidRDefault="00960076" w:rsidP="00446279">
            <w:pPr>
              <w:jc w:val="both"/>
            </w:pPr>
          </w:p>
        </w:tc>
      </w:tr>
      <w:tr w:rsidR="00960076" w14:paraId="18A2CCDE" w14:textId="77777777" w:rsidTr="00960076">
        <w:trPr>
          <w:trHeight w:val="265"/>
          <w:jc w:val="center"/>
        </w:trPr>
        <w:tc>
          <w:tcPr>
            <w:tcW w:w="3653" w:type="dxa"/>
            <w:gridSpan w:val="2"/>
            <w:tcBorders>
              <w:top w:val="nil"/>
            </w:tcBorders>
            <w:shd w:val="clear" w:color="auto" w:fill="F7CAAC"/>
          </w:tcPr>
          <w:p w14:paraId="63D525C4" w14:textId="77777777" w:rsidR="00960076" w:rsidRDefault="00960076" w:rsidP="00960076">
            <w:pPr>
              <w:jc w:val="both"/>
            </w:pPr>
            <w:r>
              <w:rPr>
                <w:b/>
              </w:rPr>
              <w:t>Studijní literatura a studijní pomůcky</w:t>
            </w:r>
          </w:p>
        </w:tc>
        <w:tc>
          <w:tcPr>
            <w:tcW w:w="6202" w:type="dxa"/>
            <w:gridSpan w:val="6"/>
            <w:tcBorders>
              <w:top w:val="nil"/>
              <w:bottom w:val="nil"/>
            </w:tcBorders>
          </w:tcPr>
          <w:p w14:paraId="0316B177" w14:textId="77777777" w:rsidR="00960076" w:rsidRDefault="00960076" w:rsidP="00960076">
            <w:pPr>
              <w:jc w:val="both"/>
            </w:pPr>
          </w:p>
        </w:tc>
      </w:tr>
      <w:tr w:rsidR="00960076" w14:paraId="608C5797" w14:textId="77777777" w:rsidTr="00960076">
        <w:trPr>
          <w:trHeight w:val="1497"/>
          <w:jc w:val="center"/>
        </w:trPr>
        <w:tc>
          <w:tcPr>
            <w:tcW w:w="9855" w:type="dxa"/>
            <w:gridSpan w:val="8"/>
            <w:tcBorders>
              <w:top w:val="nil"/>
            </w:tcBorders>
          </w:tcPr>
          <w:p w14:paraId="389A21B0" w14:textId="77777777" w:rsidR="00960076" w:rsidRPr="00CC79BA" w:rsidRDefault="00960076" w:rsidP="00960076">
            <w:pPr>
              <w:jc w:val="both"/>
              <w:rPr>
                <w:b/>
              </w:rPr>
            </w:pPr>
            <w:r w:rsidRPr="00CC79BA">
              <w:rPr>
                <w:b/>
              </w:rPr>
              <w:t>Povinná</w:t>
            </w:r>
            <w:r w:rsidR="00A949D7">
              <w:rPr>
                <w:b/>
              </w:rPr>
              <w:t xml:space="preserve"> literatura</w:t>
            </w:r>
            <w:r w:rsidRPr="00CC79BA">
              <w:rPr>
                <w:b/>
              </w:rPr>
              <w:t>:</w:t>
            </w:r>
          </w:p>
          <w:p w14:paraId="0C0B40E5" w14:textId="77777777" w:rsidR="00960076" w:rsidRPr="00960076" w:rsidRDefault="00960076" w:rsidP="00912F5E">
            <w:pPr>
              <w:shd w:val="clear" w:color="auto" w:fill="FFFFFF"/>
            </w:pPr>
            <w:r w:rsidRPr="00960076">
              <w:t>Geršlová, J. (2009). Vádemékum vědecké a odborné práce. Praha: Professional Publishing.</w:t>
            </w:r>
          </w:p>
          <w:p w14:paraId="26C55082" w14:textId="77777777" w:rsidR="00960076" w:rsidRPr="00960076" w:rsidRDefault="00960076" w:rsidP="00912F5E">
            <w:pPr>
              <w:shd w:val="clear" w:color="auto" w:fill="FFFFFF"/>
            </w:pPr>
            <w:r w:rsidRPr="00960076">
              <w:t>Meško, D.,  Katuščák, D.</w:t>
            </w:r>
            <w:r w:rsidR="00AB51E9">
              <w:t>,</w:t>
            </w:r>
            <w:r w:rsidRPr="00960076">
              <w:t xml:space="preserve"> &amp; Findra. J. (2006). Akademická příručka. České upr. vyd. Martin: Osveta.</w:t>
            </w:r>
          </w:p>
          <w:p w14:paraId="7AAE515B" w14:textId="77777777" w:rsidR="00960076" w:rsidRPr="00960076" w:rsidRDefault="00960076" w:rsidP="00912F5E">
            <w:pPr>
              <w:shd w:val="clear" w:color="auto" w:fill="FFFFFF"/>
              <w:rPr>
                <w:shd w:val="clear" w:color="auto" w:fill="FFFFFF"/>
              </w:rPr>
            </w:pPr>
            <w:r w:rsidRPr="00960076">
              <w:rPr>
                <w:shd w:val="clear" w:color="auto" w:fill="FFFFFF"/>
              </w:rPr>
              <w:t>Šanderová, J. (2005). Jak číst a ps</w:t>
            </w:r>
            <w:r w:rsidR="00AD0046">
              <w:rPr>
                <w:shd w:val="clear" w:color="auto" w:fill="FFFFFF"/>
              </w:rPr>
              <w:t>át text ve společenských vědách</w:t>
            </w:r>
            <w:r w:rsidRPr="00960076">
              <w:rPr>
                <w:shd w:val="clear" w:color="auto" w:fill="FFFFFF"/>
              </w:rPr>
              <w:t xml:space="preserve">. Prha: SLON. </w:t>
            </w:r>
          </w:p>
          <w:p w14:paraId="0C7410DD" w14:textId="77777777" w:rsidR="00960076" w:rsidRDefault="00960076" w:rsidP="00912F5E">
            <w:pPr>
              <w:rPr>
                <w:rStyle w:val="Hypertextovodkaz"/>
                <w:color w:val="auto"/>
              </w:rPr>
            </w:pPr>
            <w:r w:rsidRPr="00960076">
              <w:t xml:space="preserve">Dostupné: </w:t>
            </w:r>
            <w:hyperlink r:id="rId19" w:history="1">
              <w:r w:rsidRPr="00960076">
                <w:rPr>
                  <w:rStyle w:val="Hypertextovodkaz"/>
                  <w:color w:val="auto"/>
                </w:rPr>
                <w:t>http://moodle.fhs.cuni.cz/pluginfile.php/38501/mod_resource/content/1/%C5%A0anderov%C3%A1.pdf</w:t>
              </w:r>
            </w:hyperlink>
          </w:p>
          <w:p w14:paraId="5BB7AB0D" w14:textId="77777777" w:rsidR="009E6E7D" w:rsidRPr="00960076" w:rsidRDefault="009E6E7D" w:rsidP="00446279">
            <w:pPr>
              <w:jc w:val="both"/>
            </w:pPr>
          </w:p>
          <w:p w14:paraId="3029F77A" w14:textId="77777777" w:rsidR="00960076" w:rsidRPr="00960076" w:rsidRDefault="00960076" w:rsidP="00960076">
            <w:pPr>
              <w:jc w:val="both"/>
              <w:rPr>
                <w:b/>
              </w:rPr>
            </w:pPr>
            <w:r w:rsidRPr="00960076">
              <w:rPr>
                <w:b/>
              </w:rPr>
              <w:t>Doporučená</w:t>
            </w:r>
            <w:r w:rsidR="00A949D7">
              <w:rPr>
                <w:b/>
              </w:rPr>
              <w:t xml:space="preserve"> literatura</w:t>
            </w:r>
            <w:r w:rsidRPr="00960076">
              <w:rPr>
                <w:b/>
              </w:rPr>
              <w:t>:</w:t>
            </w:r>
          </w:p>
          <w:p w14:paraId="5507D06C" w14:textId="77777777" w:rsidR="00960076" w:rsidRPr="00960076" w:rsidRDefault="00AB51E9" w:rsidP="00960076">
            <w:pPr>
              <w:shd w:val="clear" w:color="auto" w:fill="FFFFFF"/>
              <w:rPr>
                <w:rFonts w:cs="Arial"/>
                <w:lang w:eastAsia="sk-SK"/>
              </w:rPr>
            </w:pPr>
            <w:r>
              <w:rPr>
                <w:rFonts w:cs="Arial"/>
                <w:lang w:eastAsia="sk-SK"/>
              </w:rPr>
              <w:t>Spousta, V</w:t>
            </w:r>
            <w:r w:rsidR="00960076" w:rsidRPr="00960076">
              <w:rPr>
                <w:rFonts w:cs="Arial"/>
                <w:lang w:eastAsia="sk-SK"/>
              </w:rPr>
              <w:t>. (2009). Vádemékum autora odborné a vědecké práce humanitního a sociálního zaměření. Brno: Akademické nakladatelství CERM.</w:t>
            </w:r>
          </w:p>
          <w:p w14:paraId="27D3958E" w14:textId="77777777" w:rsidR="00960076" w:rsidRPr="00960076" w:rsidRDefault="00960076" w:rsidP="00960076">
            <w:pPr>
              <w:shd w:val="clear" w:color="auto" w:fill="FFFFFF"/>
              <w:rPr>
                <w:rFonts w:cs="Arial"/>
                <w:lang w:eastAsia="sk-SK"/>
              </w:rPr>
            </w:pPr>
            <w:r w:rsidRPr="00960076">
              <w:rPr>
                <w:shd w:val="clear" w:color="auto" w:fill="FFFFFF"/>
              </w:rPr>
              <w:t xml:space="preserve">Hayot, E. (2014). </w:t>
            </w:r>
            <w:r w:rsidRPr="00960076">
              <w:rPr>
                <w:rFonts w:cs="Arial"/>
                <w:shd w:val="clear" w:color="auto" w:fill="FFFFFF"/>
              </w:rPr>
              <w:t xml:space="preserve">The Elements of Academic Style: Writing for the Humanities. New York: </w:t>
            </w:r>
            <w:r w:rsidRPr="00960076">
              <w:rPr>
                <w:shd w:val="clear" w:color="auto" w:fill="FFFFFF"/>
              </w:rPr>
              <w:t>Columbia University Press.</w:t>
            </w:r>
          </w:p>
          <w:p w14:paraId="7B1D25A6" w14:textId="77777777" w:rsidR="00960076" w:rsidRPr="00960076" w:rsidRDefault="00960076" w:rsidP="00960076">
            <w:pPr>
              <w:shd w:val="clear" w:color="auto" w:fill="FFFFFF"/>
              <w:rPr>
                <w:shd w:val="clear" w:color="auto" w:fill="FFFFFF"/>
              </w:rPr>
            </w:pPr>
            <w:r w:rsidRPr="00960076">
              <w:rPr>
                <w:shd w:val="clear" w:color="auto" w:fill="FFFFFF"/>
              </w:rPr>
              <w:t>Zemach, E. D. (2005). Academic writing. Student book. From paragraph to essay. Oxford: Macmillan.</w:t>
            </w:r>
          </w:p>
          <w:p w14:paraId="283A52EF" w14:textId="77777777" w:rsidR="00960076" w:rsidRDefault="00960076" w:rsidP="00446279">
            <w:pPr>
              <w:jc w:val="both"/>
            </w:pPr>
          </w:p>
        </w:tc>
      </w:tr>
      <w:tr w:rsidR="00960076" w14:paraId="105B2AC7" w14:textId="77777777" w:rsidTr="00960076">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309219D" w14:textId="77777777" w:rsidR="00960076" w:rsidRDefault="00960076" w:rsidP="00960076">
            <w:pPr>
              <w:jc w:val="center"/>
              <w:rPr>
                <w:b/>
              </w:rPr>
            </w:pPr>
            <w:r>
              <w:rPr>
                <w:b/>
              </w:rPr>
              <w:t>Informace ke kombinované nebo distanční formě</w:t>
            </w:r>
          </w:p>
        </w:tc>
      </w:tr>
      <w:tr w:rsidR="00960076" w14:paraId="7FA44D59" w14:textId="77777777" w:rsidTr="00960076">
        <w:trPr>
          <w:jc w:val="center"/>
        </w:trPr>
        <w:tc>
          <w:tcPr>
            <w:tcW w:w="4787" w:type="dxa"/>
            <w:gridSpan w:val="3"/>
            <w:tcBorders>
              <w:top w:val="single" w:sz="2" w:space="0" w:color="auto"/>
            </w:tcBorders>
            <w:shd w:val="clear" w:color="auto" w:fill="F7CAAC"/>
          </w:tcPr>
          <w:p w14:paraId="1484C441" w14:textId="77777777" w:rsidR="00960076" w:rsidRDefault="00960076" w:rsidP="00960076">
            <w:pPr>
              <w:jc w:val="both"/>
            </w:pPr>
            <w:r>
              <w:rPr>
                <w:b/>
              </w:rPr>
              <w:t>Rozsah konzultací (soustředění)</w:t>
            </w:r>
          </w:p>
        </w:tc>
        <w:tc>
          <w:tcPr>
            <w:tcW w:w="889" w:type="dxa"/>
            <w:tcBorders>
              <w:top w:val="single" w:sz="2" w:space="0" w:color="auto"/>
            </w:tcBorders>
          </w:tcPr>
          <w:p w14:paraId="44699F52" w14:textId="77777777" w:rsidR="00960076" w:rsidRDefault="00960076" w:rsidP="00960076">
            <w:pPr>
              <w:jc w:val="both"/>
            </w:pPr>
          </w:p>
        </w:tc>
        <w:tc>
          <w:tcPr>
            <w:tcW w:w="4179" w:type="dxa"/>
            <w:gridSpan w:val="4"/>
            <w:tcBorders>
              <w:top w:val="single" w:sz="2" w:space="0" w:color="auto"/>
            </w:tcBorders>
            <w:shd w:val="clear" w:color="auto" w:fill="F7CAAC"/>
          </w:tcPr>
          <w:p w14:paraId="2311DEFD" w14:textId="77777777" w:rsidR="00960076" w:rsidRDefault="00960076" w:rsidP="00960076">
            <w:pPr>
              <w:jc w:val="both"/>
              <w:rPr>
                <w:b/>
              </w:rPr>
            </w:pPr>
            <w:r>
              <w:rPr>
                <w:b/>
              </w:rPr>
              <w:t xml:space="preserve">hodin </w:t>
            </w:r>
          </w:p>
        </w:tc>
      </w:tr>
      <w:tr w:rsidR="00960076" w14:paraId="53FF9023" w14:textId="77777777" w:rsidTr="00960076">
        <w:trPr>
          <w:jc w:val="center"/>
        </w:trPr>
        <w:tc>
          <w:tcPr>
            <w:tcW w:w="9855" w:type="dxa"/>
            <w:gridSpan w:val="8"/>
            <w:shd w:val="clear" w:color="auto" w:fill="F7CAAC"/>
          </w:tcPr>
          <w:p w14:paraId="5D384D6F" w14:textId="77777777" w:rsidR="00960076" w:rsidRDefault="00960076" w:rsidP="00960076">
            <w:pPr>
              <w:jc w:val="both"/>
              <w:rPr>
                <w:b/>
              </w:rPr>
            </w:pPr>
            <w:r>
              <w:rPr>
                <w:b/>
              </w:rPr>
              <w:t>Informace o způsobu kontaktu s</w:t>
            </w:r>
            <w:r w:rsidR="00607470">
              <w:rPr>
                <w:b/>
              </w:rPr>
              <w:t> </w:t>
            </w:r>
            <w:r>
              <w:rPr>
                <w:b/>
              </w:rPr>
              <w:t>vyučujícím</w:t>
            </w:r>
          </w:p>
        </w:tc>
      </w:tr>
      <w:tr w:rsidR="00960076" w14:paraId="3242757E" w14:textId="77777777" w:rsidTr="009E6E7D">
        <w:trPr>
          <w:trHeight w:val="70"/>
          <w:jc w:val="center"/>
        </w:trPr>
        <w:tc>
          <w:tcPr>
            <w:tcW w:w="9855" w:type="dxa"/>
            <w:gridSpan w:val="8"/>
          </w:tcPr>
          <w:p w14:paraId="0E496F60" w14:textId="77777777" w:rsidR="00960076" w:rsidRDefault="00960076" w:rsidP="00960076">
            <w:pPr>
              <w:jc w:val="both"/>
            </w:pPr>
          </w:p>
        </w:tc>
      </w:tr>
    </w:tbl>
    <w:p w14:paraId="3AA21E6B" w14:textId="77777777" w:rsidR="00960076" w:rsidRDefault="00960076">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B7165" w14:paraId="57405B34" w14:textId="77777777" w:rsidTr="001B7165">
        <w:trPr>
          <w:jc w:val="center"/>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875B8D2" w14:textId="77777777" w:rsidR="001B7165" w:rsidRDefault="001B7165" w:rsidP="009C1422">
            <w:pPr>
              <w:spacing w:line="276" w:lineRule="auto"/>
              <w:jc w:val="both"/>
              <w:rPr>
                <w:b/>
                <w:sz w:val="28"/>
                <w:lang w:eastAsia="en-US"/>
              </w:rPr>
            </w:pPr>
            <w:r>
              <w:br w:type="page"/>
            </w:r>
            <w:r>
              <w:rPr>
                <w:b/>
                <w:sz w:val="28"/>
                <w:lang w:eastAsia="en-US"/>
              </w:rPr>
              <w:t>B-III – Charakteristika studijního předmětu</w:t>
            </w:r>
          </w:p>
        </w:tc>
      </w:tr>
      <w:tr w:rsidR="001B7165" w14:paraId="3D58DED7" w14:textId="77777777" w:rsidTr="001B7165">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AF7D11A" w14:textId="77777777" w:rsidR="001B7165" w:rsidRDefault="001B7165" w:rsidP="009C1422">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701DABE8" w14:textId="77777777" w:rsidR="001B7165" w:rsidRDefault="001B7165" w:rsidP="009C1422">
            <w:pPr>
              <w:spacing w:line="276" w:lineRule="auto"/>
              <w:jc w:val="both"/>
              <w:rPr>
                <w:lang w:eastAsia="en-US"/>
              </w:rPr>
            </w:pPr>
            <w:r>
              <w:rPr>
                <w:lang w:eastAsia="en-US"/>
              </w:rPr>
              <w:t>Odborná komunikace v cizím jazyce pro učitele IV</w:t>
            </w:r>
          </w:p>
        </w:tc>
      </w:tr>
      <w:tr w:rsidR="001B7165" w14:paraId="07DA4220" w14:textId="77777777"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569A5D1" w14:textId="77777777" w:rsidR="001B7165" w:rsidRDefault="001B7165" w:rsidP="009C1422">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110AEFE3" w14:textId="77777777" w:rsidR="001B7165" w:rsidRDefault="001B7165" w:rsidP="009C1422">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A18A57" w14:textId="77777777" w:rsidR="001B7165" w:rsidRDefault="001B7165" w:rsidP="009C1422">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2F451242" w14:textId="77777777" w:rsidR="001B7165" w:rsidRDefault="001B7165" w:rsidP="009C1422">
            <w:pPr>
              <w:spacing w:line="276" w:lineRule="auto"/>
              <w:jc w:val="both"/>
              <w:rPr>
                <w:lang w:eastAsia="en-US"/>
              </w:rPr>
            </w:pPr>
            <w:r>
              <w:rPr>
                <w:lang w:eastAsia="en-US"/>
              </w:rPr>
              <w:t>2/LS</w:t>
            </w:r>
          </w:p>
        </w:tc>
      </w:tr>
      <w:tr w:rsidR="001B7165" w14:paraId="73DA3A64" w14:textId="77777777"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B27786D" w14:textId="77777777" w:rsidR="001B7165" w:rsidRDefault="001B7165" w:rsidP="009C1422">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443CD49" w14:textId="77777777" w:rsidR="001B7165" w:rsidRDefault="001B7165" w:rsidP="009C1422">
            <w:pPr>
              <w:spacing w:line="276" w:lineRule="auto"/>
              <w:jc w:val="both"/>
              <w:rPr>
                <w:lang w:eastAsia="en-US"/>
              </w:rPr>
            </w:pPr>
            <w:r>
              <w:rPr>
                <w:lang w:eastAsia="en-US"/>
              </w:rPr>
              <w:t>28c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8271B47" w14:textId="77777777" w:rsidR="001B7165" w:rsidRDefault="001B7165" w:rsidP="009C1422">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F4E1748" w14:textId="77777777" w:rsidR="001B7165" w:rsidRDefault="001B7165" w:rsidP="009C1422">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1E0109A" w14:textId="77777777" w:rsidR="001B7165" w:rsidRDefault="001B7165" w:rsidP="009C1422">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BE9CFEB" w14:textId="77777777" w:rsidR="001B7165" w:rsidRDefault="001B7165" w:rsidP="009C1422">
            <w:pPr>
              <w:spacing w:line="276" w:lineRule="auto"/>
              <w:jc w:val="both"/>
              <w:rPr>
                <w:lang w:eastAsia="en-US"/>
              </w:rPr>
            </w:pPr>
            <w:r>
              <w:rPr>
                <w:lang w:eastAsia="en-US"/>
              </w:rPr>
              <w:t>3</w:t>
            </w:r>
          </w:p>
        </w:tc>
      </w:tr>
      <w:tr w:rsidR="001B7165" w14:paraId="2F3295F7" w14:textId="77777777"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5FF0E3C" w14:textId="77777777" w:rsidR="001B7165" w:rsidRDefault="001B7165" w:rsidP="009C1422">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74D1C9AB" w14:textId="77777777" w:rsidR="001B7165" w:rsidRDefault="001B7165" w:rsidP="009C1422">
            <w:pPr>
              <w:spacing w:line="276" w:lineRule="auto"/>
              <w:jc w:val="both"/>
              <w:rPr>
                <w:lang w:eastAsia="en-US"/>
              </w:rPr>
            </w:pPr>
          </w:p>
        </w:tc>
      </w:tr>
      <w:tr w:rsidR="001B7165" w14:paraId="4572F1A2" w14:textId="77777777"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2AFED7C" w14:textId="77777777" w:rsidR="001B7165" w:rsidRDefault="001B7165" w:rsidP="009C1422">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2369632" w14:textId="77777777" w:rsidR="001B7165" w:rsidRDefault="001B7165" w:rsidP="009C1422">
            <w:pPr>
              <w:spacing w:line="276"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32CE870" w14:textId="77777777" w:rsidR="001B7165" w:rsidRDefault="001B7165" w:rsidP="009C1422">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5CDDD64B" w14:textId="77777777" w:rsidR="001B7165" w:rsidRDefault="001B7165" w:rsidP="009C1422">
            <w:pPr>
              <w:spacing w:line="276" w:lineRule="auto"/>
              <w:jc w:val="both"/>
              <w:rPr>
                <w:lang w:eastAsia="en-US"/>
              </w:rPr>
            </w:pPr>
            <w:r>
              <w:rPr>
                <w:lang w:eastAsia="en-US"/>
              </w:rPr>
              <w:t xml:space="preserve">cvičení </w:t>
            </w:r>
          </w:p>
        </w:tc>
      </w:tr>
      <w:tr w:rsidR="001B7165" w14:paraId="7999F248" w14:textId="77777777"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5ACAD64" w14:textId="77777777" w:rsidR="001B7165" w:rsidRDefault="001B7165" w:rsidP="009C1422">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2C84B17E" w14:textId="77777777" w:rsidR="001B7165" w:rsidRDefault="004C3D4D" w:rsidP="00912F5E">
            <w:pPr>
              <w:rPr>
                <w:lang w:eastAsia="en-US"/>
              </w:rPr>
            </w:pPr>
            <w:r>
              <w:t xml:space="preserve">Zápočet: </w:t>
            </w:r>
            <w:r w:rsidRPr="00CA33A4">
              <w:t xml:space="preserve">absolvování 1 průběžného testu (min. 60%), </w:t>
            </w:r>
            <w:r>
              <w:t>semestrální projekt a jeho ústní prezentace (alternativa: nahrávka ve formátu mp4)</w:t>
            </w:r>
          </w:p>
        </w:tc>
      </w:tr>
      <w:tr w:rsidR="001B7165" w14:paraId="284CF5BA" w14:textId="77777777" w:rsidTr="004C3D4D">
        <w:trPr>
          <w:trHeight w:val="70"/>
          <w:jc w:val="center"/>
        </w:trPr>
        <w:tc>
          <w:tcPr>
            <w:tcW w:w="9855" w:type="dxa"/>
            <w:gridSpan w:val="8"/>
            <w:tcBorders>
              <w:top w:val="nil"/>
              <w:left w:val="single" w:sz="4" w:space="0" w:color="auto"/>
              <w:bottom w:val="single" w:sz="4" w:space="0" w:color="auto"/>
              <w:right w:val="single" w:sz="4" w:space="0" w:color="auto"/>
            </w:tcBorders>
          </w:tcPr>
          <w:p w14:paraId="21F0A740" w14:textId="77777777" w:rsidR="001B7165" w:rsidRDefault="001B7165" w:rsidP="009C1422">
            <w:pPr>
              <w:spacing w:line="276" w:lineRule="auto"/>
              <w:jc w:val="both"/>
              <w:rPr>
                <w:lang w:eastAsia="en-US"/>
              </w:rPr>
            </w:pPr>
          </w:p>
        </w:tc>
      </w:tr>
      <w:tr w:rsidR="001B7165" w14:paraId="7FF5583B" w14:textId="77777777" w:rsidTr="001B7165">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2B7BB23E" w14:textId="77777777" w:rsidR="001B7165" w:rsidRDefault="001B7165" w:rsidP="009C1422">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4371CDEA" w14:textId="77777777" w:rsidR="001B7165" w:rsidRDefault="001B7165" w:rsidP="00446279">
            <w:pPr>
              <w:jc w:val="both"/>
              <w:rPr>
                <w:lang w:eastAsia="en-US"/>
              </w:rPr>
            </w:pPr>
            <w:r>
              <w:rPr>
                <w:lang w:eastAsia="en-US"/>
              </w:rPr>
              <w:t>prof. PaedDr. Silvia Pokrivčáková, PhD.</w:t>
            </w:r>
          </w:p>
        </w:tc>
      </w:tr>
      <w:tr w:rsidR="001B7165" w14:paraId="04A30749" w14:textId="77777777" w:rsidTr="001B7165">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0246C18E" w14:textId="77777777" w:rsidR="001B7165" w:rsidRDefault="001B7165" w:rsidP="009C1422">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6F7C0A46" w14:textId="77777777" w:rsidR="001B7165" w:rsidRDefault="001B7165" w:rsidP="00446279">
            <w:pPr>
              <w:jc w:val="both"/>
              <w:rPr>
                <w:lang w:eastAsia="en-US"/>
              </w:rPr>
            </w:pPr>
            <w:r>
              <w:rPr>
                <w:lang w:eastAsia="en-US"/>
              </w:rPr>
              <w:t>cvičící</w:t>
            </w:r>
          </w:p>
        </w:tc>
      </w:tr>
      <w:tr w:rsidR="001B7165" w14:paraId="056EFE31" w14:textId="77777777"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D5B3CA1" w14:textId="77777777" w:rsidR="001B7165" w:rsidRDefault="001B7165" w:rsidP="009C1422">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14:paraId="3031E6C6" w14:textId="77777777" w:rsidR="001B7165" w:rsidRDefault="004C3D4D" w:rsidP="00446279">
            <w:pPr>
              <w:jc w:val="both"/>
              <w:rPr>
                <w:lang w:eastAsia="en-US"/>
              </w:rPr>
            </w:pPr>
            <w:r>
              <w:rPr>
                <w:lang w:eastAsia="en-US"/>
              </w:rPr>
              <w:t>prof. Pae</w:t>
            </w:r>
            <w:r w:rsidR="00607470">
              <w:rPr>
                <w:lang w:eastAsia="en-US"/>
              </w:rPr>
              <w:t>dDr. Silvia Pokrivčáková, PhD., 50% / Mgr. Veronika Pečivová 50%</w:t>
            </w:r>
          </w:p>
        </w:tc>
      </w:tr>
      <w:tr w:rsidR="001B7165" w14:paraId="2567630A" w14:textId="77777777" w:rsidTr="004C3D4D">
        <w:trPr>
          <w:trHeight w:val="70"/>
          <w:jc w:val="center"/>
        </w:trPr>
        <w:tc>
          <w:tcPr>
            <w:tcW w:w="9855" w:type="dxa"/>
            <w:gridSpan w:val="8"/>
            <w:tcBorders>
              <w:top w:val="nil"/>
              <w:left w:val="single" w:sz="4" w:space="0" w:color="auto"/>
              <w:bottom w:val="single" w:sz="4" w:space="0" w:color="auto"/>
              <w:right w:val="single" w:sz="4" w:space="0" w:color="auto"/>
            </w:tcBorders>
          </w:tcPr>
          <w:p w14:paraId="0E1A637D" w14:textId="77777777" w:rsidR="001B7165" w:rsidRDefault="001B7165" w:rsidP="009C1422">
            <w:pPr>
              <w:spacing w:line="276" w:lineRule="auto"/>
              <w:jc w:val="both"/>
              <w:rPr>
                <w:lang w:eastAsia="en-US"/>
              </w:rPr>
            </w:pPr>
          </w:p>
        </w:tc>
      </w:tr>
      <w:tr w:rsidR="001B7165" w14:paraId="7990A953" w14:textId="77777777"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A4F4C0E" w14:textId="77777777" w:rsidR="001B7165" w:rsidRDefault="001B7165" w:rsidP="009C1422">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hideMark/>
          </w:tcPr>
          <w:p w14:paraId="1F256B43" w14:textId="77777777" w:rsidR="001B7165" w:rsidRDefault="001B7165" w:rsidP="009C1422">
            <w:pPr>
              <w:spacing w:line="276" w:lineRule="auto"/>
              <w:jc w:val="both"/>
              <w:rPr>
                <w:lang w:eastAsia="en-US"/>
              </w:rPr>
            </w:pPr>
          </w:p>
        </w:tc>
      </w:tr>
      <w:tr w:rsidR="001B7165" w14:paraId="31530147" w14:textId="77777777" w:rsidTr="00446279">
        <w:trPr>
          <w:trHeight w:val="3189"/>
          <w:jc w:val="center"/>
        </w:trPr>
        <w:tc>
          <w:tcPr>
            <w:tcW w:w="9855" w:type="dxa"/>
            <w:gridSpan w:val="8"/>
            <w:tcBorders>
              <w:top w:val="nil"/>
              <w:left w:val="single" w:sz="4" w:space="0" w:color="auto"/>
              <w:bottom w:val="single" w:sz="12" w:space="0" w:color="auto"/>
              <w:right w:val="single" w:sz="4" w:space="0" w:color="auto"/>
            </w:tcBorders>
          </w:tcPr>
          <w:p w14:paraId="3DBCDA00" w14:textId="77777777" w:rsidR="004C3D4D" w:rsidRPr="000B034A" w:rsidRDefault="004C3D4D" w:rsidP="00912F5E">
            <w:pPr>
              <w:rPr>
                <w:lang w:eastAsia="sk-SK"/>
              </w:rPr>
            </w:pPr>
            <w:r w:rsidRPr="000B034A">
              <w:rPr>
                <w:lang w:eastAsia="sk-SK"/>
              </w:rPr>
              <w:t xml:space="preserve">Úvod do kurzu. Sumarizace kurzů </w:t>
            </w:r>
            <w:r w:rsidRPr="000B034A">
              <w:rPr>
                <w:lang w:eastAsia="en-US"/>
              </w:rPr>
              <w:t>Odborná komunikace v cizím jazyce pro učitele I, II a III</w:t>
            </w:r>
            <w:r w:rsidR="007336C7">
              <w:rPr>
                <w:lang w:eastAsia="en-US"/>
              </w:rPr>
              <w:t>.</w:t>
            </w:r>
          </w:p>
          <w:p w14:paraId="11040DCA" w14:textId="77777777" w:rsidR="004C3D4D" w:rsidRPr="000B034A" w:rsidRDefault="004C3D4D" w:rsidP="00912F5E">
            <w:pPr>
              <w:rPr>
                <w:lang w:eastAsia="sk-SK"/>
              </w:rPr>
            </w:pPr>
            <w:r w:rsidRPr="000B034A">
              <w:rPr>
                <w:lang w:eastAsia="sk-SK"/>
              </w:rPr>
              <w:t>Hodnocení informačních zdrojů. Tvorba kritických otázek.</w:t>
            </w:r>
          </w:p>
          <w:p w14:paraId="6391C56A" w14:textId="77777777" w:rsidR="004C3D4D" w:rsidRPr="000B034A" w:rsidRDefault="004C3D4D" w:rsidP="00912F5E">
            <w:pPr>
              <w:rPr>
                <w:lang w:eastAsia="sk-SK"/>
              </w:rPr>
            </w:pPr>
            <w:r w:rsidRPr="000B034A">
              <w:rPr>
                <w:lang w:eastAsia="sk-SK"/>
              </w:rPr>
              <w:t>Rozlišování postojů autora v psaném a poslouchaném odborném a vědeckém textu.</w:t>
            </w:r>
          </w:p>
          <w:p w14:paraId="6A4F54D6" w14:textId="77777777" w:rsidR="004C3D4D" w:rsidRPr="000B034A" w:rsidRDefault="004C3D4D" w:rsidP="00912F5E">
            <w:pPr>
              <w:rPr>
                <w:lang w:eastAsia="sk-SK"/>
              </w:rPr>
            </w:pPr>
            <w:r w:rsidRPr="000B034A">
              <w:rPr>
                <w:lang w:eastAsia="sk-SK"/>
              </w:rPr>
              <w:t>Interpretace dat ve vizuální formě (grafy, schéma, diagramy).</w:t>
            </w:r>
          </w:p>
          <w:p w14:paraId="00769413" w14:textId="77777777" w:rsidR="004C3D4D" w:rsidRPr="000B034A" w:rsidRDefault="004C3D4D" w:rsidP="00912F5E">
            <w:pPr>
              <w:rPr>
                <w:lang w:eastAsia="sk-SK"/>
              </w:rPr>
            </w:pPr>
            <w:r w:rsidRPr="000B034A">
              <w:rPr>
                <w:lang w:eastAsia="sk-SK"/>
              </w:rPr>
              <w:t>Psaní komentáře k odbornému textu.</w:t>
            </w:r>
          </w:p>
          <w:p w14:paraId="601B59D1" w14:textId="77777777" w:rsidR="004C3D4D" w:rsidRPr="000B034A" w:rsidRDefault="004C3D4D" w:rsidP="00912F5E">
            <w:pPr>
              <w:rPr>
                <w:lang w:eastAsia="sk-SK"/>
              </w:rPr>
            </w:pPr>
            <w:r>
              <w:rPr>
                <w:lang w:eastAsia="sk-SK"/>
              </w:rPr>
              <w:t>Poslouchání pro získá</w:t>
            </w:r>
            <w:r w:rsidRPr="000B034A">
              <w:rPr>
                <w:lang w:eastAsia="sk-SK"/>
              </w:rPr>
              <w:t>ní dat. Rozlišování mezi faktem a hodnocením autora v poslouchaném a psaném textu.</w:t>
            </w:r>
          </w:p>
          <w:p w14:paraId="14519A9F" w14:textId="77777777" w:rsidR="004C3D4D" w:rsidRPr="000B034A" w:rsidRDefault="004C3D4D" w:rsidP="00912F5E">
            <w:pPr>
              <w:rPr>
                <w:lang w:eastAsia="sk-SK"/>
              </w:rPr>
            </w:pPr>
            <w:r w:rsidRPr="000B034A">
              <w:rPr>
                <w:lang w:eastAsia="sk-SK"/>
              </w:rPr>
              <w:t>Definování příčiny, efektu a asociace v komplexním textu.</w:t>
            </w:r>
          </w:p>
          <w:p w14:paraId="19A56FB9" w14:textId="77777777" w:rsidR="004C3D4D" w:rsidRPr="000B034A" w:rsidRDefault="004C3D4D" w:rsidP="00912F5E">
            <w:pPr>
              <w:rPr>
                <w:lang w:eastAsia="sk-SK"/>
              </w:rPr>
            </w:pPr>
            <w:r w:rsidRPr="000B034A">
              <w:rPr>
                <w:lang w:eastAsia="sk-SK"/>
              </w:rPr>
              <w:t>Rozlišování silných a slabých argumentů v textu.</w:t>
            </w:r>
          </w:p>
          <w:p w14:paraId="7ABBDB41" w14:textId="77777777" w:rsidR="004C3D4D" w:rsidRPr="000B034A" w:rsidRDefault="004C3D4D" w:rsidP="00912F5E">
            <w:pPr>
              <w:rPr>
                <w:lang w:eastAsia="sk-SK"/>
              </w:rPr>
            </w:pPr>
            <w:r w:rsidRPr="000B034A">
              <w:rPr>
                <w:lang w:eastAsia="sk-SK"/>
              </w:rPr>
              <w:t>Porozumění případové studie. Struktura a účel. Jazykové prostředky.</w:t>
            </w:r>
          </w:p>
          <w:p w14:paraId="13D73EA8" w14:textId="77777777" w:rsidR="004C3D4D" w:rsidRPr="001557C5" w:rsidRDefault="004C3D4D" w:rsidP="00912F5E">
            <w:pPr>
              <w:rPr>
                <w:lang w:eastAsia="sk-SK"/>
              </w:rPr>
            </w:pPr>
            <w:r w:rsidRPr="000B034A">
              <w:rPr>
                <w:lang w:eastAsia="sk-SK"/>
              </w:rPr>
              <w:t>Používaní generického jazyka v akademickém diskurzu.</w:t>
            </w:r>
          </w:p>
          <w:p w14:paraId="438B7831" w14:textId="77777777" w:rsidR="004C3D4D" w:rsidRPr="000B034A" w:rsidRDefault="004C3D4D" w:rsidP="00912F5E">
            <w:pPr>
              <w:rPr>
                <w:lang w:eastAsia="sk-SK"/>
              </w:rPr>
            </w:pPr>
            <w:r w:rsidRPr="000B034A">
              <w:rPr>
                <w:lang w:eastAsia="sk-SK"/>
              </w:rPr>
              <w:t>Rozvoj vhodných čtenářských způsobilostí pro práci s vědeckým textem.</w:t>
            </w:r>
          </w:p>
          <w:p w14:paraId="588EBC60" w14:textId="77777777" w:rsidR="004C3D4D" w:rsidRPr="000B034A" w:rsidRDefault="004C3D4D" w:rsidP="00912F5E">
            <w:pPr>
              <w:rPr>
                <w:lang w:eastAsia="sk-SK"/>
              </w:rPr>
            </w:pPr>
            <w:r w:rsidRPr="000B034A">
              <w:rPr>
                <w:lang w:eastAsia="sk-SK"/>
              </w:rPr>
              <w:t>Příprava správy k psanému nebo poslouchanému textu.</w:t>
            </w:r>
          </w:p>
          <w:p w14:paraId="76DDA123" w14:textId="77777777" w:rsidR="004C3D4D" w:rsidRPr="000B034A" w:rsidRDefault="004C3D4D" w:rsidP="00912F5E">
            <w:pPr>
              <w:rPr>
                <w:lang w:eastAsia="en-US"/>
              </w:rPr>
            </w:pPr>
            <w:r w:rsidRPr="000B034A">
              <w:rPr>
                <w:lang w:eastAsia="sk-SK"/>
              </w:rPr>
              <w:t xml:space="preserve">Příprava ústní sumarizace. Jazyk skupinové diskuse a týmové práce. </w:t>
            </w:r>
          </w:p>
          <w:p w14:paraId="2F7BBBFE" w14:textId="77777777" w:rsidR="001B7165" w:rsidRDefault="004C3D4D" w:rsidP="00912F5E">
            <w:r w:rsidRPr="000B034A">
              <w:rPr>
                <w:lang w:eastAsia="en-US"/>
              </w:rPr>
              <w:t xml:space="preserve">Prezentace semestrálního projektu </w:t>
            </w:r>
            <w:r w:rsidRPr="000B034A">
              <w:t>– vlastní vystoupení před publikem a diskuse k němu.</w:t>
            </w:r>
          </w:p>
          <w:p w14:paraId="38E7D7EA" w14:textId="77777777" w:rsidR="00446279" w:rsidRDefault="00446279" w:rsidP="00446279">
            <w:pPr>
              <w:jc w:val="both"/>
              <w:rPr>
                <w:lang w:eastAsia="en-US"/>
              </w:rPr>
            </w:pPr>
          </w:p>
        </w:tc>
      </w:tr>
      <w:tr w:rsidR="001B7165" w14:paraId="5E09C478" w14:textId="77777777" w:rsidTr="001B7165">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5864CF64" w14:textId="77777777" w:rsidR="001B7165" w:rsidRDefault="001B7165" w:rsidP="009C1422">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2E751DEC" w14:textId="77777777" w:rsidR="001B7165" w:rsidRDefault="001B7165" w:rsidP="009C1422">
            <w:pPr>
              <w:spacing w:line="276" w:lineRule="auto"/>
              <w:jc w:val="both"/>
              <w:rPr>
                <w:lang w:eastAsia="en-US"/>
              </w:rPr>
            </w:pPr>
          </w:p>
        </w:tc>
      </w:tr>
      <w:tr w:rsidR="001B7165" w14:paraId="26D97678" w14:textId="77777777" w:rsidTr="001B7165">
        <w:trPr>
          <w:trHeight w:val="1497"/>
          <w:jc w:val="center"/>
        </w:trPr>
        <w:tc>
          <w:tcPr>
            <w:tcW w:w="9855" w:type="dxa"/>
            <w:gridSpan w:val="8"/>
            <w:tcBorders>
              <w:top w:val="nil"/>
              <w:left w:val="single" w:sz="4" w:space="0" w:color="auto"/>
              <w:bottom w:val="single" w:sz="4" w:space="0" w:color="auto"/>
              <w:right w:val="single" w:sz="4" w:space="0" w:color="auto"/>
            </w:tcBorders>
          </w:tcPr>
          <w:p w14:paraId="37C3125A" w14:textId="77777777" w:rsidR="004C3D4D" w:rsidRPr="009C340E" w:rsidRDefault="004C3D4D" w:rsidP="004C3D4D">
            <w:pPr>
              <w:jc w:val="both"/>
              <w:rPr>
                <w:b/>
              </w:rPr>
            </w:pPr>
            <w:r w:rsidRPr="009C340E">
              <w:rPr>
                <w:b/>
              </w:rPr>
              <w:t>Povinná literatura</w:t>
            </w:r>
            <w:r>
              <w:rPr>
                <w:b/>
              </w:rPr>
              <w:t>:</w:t>
            </w:r>
          </w:p>
          <w:p w14:paraId="51A3C99B" w14:textId="77777777" w:rsidR="009E6E7D" w:rsidRDefault="004C3D4D" w:rsidP="00912F5E">
            <w:pPr>
              <w:tabs>
                <w:tab w:val="left" w:pos="329"/>
              </w:tabs>
            </w:pPr>
            <w:r w:rsidRPr="009C340E">
              <w:t>De Chazal &amp; MsCarter: Oxford EAP: A Course in English for Academic Purposes. Upper-Intermediate/</w:t>
            </w:r>
            <w:r>
              <w:t>C1</w:t>
            </w:r>
            <w:r w:rsidR="00AB51E9">
              <w:t>. Oxford: OUP. E</w:t>
            </w:r>
            <w:r>
              <w:t>-c</w:t>
            </w:r>
            <w:r w:rsidR="00AB51E9">
              <w:t xml:space="preserve">oursebook, </w:t>
            </w:r>
            <w:r>
              <w:t>v</w:t>
            </w:r>
            <w:r w:rsidRPr="009C340E">
              <w:t>ideo lectures</w:t>
            </w:r>
            <w:r w:rsidR="00AB51E9">
              <w:t xml:space="preserve">, </w:t>
            </w:r>
            <w:r>
              <w:t>DVD</w:t>
            </w:r>
            <w:r w:rsidR="00AB51E9">
              <w:t>.</w:t>
            </w:r>
          </w:p>
          <w:p w14:paraId="137A2105" w14:textId="77777777" w:rsidR="004C3D4D" w:rsidRPr="00F61854" w:rsidRDefault="004C3D4D" w:rsidP="00446279">
            <w:pPr>
              <w:pStyle w:val="Odstavecseseznamem"/>
              <w:tabs>
                <w:tab w:val="left" w:pos="329"/>
              </w:tabs>
              <w:ind w:left="0"/>
              <w:jc w:val="both"/>
            </w:pPr>
            <w:r w:rsidRPr="00F61854">
              <w:br/>
            </w:r>
            <w:r w:rsidRPr="00F61854">
              <w:rPr>
                <w:b/>
              </w:rPr>
              <w:t>Doporučená literatura</w:t>
            </w:r>
            <w:r>
              <w:rPr>
                <w:b/>
              </w:rPr>
              <w:t>:</w:t>
            </w:r>
          </w:p>
          <w:p w14:paraId="4F516AE6" w14:textId="77777777" w:rsidR="004C3D4D" w:rsidRPr="009C340E" w:rsidRDefault="004C3D4D" w:rsidP="00912F5E">
            <w:pPr>
              <w:tabs>
                <w:tab w:val="left" w:pos="329"/>
              </w:tabs>
            </w:pPr>
            <w:r w:rsidRPr="009C340E">
              <w:t xml:space="preserve">Oxford Dictionary of Education. Oxford: OUP. </w:t>
            </w:r>
          </w:p>
          <w:p w14:paraId="017EC83C" w14:textId="77777777" w:rsidR="001B7165" w:rsidRPr="00AB51E9" w:rsidRDefault="004C3D4D" w:rsidP="00912F5E">
            <w:pPr>
              <w:pStyle w:val="Nadpis1"/>
              <w:tabs>
                <w:tab w:val="left" w:pos="329"/>
              </w:tabs>
              <w:spacing w:before="0"/>
              <w:rPr>
                <w:rStyle w:val="Podtitul1"/>
                <w:rFonts w:ascii="Times New Roman" w:hAnsi="Times New Roman" w:cs="Times New Roman"/>
                <w:b w:val="0"/>
                <w:color w:val="auto"/>
                <w:sz w:val="20"/>
                <w:szCs w:val="20"/>
              </w:rPr>
            </w:pPr>
            <w:r w:rsidRPr="004C3D4D">
              <w:rPr>
                <w:rFonts w:ascii="Times New Roman" w:hAnsi="Times New Roman" w:cs="Times New Roman"/>
                <w:b w:val="0"/>
                <w:color w:val="auto"/>
                <w:sz w:val="20"/>
                <w:szCs w:val="20"/>
              </w:rPr>
              <w:t xml:space="preserve">Hewings: Cambridge Academic English (C1 Advanced): </w:t>
            </w:r>
            <w:r w:rsidRPr="004C3D4D">
              <w:rPr>
                <w:rStyle w:val="Podtitul1"/>
                <w:rFonts w:ascii="Times New Roman" w:hAnsi="Times New Roman" w:cs="Times New Roman"/>
                <w:b w:val="0"/>
                <w:color w:val="auto"/>
                <w:sz w:val="20"/>
                <w:szCs w:val="20"/>
              </w:rPr>
              <w:t>An Integrated Skills Course for EAP</w:t>
            </w:r>
            <w:r w:rsidRPr="004C3D4D">
              <w:rPr>
                <w:rFonts w:ascii="Times New Roman" w:hAnsi="Times New Roman" w:cs="Times New Roman"/>
                <w:b w:val="0"/>
                <w:color w:val="auto"/>
                <w:sz w:val="20"/>
                <w:szCs w:val="20"/>
              </w:rPr>
              <w:t>. Cambridge: CUP.</w:t>
            </w:r>
            <w:r w:rsidRPr="004C3D4D">
              <w:rPr>
                <w:rFonts w:ascii="Times New Roman" w:hAnsi="Times New Roman" w:cs="Times New Roman"/>
                <w:b w:val="0"/>
                <w:color w:val="auto"/>
                <w:sz w:val="20"/>
                <w:szCs w:val="20"/>
              </w:rPr>
              <w:br/>
            </w:r>
            <w:r w:rsidR="00AB51E9">
              <w:rPr>
                <w:rStyle w:val="Podtitul1"/>
                <w:rFonts w:ascii="Times New Roman" w:hAnsi="Times New Roman" w:cs="Times New Roman"/>
                <w:b w:val="0"/>
                <w:color w:val="auto"/>
                <w:sz w:val="20"/>
                <w:szCs w:val="20"/>
              </w:rPr>
              <w:t xml:space="preserve">Coursebook, </w:t>
            </w:r>
            <w:r w:rsidRPr="00AB51E9">
              <w:rPr>
                <w:rStyle w:val="Podtitul1"/>
                <w:b w:val="0"/>
                <w:color w:val="000000" w:themeColor="text1"/>
                <w:sz w:val="20"/>
                <w:szCs w:val="20"/>
              </w:rPr>
              <w:t>class audio CD</w:t>
            </w:r>
            <w:r w:rsidR="00AB51E9">
              <w:rPr>
                <w:rStyle w:val="Podtitul1"/>
                <w:b w:val="0"/>
                <w:color w:val="000000" w:themeColor="text1"/>
                <w:sz w:val="20"/>
                <w:szCs w:val="20"/>
              </w:rPr>
              <w:t>.</w:t>
            </w:r>
          </w:p>
          <w:p w14:paraId="77D44EA1" w14:textId="77777777" w:rsidR="00607470" w:rsidRDefault="00607470" w:rsidP="00446279">
            <w:pPr>
              <w:jc w:val="both"/>
              <w:rPr>
                <w:lang w:eastAsia="en-US"/>
              </w:rPr>
            </w:pPr>
          </w:p>
        </w:tc>
      </w:tr>
      <w:tr w:rsidR="001B7165" w14:paraId="1D29D943" w14:textId="77777777" w:rsidTr="001B7165">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7FA2A1E5" w14:textId="77777777" w:rsidR="001B7165" w:rsidRDefault="001B7165" w:rsidP="009C1422">
            <w:pPr>
              <w:spacing w:line="276" w:lineRule="auto"/>
              <w:jc w:val="center"/>
              <w:rPr>
                <w:b/>
                <w:lang w:eastAsia="en-US"/>
              </w:rPr>
            </w:pPr>
            <w:r>
              <w:rPr>
                <w:b/>
                <w:lang w:eastAsia="en-US"/>
              </w:rPr>
              <w:t>Informace ke kombinované nebo distanční formě</w:t>
            </w:r>
          </w:p>
        </w:tc>
      </w:tr>
      <w:tr w:rsidR="001B7165" w14:paraId="79BA6EA8" w14:textId="77777777" w:rsidTr="001B7165">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980979C" w14:textId="77777777" w:rsidR="001B7165" w:rsidRDefault="001B7165" w:rsidP="009C1422">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05452553" w14:textId="77777777" w:rsidR="001B7165" w:rsidRDefault="001B7165" w:rsidP="009C1422">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48B598F9" w14:textId="77777777" w:rsidR="001B7165" w:rsidRDefault="001B7165" w:rsidP="009C1422">
            <w:pPr>
              <w:spacing w:line="276" w:lineRule="auto"/>
              <w:jc w:val="both"/>
              <w:rPr>
                <w:b/>
                <w:lang w:eastAsia="en-US"/>
              </w:rPr>
            </w:pPr>
            <w:r>
              <w:rPr>
                <w:b/>
                <w:lang w:eastAsia="en-US"/>
              </w:rPr>
              <w:t xml:space="preserve">hodin </w:t>
            </w:r>
          </w:p>
        </w:tc>
      </w:tr>
      <w:tr w:rsidR="001B7165" w14:paraId="69D41694" w14:textId="77777777" w:rsidTr="001B7165">
        <w:trPr>
          <w:jc w:val="center"/>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03419F2" w14:textId="77777777" w:rsidR="001B7165" w:rsidRDefault="001B7165" w:rsidP="009C1422">
            <w:pPr>
              <w:spacing w:line="276" w:lineRule="auto"/>
              <w:jc w:val="both"/>
              <w:rPr>
                <w:b/>
                <w:lang w:eastAsia="en-US"/>
              </w:rPr>
            </w:pPr>
            <w:r>
              <w:rPr>
                <w:b/>
                <w:lang w:eastAsia="en-US"/>
              </w:rPr>
              <w:t>Informace o způsobu kontaktu s</w:t>
            </w:r>
            <w:r w:rsidR="00607470">
              <w:rPr>
                <w:b/>
                <w:lang w:eastAsia="en-US"/>
              </w:rPr>
              <w:t> </w:t>
            </w:r>
            <w:r>
              <w:rPr>
                <w:b/>
                <w:lang w:eastAsia="en-US"/>
              </w:rPr>
              <w:t>vyučujícím</w:t>
            </w:r>
          </w:p>
        </w:tc>
      </w:tr>
      <w:tr w:rsidR="001B7165" w14:paraId="427C6AE8" w14:textId="77777777" w:rsidTr="00607470">
        <w:trPr>
          <w:trHeight w:val="133"/>
          <w:jc w:val="center"/>
        </w:trPr>
        <w:tc>
          <w:tcPr>
            <w:tcW w:w="9855" w:type="dxa"/>
            <w:gridSpan w:val="8"/>
            <w:tcBorders>
              <w:top w:val="single" w:sz="4" w:space="0" w:color="auto"/>
              <w:left w:val="single" w:sz="4" w:space="0" w:color="auto"/>
              <w:bottom w:val="single" w:sz="4" w:space="0" w:color="auto"/>
              <w:right w:val="single" w:sz="4" w:space="0" w:color="auto"/>
            </w:tcBorders>
          </w:tcPr>
          <w:p w14:paraId="0873186B" w14:textId="77777777" w:rsidR="001B7165" w:rsidRDefault="001B7165" w:rsidP="009C1422">
            <w:pPr>
              <w:spacing w:line="276" w:lineRule="auto"/>
              <w:jc w:val="both"/>
              <w:rPr>
                <w:lang w:eastAsia="en-US"/>
              </w:rPr>
            </w:pPr>
          </w:p>
        </w:tc>
      </w:tr>
    </w:tbl>
    <w:p w14:paraId="3A1E1C4D" w14:textId="77777777" w:rsidR="004C3D4D" w:rsidRDefault="004C3D4D">
      <w:pPr>
        <w:rPr>
          <w:b/>
          <w:sz w:val="28"/>
        </w:rPr>
      </w:pPr>
    </w:p>
    <w:p w14:paraId="30307D88" w14:textId="77777777" w:rsidR="001B7165" w:rsidRDefault="004C3D4D">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141"/>
        <w:gridCol w:w="748"/>
        <w:gridCol w:w="816"/>
        <w:gridCol w:w="2156"/>
        <w:gridCol w:w="539"/>
        <w:gridCol w:w="668"/>
      </w:tblGrid>
      <w:tr w:rsidR="001B7165" w14:paraId="473519DD" w14:textId="77777777" w:rsidTr="001B7165">
        <w:trPr>
          <w:jc w:val="center"/>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4F4C8FCA" w14:textId="77777777" w:rsidR="001B7165" w:rsidRDefault="001B7165" w:rsidP="009C1422">
            <w:pPr>
              <w:spacing w:line="276" w:lineRule="auto"/>
              <w:jc w:val="both"/>
              <w:rPr>
                <w:b/>
                <w:sz w:val="28"/>
                <w:lang w:eastAsia="en-US"/>
              </w:rPr>
            </w:pPr>
            <w:r>
              <w:br w:type="page"/>
            </w:r>
            <w:r>
              <w:rPr>
                <w:b/>
                <w:sz w:val="28"/>
                <w:lang w:eastAsia="en-US"/>
              </w:rPr>
              <w:t>B-III – Charakteristika studijního předmětu</w:t>
            </w:r>
          </w:p>
        </w:tc>
      </w:tr>
      <w:tr w:rsidR="001B7165" w14:paraId="31D61366" w14:textId="77777777" w:rsidTr="001B7165">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B2E1930" w14:textId="77777777" w:rsidR="001B7165" w:rsidRDefault="001B7165" w:rsidP="009C1422">
            <w:pPr>
              <w:spacing w:line="276" w:lineRule="auto"/>
              <w:jc w:val="both"/>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14:paraId="1289217A" w14:textId="77777777" w:rsidR="001B7165" w:rsidRDefault="001B7165" w:rsidP="009C1422">
            <w:pPr>
              <w:rPr>
                <w:lang w:eastAsia="en-US"/>
              </w:rPr>
            </w:pPr>
            <w:r>
              <w:t>Logopedické problémy v MŠ</w:t>
            </w:r>
          </w:p>
        </w:tc>
      </w:tr>
      <w:tr w:rsidR="001B7165" w14:paraId="6FA2C185" w14:textId="77777777"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CB2EDDE" w14:textId="77777777" w:rsidR="001B7165" w:rsidRDefault="001B7165" w:rsidP="009C1422">
            <w:pPr>
              <w:spacing w:line="276" w:lineRule="auto"/>
              <w:jc w:val="both"/>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14:paraId="775C583A" w14:textId="77777777" w:rsidR="001B7165" w:rsidRDefault="001B7165" w:rsidP="009C1422">
            <w:pPr>
              <w:spacing w:line="276" w:lineRule="auto"/>
              <w:jc w:val="both"/>
              <w:rPr>
                <w:lang w:eastAsia="en-US"/>
              </w:rPr>
            </w:pPr>
            <w:r>
              <w:rPr>
                <w:lang w:eastAsia="en-US"/>
              </w:rPr>
              <w:t>povinně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B1AF91" w14:textId="77777777" w:rsidR="001B7165" w:rsidRDefault="001B7165" w:rsidP="009C1422">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37A92950" w14:textId="77777777" w:rsidR="001B7165" w:rsidRDefault="001B7165" w:rsidP="009C1422">
            <w:pPr>
              <w:spacing w:line="276" w:lineRule="auto"/>
              <w:jc w:val="both"/>
              <w:rPr>
                <w:lang w:eastAsia="en-US"/>
              </w:rPr>
            </w:pPr>
            <w:r>
              <w:rPr>
                <w:lang w:eastAsia="en-US"/>
              </w:rPr>
              <w:t>2/LS</w:t>
            </w:r>
          </w:p>
        </w:tc>
      </w:tr>
      <w:tr w:rsidR="001B7165" w14:paraId="72C3CC7E" w14:textId="77777777"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1E6F4E4" w14:textId="77777777" w:rsidR="001B7165" w:rsidRDefault="001B7165" w:rsidP="009C1422">
            <w:pPr>
              <w:spacing w:line="276" w:lineRule="auto"/>
              <w:jc w:val="both"/>
              <w:rPr>
                <w:b/>
                <w:lang w:eastAsia="en-US"/>
              </w:rPr>
            </w:pPr>
            <w:r>
              <w:rPr>
                <w:b/>
                <w:lang w:eastAsia="en-US"/>
              </w:rPr>
              <w:t>Rozsah studijního předmětu</w:t>
            </w:r>
          </w:p>
        </w:tc>
        <w:tc>
          <w:tcPr>
            <w:tcW w:w="1842" w:type="dxa"/>
            <w:gridSpan w:val="3"/>
            <w:tcBorders>
              <w:top w:val="single" w:sz="4" w:space="0" w:color="auto"/>
              <w:left w:val="single" w:sz="4" w:space="0" w:color="auto"/>
              <w:bottom w:val="single" w:sz="4" w:space="0" w:color="auto"/>
              <w:right w:val="single" w:sz="4" w:space="0" w:color="auto"/>
            </w:tcBorders>
            <w:hideMark/>
          </w:tcPr>
          <w:p w14:paraId="244DA61F" w14:textId="77777777" w:rsidR="001B7165" w:rsidRDefault="001B7165" w:rsidP="009C1422">
            <w:pPr>
              <w:spacing w:line="276" w:lineRule="auto"/>
              <w:rPr>
                <w:lang w:eastAsia="en-US"/>
              </w:rPr>
            </w:pPr>
            <w:r>
              <w:rPr>
                <w:lang w:eastAsia="en-US"/>
              </w:rPr>
              <w:t>14s+14c</w:t>
            </w:r>
          </w:p>
        </w:tc>
        <w:tc>
          <w:tcPr>
            <w:tcW w:w="748" w:type="dxa"/>
            <w:tcBorders>
              <w:top w:val="single" w:sz="4" w:space="0" w:color="auto"/>
              <w:left w:val="single" w:sz="4" w:space="0" w:color="auto"/>
              <w:bottom w:val="single" w:sz="4" w:space="0" w:color="auto"/>
              <w:right w:val="single" w:sz="4" w:space="0" w:color="auto"/>
            </w:tcBorders>
            <w:shd w:val="clear" w:color="auto" w:fill="F7CAAC"/>
            <w:hideMark/>
          </w:tcPr>
          <w:p w14:paraId="51EABE30" w14:textId="77777777" w:rsidR="001B7165" w:rsidRDefault="001B7165" w:rsidP="009C1422">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58F29DB" w14:textId="77777777" w:rsidR="001B7165" w:rsidRDefault="001B7165" w:rsidP="009C1422">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045780C" w14:textId="77777777" w:rsidR="001B7165" w:rsidRDefault="001B7165" w:rsidP="009C1422">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41B34C3" w14:textId="77777777" w:rsidR="001B7165" w:rsidRDefault="001B7165" w:rsidP="009C1422">
            <w:pPr>
              <w:spacing w:line="276" w:lineRule="auto"/>
              <w:jc w:val="both"/>
              <w:rPr>
                <w:lang w:eastAsia="en-US"/>
              </w:rPr>
            </w:pPr>
            <w:r>
              <w:rPr>
                <w:lang w:eastAsia="en-US"/>
              </w:rPr>
              <w:t>2</w:t>
            </w:r>
          </w:p>
        </w:tc>
      </w:tr>
      <w:tr w:rsidR="001B7165" w14:paraId="65517AB6" w14:textId="77777777"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C88EBB1" w14:textId="77777777" w:rsidR="001B7165" w:rsidRDefault="001B7165" w:rsidP="009C1422">
            <w:pPr>
              <w:spacing w:line="276" w:lineRule="auto"/>
              <w:jc w:val="both"/>
              <w:rPr>
                <w:b/>
                <w:sz w:val="22"/>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14:paraId="0BC6D120" w14:textId="77777777" w:rsidR="001B7165" w:rsidRDefault="001B7165" w:rsidP="009C1422">
            <w:pPr>
              <w:spacing w:line="276" w:lineRule="auto"/>
              <w:jc w:val="both"/>
              <w:rPr>
                <w:lang w:eastAsia="en-US"/>
              </w:rPr>
            </w:pPr>
          </w:p>
        </w:tc>
      </w:tr>
      <w:tr w:rsidR="001B7165" w14:paraId="32239021" w14:textId="77777777"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1DD79E7" w14:textId="77777777" w:rsidR="001B7165" w:rsidRDefault="001B7165" w:rsidP="009C1422">
            <w:pPr>
              <w:spacing w:line="276" w:lineRule="auto"/>
              <w:jc w:val="both"/>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14:paraId="289A47F8" w14:textId="77777777" w:rsidR="001B7165" w:rsidRDefault="001B7165" w:rsidP="009C1422">
            <w:pPr>
              <w:spacing w:line="27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1C7BFA6" w14:textId="77777777" w:rsidR="001B7165" w:rsidRDefault="001B7165" w:rsidP="009C1422">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71029E2" w14:textId="77777777" w:rsidR="001B7165" w:rsidRDefault="001B7165" w:rsidP="00D748F2">
            <w:pPr>
              <w:jc w:val="both"/>
              <w:rPr>
                <w:lang w:eastAsia="en-US"/>
              </w:rPr>
            </w:pPr>
            <w:r>
              <w:rPr>
                <w:lang w:eastAsia="en-US"/>
              </w:rPr>
              <w:t>seminář, cvičení</w:t>
            </w:r>
          </w:p>
        </w:tc>
      </w:tr>
      <w:tr w:rsidR="001B7165" w14:paraId="162501A3" w14:textId="77777777"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95D1157" w14:textId="77777777" w:rsidR="001B7165" w:rsidRDefault="001B7165" w:rsidP="009C1422">
            <w:pPr>
              <w:spacing w:line="276" w:lineRule="auto"/>
              <w:jc w:val="both"/>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tcPr>
          <w:p w14:paraId="226EF7CC" w14:textId="77777777" w:rsidR="001B7165" w:rsidRDefault="009C1422" w:rsidP="00912F5E">
            <w:pPr>
              <w:rPr>
                <w:lang w:eastAsia="en-US"/>
              </w:rPr>
            </w:pPr>
            <w:r>
              <w:rPr>
                <w:color w:val="000000"/>
                <w:shd w:val="clear" w:color="auto" w:fill="FFFFFF"/>
              </w:rPr>
              <w:t>Průběžné</w:t>
            </w:r>
            <w:r w:rsidR="009660B0">
              <w:rPr>
                <w:color w:val="000000"/>
                <w:shd w:val="clear" w:color="auto" w:fill="FFFFFF"/>
              </w:rPr>
              <w:t xml:space="preserve"> </w:t>
            </w:r>
            <w:r>
              <w:rPr>
                <w:color w:val="000000"/>
                <w:shd w:val="clear" w:color="auto" w:fill="FFFFFF"/>
              </w:rPr>
              <w:t xml:space="preserve">plnění </w:t>
            </w:r>
            <w:r w:rsidRPr="00687C5F">
              <w:rPr>
                <w:color w:val="000000"/>
                <w:shd w:val="clear" w:color="auto" w:fill="FFFFFF"/>
              </w:rPr>
              <w:t>zadávaných úkolů, vytvoření projektu logopedické prevence. </w:t>
            </w:r>
          </w:p>
        </w:tc>
      </w:tr>
      <w:tr w:rsidR="001B7165" w14:paraId="70148B1D" w14:textId="77777777" w:rsidTr="004C3D4D">
        <w:trPr>
          <w:trHeight w:val="156"/>
          <w:jc w:val="center"/>
        </w:trPr>
        <w:tc>
          <w:tcPr>
            <w:tcW w:w="9855" w:type="dxa"/>
            <w:gridSpan w:val="9"/>
            <w:tcBorders>
              <w:top w:val="nil"/>
              <w:left w:val="single" w:sz="4" w:space="0" w:color="auto"/>
              <w:bottom w:val="single" w:sz="4" w:space="0" w:color="auto"/>
              <w:right w:val="single" w:sz="4" w:space="0" w:color="auto"/>
            </w:tcBorders>
          </w:tcPr>
          <w:p w14:paraId="24BC8A5B" w14:textId="77777777" w:rsidR="001B7165" w:rsidRDefault="001B7165" w:rsidP="00D748F2">
            <w:pPr>
              <w:jc w:val="both"/>
              <w:rPr>
                <w:lang w:eastAsia="en-US"/>
              </w:rPr>
            </w:pPr>
          </w:p>
        </w:tc>
      </w:tr>
      <w:tr w:rsidR="001B7165" w14:paraId="7B9D104D" w14:textId="77777777" w:rsidTr="001B7165">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5F29D15E" w14:textId="77777777" w:rsidR="001B7165" w:rsidRDefault="001B7165" w:rsidP="009C1422">
            <w:pPr>
              <w:spacing w:line="276" w:lineRule="auto"/>
              <w:jc w:val="both"/>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14:paraId="6251EA79" w14:textId="77777777" w:rsidR="001B7165" w:rsidRPr="00A12A3D" w:rsidRDefault="001B7165" w:rsidP="009C1422">
            <w:r>
              <w:t>Mgr. Iva Žáková</w:t>
            </w:r>
          </w:p>
        </w:tc>
      </w:tr>
      <w:tr w:rsidR="001B7165" w14:paraId="544DD28A" w14:textId="77777777" w:rsidTr="001B7165">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53874CD6" w14:textId="77777777" w:rsidR="001B7165" w:rsidRDefault="001B7165" w:rsidP="009C1422">
            <w:pPr>
              <w:spacing w:line="276" w:lineRule="auto"/>
              <w:jc w:val="both"/>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14:paraId="089B991E" w14:textId="77777777" w:rsidR="001B7165" w:rsidRDefault="001B7165" w:rsidP="00D748F2">
            <w:pPr>
              <w:jc w:val="both"/>
              <w:rPr>
                <w:lang w:eastAsia="en-US"/>
              </w:rPr>
            </w:pPr>
            <w:r>
              <w:rPr>
                <w:lang w:eastAsia="en-US"/>
              </w:rPr>
              <w:t>vede seminář, cvičící</w:t>
            </w:r>
          </w:p>
        </w:tc>
      </w:tr>
      <w:tr w:rsidR="001B7165" w14:paraId="7EFFCEAF" w14:textId="77777777"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892CC47" w14:textId="77777777" w:rsidR="001B7165" w:rsidRDefault="001B7165" w:rsidP="009C1422">
            <w:pPr>
              <w:spacing w:line="276" w:lineRule="auto"/>
              <w:jc w:val="both"/>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hideMark/>
          </w:tcPr>
          <w:p w14:paraId="42B398F5" w14:textId="77777777" w:rsidR="001B7165" w:rsidRDefault="001B7165" w:rsidP="009C1422">
            <w:r>
              <w:t>Mgr. Iva Žáková, 100%</w:t>
            </w:r>
          </w:p>
        </w:tc>
      </w:tr>
      <w:tr w:rsidR="001B7165" w14:paraId="0E8CF9F1" w14:textId="77777777" w:rsidTr="009E6E7D">
        <w:trPr>
          <w:trHeight w:val="70"/>
          <w:jc w:val="center"/>
        </w:trPr>
        <w:tc>
          <w:tcPr>
            <w:tcW w:w="9855" w:type="dxa"/>
            <w:gridSpan w:val="9"/>
            <w:tcBorders>
              <w:top w:val="nil"/>
              <w:left w:val="single" w:sz="4" w:space="0" w:color="auto"/>
              <w:bottom w:val="single" w:sz="4" w:space="0" w:color="auto"/>
              <w:right w:val="single" w:sz="4" w:space="0" w:color="auto"/>
            </w:tcBorders>
          </w:tcPr>
          <w:p w14:paraId="36A90E0E" w14:textId="77777777" w:rsidR="001B7165" w:rsidRDefault="001B7165" w:rsidP="00D748F2">
            <w:pPr>
              <w:jc w:val="both"/>
              <w:rPr>
                <w:lang w:eastAsia="en-US"/>
              </w:rPr>
            </w:pPr>
          </w:p>
        </w:tc>
      </w:tr>
      <w:tr w:rsidR="001B7165" w14:paraId="319FE7AD" w14:textId="77777777" w:rsidTr="001B7165">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15D57A2" w14:textId="77777777" w:rsidR="001B7165" w:rsidRDefault="001B7165" w:rsidP="009C1422">
            <w:pPr>
              <w:spacing w:line="27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14:paraId="04F7CDD4" w14:textId="77777777" w:rsidR="001B7165" w:rsidRDefault="001B7165" w:rsidP="009C1422">
            <w:pPr>
              <w:spacing w:line="276" w:lineRule="auto"/>
              <w:jc w:val="both"/>
              <w:rPr>
                <w:lang w:eastAsia="en-US"/>
              </w:rPr>
            </w:pPr>
          </w:p>
        </w:tc>
      </w:tr>
      <w:tr w:rsidR="001B7165" w14:paraId="140A6CEC" w14:textId="77777777" w:rsidTr="004C3D4D">
        <w:trPr>
          <w:trHeight w:val="3203"/>
          <w:jc w:val="center"/>
        </w:trPr>
        <w:tc>
          <w:tcPr>
            <w:tcW w:w="9855" w:type="dxa"/>
            <w:gridSpan w:val="9"/>
            <w:tcBorders>
              <w:top w:val="nil"/>
              <w:left w:val="single" w:sz="4" w:space="0" w:color="auto"/>
              <w:bottom w:val="single" w:sz="12" w:space="0" w:color="auto"/>
              <w:right w:val="single" w:sz="4" w:space="0" w:color="auto"/>
            </w:tcBorders>
          </w:tcPr>
          <w:p w14:paraId="5E87B163" w14:textId="77777777" w:rsidR="001B7165" w:rsidRPr="00687C5F" w:rsidRDefault="001B7165" w:rsidP="001B7165">
            <w:pPr>
              <w:rPr>
                <w:color w:val="000000"/>
                <w:shd w:val="clear" w:color="auto" w:fill="FFFFFF"/>
              </w:rPr>
            </w:pPr>
            <w:r w:rsidRPr="00687C5F">
              <w:rPr>
                <w:color w:val="000000"/>
                <w:shd w:val="clear" w:color="auto" w:fill="FFFFFF"/>
              </w:rPr>
              <w:t>Logopedie - pojem, předmět, historické souvislosti.</w:t>
            </w:r>
          </w:p>
          <w:p w14:paraId="16ACFF21" w14:textId="77777777" w:rsidR="001B7165" w:rsidRPr="00687C5F" w:rsidRDefault="001B7165" w:rsidP="001B7165">
            <w:pPr>
              <w:rPr>
                <w:color w:val="000000"/>
                <w:shd w:val="clear" w:color="auto" w:fill="FFFFFF"/>
              </w:rPr>
            </w:pPr>
            <w:r w:rsidRPr="00687C5F">
              <w:rPr>
                <w:color w:val="000000"/>
                <w:shd w:val="clear" w:color="auto" w:fill="FFFFFF"/>
              </w:rPr>
              <w:t>Systém logopedické péče v ČR. </w:t>
            </w:r>
          </w:p>
          <w:p w14:paraId="05C45881" w14:textId="77777777" w:rsidR="001B7165" w:rsidRPr="00687C5F" w:rsidRDefault="001B7165" w:rsidP="001B7165">
            <w:pPr>
              <w:rPr>
                <w:color w:val="000000"/>
                <w:shd w:val="clear" w:color="auto" w:fill="FFFFFF"/>
              </w:rPr>
            </w:pPr>
            <w:r w:rsidRPr="00687C5F">
              <w:rPr>
                <w:color w:val="000000"/>
                <w:shd w:val="clear" w:color="auto" w:fill="FFFFFF"/>
              </w:rPr>
              <w:t>Legislativní ukotvení.</w:t>
            </w:r>
            <w:r w:rsidRPr="00687C5F">
              <w:rPr>
                <w:color w:val="000000"/>
              </w:rPr>
              <w:br/>
            </w:r>
            <w:r w:rsidRPr="00687C5F">
              <w:rPr>
                <w:color w:val="000000"/>
                <w:shd w:val="clear" w:color="auto" w:fill="FFFFFF"/>
              </w:rPr>
              <w:t>Anatomické a fyziologické předpoklady komunikace. </w:t>
            </w:r>
            <w:r w:rsidRPr="00687C5F">
              <w:rPr>
                <w:color w:val="000000"/>
              </w:rPr>
              <w:br/>
            </w:r>
            <w:r w:rsidRPr="00687C5F">
              <w:rPr>
                <w:color w:val="000000"/>
                <w:shd w:val="clear" w:color="auto" w:fill="FFFFFF"/>
              </w:rPr>
              <w:t>Fylogeneze řeči.</w:t>
            </w:r>
          </w:p>
          <w:p w14:paraId="5883F33A" w14:textId="77777777" w:rsidR="001B7165" w:rsidRPr="00687C5F" w:rsidRDefault="001B7165" w:rsidP="001B7165">
            <w:pPr>
              <w:rPr>
                <w:color w:val="000000"/>
                <w:shd w:val="clear" w:color="auto" w:fill="FFFFFF"/>
              </w:rPr>
            </w:pPr>
            <w:r w:rsidRPr="00687C5F">
              <w:rPr>
                <w:color w:val="000000"/>
                <w:shd w:val="clear" w:color="auto" w:fill="FFFFFF"/>
              </w:rPr>
              <w:t>Ontogeneze řeči. </w:t>
            </w:r>
            <w:r w:rsidRPr="00687C5F">
              <w:rPr>
                <w:color w:val="000000"/>
              </w:rPr>
              <w:br/>
            </w:r>
            <w:r w:rsidRPr="00687C5F">
              <w:rPr>
                <w:color w:val="000000"/>
                <w:shd w:val="clear" w:color="auto" w:fill="FFFFFF"/>
              </w:rPr>
              <w:t>Komunikace verbální a neverbální. </w:t>
            </w:r>
            <w:r w:rsidRPr="00687C5F">
              <w:rPr>
                <w:color w:val="000000"/>
              </w:rPr>
              <w:br/>
            </w:r>
            <w:r w:rsidRPr="00687C5F">
              <w:rPr>
                <w:color w:val="000000"/>
                <w:shd w:val="clear" w:color="auto" w:fill="FFFFFF"/>
              </w:rPr>
              <w:t>Systém českých hlásek, jazykové roviny. </w:t>
            </w:r>
            <w:r w:rsidRPr="00687C5F">
              <w:rPr>
                <w:color w:val="000000"/>
              </w:rPr>
              <w:br/>
            </w:r>
            <w:r w:rsidRPr="00687C5F">
              <w:rPr>
                <w:color w:val="000000"/>
                <w:shd w:val="clear" w:color="auto" w:fill="FFFFFF"/>
              </w:rPr>
              <w:t>Možnosti podpory fyziologického vývoje řeči, logopedická prevence. </w:t>
            </w:r>
          </w:p>
          <w:p w14:paraId="5916D1E8" w14:textId="77777777" w:rsidR="001B7165" w:rsidRDefault="001B7165" w:rsidP="001B7165">
            <w:pPr>
              <w:rPr>
                <w:color w:val="000000"/>
                <w:shd w:val="clear" w:color="auto" w:fill="FFFFFF"/>
              </w:rPr>
            </w:pPr>
            <w:r w:rsidRPr="00687C5F">
              <w:rPr>
                <w:color w:val="000000"/>
                <w:shd w:val="clear" w:color="auto" w:fill="FFFFFF"/>
              </w:rPr>
              <w:t>Kompetence učitele z pohledu logopedické prevence.</w:t>
            </w:r>
            <w:r w:rsidRPr="00687C5F">
              <w:rPr>
                <w:color w:val="000000"/>
              </w:rPr>
              <w:br/>
            </w:r>
            <w:r w:rsidRPr="00687C5F">
              <w:rPr>
                <w:color w:val="000000"/>
                <w:shd w:val="clear" w:color="auto" w:fill="FFFFFF"/>
              </w:rPr>
              <w:t>Okruhy narušení komunikační schopností. </w:t>
            </w:r>
            <w:r w:rsidRPr="00687C5F">
              <w:rPr>
                <w:color w:val="000000"/>
              </w:rPr>
              <w:br/>
            </w:r>
            <w:r w:rsidRPr="00687C5F">
              <w:rPr>
                <w:color w:val="000000"/>
                <w:shd w:val="clear" w:color="auto" w:fill="FFFFFF"/>
              </w:rPr>
              <w:t>Základní metody, formy a prostředky logopedické diagnostiky a intervence.</w:t>
            </w:r>
          </w:p>
          <w:p w14:paraId="5B7FA951" w14:textId="77777777" w:rsidR="001B7165" w:rsidRPr="00687C5F" w:rsidRDefault="001B7165" w:rsidP="001B7165">
            <w:pPr>
              <w:rPr>
                <w:color w:val="000000"/>
                <w:shd w:val="clear" w:color="auto" w:fill="FFFFFF"/>
              </w:rPr>
            </w:pPr>
            <w:r w:rsidRPr="00687C5F">
              <w:t>Možnosti zajištění logopedické péče v mš.</w:t>
            </w:r>
          </w:p>
          <w:p w14:paraId="4B8F61D1" w14:textId="77777777" w:rsidR="001B7165" w:rsidRDefault="001B7165" w:rsidP="00D748F2">
            <w:pPr>
              <w:jc w:val="both"/>
              <w:rPr>
                <w:color w:val="000000"/>
                <w:shd w:val="clear" w:color="auto" w:fill="FFFFFF"/>
              </w:rPr>
            </w:pPr>
            <w:r>
              <w:rPr>
                <w:color w:val="000000"/>
                <w:shd w:val="clear" w:color="auto" w:fill="FFFFFF"/>
              </w:rPr>
              <w:t>Logopedické pomůcky.</w:t>
            </w:r>
          </w:p>
          <w:p w14:paraId="56A85D26" w14:textId="77777777" w:rsidR="004C3D4D" w:rsidRDefault="004C3D4D" w:rsidP="00D748F2">
            <w:pPr>
              <w:jc w:val="both"/>
              <w:rPr>
                <w:lang w:eastAsia="en-US"/>
              </w:rPr>
            </w:pPr>
          </w:p>
        </w:tc>
      </w:tr>
      <w:tr w:rsidR="001B7165" w14:paraId="79164C97" w14:textId="77777777" w:rsidTr="001B7165">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F0165B6" w14:textId="77777777" w:rsidR="001B7165" w:rsidRDefault="001B7165" w:rsidP="009C1422">
            <w:pPr>
              <w:spacing w:line="27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14:paraId="23A7D800" w14:textId="77777777" w:rsidR="001B7165" w:rsidRDefault="001B7165" w:rsidP="009C1422">
            <w:pPr>
              <w:spacing w:line="276" w:lineRule="auto"/>
              <w:jc w:val="both"/>
              <w:rPr>
                <w:lang w:eastAsia="en-US"/>
              </w:rPr>
            </w:pPr>
          </w:p>
        </w:tc>
      </w:tr>
      <w:tr w:rsidR="001B7165" w14:paraId="399DB24A" w14:textId="77777777" w:rsidTr="001B7165">
        <w:trPr>
          <w:trHeight w:val="1497"/>
          <w:jc w:val="center"/>
        </w:trPr>
        <w:tc>
          <w:tcPr>
            <w:tcW w:w="9855" w:type="dxa"/>
            <w:gridSpan w:val="9"/>
            <w:tcBorders>
              <w:top w:val="nil"/>
              <w:left w:val="single" w:sz="4" w:space="0" w:color="auto"/>
              <w:bottom w:val="single" w:sz="4" w:space="0" w:color="auto"/>
              <w:right w:val="single" w:sz="4" w:space="0" w:color="auto"/>
            </w:tcBorders>
          </w:tcPr>
          <w:p w14:paraId="67853FD4" w14:textId="77777777" w:rsidR="001B7165" w:rsidRDefault="001B7165" w:rsidP="001B7165">
            <w:pPr>
              <w:jc w:val="both"/>
              <w:rPr>
                <w:b/>
              </w:rPr>
            </w:pPr>
            <w:r>
              <w:rPr>
                <w:b/>
              </w:rPr>
              <w:t>Povinná literatura</w:t>
            </w:r>
          </w:p>
          <w:p w14:paraId="7DEE9555" w14:textId="77777777" w:rsidR="00026083" w:rsidRDefault="00026083" w:rsidP="00912F5E">
            <w:pPr>
              <w:rPr>
                <w:color w:val="000000"/>
              </w:rPr>
            </w:pPr>
            <w:r w:rsidRPr="00687C5F">
              <w:rPr>
                <w:color w:val="000000"/>
              </w:rPr>
              <w:t>Klenková, J.</w:t>
            </w:r>
            <w:r>
              <w:rPr>
                <w:color w:val="000000"/>
              </w:rPr>
              <w:t xml:space="preserve"> (2006).</w:t>
            </w:r>
            <w:r w:rsidRPr="00687C5F">
              <w:rPr>
                <w:color w:val="000000"/>
              </w:rPr>
              <w:t> </w:t>
            </w:r>
            <w:r w:rsidRPr="00687C5F">
              <w:rPr>
                <w:i/>
                <w:iCs/>
                <w:color w:val="000000"/>
              </w:rPr>
              <w:t>Logopedie: narušení komunikační schopnosti, logopedická prevence, logopedická intervence v ČR, příklady z praxe</w:t>
            </w:r>
            <w:r>
              <w:rPr>
                <w:color w:val="000000"/>
              </w:rPr>
              <w:t>. Praha: Grada</w:t>
            </w:r>
            <w:r w:rsidRPr="00687C5F">
              <w:rPr>
                <w:color w:val="000000"/>
              </w:rPr>
              <w:t>. </w:t>
            </w:r>
          </w:p>
          <w:p w14:paraId="44E3DE9B" w14:textId="77777777" w:rsidR="00026083" w:rsidRPr="00026083" w:rsidRDefault="00026083" w:rsidP="00912F5E">
            <w:pPr>
              <w:rPr>
                <w:color w:val="000000"/>
              </w:rPr>
            </w:pPr>
            <w:r w:rsidRPr="00687C5F">
              <w:rPr>
                <w:color w:val="000000"/>
              </w:rPr>
              <w:t xml:space="preserve">Klenková, J., </w:t>
            </w:r>
            <w:r w:rsidRPr="00F9586A">
              <w:t>&amp;</w:t>
            </w:r>
            <w:r>
              <w:t xml:space="preserve"> </w:t>
            </w:r>
            <w:r w:rsidRPr="00687C5F">
              <w:rPr>
                <w:color w:val="000000"/>
              </w:rPr>
              <w:t>Kolbábková, H.</w:t>
            </w:r>
            <w:r>
              <w:rPr>
                <w:color w:val="000000"/>
              </w:rPr>
              <w:t xml:space="preserve"> (2003).</w:t>
            </w:r>
            <w:r w:rsidRPr="00687C5F">
              <w:rPr>
                <w:color w:val="000000"/>
              </w:rPr>
              <w:t> </w:t>
            </w:r>
            <w:r w:rsidRPr="00687C5F">
              <w:rPr>
                <w:i/>
                <w:iCs/>
                <w:color w:val="000000"/>
              </w:rPr>
              <w:t>Diagnostika předškoláka: správný vývoj řeči dítěte</w:t>
            </w:r>
            <w:r>
              <w:rPr>
                <w:color w:val="000000"/>
              </w:rPr>
              <w:t xml:space="preserve">. Brno: MC nakladatelství. </w:t>
            </w:r>
          </w:p>
          <w:p w14:paraId="74DFBC8B" w14:textId="77777777" w:rsidR="00026083" w:rsidRPr="00026083" w:rsidRDefault="00026083" w:rsidP="00912F5E">
            <w:pPr>
              <w:rPr>
                <w:color w:val="000000"/>
              </w:rPr>
            </w:pPr>
            <w:r w:rsidRPr="00687C5F">
              <w:rPr>
                <w:color w:val="000000"/>
              </w:rPr>
              <w:t>Lechta, V. </w:t>
            </w:r>
            <w:r>
              <w:rPr>
                <w:color w:val="000000"/>
              </w:rPr>
              <w:t xml:space="preserve">(2002). </w:t>
            </w:r>
            <w:r w:rsidRPr="00687C5F">
              <w:rPr>
                <w:i/>
                <w:iCs/>
                <w:color w:val="000000"/>
              </w:rPr>
              <w:t>Symptomatické poruchy řeči u dětí</w:t>
            </w:r>
            <w:r>
              <w:rPr>
                <w:color w:val="000000"/>
              </w:rPr>
              <w:t>. Praha: Portál</w:t>
            </w:r>
            <w:r w:rsidRPr="00687C5F">
              <w:rPr>
                <w:color w:val="000000"/>
              </w:rPr>
              <w:t>. </w:t>
            </w:r>
          </w:p>
          <w:p w14:paraId="46511157" w14:textId="77777777" w:rsidR="001B7165" w:rsidRDefault="001B7165" w:rsidP="00912F5E">
            <w:pPr>
              <w:rPr>
                <w:color w:val="000000"/>
              </w:rPr>
            </w:pPr>
            <w:r w:rsidRPr="00687C5F">
              <w:rPr>
                <w:color w:val="000000"/>
              </w:rPr>
              <w:t>Peutelschmiedová, A. </w:t>
            </w:r>
            <w:r>
              <w:rPr>
                <w:color w:val="000000"/>
              </w:rPr>
              <w:t>(2001)</w:t>
            </w:r>
            <w:r w:rsidR="00AB51E9">
              <w:rPr>
                <w:color w:val="000000"/>
              </w:rPr>
              <w:t>.</w:t>
            </w:r>
            <w:r>
              <w:rPr>
                <w:color w:val="000000"/>
              </w:rPr>
              <w:t xml:space="preserve"> </w:t>
            </w:r>
            <w:r w:rsidRPr="00687C5F">
              <w:rPr>
                <w:i/>
                <w:iCs/>
                <w:color w:val="000000"/>
              </w:rPr>
              <w:t>Logopedické minimum</w:t>
            </w:r>
            <w:r>
              <w:rPr>
                <w:color w:val="000000"/>
              </w:rPr>
              <w:t>. Olomouc: UP</w:t>
            </w:r>
            <w:r w:rsidRPr="00687C5F">
              <w:rPr>
                <w:color w:val="000000"/>
              </w:rPr>
              <w:t>. </w:t>
            </w:r>
          </w:p>
          <w:p w14:paraId="2F12FF5D" w14:textId="77777777" w:rsidR="00971C47" w:rsidRPr="00971C47" w:rsidRDefault="00971C47" w:rsidP="00912F5E">
            <w:r w:rsidRPr="00971C47">
              <w:t>Vašíková, J., &amp; Žáková, I. (2017). Význam primární logopedické prevence v rozvoji řečových a jazykových schopností dětí předškolního věku</w:t>
            </w:r>
            <w:r>
              <w:t>. Zlín: UTB.</w:t>
            </w:r>
          </w:p>
          <w:p w14:paraId="06DB5493" w14:textId="77777777" w:rsidR="001B7165" w:rsidRPr="00687C5F" w:rsidRDefault="001B7165" w:rsidP="00912F5E">
            <w:pPr>
              <w:rPr>
                <w:b/>
              </w:rPr>
            </w:pPr>
            <w:r w:rsidRPr="00687C5F">
              <w:rPr>
                <w:color w:val="000000"/>
              </w:rPr>
              <w:t>Vitásková, K.,</w:t>
            </w:r>
            <w:r w:rsidR="00AB51E9">
              <w:rPr>
                <w:color w:val="000000"/>
              </w:rPr>
              <w:t xml:space="preserve"> &amp;</w:t>
            </w:r>
            <w:r w:rsidRPr="00687C5F">
              <w:rPr>
                <w:color w:val="000000"/>
              </w:rPr>
              <w:t xml:space="preserve"> </w:t>
            </w:r>
            <w:r>
              <w:rPr>
                <w:color w:val="000000"/>
              </w:rPr>
              <w:t>P</w:t>
            </w:r>
            <w:r w:rsidRPr="00687C5F">
              <w:rPr>
                <w:color w:val="000000"/>
              </w:rPr>
              <w:t>eutelschmiedová, A. </w:t>
            </w:r>
            <w:r>
              <w:rPr>
                <w:color w:val="000000"/>
              </w:rPr>
              <w:t>(2005)</w:t>
            </w:r>
            <w:r w:rsidR="00AB51E9">
              <w:rPr>
                <w:color w:val="000000"/>
              </w:rPr>
              <w:t>.</w:t>
            </w:r>
            <w:r>
              <w:rPr>
                <w:color w:val="000000"/>
              </w:rPr>
              <w:t xml:space="preserve"> </w:t>
            </w:r>
            <w:r w:rsidRPr="00687C5F">
              <w:rPr>
                <w:i/>
                <w:iCs/>
                <w:color w:val="000000"/>
              </w:rPr>
              <w:t>Logopedie</w:t>
            </w:r>
            <w:r>
              <w:rPr>
                <w:color w:val="000000"/>
              </w:rPr>
              <w:t>. Olomouc: UP</w:t>
            </w:r>
            <w:r w:rsidRPr="00687C5F">
              <w:rPr>
                <w:color w:val="000000"/>
              </w:rPr>
              <w:t>. </w:t>
            </w:r>
          </w:p>
          <w:p w14:paraId="27485150" w14:textId="77777777" w:rsidR="009E6E7D" w:rsidRPr="001B7165" w:rsidRDefault="009E6E7D" w:rsidP="00D748F2">
            <w:pPr>
              <w:jc w:val="both"/>
              <w:rPr>
                <w:b/>
              </w:rPr>
            </w:pPr>
          </w:p>
          <w:p w14:paraId="1C642F99" w14:textId="77777777" w:rsidR="001B7165" w:rsidRDefault="001B7165" w:rsidP="001B7165">
            <w:pPr>
              <w:jc w:val="both"/>
              <w:rPr>
                <w:b/>
              </w:rPr>
            </w:pPr>
            <w:r>
              <w:rPr>
                <w:b/>
              </w:rPr>
              <w:t>Doporučená literatura</w:t>
            </w:r>
          </w:p>
          <w:p w14:paraId="4A82C9A3" w14:textId="77777777" w:rsidR="001B7165" w:rsidRDefault="001B7165" w:rsidP="001B7165">
            <w:pPr>
              <w:shd w:val="clear" w:color="auto" w:fill="FFFFFF"/>
              <w:rPr>
                <w:color w:val="000000"/>
              </w:rPr>
            </w:pPr>
            <w:r w:rsidRPr="00687C5F">
              <w:rPr>
                <w:color w:val="000000"/>
              </w:rPr>
              <w:t>Kutálková, D. </w:t>
            </w:r>
            <w:r>
              <w:rPr>
                <w:color w:val="000000"/>
              </w:rPr>
              <w:t>(2005)</w:t>
            </w:r>
            <w:r w:rsidR="00AB51E9">
              <w:rPr>
                <w:color w:val="000000"/>
              </w:rPr>
              <w:t>.</w:t>
            </w:r>
            <w:r>
              <w:rPr>
                <w:color w:val="000000"/>
              </w:rPr>
              <w:t xml:space="preserve"> </w:t>
            </w:r>
            <w:r w:rsidRPr="00687C5F">
              <w:rPr>
                <w:i/>
                <w:iCs/>
                <w:color w:val="000000"/>
              </w:rPr>
              <w:t>Vývoj dětské řeči krok za krokem</w:t>
            </w:r>
            <w:r>
              <w:rPr>
                <w:color w:val="000000"/>
              </w:rPr>
              <w:t>. Praha: Grada</w:t>
            </w:r>
            <w:r w:rsidRPr="00687C5F">
              <w:rPr>
                <w:color w:val="000000"/>
              </w:rPr>
              <w:t>. </w:t>
            </w:r>
          </w:p>
          <w:p w14:paraId="167E4FE1" w14:textId="77777777" w:rsidR="001B7165" w:rsidRPr="00687C5F" w:rsidRDefault="00EA2089" w:rsidP="00D748F2">
            <w:pPr>
              <w:shd w:val="clear" w:color="auto" w:fill="FFFFFF"/>
              <w:rPr>
                <w:color w:val="000000"/>
              </w:rPr>
            </w:pPr>
            <w:hyperlink r:id="rId20" w:tgtFrame="_blank" w:history="1">
              <w:r w:rsidR="001B7165" w:rsidRPr="00687C5F">
                <w:rPr>
                  <w:bCs/>
                </w:rPr>
                <w:t>Andrysová, P.</w:t>
              </w:r>
              <w:r w:rsidR="00AB51E9">
                <w:rPr>
                  <w:bCs/>
                </w:rPr>
                <w:t xml:space="preserve"> </w:t>
              </w:r>
              <w:r w:rsidR="001B7165">
                <w:rPr>
                  <w:bCs/>
                </w:rPr>
                <w:t>(2013)</w:t>
              </w:r>
              <w:r w:rsidR="00AB51E9">
                <w:rPr>
                  <w:bCs/>
                </w:rPr>
                <w:t>.</w:t>
              </w:r>
              <w:r w:rsidR="001B7165" w:rsidRPr="00687C5F">
                <w:rPr>
                  <w:bCs/>
                </w:rPr>
                <w:t> </w:t>
              </w:r>
              <w:r w:rsidR="001B7165" w:rsidRPr="00687C5F">
                <w:rPr>
                  <w:bCs/>
                  <w:i/>
                  <w:iCs/>
                </w:rPr>
                <w:t>Základy logopedie. Distanční studijní opora</w:t>
              </w:r>
              <w:r w:rsidR="009E6E7D">
                <w:rPr>
                  <w:bCs/>
                </w:rPr>
                <w:t>. Zlín.</w:t>
              </w:r>
              <w:r w:rsidR="001B7165" w:rsidRPr="00687C5F">
                <w:rPr>
                  <w:bCs/>
                </w:rPr>
                <w:t> </w:t>
              </w:r>
            </w:hyperlink>
          </w:p>
          <w:p w14:paraId="06CB202A" w14:textId="77777777" w:rsidR="001B7165" w:rsidRDefault="001B7165" w:rsidP="00D748F2">
            <w:pPr>
              <w:jc w:val="both"/>
              <w:rPr>
                <w:lang w:eastAsia="en-US"/>
              </w:rPr>
            </w:pPr>
          </w:p>
        </w:tc>
      </w:tr>
      <w:tr w:rsidR="001B7165" w14:paraId="78D4EFF1" w14:textId="77777777" w:rsidTr="001B7165">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71CDA236" w14:textId="77777777" w:rsidR="001B7165" w:rsidRDefault="001B7165" w:rsidP="009C1422">
            <w:pPr>
              <w:spacing w:line="276" w:lineRule="auto"/>
              <w:jc w:val="center"/>
              <w:rPr>
                <w:b/>
                <w:lang w:eastAsia="en-US"/>
              </w:rPr>
            </w:pPr>
            <w:r>
              <w:rPr>
                <w:b/>
                <w:lang w:eastAsia="en-US"/>
              </w:rPr>
              <w:t>Informace ke kombinované nebo distanční formě</w:t>
            </w:r>
          </w:p>
        </w:tc>
      </w:tr>
      <w:tr w:rsidR="001B7165" w14:paraId="15E33B38" w14:textId="77777777" w:rsidTr="001B7165">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C05FA59" w14:textId="77777777" w:rsidR="001B7165" w:rsidRDefault="001B7165" w:rsidP="009C1422">
            <w:pPr>
              <w:spacing w:line="276" w:lineRule="auto"/>
              <w:jc w:val="both"/>
              <w:rPr>
                <w:lang w:eastAsia="en-US"/>
              </w:rPr>
            </w:pPr>
            <w:r>
              <w:rPr>
                <w:b/>
                <w:lang w:eastAsia="en-U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2C61DD4F" w14:textId="77777777" w:rsidR="001B7165" w:rsidRDefault="001B7165" w:rsidP="009C1422">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4173E349" w14:textId="77777777" w:rsidR="001B7165" w:rsidRDefault="001B7165" w:rsidP="009C1422">
            <w:pPr>
              <w:spacing w:line="276" w:lineRule="auto"/>
              <w:jc w:val="both"/>
              <w:rPr>
                <w:b/>
                <w:lang w:eastAsia="en-US"/>
              </w:rPr>
            </w:pPr>
            <w:r>
              <w:rPr>
                <w:b/>
                <w:lang w:eastAsia="en-US"/>
              </w:rPr>
              <w:t xml:space="preserve">hodin </w:t>
            </w:r>
          </w:p>
        </w:tc>
      </w:tr>
      <w:tr w:rsidR="001B7165" w14:paraId="0999DF14" w14:textId="77777777" w:rsidTr="001B7165">
        <w:trPr>
          <w:jc w:val="center"/>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496382B3" w14:textId="77777777" w:rsidR="001B7165" w:rsidRDefault="001B7165" w:rsidP="009C1422">
            <w:pPr>
              <w:spacing w:line="276" w:lineRule="auto"/>
              <w:jc w:val="both"/>
              <w:rPr>
                <w:b/>
                <w:lang w:eastAsia="en-US"/>
              </w:rPr>
            </w:pPr>
            <w:r>
              <w:rPr>
                <w:b/>
                <w:lang w:eastAsia="en-US"/>
              </w:rPr>
              <w:t>Informace o způsobu kontaktu s</w:t>
            </w:r>
            <w:r w:rsidR="009E6E7D">
              <w:rPr>
                <w:b/>
                <w:lang w:eastAsia="en-US"/>
              </w:rPr>
              <w:t> </w:t>
            </w:r>
            <w:r>
              <w:rPr>
                <w:b/>
                <w:lang w:eastAsia="en-US"/>
              </w:rPr>
              <w:t>vyučujícím</w:t>
            </w:r>
          </w:p>
        </w:tc>
      </w:tr>
      <w:tr w:rsidR="001B7165" w14:paraId="4823B28D" w14:textId="77777777" w:rsidTr="004C3D4D">
        <w:trPr>
          <w:trHeight w:val="75"/>
          <w:jc w:val="center"/>
        </w:trPr>
        <w:tc>
          <w:tcPr>
            <w:tcW w:w="9855" w:type="dxa"/>
            <w:gridSpan w:val="9"/>
            <w:tcBorders>
              <w:top w:val="single" w:sz="4" w:space="0" w:color="auto"/>
              <w:left w:val="single" w:sz="4" w:space="0" w:color="auto"/>
              <w:bottom w:val="single" w:sz="4" w:space="0" w:color="auto"/>
              <w:right w:val="single" w:sz="4" w:space="0" w:color="auto"/>
            </w:tcBorders>
          </w:tcPr>
          <w:p w14:paraId="6F0FB1C5" w14:textId="77777777" w:rsidR="001B7165" w:rsidRDefault="001B7165" w:rsidP="009C1422">
            <w:pPr>
              <w:spacing w:line="276" w:lineRule="auto"/>
              <w:jc w:val="both"/>
              <w:rPr>
                <w:lang w:eastAsia="en-US"/>
              </w:rPr>
            </w:pPr>
          </w:p>
        </w:tc>
      </w:tr>
    </w:tbl>
    <w:p w14:paraId="1C8598ED" w14:textId="77777777" w:rsidR="006F1D00" w:rsidRDefault="00D4674D">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F1D00" w14:paraId="1400F427" w14:textId="77777777" w:rsidTr="001C77E7">
        <w:trPr>
          <w:jc w:val="center"/>
        </w:trPr>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C487D6F" w14:textId="77777777" w:rsidR="006F1D00" w:rsidRDefault="006F1D00" w:rsidP="004879DB">
            <w:pPr>
              <w:spacing w:line="276" w:lineRule="auto"/>
              <w:jc w:val="both"/>
              <w:rPr>
                <w:b/>
                <w:sz w:val="28"/>
                <w:lang w:eastAsia="en-US"/>
              </w:rPr>
            </w:pPr>
            <w:r>
              <w:br w:type="page"/>
            </w:r>
            <w:r>
              <w:rPr>
                <w:b/>
                <w:sz w:val="28"/>
                <w:lang w:eastAsia="en-US"/>
              </w:rPr>
              <w:t>B-III – Charakteristika studijního předmětu</w:t>
            </w:r>
          </w:p>
        </w:tc>
      </w:tr>
      <w:tr w:rsidR="006F1D00" w14:paraId="5A772DF9" w14:textId="77777777" w:rsidTr="001C77E7">
        <w:trPr>
          <w:jc w:val="center"/>
        </w:trPr>
        <w:tc>
          <w:tcPr>
            <w:tcW w:w="3085" w:type="dxa"/>
            <w:tcBorders>
              <w:top w:val="double" w:sz="4" w:space="0" w:color="auto"/>
              <w:left w:val="single" w:sz="4" w:space="0" w:color="auto"/>
              <w:bottom w:val="single" w:sz="4" w:space="0" w:color="auto"/>
              <w:right w:val="single" w:sz="4" w:space="0" w:color="auto"/>
            </w:tcBorders>
            <w:shd w:val="clear" w:color="auto" w:fill="F7CAAC"/>
            <w:hideMark/>
          </w:tcPr>
          <w:p w14:paraId="03A33412" w14:textId="77777777" w:rsidR="006F1D00" w:rsidRDefault="006F1D00" w:rsidP="004879DB">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71136FC" w14:textId="77777777" w:rsidR="006F1D00" w:rsidRDefault="006F1D00" w:rsidP="004879DB">
            <w:r>
              <w:t>Spolupráce s institucemi předškolního vzdělávání</w:t>
            </w:r>
          </w:p>
        </w:tc>
      </w:tr>
      <w:tr w:rsidR="006F1D00" w14:paraId="0E23DB68" w14:textId="77777777" w:rsidTr="001C77E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292B8DCA" w14:textId="77777777" w:rsidR="006F1D00" w:rsidRDefault="006F1D00" w:rsidP="004879DB">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6EB3A2E" w14:textId="77777777" w:rsidR="006F1D00" w:rsidRDefault="006F1D00" w:rsidP="004879DB">
            <w:pPr>
              <w:spacing w:line="27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923A83E" w14:textId="77777777" w:rsidR="006F1D00" w:rsidRDefault="006F1D00" w:rsidP="004879DB">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37FA0879" w14:textId="77777777" w:rsidR="006F1D00" w:rsidRDefault="006F1D00" w:rsidP="004879DB">
            <w:pPr>
              <w:spacing w:line="276" w:lineRule="auto"/>
              <w:jc w:val="both"/>
              <w:rPr>
                <w:lang w:eastAsia="en-US"/>
              </w:rPr>
            </w:pPr>
            <w:r>
              <w:rPr>
                <w:lang w:eastAsia="en-US"/>
              </w:rPr>
              <w:t>2/LS</w:t>
            </w:r>
          </w:p>
        </w:tc>
      </w:tr>
      <w:tr w:rsidR="006F1D00" w14:paraId="515229C0" w14:textId="77777777" w:rsidTr="001C77E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0A4E945" w14:textId="77777777" w:rsidR="006F1D00" w:rsidRDefault="006F1D00" w:rsidP="004879DB">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2195B04B" w14:textId="77777777" w:rsidR="006F1D00" w:rsidRDefault="006F1D00" w:rsidP="004879DB">
            <w:pPr>
              <w:spacing w:line="276" w:lineRule="auto"/>
              <w:jc w:val="both"/>
              <w:rPr>
                <w:lang w:eastAsia="en-US"/>
              </w:rPr>
            </w:pPr>
            <w:r>
              <w:rPr>
                <w:lang w:eastAsia="en-US"/>
              </w:rPr>
              <w:t>14s+14c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698F7E1" w14:textId="77777777" w:rsidR="006F1D00" w:rsidRDefault="006F1D00" w:rsidP="004879DB">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56A22EB" w14:textId="77777777" w:rsidR="006F1D00" w:rsidRDefault="006F1D00" w:rsidP="004879DB">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3CA6358" w14:textId="77777777" w:rsidR="006F1D00" w:rsidRDefault="006F1D00" w:rsidP="004879DB">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4651F5DE" w14:textId="77777777" w:rsidR="006F1D00" w:rsidRDefault="006F1D00" w:rsidP="004879DB">
            <w:pPr>
              <w:spacing w:line="276" w:lineRule="auto"/>
              <w:jc w:val="both"/>
              <w:rPr>
                <w:lang w:eastAsia="en-US"/>
              </w:rPr>
            </w:pPr>
            <w:r>
              <w:rPr>
                <w:lang w:eastAsia="en-US"/>
              </w:rPr>
              <w:t>2</w:t>
            </w:r>
          </w:p>
        </w:tc>
      </w:tr>
      <w:tr w:rsidR="006F1D00" w14:paraId="293F6CD2" w14:textId="77777777" w:rsidTr="001C77E7">
        <w:trPr>
          <w:trHeight w:val="471"/>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58189E5D" w14:textId="77777777" w:rsidR="006F1D00" w:rsidRDefault="006F1D00" w:rsidP="004879DB">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3803A0A" w14:textId="77777777" w:rsidR="006F1D00" w:rsidRDefault="006F1D00" w:rsidP="004879DB">
            <w:pPr>
              <w:spacing w:line="276" w:lineRule="auto"/>
              <w:jc w:val="both"/>
              <w:rPr>
                <w:lang w:eastAsia="en-US"/>
              </w:rPr>
            </w:pPr>
          </w:p>
        </w:tc>
      </w:tr>
      <w:tr w:rsidR="006F1D00" w14:paraId="7E25D08D" w14:textId="77777777" w:rsidTr="001C77E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13E904E" w14:textId="77777777" w:rsidR="006F1D00" w:rsidRDefault="006F1D00" w:rsidP="004879DB">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5832B5E9" w14:textId="77777777" w:rsidR="006F1D00" w:rsidRDefault="006F1D00" w:rsidP="004879DB">
            <w:pPr>
              <w:spacing w:line="27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C79809E" w14:textId="77777777" w:rsidR="006F1D00" w:rsidRDefault="006F1D00" w:rsidP="004879DB">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C47EB97" w14:textId="77777777" w:rsidR="006F1D00" w:rsidRDefault="006F1D00" w:rsidP="00D748F2">
            <w:pPr>
              <w:jc w:val="both"/>
              <w:rPr>
                <w:lang w:eastAsia="en-US"/>
              </w:rPr>
            </w:pPr>
            <w:r>
              <w:rPr>
                <w:lang w:eastAsia="en-US"/>
              </w:rPr>
              <w:t>seminář, cvičení</w:t>
            </w:r>
          </w:p>
        </w:tc>
      </w:tr>
      <w:tr w:rsidR="006F1D00" w14:paraId="6E6B0400" w14:textId="77777777" w:rsidTr="001C77E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0BBEA31E" w14:textId="77777777" w:rsidR="006F1D00" w:rsidRDefault="006F1D00" w:rsidP="004879DB">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2B846CF9" w14:textId="77777777" w:rsidR="006F1D00" w:rsidRDefault="006F1D00" w:rsidP="00912F5E">
            <w:pPr>
              <w:spacing w:line="276" w:lineRule="auto"/>
            </w:pPr>
            <w:r>
              <w:t xml:space="preserve">Docházka (80% účast ve výuce). </w:t>
            </w:r>
          </w:p>
          <w:p w14:paraId="12555358" w14:textId="77777777" w:rsidR="006F1D00" w:rsidRDefault="006F1D00" w:rsidP="00912F5E">
            <w:pPr>
              <w:rPr>
                <w:lang w:eastAsia="en-US"/>
              </w:rPr>
            </w:pPr>
            <w:r>
              <w:rPr>
                <w:lang w:eastAsia="en-US"/>
              </w:rPr>
              <w:t>Seminární práce spojená s prezentací, obhajobou a skupinovou diskusí.</w:t>
            </w:r>
          </w:p>
        </w:tc>
      </w:tr>
      <w:tr w:rsidR="006F1D00" w14:paraId="07FC57CA" w14:textId="77777777" w:rsidTr="00607470">
        <w:trPr>
          <w:trHeight w:val="156"/>
          <w:jc w:val="center"/>
        </w:trPr>
        <w:tc>
          <w:tcPr>
            <w:tcW w:w="9854" w:type="dxa"/>
            <w:gridSpan w:val="8"/>
            <w:tcBorders>
              <w:top w:val="nil"/>
              <w:left w:val="single" w:sz="4" w:space="0" w:color="auto"/>
              <w:bottom w:val="single" w:sz="4" w:space="0" w:color="auto"/>
              <w:right w:val="single" w:sz="4" w:space="0" w:color="auto"/>
            </w:tcBorders>
          </w:tcPr>
          <w:p w14:paraId="1A855436" w14:textId="77777777" w:rsidR="006F1D00" w:rsidRDefault="006F1D00" w:rsidP="00D748F2">
            <w:pPr>
              <w:jc w:val="both"/>
              <w:rPr>
                <w:lang w:eastAsia="en-US"/>
              </w:rPr>
            </w:pPr>
          </w:p>
        </w:tc>
      </w:tr>
      <w:tr w:rsidR="006F1D00" w14:paraId="6B41DEAA" w14:textId="77777777" w:rsidTr="001C77E7">
        <w:trPr>
          <w:trHeight w:val="197"/>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76C08E63" w14:textId="77777777" w:rsidR="006F1D00" w:rsidRDefault="006F1D00" w:rsidP="004879DB">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54235A09" w14:textId="77777777" w:rsidR="006F1D00" w:rsidRPr="001672B8" w:rsidRDefault="006F1D00" w:rsidP="004879DB">
            <w:r w:rsidRPr="001672B8">
              <w:t>doc. PaedDr. Jana Majerčíková, PhD.</w:t>
            </w:r>
          </w:p>
        </w:tc>
      </w:tr>
      <w:tr w:rsidR="006F1D00" w14:paraId="73E5A3B5" w14:textId="77777777" w:rsidTr="001C77E7">
        <w:trPr>
          <w:trHeight w:val="243"/>
          <w:jc w:val="center"/>
        </w:trPr>
        <w:tc>
          <w:tcPr>
            <w:tcW w:w="3085" w:type="dxa"/>
            <w:tcBorders>
              <w:top w:val="nil"/>
              <w:left w:val="single" w:sz="4" w:space="0" w:color="auto"/>
              <w:bottom w:val="single" w:sz="4" w:space="0" w:color="auto"/>
              <w:right w:val="single" w:sz="4" w:space="0" w:color="auto"/>
            </w:tcBorders>
            <w:shd w:val="clear" w:color="auto" w:fill="F7CAAC"/>
            <w:hideMark/>
          </w:tcPr>
          <w:p w14:paraId="5907FFF7" w14:textId="77777777" w:rsidR="006F1D00" w:rsidRDefault="006F1D00" w:rsidP="004879DB">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22F38943" w14:textId="77777777" w:rsidR="006F1D00" w:rsidRDefault="006F1D00" w:rsidP="004879DB">
            <w:pPr>
              <w:spacing w:line="276" w:lineRule="auto"/>
              <w:jc w:val="both"/>
              <w:rPr>
                <w:lang w:eastAsia="en-US"/>
              </w:rPr>
            </w:pPr>
            <w:r>
              <w:rPr>
                <w:lang w:eastAsia="en-US"/>
              </w:rPr>
              <w:t>vede seminář, cvičící</w:t>
            </w:r>
          </w:p>
        </w:tc>
      </w:tr>
      <w:tr w:rsidR="006F1D00" w14:paraId="2DFF7A92" w14:textId="77777777" w:rsidTr="001C77E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4BC644D3" w14:textId="77777777" w:rsidR="006F1D00" w:rsidRDefault="006F1D00" w:rsidP="004879DB">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104B260D" w14:textId="77777777" w:rsidR="006F1D00" w:rsidRPr="001672B8" w:rsidRDefault="006F1D00" w:rsidP="00D748F2">
            <w:pPr>
              <w:jc w:val="both"/>
              <w:rPr>
                <w:lang w:eastAsia="en-US"/>
              </w:rPr>
            </w:pPr>
            <w:r w:rsidRPr="001672B8">
              <w:t>doc. PaedDr. Jana Majerčíková, PhD.</w:t>
            </w:r>
            <w:r>
              <w:t>, 100%</w:t>
            </w:r>
          </w:p>
        </w:tc>
      </w:tr>
      <w:tr w:rsidR="006F1D00" w14:paraId="5A9E989F" w14:textId="77777777" w:rsidTr="004C3D4D">
        <w:trPr>
          <w:trHeight w:val="70"/>
          <w:jc w:val="center"/>
        </w:trPr>
        <w:tc>
          <w:tcPr>
            <w:tcW w:w="9854" w:type="dxa"/>
            <w:gridSpan w:val="8"/>
            <w:tcBorders>
              <w:top w:val="nil"/>
              <w:left w:val="single" w:sz="4" w:space="0" w:color="auto"/>
              <w:bottom w:val="single" w:sz="4" w:space="0" w:color="auto"/>
              <w:right w:val="single" w:sz="4" w:space="0" w:color="auto"/>
            </w:tcBorders>
          </w:tcPr>
          <w:p w14:paraId="3D0DEF35" w14:textId="77777777" w:rsidR="006F1D00" w:rsidRDefault="006F1D00" w:rsidP="00D748F2">
            <w:pPr>
              <w:jc w:val="both"/>
              <w:rPr>
                <w:lang w:eastAsia="en-US"/>
              </w:rPr>
            </w:pPr>
          </w:p>
        </w:tc>
      </w:tr>
      <w:tr w:rsidR="006F1D00" w14:paraId="03CE3345" w14:textId="77777777" w:rsidTr="001C77E7">
        <w:trPr>
          <w:jc w:val="center"/>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1151F9D6" w14:textId="77777777" w:rsidR="006F1D00" w:rsidRDefault="006F1D00" w:rsidP="004879DB">
            <w:pPr>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10EA33B4" w14:textId="77777777" w:rsidR="006F1D00" w:rsidRDefault="006F1D00" w:rsidP="004879DB">
            <w:pPr>
              <w:jc w:val="both"/>
              <w:rPr>
                <w:lang w:eastAsia="en-US"/>
              </w:rPr>
            </w:pPr>
          </w:p>
        </w:tc>
      </w:tr>
      <w:tr w:rsidR="006F1D00" w14:paraId="599CA7E1" w14:textId="77777777" w:rsidTr="001C77E7">
        <w:trPr>
          <w:trHeight w:val="3586"/>
          <w:jc w:val="center"/>
        </w:trPr>
        <w:tc>
          <w:tcPr>
            <w:tcW w:w="9854" w:type="dxa"/>
            <w:gridSpan w:val="8"/>
            <w:tcBorders>
              <w:top w:val="nil"/>
              <w:left w:val="single" w:sz="4" w:space="0" w:color="auto"/>
              <w:bottom w:val="single" w:sz="12" w:space="0" w:color="auto"/>
              <w:right w:val="single" w:sz="4" w:space="0" w:color="auto"/>
            </w:tcBorders>
          </w:tcPr>
          <w:p w14:paraId="18919E5C" w14:textId="77777777" w:rsidR="006F1D00" w:rsidRDefault="006F1D00" w:rsidP="00912F5E">
            <w:pPr>
              <w:rPr>
                <w:lang w:eastAsia="en-US"/>
              </w:rPr>
            </w:pPr>
            <w:r>
              <w:rPr>
                <w:lang w:eastAsia="en-US"/>
              </w:rPr>
              <w:t>Instituce a trendy předškolního vzdělávání v ČR.</w:t>
            </w:r>
          </w:p>
          <w:p w14:paraId="2574DD0E" w14:textId="77777777" w:rsidR="006F1D00" w:rsidRDefault="006F1D00" w:rsidP="00912F5E">
            <w:pPr>
              <w:rPr>
                <w:lang w:eastAsia="en-US"/>
              </w:rPr>
            </w:pPr>
            <w:r>
              <w:rPr>
                <w:lang w:eastAsia="en-US"/>
              </w:rPr>
              <w:t>Mateřské školy zřizovány dle školského zákona.</w:t>
            </w:r>
          </w:p>
          <w:p w14:paraId="0F512D51" w14:textId="77777777" w:rsidR="006F1D00" w:rsidRDefault="006F1D00" w:rsidP="00912F5E">
            <w:pPr>
              <w:rPr>
                <w:lang w:eastAsia="en-US"/>
              </w:rPr>
            </w:pPr>
            <w:r>
              <w:rPr>
                <w:lang w:eastAsia="en-US"/>
              </w:rPr>
              <w:t>Předškolní zařízení zřizovány dle živnostenského zákona.</w:t>
            </w:r>
          </w:p>
          <w:p w14:paraId="38443DFD" w14:textId="77777777" w:rsidR="006F1D00" w:rsidRDefault="006F1D00" w:rsidP="00912F5E">
            <w:pPr>
              <w:rPr>
                <w:lang w:eastAsia="en-US"/>
              </w:rPr>
            </w:pPr>
            <w:r>
              <w:rPr>
                <w:lang w:eastAsia="en-US"/>
              </w:rPr>
              <w:t xml:space="preserve">Služby péče o dítě v dětské skupině. </w:t>
            </w:r>
          </w:p>
          <w:p w14:paraId="2D0AEA47" w14:textId="77777777" w:rsidR="006F1D00" w:rsidRDefault="006F1D00" w:rsidP="00912F5E">
            <w:pPr>
              <w:rPr>
                <w:lang w:eastAsia="en-US"/>
              </w:rPr>
            </w:pPr>
            <w:r>
              <w:rPr>
                <w:lang w:eastAsia="en-US"/>
              </w:rPr>
              <w:t>Univerzitní mateřské školy v ČR.</w:t>
            </w:r>
          </w:p>
          <w:p w14:paraId="16CA77B1" w14:textId="77777777" w:rsidR="006F1D00" w:rsidRDefault="006F1D00" w:rsidP="00912F5E">
            <w:pPr>
              <w:rPr>
                <w:lang w:eastAsia="en-US"/>
              </w:rPr>
            </w:pPr>
            <w:r>
              <w:rPr>
                <w:lang w:eastAsia="en-US"/>
              </w:rPr>
              <w:t>Podmínky pro optimální fungování předškolního zařízení.</w:t>
            </w:r>
          </w:p>
          <w:p w14:paraId="705E893B" w14:textId="77777777" w:rsidR="006F1D00" w:rsidRDefault="006F1D00" w:rsidP="00912F5E">
            <w:pPr>
              <w:rPr>
                <w:lang w:eastAsia="en-US"/>
              </w:rPr>
            </w:pPr>
            <w:r>
              <w:rPr>
                <w:lang w:eastAsia="en-US"/>
              </w:rPr>
              <w:t>Možnosti spolupráce mezi jednotlivými institucemi předškolního vzdělávání.</w:t>
            </w:r>
          </w:p>
          <w:p w14:paraId="75C384A8" w14:textId="77777777" w:rsidR="006F1D00" w:rsidRPr="00EC5201" w:rsidRDefault="006F1D00" w:rsidP="00912F5E">
            <w:pPr>
              <w:rPr>
                <w:lang w:eastAsia="en-US"/>
              </w:rPr>
            </w:pPr>
            <w:r w:rsidRPr="00EC5201">
              <w:rPr>
                <w:lang w:eastAsia="en-US"/>
              </w:rPr>
              <w:t xml:space="preserve">Spolupráce v rámci </w:t>
            </w:r>
            <w:r>
              <w:rPr>
                <w:lang w:eastAsia="en-US"/>
              </w:rPr>
              <w:t>předškolního zařízení (</w:t>
            </w:r>
            <w:r w:rsidRPr="00EC5201">
              <w:rPr>
                <w:lang w:eastAsia="en-US"/>
              </w:rPr>
              <w:t>rada školské právnické osoby, pedagogická</w:t>
            </w:r>
            <w:r>
              <w:rPr>
                <w:lang w:eastAsia="en-US"/>
              </w:rPr>
              <w:t xml:space="preserve"> rada</w:t>
            </w:r>
            <w:r w:rsidRPr="00EC5201">
              <w:rPr>
                <w:lang w:eastAsia="en-US"/>
              </w:rPr>
              <w:t>, rada rodičů apod.)</w:t>
            </w:r>
          </w:p>
          <w:p w14:paraId="68C51458" w14:textId="77777777" w:rsidR="006F1D00" w:rsidRDefault="006F1D00" w:rsidP="00912F5E">
            <w:pPr>
              <w:rPr>
                <w:lang w:eastAsia="en-US"/>
              </w:rPr>
            </w:pPr>
            <w:r w:rsidRPr="00EC5201">
              <w:rPr>
                <w:lang w:eastAsia="en-US"/>
              </w:rPr>
              <w:t>Úzká kooperace na úrovni předškolní zařízení – zřizovatel.</w:t>
            </w:r>
          </w:p>
          <w:p w14:paraId="6BAA62C9" w14:textId="77777777" w:rsidR="006F1D00" w:rsidRPr="00EC5201" w:rsidRDefault="006F1D00" w:rsidP="00912F5E">
            <w:pPr>
              <w:rPr>
                <w:lang w:eastAsia="en-US"/>
              </w:rPr>
            </w:pPr>
            <w:r>
              <w:rPr>
                <w:lang w:eastAsia="en-US"/>
              </w:rPr>
              <w:t>Specifika spolupráce jednotlivých institucí předškolního vzdělávání s rodiči dětí.</w:t>
            </w:r>
          </w:p>
          <w:p w14:paraId="029CABAA" w14:textId="77777777" w:rsidR="006F1D00" w:rsidRPr="00EC5201" w:rsidRDefault="006F1D00" w:rsidP="00912F5E">
            <w:pPr>
              <w:rPr>
                <w:lang w:eastAsia="en-US"/>
              </w:rPr>
            </w:pPr>
            <w:r w:rsidRPr="00EC5201">
              <w:rPr>
                <w:lang w:eastAsia="en-US"/>
              </w:rPr>
              <w:t xml:space="preserve">Spolupráce na úrovni předškolní zařízení – </w:t>
            </w:r>
            <w:r>
              <w:rPr>
                <w:lang w:eastAsia="en-US"/>
              </w:rPr>
              <w:t>základní škola</w:t>
            </w:r>
            <w:r w:rsidRPr="00EC5201">
              <w:rPr>
                <w:lang w:eastAsia="en-US"/>
              </w:rPr>
              <w:t>.</w:t>
            </w:r>
          </w:p>
          <w:p w14:paraId="4F7248F0" w14:textId="77777777" w:rsidR="006F1D00" w:rsidRDefault="006F1D00" w:rsidP="00912F5E">
            <w:pPr>
              <w:rPr>
                <w:lang w:eastAsia="en-US"/>
              </w:rPr>
            </w:pPr>
            <w:r>
              <w:t>Spolupráce na úrovni předškolní zařízení - odborná</w:t>
            </w:r>
            <w:r w:rsidRPr="00EC5201">
              <w:t xml:space="preserve"> poradensk</w:t>
            </w:r>
            <w:r>
              <w:t>á</w:t>
            </w:r>
            <w:r w:rsidRPr="00EC5201">
              <w:t xml:space="preserve"> instituc</w:t>
            </w:r>
            <w:r>
              <w:t>e.</w:t>
            </w:r>
          </w:p>
          <w:p w14:paraId="6E64F129" w14:textId="77777777" w:rsidR="006F1D00" w:rsidRPr="00EC5201" w:rsidRDefault="006F1D00" w:rsidP="00912F5E">
            <w:pPr>
              <w:rPr>
                <w:lang w:eastAsia="en-US"/>
              </w:rPr>
            </w:pPr>
            <w:r w:rsidRPr="00EC5201">
              <w:rPr>
                <w:lang w:eastAsia="en-US"/>
              </w:rPr>
              <w:t>Spolupráce na úrovni předškolní zařízení – pediatr.</w:t>
            </w:r>
          </w:p>
          <w:p w14:paraId="318497CC" w14:textId="77777777" w:rsidR="006F1D00" w:rsidRDefault="006F1D00" w:rsidP="00912F5E">
            <w:pPr>
              <w:rPr>
                <w:lang w:eastAsia="en-US"/>
              </w:rPr>
            </w:pPr>
            <w:r>
              <w:rPr>
                <w:lang w:eastAsia="en-US"/>
              </w:rPr>
              <w:t>Spolupráce předškolního zařízení s jinými institucemi (ZUŠ, CVČ, DD, dom seniorů, muzea, kulturní a sportovní střediska, policie, fakulty připravující budoucí učitele apod.).</w:t>
            </w:r>
          </w:p>
          <w:p w14:paraId="46C04826" w14:textId="77777777" w:rsidR="004C3D4D" w:rsidRDefault="004C3D4D" w:rsidP="00D748F2">
            <w:pPr>
              <w:jc w:val="both"/>
              <w:rPr>
                <w:lang w:eastAsia="en-US"/>
              </w:rPr>
            </w:pPr>
          </w:p>
        </w:tc>
      </w:tr>
      <w:tr w:rsidR="006F1D00" w14:paraId="49C775FD" w14:textId="77777777" w:rsidTr="001C77E7">
        <w:trPr>
          <w:trHeight w:val="265"/>
          <w:jc w:val="center"/>
        </w:trPr>
        <w:tc>
          <w:tcPr>
            <w:tcW w:w="3652" w:type="dxa"/>
            <w:gridSpan w:val="2"/>
            <w:tcBorders>
              <w:top w:val="nil"/>
              <w:left w:val="single" w:sz="4" w:space="0" w:color="auto"/>
              <w:bottom w:val="single" w:sz="4" w:space="0" w:color="auto"/>
              <w:right w:val="single" w:sz="4" w:space="0" w:color="auto"/>
            </w:tcBorders>
            <w:shd w:val="clear" w:color="auto" w:fill="F7CAAC"/>
            <w:hideMark/>
          </w:tcPr>
          <w:p w14:paraId="69E146EA" w14:textId="77777777" w:rsidR="006F1D00" w:rsidRDefault="006F1D00" w:rsidP="004879DB">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026A7998" w14:textId="77777777" w:rsidR="006F1D00" w:rsidRDefault="006F1D00" w:rsidP="004879DB">
            <w:pPr>
              <w:spacing w:line="276" w:lineRule="auto"/>
              <w:jc w:val="both"/>
              <w:rPr>
                <w:lang w:eastAsia="en-US"/>
              </w:rPr>
            </w:pPr>
          </w:p>
        </w:tc>
      </w:tr>
      <w:tr w:rsidR="006F1D00" w14:paraId="2FEFF6FD" w14:textId="77777777" w:rsidTr="001C77E7">
        <w:trPr>
          <w:trHeight w:val="1497"/>
          <w:jc w:val="center"/>
        </w:trPr>
        <w:tc>
          <w:tcPr>
            <w:tcW w:w="9854" w:type="dxa"/>
            <w:gridSpan w:val="8"/>
            <w:tcBorders>
              <w:top w:val="nil"/>
              <w:left w:val="single" w:sz="4" w:space="0" w:color="auto"/>
              <w:bottom w:val="single" w:sz="4" w:space="0" w:color="auto"/>
              <w:right w:val="single" w:sz="4" w:space="0" w:color="auto"/>
            </w:tcBorders>
          </w:tcPr>
          <w:p w14:paraId="0406467B" w14:textId="77777777" w:rsidR="006F1D00" w:rsidRPr="00A13E05" w:rsidRDefault="006F1D00" w:rsidP="004879DB">
            <w:pPr>
              <w:autoSpaceDE w:val="0"/>
              <w:autoSpaceDN w:val="0"/>
              <w:adjustRightInd w:val="0"/>
              <w:jc w:val="both"/>
              <w:rPr>
                <w:b/>
                <w:noProof/>
              </w:rPr>
            </w:pPr>
            <w:r w:rsidRPr="00A13E05">
              <w:rPr>
                <w:b/>
                <w:noProof/>
              </w:rPr>
              <w:t>Povinná literatura</w:t>
            </w:r>
          </w:p>
          <w:p w14:paraId="7FCA7F72" w14:textId="77777777" w:rsidR="006F1D00" w:rsidRPr="00A13E05" w:rsidRDefault="006F1D00" w:rsidP="00912F5E">
            <w:pPr>
              <w:autoSpaceDE w:val="0"/>
              <w:autoSpaceDN w:val="0"/>
              <w:adjustRightInd w:val="0"/>
              <w:rPr>
                <w:noProof/>
              </w:rPr>
            </w:pPr>
            <w:r w:rsidRPr="00A13E05">
              <w:rPr>
                <w:noProof/>
              </w:rPr>
              <w:t xml:space="preserve">Lipnická, M. (2017). </w:t>
            </w:r>
            <w:r w:rsidRPr="00A13E05">
              <w:rPr>
                <w:i/>
                <w:noProof/>
              </w:rPr>
              <w:t>Poradenská činnost učitele v mateřské škole.</w:t>
            </w:r>
            <w:r w:rsidRPr="00A13E05">
              <w:rPr>
                <w:noProof/>
              </w:rPr>
              <w:t xml:space="preserve"> Praha: Portál.</w:t>
            </w:r>
          </w:p>
          <w:p w14:paraId="16884369" w14:textId="77777777" w:rsidR="006F1D00" w:rsidRPr="00A13E05" w:rsidRDefault="006F1D00" w:rsidP="00912F5E">
            <w:pPr>
              <w:autoSpaceDE w:val="0"/>
              <w:autoSpaceDN w:val="0"/>
              <w:adjustRightInd w:val="0"/>
              <w:rPr>
                <w:noProof/>
              </w:rPr>
            </w:pPr>
            <w:r w:rsidRPr="00A13E05">
              <w:rPr>
                <w:noProof/>
              </w:rPr>
              <w:t xml:space="preserve">Majerčíková, J., </w:t>
            </w:r>
            <w:r w:rsidRPr="00A13E05">
              <w:rPr>
                <w:noProof/>
                <w:shd w:val="clear" w:color="auto" w:fill="FFFFFF"/>
              </w:rPr>
              <w:t>&amp;</w:t>
            </w:r>
            <w:r w:rsidR="00026083">
              <w:rPr>
                <w:noProof/>
                <w:shd w:val="clear" w:color="auto" w:fill="FFFFFF"/>
              </w:rPr>
              <w:t xml:space="preserve"> </w:t>
            </w:r>
            <w:r w:rsidRPr="00A13E05">
              <w:rPr>
                <w:noProof/>
              </w:rPr>
              <w:t xml:space="preserve">Rebendová, A. (2016). </w:t>
            </w:r>
            <w:r w:rsidRPr="00A13E05">
              <w:rPr>
                <w:i/>
                <w:noProof/>
              </w:rPr>
              <w:t>Mateřská škola ve světě univerzity</w:t>
            </w:r>
            <w:r w:rsidRPr="00A13E05">
              <w:rPr>
                <w:noProof/>
              </w:rPr>
              <w:t xml:space="preserve">. Zlín: UTB ve Zlíně. </w:t>
            </w:r>
          </w:p>
          <w:p w14:paraId="048EC487" w14:textId="77777777" w:rsidR="006F1D00" w:rsidRPr="00A13E05" w:rsidRDefault="006F1D00" w:rsidP="00912F5E">
            <w:pPr>
              <w:pStyle w:val="Default"/>
              <w:rPr>
                <w:noProof/>
                <w:sz w:val="20"/>
                <w:szCs w:val="20"/>
              </w:rPr>
            </w:pPr>
            <w:r w:rsidRPr="00A13E05">
              <w:rPr>
                <w:noProof/>
                <w:sz w:val="20"/>
                <w:szCs w:val="20"/>
              </w:rPr>
              <w:t xml:space="preserve">Majerčíková, J. (2017). Odklady povinné školní docházky v perpektivě učitelek mateřských škol. </w:t>
            </w:r>
            <w:r w:rsidRPr="00A13E05">
              <w:rPr>
                <w:i/>
                <w:noProof/>
                <w:sz w:val="20"/>
                <w:szCs w:val="20"/>
              </w:rPr>
              <w:t>Orbis Scholae</w:t>
            </w:r>
            <w:r w:rsidRPr="00A13E05">
              <w:rPr>
                <w:noProof/>
                <w:sz w:val="20"/>
                <w:szCs w:val="20"/>
              </w:rPr>
              <w:t xml:space="preserve">, v tisku. </w:t>
            </w:r>
          </w:p>
          <w:p w14:paraId="7416170D" w14:textId="77777777" w:rsidR="006F1D00" w:rsidRDefault="006F1D00" w:rsidP="00912F5E">
            <w:pPr>
              <w:autoSpaceDE w:val="0"/>
              <w:autoSpaceDN w:val="0"/>
              <w:adjustRightInd w:val="0"/>
            </w:pPr>
            <w:r w:rsidRPr="00A13E05">
              <w:t xml:space="preserve">Průcha, J. et al. (2016). </w:t>
            </w:r>
            <w:r w:rsidRPr="00A13E05">
              <w:rPr>
                <w:i/>
              </w:rPr>
              <w:t>Předškolní dítě a svět vzdělávání. Přehled teorie, praxe a výzkumných poznatků.</w:t>
            </w:r>
            <w:r w:rsidRPr="00A13E05">
              <w:t xml:space="preserve"> Praha: Wolters </w:t>
            </w:r>
            <w:r w:rsidRPr="00716BA6">
              <w:t>Kluwer ČR.</w:t>
            </w:r>
          </w:p>
          <w:p w14:paraId="0E7F4DC7" w14:textId="77777777" w:rsidR="009E6E7D" w:rsidRPr="00716BA6" w:rsidRDefault="009E6E7D" w:rsidP="00D748F2">
            <w:pPr>
              <w:autoSpaceDE w:val="0"/>
              <w:autoSpaceDN w:val="0"/>
              <w:adjustRightInd w:val="0"/>
              <w:jc w:val="both"/>
            </w:pPr>
          </w:p>
          <w:p w14:paraId="44D78F1A" w14:textId="77777777" w:rsidR="006F1D00" w:rsidRPr="00716BA6" w:rsidRDefault="006F1D00" w:rsidP="004879DB">
            <w:pPr>
              <w:jc w:val="both"/>
              <w:rPr>
                <w:b/>
              </w:rPr>
            </w:pPr>
            <w:r w:rsidRPr="00716BA6">
              <w:rPr>
                <w:b/>
              </w:rPr>
              <w:t>Doporučená literatura</w:t>
            </w:r>
          </w:p>
          <w:p w14:paraId="1C99C10C" w14:textId="77777777" w:rsidR="006F1D00" w:rsidRPr="00716BA6" w:rsidRDefault="006F1D00" w:rsidP="00912F5E">
            <w:pPr>
              <w:pStyle w:val="Default"/>
              <w:rPr>
                <w:noProof/>
                <w:sz w:val="20"/>
                <w:szCs w:val="20"/>
              </w:rPr>
            </w:pPr>
            <w:r w:rsidRPr="00716BA6">
              <w:rPr>
                <w:noProof/>
                <w:sz w:val="20"/>
                <w:szCs w:val="20"/>
              </w:rPr>
              <w:t xml:space="preserve">Majerčíková, J., Kasáčová, B., </w:t>
            </w:r>
            <w:r w:rsidRPr="00716BA6">
              <w:rPr>
                <w:noProof/>
                <w:sz w:val="20"/>
                <w:szCs w:val="20"/>
                <w:shd w:val="clear" w:color="auto" w:fill="FFFFFF"/>
              </w:rPr>
              <w:t>&amp;</w:t>
            </w:r>
            <w:r w:rsidR="007336C7">
              <w:rPr>
                <w:noProof/>
                <w:sz w:val="20"/>
                <w:szCs w:val="20"/>
                <w:shd w:val="clear" w:color="auto" w:fill="FFFFFF"/>
              </w:rPr>
              <w:t xml:space="preserve"> </w:t>
            </w:r>
            <w:r w:rsidRPr="00716BA6">
              <w:rPr>
                <w:noProof/>
                <w:sz w:val="20"/>
                <w:szCs w:val="20"/>
              </w:rPr>
              <w:t xml:space="preserve">Kočvarová, I. (2015). </w:t>
            </w:r>
            <w:r w:rsidRPr="00716BA6">
              <w:rPr>
                <w:i/>
                <w:noProof/>
                <w:sz w:val="20"/>
                <w:szCs w:val="20"/>
              </w:rPr>
              <w:t>Předškolní edukace a dítě: výzvy pro pedagogickou teorii a výzkum</w:t>
            </w:r>
            <w:r w:rsidRPr="00716BA6">
              <w:rPr>
                <w:noProof/>
                <w:sz w:val="20"/>
                <w:szCs w:val="20"/>
              </w:rPr>
              <w:t>. Zlín: UTB ve Zlíně.</w:t>
            </w:r>
          </w:p>
          <w:p w14:paraId="518FB2B7" w14:textId="77777777" w:rsidR="006F1D00" w:rsidRPr="00716BA6" w:rsidRDefault="006F1D00" w:rsidP="00912F5E">
            <w:r w:rsidRPr="00716BA6">
              <w:t xml:space="preserve">Pol, M. (2007). </w:t>
            </w:r>
            <w:r w:rsidRPr="00716BA6">
              <w:rPr>
                <w:i/>
              </w:rPr>
              <w:t>Škola v proměnách</w:t>
            </w:r>
            <w:r w:rsidRPr="00716BA6">
              <w:t>. Brno: MU.</w:t>
            </w:r>
          </w:p>
          <w:p w14:paraId="10C7E9A7" w14:textId="77777777" w:rsidR="006F1D00" w:rsidRDefault="006F1D00" w:rsidP="00912F5E">
            <w:pPr>
              <w:pStyle w:val="Default"/>
              <w:rPr>
                <w:bCs/>
                <w:kern w:val="36"/>
                <w:sz w:val="20"/>
                <w:szCs w:val="20"/>
              </w:rPr>
            </w:pPr>
            <w:r w:rsidRPr="00716BA6">
              <w:rPr>
                <w:noProof/>
                <w:sz w:val="20"/>
                <w:szCs w:val="20"/>
              </w:rPr>
              <w:t>Vágnerová</w:t>
            </w:r>
            <w:r w:rsidRPr="00A13E05">
              <w:rPr>
                <w:noProof/>
                <w:sz w:val="20"/>
                <w:szCs w:val="20"/>
              </w:rPr>
              <w:t xml:space="preserve">, M. (2005). </w:t>
            </w:r>
            <w:r w:rsidRPr="00A13E05">
              <w:rPr>
                <w:bCs/>
                <w:i/>
                <w:kern w:val="36"/>
                <w:sz w:val="20"/>
                <w:szCs w:val="20"/>
              </w:rPr>
              <w:t>Školní poradenská psychologie pro pedagogy</w:t>
            </w:r>
            <w:r w:rsidRPr="00A13E05">
              <w:rPr>
                <w:bCs/>
                <w:kern w:val="36"/>
                <w:sz w:val="20"/>
                <w:szCs w:val="20"/>
              </w:rPr>
              <w:t>.</w:t>
            </w:r>
            <w:r>
              <w:rPr>
                <w:bCs/>
                <w:kern w:val="36"/>
                <w:sz w:val="20"/>
                <w:szCs w:val="20"/>
              </w:rPr>
              <w:t xml:space="preserve"> Praha: Karolinum.</w:t>
            </w:r>
          </w:p>
          <w:p w14:paraId="605B76F8" w14:textId="77777777" w:rsidR="004C3D4D" w:rsidRPr="00A13E05" w:rsidRDefault="004C3D4D" w:rsidP="00D748F2">
            <w:pPr>
              <w:pStyle w:val="Default"/>
              <w:jc w:val="both"/>
              <w:rPr>
                <w:noProof/>
                <w:sz w:val="20"/>
              </w:rPr>
            </w:pPr>
          </w:p>
        </w:tc>
      </w:tr>
      <w:tr w:rsidR="006F1D00" w14:paraId="5A959FCD" w14:textId="77777777" w:rsidTr="001C77E7">
        <w:trPr>
          <w:jc w:val="center"/>
        </w:trPr>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23E31B28" w14:textId="77777777" w:rsidR="006F1D00" w:rsidRPr="00A13E05" w:rsidRDefault="006F1D00" w:rsidP="004879DB">
            <w:pPr>
              <w:spacing w:line="276" w:lineRule="auto"/>
              <w:jc w:val="center"/>
              <w:rPr>
                <w:b/>
                <w:lang w:eastAsia="en-US"/>
              </w:rPr>
            </w:pPr>
            <w:r w:rsidRPr="00A13E05">
              <w:rPr>
                <w:b/>
                <w:lang w:eastAsia="en-US"/>
              </w:rPr>
              <w:t>Informace ke kombinované nebo distanční formě</w:t>
            </w:r>
          </w:p>
        </w:tc>
      </w:tr>
      <w:tr w:rsidR="006F1D00" w14:paraId="30C433FD" w14:textId="77777777" w:rsidTr="001C77E7">
        <w:trPr>
          <w:jc w:val="center"/>
        </w:trPr>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920663F" w14:textId="77777777" w:rsidR="006F1D00" w:rsidRDefault="006F1D00" w:rsidP="004879DB">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2AFF5282" w14:textId="77777777" w:rsidR="006F1D00" w:rsidRDefault="006F1D00" w:rsidP="004879DB">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00D13FA" w14:textId="77777777" w:rsidR="006F1D00" w:rsidRDefault="006F1D00" w:rsidP="004879DB">
            <w:pPr>
              <w:spacing w:line="276" w:lineRule="auto"/>
              <w:jc w:val="both"/>
              <w:rPr>
                <w:b/>
                <w:lang w:eastAsia="en-US"/>
              </w:rPr>
            </w:pPr>
            <w:r>
              <w:rPr>
                <w:b/>
                <w:lang w:eastAsia="en-US"/>
              </w:rPr>
              <w:t xml:space="preserve">hodin </w:t>
            </w:r>
          </w:p>
        </w:tc>
      </w:tr>
      <w:tr w:rsidR="006F1D00" w14:paraId="3598C0EC" w14:textId="77777777" w:rsidTr="001C77E7">
        <w:trPr>
          <w:jc w:val="center"/>
        </w:trPr>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20B4667" w14:textId="77777777" w:rsidR="006F1D00" w:rsidRDefault="006F1D00" w:rsidP="004879DB">
            <w:pPr>
              <w:spacing w:line="276" w:lineRule="auto"/>
              <w:jc w:val="both"/>
              <w:rPr>
                <w:b/>
                <w:lang w:eastAsia="en-US"/>
              </w:rPr>
            </w:pPr>
            <w:r>
              <w:rPr>
                <w:b/>
                <w:lang w:eastAsia="en-US"/>
              </w:rPr>
              <w:t>Informace o způsobu kontaktu s</w:t>
            </w:r>
            <w:r w:rsidR="00912F5E">
              <w:rPr>
                <w:b/>
                <w:lang w:eastAsia="en-US"/>
              </w:rPr>
              <w:t> </w:t>
            </w:r>
            <w:r>
              <w:rPr>
                <w:b/>
                <w:lang w:eastAsia="en-US"/>
              </w:rPr>
              <w:t>vyučujícím</w:t>
            </w:r>
          </w:p>
        </w:tc>
      </w:tr>
      <w:tr w:rsidR="006F1D00" w14:paraId="3FC18597" w14:textId="77777777" w:rsidTr="00AD0046">
        <w:trPr>
          <w:trHeight w:val="209"/>
          <w:jc w:val="center"/>
        </w:trPr>
        <w:tc>
          <w:tcPr>
            <w:tcW w:w="9854" w:type="dxa"/>
            <w:gridSpan w:val="8"/>
            <w:tcBorders>
              <w:top w:val="single" w:sz="4" w:space="0" w:color="auto"/>
              <w:left w:val="single" w:sz="4" w:space="0" w:color="auto"/>
              <w:bottom w:val="single" w:sz="4" w:space="0" w:color="auto"/>
              <w:right w:val="single" w:sz="4" w:space="0" w:color="auto"/>
            </w:tcBorders>
          </w:tcPr>
          <w:p w14:paraId="402DFFF7" w14:textId="77777777" w:rsidR="006F1D00" w:rsidRDefault="006F1D00" w:rsidP="004879DB">
            <w:pPr>
              <w:spacing w:line="276" w:lineRule="auto"/>
              <w:jc w:val="both"/>
              <w:rPr>
                <w:lang w:eastAsia="en-US"/>
              </w:rPr>
            </w:pPr>
          </w:p>
        </w:tc>
      </w:tr>
    </w:tbl>
    <w:p w14:paraId="7E2ECA0B" w14:textId="77777777" w:rsidR="009C1422" w:rsidRDefault="009C1422">
      <w:pPr>
        <w:rPr>
          <w:b/>
          <w:sz w:val="28"/>
        </w:rPr>
      </w:pPr>
    </w:p>
    <w:p w14:paraId="640A002E" w14:textId="77777777" w:rsidR="009C1422" w:rsidRDefault="009C1422">
      <w:pPr>
        <w:rPr>
          <w:b/>
          <w:sz w:val="28"/>
        </w:rPr>
      </w:pPr>
      <w:r>
        <w:rPr>
          <w:b/>
          <w:sz w:val="28"/>
        </w:rP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141"/>
        <w:gridCol w:w="748"/>
        <w:gridCol w:w="816"/>
        <w:gridCol w:w="2156"/>
        <w:gridCol w:w="539"/>
        <w:gridCol w:w="668"/>
      </w:tblGrid>
      <w:tr w:rsidR="009C1422" w14:paraId="4F61619E" w14:textId="77777777" w:rsidTr="009C1422">
        <w:trPr>
          <w:jc w:val="center"/>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6EB5CC09" w14:textId="77777777" w:rsidR="009C1422" w:rsidRDefault="009C1422" w:rsidP="009C1422">
            <w:pPr>
              <w:spacing w:line="276" w:lineRule="auto"/>
              <w:jc w:val="both"/>
              <w:rPr>
                <w:b/>
                <w:sz w:val="28"/>
                <w:lang w:eastAsia="en-US"/>
              </w:rPr>
            </w:pPr>
            <w:r>
              <w:br w:type="page"/>
            </w:r>
            <w:r>
              <w:rPr>
                <w:b/>
                <w:sz w:val="28"/>
                <w:lang w:eastAsia="en-US"/>
              </w:rPr>
              <w:t>B-III – Charakteristika studijního předmětu</w:t>
            </w:r>
          </w:p>
        </w:tc>
      </w:tr>
      <w:tr w:rsidR="009C1422" w14:paraId="7823DD02" w14:textId="77777777" w:rsidTr="009C1422">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5EAB70C" w14:textId="77777777" w:rsidR="009C1422" w:rsidRDefault="009C1422" w:rsidP="009C1422">
            <w:pPr>
              <w:spacing w:line="276" w:lineRule="auto"/>
              <w:jc w:val="both"/>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14:paraId="787D4097" w14:textId="77777777" w:rsidR="009C1422" w:rsidRDefault="00562BCD" w:rsidP="009C1422">
            <w:pPr>
              <w:rPr>
                <w:lang w:eastAsia="en-US"/>
              </w:rPr>
            </w:pPr>
            <w:r>
              <w:t>Podnikání a řízení organizací</w:t>
            </w:r>
          </w:p>
        </w:tc>
      </w:tr>
      <w:tr w:rsidR="009C1422" w14:paraId="7B675E83" w14:textId="77777777" w:rsidTr="009C142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2E2952F" w14:textId="77777777" w:rsidR="009C1422" w:rsidRDefault="009C1422" w:rsidP="009C1422">
            <w:pPr>
              <w:spacing w:line="276" w:lineRule="auto"/>
              <w:jc w:val="both"/>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14:paraId="1981DE81" w14:textId="77777777" w:rsidR="009C1422" w:rsidRDefault="009C1422" w:rsidP="009C1422">
            <w:pPr>
              <w:spacing w:line="276" w:lineRule="auto"/>
              <w:jc w:val="both"/>
              <w:rPr>
                <w:lang w:eastAsia="en-US"/>
              </w:rPr>
            </w:pPr>
            <w:r>
              <w:rPr>
                <w:lang w:eastAsia="en-US"/>
              </w:rPr>
              <w:t>povinně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641B7B5" w14:textId="77777777" w:rsidR="009C1422" w:rsidRDefault="009C1422" w:rsidP="009C1422">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4231611D" w14:textId="77777777" w:rsidR="009C1422" w:rsidRDefault="009C1422" w:rsidP="009C1422">
            <w:pPr>
              <w:spacing w:line="276" w:lineRule="auto"/>
              <w:jc w:val="both"/>
              <w:rPr>
                <w:lang w:eastAsia="en-US"/>
              </w:rPr>
            </w:pPr>
            <w:r>
              <w:rPr>
                <w:lang w:eastAsia="en-US"/>
              </w:rPr>
              <w:t>2/LS</w:t>
            </w:r>
          </w:p>
        </w:tc>
      </w:tr>
      <w:tr w:rsidR="009C1422" w14:paraId="32B0A161" w14:textId="77777777" w:rsidTr="009C142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7A1C4A5" w14:textId="77777777" w:rsidR="009C1422" w:rsidRDefault="009C1422" w:rsidP="009C1422">
            <w:pPr>
              <w:spacing w:line="276" w:lineRule="auto"/>
              <w:jc w:val="both"/>
              <w:rPr>
                <w:b/>
                <w:lang w:eastAsia="en-US"/>
              </w:rPr>
            </w:pPr>
            <w:r>
              <w:rPr>
                <w:b/>
                <w:lang w:eastAsia="en-US"/>
              </w:rPr>
              <w:t>Rozsah studijního předmětu</w:t>
            </w:r>
          </w:p>
        </w:tc>
        <w:tc>
          <w:tcPr>
            <w:tcW w:w="1842" w:type="dxa"/>
            <w:gridSpan w:val="3"/>
            <w:tcBorders>
              <w:top w:val="single" w:sz="4" w:space="0" w:color="auto"/>
              <w:left w:val="single" w:sz="4" w:space="0" w:color="auto"/>
              <w:bottom w:val="single" w:sz="4" w:space="0" w:color="auto"/>
              <w:right w:val="single" w:sz="4" w:space="0" w:color="auto"/>
            </w:tcBorders>
            <w:hideMark/>
          </w:tcPr>
          <w:p w14:paraId="2401CDED" w14:textId="77777777" w:rsidR="009C1422" w:rsidRDefault="009C1422" w:rsidP="009C1422">
            <w:pPr>
              <w:spacing w:line="276" w:lineRule="auto"/>
              <w:rPr>
                <w:lang w:eastAsia="en-US"/>
              </w:rPr>
            </w:pPr>
            <w:r>
              <w:rPr>
                <w:lang w:eastAsia="en-US"/>
              </w:rPr>
              <w:t>14s+14c</w:t>
            </w:r>
          </w:p>
        </w:tc>
        <w:tc>
          <w:tcPr>
            <w:tcW w:w="748" w:type="dxa"/>
            <w:tcBorders>
              <w:top w:val="single" w:sz="4" w:space="0" w:color="auto"/>
              <w:left w:val="single" w:sz="4" w:space="0" w:color="auto"/>
              <w:bottom w:val="single" w:sz="4" w:space="0" w:color="auto"/>
              <w:right w:val="single" w:sz="4" w:space="0" w:color="auto"/>
            </w:tcBorders>
            <w:shd w:val="clear" w:color="auto" w:fill="F7CAAC"/>
            <w:hideMark/>
          </w:tcPr>
          <w:p w14:paraId="7445CAB8" w14:textId="77777777" w:rsidR="009C1422" w:rsidRDefault="009C1422" w:rsidP="009C1422">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47EFBF1" w14:textId="77777777" w:rsidR="009C1422" w:rsidRDefault="009C1422" w:rsidP="009C1422">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6941336" w14:textId="77777777" w:rsidR="009C1422" w:rsidRDefault="009C1422" w:rsidP="009C1422">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79B1BD1B" w14:textId="77777777" w:rsidR="009C1422" w:rsidRDefault="009C1422" w:rsidP="009C1422">
            <w:pPr>
              <w:spacing w:line="276" w:lineRule="auto"/>
              <w:jc w:val="both"/>
              <w:rPr>
                <w:lang w:eastAsia="en-US"/>
              </w:rPr>
            </w:pPr>
            <w:r>
              <w:rPr>
                <w:lang w:eastAsia="en-US"/>
              </w:rPr>
              <w:t>2</w:t>
            </w:r>
          </w:p>
        </w:tc>
      </w:tr>
      <w:tr w:rsidR="009C1422" w14:paraId="44B0716D" w14:textId="77777777" w:rsidTr="009C142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D2BE7B8" w14:textId="77777777" w:rsidR="009C1422" w:rsidRDefault="009C1422" w:rsidP="009C1422">
            <w:pPr>
              <w:spacing w:line="276" w:lineRule="auto"/>
              <w:jc w:val="both"/>
              <w:rPr>
                <w:b/>
                <w:sz w:val="22"/>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14:paraId="586563BF" w14:textId="77777777" w:rsidR="009C1422" w:rsidRDefault="009C1422" w:rsidP="009C1422">
            <w:pPr>
              <w:spacing w:line="276" w:lineRule="auto"/>
              <w:jc w:val="both"/>
              <w:rPr>
                <w:lang w:eastAsia="en-US"/>
              </w:rPr>
            </w:pPr>
          </w:p>
        </w:tc>
      </w:tr>
      <w:tr w:rsidR="009C1422" w14:paraId="0EEEA148" w14:textId="77777777" w:rsidTr="009C142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FFC30AC" w14:textId="77777777" w:rsidR="009C1422" w:rsidRDefault="009C1422" w:rsidP="009C1422">
            <w:pPr>
              <w:spacing w:line="276" w:lineRule="auto"/>
              <w:jc w:val="both"/>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14:paraId="48E41AAA" w14:textId="77777777" w:rsidR="009C1422" w:rsidRDefault="009C1422" w:rsidP="009C1422">
            <w:pPr>
              <w:spacing w:line="27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1DFBFF9" w14:textId="77777777" w:rsidR="009C1422" w:rsidRDefault="009C1422" w:rsidP="009C1422">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FD4B9F4" w14:textId="77777777" w:rsidR="009C1422" w:rsidRDefault="009C1422" w:rsidP="00AD18D9">
            <w:pPr>
              <w:jc w:val="both"/>
              <w:rPr>
                <w:lang w:eastAsia="en-US"/>
              </w:rPr>
            </w:pPr>
            <w:r>
              <w:rPr>
                <w:lang w:eastAsia="en-US"/>
              </w:rPr>
              <w:t>seminář, cvičení</w:t>
            </w:r>
          </w:p>
        </w:tc>
      </w:tr>
      <w:tr w:rsidR="009C1422" w14:paraId="12F6F5F2" w14:textId="77777777" w:rsidTr="009C142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3AE0040" w14:textId="77777777" w:rsidR="009C1422" w:rsidRDefault="009C1422" w:rsidP="009C1422">
            <w:pPr>
              <w:spacing w:line="276" w:lineRule="auto"/>
              <w:jc w:val="both"/>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tcPr>
          <w:p w14:paraId="754C80D2" w14:textId="77777777" w:rsidR="009C1422" w:rsidRDefault="009E6E7D" w:rsidP="00AD18D9">
            <w:pPr>
              <w:jc w:val="both"/>
              <w:rPr>
                <w:lang w:eastAsia="en-US"/>
              </w:rPr>
            </w:pPr>
            <w:r>
              <w:t>Písemná forma; vypracování podnikatelského plánu</w:t>
            </w:r>
            <w:r w:rsidR="00912F5E">
              <w:t>.</w:t>
            </w:r>
          </w:p>
        </w:tc>
      </w:tr>
      <w:tr w:rsidR="009C1422" w14:paraId="45DD7D64" w14:textId="77777777" w:rsidTr="0079737F">
        <w:trPr>
          <w:trHeight w:val="156"/>
          <w:jc w:val="center"/>
        </w:trPr>
        <w:tc>
          <w:tcPr>
            <w:tcW w:w="9855" w:type="dxa"/>
            <w:gridSpan w:val="9"/>
            <w:tcBorders>
              <w:top w:val="nil"/>
              <w:left w:val="single" w:sz="4" w:space="0" w:color="auto"/>
              <w:bottom w:val="single" w:sz="4" w:space="0" w:color="auto"/>
              <w:right w:val="single" w:sz="4" w:space="0" w:color="auto"/>
            </w:tcBorders>
          </w:tcPr>
          <w:p w14:paraId="27460FEB" w14:textId="77777777" w:rsidR="009C1422" w:rsidRDefault="009C1422" w:rsidP="00AD18D9">
            <w:pPr>
              <w:jc w:val="both"/>
              <w:rPr>
                <w:lang w:eastAsia="en-US"/>
              </w:rPr>
            </w:pPr>
          </w:p>
        </w:tc>
      </w:tr>
      <w:tr w:rsidR="009C1422" w14:paraId="172C7E35" w14:textId="77777777" w:rsidTr="009C1422">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5D20490E" w14:textId="77777777" w:rsidR="009C1422" w:rsidRDefault="009C1422" w:rsidP="009C1422">
            <w:pPr>
              <w:spacing w:line="276" w:lineRule="auto"/>
              <w:jc w:val="both"/>
              <w:rPr>
                <w:b/>
                <w:lang w:eastAsia="en-US"/>
              </w:rPr>
            </w:pPr>
            <w:r>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14:paraId="3A9F9539" w14:textId="77777777" w:rsidR="009C1422" w:rsidRPr="00A12A3D" w:rsidRDefault="009C1422" w:rsidP="009C1422">
            <w:r>
              <w:t>Ing. Petr Novák, Ph.D.</w:t>
            </w:r>
          </w:p>
        </w:tc>
      </w:tr>
      <w:tr w:rsidR="009C1422" w14:paraId="718E8376" w14:textId="77777777" w:rsidTr="009C1422">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20F26A35" w14:textId="77777777" w:rsidR="009C1422" w:rsidRDefault="009C1422" w:rsidP="009C1422">
            <w:pPr>
              <w:spacing w:line="276" w:lineRule="auto"/>
              <w:jc w:val="both"/>
              <w:rPr>
                <w:b/>
                <w:lang w:eastAsia="en-US"/>
              </w:rPr>
            </w:pPr>
            <w:r>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14:paraId="0EE13A84" w14:textId="77777777" w:rsidR="009C1422" w:rsidRDefault="009C1422" w:rsidP="009C1422">
            <w:pPr>
              <w:spacing w:line="276" w:lineRule="auto"/>
              <w:jc w:val="both"/>
              <w:rPr>
                <w:lang w:eastAsia="en-US"/>
              </w:rPr>
            </w:pPr>
            <w:r>
              <w:rPr>
                <w:lang w:eastAsia="en-US"/>
              </w:rPr>
              <w:t>vede seminář, cvičící</w:t>
            </w:r>
          </w:p>
        </w:tc>
      </w:tr>
      <w:tr w:rsidR="009C1422" w14:paraId="6F7B23A6" w14:textId="77777777" w:rsidTr="009C142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35637D6" w14:textId="77777777" w:rsidR="009C1422" w:rsidRDefault="009C1422" w:rsidP="009C1422">
            <w:pPr>
              <w:spacing w:line="276" w:lineRule="auto"/>
              <w:jc w:val="both"/>
              <w:rPr>
                <w:b/>
                <w:lang w:eastAsia="en-US"/>
              </w:rPr>
            </w:pPr>
            <w:r>
              <w:rPr>
                <w:b/>
                <w:lang w:eastAsia="en-US"/>
              </w:rPr>
              <w:t>Vyučující</w:t>
            </w:r>
          </w:p>
        </w:tc>
        <w:tc>
          <w:tcPr>
            <w:tcW w:w="6769" w:type="dxa"/>
            <w:gridSpan w:val="8"/>
            <w:tcBorders>
              <w:top w:val="single" w:sz="4" w:space="0" w:color="auto"/>
              <w:left w:val="single" w:sz="4" w:space="0" w:color="auto"/>
              <w:bottom w:val="nil"/>
              <w:right w:val="single" w:sz="4" w:space="0" w:color="auto"/>
            </w:tcBorders>
            <w:hideMark/>
          </w:tcPr>
          <w:p w14:paraId="1DA8CADC" w14:textId="77777777" w:rsidR="009C1422" w:rsidRDefault="00607470" w:rsidP="00AD18D9">
            <w:r>
              <w:t>Ing. Petr Novák, Ph.D., 100%</w:t>
            </w:r>
          </w:p>
        </w:tc>
      </w:tr>
      <w:tr w:rsidR="009C1422" w14:paraId="23213990" w14:textId="77777777" w:rsidTr="009E6E7D">
        <w:trPr>
          <w:trHeight w:val="70"/>
          <w:jc w:val="center"/>
        </w:trPr>
        <w:tc>
          <w:tcPr>
            <w:tcW w:w="9855" w:type="dxa"/>
            <w:gridSpan w:val="9"/>
            <w:tcBorders>
              <w:top w:val="nil"/>
              <w:left w:val="single" w:sz="4" w:space="0" w:color="auto"/>
              <w:bottom w:val="single" w:sz="4" w:space="0" w:color="auto"/>
              <w:right w:val="single" w:sz="4" w:space="0" w:color="auto"/>
            </w:tcBorders>
          </w:tcPr>
          <w:p w14:paraId="62138D51" w14:textId="77777777" w:rsidR="009C1422" w:rsidRDefault="009C1422" w:rsidP="00AD18D9">
            <w:pPr>
              <w:jc w:val="both"/>
              <w:rPr>
                <w:lang w:eastAsia="en-US"/>
              </w:rPr>
            </w:pPr>
          </w:p>
        </w:tc>
      </w:tr>
      <w:tr w:rsidR="009C1422" w14:paraId="736233D9" w14:textId="77777777" w:rsidTr="009C1422">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CAA1AAF" w14:textId="77777777" w:rsidR="009C1422" w:rsidRDefault="009C1422" w:rsidP="009C1422">
            <w:pPr>
              <w:spacing w:line="27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14:paraId="34CE8F74" w14:textId="77777777" w:rsidR="009C1422" w:rsidRDefault="009C1422" w:rsidP="009C1422">
            <w:pPr>
              <w:spacing w:line="276" w:lineRule="auto"/>
              <w:jc w:val="both"/>
              <w:rPr>
                <w:lang w:eastAsia="en-US"/>
              </w:rPr>
            </w:pPr>
          </w:p>
        </w:tc>
      </w:tr>
      <w:tr w:rsidR="009C1422" w14:paraId="4093AB28" w14:textId="77777777" w:rsidTr="0079737F">
        <w:trPr>
          <w:trHeight w:val="2778"/>
          <w:jc w:val="center"/>
        </w:trPr>
        <w:tc>
          <w:tcPr>
            <w:tcW w:w="9855" w:type="dxa"/>
            <w:gridSpan w:val="9"/>
            <w:tcBorders>
              <w:top w:val="nil"/>
              <w:left w:val="single" w:sz="4" w:space="0" w:color="auto"/>
              <w:bottom w:val="single" w:sz="12" w:space="0" w:color="auto"/>
              <w:right w:val="single" w:sz="4" w:space="0" w:color="auto"/>
            </w:tcBorders>
          </w:tcPr>
          <w:p w14:paraId="196BFC74" w14:textId="77777777" w:rsidR="0079737F" w:rsidRDefault="0079737F" w:rsidP="00912F5E">
            <w:r>
              <w:t>Podnikání a podnikatelské prostředí</w:t>
            </w:r>
            <w:r w:rsidR="00AD18D9">
              <w:t>.</w:t>
            </w:r>
          </w:p>
          <w:p w14:paraId="5EC0A1EA" w14:textId="77777777" w:rsidR="0079737F" w:rsidRDefault="0079737F" w:rsidP="00912F5E">
            <w:r>
              <w:t>Právní aspekty podnikání a právní formy podnikání v ČR</w:t>
            </w:r>
            <w:r w:rsidR="00AD18D9">
              <w:t>.</w:t>
            </w:r>
          </w:p>
          <w:p w14:paraId="1F107B8E" w14:textId="77777777" w:rsidR="0079737F" w:rsidRDefault="0079737F" w:rsidP="00912F5E">
            <w:r>
              <w:t>Životní cyklus</w:t>
            </w:r>
            <w:r w:rsidR="00AD18D9">
              <w:t xml:space="preserve"> podniku, vznik a zánik podniku.</w:t>
            </w:r>
          </w:p>
          <w:p w14:paraId="5660BF7D" w14:textId="77777777" w:rsidR="0079737F" w:rsidRDefault="0079737F" w:rsidP="00912F5E">
            <w:r>
              <w:t>Živnostenské právo</w:t>
            </w:r>
            <w:r w:rsidR="00AD18D9">
              <w:t>.</w:t>
            </w:r>
          </w:p>
          <w:p w14:paraId="589F147F" w14:textId="77777777" w:rsidR="0079737F" w:rsidRDefault="0079737F" w:rsidP="00912F5E">
            <w:r>
              <w:t>Zakládání fyzické a právnické osoby</w:t>
            </w:r>
            <w:r w:rsidR="00AD18D9">
              <w:t>.</w:t>
            </w:r>
          </w:p>
          <w:p w14:paraId="69E2302A" w14:textId="77777777" w:rsidR="0079737F" w:rsidRDefault="0079737F" w:rsidP="00912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Neziskové organizace, jejich zakládání, financování a řízení</w:t>
            </w:r>
            <w:r w:rsidR="00AD18D9">
              <w:t>.</w:t>
            </w:r>
          </w:p>
          <w:p w14:paraId="255EA7E8" w14:textId="77777777" w:rsidR="0079737F" w:rsidRDefault="0079737F" w:rsidP="00912F5E">
            <w:r>
              <w:t>Řízení nákladů, výnosů a výsledku hospodaření</w:t>
            </w:r>
            <w:r w:rsidR="00AD18D9">
              <w:t>.</w:t>
            </w:r>
          </w:p>
          <w:p w14:paraId="3B5C314B" w14:textId="77777777" w:rsidR="0079737F" w:rsidRDefault="0079737F" w:rsidP="00912F5E">
            <w:r>
              <w:t>Majetková a kapitálová struktura organizací</w:t>
            </w:r>
            <w:r w:rsidR="00AD18D9">
              <w:t>.</w:t>
            </w:r>
          </w:p>
          <w:p w14:paraId="5ADBE50F" w14:textId="77777777" w:rsidR="0079737F" w:rsidRDefault="0079737F" w:rsidP="00912F5E">
            <w:r>
              <w:t>Zákl</w:t>
            </w:r>
            <w:r w:rsidR="00AD18D9">
              <w:t>ady financí a finančního řízení.</w:t>
            </w:r>
          </w:p>
          <w:p w14:paraId="40EF4FFC" w14:textId="77777777" w:rsidR="0079737F" w:rsidRDefault="0079737F" w:rsidP="00912F5E">
            <w:r w:rsidRPr="00F20929">
              <w:t xml:space="preserve">Tvorba </w:t>
            </w:r>
            <w:r>
              <w:t>business</w:t>
            </w:r>
            <w:r w:rsidR="00AD18D9">
              <w:t xml:space="preserve"> plánu.</w:t>
            </w:r>
          </w:p>
          <w:p w14:paraId="37DC40BA" w14:textId="77777777" w:rsidR="0079737F" w:rsidRDefault="0079737F" w:rsidP="00912F5E">
            <w:r>
              <w:t>Management organizací</w:t>
            </w:r>
            <w:r w:rsidR="00AD18D9">
              <w:t>.</w:t>
            </w:r>
          </w:p>
          <w:p w14:paraId="17ABF2AB" w14:textId="77777777" w:rsidR="0079737F" w:rsidRPr="00F20929" w:rsidRDefault="0079737F" w:rsidP="00912F5E">
            <w:r>
              <w:t>Založení a řízení specifických subjektů – mateřské školky</w:t>
            </w:r>
            <w:r w:rsidR="00AD18D9">
              <w:t>.</w:t>
            </w:r>
          </w:p>
          <w:p w14:paraId="3A894E75" w14:textId="77777777" w:rsidR="009C1422" w:rsidRDefault="009C1422" w:rsidP="00AD18D9">
            <w:pPr>
              <w:jc w:val="both"/>
              <w:rPr>
                <w:lang w:eastAsia="en-US"/>
              </w:rPr>
            </w:pPr>
          </w:p>
        </w:tc>
      </w:tr>
      <w:tr w:rsidR="009C1422" w14:paraId="4D2571B5" w14:textId="77777777" w:rsidTr="009C1422">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7C19F066" w14:textId="77777777" w:rsidR="009C1422" w:rsidRDefault="009C1422" w:rsidP="009C1422">
            <w:pPr>
              <w:spacing w:line="27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14:paraId="0A287537" w14:textId="77777777" w:rsidR="009C1422" w:rsidRDefault="009C1422" w:rsidP="009C1422">
            <w:pPr>
              <w:spacing w:line="276" w:lineRule="auto"/>
              <w:jc w:val="both"/>
              <w:rPr>
                <w:lang w:eastAsia="en-US"/>
              </w:rPr>
            </w:pPr>
          </w:p>
        </w:tc>
      </w:tr>
      <w:tr w:rsidR="009C1422" w14:paraId="1A16C84F" w14:textId="77777777" w:rsidTr="00912F5E">
        <w:trPr>
          <w:trHeight w:val="3646"/>
          <w:jc w:val="center"/>
        </w:trPr>
        <w:tc>
          <w:tcPr>
            <w:tcW w:w="9855" w:type="dxa"/>
            <w:gridSpan w:val="9"/>
            <w:tcBorders>
              <w:top w:val="nil"/>
              <w:left w:val="single" w:sz="4" w:space="0" w:color="auto"/>
              <w:bottom w:val="single" w:sz="4" w:space="0" w:color="auto"/>
              <w:right w:val="single" w:sz="4" w:space="0" w:color="auto"/>
            </w:tcBorders>
          </w:tcPr>
          <w:p w14:paraId="30880578" w14:textId="77777777" w:rsidR="0079737F" w:rsidRPr="0079737F" w:rsidRDefault="0079737F" w:rsidP="00AD18D9">
            <w:pPr>
              <w:pStyle w:val="Publikace"/>
              <w:numPr>
                <w:ilvl w:val="0"/>
                <w:numId w:val="0"/>
              </w:numPr>
              <w:tabs>
                <w:tab w:val="left" w:pos="708"/>
              </w:tabs>
              <w:spacing w:before="0"/>
              <w:rPr>
                <w:rFonts w:ascii="Times New Roman" w:hAnsi="Times New Roman"/>
                <w:b/>
                <w:szCs w:val="20"/>
              </w:rPr>
            </w:pPr>
            <w:r w:rsidRPr="0079737F">
              <w:rPr>
                <w:rFonts w:ascii="Times New Roman" w:hAnsi="Times New Roman"/>
                <w:b/>
                <w:szCs w:val="20"/>
              </w:rPr>
              <w:t>Povinná literatira:</w:t>
            </w:r>
          </w:p>
          <w:p w14:paraId="6D46A8D4" w14:textId="77777777" w:rsidR="0079737F" w:rsidRDefault="00912F5E" w:rsidP="00912F5E">
            <w:pPr>
              <w:pStyle w:val="Publikace"/>
              <w:numPr>
                <w:ilvl w:val="0"/>
                <w:numId w:val="0"/>
              </w:numPr>
              <w:tabs>
                <w:tab w:val="left" w:pos="708"/>
              </w:tabs>
              <w:spacing w:before="0"/>
              <w:jc w:val="left"/>
              <w:rPr>
                <w:rFonts w:ascii="Times New Roman" w:hAnsi="Times New Roman"/>
                <w:szCs w:val="20"/>
              </w:rPr>
            </w:pPr>
            <w:r>
              <w:rPr>
                <w:rFonts w:ascii="Times New Roman" w:hAnsi="Times New Roman"/>
                <w:szCs w:val="20"/>
              </w:rPr>
              <w:t xml:space="preserve">Dobrozemský, </w:t>
            </w:r>
            <w:r w:rsidR="0079737F" w:rsidRPr="00A725E9">
              <w:rPr>
                <w:rFonts w:ascii="Times New Roman" w:hAnsi="Times New Roman"/>
                <w:szCs w:val="20"/>
              </w:rPr>
              <w:t>V</w:t>
            </w:r>
            <w:r w:rsidR="0079737F">
              <w:rPr>
                <w:rFonts w:ascii="Times New Roman" w:hAnsi="Times New Roman"/>
                <w:szCs w:val="20"/>
              </w:rPr>
              <w:t>.</w:t>
            </w:r>
            <w:r w:rsidR="00026083">
              <w:rPr>
                <w:rFonts w:ascii="Times New Roman" w:hAnsi="Times New Roman"/>
                <w:szCs w:val="20"/>
              </w:rPr>
              <w:t>,</w:t>
            </w:r>
            <w:r>
              <w:rPr>
                <w:rFonts w:ascii="Times New Roman" w:hAnsi="Times New Roman"/>
                <w:szCs w:val="20"/>
              </w:rPr>
              <w:t xml:space="preserve"> </w:t>
            </w:r>
            <w:r w:rsidR="0079737F">
              <w:rPr>
                <w:rFonts w:ascii="Times New Roman" w:hAnsi="Times New Roman"/>
                <w:szCs w:val="20"/>
              </w:rPr>
              <w:t>&amp;</w:t>
            </w:r>
            <w:r w:rsidR="00026083">
              <w:rPr>
                <w:rFonts w:ascii="Times New Roman" w:hAnsi="Times New Roman"/>
                <w:szCs w:val="20"/>
              </w:rPr>
              <w:t xml:space="preserve"> </w:t>
            </w:r>
            <w:r w:rsidR="0079737F" w:rsidRPr="00A725E9">
              <w:rPr>
                <w:rFonts w:ascii="Times New Roman" w:hAnsi="Times New Roman"/>
                <w:szCs w:val="20"/>
              </w:rPr>
              <w:t>Stejskal.</w:t>
            </w:r>
            <w:r w:rsidR="0079737F">
              <w:rPr>
                <w:rFonts w:ascii="Times New Roman" w:hAnsi="Times New Roman"/>
                <w:szCs w:val="20"/>
              </w:rPr>
              <w:t xml:space="preserve"> J. (2016).</w:t>
            </w:r>
            <w:r w:rsidR="00026083">
              <w:rPr>
                <w:rFonts w:ascii="Times New Roman" w:hAnsi="Times New Roman"/>
                <w:szCs w:val="20"/>
              </w:rPr>
              <w:t xml:space="preserve"> </w:t>
            </w:r>
            <w:r w:rsidR="0079737F" w:rsidRPr="0079737F">
              <w:rPr>
                <w:rFonts w:ascii="Times New Roman" w:hAnsi="Times New Roman"/>
                <w:i/>
                <w:szCs w:val="20"/>
              </w:rPr>
              <w:t>Nevýdělečné organizace v teorii. 2., aktualizované vydání</w:t>
            </w:r>
            <w:r w:rsidR="0079737F" w:rsidRPr="00A725E9">
              <w:rPr>
                <w:rFonts w:ascii="Times New Roman" w:hAnsi="Times New Roman"/>
                <w:szCs w:val="20"/>
              </w:rPr>
              <w:t>. Praha: Wolters Kluwer</w:t>
            </w:r>
            <w:r w:rsidR="0079737F">
              <w:rPr>
                <w:rFonts w:ascii="Times New Roman" w:hAnsi="Times New Roman"/>
                <w:szCs w:val="20"/>
              </w:rPr>
              <w:t>.</w:t>
            </w:r>
          </w:p>
          <w:p w14:paraId="4AC7BDDB" w14:textId="77777777" w:rsidR="0079737F" w:rsidRDefault="0079737F" w:rsidP="00912F5E">
            <w:pPr>
              <w:pStyle w:val="Publikace"/>
              <w:numPr>
                <w:ilvl w:val="0"/>
                <w:numId w:val="0"/>
              </w:numPr>
              <w:tabs>
                <w:tab w:val="left" w:pos="708"/>
              </w:tabs>
              <w:spacing w:before="0"/>
              <w:jc w:val="left"/>
              <w:rPr>
                <w:rFonts w:ascii="Times New Roman" w:hAnsi="Times New Roman"/>
                <w:szCs w:val="20"/>
              </w:rPr>
            </w:pPr>
            <w:r>
              <w:rPr>
                <w:rFonts w:ascii="Times New Roman" w:hAnsi="Times New Roman"/>
                <w:szCs w:val="20"/>
              </w:rPr>
              <w:t>Pemová, T.</w:t>
            </w:r>
            <w:r w:rsidR="00026083">
              <w:rPr>
                <w:rFonts w:ascii="Times New Roman" w:hAnsi="Times New Roman"/>
                <w:szCs w:val="20"/>
              </w:rPr>
              <w:t>,</w:t>
            </w:r>
            <w:r w:rsidR="00912F5E">
              <w:rPr>
                <w:rFonts w:ascii="Times New Roman" w:hAnsi="Times New Roman"/>
                <w:szCs w:val="20"/>
              </w:rPr>
              <w:t xml:space="preserve"> </w:t>
            </w:r>
            <w:r>
              <w:rPr>
                <w:rFonts w:ascii="Times New Roman" w:hAnsi="Times New Roman"/>
                <w:szCs w:val="20"/>
              </w:rPr>
              <w:t>&amp;</w:t>
            </w:r>
            <w:r w:rsidR="00026083">
              <w:rPr>
                <w:rFonts w:ascii="Times New Roman" w:hAnsi="Times New Roman"/>
                <w:szCs w:val="20"/>
              </w:rPr>
              <w:t xml:space="preserve"> </w:t>
            </w:r>
            <w:r w:rsidRPr="00D85EA7">
              <w:rPr>
                <w:rFonts w:ascii="Times New Roman" w:hAnsi="Times New Roman"/>
                <w:szCs w:val="20"/>
              </w:rPr>
              <w:t>Ptáček.</w:t>
            </w:r>
            <w:r>
              <w:rPr>
                <w:rFonts w:ascii="Times New Roman" w:hAnsi="Times New Roman"/>
                <w:szCs w:val="20"/>
              </w:rPr>
              <w:t xml:space="preserve"> R. (2013).</w:t>
            </w:r>
            <w:r w:rsidR="00026083">
              <w:rPr>
                <w:rFonts w:ascii="Times New Roman" w:hAnsi="Times New Roman"/>
                <w:szCs w:val="20"/>
              </w:rPr>
              <w:t xml:space="preserve"> </w:t>
            </w:r>
            <w:r w:rsidRPr="0079737F">
              <w:rPr>
                <w:rFonts w:ascii="Times New Roman" w:hAnsi="Times New Roman"/>
                <w:i/>
                <w:szCs w:val="20"/>
              </w:rPr>
              <w:t>Soukromá a firemní školka od A do Z: jak založit a provozovat soukromé nebo firemní zařízení předškolní výchovy.</w:t>
            </w:r>
            <w:r>
              <w:rPr>
                <w:rFonts w:ascii="Times New Roman" w:hAnsi="Times New Roman"/>
                <w:szCs w:val="20"/>
              </w:rPr>
              <w:t xml:space="preserve"> Praha: Grada.</w:t>
            </w:r>
          </w:p>
          <w:p w14:paraId="6BCB69AD" w14:textId="77777777" w:rsidR="0079737F" w:rsidRDefault="0079737F" w:rsidP="00912F5E">
            <w:pPr>
              <w:pStyle w:val="Publikace"/>
              <w:numPr>
                <w:ilvl w:val="0"/>
                <w:numId w:val="0"/>
              </w:numPr>
              <w:tabs>
                <w:tab w:val="left" w:pos="708"/>
              </w:tabs>
              <w:spacing w:before="0"/>
              <w:jc w:val="left"/>
              <w:rPr>
                <w:rFonts w:ascii="Times New Roman" w:hAnsi="Times New Roman"/>
                <w:szCs w:val="20"/>
              </w:rPr>
            </w:pPr>
            <w:r>
              <w:rPr>
                <w:rFonts w:ascii="Times New Roman" w:hAnsi="Times New Roman"/>
                <w:szCs w:val="20"/>
              </w:rPr>
              <w:t xml:space="preserve">Synek, M., a kol. (2011). </w:t>
            </w:r>
            <w:r>
              <w:rPr>
                <w:rFonts w:ascii="Times New Roman" w:hAnsi="Times New Roman"/>
                <w:i/>
                <w:szCs w:val="20"/>
              </w:rPr>
              <w:t>Manažerská ekonomika</w:t>
            </w:r>
            <w:r>
              <w:rPr>
                <w:rFonts w:ascii="Times New Roman" w:hAnsi="Times New Roman"/>
                <w:szCs w:val="20"/>
              </w:rPr>
              <w:t>. 5. vyd. Praha: Grada.</w:t>
            </w:r>
          </w:p>
          <w:p w14:paraId="75A1F9FF" w14:textId="77777777" w:rsidR="0079737F" w:rsidRDefault="0079737F" w:rsidP="00912F5E">
            <w:r>
              <w:t>Šedivý, M.</w:t>
            </w:r>
            <w:r w:rsidR="00026083">
              <w:t>,</w:t>
            </w:r>
            <w:r>
              <w:t xml:space="preserve"> &amp; Medlíková. O. (2017). </w:t>
            </w:r>
            <w:r>
              <w:rPr>
                <w:i/>
                <w:iCs/>
              </w:rPr>
              <w:t>Úspěšná nezisková organizace</w:t>
            </w:r>
            <w:r>
              <w:t>. 3., aktualizované a rozší</w:t>
            </w:r>
            <w:r w:rsidR="00912F5E">
              <w:t>řené vydání. Praha: Grada.</w:t>
            </w:r>
          </w:p>
          <w:p w14:paraId="6200980E" w14:textId="77777777" w:rsidR="0079737F" w:rsidRPr="0079737F" w:rsidRDefault="0079737F" w:rsidP="00AD18D9"/>
          <w:p w14:paraId="4BD64AFE" w14:textId="77777777" w:rsidR="0079737F" w:rsidRPr="0079737F" w:rsidRDefault="0079737F" w:rsidP="0079737F">
            <w:pPr>
              <w:rPr>
                <w:b/>
                <w:color w:val="000000"/>
              </w:rPr>
            </w:pPr>
            <w:r w:rsidRPr="0079737F">
              <w:rPr>
                <w:b/>
                <w:color w:val="000000"/>
              </w:rPr>
              <w:t>Doporučená literatura:</w:t>
            </w:r>
          </w:p>
          <w:p w14:paraId="7707E06A" w14:textId="77777777" w:rsidR="0079737F" w:rsidRDefault="0079737F" w:rsidP="00912F5E">
            <w:pPr>
              <w:pStyle w:val="Publikace"/>
              <w:numPr>
                <w:ilvl w:val="0"/>
                <w:numId w:val="0"/>
              </w:numPr>
              <w:tabs>
                <w:tab w:val="left" w:pos="708"/>
              </w:tabs>
              <w:spacing w:before="0"/>
              <w:jc w:val="left"/>
              <w:rPr>
                <w:rFonts w:ascii="Times New Roman" w:hAnsi="Times New Roman"/>
                <w:szCs w:val="20"/>
              </w:rPr>
            </w:pPr>
            <w:r w:rsidRPr="002E5AAD">
              <w:rPr>
                <w:rFonts w:ascii="Times New Roman" w:hAnsi="Times New Roman"/>
                <w:caps/>
                <w:szCs w:val="20"/>
              </w:rPr>
              <w:t>J</w:t>
            </w:r>
            <w:r w:rsidRPr="002E5AAD">
              <w:rPr>
                <w:rFonts w:ascii="Times New Roman" w:hAnsi="Times New Roman"/>
                <w:szCs w:val="20"/>
              </w:rPr>
              <w:t xml:space="preserve">anatka, F. </w:t>
            </w:r>
            <w:r>
              <w:rPr>
                <w:rFonts w:ascii="Times New Roman" w:hAnsi="Times New Roman"/>
                <w:szCs w:val="20"/>
              </w:rPr>
              <w:t xml:space="preserve">(2017). </w:t>
            </w:r>
            <w:r w:rsidRPr="0079737F">
              <w:rPr>
                <w:rFonts w:ascii="Times New Roman" w:hAnsi="Times New Roman"/>
                <w:i/>
                <w:szCs w:val="20"/>
              </w:rPr>
              <w:t>Podnikání v globalizovaném světě</w:t>
            </w:r>
            <w:r>
              <w:rPr>
                <w:rFonts w:ascii="Times New Roman" w:hAnsi="Times New Roman"/>
                <w:szCs w:val="20"/>
              </w:rPr>
              <w:t>. Praha: Wolters Kluwer.</w:t>
            </w:r>
          </w:p>
          <w:p w14:paraId="0439432A" w14:textId="77777777" w:rsidR="00026083" w:rsidRPr="00026083" w:rsidRDefault="00026083" w:rsidP="00912F5E">
            <w:pPr>
              <w:rPr>
                <w:color w:val="000000"/>
              </w:rPr>
            </w:pPr>
            <w:r w:rsidRPr="002E5AAD">
              <w:rPr>
                <w:caps/>
              </w:rPr>
              <w:t>S</w:t>
            </w:r>
            <w:r w:rsidRPr="002E5AAD">
              <w:t>ynek</w:t>
            </w:r>
            <w:r>
              <w:t>, M.</w:t>
            </w:r>
            <w:r w:rsidR="007336C7">
              <w:t>,</w:t>
            </w:r>
            <w:r>
              <w:t xml:space="preserve"> &amp; </w:t>
            </w:r>
            <w:r w:rsidRPr="002E5AAD">
              <w:rPr>
                <w:caps/>
              </w:rPr>
              <w:t>K</w:t>
            </w:r>
            <w:r w:rsidRPr="002E5AAD">
              <w:t>islingerová</w:t>
            </w:r>
            <w:r>
              <w:rPr>
                <w:caps/>
              </w:rPr>
              <w:t>, E.</w:t>
            </w:r>
            <w:r>
              <w:t xml:space="preserve">, a kolektiv. (2015). </w:t>
            </w:r>
            <w:r>
              <w:rPr>
                <w:i/>
              </w:rPr>
              <w:t xml:space="preserve">Podniková ekonomika. </w:t>
            </w:r>
            <w:r>
              <w:t>6. přepracované a doplněné vydání. Praha: C. H. Beck.</w:t>
            </w:r>
          </w:p>
          <w:p w14:paraId="23D25117" w14:textId="77777777" w:rsidR="0079737F" w:rsidRDefault="0079737F" w:rsidP="00912F5E">
            <w:pPr>
              <w:pStyle w:val="Publikace"/>
              <w:numPr>
                <w:ilvl w:val="0"/>
                <w:numId w:val="0"/>
              </w:numPr>
              <w:tabs>
                <w:tab w:val="left" w:pos="708"/>
              </w:tabs>
              <w:spacing w:before="0"/>
              <w:jc w:val="left"/>
              <w:rPr>
                <w:rFonts w:ascii="Times New Roman" w:hAnsi="Times New Roman"/>
                <w:szCs w:val="20"/>
              </w:rPr>
            </w:pPr>
            <w:r w:rsidRPr="002E6FB0">
              <w:rPr>
                <w:rFonts w:ascii="Times New Roman" w:hAnsi="Times New Roman"/>
                <w:szCs w:val="20"/>
              </w:rPr>
              <w:t>Zapletalová, Š</w:t>
            </w:r>
            <w:r>
              <w:rPr>
                <w:rFonts w:ascii="Times New Roman" w:hAnsi="Times New Roman"/>
                <w:szCs w:val="20"/>
              </w:rPr>
              <w:t xml:space="preserve">. (2015). </w:t>
            </w:r>
            <w:r w:rsidRPr="002E6FB0">
              <w:rPr>
                <w:rFonts w:ascii="Times New Roman" w:hAnsi="Times New Roman"/>
                <w:szCs w:val="20"/>
              </w:rPr>
              <w:t>Podnikání malých a středních podniků na mezinárodních t</w:t>
            </w:r>
            <w:r>
              <w:rPr>
                <w:rFonts w:ascii="Times New Roman" w:hAnsi="Times New Roman"/>
                <w:szCs w:val="20"/>
              </w:rPr>
              <w:t>rzích. 1. vyd. Praha: Ekopress.</w:t>
            </w:r>
          </w:p>
          <w:p w14:paraId="567DA6FC" w14:textId="77777777" w:rsidR="0079737F" w:rsidRDefault="0079737F" w:rsidP="00912F5E">
            <w:r>
              <w:t>Zákon č. 89/2012 Sb., Občanský zákoník v platném znění</w:t>
            </w:r>
          </w:p>
          <w:p w14:paraId="2D7C0443" w14:textId="77777777" w:rsidR="009C1422" w:rsidRDefault="0079737F" w:rsidP="00912F5E">
            <w:r>
              <w:t>Zákon č. 90/2012 Sb., Zákon o obchodních společnostech a družstvech (zákon o obchodních korporacích) v platném znění</w:t>
            </w:r>
          </w:p>
          <w:p w14:paraId="09BC5BB4" w14:textId="77777777" w:rsidR="00912F5E" w:rsidRPr="00912F5E" w:rsidRDefault="00912F5E" w:rsidP="00912F5E">
            <w:pPr>
              <w:rPr>
                <w:sz w:val="19"/>
                <w:szCs w:val="19"/>
              </w:rPr>
            </w:pPr>
          </w:p>
        </w:tc>
      </w:tr>
      <w:tr w:rsidR="009C1422" w14:paraId="1CAB9E08" w14:textId="77777777" w:rsidTr="009C1422">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770F2FD9" w14:textId="77777777" w:rsidR="009C1422" w:rsidRDefault="009C1422" w:rsidP="009C1422">
            <w:pPr>
              <w:spacing w:line="276" w:lineRule="auto"/>
              <w:jc w:val="center"/>
              <w:rPr>
                <w:b/>
                <w:lang w:eastAsia="en-US"/>
              </w:rPr>
            </w:pPr>
            <w:r>
              <w:rPr>
                <w:b/>
                <w:lang w:eastAsia="en-US"/>
              </w:rPr>
              <w:t>Informace ke kombinované nebo distanční formě</w:t>
            </w:r>
          </w:p>
        </w:tc>
      </w:tr>
      <w:tr w:rsidR="009C1422" w14:paraId="05CC6A83" w14:textId="77777777" w:rsidTr="009C1422">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EDA58AB" w14:textId="77777777" w:rsidR="009C1422" w:rsidRDefault="009C1422" w:rsidP="009C1422">
            <w:pPr>
              <w:spacing w:line="276" w:lineRule="auto"/>
              <w:jc w:val="both"/>
              <w:rPr>
                <w:lang w:eastAsia="en-US"/>
              </w:rPr>
            </w:pPr>
            <w:r>
              <w:rPr>
                <w:b/>
                <w:lang w:eastAsia="en-U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19888811" w14:textId="77777777" w:rsidR="009C1422" w:rsidRDefault="009C1422" w:rsidP="009C1422">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5D8B60A" w14:textId="77777777" w:rsidR="009C1422" w:rsidRDefault="009C1422" w:rsidP="009C1422">
            <w:pPr>
              <w:spacing w:line="276" w:lineRule="auto"/>
              <w:jc w:val="both"/>
              <w:rPr>
                <w:b/>
                <w:lang w:eastAsia="en-US"/>
              </w:rPr>
            </w:pPr>
            <w:r>
              <w:rPr>
                <w:b/>
                <w:lang w:eastAsia="en-US"/>
              </w:rPr>
              <w:t xml:space="preserve">hodin </w:t>
            </w:r>
          </w:p>
        </w:tc>
      </w:tr>
      <w:tr w:rsidR="009C1422" w14:paraId="524420CB" w14:textId="77777777" w:rsidTr="009C1422">
        <w:trPr>
          <w:jc w:val="center"/>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0E1EE501" w14:textId="77777777" w:rsidR="009C1422" w:rsidRDefault="009C1422" w:rsidP="009C1422">
            <w:pPr>
              <w:spacing w:line="276" w:lineRule="auto"/>
              <w:jc w:val="both"/>
              <w:rPr>
                <w:b/>
                <w:lang w:eastAsia="en-US"/>
              </w:rPr>
            </w:pPr>
            <w:r>
              <w:rPr>
                <w:b/>
                <w:lang w:eastAsia="en-US"/>
              </w:rPr>
              <w:t>Informace o způsobu kontaktu s</w:t>
            </w:r>
            <w:r w:rsidR="00912F5E">
              <w:rPr>
                <w:b/>
                <w:lang w:eastAsia="en-US"/>
              </w:rPr>
              <w:t> </w:t>
            </w:r>
            <w:r>
              <w:rPr>
                <w:b/>
                <w:lang w:eastAsia="en-US"/>
              </w:rPr>
              <w:t>vyučujícím</w:t>
            </w:r>
          </w:p>
        </w:tc>
      </w:tr>
      <w:tr w:rsidR="009C1422" w14:paraId="2941FCA6" w14:textId="77777777" w:rsidTr="009E6E7D">
        <w:trPr>
          <w:trHeight w:val="70"/>
          <w:jc w:val="center"/>
        </w:trPr>
        <w:tc>
          <w:tcPr>
            <w:tcW w:w="9855" w:type="dxa"/>
            <w:gridSpan w:val="9"/>
            <w:tcBorders>
              <w:top w:val="single" w:sz="4" w:space="0" w:color="auto"/>
              <w:left w:val="single" w:sz="4" w:space="0" w:color="auto"/>
              <w:bottom w:val="single" w:sz="4" w:space="0" w:color="auto"/>
              <w:right w:val="single" w:sz="4" w:space="0" w:color="auto"/>
            </w:tcBorders>
          </w:tcPr>
          <w:p w14:paraId="1AAAE5E3" w14:textId="77777777" w:rsidR="009C1422" w:rsidRDefault="009C1422" w:rsidP="009C1422">
            <w:pPr>
              <w:spacing w:line="276" w:lineRule="auto"/>
              <w:jc w:val="both"/>
              <w:rPr>
                <w:lang w:eastAsia="en-US"/>
              </w:rPr>
            </w:pPr>
          </w:p>
        </w:tc>
      </w:tr>
    </w:tbl>
    <w:p w14:paraId="63863535" w14:textId="77777777" w:rsidR="00CA13C4" w:rsidRDefault="00CA13C4">
      <w:pPr>
        <w:rPr>
          <w:ins w:id="233" w:author="Jana Vašíková" w:date="2018-05-29T11:30:00Z"/>
          <w:b/>
          <w:sz w:val="28"/>
        </w:rPr>
      </w:pPr>
    </w:p>
    <w:p w14:paraId="2EB42858" w14:textId="77777777" w:rsidR="0086248F" w:rsidRDefault="0086248F">
      <w:pPr>
        <w:rPr>
          <w:b/>
          <w:sz w:val="28"/>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A13C4" w:rsidRPr="00833531" w14:paraId="51B9B47F" w14:textId="77777777" w:rsidTr="00CA13C4">
        <w:trPr>
          <w:jc w:val="center"/>
        </w:trPr>
        <w:tc>
          <w:tcPr>
            <w:tcW w:w="9855" w:type="dxa"/>
            <w:gridSpan w:val="8"/>
            <w:tcBorders>
              <w:bottom w:val="double" w:sz="4" w:space="0" w:color="auto"/>
            </w:tcBorders>
            <w:shd w:val="clear" w:color="auto" w:fill="BDD6EE"/>
          </w:tcPr>
          <w:p w14:paraId="507C75A2" w14:textId="77777777" w:rsidR="00CA13C4" w:rsidRPr="00833531" w:rsidRDefault="00CA13C4" w:rsidP="000C5791">
            <w:pPr>
              <w:jc w:val="both"/>
              <w:rPr>
                <w:b/>
                <w:sz w:val="28"/>
              </w:rPr>
            </w:pPr>
            <w:r w:rsidRPr="00833531">
              <w:br w:type="page"/>
            </w:r>
            <w:r w:rsidRPr="00833531">
              <w:br w:type="page"/>
            </w:r>
            <w:r w:rsidRPr="00833531">
              <w:rPr>
                <w:b/>
                <w:sz w:val="28"/>
              </w:rPr>
              <w:t>B-III – Charakteristika studijního předmětu</w:t>
            </w:r>
          </w:p>
        </w:tc>
      </w:tr>
      <w:tr w:rsidR="00CA13C4" w:rsidRPr="00833531" w14:paraId="41D54EF4" w14:textId="77777777" w:rsidTr="00CA13C4">
        <w:trPr>
          <w:jc w:val="center"/>
        </w:trPr>
        <w:tc>
          <w:tcPr>
            <w:tcW w:w="3086" w:type="dxa"/>
            <w:tcBorders>
              <w:top w:val="double" w:sz="4" w:space="0" w:color="auto"/>
            </w:tcBorders>
            <w:shd w:val="clear" w:color="auto" w:fill="F7CAAC"/>
          </w:tcPr>
          <w:p w14:paraId="5C4E5483" w14:textId="77777777" w:rsidR="00CA13C4" w:rsidRPr="00833531" w:rsidRDefault="00CA13C4" w:rsidP="000C5791">
            <w:pPr>
              <w:jc w:val="both"/>
              <w:rPr>
                <w:b/>
              </w:rPr>
            </w:pPr>
            <w:r w:rsidRPr="00833531">
              <w:rPr>
                <w:b/>
              </w:rPr>
              <w:t>Název studijního předmětu</w:t>
            </w:r>
          </w:p>
        </w:tc>
        <w:tc>
          <w:tcPr>
            <w:tcW w:w="6769" w:type="dxa"/>
            <w:gridSpan w:val="7"/>
            <w:tcBorders>
              <w:top w:val="double" w:sz="4" w:space="0" w:color="auto"/>
            </w:tcBorders>
          </w:tcPr>
          <w:p w14:paraId="440D0067" w14:textId="77777777" w:rsidR="00CA13C4" w:rsidRPr="00833531" w:rsidRDefault="00CA13C4" w:rsidP="000C5791">
            <w:pPr>
              <w:jc w:val="both"/>
            </w:pPr>
            <w:r>
              <w:t>Výběrový cizí jazyk II (německý, španělský, francouzský jazyk) pro učitele MŠ</w:t>
            </w:r>
          </w:p>
        </w:tc>
      </w:tr>
      <w:tr w:rsidR="00CA13C4" w:rsidRPr="00833531" w14:paraId="7CD51BFE" w14:textId="77777777" w:rsidTr="00CA13C4">
        <w:trPr>
          <w:jc w:val="center"/>
        </w:trPr>
        <w:tc>
          <w:tcPr>
            <w:tcW w:w="3086" w:type="dxa"/>
            <w:shd w:val="clear" w:color="auto" w:fill="F7CAAC"/>
          </w:tcPr>
          <w:p w14:paraId="2F42B0D2" w14:textId="77777777" w:rsidR="00CA13C4" w:rsidRPr="00833531" w:rsidRDefault="00CA13C4" w:rsidP="000C5791">
            <w:pPr>
              <w:jc w:val="both"/>
              <w:rPr>
                <w:b/>
              </w:rPr>
            </w:pPr>
            <w:r w:rsidRPr="00833531">
              <w:rPr>
                <w:b/>
              </w:rPr>
              <w:t>Typ předmětu</w:t>
            </w:r>
          </w:p>
        </w:tc>
        <w:tc>
          <w:tcPr>
            <w:tcW w:w="3406" w:type="dxa"/>
            <w:gridSpan w:val="4"/>
          </w:tcPr>
          <w:p w14:paraId="2C863B63" w14:textId="77777777" w:rsidR="00CA13C4" w:rsidRPr="00833531" w:rsidRDefault="00CA13C4" w:rsidP="000C5791">
            <w:pPr>
              <w:jc w:val="both"/>
            </w:pPr>
            <w:r>
              <w:t>povinně volitelný</w:t>
            </w:r>
          </w:p>
        </w:tc>
        <w:tc>
          <w:tcPr>
            <w:tcW w:w="2695" w:type="dxa"/>
            <w:gridSpan w:val="2"/>
            <w:shd w:val="clear" w:color="auto" w:fill="F7CAAC"/>
          </w:tcPr>
          <w:p w14:paraId="34A1094D" w14:textId="77777777" w:rsidR="00CA13C4" w:rsidRPr="00833531" w:rsidRDefault="00CA13C4" w:rsidP="000C5791">
            <w:pPr>
              <w:jc w:val="both"/>
            </w:pPr>
            <w:r w:rsidRPr="00833531">
              <w:rPr>
                <w:b/>
              </w:rPr>
              <w:t>doporučený ročník / semestr</w:t>
            </w:r>
          </w:p>
        </w:tc>
        <w:tc>
          <w:tcPr>
            <w:tcW w:w="668" w:type="dxa"/>
          </w:tcPr>
          <w:p w14:paraId="20EE9BA0" w14:textId="77777777" w:rsidR="00CA13C4" w:rsidRPr="00833531" w:rsidRDefault="00CA13C4" w:rsidP="000C5791">
            <w:pPr>
              <w:jc w:val="both"/>
            </w:pPr>
            <w:r>
              <w:t>2/LS</w:t>
            </w:r>
          </w:p>
        </w:tc>
      </w:tr>
      <w:tr w:rsidR="00CA13C4" w:rsidRPr="00833531" w14:paraId="59B11F9D" w14:textId="77777777" w:rsidTr="00CA13C4">
        <w:trPr>
          <w:jc w:val="center"/>
        </w:trPr>
        <w:tc>
          <w:tcPr>
            <w:tcW w:w="3086" w:type="dxa"/>
            <w:shd w:val="clear" w:color="auto" w:fill="F7CAAC"/>
          </w:tcPr>
          <w:p w14:paraId="169FDB6F" w14:textId="77777777" w:rsidR="00CA13C4" w:rsidRPr="00833531" w:rsidRDefault="00CA13C4" w:rsidP="000C5791">
            <w:pPr>
              <w:jc w:val="both"/>
              <w:rPr>
                <w:b/>
              </w:rPr>
            </w:pPr>
            <w:r w:rsidRPr="00833531">
              <w:rPr>
                <w:b/>
              </w:rPr>
              <w:t>Rozsah studijního předmětu</w:t>
            </w:r>
          </w:p>
        </w:tc>
        <w:tc>
          <w:tcPr>
            <w:tcW w:w="1701" w:type="dxa"/>
            <w:gridSpan w:val="2"/>
          </w:tcPr>
          <w:p w14:paraId="0DB1E40E" w14:textId="77777777" w:rsidR="00CA13C4" w:rsidRPr="00833531" w:rsidRDefault="00CA13C4" w:rsidP="000C5791">
            <w:pPr>
              <w:jc w:val="both"/>
            </w:pPr>
            <w:r>
              <w:t>28c</w:t>
            </w:r>
          </w:p>
        </w:tc>
        <w:tc>
          <w:tcPr>
            <w:tcW w:w="889" w:type="dxa"/>
            <w:shd w:val="clear" w:color="auto" w:fill="F7CAAC"/>
          </w:tcPr>
          <w:p w14:paraId="7C869F6F" w14:textId="77777777" w:rsidR="00CA13C4" w:rsidRPr="00833531" w:rsidRDefault="00CA13C4" w:rsidP="000C5791">
            <w:pPr>
              <w:jc w:val="both"/>
              <w:rPr>
                <w:b/>
              </w:rPr>
            </w:pPr>
            <w:r w:rsidRPr="00833531">
              <w:rPr>
                <w:b/>
              </w:rPr>
              <w:t xml:space="preserve">hod. </w:t>
            </w:r>
          </w:p>
        </w:tc>
        <w:tc>
          <w:tcPr>
            <w:tcW w:w="816" w:type="dxa"/>
          </w:tcPr>
          <w:p w14:paraId="539F67EC" w14:textId="77777777" w:rsidR="00CA13C4" w:rsidRPr="00833531" w:rsidRDefault="00CA13C4" w:rsidP="000C5791">
            <w:pPr>
              <w:jc w:val="both"/>
            </w:pPr>
            <w:r>
              <w:t>28</w:t>
            </w:r>
          </w:p>
        </w:tc>
        <w:tc>
          <w:tcPr>
            <w:tcW w:w="2156" w:type="dxa"/>
            <w:shd w:val="clear" w:color="auto" w:fill="F7CAAC"/>
          </w:tcPr>
          <w:p w14:paraId="2562B9A7" w14:textId="77777777" w:rsidR="00CA13C4" w:rsidRPr="00833531" w:rsidRDefault="00CA13C4" w:rsidP="000C5791">
            <w:pPr>
              <w:jc w:val="both"/>
              <w:rPr>
                <w:b/>
              </w:rPr>
            </w:pPr>
            <w:r w:rsidRPr="00833531">
              <w:rPr>
                <w:b/>
              </w:rPr>
              <w:t>kreditů</w:t>
            </w:r>
          </w:p>
        </w:tc>
        <w:tc>
          <w:tcPr>
            <w:tcW w:w="1207" w:type="dxa"/>
            <w:gridSpan w:val="2"/>
          </w:tcPr>
          <w:p w14:paraId="57790B3E" w14:textId="77777777" w:rsidR="00CA13C4" w:rsidRPr="00833531" w:rsidRDefault="00CA13C4" w:rsidP="000C5791">
            <w:pPr>
              <w:jc w:val="both"/>
            </w:pPr>
            <w:r>
              <w:t>2</w:t>
            </w:r>
          </w:p>
        </w:tc>
      </w:tr>
      <w:tr w:rsidR="00CA13C4" w:rsidRPr="00833531" w14:paraId="5702EA5A" w14:textId="77777777" w:rsidTr="00CA13C4">
        <w:trPr>
          <w:jc w:val="center"/>
        </w:trPr>
        <w:tc>
          <w:tcPr>
            <w:tcW w:w="3086" w:type="dxa"/>
            <w:shd w:val="clear" w:color="auto" w:fill="F7CAAC"/>
          </w:tcPr>
          <w:p w14:paraId="7B16BEEC" w14:textId="77777777" w:rsidR="00CA13C4" w:rsidRPr="00833531" w:rsidRDefault="00CA13C4" w:rsidP="000C5791">
            <w:pPr>
              <w:jc w:val="both"/>
              <w:rPr>
                <w:b/>
                <w:sz w:val="22"/>
              </w:rPr>
            </w:pPr>
            <w:r w:rsidRPr="00833531">
              <w:rPr>
                <w:b/>
              </w:rPr>
              <w:t>Prerekvizity, korekvizity, ekvivalence</w:t>
            </w:r>
          </w:p>
        </w:tc>
        <w:tc>
          <w:tcPr>
            <w:tcW w:w="6769" w:type="dxa"/>
            <w:gridSpan w:val="7"/>
          </w:tcPr>
          <w:p w14:paraId="32A74B5D" w14:textId="77777777" w:rsidR="00CA13C4" w:rsidRPr="00833531" w:rsidRDefault="00CA13C4" w:rsidP="000C5791">
            <w:pPr>
              <w:jc w:val="both"/>
            </w:pPr>
          </w:p>
        </w:tc>
      </w:tr>
      <w:tr w:rsidR="00CA13C4" w:rsidRPr="00833531" w14:paraId="60DEDAED" w14:textId="77777777" w:rsidTr="00CA13C4">
        <w:trPr>
          <w:jc w:val="center"/>
        </w:trPr>
        <w:tc>
          <w:tcPr>
            <w:tcW w:w="3086" w:type="dxa"/>
            <w:shd w:val="clear" w:color="auto" w:fill="F7CAAC"/>
          </w:tcPr>
          <w:p w14:paraId="25E5680C" w14:textId="77777777" w:rsidR="00CA13C4" w:rsidRPr="00833531" w:rsidRDefault="00CA13C4" w:rsidP="000C5791">
            <w:pPr>
              <w:jc w:val="both"/>
              <w:rPr>
                <w:b/>
              </w:rPr>
            </w:pPr>
            <w:r w:rsidRPr="00833531">
              <w:rPr>
                <w:b/>
              </w:rPr>
              <w:t>Způsob ověření studijních výsledků</w:t>
            </w:r>
          </w:p>
        </w:tc>
        <w:tc>
          <w:tcPr>
            <w:tcW w:w="3406" w:type="dxa"/>
            <w:gridSpan w:val="4"/>
          </w:tcPr>
          <w:p w14:paraId="6CD556AB" w14:textId="77777777" w:rsidR="00CA13C4" w:rsidRPr="00833531" w:rsidRDefault="00CA13C4" w:rsidP="000C5791">
            <w:pPr>
              <w:jc w:val="both"/>
            </w:pPr>
            <w:r>
              <w:t>zápočet</w:t>
            </w:r>
          </w:p>
        </w:tc>
        <w:tc>
          <w:tcPr>
            <w:tcW w:w="2156" w:type="dxa"/>
            <w:shd w:val="clear" w:color="auto" w:fill="F7CAAC"/>
          </w:tcPr>
          <w:p w14:paraId="4F6AD4CF" w14:textId="77777777" w:rsidR="00CA13C4" w:rsidRPr="00833531" w:rsidRDefault="00CA13C4" w:rsidP="000C5791">
            <w:pPr>
              <w:jc w:val="both"/>
              <w:rPr>
                <w:b/>
              </w:rPr>
            </w:pPr>
            <w:r w:rsidRPr="00833531">
              <w:rPr>
                <w:b/>
              </w:rPr>
              <w:t>Forma výuky</w:t>
            </w:r>
          </w:p>
        </w:tc>
        <w:tc>
          <w:tcPr>
            <w:tcW w:w="1207" w:type="dxa"/>
            <w:gridSpan w:val="2"/>
          </w:tcPr>
          <w:p w14:paraId="5072D83F" w14:textId="77777777" w:rsidR="00CA13C4" w:rsidRPr="00833531" w:rsidRDefault="00CA13C4" w:rsidP="000C5791">
            <w:pPr>
              <w:jc w:val="both"/>
            </w:pPr>
            <w:r>
              <w:t>cvičení</w:t>
            </w:r>
          </w:p>
        </w:tc>
      </w:tr>
      <w:tr w:rsidR="00CA13C4" w:rsidRPr="00833531" w14:paraId="57B9DABC" w14:textId="77777777" w:rsidTr="00CA13C4">
        <w:trPr>
          <w:jc w:val="center"/>
        </w:trPr>
        <w:tc>
          <w:tcPr>
            <w:tcW w:w="3086" w:type="dxa"/>
            <w:shd w:val="clear" w:color="auto" w:fill="F7CAAC"/>
          </w:tcPr>
          <w:p w14:paraId="6081A178" w14:textId="77777777" w:rsidR="00CA13C4" w:rsidRPr="00833531" w:rsidRDefault="00CA13C4" w:rsidP="000C5791">
            <w:pPr>
              <w:jc w:val="both"/>
              <w:rPr>
                <w:b/>
              </w:rPr>
            </w:pPr>
            <w:r w:rsidRPr="00833531">
              <w:rPr>
                <w:b/>
              </w:rPr>
              <w:t>Forma způsobu ověření studijních výsledků a další požadavky na studenta</w:t>
            </w:r>
          </w:p>
        </w:tc>
        <w:tc>
          <w:tcPr>
            <w:tcW w:w="6769" w:type="dxa"/>
            <w:gridSpan w:val="7"/>
            <w:tcBorders>
              <w:bottom w:val="nil"/>
            </w:tcBorders>
          </w:tcPr>
          <w:p w14:paraId="681C5D98" w14:textId="77777777" w:rsidR="00CA13C4" w:rsidRDefault="00CA13C4" w:rsidP="00912F5E">
            <w:r>
              <w:t>Docházka (80% účast ve výuce).</w:t>
            </w:r>
          </w:p>
          <w:p w14:paraId="233F8ABB" w14:textId="77777777" w:rsidR="00CA13C4" w:rsidRPr="00833531" w:rsidRDefault="00CA13C4" w:rsidP="00912F5E">
            <w:r>
              <w:t>Plnění zadaných domácích úkolů, práce v Moodle, průběžné testy, závěrečný test.</w:t>
            </w:r>
          </w:p>
        </w:tc>
      </w:tr>
      <w:tr w:rsidR="00CA13C4" w:rsidRPr="00833531" w14:paraId="4D9B9E4C" w14:textId="77777777" w:rsidTr="00CA13C4">
        <w:trPr>
          <w:trHeight w:val="53"/>
          <w:jc w:val="center"/>
        </w:trPr>
        <w:tc>
          <w:tcPr>
            <w:tcW w:w="9855" w:type="dxa"/>
            <w:gridSpan w:val="8"/>
            <w:tcBorders>
              <w:top w:val="nil"/>
            </w:tcBorders>
          </w:tcPr>
          <w:p w14:paraId="10093DFC" w14:textId="77777777" w:rsidR="00CA13C4" w:rsidRPr="004F7735" w:rsidRDefault="00CA13C4" w:rsidP="000C5791"/>
        </w:tc>
      </w:tr>
      <w:tr w:rsidR="00CA13C4" w:rsidRPr="00833531" w14:paraId="5052D70E" w14:textId="77777777" w:rsidTr="00CA13C4">
        <w:trPr>
          <w:trHeight w:val="197"/>
          <w:jc w:val="center"/>
        </w:trPr>
        <w:tc>
          <w:tcPr>
            <w:tcW w:w="3086" w:type="dxa"/>
            <w:tcBorders>
              <w:top w:val="nil"/>
            </w:tcBorders>
            <w:shd w:val="clear" w:color="auto" w:fill="F7CAAC"/>
          </w:tcPr>
          <w:p w14:paraId="6614BAD3" w14:textId="77777777" w:rsidR="00CA13C4" w:rsidRPr="00833531" w:rsidRDefault="00CA13C4" w:rsidP="000C5791">
            <w:pPr>
              <w:jc w:val="both"/>
              <w:rPr>
                <w:b/>
              </w:rPr>
            </w:pPr>
            <w:r w:rsidRPr="00833531">
              <w:rPr>
                <w:b/>
              </w:rPr>
              <w:t>Garant předmětu</w:t>
            </w:r>
          </w:p>
        </w:tc>
        <w:tc>
          <w:tcPr>
            <w:tcW w:w="6769" w:type="dxa"/>
            <w:gridSpan w:val="7"/>
            <w:tcBorders>
              <w:top w:val="nil"/>
            </w:tcBorders>
          </w:tcPr>
          <w:p w14:paraId="44501C19" w14:textId="77777777" w:rsidR="00CA13C4" w:rsidRPr="00833531" w:rsidRDefault="00CA13C4" w:rsidP="000C5791">
            <w:pPr>
              <w:jc w:val="both"/>
            </w:pPr>
            <w:r>
              <w:t>Mgr. Věra Kozáková, Ph.D.</w:t>
            </w:r>
          </w:p>
        </w:tc>
      </w:tr>
      <w:tr w:rsidR="00CA13C4" w:rsidRPr="00833531" w14:paraId="0E4B4548" w14:textId="77777777" w:rsidTr="00CA13C4">
        <w:trPr>
          <w:trHeight w:val="243"/>
          <w:jc w:val="center"/>
        </w:trPr>
        <w:tc>
          <w:tcPr>
            <w:tcW w:w="3086" w:type="dxa"/>
            <w:tcBorders>
              <w:top w:val="nil"/>
            </w:tcBorders>
            <w:shd w:val="clear" w:color="auto" w:fill="F7CAAC"/>
          </w:tcPr>
          <w:p w14:paraId="1511041D" w14:textId="77777777" w:rsidR="00CA13C4" w:rsidRPr="00833531" w:rsidRDefault="00CA13C4" w:rsidP="000C5791">
            <w:pPr>
              <w:jc w:val="both"/>
              <w:rPr>
                <w:b/>
              </w:rPr>
            </w:pPr>
            <w:r w:rsidRPr="00833531">
              <w:rPr>
                <w:b/>
              </w:rPr>
              <w:t>Zapojení garanta do výuky předmětu</w:t>
            </w:r>
          </w:p>
        </w:tc>
        <w:tc>
          <w:tcPr>
            <w:tcW w:w="6769" w:type="dxa"/>
            <w:gridSpan w:val="7"/>
            <w:tcBorders>
              <w:top w:val="nil"/>
            </w:tcBorders>
          </w:tcPr>
          <w:p w14:paraId="48D77FB6" w14:textId="77777777" w:rsidR="00CA13C4" w:rsidRPr="00833531" w:rsidRDefault="00CA13C4" w:rsidP="000C5791">
            <w:pPr>
              <w:jc w:val="both"/>
            </w:pPr>
            <w:r>
              <w:t>cvičící</w:t>
            </w:r>
          </w:p>
        </w:tc>
      </w:tr>
      <w:tr w:rsidR="00CA13C4" w:rsidRPr="00833531" w14:paraId="7C21A8AB" w14:textId="77777777" w:rsidTr="00CA13C4">
        <w:trPr>
          <w:jc w:val="center"/>
        </w:trPr>
        <w:tc>
          <w:tcPr>
            <w:tcW w:w="3086" w:type="dxa"/>
            <w:shd w:val="clear" w:color="auto" w:fill="F7CAAC"/>
          </w:tcPr>
          <w:p w14:paraId="78AD9EAA" w14:textId="77777777" w:rsidR="00CA13C4" w:rsidRPr="00833531" w:rsidRDefault="00CA13C4" w:rsidP="000C5791">
            <w:pPr>
              <w:jc w:val="both"/>
              <w:rPr>
                <w:b/>
              </w:rPr>
            </w:pPr>
            <w:r w:rsidRPr="00833531">
              <w:rPr>
                <w:b/>
              </w:rPr>
              <w:t>Vyučující</w:t>
            </w:r>
          </w:p>
        </w:tc>
        <w:tc>
          <w:tcPr>
            <w:tcW w:w="6769" w:type="dxa"/>
            <w:gridSpan w:val="7"/>
            <w:tcBorders>
              <w:bottom w:val="nil"/>
            </w:tcBorders>
          </w:tcPr>
          <w:p w14:paraId="37ACD2D9" w14:textId="77777777" w:rsidR="00CA13C4" w:rsidRPr="00833531" w:rsidRDefault="00CA13C4" w:rsidP="000C5791">
            <w:pPr>
              <w:jc w:val="both"/>
            </w:pPr>
          </w:p>
        </w:tc>
      </w:tr>
      <w:tr w:rsidR="00CA13C4" w:rsidRPr="00833531" w14:paraId="5A1CF812" w14:textId="77777777" w:rsidTr="00CA13C4">
        <w:trPr>
          <w:trHeight w:val="316"/>
          <w:jc w:val="center"/>
        </w:trPr>
        <w:tc>
          <w:tcPr>
            <w:tcW w:w="9855" w:type="dxa"/>
            <w:gridSpan w:val="8"/>
            <w:tcBorders>
              <w:top w:val="nil"/>
            </w:tcBorders>
          </w:tcPr>
          <w:p w14:paraId="3250A028" w14:textId="77777777" w:rsidR="00CA13C4" w:rsidRPr="00DA7393" w:rsidRDefault="00CA13C4" w:rsidP="000C5791">
            <w:pPr>
              <w:jc w:val="both"/>
            </w:pPr>
            <w:r>
              <w:t>Mgr. Věra Kozáková, Ph.D., Mgr. Veronika Pečivová, Mgr. Hana Navrátilová</w:t>
            </w:r>
          </w:p>
        </w:tc>
      </w:tr>
      <w:tr w:rsidR="00CA13C4" w:rsidRPr="00833531" w14:paraId="57E40CA5" w14:textId="77777777" w:rsidTr="00CA13C4">
        <w:trPr>
          <w:jc w:val="center"/>
        </w:trPr>
        <w:tc>
          <w:tcPr>
            <w:tcW w:w="3086" w:type="dxa"/>
            <w:shd w:val="clear" w:color="auto" w:fill="F7CAAC"/>
          </w:tcPr>
          <w:p w14:paraId="2465A6B4" w14:textId="77777777" w:rsidR="00CA13C4" w:rsidRPr="00833531" w:rsidRDefault="00CA13C4" w:rsidP="000C5791">
            <w:pPr>
              <w:jc w:val="both"/>
              <w:rPr>
                <w:b/>
              </w:rPr>
            </w:pPr>
            <w:r w:rsidRPr="00833531">
              <w:rPr>
                <w:b/>
              </w:rPr>
              <w:t>Stručná anotace předmětu</w:t>
            </w:r>
          </w:p>
        </w:tc>
        <w:tc>
          <w:tcPr>
            <w:tcW w:w="6769" w:type="dxa"/>
            <w:gridSpan w:val="7"/>
            <w:tcBorders>
              <w:bottom w:val="nil"/>
            </w:tcBorders>
          </w:tcPr>
          <w:p w14:paraId="6AB90AE6" w14:textId="77777777" w:rsidR="00CA13C4" w:rsidRPr="00833531" w:rsidRDefault="00CA13C4" w:rsidP="000C5791">
            <w:pPr>
              <w:jc w:val="both"/>
            </w:pPr>
          </w:p>
        </w:tc>
      </w:tr>
      <w:tr w:rsidR="00CA13C4" w:rsidRPr="00833531" w14:paraId="0B8C0A1D" w14:textId="77777777" w:rsidTr="00CA13C4">
        <w:trPr>
          <w:trHeight w:val="3203"/>
          <w:jc w:val="center"/>
        </w:trPr>
        <w:tc>
          <w:tcPr>
            <w:tcW w:w="9855" w:type="dxa"/>
            <w:gridSpan w:val="8"/>
            <w:tcBorders>
              <w:top w:val="nil"/>
              <w:bottom w:val="single" w:sz="12" w:space="0" w:color="auto"/>
            </w:tcBorders>
          </w:tcPr>
          <w:p w14:paraId="62C5EFC7" w14:textId="77777777" w:rsidR="00CA13C4" w:rsidRDefault="00CA13C4" w:rsidP="00912F5E">
            <w:r>
              <w:t>Schopnost popsat svou životosprávu a své sportovní aktivity.</w:t>
            </w:r>
          </w:p>
          <w:p w14:paraId="5E8C9D54" w14:textId="77777777" w:rsidR="00CA13C4" w:rsidRDefault="00CA13C4" w:rsidP="00912F5E">
            <w:r>
              <w:t>Rozhovory o práci.</w:t>
            </w:r>
          </w:p>
          <w:p w14:paraId="537C78E7" w14:textId="77777777" w:rsidR="00CA13C4" w:rsidRDefault="00CA13C4" w:rsidP="00912F5E">
            <w:r>
              <w:t>Komunikace o profesích.</w:t>
            </w:r>
          </w:p>
          <w:p w14:paraId="69372A81" w14:textId="77777777" w:rsidR="00CA13C4" w:rsidRDefault="00CA13C4" w:rsidP="00912F5E">
            <w:r>
              <w:t>Nákupy potravin.</w:t>
            </w:r>
          </w:p>
          <w:p w14:paraId="046688FC" w14:textId="77777777" w:rsidR="00CA13C4" w:rsidRDefault="00CA13C4" w:rsidP="00912F5E">
            <w:r>
              <w:t>Nakupování v supermarketu.</w:t>
            </w:r>
          </w:p>
          <w:p w14:paraId="6CA1D129" w14:textId="77777777" w:rsidR="00CA13C4" w:rsidRDefault="00CA13C4" w:rsidP="00912F5E">
            <w:r>
              <w:t>Popsat měsíční výdaje.</w:t>
            </w:r>
          </w:p>
          <w:p w14:paraId="16E1F2C8" w14:textId="77777777" w:rsidR="00CA13C4" w:rsidRDefault="00CA13C4" w:rsidP="00912F5E">
            <w:r>
              <w:t>Informovat se na ubytování.</w:t>
            </w:r>
          </w:p>
          <w:p w14:paraId="752B90E2" w14:textId="77777777" w:rsidR="00CA13C4" w:rsidRDefault="00CA13C4" w:rsidP="00912F5E">
            <w:r>
              <w:t>Umět popsat dovolenou.</w:t>
            </w:r>
          </w:p>
          <w:p w14:paraId="23623114" w14:textId="77777777" w:rsidR="00CA13C4" w:rsidRDefault="00CA13C4" w:rsidP="00912F5E">
            <w:r>
              <w:t>Perfektum vybraných sloves.</w:t>
            </w:r>
          </w:p>
          <w:p w14:paraId="0901933A" w14:textId="77777777" w:rsidR="00CA13C4" w:rsidRDefault="00CA13C4" w:rsidP="00912F5E">
            <w:r>
              <w:t>Slovosled věty vedlejší.</w:t>
            </w:r>
          </w:p>
          <w:p w14:paraId="1C79CC13" w14:textId="77777777" w:rsidR="00CA13C4" w:rsidRDefault="00CA13C4" w:rsidP="00912F5E">
            <w:r>
              <w:t>Préteritum sloves.</w:t>
            </w:r>
          </w:p>
          <w:p w14:paraId="0796AAA1" w14:textId="77777777" w:rsidR="00CA13C4" w:rsidRDefault="00CA13C4" w:rsidP="00912F5E">
            <w:r>
              <w:t>Údaje míry, hmotnosti a množství.</w:t>
            </w:r>
          </w:p>
          <w:p w14:paraId="3A1C9F08" w14:textId="77777777" w:rsidR="00CA13C4" w:rsidRDefault="00CA13C4" w:rsidP="00912F5E">
            <w:r>
              <w:t>Vazby sloves.</w:t>
            </w:r>
          </w:p>
          <w:p w14:paraId="770DC6C0" w14:textId="77777777" w:rsidR="00CA13C4" w:rsidRDefault="00CA13C4" w:rsidP="00912F5E">
            <w:r>
              <w:t>Příslovce.</w:t>
            </w:r>
          </w:p>
          <w:p w14:paraId="668EB393" w14:textId="77777777" w:rsidR="00CA13C4" w:rsidRPr="00C21B5A" w:rsidRDefault="00CA13C4" w:rsidP="000C5791"/>
        </w:tc>
      </w:tr>
      <w:tr w:rsidR="00CA13C4" w:rsidRPr="00833531" w14:paraId="0330D077" w14:textId="77777777" w:rsidTr="00CA13C4">
        <w:trPr>
          <w:trHeight w:val="265"/>
          <w:jc w:val="center"/>
        </w:trPr>
        <w:tc>
          <w:tcPr>
            <w:tcW w:w="3653" w:type="dxa"/>
            <w:gridSpan w:val="2"/>
            <w:tcBorders>
              <w:top w:val="nil"/>
            </w:tcBorders>
            <w:shd w:val="clear" w:color="auto" w:fill="F7CAAC"/>
          </w:tcPr>
          <w:p w14:paraId="166CA9BE" w14:textId="77777777" w:rsidR="00CA13C4" w:rsidRPr="00833531" w:rsidRDefault="00CA13C4" w:rsidP="000C5791">
            <w:pPr>
              <w:jc w:val="both"/>
            </w:pPr>
            <w:r w:rsidRPr="00833531">
              <w:rPr>
                <w:b/>
              </w:rPr>
              <w:t>Studijní literatura a studijní pomůcky</w:t>
            </w:r>
          </w:p>
        </w:tc>
        <w:tc>
          <w:tcPr>
            <w:tcW w:w="6202" w:type="dxa"/>
            <w:gridSpan w:val="6"/>
            <w:tcBorders>
              <w:top w:val="nil"/>
              <w:bottom w:val="nil"/>
            </w:tcBorders>
          </w:tcPr>
          <w:p w14:paraId="61B8A222" w14:textId="77777777" w:rsidR="00CA13C4" w:rsidRPr="00833531" w:rsidRDefault="00CA13C4" w:rsidP="000C5791">
            <w:pPr>
              <w:jc w:val="both"/>
            </w:pPr>
          </w:p>
        </w:tc>
      </w:tr>
      <w:tr w:rsidR="00CA13C4" w:rsidRPr="00833531" w14:paraId="3EDB9DE2" w14:textId="77777777" w:rsidTr="00CA13C4">
        <w:trPr>
          <w:trHeight w:val="3071"/>
          <w:jc w:val="center"/>
        </w:trPr>
        <w:tc>
          <w:tcPr>
            <w:tcW w:w="9855" w:type="dxa"/>
            <w:gridSpan w:val="8"/>
            <w:tcBorders>
              <w:top w:val="nil"/>
            </w:tcBorders>
          </w:tcPr>
          <w:p w14:paraId="02BA1E1B" w14:textId="77777777" w:rsidR="00CA13C4" w:rsidRPr="00F9586A" w:rsidRDefault="00CA13C4" w:rsidP="000C5791">
            <w:pPr>
              <w:jc w:val="both"/>
              <w:rPr>
                <w:b/>
              </w:rPr>
            </w:pPr>
            <w:r>
              <w:rPr>
                <w:b/>
              </w:rPr>
              <w:t>Povinná literatura</w:t>
            </w:r>
          </w:p>
          <w:p w14:paraId="3921A01E" w14:textId="77777777" w:rsidR="00CA13C4" w:rsidRPr="00C21B5A" w:rsidRDefault="00CA13C4" w:rsidP="00912F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C21B5A">
              <w:rPr>
                <w:color w:val="000000"/>
                <w:shd w:val="clear" w:color="auto" w:fill="FFFFFF"/>
              </w:rPr>
              <w:t>Castro, F. </w:t>
            </w:r>
            <w:r>
              <w:rPr>
                <w:color w:val="000000"/>
                <w:shd w:val="clear" w:color="auto" w:fill="FFFFFF"/>
              </w:rPr>
              <w:t xml:space="preserve">(2003). </w:t>
            </w:r>
            <w:r w:rsidRPr="00C21B5A">
              <w:rPr>
                <w:i/>
                <w:iCs/>
                <w:color w:val="000000"/>
                <w:shd w:val="clear" w:color="auto" w:fill="FFFFFF"/>
              </w:rPr>
              <w:t xml:space="preserve">Ven Nuevo 1 - Libro del alumno. </w:t>
            </w:r>
            <w:r w:rsidRPr="00C21B5A">
              <w:rPr>
                <w:color w:val="000000"/>
                <w:shd w:val="clear" w:color="auto" w:fill="FFFFFF"/>
              </w:rPr>
              <w:t>Madrid</w:t>
            </w:r>
            <w:r>
              <w:rPr>
                <w:color w:val="000000"/>
                <w:shd w:val="clear" w:color="auto" w:fill="FFFFFF"/>
              </w:rPr>
              <w:t>: Edelsa Grupo Didascalia, S. A.</w:t>
            </w:r>
          </w:p>
          <w:p w14:paraId="5A08731D" w14:textId="77777777" w:rsidR="00CA13C4" w:rsidRDefault="00CA13C4" w:rsidP="00912F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C21B5A">
              <w:rPr>
                <w:color w:val="000000"/>
                <w:shd w:val="clear" w:color="auto" w:fill="FFFFFF"/>
              </w:rPr>
              <w:t>Castro, F. </w:t>
            </w:r>
            <w:r>
              <w:rPr>
                <w:color w:val="000000"/>
                <w:shd w:val="clear" w:color="auto" w:fill="FFFFFF"/>
              </w:rPr>
              <w:t xml:space="preserve">(2004). </w:t>
            </w:r>
            <w:r w:rsidRPr="00C21B5A">
              <w:rPr>
                <w:i/>
                <w:iCs/>
                <w:color w:val="000000"/>
                <w:shd w:val="clear" w:color="auto" w:fill="FFFFFF"/>
              </w:rPr>
              <w:t>Ven Nuevo 1 - Libro de ejercicios</w:t>
            </w:r>
            <w:r w:rsidRPr="00C21B5A">
              <w:rPr>
                <w:color w:val="000000"/>
                <w:shd w:val="clear" w:color="auto" w:fill="FFFFFF"/>
              </w:rPr>
              <w:t>. Madrid</w:t>
            </w:r>
            <w:r>
              <w:rPr>
                <w:color w:val="000000"/>
                <w:shd w:val="clear" w:color="auto" w:fill="FFFFFF"/>
              </w:rPr>
              <w:t>: Edelsa Grupo Didascalia, S. A.</w:t>
            </w:r>
          </w:p>
          <w:p w14:paraId="1134F807" w14:textId="77777777" w:rsidR="00CA13C4" w:rsidRPr="00AB7B6F" w:rsidRDefault="00CA13C4" w:rsidP="00912F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Girardet J., &amp; </w:t>
            </w:r>
            <w:r w:rsidRPr="00AB7B6F">
              <w:rPr>
                <w:color w:val="000000"/>
              </w:rPr>
              <w:t xml:space="preserve">Pécheur J. </w:t>
            </w:r>
            <w:r>
              <w:rPr>
                <w:color w:val="000000"/>
              </w:rPr>
              <w:t xml:space="preserve">(2002). </w:t>
            </w:r>
            <w:r w:rsidRPr="00663183">
              <w:rPr>
                <w:i/>
                <w:color w:val="000000"/>
              </w:rPr>
              <w:t>Campus 1</w:t>
            </w:r>
            <w:r>
              <w:rPr>
                <w:color w:val="000000"/>
              </w:rPr>
              <w:t xml:space="preserve">. Paris: </w:t>
            </w:r>
            <w:r w:rsidRPr="00AB7B6F">
              <w:rPr>
                <w:color w:val="000000"/>
              </w:rPr>
              <w:t>CLE International</w:t>
            </w:r>
            <w:r>
              <w:rPr>
                <w:color w:val="000000"/>
              </w:rPr>
              <w:t>.</w:t>
            </w:r>
          </w:p>
          <w:p w14:paraId="381BEBE0" w14:textId="77777777" w:rsidR="00CA13C4" w:rsidRDefault="00CA13C4" w:rsidP="00912F5E">
            <w:r>
              <w:t xml:space="preserve">Höppnerová, V. (2010). </w:t>
            </w:r>
            <w:r>
              <w:rPr>
                <w:i/>
              </w:rPr>
              <w:t xml:space="preserve">Němčina pro jazykové školy nově 1. </w:t>
            </w:r>
            <w:r>
              <w:t>Plzeň: Fraus.</w:t>
            </w:r>
          </w:p>
          <w:p w14:paraId="2234C738" w14:textId="77777777" w:rsidR="00CA13C4" w:rsidRPr="00AB7B6F" w:rsidRDefault="00CA13C4" w:rsidP="00912F5E">
            <w:pPr>
              <w:rPr>
                <w:i/>
              </w:rPr>
            </w:pPr>
            <w:r>
              <w:t xml:space="preserve">Höppnerová, V. (2010). </w:t>
            </w:r>
            <w:r>
              <w:rPr>
                <w:i/>
              </w:rPr>
              <w:t xml:space="preserve">Němčina pro jazykové školy nově 2. </w:t>
            </w:r>
            <w:r>
              <w:t>Plzeň: Fraus.</w:t>
            </w:r>
          </w:p>
          <w:p w14:paraId="5DCB76D3" w14:textId="77777777" w:rsidR="00CA13C4" w:rsidRDefault="00CA13C4" w:rsidP="00912F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 xml:space="preserve">Steele R., &amp; </w:t>
            </w:r>
            <w:r w:rsidRPr="00C21B5A">
              <w:rPr>
                <w:color w:val="000000"/>
              </w:rPr>
              <w:t xml:space="preserve">Zemiro J. </w:t>
            </w:r>
            <w:r>
              <w:rPr>
                <w:color w:val="000000"/>
              </w:rPr>
              <w:t xml:space="preserve">(1992). </w:t>
            </w:r>
            <w:r w:rsidRPr="00C21B5A">
              <w:rPr>
                <w:color w:val="000000"/>
              </w:rPr>
              <w:t>Exer</w:t>
            </w:r>
            <w:r>
              <w:rPr>
                <w:color w:val="000000"/>
              </w:rPr>
              <w:t xml:space="preserve">cons - nous 1. Paris: </w:t>
            </w:r>
            <w:r w:rsidRPr="00C21B5A">
              <w:rPr>
                <w:color w:val="000000"/>
              </w:rPr>
              <w:t>Hachette</w:t>
            </w:r>
            <w:r>
              <w:rPr>
                <w:color w:val="000000"/>
              </w:rPr>
              <w:t>.</w:t>
            </w:r>
          </w:p>
          <w:p w14:paraId="619A616E" w14:textId="77777777" w:rsidR="00CA13C4" w:rsidRPr="00957FEC" w:rsidRDefault="00CA13C4" w:rsidP="000C579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p>
          <w:p w14:paraId="7A989E8F" w14:textId="77777777" w:rsidR="00CA13C4" w:rsidRDefault="00CA13C4" w:rsidP="000C5791">
            <w:pPr>
              <w:jc w:val="both"/>
              <w:rPr>
                <w:b/>
              </w:rPr>
            </w:pPr>
            <w:r>
              <w:rPr>
                <w:b/>
              </w:rPr>
              <w:t>Doporučená literatura</w:t>
            </w:r>
          </w:p>
          <w:p w14:paraId="4C07DFD7" w14:textId="77777777" w:rsidR="00CA13C4" w:rsidRDefault="00CA13C4" w:rsidP="00912F5E">
            <w:pPr>
              <w:rPr>
                <w:color w:val="000000"/>
                <w:shd w:val="clear" w:color="auto" w:fill="FFFFFF"/>
              </w:rPr>
            </w:pPr>
            <w:r w:rsidRPr="00644CB2">
              <w:rPr>
                <w:color w:val="000000"/>
              </w:rPr>
              <w:t xml:space="preserve">Castro, F. </w:t>
            </w:r>
            <w:r>
              <w:rPr>
                <w:color w:val="000000"/>
              </w:rPr>
              <w:t xml:space="preserve">(2010). </w:t>
            </w:r>
            <w:r w:rsidRPr="00663183">
              <w:rPr>
                <w:bCs/>
                <w:i/>
                <w:color w:val="231F20"/>
                <w:spacing w:val="9"/>
              </w:rPr>
              <w:t>Uso de la gramática espaňola elemental</w:t>
            </w:r>
            <w:r>
              <w:rPr>
                <w:bCs/>
                <w:color w:val="231F20"/>
                <w:spacing w:val="9"/>
              </w:rPr>
              <w:t xml:space="preserve">. </w:t>
            </w:r>
            <w:r w:rsidRPr="00C21B5A">
              <w:rPr>
                <w:color w:val="000000"/>
                <w:shd w:val="clear" w:color="auto" w:fill="FFFFFF"/>
              </w:rPr>
              <w:t>Madrid</w:t>
            </w:r>
            <w:r>
              <w:rPr>
                <w:color w:val="000000"/>
                <w:shd w:val="clear" w:color="auto" w:fill="FFFFFF"/>
              </w:rPr>
              <w:t xml:space="preserve">: Edelsa Grupo Didascalia, S. A. </w:t>
            </w:r>
          </w:p>
          <w:p w14:paraId="652319BD" w14:textId="77777777" w:rsidR="00CA13C4" w:rsidRPr="0073107E" w:rsidRDefault="00CA13C4" w:rsidP="00912F5E">
            <w:r>
              <w:t xml:space="preserve">Krenn, W., &amp; Puchta, H. (2016). </w:t>
            </w:r>
            <w:r>
              <w:rPr>
                <w:i/>
              </w:rPr>
              <w:t>Motive</w:t>
            </w:r>
            <w:r>
              <w:t xml:space="preserve">. München: Hueber Verlag. </w:t>
            </w:r>
          </w:p>
          <w:p w14:paraId="0E9F5150" w14:textId="77777777" w:rsidR="00CA13C4" w:rsidRPr="009F684B" w:rsidRDefault="00CA13C4" w:rsidP="00912F5E">
            <w:pPr>
              <w:rPr>
                <w:b/>
              </w:rPr>
            </w:pPr>
            <w:r>
              <w:t xml:space="preserve">Michňová, I. (2008). </w:t>
            </w:r>
            <w:r>
              <w:rPr>
                <w:i/>
              </w:rPr>
              <w:t>Deutsch im Beruf.</w:t>
            </w:r>
            <w:r>
              <w:t xml:space="preserve"> Praha: Grada.</w:t>
            </w:r>
          </w:p>
          <w:p w14:paraId="10FF21E3" w14:textId="77777777" w:rsidR="00CA13C4" w:rsidRDefault="00CA13C4" w:rsidP="00912F5E">
            <w:pPr>
              <w:pStyle w:val="FormtovanvHTML"/>
              <w:shd w:val="clear" w:color="auto" w:fill="FFFFFF"/>
              <w:rPr>
                <w:rFonts w:ascii="Times New Roman" w:hAnsi="Times New Roman" w:cs="Times New Roman"/>
                <w:color w:val="000000"/>
              </w:rPr>
            </w:pPr>
            <w:r w:rsidRPr="00AB7B6F">
              <w:rPr>
                <w:rFonts w:ascii="Times New Roman" w:hAnsi="Times New Roman" w:cs="Times New Roman"/>
                <w:color w:val="000000"/>
              </w:rPr>
              <w:t xml:space="preserve">Pravdová M. </w:t>
            </w:r>
            <w:r>
              <w:rPr>
                <w:rFonts w:ascii="Times New Roman" w:hAnsi="Times New Roman" w:cs="Times New Roman"/>
                <w:color w:val="000000"/>
              </w:rPr>
              <w:t xml:space="preserve">(1995). </w:t>
            </w:r>
            <w:r w:rsidRPr="00663183">
              <w:rPr>
                <w:rFonts w:ascii="Times New Roman" w:hAnsi="Times New Roman" w:cs="Times New Roman"/>
                <w:i/>
                <w:color w:val="000000"/>
              </w:rPr>
              <w:t>Francouzština pro začátečníky</w:t>
            </w:r>
            <w:r>
              <w:rPr>
                <w:rFonts w:ascii="Times New Roman" w:hAnsi="Times New Roman" w:cs="Times New Roman"/>
                <w:color w:val="000000"/>
              </w:rPr>
              <w:t xml:space="preserve">. Praha: </w:t>
            </w:r>
            <w:r w:rsidRPr="00AB7B6F">
              <w:rPr>
                <w:rFonts w:ascii="Times New Roman" w:hAnsi="Times New Roman" w:cs="Times New Roman"/>
                <w:color w:val="000000"/>
              </w:rPr>
              <w:t>LEDA.</w:t>
            </w:r>
          </w:p>
          <w:p w14:paraId="26C3C14E" w14:textId="77777777" w:rsidR="00CA13C4" w:rsidRPr="00833531" w:rsidRDefault="00CA13C4" w:rsidP="000C5791">
            <w:pPr>
              <w:jc w:val="both"/>
            </w:pPr>
          </w:p>
        </w:tc>
      </w:tr>
      <w:tr w:rsidR="00CA13C4" w:rsidRPr="00833531" w14:paraId="0C2EBDC4" w14:textId="77777777" w:rsidTr="00CA13C4">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44CB0F" w14:textId="77777777" w:rsidR="00CA13C4" w:rsidRPr="00833531" w:rsidRDefault="00CA13C4" w:rsidP="000C5791">
            <w:pPr>
              <w:jc w:val="center"/>
              <w:rPr>
                <w:b/>
              </w:rPr>
            </w:pPr>
            <w:r w:rsidRPr="00833531">
              <w:rPr>
                <w:b/>
              </w:rPr>
              <w:t>Informace ke kombinované nebo distanční formě</w:t>
            </w:r>
          </w:p>
        </w:tc>
      </w:tr>
      <w:tr w:rsidR="00CA13C4" w:rsidRPr="00833531" w14:paraId="5F71B85B" w14:textId="77777777" w:rsidTr="00CA13C4">
        <w:trPr>
          <w:jc w:val="center"/>
        </w:trPr>
        <w:tc>
          <w:tcPr>
            <w:tcW w:w="4787" w:type="dxa"/>
            <w:gridSpan w:val="3"/>
            <w:tcBorders>
              <w:top w:val="single" w:sz="2" w:space="0" w:color="auto"/>
            </w:tcBorders>
            <w:shd w:val="clear" w:color="auto" w:fill="F7CAAC"/>
          </w:tcPr>
          <w:p w14:paraId="7832CE55" w14:textId="77777777" w:rsidR="00CA13C4" w:rsidRPr="00833531" w:rsidRDefault="00CA13C4" w:rsidP="000C5791">
            <w:pPr>
              <w:jc w:val="both"/>
            </w:pPr>
            <w:r w:rsidRPr="00833531">
              <w:rPr>
                <w:b/>
              </w:rPr>
              <w:t>Rozsah konzultací (soustředění)</w:t>
            </w:r>
          </w:p>
        </w:tc>
        <w:tc>
          <w:tcPr>
            <w:tcW w:w="889" w:type="dxa"/>
            <w:tcBorders>
              <w:top w:val="single" w:sz="2" w:space="0" w:color="auto"/>
            </w:tcBorders>
          </w:tcPr>
          <w:p w14:paraId="502293AE" w14:textId="77777777" w:rsidR="00CA13C4" w:rsidRPr="00833531" w:rsidRDefault="00CA13C4" w:rsidP="000C5791">
            <w:pPr>
              <w:jc w:val="both"/>
            </w:pPr>
          </w:p>
        </w:tc>
        <w:tc>
          <w:tcPr>
            <w:tcW w:w="4179" w:type="dxa"/>
            <w:gridSpan w:val="4"/>
            <w:tcBorders>
              <w:top w:val="single" w:sz="2" w:space="0" w:color="auto"/>
            </w:tcBorders>
            <w:shd w:val="clear" w:color="auto" w:fill="F7CAAC"/>
          </w:tcPr>
          <w:p w14:paraId="59885D57" w14:textId="77777777" w:rsidR="00CA13C4" w:rsidRPr="00833531" w:rsidRDefault="00CA13C4" w:rsidP="000C5791">
            <w:pPr>
              <w:jc w:val="both"/>
              <w:rPr>
                <w:b/>
              </w:rPr>
            </w:pPr>
            <w:r w:rsidRPr="00833531">
              <w:rPr>
                <w:b/>
              </w:rPr>
              <w:t xml:space="preserve">hodin </w:t>
            </w:r>
          </w:p>
        </w:tc>
      </w:tr>
      <w:tr w:rsidR="00CA13C4" w:rsidRPr="00833531" w14:paraId="132EE100" w14:textId="77777777" w:rsidTr="00CA13C4">
        <w:trPr>
          <w:jc w:val="center"/>
        </w:trPr>
        <w:tc>
          <w:tcPr>
            <w:tcW w:w="9855" w:type="dxa"/>
            <w:gridSpan w:val="8"/>
            <w:shd w:val="clear" w:color="auto" w:fill="F7CAAC"/>
          </w:tcPr>
          <w:p w14:paraId="28BA6E86" w14:textId="77777777" w:rsidR="00CA13C4" w:rsidRPr="00833531" w:rsidRDefault="00CA13C4" w:rsidP="000C5791">
            <w:pPr>
              <w:jc w:val="both"/>
              <w:rPr>
                <w:b/>
              </w:rPr>
            </w:pPr>
            <w:r w:rsidRPr="00833531">
              <w:rPr>
                <w:b/>
              </w:rPr>
              <w:t>Informace o způsobu kontaktu s</w:t>
            </w:r>
            <w:r>
              <w:rPr>
                <w:b/>
              </w:rPr>
              <w:t> </w:t>
            </w:r>
            <w:r w:rsidRPr="00833531">
              <w:rPr>
                <w:b/>
              </w:rPr>
              <w:t>vyučujícím</w:t>
            </w:r>
          </w:p>
        </w:tc>
      </w:tr>
      <w:tr w:rsidR="00CA13C4" w:rsidRPr="00833531" w14:paraId="5DA9B970" w14:textId="77777777" w:rsidTr="00CA13C4">
        <w:trPr>
          <w:trHeight w:val="271"/>
          <w:jc w:val="center"/>
        </w:trPr>
        <w:tc>
          <w:tcPr>
            <w:tcW w:w="9855" w:type="dxa"/>
            <w:gridSpan w:val="8"/>
          </w:tcPr>
          <w:p w14:paraId="087A7A12" w14:textId="77777777" w:rsidR="00CA13C4" w:rsidRPr="00833531" w:rsidRDefault="00CA13C4" w:rsidP="000C5791">
            <w:pPr>
              <w:jc w:val="both"/>
            </w:pPr>
          </w:p>
        </w:tc>
      </w:tr>
    </w:tbl>
    <w:p w14:paraId="533BE0AB" w14:textId="77777777" w:rsidR="009E6E7D" w:rsidRDefault="00CA13C4">
      <w:pPr>
        <w:rPr>
          <w:b/>
          <w:sz w:val="28"/>
        </w:rPr>
      </w:pPr>
      <w:r>
        <w:rPr>
          <w:b/>
          <w:sz w:val="28"/>
        </w:rPr>
        <w:br/>
      </w:r>
    </w:p>
    <w:p w14:paraId="3B26D7F0" w14:textId="77777777" w:rsidR="00CA13C4" w:rsidRDefault="00912F5E">
      <w:pPr>
        <w:rPr>
          <w:b/>
          <w:sz w:val="28"/>
        </w:rPr>
      </w:pPr>
      <w:r>
        <w:rPr>
          <w:b/>
          <w:sz w:val="28"/>
        </w:rPr>
        <w:br w:type="page"/>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517589" w14:paraId="415D21F9" w14:textId="77777777" w:rsidTr="00562BCD">
        <w:trPr>
          <w:jc w:val="center"/>
        </w:trPr>
        <w:tc>
          <w:tcPr>
            <w:tcW w:w="9780" w:type="dxa"/>
            <w:gridSpan w:val="6"/>
            <w:tcBorders>
              <w:bottom w:val="double" w:sz="4" w:space="0" w:color="auto"/>
            </w:tcBorders>
            <w:shd w:val="clear" w:color="auto" w:fill="BDD6EE"/>
          </w:tcPr>
          <w:p w14:paraId="5C36E788" w14:textId="77777777" w:rsidR="00517589" w:rsidRDefault="009E6E7D" w:rsidP="00517589">
            <w:pPr>
              <w:jc w:val="both"/>
              <w:rPr>
                <w:b/>
                <w:sz w:val="28"/>
              </w:rPr>
            </w:pPr>
            <w:r>
              <w:rPr>
                <w:b/>
                <w:sz w:val="28"/>
              </w:rPr>
              <w:br w:type="page"/>
            </w:r>
            <w:r w:rsidR="00517589">
              <w:rPr>
                <w:b/>
                <w:sz w:val="28"/>
              </w:rPr>
              <w:t>B-IV – Údaje o odborné praxi</w:t>
            </w:r>
          </w:p>
        </w:tc>
      </w:tr>
      <w:tr w:rsidR="00517589" w14:paraId="23878393" w14:textId="77777777" w:rsidTr="00562BCD">
        <w:trPr>
          <w:jc w:val="center"/>
        </w:trPr>
        <w:tc>
          <w:tcPr>
            <w:tcW w:w="9780" w:type="dxa"/>
            <w:gridSpan w:val="6"/>
            <w:tcBorders>
              <w:top w:val="single" w:sz="12" w:space="0" w:color="auto"/>
            </w:tcBorders>
            <w:shd w:val="clear" w:color="auto" w:fill="F7CAAC"/>
          </w:tcPr>
          <w:p w14:paraId="2CED37EE" w14:textId="77777777" w:rsidR="00517589" w:rsidRDefault="00517589" w:rsidP="00517589">
            <w:pPr>
              <w:jc w:val="both"/>
              <w:rPr>
                <w:b/>
              </w:rPr>
            </w:pPr>
            <w:r>
              <w:rPr>
                <w:b/>
              </w:rPr>
              <w:t>Charakteristika povinné odborné praxe</w:t>
            </w:r>
          </w:p>
        </w:tc>
      </w:tr>
      <w:tr w:rsidR="00517589" w14:paraId="504ACD76" w14:textId="77777777" w:rsidTr="00562BCD">
        <w:trPr>
          <w:trHeight w:val="2830"/>
          <w:jc w:val="center"/>
        </w:trPr>
        <w:tc>
          <w:tcPr>
            <w:tcW w:w="9780" w:type="dxa"/>
            <w:gridSpan w:val="6"/>
          </w:tcPr>
          <w:p w14:paraId="20CF5746" w14:textId="572DEC1B" w:rsidR="009C1422" w:rsidRPr="002A4520" w:rsidRDefault="009C1422" w:rsidP="001C60FA">
            <w:pPr>
              <w:jc w:val="both"/>
            </w:pPr>
            <w:r w:rsidRPr="002A4520">
              <w:t>Univerzita Tomáše Bati ve Zlíně otevřela v roce 2011 vlastní mateřskou školu</w:t>
            </w:r>
            <w:ins w:id="234" w:author="Anežka Lengálová" w:date="2018-05-30T06:46:00Z">
              <w:r w:rsidR="004F3CB3">
                <w:t xml:space="preserve"> v</w:t>
              </w:r>
            </w:ins>
            <w:del w:id="235" w:author="Anežka Lengálová" w:date="2018-05-30T06:46:00Z">
              <w:r w:rsidRPr="002A4520" w:rsidDel="004F3CB3">
                <w:delText>. V</w:delText>
              </w:r>
            </w:del>
            <w:r w:rsidRPr="002A4520">
              <w:t xml:space="preserve"> rámci projektu ESF, který je v této době již ukončený a MŠ </w:t>
            </w:r>
            <w:del w:id="236" w:author="Anežka Lengálová" w:date="2018-05-30T06:47:00Z">
              <w:r w:rsidRPr="002A4520" w:rsidDel="004F3CB3">
                <w:delText xml:space="preserve">stále </w:delText>
              </w:r>
            </w:del>
            <w:ins w:id="237" w:author="Anežka Lengálová" w:date="2018-05-30T06:47:00Z">
              <w:r w:rsidR="004F3CB3">
                <w:t>dále</w:t>
              </w:r>
              <w:r w:rsidR="004F3CB3" w:rsidRPr="002A4520">
                <w:t xml:space="preserve"> </w:t>
              </w:r>
            </w:ins>
            <w:r w:rsidRPr="002A4520">
              <w:t xml:space="preserve">pracuje jako školská právnická osoba, jejímž zřizovatelem je UTB ve Zlíně.  Mateřskou školu za čtyři roky její existence provázejí velmi pozitivní ohlasy především z řad spokojených rodičů. Mateřská škola kromě jiného výrazným způsobem podpořila kvalitní praxeologickou přípravu budoucích učitelů mateřských škol. Stala se významnou součástí činnosti Fakulty humanitních studií, především oboru Učitelství pro mateřské školy. </w:t>
            </w:r>
          </w:p>
          <w:p w14:paraId="4D53ED19" w14:textId="77777777" w:rsidR="009C1422" w:rsidRPr="002A4520" w:rsidRDefault="009C1422" w:rsidP="001C60FA">
            <w:pPr>
              <w:autoSpaceDE w:val="0"/>
              <w:autoSpaceDN w:val="0"/>
              <w:adjustRightInd w:val="0"/>
              <w:jc w:val="both"/>
            </w:pPr>
          </w:p>
          <w:p w14:paraId="27BBBBAA" w14:textId="1421BF88" w:rsidR="009C1422" w:rsidRPr="002A4520" w:rsidRDefault="009C1422" w:rsidP="001C60FA">
            <w:pPr>
              <w:jc w:val="both"/>
              <w:rPr>
                <w:rFonts w:eastAsia="Calibri"/>
                <w:noProof/>
              </w:rPr>
            </w:pPr>
            <w:r w:rsidRPr="002A4520">
              <w:rPr>
                <w:rFonts w:eastAsia="Calibri"/>
                <w:noProof/>
              </w:rPr>
              <w:t xml:space="preserve">FHS při realizaci praxí v oboru spolupracuje s dvěma fakultními mateřskými školami. Univerzitní mateřskou školou </w:t>
            </w:r>
            <w:r>
              <w:rPr>
                <w:rFonts w:eastAsia="Calibri"/>
                <w:noProof/>
              </w:rPr>
              <w:br/>
            </w:r>
            <w:r w:rsidRPr="002A4520">
              <w:rPr>
                <w:rFonts w:eastAsia="Calibri"/>
                <w:noProof/>
              </w:rPr>
              <w:t>a také se združenou mateřsko</w:t>
            </w:r>
            <w:ins w:id="238" w:author="Anežka Lengálová" w:date="2018-05-30T06:47:00Z">
              <w:r w:rsidR="004F3CB3">
                <w:rPr>
                  <w:rFonts w:eastAsia="Calibri"/>
                  <w:noProof/>
                </w:rPr>
                <w:t>u</w:t>
              </w:r>
            </w:ins>
            <w:del w:id="239" w:author="Anežka Lengálová" w:date="2018-05-30T06:47:00Z">
              <w:r w:rsidRPr="002A4520" w:rsidDel="004F3CB3">
                <w:rPr>
                  <w:rFonts w:eastAsia="Calibri"/>
                  <w:noProof/>
                </w:rPr>
                <w:delText>m</w:delText>
              </w:r>
            </w:del>
            <w:r w:rsidRPr="002A4520">
              <w:rPr>
                <w:rFonts w:eastAsia="Calibri"/>
                <w:noProof/>
              </w:rPr>
              <w:t xml:space="preserve"> školou v Otrokovicích, která má 7 dislokovaných pracovišť</w:t>
            </w:r>
            <w:del w:id="240" w:author="Anežka Lengálová" w:date="2018-05-30T06:47:00Z">
              <w:r w:rsidRPr="002A4520" w:rsidDel="004F3CB3">
                <w:rPr>
                  <w:rFonts w:eastAsia="Calibri"/>
                  <w:noProof/>
                </w:rPr>
                <w:delText xml:space="preserve"> mateřských škol</w:delText>
              </w:r>
            </w:del>
            <w:r w:rsidRPr="002A4520">
              <w:rPr>
                <w:rFonts w:eastAsia="Calibri"/>
                <w:noProof/>
              </w:rPr>
              <w:t xml:space="preserve">. </w:t>
            </w:r>
          </w:p>
          <w:p w14:paraId="681B2B97" w14:textId="77777777" w:rsidR="009C1422" w:rsidRPr="002A4520" w:rsidRDefault="009C1422" w:rsidP="001C60FA">
            <w:pPr>
              <w:jc w:val="both"/>
              <w:rPr>
                <w:rFonts w:eastAsia="Calibri"/>
                <w:noProof/>
              </w:rPr>
            </w:pPr>
            <w:r w:rsidRPr="002A4520">
              <w:rPr>
                <w:rFonts w:eastAsia="Calibri"/>
                <w:noProof/>
              </w:rPr>
              <w:t xml:space="preserve">Na základě spolupráce s týmem učitelek fakultních mateřských škol FHS, které jsou v oboru pečlivě vybírány, se otevřel prostor pro hledání a ověřování optimálního modelu propojení teorie a praxe v rámci pregraduálního vzdělávání učitelů mateřských škol na FHS. Po první akreditaci bakalářského studijního oboru, která v roce 2009 přinesla možnost pracovat na kvalitní profilaci předškolní pedagogiky, má fakulta absolventy a také zkušenosti. V tomto roce oslaví fakulta 5. výročí vzniku oboru. </w:t>
            </w:r>
          </w:p>
          <w:p w14:paraId="756440F4" w14:textId="77777777" w:rsidR="009C1422" w:rsidRPr="002A4520" w:rsidRDefault="009C1422" w:rsidP="001C60FA">
            <w:pPr>
              <w:jc w:val="both"/>
              <w:rPr>
                <w:rFonts w:eastAsia="Calibri"/>
                <w:noProof/>
              </w:rPr>
            </w:pPr>
          </w:p>
          <w:p w14:paraId="221CCF92" w14:textId="77777777" w:rsidR="009C1422" w:rsidRPr="002A4520" w:rsidRDefault="009C1422" w:rsidP="001C60FA">
            <w:pPr>
              <w:jc w:val="both"/>
              <w:rPr>
                <w:rFonts w:eastAsia="Calibri"/>
                <w:b/>
                <w:noProof/>
              </w:rPr>
            </w:pPr>
            <w:r w:rsidRPr="002A4520">
              <w:rPr>
                <w:rFonts w:eastAsia="Calibri"/>
                <w:b/>
                <w:noProof/>
              </w:rPr>
              <w:t>Model praxeologické přípravy budoucího absolventa magisterského oboru na FHS UTB ve Zlíně</w:t>
            </w:r>
          </w:p>
          <w:p w14:paraId="4653E27D" w14:textId="77777777" w:rsidR="009C1422" w:rsidRPr="002A4520" w:rsidRDefault="009C1422" w:rsidP="001C60FA">
            <w:pPr>
              <w:jc w:val="both"/>
              <w:rPr>
                <w:rFonts w:eastAsia="Calibri"/>
                <w:noProof/>
              </w:rPr>
            </w:pPr>
            <w:r w:rsidRPr="002A4520">
              <w:rPr>
                <w:rFonts w:eastAsia="Calibri"/>
                <w:noProof/>
              </w:rPr>
              <w:t xml:space="preserve">Nejzásadnější změny tohoto oboru se po analyze oboru týkaly koncepce praxí. Snahou bylo koherentní propojení předmětů didaktického charakteru s možností jejich aplikace v přímé činnosti s dětmi předškolního věku. </w:t>
            </w:r>
          </w:p>
          <w:p w14:paraId="1B24B612" w14:textId="77777777" w:rsidR="009C1422" w:rsidRPr="002A4520" w:rsidRDefault="009C1422" w:rsidP="001C60FA">
            <w:pPr>
              <w:jc w:val="both"/>
              <w:rPr>
                <w:rFonts w:eastAsia="Calibri"/>
                <w:noProof/>
              </w:rPr>
            </w:pPr>
            <w:r w:rsidRPr="002A4520">
              <w:rPr>
                <w:rFonts w:eastAsia="Calibri"/>
                <w:noProof/>
              </w:rPr>
              <w:t xml:space="preserve">Proto vznikla nová struktura předmětů, jejíž přímou součástí jsou i praxe.   </w:t>
            </w:r>
          </w:p>
          <w:p w14:paraId="6A699027" w14:textId="77777777" w:rsidR="009C1422" w:rsidRPr="002A4520" w:rsidRDefault="009C1422" w:rsidP="001C60FA">
            <w:pPr>
              <w:jc w:val="both"/>
              <w:rPr>
                <w:rFonts w:eastAsia="Calibri"/>
                <w:noProof/>
              </w:rPr>
            </w:pPr>
            <w:r w:rsidRPr="002A4520">
              <w:rPr>
                <w:rFonts w:eastAsia="Calibri"/>
                <w:noProof/>
              </w:rPr>
              <w:t>Formy pedagogických praxí</w:t>
            </w:r>
          </w:p>
          <w:p w14:paraId="6ECC0A2C" w14:textId="77777777" w:rsidR="009C1422" w:rsidRPr="002A4520" w:rsidRDefault="009C1422" w:rsidP="001C60FA">
            <w:pPr>
              <w:pStyle w:val="Odstavecseseznamem"/>
              <w:numPr>
                <w:ilvl w:val="0"/>
                <w:numId w:val="29"/>
              </w:numPr>
              <w:jc w:val="both"/>
              <w:rPr>
                <w:rFonts w:eastAsia="Calibri"/>
                <w:noProof/>
              </w:rPr>
            </w:pPr>
            <w:r w:rsidRPr="002A4520">
              <w:rPr>
                <w:rFonts w:eastAsia="Calibri"/>
                <w:bCs/>
                <w:noProof/>
              </w:rPr>
              <w:t>dílčí praktické pedagogické projekty,</w:t>
            </w:r>
          </w:p>
          <w:p w14:paraId="24AF2A4E" w14:textId="77777777" w:rsidR="009C1422" w:rsidRPr="002A4520" w:rsidRDefault="009C1422" w:rsidP="001C60FA">
            <w:pPr>
              <w:pStyle w:val="Odstavecseseznamem"/>
              <w:numPr>
                <w:ilvl w:val="0"/>
                <w:numId w:val="29"/>
              </w:numPr>
              <w:jc w:val="both"/>
              <w:rPr>
                <w:rFonts w:eastAsia="Calibri"/>
                <w:noProof/>
              </w:rPr>
            </w:pPr>
            <w:r w:rsidRPr="002A4520">
              <w:rPr>
                <w:rFonts w:eastAsia="Calibri"/>
                <w:bCs/>
                <w:noProof/>
              </w:rPr>
              <w:t>průběžná praxe,</w:t>
            </w:r>
          </w:p>
          <w:p w14:paraId="6EF6B099" w14:textId="77777777" w:rsidR="009C1422" w:rsidRPr="002A4520" w:rsidRDefault="009C1422" w:rsidP="001C60FA">
            <w:pPr>
              <w:pStyle w:val="Odstavecseseznamem"/>
              <w:numPr>
                <w:ilvl w:val="0"/>
                <w:numId w:val="29"/>
              </w:numPr>
              <w:jc w:val="both"/>
              <w:rPr>
                <w:rFonts w:eastAsia="Calibri"/>
                <w:noProof/>
              </w:rPr>
            </w:pPr>
            <w:r w:rsidRPr="002A4520">
              <w:rPr>
                <w:rFonts w:eastAsia="Calibri"/>
                <w:bCs/>
                <w:noProof/>
              </w:rPr>
              <w:t>výcviková praxe,</w:t>
            </w:r>
          </w:p>
          <w:p w14:paraId="08E1DB9D" w14:textId="77777777" w:rsidR="009C1422" w:rsidRPr="002A4520" w:rsidRDefault="009C1422" w:rsidP="001C60FA">
            <w:pPr>
              <w:pStyle w:val="Odstavecseseznamem"/>
              <w:numPr>
                <w:ilvl w:val="0"/>
                <w:numId w:val="29"/>
              </w:numPr>
              <w:jc w:val="both"/>
              <w:rPr>
                <w:rFonts w:eastAsia="Calibri"/>
                <w:noProof/>
              </w:rPr>
            </w:pPr>
            <w:r w:rsidRPr="002A4520">
              <w:rPr>
                <w:rFonts w:eastAsia="Calibri"/>
                <w:bCs/>
                <w:noProof/>
              </w:rPr>
              <w:t>souvislá praxe,</w:t>
            </w:r>
          </w:p>
          <w:p w14:paraId="5BB2DD97" w14:textId="77777777" w:rsidR="009C1422" w:rsidRPr="002A4520" w:rsidRDefault="009C1422" w:rsidP="001C60FA">
            <w:pPr>
              <w:pStyle w:val="Odstavecseseznamem"/>
              <w:numPr>
                <w:ilvl w:val="0"/>
                <w:numId w:val="29"/>
              </w:numPr>
              <w:jc w:val="both"/>
              <w:rPr>
                <w:rFonts w:eastAsia="Calibri"/>
                <w:noProof/>
              </w:rPr>
            </w:pPr>
            <w:r w:rsidRPr="002A4520">
              <w:rPr>
                <w:rFonts w:eastAsia="Calibri"/>
                <w:bCs/>
                <w:noProof/>
              </w:rPr>
              <w:t>tvorba portfolia praxe a zpracování reflexivního deníku učitele.</w:t>
            </w:r>
          </w:p>
          <w:p w14:paraId="77EBD599" w14:textId="77777777" w:rsidR="009C1422" w:rsidRPr="002A4520" w:rsidRDefault="009C1422" w:rsidP="001C60FA">
            <w:pPr>
              <w:pStyle w:val="Odstavecseseznamem"/>
              <w:jc w:val="both"/>
              <w:rPr>
                <w:rFonts w:eastAsia="Calibri"/>
                <w:noProof/>
              </w:rPr>
            </w:pPr>
          </w:p>
          <w:p w14:paraId="2D6E566E" w14:textId="77777777" w:rsidR="009C1422" w:rsidRPr="002A4520" w:rsidRDefault="009C1422" w:rsidP="001C60FA">
            <w:pPr>
              <w:pStyle w:val="Odstavecseseznamem"/>
              <w:numPr>
                <w:ilvl w:val="0"/>
                <w:numId w:val="30"/>
              </w:numPr>
              <w:jc w:val="both"/>
              <w:rPr>
                <w:b/>
                <w:bCs/>
              </w:rPr>
            </w:pPr>
            <w:r w:rsidRPr="002A4520">
              <w:rPr>
                <w:b/>
                <w:bCs/>
              </w:rPr>
              <w:t xml:space="preserve">Dílčí praktické pedagogické projekty </w:t>
            </w:r>
          </w:p>
          <w:p w14:paraId="7CF67992" w14:textId="77777777" w:rsidR="009C1422" w:rsidRPr="002A4520" w:rsidRDefault="009C1422" w:rsidP="001C60FA">
            <w:pPr>
              <w:pStyle w:val="Odstavecseseznamem"/>
              <w:jc w:val="both"/>
              <w:rPr>
                <w:bCs/>
              </w:rPr>
            </w:pPr>
            <w:r w:rsidRPr="002A4520">
              <w:t xml:space="preserve">Jedná se o nespecifickou pedagogickou praxi, která zahrnuje rozličné typy úloh orientovaných na praktickou pedagogickou činnost v rámci teoretických kurzů. Vyučující si například v rámci těchto projektů může zvolit jednorázovou formu exkurze, během které může doložit své teoretické postuláty prezentované na povinném kurzu. K této formě je možné přiřadit předměty Předškolní pedagogika, Psychodidaktika v MŠ. </w:t>
            </w:r>
          </w:p>
          <w:p w14:paraId="16A2DE69" w14:textId="77777777" w:rsidR="009C1422" w:rsidRPr="002A4520" w:rsidRDefault="009C1422" w:rsidP="001C60FA">
            <w:pPr>
              <w:pStyle w:val="Odstavecseseznamem"/>
              <w:jc w:val="both"/>
              <w:rPr>
                <w:bCs/>
              </w:rPr>
            </w:pPr>
          </w:p>
          <w:p w14:paraId="013B2C1A" w14:textId="77777777" w:rsidR="009C1422" w:rsidRPr="002A4520" w:rsidRDefault="009C1422" w:rsidP="001C60FA">
            <w:pPr>
              <w:pStyle w:val="Odstavecseseznamem"/>
              <w:numPr>
                <w:ilvl w:val="0"/>
                <w:numId w:val="30"/>
              </w:numPr>
              <w:jc w:val="both"/>
              <w:rPr>
                <w:b/>
                <w:bCs/>
              </w:rPr>
            </w:pPr>
            <w:r w:rsidRPr="002A4520">
              <w:rPr>
                <w:b/>
                <w:bCs/>
              </w:rPr>
              <w:t>Průběžná praxe</w:t>
            </w:r>
          </w:p>
          <w:p w14:paraId="56179FA3" w14:textId="77777777" w:rsidR="009C1422" w:rsidRPr="002A4520" w:rsidRDefault="009C1422" w:rsidP="001C60FA">
            <w:pPr>
              <w:pStyle w:val="Odstavecseseznamem"/>
              <w:jc w:val="both"/>
              <w:rPr>
                <w:bCs/>
              </w:rPr>
            </w:pPr>
            <w:r w:rsidRPr="002A4520">
              <w:rPr>
                <w:bCs/>
              </w:rPr>
              <w:t>Jedná se o specifickou praxi, kde si studenti mohou vyzkoušet specializaci na základě jednotlivých didakticky vedených předmětů. Mají možnost úzce spolupracovat a konzultovat s jednotlivými metodiky (vyučujícími), zkusit si integraci jednotlivých oblasti do celku. K této formě je možné přiřadit předměty Teorie a metody rozvíjení gramotnosti v předškolním vzdělávání, Matematické představy v předškolním vzdělávání, Přírodovědné vzdělávání v MŠ, Společenskovědné vzdělávání v MŠ.</w:t>
            </w:r>
          </w:p>
          <w:p w14:paraId="635400E9" w14:textId="77777777" w:rsidR="009C1422" w:rsidRPr="002A4520" w:rsidRDefault="009C1422" w:rsidP="001C60FA">
            <w:pPr>
              <w:pStyle w:val="Odstavecseseznamem"/>
              <w:jc w:val="both"/>
              <w:rPr>
                <w:bCs/>
                <w:color w:val="FF0000"/>
              </w:rPr>
            </w:pPr>
          </w:p>
          <w:p w14:paraId="28B3E800" w14:textId="77777777" w:rsidR="009C1422" w:rsidRPr="002A4520" w:rsidRDefault="009C1422" w:rsidP="001C60FA">
            <w:pPr>
              <w:pStyle w:val="Odstavecseseznamem"/>
              <w:numPr>
                <w:ilvl w:val="0"/>
                <w:numId w:val="30"/>
              </w:numPr>
              <w:jc w:val="both"/>
              <w:rPr>
                <w:b/>
                <w:bCs/>
              </w:rPr>
            </w:pPr>
            <w:r w:rsidRPr="002A4520">
              <w:rPr>
                <w:b/>
                <w:bCs/>
              </w:rPr>
              <w:t>Výcviková praxe</w:t>
            </w:r>
          </w:p>
          <w:p w14:paraId="18D81D6C" w14:textId="77777777" w:rsidR="009C1422" w:rsidRPr="002A4520" w:rsidRDefault="009C1422" w:rsidP="001C60FA">
            <w:pPr>
              <w:pStyle w:val="Odstavecseseznamem"/>
              <w:jc w:val="both"/>
              <w:rPr>
                <w:bCs/>
              </w:rPr>
            </w:pPr>
            <w:r w:rsidRPr="002A4520">
              <w:rPr>
                <w:bCs/>
              </w:rPr>
              <w:t>Nabízí možnost ověření pedagogických strategií v oblasti zájmových činností dětí předškolního věku</w:t>
            </w:r>
            <w:r w:rsidRPr="002A4520">
              <w:rPr>
                <w:bCs/>
                <w:color w:val="FF0000"/>
              </w:rPr>
              <w:t xml:space="preserve">. </w:t>
            </w:r>
            <w:r w:rsidRPr="002A4520">
              <w:rPr>
                <w:bCs/>
              </w:rPr>
              <w:t>Sem například patří i příležitost zapojit se do přípravy zájmových kroužků pro fakultní mateřské školy.</w:t>
            </w:r>
            <w:r w:rsidR="00BC04F3">
              <w:rPr>
                <w:bCs/>
              </w:rPr>
              <w:t xml:space="preserve"> </w:t>
            </w:r>
            <w:r w:rsidRPr="002A4520">
              <w:rPr>
                <w:bCs/>
              </w:rPr>
              <w:t xml:space="preserve">Takto vznikly zájmové kroužky keramika, lidové tance, anglický jazyk a další. Kroužky jsou dobrovolnou aktivitou studentů, která je však příznivě hodnocena při státní zkoušce, protože studenti i během tohoto typu praxe zpracovávají portfolio s přípravami. Tento rok se nám podařilo připravit na základě těchto aktivit dvě metodické publikace, které budou nabídnuty učitelkám mateřské školy. Tímto způsobem se studenti učí přetvářet svou metodickou činnost i do písemné podoby. Práce tohoto typu učitelky mateřských škol ve zlínském regionu vítají a předpokládáme, že se nám během následujících dvou let podaří zpracovat nabídku komplexnějších metodických materiálů pro mateřské školy. K výcvikovému typu praxe patří rovněž nový projekt fakulty pod názvem Junior univerzita, jejíž druhý ročník fakulta právě spouští. Fakulta se dále může pochlubit ještě dvěma aktivitami, které podporují výcvikovou praxi studentů. Jednou z nich je projekt přípravy divadélek pro mateřské školy a druhou projekt výchovných koncertů pro mateřské školy. První aktivita již tento rok funguje, studenti si připravili divadelní vystoupení, sami zpracovali kulisy a vyrobili pozvánky. Druhý projekt je ve stádiu přípravy. </w:t>
            </w:r>
          </w:p>
          <w:p w14:paraId="35ED6E69" w14:textId="77777777" w:rsidR="009C1422" w:rsidRPr="002A4520" w:rsidRDefault="009C1422" w:rsidP="001C60FA">
            <w:pPr>
              <w:pStyle w:val="Odstavecseseznamem"/>
              <w:jc w:val="both"/>
              <w:rPr>
                <w:bCs/>
                <w:color w:val="FF0000"/>
              </w:rPr>
            </w:pPr>
          </w:p>
          <w:p w14:paraId="70B17221" w14:textId="77777777" w:rsidR="009C1422" w:rsidRPr="002A4520" w:rsidRDefault="009C1422" w:rsidP="001C60FA">
            <w:pPr>
              <w:pStyle w:val="Odstavecseseznamem"/>
              <w:numPr>
                <w:ilvl w:val="0"/>
                <w:numId w:val="30"/>
              </w:numPr>
              <w:jc w:val="both"/>
              <w:rPr>
                <w:b/>
                <w:bCs/>
              </w:rPr>
            </w:pPr>
            <w:r w:rsidRPr="002A4520">
              <w:rPr>
                <w:b/>
                <w:bCs/>
              </w:rPr>
              <w:t>Souvislá praxe</w:t>
            </w:r>
          </w:p>
          <w:p w14:paraId="627460D6" w14:textId="77777777" w:rsidR="009C1422" w:rsidRPr="002A4520" w:rsidRDefault="009C1422" w:rsidP="001C60FA">
            <w:pPr>
              <w:pStyle w:val="Odstavecseseznamem"/>
              <w:jc w:val="both"/>
              <w:rPr>
                <w:bCs/>
              </w:rPr>
            </w:pPr>
            <w:r w:rsidRPr="002A4520">
              <w:rPr>
                <w:bCs/>
              </w:rPr>
              <w:t xml:space="preserve">Jedná se o praxi, která tvoří plynulý přechod ke státní zkoušce, a jak se zatím ukazuje, tvoří jakýsi „most“, spojnici mezi studentem a začínajícím učitelem mateřské školy. Praxe tohoto typu trvá čtyři týdny a v tomto případě si student po dohodě vybírá mateřskou školu ve Zlínském regionu sám, nemusí jít tedy pouze </w:t>
            </w:r>
            <w:r>
              <w:rPr>
                <w:bCs/>
              </w:rPr>
              <w:br/>
            </w:r>
            <w:r w:rsidRPr="002A4520">
              <w:rPr>
                <w:bCs/>
              </w:rPr>
              <w:t xml:space="preserve">o fakultní mateřskou školu. Tento model podporujeme proto, aby studenti měli možnost kontaktovat se i se svými budoucími potenciálními zaměstnavateli. Během této praxe spolupracujeme s institucemi ve Zlíně, které síťují terén předškolních zařízení. Součástí praxe je příprava portfolia. </w:t>
            </w:r>
          </w:p>
          <w:p w14:paraId="25B3CD88" w14:textId="77777777" w:rsidR="009C1422" w:rsidRPr="002A4520" w:rsidRDefault="009C1422" w:rsidP="001C60FA">
            <w:pPr>
              <w:pStyle w:val="Odstavecseseznamem"/>
              <w:jc w:val="both"/>
              <w:rPr>
                <w:bCs/>
              </w:rPr>
            </w:pPr>
          </w:p>
          <w:p w14:paraId="7DE0A16F" w14:textId="77777777" w:rsidR="009C1422" w:rsidRPr="002A4520" w:rsidRDefault="009C1422" w:rsidP="001C60FA">
            <w:pPr>
              <w:pStyle w:val="Odstavecseseznamem"/>
              <w:numPr>
                <w:ilvl w:val="0"/>
                <w:numId w:val="30"/>
              </w:numPr>
              <w:jc w:val="both"/>
              <w:rPr>
                <w:b/>
                <w:bCs/>
              </w:rPr>
            </w:pPr>
            <w:r w:rsidRPr="002A4520">
              <w:rPr>
                <w:rFonts w:eastAsia="Calibri"/>
                <w:b/>
                <w:bCs/>
                <w:noProof/>
              </w:rPr>
              <w:t>Tvorba portfolia praxe a zpracování reflexivního deníku učitele</w:t>
            </w:r>
          </w:p>
          <w:p w14:paraId="2D9E2705" w14:textId="77777777" w:rsidR="009C1422" w:rsidRPr="002A4520" w:rsidRDefault="009C1422" w:rsidP="001C60FA">
            <w:pPr>
              <w:pStyle w:val="Odstavecseseznamem"/>
              <w:jc w:val="both"/>
              <w:rPr>
                <w:bCs/>
              </w:rPr>
            </w:pPr>
            <w:r w:rsidRPr="002A4520">
              <w:rPr>
                <w:bCs/>
              </w:rPr>
              <w:t>Tento typ praxe je zařazen samostatně také z toho důvodu, že do přípravy těchto materiálů vstupují všechny předcházející praxe, které student během studia absolvoval. To znamená, že student začíná s přípravou svého portfolia praxe už v prvním ročníku a kromě portfolia předkládá i svůj deník učitele.</w:t>
            </w:r>
          </w:p>
          <w:p w14:paraId="274BC2DC" w14:textId="77777777" w:rsidR="009C1422" w:rsidRPr="002A4520" w:rsidRDefault="009C1422" w:rsidP="001C60FA">
            <w:pPr>
              <w:jc w:val="both"/>
              <w:rPr>
                <w:bCs/>
              </w:rPr>
            </w:pPr>
          </w:p>
          <w:p w14:paraId="207F35CF" w14:textId="77777777" w:rsidR="009C1422" w:rsidRPr="002A4520" w:rsidRDefault="009C1422" w:rsidP="001C60FA">
            <w:pPr>
              <w:jc w:val="both"/>
              <w:rPr>
                <w:b/>
                <w:bCs/>
              </w:rPr>
            </w:pPr>
            <w:r w:rsidRPr="002A4520">
              <w:rPr>
                <w:b/>
                <w:bCs/>
              </w:rPr>
              <w:t>Deník učitele mateřské školy</w:t>
            </w:r>
          </w:p>
          <w:p w14:paraId="4B400F67" w14:textId="77777777" w:rsidR="009C1422" w:rsidRPr="002A4520" w:rsidRDefault="009C1422" w:rsidP="001C60FA">
            <w:pPr>
              <w:jc w:val="both"/>
              <w:rPr>
                <w:bCs/>
              </w:rPr>
            </w:pPr>
            <w:r w:rsidRPr="002A4520">
              <w:rPr>
                <w:bCs/>
              </w:rPr>
              <w:t xml:space="preserve">Deník je osobním dokumentem subjektu a slouží k zaznamenávání proběhlých a subjektivně prožitých situací </w:t>
            </w:r>
            <w:r>
              <w:rPr>
                <w:bCs/>
              </w:rPr>
              <w:br/>
            </w:r>
            <w:r w:rsidRPr="002A4520">
              <w:rPr>
                <w:bCs/>
              </w:rPr>
              <w:t xml:space="preserve">a událostí. Rozdíl mezi portfoliem praxe a deníkem spočívá v tom, že do deníku si student zaznamenává situace: </w:t>
            </w:r>
          </w:p>
          <w:p w14:paraId="739BCE03" w14:textId="77777777" w:rsidR="009C1422" w:rsidRPr="002A4520" w:rsidRDefault="009C1422" w:rsidP="001C60FA">
            <w:pPr>
              <w:pStyle w:val="Odstavecseseznamem"/>
              <w:numPr>
                <w:ilvl w:val="0"/>
                <w:numId w:val="31"/>
              </w:numPr>
              <w:jc w:val="both"/>
            </w:pPr>
            <w:r w:rsidRPr="002A4520">
              <w:t>které ho potěšily,</w:t>
            </w:r>
          </w:p>
          <w:p w14:paraId="3B3B4300" w14:textId="77777777" w:rsidR="009C1422" w:rsidRPr="002A4520" w:rsidRDefault="009C1422" w:rsidP="001C60FA">
            <w:pPr>
              <w:pStyle w:val="Odstavecseseznamem"/>
              <w:numPr>
                <w:ilvl w:val="0"/>
                <w:numId w:val="31"/>
              </w:numPr>
              <w:jc w:val="both"/>
            </w:pPr>
            <w:r w:rsidRPr="002A4520">
              <w:t>které ho rozzlobily,</w:t>
            </w:r>
          </w:p>
          <w:p w14:paraId="6B861EDB" w14:textId="77777777" w:rsidR="009C1422" w:rsidRPr="002A4520" w:rsidRDefault="009C1422" w:rsidP="001C60FA">
            <w:pPr>
              <w:pStyle w:val="Odstavecseseznamem"/>
              <w:numPr>
                <w:ilvl w:val="0"/>
                <w:numId w:val="31"/>
              </w:numPr>
              <w:jc w:val="both"/>
            </w:pPr>
            <w:r w:rsidRPr="002A4520">
              <w:t>ze kterých byl smutný,</w:t>
            </w:r>
          </w:p>
          <w:p w14:paraId="135A98D2" w14:textId="77777777" w:rsidR="009C1422" w:rsidRPr="002A4520" w:rsidRDefault="009C1422" w:rsidP="001C60FA">
            <w:pPr>
              <w:pStyle w:val="Odstavecseseznamem"/>
              <w:numPr>
                <w:ilvl w:val="0"/>
                <w:numId w:val="31"/>
              </w:numPr>
              <w:jc w:val="both"/>
            </w:pPr>
            <w:r w:rsidRPr="002A4520">
              <w:t>které ho překvapily,</w:t>
            </w:r>
          </w:p>
          <w:p w14:paraId="15A55B13" w14:textId="77777777" w:rsidR="009C1422" w:rsidRPr="002A4520" w:rsidRDefault="009C1422" w:rsidP="001C60FA">
            <w:pPr>
              <w:pStyle w:val="Odstavecseseznamem"/>
              <w:numPr>
                <w:ilvl w:val="0"/>
                <w:numId w:val="31"/>
              </w:numPr>
              <w:jc w:val="both"/>
            </w:pPr>
            <w:r w:rsidRPr="002A4520">
              <w:t>které si nedokáže vysvětlit,</w:t>
            </w:r>
          </w:p>
          <w:p w14:paraId="03A3B6E1" w14:textId="77777777" w:rsidR="009C1422" w:rsidRPr="002A4520" w:rsidRDefault="009C1422" w:rsidP="001C60FA">
            <w:pPr>
              <w:pStyle w:val="Odstavecseseznamem"/>
              <w:numPr>
                <w:ilvl w:val="0"/>
                <w:numId w:val="31"/>
              </w:numPr>
              <w:jc w:val="both"/>
            </w:pPr>
            <w:r w:rsidRPr="002A4520">
              <w:t>které si chce dobře zapamatovat (např. pro následné zpracování daného tématu),</w:t>
            </w:r>
          </w:p>
          <w:p w14:paraId="3AAB9A73" w14:textId="77777777" w:rsidR="009C1422" w:rsidRPr="002A4520" w:rsidRDefault="009C1422" w:rsidP="001C60FA">
            <w:pPr>
              <w:pStyle w:val="Odstavecseseznamem"/>
              <w:numPr>
                <w:ilvl w:val="0"/>
                <w:numId w:val="31"/>
              </w:numPr>
              <w:jc w:val="both"/>
            </w:pPr>
            <w:r w:rsidRPr="002A4520">
              <w:t>o kterých chce později v klidu popřemýšlet,</w:t>
            </w:r>
          </w:p>
          <w:p w14:paraId="6450F6E8" w14:textId="77777777" w:rsidR="009C1422" w:rsidRPr="002A4520" w:rsidRDefault="009C1422" w:rsidP="001C60FA">
            <w:pPr>
              <w:pStyle w:val="Odstavecseseznamem"/>
              <w:numPr>
                <w:ilvl w:val="0"/>
                <w:numId w:val="31"/>
              </w:numPr>
              <w:jc w:val="both"/>
            </w:pPr>
            <w:r w:rsidRPr="002A4520">
              <w:t>o kterých se chce s někým poradit,</w:t>
            </w:r>
          </w:p>
          <w:p w14:paraId="111D06EA" w14:textId="77777777" w:rsidR="009C1422" w:rsidRPr="002A4520" w:rsidRDefault="009C1422" w:rsidP="001C60FA">
            <w:pPr>
              <w:pStyle w:val="Odstavecseseznamem"/>
              <w:numPr>
                <w:ilvl w:val="0"/>
                <w:numId w:val="31"/>
              </w:numPr>
              <w:jc w:val="both"/>
            </w:pPr>
            <w:r w:rsidRPr="002A4520">
              <w:t>o které se chce později podělit (na poradě, v přednášce, článku, kvalifikační práci),</w:t>
            </w:r>
          </w:p>
          <w:p w14:paraId="219EF050" w14:textId="77777777" w:rsidR="009C1422" w:rsidRPr="002A4520" w:rsidRDefault="009C1422" w:rsidP="001C60FA">
            <w:pPr>
              <w:pStyle w:val="Odstavecseseznamem"/>
              <w:numPr>
                <w:ilvl w:val="0"/>
                <w:numId w:val="31"/>
              </w:numPr>
              <w:jc w:val="both"/>
            </w:pPr>
            <w:r w:rsidRPr="002A4520">
              <w:t xml:space="preserve">a různé nápady, náměty na nové aktivity, vtipné výroky či historky. </w:t>
            </w:r>
          </w:p>
          <w:p w14:paraId="6975F478" w14:textId="77777777" w:rsidR="009C1422" w:rsidRPr="002A4520" w:rsidRDefault="009C1422" w:rsidP="001C60FA">
            <w:pPr>
              <w:pStyle w:val="Odstavecseseznamem"/>
              <w:jc w:val="both"/>
            </w:pPr>
          </w:p>
          <w:p w14:paraId="6D307D67" w14:textId="77777777" w:rsidR="009C1422" w:rsidRDefault="009C1422" w:rsidP="001C60FA">
            <w:pPr>
              <w:jc w:val="both"/>
              <w:rPr>
                <w:ins w:id="241" w:author="vašíkovi" w:date="2018-05-28T09:03:00Z"/>
              </w:rPr>
            </w:pPr>
            <w:r w:rsidRPr="002A4520">
              <w:t>Deník učitele bude zároveň sloužit i k analýzám praxí a bude významným výzkumným materiálem pro další směr zkvalitňování pregraduální přípravy učitelů mateřských škol na Fakultě humanitních studií UTB ve Zlíně. Deník však nabízí také další způsob spolupráce s mateřskými školami prostřednictvím sledování práce začínajících učitelů. V našich fakultních školách jsme se totiž dohodli, že v případě, že si tyto školy vyberou absolventa fakulty, bude si začínající učitel během prvního roku působení zpracovávat i svůj deník začínajícího učitele. Fakulta tím získá cennou reflexi pregraduální přípravy na univerzitě, ale i komparaci s praxí. Stejně důležitá je pro nás však také komunikace s absolventy fakulty.</w:t>
            </w:r>
          </w:p>
          <w:p w14:paraId="7847C224" w14:textId="10C4027A" w:rsidR="002204B7" w:rsidRPr="002A4520" w:rsidRDefault="002204B7" w:rsidP="001C60FA">
            <w:pPr>
              <w:jc w:val="both"/>
            </w:pPr>
            <w:ins w:id="242" w:author="vašíkovi" w:date="2018-05-28T09:03:00Z">
              <w:del w:id="243" w:author="Anežka Lengálová" w:date="2018-05-30T06:49:00Z">
                <w:r w:rsidDel="004F3CB3">
                  <w:delText>Nutné j</w:delText>
                </w:r>
              </w:del>
            </w:ins>
            <w:ins w:id="244" w:author="Anežka Lengálová" w:date="2018-05-30T06:49:00Z">
              <w:r w:rsidR="004F3CB3">
                <w:t>J</w:t>
              </w:r>
            </w:ins>
            <w:ins w:id="245" w:author="vašíkovi" w:date="2018-05-28T09:03:00Z">
              <w:r>
                <w:t xml:space="preserve">e </w:t>
              </w:r>
            </w:ins>
            <w:ins w:id="246" w:author="Anežka Lengálová" w:date="2018-05-30T06:49:00Z">
              <w:r w:rsidR="004F3CB3">
                <w:t xml:space="preserve">nutno </w:t>
              </w:r>
            </w:ins>
            <w:ins w:id="247" w:author="vašíkovi" w:date="2018-05-28T09:03:00Z">
              <w:r>
                <w:t>dodat, že nejde o profesně zaměřený</w:t>
              </w:r>
              <w:del w:id="248" w:author="Anežka Lengálová" w:date="2018-05-30T06:49:00Z">
                <w:r w:rsidDel="004F3CB3">
                  <w:delText xml:space="preserve"> studijní program</w:delText>
                </w:r>
              </w:del>
              <w:r>
                <w:t xml:space="preserve">, nýbrž akademický </w:t>
              </w:r>
            </w:ins>
            <w:ins w:id="249" w:author="Anežka Lengálová" w:date="2018-05-30T06:49:00Z">
              <w:r w:rsidR="004F3CB3">
                <w:t xml:space="preserve">studijní program </w:t>
              </w:r>
            </w:ins>
            <w:ins w:id="250" w:author="vašíkovi" w:date="2018-05-28T09:03:00Z">
              <w:r>
                <w:t xml:space="preserve">a tomu odpovídá také počet hodin souvislé pedagogické praxe ve studijním plánu. Praxové portfolio již studenti získali a obhájili v předchozím (bakalářském) studijním programu. Studenti mají možnost v rámci </w:t>
              </w:r>
              <w:del w:id="251" w:author="Anežka Lengálová" w:date="2018-05-30T06:49:00Z">
                <w:r w:rsidDel="004F3CB3">
                  <w:delText xml:space="preserve">navazujícího </w:delText>
                </w:r>
              </w:del>
              <w:r>
                <w:t xml:space="preserve">magisterského studia Předškolní pedagogika realizovat svou pedagogickou praxi také ve státní správě např. </w:t>
              </w:r>
            </w:ins>
            <w:ins w:id="252" w:author="Anežka Lengálová" w:date="2018-05-30T06:49:00Z">
              <w:r w:rsidR="004F3CB3">
                <w:t xml:space="preserve">na </w:t>
              </w:r>
            </w:ins>
            <w:ins w:id="253" w:author="vašíkovi" w:date="2018-05-28T09:03:00Z">
              <w:del w:id="254" w:author="Anežka Lengálová" w:date="2018-05-30T06:50:00Z">
                <w:r w:rsidDel="004F3CB3">
                  <w:delText>K</w:delText>
                </w:r>
              </w:del>
            </w:ins>
            <w:ins w:id="255" w:author="Anežka Lengálová" w:date="2018-05-30T06:50:00Z">
              <w:r w:rsidR="004F3CB3">
                <w:t>k</w:t>
              </w:r>
            </w:ins>
            <w:ins w:id="256" w:author="vašíkovi" w:date="2018-05-28T09:03:00Z">
              <w:r>
                <w:t>rajský</w:t>
              </w:r>
            </w:ins>
            <w:ins w:id="257" w:author="Anežka Lengálová" w:date="2018-05-30T06:50:00Z">
              <w:r w:rsidR="004F3CB3">
                <w:t>ch</w:t>
              </w:r>
            </w:ins>
            <w:ins w:id="258" w:author="vašíkovi" w:date="2018-05-28T09:03:00Z">
              <w:r>
                <w:t xml:space="preserve"> úřad</w:t>
              </w:r>
            </w:ins>
            <w:ins w:id="259" w:author="Anežka Lengálová" w:date="2018-05-30T06:50:00Z">
              <w:r w:rsidR="004F3CB3">
                <w:t>ech</w:t>
              </w:r>
            </w:ins>
            <w:ins w:id="260" w:author="vašíkovi" w:date="2018-05-28T09:03:00Z">
              <w:r>
                <w:t xml:space="preserve">. </w:t>
              </w:r>
            </w:ins>
          </w:p>
          <w:p w14:paraId="73EFC44E" w14:textId="77777777" w:rsidR="00517589" w:rsidRDefault="00517589" w:rsidP="00517589">
            <w:pPr>
              <w:jc w:val="both"/>
            </w:pPr>
          </w:p>
        </w:tc>
      </w:tr>
      <w:tr w:rsidR="00517589" w14:paraId="17D436B8" w14:textId="77777777" w:rsidTr="00562BCD">
        <w:trPr>
          <w:jc w:val="center"/>
        </w:trPr>
        <w:tc>
          <w:tcPr>
            <w:tcW w:w="1087" w:type="dxa"/>
            <w:shd w:val="clear" w:color="auto" w:fill="F7CAAC"/>
          </w:tcPr>
          <w:p w14:paraId="60B8FBB6" w14:textId="77777777" w:rsidR="00517589" w:rsidRDefault="00517589" w:rsidP="00517589">
            <w:pPr>
              <w:jc w:val="both"/>
              <w:rPr>
                <w:b/>
              </w:rPr>
            </w:pPr>
            <w:r>
              <w:rPr>
                <w:b/>
              </w:rPr>
              <w:t>Rozsah</w:t>
            </w:r>
          </w:p>
        </w:tc>
        <w:tc>
          <w:tcPr>
            <w:tcW w:w="3259" w:type="dxa"/>
          </w:tcPr>
          <w:p w14:paraId="339D58C6" w14:textId="77777777" w:rsidR="00517589" w:rsidRDefault="00517589" w:rsidP="00517589">
            <w:pPr>
              <w:jc w:val="both"/>
            </w:pPr>
          </w:p>
        </w:tc>
        <w:tc>
          <w:tcPr>
            <w:tcW w:w="804" w:type="dxa"/>
            <w:shd w:val="clear" w:color="auto" w:fill="F7CAAC"/>
          </w:tcPr>
          <w:p w14:paraId="36636DBC" w14:textId="77777777" w:rsidR="00517589" w:rsidRDefault="00517589" w:rsidP="00517589">
            <w:pPr>
              <w:jc w:val="both"/>
              <w:rPr>
                <w:b/>
              </w:rPr>
            </w:pPr>
            <w:r>
              <w:rPr>
                <w:b/>
              </w:rPr>
              <w:t>týdnů</w:t>
            </w:r>
          </w:p>
        </w:tc>
        <w:tc>
          <w:tcPr>
            <w:tcW w:w="1800" w:type="dxa"/>
          </w:tcPr>
          <w:p w14:paraId="1F759BEB" w14:textId="77777777" w:rsidR="00517589" w:rsidRDefault="00517589" w:rsidP="00517589">
            <w:pPr>
              <w:jc w:val="both"/>
            </w:pPr>
          </w:p>
        </w:tc>
        <w:tc>
          <w:tcPr>
            <w:tcW w:w="900" w:type="dxa"/>
            <w:shd w:val="clear" w:color="auto" w:fill="F7CAAC"/>
          </w:tcPr>
          <w:p w14:paraId="7DEB38F2" w14:textId="77777777" w:rsidR="00517589" w:rsidRDefault="00517589" w:rsidP="00517589">
            <w:pPr>
              <w:jc w:val="both"/>
              <w:rPr>
                <w:b/>
              </w:rPr>
            </w:pPr>
            <w:r>
              <w:rPr>
                <w:b/>
              </w:rPr>
              <w:t>hodin</w:t>
            </w:r>
          </w:p>
        </w:tc>
        <w:tc>
          <w:tcPr>
            <w:tcW w:w="1930" w:type="dxa"/>
          </w:tcPr>
          <w:p w14:paraId="43F48D0E" w14:textId="77777777" w:rsidR="00517589" w:rsidRDefault="00517589" w:rsidP="00517589">
            <w:pPr>
              <w:jc w:val="both"/>
            </w:pPr>
          </w:p>
        </w:tc>
      </w:tr>
      <w:tr w:rsidR="00517589" w14:paraId="3AE75C6E" w14:textId="77777777" w:rsidTr="00562BCD">
        <w:trPr>
          <w:jc w:val="center"/>
        </w:trPr>
        <w:tc>
          <w:tcPr>
            <w:tcW w:w="7850" w:type="dxa"/>
            <w:gridSpan w:val="5"/>
            <w:shd w:val="clear" w:color="auto" w:fill="F7CAAC"/>
          </w:tcPr>
          <w:p w14:paraId="4343E226" w14:textId="77777777" w:rsidR="00517589" w:rsidRDefault="00517589" w:rsidP="00517589">
            <w:pPr>
              <w:jc w:val="both"/>
              <w:rPr>
                <w:b/>
              </w:rPr>
            </w:pPr>
            <w:r>
              <w:rPr>
                <w:b/>
              </w:rPr>
              <w:t>Přehled pracovišť, na kterých má být praxe uskutečňována</w:t>
            </w:r>
          </w:p>
        </w:tc>
        <w:tc>
          <w:tcPr>
            <w:tcW w:w="1930" w:type="dxa"/>
            <w:shd w:val="clear" w:color="auto" w:fill="F7CAAC"/>
          </w:tcPr>
          <w:p w14:paraId="1E479337" w14:textId="77777777" w:rsidR="00517589" w:rsidRDefault="00517589" w:rsidP="00517589">
            <w:pPr>
              <w:jc w:val="both"/>
              <w:rPr>
                <w:b/>
              </w:rPr>
            </w:pPr>
            <w:r>
              <w:rPr>
                <w:b/>
              </w:rPr>
              <w:t>Smluvně zajištěno</w:t>
            </w:r>
          </w:p>
        </w:tc>
      </w:tr>
      <w:tr w:rsidR="00517589" w14:paraId="4D08F8A2" w14:textId="77777777" w:rsidTr="00562BCD">
        <w:trPr>
          <w:jc w:val="center"/>
        </w:trPr>
        <w:tc>
          <w:tcPr>
            <w:tcW w:w="7850" w:type="dxa"/>
            <w:gridSpan w:val="5"/>
          </w:tcPr>
          <w:p w14:paraId="58D1AB52" w14:textId="77777777" w:rsidR="00517589" w:rsidRDefault="00517589" w:rsidP="00517589">
            <w:pPr>
              <w:jc w:val="both"/>
            </w:pPr>
          </w:p>
        </w:tc>
        <w:tc>
          <w:tcPr>
            <w:tcW w:w="1930" w:type="dxa"/>
          </w:tcPr>
          <w:p w14:paraId="7EA64DF0" w14:textId="77777777" w:rsidR="00517589" w:rsidRDefault="00517589" w:rsidP="00517589">
            <w:pPr>
              <w:jc w:val="both"/>
            </w:pPr>
          </w:p>
        </w:tc>
      </w:tr>
      <w:tr w:rsidR="00517589" w14:paraId="7EA4EDBF" w14:textId="77777777" w:rsidTr="00562BCD">
        <w:trPr>
          <w:jc w:val="center"/>
        </w:trPr>
        <w:tc>
          <w:tcPr>
            <w:tcW w:w="7850" w:type="dxa"/>
            <w:gridSpan w:val="5"/>
          </w:tcPr>
          <w:p w14:paraId="6C372FD9" w14:textId="77777777" w:rsidR="00517589" w:rsidRDefault="00517589" w:rsidP="00517589">
            <w:pPr>
              <w:jc w:val="both"/>
            </w:pPr>
          </w:p>
        </w:tc>
        <w:tc>
          <w:tcPr>
            <w:tcW w:w="1930" w:type="dxa"/>
          </w:tcPr>
          <w:p w14:paraId="1C337F3C" w14:textId="77777777" w:rsidR="00517589" w:rsidRDefault="00517589" w:rsidP="00517589">
            <w:pPr>
              <w:jc w:val="both"/>
            </w:pPr>
          </w:p>
        </w:tc>
      </w:tr>
      <w:tr w:rsidR="00517589" w14:paraId="344E55A6" w14:textId="77777777" w:rsidTr="00562BCD">
        <w:trPr>
          <w:jc w:val="center"/>
        </w:trPr>
        <w:tc>
          <w:tcPr>
            <w:tcW w:w="7850" w:type="dxa"/>
            <w:gridSpan w:val="5"/>
          </w:tcPr>
          <w:p w14:paraId="1841A722" w14:textId="77777777" w:rsidR="00517589" w:rsidRDefault="00517589" w:rsidP="00517589">
            <w:pPr>
              <w:jc w:val="both"/>
            </w:pPr>
          </w:p>
        </w:tc>
        <w:tc>
          <w:tcPr>
            <w:tcW w:w="1930" w:type="dxa"/>
          </w:tcPr>
          <w:p w14:paraId="29B588D0" w14:textId="77777777" w:rsidR="00517589" w:rsidRDefault="00517589" w:rsidP="00517589">
            <w:pPr>
              <w:jc w:val="both"/>
            </w:pPr>
          </w:p>
        </w:tc>
      </w:tr>
      <w:tr w:rsidR="00517589" w14:paraId="0B938657" w14:textId="77777777" w:rsidTr="00562BCD">
        <w:trPr>
          <w:jc w:val="center"/>
        </w:trPr>
        <w:tc>
          <w:tcPr>
            <w:tcW w:w="7850" w:type="dxa"/>
            <w:gridSpan w:val="5"/>
          </w:tcPr>
          <w:p w14:paraId="3C38A316" w14:textId="77777777" w:rsidR="00517589" w:rsidRDefault="00517589" w:rsidP="00517589">
            <w:pPr>
              <w:jc w:val="both"/>
            </w:pPr>
          </w:p>
        </w:tc>
        <w:tc>
          <w:tcPr>
            <w:tcW w:w="1930" w:type="dxa"/>
          </w:tcPr>
          <w:p w14:paraId="63D55E67" w14:textId="77777777" w:rsidR="00517589" w:rsidRDefault="00517589" w:rsidP="00517589">
            <w:pPr>
              <w:jc w:val="both"/>
            </w:pPr>
          </w:p>
        </w:tc>
      </w:tr>
      <w:tr w:rsidR="00517589" w14:paraId="02307658" w14:textId="77777777" w:rsidTr="00562BCD">
        <w:trPr>
          <w:jc w:val="center"/>
        </w:trPr>
        <w:tc>
          <w:tcPr>
            <w:tcW w:w="7850" w:type="dxa"/>
            <w:gridSpan w:val="5"/>
          </w:tcPr>
          <w:p w14:paraId="359560D1" w14:textId="77777777" w:rsidR="00517589" w:rsidRDefault="00517589" w:rsidP="00517589">
            <w:pPr>
              <w:jc w:val="both"/>
            </w:pPr>
          </w:p>
        </w:tc>
        <w:tc>
          <w:tcPr>
            <w:tcW w:w="1930" w:type="dxa"/>
          </w:tcPr>
          <w:p w14:paraId="3EB00805" w14:textId="77777777" w:rsidR="00517589" w:rsidRDefault="00517589" w:rsidP="00517589">
            <w:pPr>
              <w:jc w:val="both"/>
            </w:pPr>
          </w:p>
        </w:tc>
      </w:tr>
      <w:tr w:rsidR="00517589" w14:paraId="5672EC4B" w14:textId="77777777" w:rsidTr="00562BCD">
        <w:trPr>
          <w:jc w:val="center"/>
        </w:trPr>
        <w:tc>
          <w:tcPr>
            <w:tcW w:w="9780" w:type="dxa"/>
            <w:gridSpan w:val="6"/>
            <w:shd w:val="clear" w:color="auto" w:fill="F7CAAC"/>
          </w:tcPr>
          <w:p w14:paraId="1838CF3C" w14:textId="77777777" w:rsidR="00517589" w:rsidRDefault="00517589" w:rsidP="00517589">
            <w:pPr>
              <w:jc w:val="both"/>
            </w:pPr>
            <w:r>
              <w:rPr>
                <w:b/>
              </w:rPr>
              <w:t>Zajištění odborné praxe v cizím jazyce (u studijních programů uskutečňovaných v cizím jazyce)</w:t>
            </w:r>
          </w:p>
        </w:tc>
      </w:tr>
      <w:tr w:rsidR="00517589" w14:paraId="51AC306F" w14:textId="77777777" w:rsidTr="00562BCD">
        <w:trPr>
          <w:trHeight w:val="1452"/>
          <w:jc w:val="center"/>
        </w:trPr>
        <w:tc>
          <w:tcPr>
            <w:tcW w:w="9780" w:type="dxa"/>
            <w:gridSpan w:val="6"/>
          </w:tcPr>
          <w:p w14:paraId="11DFCC45" w14:textId="77777777" w:rsidR="00517589" w:rsidRDefault="00517589" w:rsidP="00517589">
            <w:pPr>
              <w:jc w:val="both"/>
            </w:pPr>
          </w:p>
        </w:tc>
      </w:tr>
    </w:tbl>
    <w:p w14:paraId="55CAE319" w14:textId="77777777" w:rsidR="00517589" w:rsidRDefault="00517589" w:rsidP="00C50458">
      <w:pPr>
        <w:spacing w:after="240"/>
        <w:rPr>
          <w:b/>
          <w:sz w:val="28"/>
        </w:rPr>
      </w:pPr>
    </w:p>
    <w:p w14:paraId="63770894" w14:textId="77777777" w:rsidR="001738A1" w:rsidRDefault="001738A1">
      <w:pPr>
        <w:rPr>
          <w:b/>
          <w:sz w:val="28"/>
        </w:rPr>
      </w:pPr>
    </w:p>
    <w:p w14:paraId="6890EF14" w14:textId="77777777" w:rsidR="001738A1" w:rsidRDefault="001738A1">
      <w:pPr>
        <w:rPr>
          <w:b/>
          <w:sz w:val="28"/>
        </w:rPr>
      </w:pPr>
    </w:p>
    <w:p w14:paraId="1B30BFE3" w14:textId="77777777" w:rsidR="001738A1" w:rsidRDefault="001738A1">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09"/>
        <w:gridCol w:w="77"/>
        <w:gridCol w:w="209"/>
        <w:gridCol w:w="425"/>
        <w:gridCol w:w="425"/>
        <w:gridCol w:w="266"/>
        <w:gridCol w:w="694"/>
      </w:tblGrid>
      <w:tr w:rsidR="00AD0046" w14:paraId="45DDD035" w14:textId="77777777" w:rsidTr="00AD0046">
        <w:trPr>
          <w:jc w:val="center"/>
        </w:trPr>
        <w:tc>
          <w:tcPr>
            <w:tcW w:w="985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383E3757" w14:textId="77777777" w:rsidR="00AD0046" w:rsidRDefault="00AD0046" w:rsidP="004555C5">
            <w:pPr>
              <w:jc w:val="both"/>
              <w:rPr>
                <w:b/>
                <w:sz w:val="28"/>
              </w:rPr>
            </w:pPr>
            <w:r>
              <w:rPr>
                <w:b/>
                <w:sz w:val="28"/>
              </w:rPr>
              <w:t>C-I – Personální zabezpečení</w:t>
            </w:r>
          </w:p>
        </w:tc>
      </w:tr>
      <w:tr w:rsidR="00AD0046" w14:paraId="469E1D4D" w14:textId="77777777" w:rsidTr="00AD0046">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98965A8" w14:textId="77777777" w:rsidR="00AD0046" w:rsidRDefault="00AD0046" w:rsidP="004555C5">
            <w:pPr>
              <w:jc w:val="both"/>
              <w:rPr>
                <w:b/>
              </w:rPr>
            </w:pPr>
            <w:r>
              <w:rPr>
                <w:b/>
              </w:rPr>
              <w:t>Vysoká škola</w:t>
            </w:r>
          </w:p>
        </w:tc>
        <w:tc>
          <w:tcPr>
            <w:tcW w:w="7341" w:type="dxa"/>
            <w:gridSpan w:val="12"/>
            <w:tcBorders>
              <w:top w:val="single" w:sz="4" w:space="0" w:color="auto"/>
              <w:left w:val="single" w:sz="4" w:space="0" w:color="auto"/>
              <w:bottom w:val="single" w:sz="4" w:space="0" w:color="auto"/>
              <w:right w:val="single" w:sz="4" w:space="0" w:color="auto"/>
            </w:tcBorders>
          </w:tcPr>
          <w:p w14:paraId="570DC728" w14:textId="77777777" w:rsidR="00AD0046" w:rsidRDefault="00AD0046" w:rsidP="004555C5">
            <w:pPr>
              <w:jc w:val="both"/>
            </w:pPr>
            <w:r>
              <w:t>Univerzita Tomáše Bati ve Zlíně</w:t>
            </w:r>
          </w:p>
        </w:tc>
      </w:tr>
      <w:tr w:rsidR="00AD0046" w14:paraId="530DC408" w14:textId="77777777" w:rsidTr="00AD0046">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AD6EFA9" w14:textId="77777777" w:rsidR="00AD0046" w:rsidRDefault="00AD0046" w:rsidP="004555C5">
            <w:pPr>
              <w:jc w:val="both"/>
              <w:rPr>
                <w:b/>
              </w:rPr>
            </w:pPr>
            <w:r>
              <w:rPr>
                <w:b/>
              </w:rPr>
              <w:t>Součást vysoké školy</w:t>
            </w:r>
          </w:p>
        </w:tc>
        <w:tc>
          <w:tcPr>
            <w:tcW w:w="7341" w:type="dxa"/>
            <w:gridSpan w:val="12"/>
            <w:tcBorders>
              <w:top w:val="single" w:sz="4" w:space="0" w:color="auto"/>
              <w:left w:val="single" w:sz="4" w:space="0" w:color="auto"/>
              <w:bottom w:val="single" w:sz="4" w:space="0" w:color="auto"/>
              <w:right w:val="single" w:sz="4" w:space="0" w:color="auto"/>
            </w:tcBorders>
          </w:tcPr>
          <w:p w14:paraId="62B4F451" w14:textId="77777777" w:rsidR="00AD0046" w:rsidRDefault="00AD0046" w:rsidP="004555C5">
            <w:pPr>
              <w:jc w:val="both"/>
            </w:pPr>
            <w:r>
              <w:t>Fakulta humanitních studií</w:t>
            </w:r>
          </w:p>
        </w:tc>
      </w:tr>
      <w:tr w:rsidR="00AD0046" w14:paraId="30CBE003" w14:textId="77777777" w:rsidTr="00AD0046">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226435E" w14:textId="77777777" w:rsidR="00AD0046" w:rsidRDefault="00AD0046" w:rsidP="004555C5">
            <w:pPr>
              <w:jc w:val="both"/>
              <w:rPr>
                <w:b/>
              </w:rPr>
            </w:pPr>
            <w:r>
              <w:rPr>
                <w:b/>
              </w:rPr>
              <w:t>Název studijního programu</w:t>
            </w:r>
          </w:p>
        </w:tc>
        <w:tc>
          <w:tcPr>
            <w:tcW w:w="7341" w:type="dxa"/>
            <w:gridSpan w:val="12"/>
            <w:tcBorders>
              <w:top w:val="single" w:sz="4" w:space="0" w:color="auto"/>
              <w:left w:val="single" w:sz="4" w:space="0" w:color="auto"/>
              <w:bottom w:val="single" w:sz="4" w:space="0" w:color="auto"/>
              <w:right w:val="single" w:sz="4" w:space="0" w:color="auto"/>
            </w:tcBorders>
          </w:tcPr>
          <w:p w14:paraId="20F34C89" w14:textId="77777777" w:rsidR="00AD0046" w:rsidRDefault="00AD0046" w:rsidP="004555C5">
            <w:pPr>
              <w:jc w:val="both"/>
            </w:pPr>
            <w:r>
              <w:t>Předškolní pedagogika</w:t>
            </w:r>
          </w:p>
        </w:tc>
      </w:tr>
      <w:tr w:rsidR="00AD0046" w14:paraId="1EB31263" w14:textId="77777777" w:rsidTr="00AD0046">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85DAE6E" w14:textId="77777777" w:rsidR="00AD0046" w:rsidRDefault="00AD0046" w:rsidP="004555C5">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5CF9758B" w14:textId="77777777" w:rsidR="00AD0046" w:rsidRDefault="00AD0046" w:rsidP="004555C5">
            <w:pPr>
              <w:jc w:val="both"/>
            </w:pPr>
            <w:r>
              <w:t>Peter Gavora</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91F4F8D" w14:textId="77777777" w:rsidR="00AD0046" w:rsidRDefault="00AD0046" w:rsidP="004555C5">
            <w:pPr>
              <w:jc w:val="both"/>
              <w:rPr>
                <w:b/>
              </w:rPr>
            </w:pPr>
            <w:r>
              <w:rPr>
                <w:b/>
              </w:rPr>
              <w:t>Tituly</w:t>
            </w:r>
          </w:p>
        </w:tc>
        <w:tc>
          <w:tcPr>
            <w:tcW w:w="2096" w:type="dxa"/>
            <w:gridSpan w:val="6"/>
            <w:tcBorders>
              <w:top w:val="single" w:sz="4" w:space="0" w:color="auto"/>
              <w:left w:val="single" w:sz="4" w:space="0" w:color="auto"/>
              <w:bottom w:val="single" w:sz="4" w:space="0" w:color="auto"/>
              <w:right w:val="single" w:sz="4" w:space="0" w:color="auto"/>
            </w:tcBorders>
          </w:tcPr>
          <w:p w14:paraId="713BD04D" w14:textId="77777777" w:rsidR="00AD0046" w:rsidRDefault="00AD0046" w:rsidP="004555C5">
            <w:pPr>
              <w:jc w:val="both"/>
            </w:pPr>
            <w:r>
              <w:t>prof. PhDr., CSc.</w:t>
            </w:r>
          </w:p>
        </w:tc>
      </w:tr>
      <w:tr w:rsidR="00AD0046" w14:paraId="50E088F3" w14:textId="77777777" w:rsidTr="001C60FA">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6D50F8B" w14:textId="77777777" w:rsidR="00AD0046" w:rsidRDefault="00AD0046" w:rsidP="004555C5">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46C22E73" w14:textId="77777777" w:rsidR="00AD0046" w:rsidRDefault="00AD0046" w:rsidP="004555C5">
            <w:pPr>
              <w:jc w:val="both"/>
            </w:pPr>
            <w:r>
              <w:t>1942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227CBB49" w14:textId="77777777" w:rsidR="00AD0046" w:rsidRDefault="00AD0046" w:rsidP="004555C5">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26299A44" w14:textId="77777777" w:rsidR="00AD0046" w:rsidRDefault="00026083" w:rsidP="004555C5">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50FE5C4" w14:textId="77777777" w:rsidR="00AD0046" w:rsidRDefault="00AD0046" w:rsidP="004555C5">
            <w:pPr>
              <w:jc w:val="both"/>
              <w:rPr>
                <w:b/>
              </w:rPr>
            </w:pPr>
            <w:r>
              <w:rPr>
                <w:b/>
              </w:rPr>
              <w:t>rozsah</w:t>
            </w:r>
          </w:p>
        </w:tc>
        <w:tc>
          <w:tcPr>
            <w:tcW w:w="995" w:type="dxa"/>
            <w:gridSpan w:val="3"/>
            <w:tcBorders>
              <w:top w:val="single" w:sz="4" w:space="0" w:color="auto"/>
              <w:left w:val="single" w:sz="4" w:space="0" w:color="auto"/>
              <w:bottom w:val="single" w:sz="4" w:space="0" w:color="auto"/>
              <w:right w:val="single" w:sz="4" w:space="0" w:color="auto"/>
            </w:tcBorders>
          </w:tcPr>
          <w:p w14:paraId="6DEE597B" w14:textId="77777777" w:rsidR="00AD0046" w:rsidRDefault="00E8698C" w:rsidP="00CF1E47">
            <w:pPr>
              <w:jc w:val="both"/>
            </w:pPr>
            <w:r>
              <w:t xml:space="preserve">40 h </w:t>
            </w:r>
            <w:r w:rsidR="00CF1E47">
              <w:t>týdně</w:t>
            </w:r>
            <w:r w:rsidR="00026083">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EBB63F" w14:textId="77777777" w:rsidR="00AD0046" w:rsidRDefault="00AD0046" w:rsidP="004555C5">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4CBB84C0" w14:textId="77777777" w:rsidR="00AD0046" w:rsidRDefault="00AD0046" w:rsidP="004555C5">
            <w:pPr>
              <w:jc w:val="both"/>
            </w:pPr>
            <w:r>
              <w:t>N</w:t>
            </w:r>
          </w:p>
        </w:tc>
      </w:tr>
      <w:tr w:rsidR="00AD0046" w14:paraId="21B5F6B7" w14:textId="77777777" w:rsidTr="001C60FA">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0F2ABE4" w14:textId="77777777" w:rsidR="00AD0046" w:rsidRDefault="00AD0046" w:rsidP="004555C5">
            <w:pPr>
              <w:jc w:val="both"/>
              <w:rPr>
                <w:b/>
              </w:rPr>
            </w:pPr>
            <w:r>
              <w:rPr>
                <w:b/>
              </w:rPr>
              <w:t xml:space="preserve">Typ vztahu na součásti VŠ, která uskutečňuje st. </w:t>
            </w:r>
            <w:r w:rsidR="00802B5C">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14:paraId="08B92CF6" w14:textId="77777777" w:rsidR="00AD0046" w:rsidRDefault="00026083" w:rsidP="004555C5">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2FE98C2" w14:textId="77777777" w:rsidR="00AD0046" w:rsidRDefault="00AD0046" w:rsidP="004555C5">
            <w:pPr>
              <w:jc w:val="both"/>
              <w:rPr>
                <w:b/>
              </w:rPr>
            </w:pPr>
            <w:r>
              <w:rPr>
                <w:b/>
              </w:rPr>
              <w:t>rozsah</w:t>
            </w:r>
          </w:p>
        </w:tc>
        <w:tc>
          <w:tcPr>
            <w:tcW w:w="995" w:type="dxa"/>
            <w:gridSpan w:val="3"/>
            <w:tcBorders>
              <w:top w:val="single" w:sz="4" w:space="0" w:color="auto"/>
              <w:left w:val="single" w:sz="4" w:space="0" w:color="auto"/>
              <w:bottom w:val="single" w:sz="4" w:space="0" w:color="auto"/>
              <w:right w:val="single" w:sz="4" w:space="0" w:color="auto"/>
            </w:tcBorders>
          </w:tcPr>
          <w:p w14:paraId="3C371794" w14:textId="77777777" w:rsidR="00AD0046" w:rsidRDefault="00E8698C" w:rsidP="00CF1E47">
            <w:pPr>
              <w:jc w:val="both"/>
            </w:pPr>
            <w:r>
              <w:t xml:space="preserve">40 h </w:t>
            </w:r>
            <w:r w:rsidR="00EC4529">
              <w:t>t</w:t>
            </w:r>
            <w:r w:rsidR="00CF1E47">
              <w: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905F16" w14:textId="77777777" w:rsidR="00AD0046" w:rsidRDefault="00AD0046" w:rsidP="004555C5">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459C8C0F" w14:textId="77777777" w:rsidR="00AD0046" w:rsidRDefault="00AD0046" w:rsidP="004555C5">
            <w:pPr>
              <w:jc w:val="both"/>
            </w:pPr>
            <w:r>
              <w:t>N</w:t>
            </w:r>
          </w:p>
        </w:tc>
      </w:tr>
      <w:tr w:rsidR="00AD0046" w14:paraId="17C25220" w14:textId="77777777" w:rsidTr="00AD0046">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CC68719" w14:textId="77777777" w:rsidR="00AD0046" w:rsidRDefault="00AD0046" w:rsidP="004555C5">
            <w:pPr>
              <w:jc w:val="both"/>
            </w:pPr>
            <w:r>
              <w:rPr>
                <w:b/>
              </w:rPr>
              <w:t>Další současná působení jako akademický pracovník na jiných VŠ</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39A1E6" w14:textId="77777777" w:rsidR="00AD0046" w:rsidRDefault="00AD0046" w:rsidP="004555C5">
            <w:pPr>
              <w:jc w:val="both"/>
              <w:rPr>
                <w:b/>
              </w:rPr>
            </w:pPr>
            <w:r>
              <w:rPr>
                <w:b/>
              </w:rPr>
              <w:t xml:space="preserve">typ prac. </w:t>
            </w:r>
            <w:r w:rsidR="00CF1E47">
              <w:rPr>
                <w:b/>
              </w:rPr>
              <w:t>V</w:t>
            </w:r>
            <w:r>
              <w:rPr>
                <w:b/>
              </w:rPr>
              <w:t>ztahu</w:t>
            </w:r>
          </w:p>
        </w:tc>
        <w:tc>
          <w:tcPr>
            <w:tcW w:w="2096"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904C9E7" w14:textId="77777777" w:rsidR="00AD0046" w:rsidRDefault="005908D9" w:rsidP="004555C5">
            <w:pPr>
              <w:jc w:val="both"/>
              <w:rPr>
                <w:b/>
              </w:rPr>
            </w:pPr>
            <w:r>
              <w:rPr>
                <w:b/>
              </w:rPr>
              <w:t>R</w:t>
            </w:r>
            <w:r w:rsidR="00AD0046">
              <w:rPr>
                <w:b/>
              </w:rPr>
              <w:t>ozsah</w:t>
            </w:r>
          </w:p>
        </w:tc>
      </w:tr>
      <w:tr w:rsidR="00AD0046" w14:paraId="340F8620" w14:textId="77777777" w:rsidTr="00AD0046">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14D559BD" w14:textId="77777777" w:rsidR="00AD0046" w:rsidRDefault="00EC4529" w:rsidP="004555C5">
            <w:pPr>
              <w:jc w:val="both"/>
            </w:pPr>
            <w:r>
              <w:t>N</w:t>
            </w:r>
            <w:r w:rsidR="005908D9">
              <w:t>emá</w:t>
            </w:r>
          </w:p>
        </w:tc>
        <w:tc>
          <w:tcPr>
            <w:tcW w:w="1418" w:type="dxa"/>
            <w:gridSpan w:val="2"/>
            <w:tcBorders>
              <w:top w:val="single" w:sz="4" w:space="0" w:color="auto"/>
              <w:left w:val="single" w:sz="4" w:space="0" w:color="auto"/>
              <w:bottom w:val="single" w:sz="4" w:space="0" w:color="auto"/>
              <w:right w:val="single" w:sz="4" w:space="0" w:color="auto"/>
            </w:tcBorders>
          </w:tcPr>
          <w:p w14:paraId="57E05F68" w14:textId="77777777" w:rsidR="00AD0046" w:rsidRDefault="00AD0046" w:rsidP="004555C5">
            <w:pPr>
              <w:jc w:val="both"/>
            </w:pPr>
          </w:p>
        </w:tc>
        <w:tc>
          <w:tcPr>
            <w:tcW w:w="2096" w:type="dxa"/>
            <w:gridSpan w:val="6"/>
            <w:tcBorders>
              <w:top w:val="single" w:sz="4" w:space="0" w:color="auto"/>
              <w:left w:val="single" w:sz="4" w:space="0" w:color="auto"/>
              <w:bottom w:val="single" w:sz="4" w:space="0" w:color="auto"/>
              <w:right w:val="single" w:sz="4" w:space="0" w:color="auto"/>
            </w:tcBorders>
          </w:tcPr>
          <w:p w14:paraId="55B8F804" w14:textId="77777777" w:rsidR="00AD0046" w:rsidRDefault="00AD0046" w:rsidP="004555C5">
            <w:pPr>
              <w:jc w:val="both"/>
            </w:pPr>
          </w:p>
        </w:tc>
      </w:tr>
      <w:tr w:rsidR="00AD0046" w14:paraId="5AD9BF4E" w14:textId="77777777" w:rsidTr="00AD0046">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29936D7" w14:textId="77777777" w:rsidR="00AD0046" w:rsidRDefault="00AD0046" w:rsidP="004555C5">
            <w:pPr>
              <w:jc w:val="both"/>
            </w:pPr>
            <w:r>
              <w:rPr>
                <w:b/>
              </w:rPr>
              <w:t>Předměty příslušného studijního programu a způsob zapojení do jejich výuky, příp. další zapojení do uskutečňování studijního programu</w:t>
            </w:r>
          </w:p>
        </w:tc>
      </w:tr>
      <w:tr w:rsidR="00AD0046" w14:paraId="2F962778" w14:textId="77777777" w:rsidTr="00AD0046">
        <w:trPr>
          <w:trHeight w:val="413"/>
          <w:jc w:val="center"/>
        </w:trPr>
        <w:tc>
          <w:tcPr>
            <w:tcW w:w="9859" w:type="dxa"/>
            <w:gridSpan w:val="13"/>
            <w:tcBorders>
              <w:top w:val="nil"/>
              <w:left w:val="single" w:sz="4" w:space="0" w:color="auto"/>
              <w:bottom w:val="single" w:sz="4" w:space="0" w:color="auto"/>
              <w:right w:val="single" w:sz="4" w:space="0" w:color="auto"/>
            </w:tcBorders>
          </w:tcPr>
          <w:p w14:paraId="6E8CEE12" w14:textId="77777777" w:rsidR="00AD0046" w:rsidRDefault="00AD0046" w:rsidP="004555C5">
            <w:r>
              <w:t>Metodologie pedagogického výzkumu, Analýza dat v kvalitativním výzkumu, Akční výzkum v podmínkách předškolního vzdělávání, Akademické psaní.</w:t>
            </w:r>
          </w:p>
        </w:tc>
      </w:tr>
      <w:tr w:rsidR="00AD0046" w14:paraId="57E987A7" w14:textId="77777777" w:rsidTr="00AD0046">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E74F50C" w14:textId="77777777" w:rsidR="00AD0046" w:rsidRPr="00571C60" w:rsidRDefault="00AD0046" w:rsidP="004555C5">
            <w:pPr>
              <w:jc w:val="both"/>
              <w:rPr>
                <w:b/>
              </w:rPr>
            </w:pPr>
            <w:r>
              <w:rPr>
                <w:b/>
              </w:rPr>
              <w:t xml:space="preserve">Údaje o vzdělání na VŠ </w:t>
            </w:r>
          </w:p>
        </w:tc>
      </w:tr>
      <w:tr w:rsidR="00AD0046" w14:paraId="5EF32B9B" w14:textId="77777777" w:rsidTr="00AD0046">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auto"/>
          </w:tcPr>
          <w:p w14:paraId="3505F7A5" w14:textId="77777777" w:rsidR="00AD0046" w:rsidRDefault="00AD0046" w:rsidP="004555C5">
            <w:pPr>
              <w:jc w:val="both"/>
            </w:pPr>
            <w:r>
              <w:t>1965 FF UK Bratislava, ukončené magisterské studium, obor anglistika a slovakistika - Mgr.</w:t>
            </w:r>
          </w:p>
          <w:p w14:paraId="40FA56F3" w14:textId="77777777" w:rsidR="00AD0046" w:rsidRDefault="00AD0046" w:rsidP="004555C5">
            <w:pPr>
              <w:jc w:val="both"/>
            </w:pPr>
            <w:r>
              <w:t xml:space="preserve">1974 FF UK Bratislava, </w:t>
            </w:r>
            <w:r w:rsidRPr="00910272">
              <w:rPr>
                <w:bCs/>
                <w:iCs/>
              </w:rPr>
              <w:t>vědecká aspirantura</w:t>
            </w:r>
            <w:r>
              <w:rPr>
                <w:bCs/>
                <w:iCs/>
              </w:rPr>
              <w:t xml:space="preserve"> - </w:t>
            </w:r>
            <w:r>
              <w:t xml:space="preserve"> CSc.</w:t>
            </w:r>
          </w:p>
          <w:p w14:paraId="5EE6723B" w14:textId="77777777" w:rsidR="00AD0046" w:rsidRDefault="00AD0046" w:rsidP="004555C5">
            <w:pPr>
              <w:jc w:val="both"/>
            </w:pPr>
            <w:r>
              <w:t>1997 PdF UK Bratislava, ukončené habilitační řízení v oboru Pedagogika – doc.</w:t>
            </w:r>
          </w:p>
          <w:p w14:paraId="49B925FD" w14:textId="77777777" w:rsidR="00AD0046" w:rsidRPr="00571C60" w:rsidRDefault="00AD0046" w:rsidP="004555C5">
            <w:pPr>
              <w:jc w:val="both"/>
            </w:pPr>
            <w:r>
              <w:t>2004 FF UK Bratislava,</w:t>
            </w:r>
            <w:r w:rsidRPr="008A2777">
              <w:rPr>
                <w:bCs/>
              </w:rPr>
              <w:t xml:space="preserve"> ukončené </w:t>
            </w:r>
            <w:r>
              <w:rPr>
                <w:bCs/>
              </w:rPr>
              <w:t>jmenovacířízení</w:t>
            </w:r>
            <w:r w:rsidRPr="008A2777">
              <w:rPr>
                <w:bCs/>
              </w:rPr>
              <w:t xml:space="preserve"> v </w:t>
            </w:r>
            <w:r>
              <w:rPr>
                <w:bCs/>
              </w:rPr>
              <w:t>oboruP</w:t>
            </w:r>
            <w:r>
              <w:t xml:space="preserve">edagogika – prof. </w:t>
            </w:r>
          </w:p>
        </w:tc>
      </w:tr>
      <w:tr w:rsidR="00AD0046" w14:paraId="7E6C40F6" w14:textId="77777777" w:rsidTr="00AD0046">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1DCCB33" w14:textId="77777777" w:rsidR="00AD0046" w:rsidRDefault="00AD0046" w:rsidP="004555C5">
            <w:pPr>
              <w:jc w:val="both"/>
              <w:rPr>
                <w:b/>
              </w:rPr>
            </w:pPr>
            <w:r>
              <w:rPr>
                <w:b/>
              </w:rPr>
              <w:t>Údaje o odborném působení od absolvování VŠ</w:t>
            </w:r>
          </w:p>
        </w:tc>
      </w:tr>
      <w:tr w:rsidR="00AD0046" w14:paraId="613FFC72" w14:textId="77777777" w:rsidTr="00AD0046">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auto"/>
          </w:tcPr>
          <w:p w14:paraId="1A050A9E" w14:textId="77777777" w:rsidR="00AD0046" w:rsidRDefault="00E8698C" w:rsidP="004555C5">
            <w:pPr>
              <w:jc w:val="both"/>
            </w:pPr>
            <w:r>
              <w:t>1965 – 1967 Střední ekonomická škola</w:t>
            </w:r>
            <w:r w:rsidR="00AD0046">
              <w:t xml:space="preserve"> v Nitře, učitel</w:t>
            </w:r>
          </w:p>
          <w:p w14:paraId="4E74FC94" w14:textId="77777777" w:rsidR="00AD0046" w:rsidRDefault="00E8698C" w:rsidP="004555C5">
            <w:pPr>
              <w:jc w:val="both"/>
            </w:pPr>
            <w:r>
              <w:t>1967 – 1988 Pedagogická fakulta</w:t>
            </w:r>
            <w:r w:rsidR="00AD0046">
              <w:t xml:space="preserve"> v Nitře, učitel</w:t>
            </w:r>
          </w:p>
          <w:p w14:paraId="790AA7E8" w14:textId="77777777" w:rsidR="00AD0046" w:rsidRDefault="00AD0046" w:rsidP="004555C5">
            <w:pPr>
              <w:jc w:val="both"/>
            </w:pPr>
            <w:r>
              <w:t>1988 – 1991 Ústav experimentální pedagogiky SAV v Bratislavě, výzkumný pracovník</w:t>
            </w:r>
          </w:p>
          <w:p w14:paraId="28D86FEF" w14:textId="77777777" w:rsidR="00AD0046" w:rsidRDefault="00E8698C" w:rsidP="004555C5">
            <w:pPr>
              <w:jc w:val="both"/>
            </w:pPr>
            <w:r>
              <w:t>1992 – 2012 Pedagogická fakulta</w:t>
            </w:r>
            <w:r w:rsidR="00AD0046">
              <w:t xml:space="preserve"> UK v Bratislavě, akademický pracovník </w:t>
            </w:r>
          </w:p>
          <w:p w14:paraId="124AF905" w14:textId="77777777" w:rsidR="00AD0046" w:rsidRDefault="00AD0046" w:rsidP="004555C5">
            <w:pPr>
              <w:jc w:val="both"/>
              <w:rPr>
                <w:b/>
              </w:rPr>
            </w:pPr>
            <w:r>
              <w:t>2012 – dosud FHS UTB Zlín, profesor</w:t>
            </w:r>
          </w:p>
        </w:tc>
      </w:tr>
      <w:tr w:rsidR="00AD0046" w14:paraId="0673935A" w14:textId="77777777" w:rsidTr="00AD0046">
        <w:trPr>
          <w:trHeight w:val="250"/>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EC49420" w14:textId="77777777" w:rsidR="00AD0046" w:rsidRDefault="00AD0046" w:rsidP="004555C5">
            <w:pPr>
              <w:jc w:val="both"/>
            </w:pPr>
            <w:r>
              <w:rPr>
                <w:b/>
              </w:rPr>
              <w:t>Zkušenosti s vedením rigorózních a dizertačních prací</w:t>
            </w:r>
          </w:p>
        </w:tc>
      </w:tr>
      <w:tr w:rsidR="00AD0046" w14:paraId="69DF2EED" w14:textId="77777777" w:rsidTr="001C60FA">
        <w:trPr>
          <w:trHeight w:val="208"/>
          <w:jc w:val="center"/>
        </w:trPr>
        <w:tc>
          <w:tcPr>
            <w:tcW w:w="9859" w:type="dxa"/>
            <w:gridSpan w:val="13"/>
            <w:tcBorders>
              <w:top w:val="single" w:sz="4" w:space="0" w:color="auto"/>
              <w:left w:val="single" w:sz="4" w:space="0" w:color="auto"/>
              <w:bottom w:val="single" w:sz="4" w:space="0" w:color="auto"/>
              <w:right w:val="single" w:sz="4" w:space="0" w:color="auto"/>
            </w:tcBorders>
          </w:tcPr>
          <w:p w14:paraId="1AE8A3C3" w14:textId="77777777" w:rsidR="001C60FA" w:rsidRDefault="00AD0046" w:rsidP="00AC458A">
            <w:pPr>
              <w:jc w:val="both"/>
            </w:pPr>
            <w:r>
              <w:t>Obhájených p</w:t>
            </w:r>
            <w:r w:rsidR="00E8698C">
              <w:t>řibližně 15 dis</w:t>
            </w:r>
            <w:r>
              <w:t>ertačních prací.</w:t>
            </w:r>
          </w:p>
        </w:tc>
      </w:tr>
      <w:tr w:rsidR="00AD0046" w14:paraId="26D7A57E" w14:textId="77777777" w:rsidTr="00AD0046">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218380E" w14:textId="77777777" w:rsidR="00AD0046" w:rsidRDefault="00AD0046" w:rsidP="004555C5">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62B3186" w14:textId="77777777" w:rsidR="00AD0046" w:rsidRDefault="00AD0046" w:rsidP="004555C5">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2217C39D" w14:textId="77777777" w:rsidR="00AD0046" w:rsidRDefault="00AD0046" w:rsidP="004555C5">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04B82106" w14:textId="77777777" w:rsidR="00AD0046" w:rsidRDefault="00AD0046" w:rsidP="004555C5">
            <w:pPr>
              <w:jc w:val="both"/>
              <w:rPr>
                <w:b/>
              </w:rPr>
            </w:pPr>
            <w:r>
              <w:rPr>
                <w:b/>
              </w:rPr>
              <w:t>Ohlasy publikací</w:t>
            </w:r>
          </w:p>
        </w:tc>
      </w:tr>
      <w:tr w:rsidR="00AD0046" w14:paraId="61D5C05E" w14:textId="77777777" w:rsidTr="001C60FA">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39F4A319" w14:textId="77777777" w:rsidR="00AD0046" w:rsidRPr="00AF4DE4" w:rsidRDefault="00AD0046" w:rsidP="004555C5">
            <w:pPr>
              <w:jc w:val="both"/>
            </w:pPr>
            <w:r w:rsidRPr="00AF4DE4">
              <w:t>Pedagogika</w:t>
            </w:r>
          </w:p>
        </w:tc>
        <w:tc>
          <w:tcPr>
            <w:tcW w:w="2245" w:type="dxa"/>
            <w:gridSpan w:val="2"/>
            <w:tcBorders>
              <w:top w:val="single" w:sz="4" w:space="0" w:color="auto"/>
              <w:left w:val="single" w:sz="4" w:space="0" w:color="auto"/>
              <w:bottom w:val="single" w:sz="4" w:space="0" w:color="auto"/>
              <w:right w:val="single" w:sz="4" w:space="0" w:color="auto"/>
            </w:tcBorders>
          </w:tcPr>
          <w:p w14:paraId="7921C521" w14:textId="77777777" w:rsidR="00AD0046" w:rsidRPr="00AF4DE4" w:rsidRDefault="00AD0046" w:rsidP="004555C5">
            <w:pPr>
              <w:jc w:val="both"/>
            </w:pPr>
            <w:r>
              <w:t>1997</w:t>
            </w:r>
          </w:p>
        </w:tc>
        <w:tc>
          <w:tcPr>
            <w:tcW w:w="2248" w:type="dxa"/>
            <w:gridSpan w:val="4"/>
            <w:tcBorders>
              <w:top w:val="single" w:sz="4" w:space="0" w:color="auto"/>
              <w:left w:val="single" w:sz="4" w:space="0" w:color="auto"/>
              <w:bottom w:val="single" w:sz="4" w:space="0" w:color="auto"/>
              <w:right w:val="single" w:sz="12" w:space="0" w:color="auto"/>
            </w:tcBorders>
          </w:tcPr>
          <w:p w14:paraId="1F947508" w14:textId="77777777" w:rsidR="00AD0046" w:rsidRPr="00AF4DE4" w:rsidRDefault="00AD0046" w:rsidP="004555C5">
            <w:pPr>
              <w:jc w:val="both"/>
            </w:pPr>
            <w:r w:rsidRPr="00AF4DE4">
              <w:t>PdF UK Bratislava</w:t>
            </w:r>
          </w:p>
        </w:tc>
        <w:tc>
          <w:tcPr>
            <w:tcW w:w="634"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1D5A7911" w14:textId="77777777" w:rsidR="00AD0046" w:rsidRDefault="00AD0046" w:rsidP="004555C5">
            <w:pPr>
              <w:jc w:val="both"/>
            </w:pPr>
            <w:r>
              <w:rPr>
                <w:b/>
              </w:rPr>
              <w:t>WOS</w:t>
            </w:r>
          </w:p>
        </w:tc>
        <w:tc>
          <w:tcPr>
            <w:tcW w:w="69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2E34DC1" w14:textId="77777777" w:rsidR="00AD0046" w:rsidRDefault="00AD0046" w:rsidP="004555C5">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52AB104" w14:textId="77777777" w:rsidR="00AD0046" w:rsidRDefault="00AD0046" w:rsidP="004555C5">
            <w:pPr>
              <w:jc w:val="both"/>
            </w:pPr>
            <w:r>
              <w:rPr>
                <w:b/>
                <w:sz w:val="18"/>
              </w:rPr>
              <w:t>ostatní</w:t>
            </w:r>
          </w:p>
        </w:tc>
      </w:tr>
      <w:tr w:rsidR="00AD0046" w14:paraId="4A5FC5A1" w14:textId="77777777" w:rsidTr="001C60FA">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041AEC9" w14:textId="77777777" w:rsidR="00AD0046" w:rsidRDefault="00AD0046" w:rsidP="004555C5">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DB50A6" w14:textId="77777777" w:rsidR="00AD0046" w:rsidRDefault="00AD0046" w:rsidP="004555C5">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42B1E545" w14:textId="77777777" w:rsidR="00AD0046" w:rsidRDefault="00AD0046" w:rsidP="004555C5">
            <w:pPr>
              <w:jc w:val="both"/>
            </w:pPr>
            <w:r>
              <w:rPr>
                <w:b/>
              </w:rPr>
              <w:t>Řízení konáno na VŠ</w:t>
            </w:r>
          </w:p>
        </w:tc>
        <w:tc>
          <w:tcPr>
            <w:tcW w:w="634" w:type="dxa"/>
            <w:gridSpan w:val="2"/>
            <w:vMerge w:val="restart"/>
            <w:tcBorders>
              <w:top w:val="single" w:sz="4" w:space="0" w:color="auto"/>
              <w:left w:val="single" w:sz="12" w:space="0" w:color="auto"/>
              <w:bottom w:val="single" w:sz="4" w:space="0" w:color="auto"/>
              <w:right w:val="single" w:sz="4" w:space="0" w:color="auto"/>
            </w:tcBorders>
          </w:tcPr>
          <w:p w14:paraId="3DB5504C" w14:textId="77777777" w:rsidR="00AD0046" w:rsidRDefault="00AD0046" w:rsidP="004555C5">
            <w:pPr>
              <w:jc w:val="both"/>
              <w:rPr>
                <w:b/>
              </w:rPr>
            </w:pPr>
            <w:r>
              <w:rPr>
                <w:b/>
              </w:rPr>
              <w:t>9</w:t>
            </w:r>
          </w:p>
        </w:tc>
        <w:tc>
          <w:tcPr>
            <w:tcW w:w="691" w:type="dxa"/>
            <w:gridSpan w:val="2"/>
            <w:vMerge w:val="restart"/>
            <w:tcBorders>
              <w:top w:val="single" w:sz="4" w:space="0" w:color="auto"/>
              <w:left w:val="single" w:sz="4" w:space="0" w:color="auto"/>
              <w:bottom w:val="single" w:sz="4" w:space="0" w:color="auto"/>
              <w:right w:val="single" w:sz="4" w:space="0" w:color="auto"/>
            </w:tcBorders>
          </w:tcPr>
          <w:p w14:paraId="6FD65158" w14:textId="77777777" w:rsidR="00AD0046" w:rsidRDefault="00AD0046" w:rsidP="004555C5">
            <w:pPr>
              <w:jc w:val="both"/>
              <w:rPr>
                <w:b/>
              </w:rPr>
            </w:pPr>
            <w:r>
              <w:rPr>
                <w:b/>
              </w:rPr>
              <w:t>10</w:t>
            </w:r>
          </w:p>
        </w:tc>
        <w:tc>
          <w:tcPr>
            <w:tcW w:w="694" w:type="dxa"/>
            <w:vMerge w:val="restart"/>
            <w:tcBorders>
              <w:top w:val="single" w:sz="4" w:space="0" w:color="auto"/>
              <w:left w:val="single" w:sz="4" w:space="0" w:color="auto"/>
              <w:bottom w:val="single" w:sz="4" w:space="0" w:color="auto"/>
              <w:right w:val="single" w:sz="4" w:space="0" w:color="auto"/>
            </w:tcBorders>
          </w:tcPr>
          <w:p w14:paraId="0BFB7FBA" w14:textId="77777777" w:rsidR="00AD0046" w:rsidRDefault="00AD0046" w:rsidP="004555C5">
            <w:pPr>
              <w:jc w:val="both"/>
              <w:rPr>
                <w:b/>
              </w:rPr>
            </w:pPr>
            <w:r>
              <w:rPr>
                <w:b/>
              </w:rPr>
              <w:t>400</w:t>
            </w:r>
          </w:p>
        </w:tc>
      </w:tr>
      <w:tr w:rsidR="00AD0046" w14:paraId="6BB45065" w14:textId="77777777" w:rsidTr="001C60FA">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572DA121" w14:textId="77777777" w:rsidR="00AD0046" w:rsidRPr="00AF4DE4" w:rsidRDefault="00AD0046" w:rsidP="004555C5">
            <w:pPr>
              <w:jc w:val="both"/>
            </w:pPr>
            <w:r w:rsidRPr="00AF4DE4">
              <w:t>Pedagogika</w:t>
            </w:r>
          </w:p>
        </w:tc>
        <w:tc>
          <w:tcPr>
            <w:tcW w:w="2245" w:type="dxa"/>
            <w:gridSpan w:val="2"/>
            <w:tcBorders>
              <w:top w:val="single" w:sz="4" w:space="0" w:color="auto"/>
              <w:left w:val="single" w:sz="4" w:space="0" w:color="auto"/>
              <w:bottom w:val="single" w:sz="4" w:space="0" w:color="auto"/>
              <w:right w:val="single" w:sz="4" w:space="0" w:color="auto"/>
            </w:tcBorders>
          </w:tcPr>
          <w:p w14:paraId="0C8B618F" w14:textId="77777777" w:rsidR="00AD0046" w:rsidRPr="00AF4DE4" w:rsidRDefault="00AD0046" w:rsidP="004555C5">
            <w:pPr>
              <w:jc w:val="both"/>
            </w:pPr>
            <w:r w:rsidRPr="00AF4DE4">
              <w:t>2004</w:t>
            </w:r>
          </w:p>
        </w:tc>
        <w:tc>
          <w:tcPr>
            <w:tcW w:w="2248" w:type="dxa"/>
            <w:gridSpan w:val="4"/>
            <w:tcBorders>
              <w:top w:val="single" w:sz="4" w:space="0" w:color="auto"/>
              <w:left w:val="single" w:sz="4" w:space="0" w:color="auto"/>
              <w:bottom w:val="single" w:sz="4" w:space="0" w:color="auto"/>
              <w:right w:val="single" w:sz="12" w:space="0" w:color="auto"/>
            </w:tcBorders>
          </w:tcPr>
          <w:p w14:paraId="5A2A5402" w14:textId="77777777" w:rsidR="00AD0046" w:rsidRPr="00AD187D" w:rsidRDefault="00AD0046" w:rsidP="004555C5">
            <w:pPr>
              <w:jc w:val="both"/>
              <w:rPr>
                <w:highlight w:val="yellow"/>
              </w:rPr>
            </w:pPr>
            <w:r>
              <w:t>UK Bratislava</w:t>
            </w:r>
          </w:p>
        </w:tc>
        <w:tc>
          <w:tcPr>
            <w:tcW w:w="634" w:type="dxa"/>
            <w:gridSpan w:val="2"/>
            <w:vMerge/>
            <w:tcBorders>
              <w:top w:val="single" w:sz="4" w:space="0" w:color="auto"/>
              <w:left w:val="single" w:sz="12" w:space="0" w:color="auto"/>
              <w:bottom w:val="single" w:sz="4" w:space="0" w:color="auto"/>
              <w:right w:val="single" w:sz="4" w:space="0" w:color="auto"/>
            </w:tcBorders>
            <w:vAlign w:val="center"/>
            <w:hideMark/>
          </w:tcPr>
          <w:p w14:paraId="24E5BF3F" w14:textId="77777777" w:rsidR="00AD0046" w:rsidRDefault="00AD0046" w:rsidP="004555C5">
            <w:pPr>
              <w:rPr>
                <w:b/>
              </w:rPr>
            </w:pPr>
          </w:p>
        </w:tc>
        <w:tc>
          <w:tcPr>
            <w:tcW w:w="691" w:type="dxa"/>
            <w:gridSpan w:val="2"/>
            <w:vMerge/>
            <w:tcBorders>
              <w:top w:val="single" w:sz="4" w:space="0" w:color="auto"/>
              <w:left w:val="single" w:sz="4" w:space="0" w:color="auto"/>
              <w:bottom w:val="single" w:sz="4" w:space="0" w:color="auto"/>
              <w:right w:val="single" w:sz="4" w:space="0" w:color="auto"/>
            </w:tcBorders>
            <w:vAlign w:val="center"/>
            <w:hideMark/>
          </w:tcPr>
          <w:p w14:paraId="1CE6AAA8" w14:textId="77777777" w:rsidR="00AD0046" w:rsidRDefault="00AD0046" w:rsidP="004555C5">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582DAF8B" w14:textId="77777777" w:rsidR="00AD0046" w:rsidRDefault="00AD0046" w:rsidP="004555C5">
            <w:pPr>
              <w:rPr>
                <w:b/>
              </w:rPr>
            </w:pPr>
          </w:p>
        </w:tc>
      </w:tr>
      <w:tr w:rsidR="00AD0046" w14:paraId="7D0B7B7E" w14:textId="77777777" w:rsidTr="00AD0046">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F7D17EA" w14:textId="77777777" w:rsidR="00AD0046" w:rsidRDefault="00AD0046" w:rsidP="004555C5">
            <w:pPr>
              <w:jc w:val="both"/>
              <w:rPr>
                <w:b/>
              </w:rPr>
            </w:pPr>
            <w:r>
              <w:rPr>
                <w:b/>
              </w:rPr>
              <w:t xml:space="preserve">Přehled o nejvýznamnější publikační a další tvůrčí činnosti nebo další profesní činnosti u odborníků z praxe vztahující se k zabezpečovaným předmětům </w:t>
            </w:r>
          </w:p>
        </w:tc>
      </w:tr>
      <w:tr w:rsidR="00AD0046" w:rsidRPr="00941EF7" w14:paraId="02854390" w14:textId="77777777" w:rsidTr="00C61EED">
        <w:trPr>
          <w:trHeight w:val="2359"/>
          <w:jc w:val="center"/>
        </w:trPr>
        <w:tc>
          <w:tcPr>
            <w:tcW w:w="9859" w:type="dxa"/>
            <w:gridSpan w:val="13"/>
            <w:tcBorders>
              <w:top w:val="single" w:sz="4" w:space="0" w:color="auto"/>
              <w:left w:val="single" w:sz="4" w:space="0" w:color="auto"/>
              <w:bottom w:val="single" w:sz="4" w:space="0" w:color="auto"/>
              <w:right w:val="single" w:sz="4" w:space="0" w:color="auto"/>
            </w:tcBorders>
          </w:tcPr>
          <w:p w14:paraId="3C8D8AFB" w14:textId="77777777" w:rsidR="00AC458A" w:rsidRPr="00AC458A" w:rsidRDefault="00AC458A" w:rsidP="00912F5E">
            <w:r>
              <w:t xml:space="preserve">Gavora, P., Wiegerová, A., &amp; Navrátilová, H. (2018). </w:t>
            </w:r>
            <w:r w:rsidRPr="00AA059B">
              <w:t xml:space="preserve">Předškolní vzdělávání od dvou let: hlediska rodičů a učitelů. </w:t>
            </w:r>
            <w:r w:rsidRPr="00AA059B">
              <w:rPr>
                <w:i/>
              </w:rPr>
              <w:t>Orbis Scholae</w:t>
            </w:r>
            <w:r>
              <w:t>, v recenzním řízení.</w:t>
            </w:r>
          </w:p>
          <w:p w14:paraId="1D19A2EA" w14:textId="77777777" w:rsidR="00AD0046" w:rsidRPr="00571C60" w:rsidRDefault="00AD0046" w:rsidP="00912F5E">
            <w:pPr>
              <w:rPr>
                <w:color w:val="222222"/>
                <w:shd w:val="clear" w:color="auto" w:fill="FFFFFF"/>
              </w:rPr>
            </w:pPr>
            <w:r w:rsidRPr="00571C60">
              <w:rPr>
                <w:color w:val="222222"/>
                <w:shd w:val="clear" w:color="auto" w:fill="FFFFFF"/>
              </w:rPr>
              <w:t xml:space="preserve">Gavora, P. (2015). Metodologický profil kvantitatívnych výskumných štúdií publikovaných v časopise Pedagogika. Porovnanie období 1995-2000 a 2010-2014. </w:t>
            </w:r>
            <w:r w:rsidRPr="00571C60">
              <w:rPr>
                <w:i/>
                <w:color w:val="222222"/>
                <w:shd w:val="clear" w:color="auto" w:fill="FFFFFF"/>
              </w:rPr>
              <w:t>Pedagogika, 65</w:t>
            </w:r>
            <w:r w:rsidRPr="00571C60">
              <w:rPr>
                <w:color w:val="222222"/>
                <w:shd w:val="clear" w:color="auto" w:fill="FFFFFF"/>
              </w:rPr>
              <w:t>(4)</w:t>
            </w:r>
            <w:r w:rsidRPr="00571C60">
              <w:rPr>
                <w:i/>
                <w:color w:val="222222"/>
                <w:shd w:val="clear" w:color="auto" w:fill="FFFFFF"/>
              </w:rPr>
              <w:t xml:space="preserve">, </w:t>
            </w:r>
            <w:r w:rsidRPr="00571C60">
              <w:rPr>
                <w:color w:val="222222"/>
                <w:shd w:val="clear" w:color="auto" w:fill="FFFFFF"/>
              </w:rPr>
              <w:t>372-391.</w:t>
            </w:r>
          </w:p>
          <w:p w14:paraId="7B8BBBC7" w14:textId="77777777" w:rsidR="00AD0046" w:rsidRPr="00571C60" w:rsidRDefault="00AD0046" w:rsidP="00912F5E">
            <w:pPr>
              <w:rPr>
                <w:i/>
                <w:lang w:val="en-GB"/>
              </w:rPr>
            </w:pPr>
            <w:r w:rsidRPr="00571C60">
              <w:t xml:space="preserve">Gavora, P. (2015). Obsahová analýza v pedagogickom výskume: Pohľad na jej súčasné podoby. </w:t>
            </w:r>
            <w:r w:rsidRPr="00571C60">
              <w:rPr>
                <w:i/>
              </w:rPr>
              <w:t>Pedagogická orientace, 25</w:t>
            </w:r>
            <w:r w:rsidRPr="00571C60">
              <w:t xml:space="preserve">(3), 345-371. </w:t>
            </w:r>
          </w:p>
          <w:p w14:paraId="3AAFBA27" w14:textId="77777777" w:rsidR="00AD0046" w:rsidRPr="00C61EED" w:rsidRDefault="00AD0046" w:rsidP="00912F5E">
            <w:pPr>
              <w:rPr>
                <w:lang w:val="sk-SK"/>
              </w:rPr>
            </w:pPr>
            <w:r w:rsidRPr="00571C60">
              <w:t xml:space="preserve">Wiegerová, A., </w:t>
            </w:r>
            <w:r>
              <w:t>&amp;</w:t>
            </w:r>
            <w:r w:rsidR="007336C7">
              <w:t xml:space="preserve"> </w:t>
            </w:r>
            <w:r w:rsidRPr="00571C60">
              <w:t>Gavora</w:t>
            </w:r>
            <w:r>
              <w:t xml:space="preserve">, P. </w:t>
            </w:r>
            <w:r w:rsidRPr="00571C60">
              <w:t xml:space="preserve">(2015). Conceptualisation of the child and childhood by future pre-school teachers. </w:t>
            </w:r>
            <w:r w:rsidR="00A949D7">
              <w:rPr>
                <w:i/>
              </w:rPr>
              <w:t>Pedagogika</w:t>
            </w:r>
            <w:r w:rsidRPr="00571C60">
              <w:rPr>
                <w:i/>
              </w:rPr>
              <w:t xml:space="preserve">, </w:t>
            </w:r>
            <w:r w:rsidRPr="00571C60">
              <w:t>65(5), 502-515.</w:t>
            </w:r>
            <w:r w:rsidR="00AC458A">
              <w:br/>
            </w:r>
            <w:r w:rsidR="00AC458A">
              <w:rPr>
                <w:lang w:val="sk-SK"/>
              </w:rPr>
              <w:t xml:space="preserve">Wiegerová, A., </w:t>
            </w:r>
            <w:r w:rsidR="00AC458A" w:rsidRPr="00941EF7">
              <w:rPr>
                <w:shd w:val="clear" w:color="auto" w:fill="FFFFFF"/>
              </w:rPr>
              <w:t>&amp;</w:t>
            </w:r>
            <w:r w:rsidR="00AC458A">
              <w:rPr>
                <w:shd w:val="clear" w:color="auto" w:fill="FFFFFF"/>
              </w:rPr>
              <w:t xml:space="preserve"> Gavora, P. (2014). </w:t>
            </w:r>
            <w:r w:rsidR="00AC458A" w:rsidRPr="00FA6F2C">
              <w:rPr>
                <w:shd w:val="clear" w:color="auto" w:fill="FFFFFF"/>
              </w:rPr>
              <w:t>Proč chci být učitelkou v mateřské škole.</w:t>
            </w:r>
            <w:r w:rsidR="00AC458A">
              <w:rPr>
                <w:shd w:val="clear" w:color="auto" w:fill="FFFFFF"/>
              </w:rPr>
              <w:t xml:space="preserve"> </w:t>
            </w:r>
            <w:r w:rsidR="00AC458A" w:rsidRPr="00FA6F2C">
              <w:rPr>
                <w:shd w:val="clear" w:color="auto" w:fill="FFFFFF"/>
              </w:rPr>
              <w:t>Pohled kvalitativního výzkumu.</w:t>
            </w:r>
            <w:r w:rsidR="00AC458A">
              <w:rPr>
                <w:shd w:val="clear" w:color="auto" w:fill="FFFFFF"/>
              </w:rPr>
              <w:t xml:space="preserve"> </w:t>
            </w:r>
            <w:r w:rsidR="00AC458A" w:rsidRPr="00FA6F2C">
              <w:rPr>
                <w:i/>
                <w:lang w:val="sk-SK"/>
              </w:rPr>
              <w:t>Pedagogická orientace</w:t>
            </w:r>
            <w:r w:rsidR="00AC458A">
              <w:rPr>
                <w:lang w:val="sk-SK"/>
              </w:rPr>
              <w:t xml:space="preserve"> 24, č. 4</w:t>
            </w:r>
            <w:r w:rsidR="00AC458A" w:rsidRPr="00FA6F2C">
              <w:rPr>
                <w:lang w:val="sk-SK"/>
              </w:rPr>
              <w:t>, s.</w:t>
            </w:r>
            <w:r w:rsidR="00C61EED">
              <w:rPr>
                <w:lang w:val="sk-SK"/>
              </w:rPr>
              <w:t xml:space="preserve"> 510-534.</w:t>
            </w:r>
          </w:p>
        </w:tc>
      </w:tr>
      <w:tr w:rsidR="00AD0046" w14:paraId="6583F11A" w14:textId="77777777" w:rsidTr="00AD0046">
        <w:trPr>
          <w:trHeight w:val="218"/>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4D7D932D" w14:textId="77777777" w:rsidR="00AD0046" w:rsidRDefault="00AD0046" w:rsidP="004555C5">
            <w:pPr>
              <w:rPr>
                <w:b/>
              </w:rPr>
            </w:pPr>
            <w:r>
              <w:rPr>
                <w:b/>
              </w:rPr>
              <w:t>Působení v</w:t>
            </w:r>
            <w:r w:rsidR="002770BD">
              <w:rPr>
                <w:b/>
              </w:rPr>
              <w:t> </w:t>
            </w:r>
            <w:r>
              <w:rPr>
                <w:b/>
              </w:rPr>
              <w:t>zahraničí</w:t>
            </w:r>
          </w:p>
        </w:tc>
      </w:tr>
      <w:tr w:rsidR="00AD0046" w14:paraId="5A6B0E6A" w14:textId="77777777" w:rsidTr="001C60FA">
        <w:trPr>
          <w:trHeight w:val="176"/>
          <w:jc w:val="center"/>
        </w:trPr>
        <w:tc>
          <w:tcPr>
            <w:tcW w:w="9859" w:type="dxa"/>
            <w:gridSpan w:val="13"/>
            <w:tcBorders>
              <w:top w:val="single" w:sz="4" w:space="0" w:color="auto"/>
              <w:left w:val="single" w:sz="4" w:space="0" w:color="auto"/>
              <w:bottom w:val="single" w:sz="4" w:space="0" w:color="auto"/>
              <w:right w:val="single" w:sz="4" w:space="0" w:color="auto"/>
            </w:tcBorders>
          </w:tcPr>
          <w:p w14:paraId="11C5556E" w14:textId="77777777" w:rsidR="001C60FA" w:rsidRPr="009E76CB" w:rsidRDefault="00AD0046" w:rsidP="001C60FA">
            <w:r w:rsidRPr="009E76CB">
              <w:t>Žádné nad 1 měsíc</w:t>
            </w:r>
          </w:p>
        </w:tc>
      </w:tr>
      <w:tr w:rsidR="00AD0046" w14:paraId="2BE35E38" w14:textId="77777777" w:rsidTr="00055E05">
        <w:trPr>
          <w:cantSplit/>
          <w:trHeight w:val="216"/>
          <w:jc w:val="center"/>
        </w:trPr>
        <w:tc>
          <w:tcPr>
            <w:tcW w:w="2518" w:type="dxa"/>
            <w:shd w:val="clear" w:color="auto" w:fill="F7CAAC"/>
          </w:tcPr>
          <w:p w14:paraId="5814CDDA" w14:textId="77777777" w:rsidR="00AD0046" w:rsidRDefault="00AD0046" w:rsidP="004555C5">
            <w:pPr>
              <w:jc w:val="both"/>
              <w:rPr>
                <w:b/>
              </w:rPr>
            </w:pPr>
            <w:r>
              <w:rPr>
                <w:b/>
              </w:rPr>
              <w:t xml:space="preserve">Podpis </w:t>
            </w:r>
          </w:p>
        </w:tc>
        <w:tc>
          <w:tcPr>
            <w:tcW w:w="4536" w:type="dxa"/>
            <w:gridSpan w:val="5"/>
          </w:tcPr>
          <w:p w14:paraId="3129F9C4" w14:textId="77777777" w:rsidR="00EC4529" w:rsidRDefault="003D6C7E" w:rsidP="004555C5">
            <w:pPr>
              <w:jc w:val="both"/>
            </w:pPr>
            <w:r>
              <w:t>Peter Gavora, v. r.</w:t>
            </w:r>
          </w:p>
        </w:tc>
        <w:tc>
          <w:tcPr>
            <w:tcW w:w="786" w:type="dxa"/>
            <w:gridSpan w:val="2"/>
            <w:shd w:val="clear" w:color="auto" w:fill="F7CAAC"/>
          </w:tcPr>
          <w:p w14:paraId="325F9850" w14:textId="77777777" w:rsidR="00AD0046" w:rsidRDefault="00AD0046" w:rsidP="004555C5">
            <w:pPr>
              <w:jc w:val="both"/>
            </w:pPr>
            <w:r>
              <w:rPr>
                <w:b/>
              </w:rPr>
              <w:t>datum</w:t>
            </w:r>
          </w:p>
        </w:tc>
        <w:tc>
          <w:tcPr>
            <w:tcW w:w="2019" w:type="dxa"/>
            <w:gridSpan w:val="5"/>
          </w:tcPr>
          <w:p w14:paraId="1863132D" w14:textId="77777777" w:rsidR="00AD0046" w:rsidRDefault="0086248F" w:rsidP="004555C5">
            <w:pPr>
              <w:jc w:val="both"/>
            </w:pPr>
            <w:r>
              <w:t>30. 5. 2018</w:t>
            </w:r>
          </w:p>
        </w:tc>
      </w:tr>
    </w:tbl>
    <w:p w14:paraId="4CA25F03" w14:textId="77777777" w:rsidR="00AD0046" w:rsidRDefault="00AD0046">
      <w:pPr>
        <w:rPr>
          <w:b/>
          <w:sz w:val="28"/>
        </w:rPr>
      </w:pPr>
    </w:p>
    <w:p w14:paraId="0C23D9AC" w14:textId="77777777" w:rsidR="009C1422" w:rsidRDefault="009C1422">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753"/>
        <w:gridCol w:w="709"/>
        <w:gridCol w:w="786"/>
        <w:gridCol w:w="211"/>
        <w:gridCol w:w="423"/>
        <w:gridCol w:w="427"/>
        <w:gridCol w:w="266"/>
        <w:gridCol w:w="694"/>
      </w:tblGrid>
      <w:tr w:rsidR="00341BEC" w14:paraId="16C94A88" w14:textId="77777777" w:rsidTr="001738A1">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56625E52" w14:textId="77777777" w:rsidR="00341BEC" w:rsidRDefault="00341BEC" w:rsidP="006D710B">
            <w:pPr>
              <w:jc w:val="both"/>
              <w:rPr>
                <w:b/>
                <w:sz w:val="28"/>
              </w:rPr>
            </w:pPr>
            <w:r>
              <w:rPr>
                <w:b/>
                <w:sz w:val="28"/>
              </w:rPr>
              <w:t>C-I – Personální zabezpečení</w:t>
            </w:r>
          </w:p>
        </w:tc>
      </w:tr>
      <w:tr w:rsidR="00341BEC" w14:paraId="6CE8362D" w14:textId="77777777" w:rsidTr="001C60FA">
        <w:trPr>
          <w:jc w:val="center"/>
        </w:trPr>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433CF59C" w14:textId="77777777" w:rsidR="00341BEC" w:rsidRDefault="00341BEC" w:rsidP="006D710B">
            <w:pPr>
              <w:jc w:val="both"/>
              <w:rPr>
                <w:b/>
              </w:rPr>
            </w:pPr>
            <w:r>
              <w:rPr>
                <w:b/>
              </w:rPr>
              <w:t>Vysoká škola</w:t>
            </w:r>
          </w:p>
        </w:tc>
        <w:tc>
          <w:tcPr>
            <w:tcW w:w="7343" w:type="dxa"/>
            <w:gridSpan w:val="11"/>
            <w:tcBorders>
              <w:top w:val="single" w:sz="4" w:space="0" w:color="auto"/>
              <w:left w:val="single" w:sz="4" w:space="0" w:color="auto"/>
              <w:bottom w:val="single" w:sz="4" w:space="0" w:color="auto"/>
              <w:right w:val="single" w:sz="4" w:space="0" w:color="auto"/>
            </w:tcBorders>
          </w:tcPr>
          <w:p w14:paraId="14A72FFA" w14:textId="77777777" w:rsidR="00341BEC" w:rsidRDefault="00341BEC" w:rsidP="006D710B">
            <w:pPr>
              <w:jc w:val="both"/>
            </w:pPr>
            <w:r>
              <w:t>Univerzita Tomáše Bati ve Zlíně</w:t>
            </w:r>
          </w:p>
        </w:tc>
      </w:tr>
      <w:tr w:rsidR="00341BEC" w14:paraId="42EEEAB1" w14:textId="77777777"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3734A92" w14:textId="77777777" w:rsidR="00341BEC" w:rsidRDefault="00341BEC" w:rsidP="006D710B">
            <w:pPr>
              <w:jc w:val="both"/>
              <w:rPr>
                <w:b/>
              </w:rPr>
            </w:pPr>
            <w:r>
              <w:rPr>
                <w:b/>
              </w:rPr>
              <w:t>Součást vysoké školy</w:t>
            </w:r>
          </w:p>
        </w:tc>
        <w:tc>
          <w:tcPr>
            <w:tcW w:w="7343" w:type="dxa"/>
            <w:gridSpan w:val="11"/>
            <w:tcBorders>
              <w:top w:val="single" w:sz="4" w:space="0" w:color="auto"/>
              <w:left w:val="single" w:sz="4" w:space="0" w:color="auto"/>
              <w:bottom w:val="single" w:sz="4" w:space="0" w:color="auto"/>
              <w:right w:val="single" w:sz="4" w:space="0" w:color="auto"/>
            </w:tcBorders>
          </w:tcPr>
          <w:p w14:paraId="19007E03" w14:textId="77777777" w:rsidR="00341BEC" w:rsidRDefault="00341BEC" w:rsidP="006D710B">
            <w:pPr>
              <w:jc w:val="both"/>
            </w:pPr>
            <w:r>
              <w:t>Fakulta humanitních studií</w:t>
            </w:r>
          </w:p>
        </w:tc>
      </w:tr>
      <w:tr w:rsidR="00341BEC" w14:paraId="42B84D5D" w14:textId="77777777"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2AE6B94" w14:textId="77777777" w:rsidR="00341BEC" w:rsidRDefault="00341BEC" w:rsidP="006D710B">
            <w:pPr>
              <w:jc w:val="both"/>
              <w:rPr>
                <w:b/>
              </w:rPr>
            </w:pPr>
            <w:r>
              <w:rPr>
                <w:b/>
              </w:rPr>
              <w:t>Název studijního programu</w:t>
            </w:r>
          </w:p>
        </w:tc>
        <w:tc>
          <w:tcPr>
            <w:tcW w:w="7343" w:type="dxa"/>
            <w:gridSpan w:val="11"/>
            <w:tcBorders>
              <w:top w:val="single" w:sz="4" w:space="0" w:color="auto"/>
              <w:left w:val="single" w:sz="4" w:space="0" w:color="auto"/>
              <w:bottom w:val="single" w:sz="4" w:space="0" w:color="auto"/>
              <w:right w:val="single" w:sz="4" w:space="0" w:color="auto"/>
            </w:tcBorders>
          </w:tcPr>
          <w:p w14:paraId="58620074" w14:textId="77777777" w:rsidR="00341BEC" w:rsidRDefault="00341BEC" w:rsidP="006D710B">
            <w:pPr>
              <w:jc w:val="both"/>
            </w:pPr>
            <w:r>
              <w:t>Předškolní pedagogika</w:t>
            </w:r>
          </w:p>
        </w:tc>
      </w:tr>
      <w:tr w:rsidR="00341BEC" w14:paraId="0A3E72AC" w14:textId="77777777"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37CBFDA" w14:textId="77777777" w:rsidR="00341BEC" w:rsidRDefault="00341BEC" w:rsidP="006D710B">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53D8EA95" w14:textId="77777777" w:rsidR="00341BEC" w:rsidRDefault="00341BEC" w:rsidP="006D710B">
            <w:pPr>
              <w:jc w:val="both"/>
            </w:pPr>
            <w:r>
              <w:t>Hana Lukášová</w:t>
            </w:r>
          </w:p>
        </w:tc>
        <w:tc>
          <w:tcPr>
            <w:tcW w:w="99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3AC2E8B" w14:textId="77777777" w:rsidR="00341BEC" w:rsidRDefault="00341BEC" w:rsidP="006D710B">
            <w:pPr>
              <w:jc w:val="both"/>
              <w:rPr>
                <w:b/>
              </w:rPr>
            </w:pPr>
            <w:r>
              <w:rPr>
                <w:b/>
              </w:rPr>
              <w:t>Tituly</w:t>
            </w:r>
          </w:p>
        </w:tc>
        <w:tc>
          <w:tcPr>
            <w:tcW w:w="1810" w:type="dxa"/>
            <w:gridSpan w:val="4"/>
            <w:tcBorders>
              <w:top w:val="single" w:sz="4" w:space="0" w:color="auto"/>
              <w:left w:val="single" w:sz="4" w:space="0" w:color="auto"/>
              <w:bottom w:val="single" w:sz="4" w:space="0" w:color="auto"/>
              <w:right w:val="single" w:sz="4" w:space="0" w:color="auto"/>
            </w:tcBorders>
          </w:tcPr>
          <w:p w14:paraId="3F827139" w14:textId="77777777" w:rsidR="00341BEC" w:rsidRDefault="00341BEC" w:rsidP="006D710B">
            <w:pPr>
              <w:jc w:val="both"/>
            </w:pPr>
            <w:r>
              <w:t>prof. PhDr., CSc.</w:t>
            </w:r>
          </w:p>
        </w:tc>
      </w:tr>
      <w:tr w:rsidR="00341BEC" w14:paraId="2129F85A" w14:textId="77777777"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8C1F798" w14:textId="77777777" w:rsidR="00341BEC" w:rsidRDefault="00341BEC" w:rsidP="006D710B">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64444427" w14:textId="77777777" w:rsidR="00341BEC" w:rsidRDefault="00341BEC" w:rsidP="006D710B">
            <w:pPr>
              <w:jc w:val="both"/>
            </w:pPr>
            <w:r>
              <w:t>1952</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29F78661" w14:textId="77777777" w:rsidR="00341BEC" w:rsidRDefault="00341BEC" w:rsidP="006D710B">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17EAF488" w14:textId="77777777" w:rsidR="00341BEC" w:rsidRDefault="00AC458A" w:rsidP="006D710B">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BB3CF36" w14:textId="77777777" w:rsidR="00341BEC" w:rsidRDefault="00341BEC" w:rsidP="006D710B">
            <w:pPr>
              <w:jc w:val="both"/>
              <w:rPr>
                <w:b/>
              </w:rPr>
            </w:pPr>
            <w:r>
              <w:rPr>
                <w:b/>
              </w:rPr>
              <w:t>rozsah</w:t>
            </w:r>
          </w:p>
        </w:tc>
        <w:tc>
          <w:tcPr>
            <w:tcW w:w="997" w:type="dxa"/>
            <w:gridSpan w:val="2"/>
            <w:tcBorders>
              <w:top w:val="single" w:sz="4" w:space="0" w:color="auto"/>
              <w:left w:val="single" w:sz="4" w:space="0" w:color="auto"/>
              <w:bottom w:val="single" w:sz="4" w:space="0" w:color="auto"/>
              <w:right w:val="single" w:sz="4" w:space="0" w:color="auto"/>
            </w:tcBorders>
          </w:tcPr>
          <w:p w14:paraId="2C21213C" w14:textId="77777777" w:rsidR="00341BEC" w:rsidRDefault="00E8698C" w:rsidP="00CF1E47">
            <w:pPr>
              <w:jc w:val="both"/>
            </w:pPr>
            <w:r>
              <w:t xml:space="preserve">40 h </w:t>
            </w:r>
            <w:r w:rsidR="00CF1E47">
              <w:t>týdně</w:t>
            </w:r>
          </w:p>
          <w:p w14:paraId="0E04D3BD" w14:textId="77777777" w:rsidR="00AC458A" w:rsidRDefault="00AC458A" w:rsidP="00CF1E47">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3BC470" w14:textId="77777777" w:rsidR="00341BEC" w:rsidRDefault="00341BEC" w:rsidP="006D710B">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11EBE12B" w14:textId="77777777" w:rsidR="00341BEC" w:rsidRDefault="00341BEC" w:rsidP="006D710B">
            <w:pPr>
              <w:jc w:val="both"/>
            </w:pPr>
            <w:r>
              <w:t>12/2019</w:t>
            </w:r>
          </w:p>
        </w:tc>
      </w:tr>
      <w:tr w:rsidR="00341BEC" w14:paraId="21D50E9F" w14:textId="77777777" w:rsidTr="001C60FA">
        <w:trPr>
          <w:jc w:val="center"/>
        </w:trPr>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2296458" w14:textId="77777777" w:rsidR="00341BEC" w:rsidRDefault="00341BEC" w:rsidP="006D710B">
            <w:pPr>
              <w:jc w:val="both"/>
              <w:rPr>
                <w:b/>
              </w:rPr>
            </w:pPr>
            <w:r>
              <w:rPr>
                <w:b/>
              </w:rPr>
              <w:t xml:space="preserve">Typ vztahu na součásti VŠ, která uskutečňuje st. </w:t>
            </w:r>
            <w:r w:rsidR="00AD0046">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14:paraId="68FB6107" w14:textId="77777777" w:rsidR="00341BEC" w:rsidRDefault="00AC458A" w:rsidP="006D710B">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EC63A50" w14:textId="77777777" w:rsidR="00341BEC" w:rsidRDefault="00341BEC" w:rsidP="006D710B">
            <w:pPr>
              <w:jc w:val="both"/>
              <w:rPr>
                <w:b/>
              </w:rPr>
            </w:pPr>
            <w:r>
              <w:rPr>
                <w:b/>
              </w:rPr>
              <w:t>rozsah</w:t>
            </w:r>
          </w:p>
        </w:tc>
        <w:tc>
          <w:tcPr>
            <w:tcW w:w="997" w:type="dxa"/>
            <w:gridSpan w:val="2"/>
            <w:tcBorders>
              <w:top w:val="single" w:sz="4" w:space="0" w:color="auto"/>
              <w:left w:val="single" w:sz="4" w:space="0" w:color="auto"/>
              <w:bottom w:val="single" w:sz="4" w:space="0" w:color="auto"/>
              <w:right w:val="single" w:sz="4" w:space="0" w:color="auto"/>
            </w:tcBorders>
          </w:tcPr>
          <w:p w14:paraId="65B7D0B3" w14:textId="77777777" w:rsidR="00341BEC" w:rsidRDefault="00E8698C" w:rsidP="00CF1E47">
            <w:pPr>
              <w:jc w:val="both"/>
            </w:pPr>
            <w:r>
              <w:t xml:space="preserve">40 h </w:t>
            </w:r>
            <w:r w:rsidR="00CF1E47">
              <w:t>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7CE415C" w14:textId="77777777" w:rsidR="00341BEC" w:rsidRDefault="00341BEC" w:rsidP="006D710B">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1EAE5A90" w14:textId="77777777" w:rsidR="00341BEC" w:rsidRDefault="00341BEC" w:rsidP="006D710B">
            <w:pPr>
              <w:jc w:val="both"/>
            </w:pPr>
            <w:r>
              <w:t>12/2019</w:t>
            </w:r>
          </w:p>
        </w:tc>
      </w:tr>
      <w:tr w:rsidR="00341BEC" w14:paraId="309E6332" w14:textId="77777777" w:rsidTr="001C60FA">
        <w:trPr>
          <w:jc w:val="center"/>
        </w:trPr>
        <w:tc>
          <w:tcPr>
            <w:tcW w:w="634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59EA81B" w14:textId="77777777" w:rsidR="00341BEC" w:rsidRDefault="00341BEC" w:rsidP="006D710B">
            <w:pPr>
              <w:jc w:val="both"/>
            </w:pPr>
            <w:r>
              <w:rPr>
                <w:b/>
              </w:rPr>
              <w:t>Další současná působení jako akademický pracovník na jiných VŠ</w:t>
            </w:r>
          </w:p>
        </w:tc>
        <w:tc>
          <w:tcPr>
            <w:tcW w:w="170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A3CC15" w14:textId="77777777" w:rsidR="00341BEC" w:rsidRDefault="00341BEC" w:rsidP="006D710B">
            <w:pPr>
              <w:jc w:val="both"/>
              <w:rPr>
                <w:b/>
              </w:rPr>
            </w:pPr>
            <w:r>
              <w:rPr>
                <w:b/>
              </w:rPr>
              <w:t xml:space="preserve">typ prac. </w:t>
            </w:r>
            <w:r w:rsidR="00CF1E47">
              <w:rPr>
                <w:b/>
              </w:rPr>
              <w:t>V</w:t>
            </w:r>
            <w:r>
              <w:rPr>
                <w:b/>
              </w:rPr>
              <w:t>ztahu</w:t>
            </w:r>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0D904EA" w14:textId="77777777" w:rsidR="00341BEC" w:rsidRDefault="00341BEC" w:rsidP="006D710B">
            <w:pPr>
              <w:jc w:val="both"/>
              <w:rPr>
                <w:b/>
              </w:rPr>
            </w:pPr>
            <w:r>
              <w:rPr>
                <w:b/>
              </w:rPr>
              <w:t>rozsah</w:t>
            </w:r>
          </w:p>
        </w:tc>
      </w:tr>
      <w:tr w:rsidR="00341BEC" w14:paraId="29D9D869" w14:textId="77777777" w:rsidTr="001C60FA">
        <w:trPr>
          <w:jc w:val="center"/>
        </w:trPr>
        <w:tc>
          <w:tcPr>
            <w:tcW w:w="6343" w:type="dxa"/>
            <w:gridSpan w:val="5"/>
            <w:tcBorders>
              <w:top w:val="single" w:sz="4" w:space="0" w:color="auto"/>
              <w:left w:val="single" w:sz="4" w:space="0" w:color="auto"/>
              <w:bottom w:val="single" w:sz="4" w:space="0" w:color="auto"/>
              <w:right w:val="single" w:sz="4" w:space="0" w:color="auto"/>
            </w:tcBorders>
          </w:tcPr>
          <w:p w14:paraId="47503501" w14:textId="77777777" w:rsidR="00341BEC" w:rsidRDefault="00AD0046" w:rsidP="006D710B">
            <w:pPr>
              <w:jc w:val="both"/>
            </w:pPr>
            <w:r>
              <w:t>N</w:t>
            </w:r>
            <w:r w:rsidR="00341BEC">
              <w:t>emá</w:t>
            </w:r>
          </w:p>
        </w:tc>
        <w:tc>
          <w:tcPr>
            <w:tcW w:w="1706" w:type="dxa"/>
            <w:gridSpan w:val="3"/>
            <w:tcBorders>
              <w:top w:val="single" w:sz="4" w:space="0" w:color="auto"/>
              <w:left w:val="single" w:sz="4" w:space="0" w:color="auto"/>
              <w:bottom w:val="single" w:sz="4" w:space="0" w:color="auto"/>
              <w:right w:val="single" w:sz="4" w:space="0" w:color="auto"/>
            </w:tcBorders>
          </w:tcPr>
          <w:p w14:paraId="6B0E37E9" w14:textId="77777777" w:rsidR="00341BEC" w:rsidRDefault="00341BEC" w:rsidP="006D710B">
            <w:pPr>
              <w:jc w:val="both"/>
            </w:pPr>
          </w:p>
        </w:tc>
        <w:tc>
          <w:tcPr>
            <w:tcW w:w="1810" w:type="dxa"/>
            <w:gridSpan w:val="4"/>
            <w:tcBorders>
              <w:top w:val="single" w:sz="4" w:space="0" w:color="auto"/>
              <w:left w:val="single" w:sz="4" w:space="0" w:color="auto"/>
              <w:bottom w:val="single" w:sz="4" w:space="0" w:color="auto"/>
              <w:right w:val="single" w:sz="4" w:space="0" w:color="auto"/>
            </w:tcBorders>
          </w:tcPr>
          <w:p w14:paraId="1B83C99A" w14:textId="77777777" w:rsidR="00341BEC" w:rsidRDefault="00341BEC" w:rsidP="006D710B">
            <w:pPr>
              <w:jc w:val="both"/>
            </w:pPr>
          </w:p>
        </w:tc>
      </w:tr>
      <w:tr w:rsidR="00341BEC" w14:paraId="0A57F82E" w14:textId="77777777" w:rsidTr="001738A1">
        <w:trPr>
          <w:trHeight w:val="423"/>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5500837" w14:textId="77777777" w:rsidR="00341BEC" w:rsidRDefault="00341BEC" w:rsidP="006D710B">
            <w:pPr>
              <w:jc w:val="both"/>
            </w:pPr>
            <w:r>
              <w:rPr>
                <w:b/>
              </w:rPr>
              <w:t>Předměty příslušného studijního programu a způsob zapojení do jejich výuky, příp. další zapojení do uskutečňování studijního programu</w:t>
            </w:r>
          </w:p>
        </w:tc>
      </w:tr>
      <w:tr w:rsidR="00341BEC" w14:paraId="746A41E8" w14:textId="77777777" w:rsidTr="001738A1">
        <w:trPr>
          <w:trHeight w:val="246"/>
          <w:jc w:val="center"/>
        </w:trPr>
        <w:tc>
          <w:tcPr>
            <w:tcW w:w="9859" w:type="dxa"/>
            <w:gridSpan w:val="12"/>
            <w:tcBorders>
              <w:top w:val="nil"/>
              <w:left w:val="single" w:sz="4" w:space="0" w:color="auto"/>
              <w:bottom w:val="single" w:sz="4" w:space="0" w:color="auto"/>
              <w:right w:val="single" w:sz="4" w:space="0" w:color="auto"/>
            </w:tcBorders>
          </w:tcPr>
          <w:p w14:paraId="6BD8BA26" w14:textId="77777777" w:rsidR="00341BEC" w:rsidRDefault="00341BEC" w:rsidP="006D710B">
            <w:r>
              <w:t>Psychodidaktika v MŠ, Osobnost učitele MŠ</w:t>
            </w:r>
          </w:p>
        </w:tc>
      </w:tr>
      <w:tr w:rsidR="00341BEC" w14:paraId="6946B773" w14:textId="77777777" w:rsidTr="001738A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B6F5619" w14:textId="77777777" w:rsidR="00341BEC" w:rsidRDefault="00341BEC" w:rsidP="006D710B">
            <w:pPr>
              <w:jc w:val="both"/>
            </w:pPr>
            <w:r>
              <w:rPr>
                <w:b/>
              </w:rPr>
              <w:t xml:space="preserve">Údaje o vzdělání na VŠ </w:t>
            </w:r>
          </w:p>
        </w:tc>
      </w:tr>
      <w:tr w:rsidR="00341BEC" w14:paraId="4CEE846C" w14:textId="77777777" w:rsidTr="001738A1">
        <w:trPr>
          <w:trHeight w:val="1055"/>
          <w:jc w:val="center"/>
        </w:trPr>
        <w:tc>
          <w:tcPr>
            <w:tcW w:w="9859" w:type="dxa"/>
            <w:gridSpan w:val="12"/>
            <w:tcBorders>
              <w:top w:val="single" w:sz="4" w:space="0" w:color="auto"/>
              <w:left w:val="single" w:sz="4" w:space="0" w:color="auto"/>
              <w:bottom w:val="single" w:sz="4" w:space="0" w:color="auto"/>
              <w:right w:val="single" w:sz="4" w:space="0" w:color="auto"/>
            </w:tcBorders>
          </w:tcPr>
          <w:p w14:paraId="58F8A3B9" w14:textId="77777777" w:rsidR="00341BEC" w:rsidRDefault="00ED1699" w:rsidP="006D710B">
            <w:r>
              <w:t xml:space="preserve">1975 </w:t>
            </w:r>
            <w:r w:rsidR="00341BEC">
              <w:t xml:space="preserve">Mgr., </w:t>
            </w:r>
            <w:r w:rsidR="00341BEC" w:rsidRPr="00910272">
              <w:t>magisterský obor učitelství přírodovědných oborů: chemie-přírodopis</w:t>
            </w:r>
            <w:r w:rsidR="00341BEC">
              <w:t>,</w:t>
            </w:r>
            <w:r w:rsidR="00341BEC" w:rsidRPr="00910272">
              <w:t xml:space="preserve">  PF OU </w:t>
            </w:r>
            <w:r w:rsidR="00341BEC">
              <w:t>v Ostravě</w:t>
            </w:r>
          </w:p>
          <w:p w14:paraId="55ADCE17" w14:textId="77777777" w:rsidR="00341BEC" w:rsidRPr="00910272" w:rsidRDefault="00ED1699" w:rsidP="006D710B">
            <w:r>
              <w:t xml:space="preserve">1980 </w:t>
            </w:r>
            <w:r w:rsidR="00341BEC">
              <w:t xml:space="preserve">PhDr., </w:t>
            </w:r>
            <w:r w:rsidR="00341BEC" w:rsidRPr="00910272">
              <w:t>rigorózní řízení v oboru Pedagogika</w:t>
            </w:r>
            <w:r w:rsidR="00341BEC">
              <w:t xml:space="preserve">, </w:t>
            </w:r>
            <w:r w:rsidR="00341BEC" w:rsidRPr="00910272">
              <w:t>PF UK v Pra</w:t>
            </w:r>
            <w:r w:rsidR="00341BEC">
              <w:t>ze</w:t>
            </w:r>
          </w:p>
          <w:p w14:paraId="07C8390D" w14:textId="77777777" w:rsidR="00341BEC" w:rsidRPr="004E62B0" w:rsidRDefault="00ED1699" w:rsidP="006D710B">
            <w:r>
              <w:t xml:space="preserve">1988 </w:t>
            </w:r>
            <w:r w:rsidR="00341BEC" w:rsidRPr="004E62B0">
              <w:t xml:space="preserve">CSc., v oboru Pedagogika, PdF UP v Olomouci </w:t>
            </w:r>
          </w:p>
          <w:p w14:paraId="27416265" w14:textId="77777777" w:rsidR="00341BEC" w:rsidRPr="00910272" w:rsidRDefault="00ED1699" w:rsidP="006D710B">
            <w:r>
              <w:t xml:space="preserve">1993 </w:t>
            </w:r>
            <w:r w:rsidR="00341BEC" w:rsidRPr="004E62B0">
              <w:t>Doc., habilitační řízení v oboru Pedagogika, PdF OU v Ostravě</w:t>
            </w:r>
          </w:p>
          <w:p w14:paraId="126878C9" w14:textId="77777777" w:rsidR="00341BEC" w:rsidRPr="00C55316" w:rsidRDefault="00ED1699" w:rsidP="00ED1699">
            <w:pPr>
              <w:ind w:left="-2"/>
              <w:jc w:val="both"/>
            </w:pPr>
            <w:r>
              <w:t xml:space="preserve">2006 </w:t>
            </w:r>
            <w:r w:rsidR="00341BEC">
              <w:t xml:space="preserve">Prof., </w:t>
            </w:r>
            <w:r w:rsidR="00341BEC" w:rsidRPr="00910272">
              <w:t>jmenování profesorkou pro obor Pedagogika prezidentem ČR</w:t>
            </w:r>
            <w:r w:rsidR="00341BEC">
              <w:t xml:space="preserve">, </w:t>
            </w:r>
            <w:r w:rsidR="00341BEC" w:rsidRPr="00910272">
              <w:t>Univerz</w:t>
            </w:r>
            <w:r w:rsidR="00341BEC" w:rsidRPr="00A468EF">
              <w:t>ita</w:t>
            </w:r>
            <w:r w:rsidR="00341BEC" w:rsidRPr="00910272">
              <w:t>Palackého v Olomouci</w:t>
            </w:r>
          </w:p>
        </w:tc>
      </w:tr>
      <w:tr w:rsidR="00341BEC" w14:paraId="3C920BC2" w14:textId="77777777" w:rsidTr="001738A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55AEF0F" w14:textId="77777777" w:rsidR="00341BEC" w:rsidRDefault="00341BEC" w:rsidP="006D710B">
            <w:pPr>
              <w:jc w:val="both"/>
              <w:rPr>
                <w:b/>
              </w:rPr>
            </w:pPr>
            <w:r>
              <w:rPr>
                <w:b/>
              </w:rPr>
              <w:t>Údaje o odborném působení od absolvování VŠ</w:t>
            </w:r>
          </w:p>
        </w:tc>
      </w:tr>
      <w:tr w:rsidR="00341BEC" w14:paraId="799FD955" w14:textId="77777777" w:rsidTr="001738A1">
        <w:trPr>
          <w:trHeight w:val="995"/>
          <w:jc w:val="center"/>
        </w:trPr>
        <w:tc>
          <w:tcPr>
            <w:tcW w:w="9859" w:type="dxa"/>
            <w:gridSpan w:val="12"/>
            <w:tcBorders>
              <w:top w:val="single" w:sz="4" w:space="0" w:color="auto"/>
              <w:left w:val="single" w:sz="4" w:space="0" w:color="auto"/>
              <w:bottom w:val="single" w:sz="4" w:space="0" w:color="auto"/>
              <w:right w:val="single" w:sz="4" w:space="0" w:color="auto"/>
            </w:tcBorders>
          </w:tcPr>
          <w:p w14:paraId="49D9EE50" w14:textId="77777777" w:rsidR="00341BEC" w:rsidRPr="00910272" w:rsidRDefault="00341BEC" w:rsidP="006D710B">
            <w:r w:rsidRPr="00910272">
              <w:t>197</w:t>
            </w:r>
            <w:r w:rsidR="00ED1699">
              <w:t xml:space="preserve">5 - </w:t>
            </w:r>
            <w:r w:rsidRPr="00910272">
              <w:t xml:space="preserve">1992  odborná asistentka Pedagogická fakulta v Ostravě,  PdF </w:t>
            </w:r>
            <w:r>
              <w:t xml:space="preserve">OU v </w:t>
            </w:r>
            <w:r w:rsidRPr="00910272">
              <w:t>Ostrav</w:t>
            </w:r>
            <w:r>
              <w:t>ě</w:t>
            </w:r>
          </w:p>
          <w:p w14:paraId="48984EED" w14:textId="77777777" w:rsidR="00341BEC" w:rsidRPr="00910272" w:rsidRDefault="00ED1699" w:rsidP="006D710B">
            <w:r>
              <w:t xml:space="preserve">1992 - </w:t>
            </w:r>
            <w:r w:rsidR="00341BEC" w:rsidRPr="00910272">
              <w:t xml:space="preserve">1993  odborná asistentka Pedagogická fakulta </w:t>
            </w:r>
            <w:r w:rsidR="00341BEC">
              <w:t>v Ostravě, PdF OU v Ostravě</w:t>
            </w:r>
          </w:p>
          <w:p w14:paraId="1618A81A" w14:textId="77777777" w:rsidR="00341BEC" w:rsidRPr="00FB087B" w:rsidRDefault="00ED1699" w:rsidP="006D710B">
            <w:r>
              <w:t xml:space="preserve">1993 - </w:t>
            </w:r>
            <w:r w:rsidR="00341BEC" w:rsidRPr="00910272">
              <w:t xml:space="preserve">1998  docentka </w:t>
            </w:r>
            <w:r w:rsidR="00802B5C" w:rsidRPr="00910272">
              <w:t>pedagogiky, Ústav</w:t>
            </w:r>
            <w:r w:rsidR="00341BEC" w:rsidRPr="00910272">
              <w:t xml:space="preserve"> pro svobodné alternativní školství, </w:t>
            </w:r>
            <w:r w:rsidR="00341BEC">
              <w:t xml:space="preserve">PdF OU </w:t>
            </w:r>
            <w:r w:rsidR="00341BEC" w:rsidRPr="00910272">
              <w:t xml:space="preserve">v Ostravě </w:t>
            </w:r>
          </w:p>
          <w:p w14:paraId="4AF5A44B" w14:textId="77777777" w:rsidR="00341BEC" w:rsidRDefault="00ED1699" w:rsidP="006D710B">
            <w:r>
              <w:t xml:space="preserve">1998 - </w:t>
            </w:r>
            <w:r w:rsidR="00341BEC" w:rsidRPr="00910272">
              <w:t>2006 docent</w:t>
            </w:r>
            <w:r w:rsidR="00341BEC">
              <w:t>ka</w:t>
            </w:r>
            <w:r w:rsidR="00341BEC" w:rsidRPr="00910272">
              <w:t xml:space="preserve">, vedoucí katedry Pedagogika primárního a alternativního vzdělávání, </w:t>
            </w:r>
            <w:r w:rsidR="00341BEC">
              <w:t xml:space="preserve">PdF OU </w:t>
            </w:r>
            <w:r w:rsidR="00341BEC" w:rsidRPr="00910272">
              <w:t>v Ostravě</w:t>
            </w:r>
          </w:p>
          <w:p w14:paraId="4CACA996" w14:textId="77777777" w:rsidR="00341BEC" w:rsidRDefault="00ED1699" w:rsidP="006D710B">
            <w:r>
              <w:t xml:space="preserve">2006 - </w:t>
            </w:r>
            <w:r w:rsidR="00341BEC" w:rsidRPr="00910272">
              <w:t>2013 profesor</w:t>
            </w:r>
            <w:r w:rsidR="00341BEC">
              <w:t>ka</w:t>
            </w:r>
            <w:r w:rsidR="00341BEC" w:rsidRPr="00910272">
              <w:t xml:space="preserve"> vedoucí katedry Pedagogika primárního a alternativního vzdělávání, </w:t>
            </w:r>
            <w:r w:rsidR="00341BEC">
              <w:t xml:space="preserve">PdF OU </w:t>
            </w:r>
            <w:r w:rsidR="00341BEC" w:rsidRPr="00910272">
              <w:t xml:space="preserve">v Ostravě </w:t>
            </w:r>
          </w:p>
          <w:p w14:paraId="16F2BF41" w14:textId="77777777" w:rsidR="00341BEC" w:rsidRDefault="00ED1699" w:rsidP="006D710B">
            <w:pPr>
              <w:jc w:val="both"/>
            </w:pPr>
            <w:r>
              <w:t xml:space="preserve">2014 - </w:t>
            </w:r>
            <w:r w:rsidR="00341BEC" w:rsidRPr="00910272">
              <w:t>dosudprofesor</w:t>
            </w:r>
            <w:r w:rsidR="00341BEC">
              <w:t>ka</w:t>
            </w:r>
            <w:r w:rsidR="00341BEC" w:rsidRPr="00910272">
              <w:t>, Ústav školní pedagogiky, Fakulta humanitních studií, Univerzita T</w:t>
            </w:r>
            <w:r w:rsidR="00341BEC">
              <w:t>omáše</w:t>
            </w:r>
            <w:r w:rsidR="00341BEC" w:rsidRPr="00910272">
              <w:t xml:space="preserve"> Bati ve Zlíně</w:t>
            </w:r>
          </w:p>
        </w:tc>
      </w:tr>
      <w:tr w:rsidR="00341BEC" w14:paraId="2B510248" w14:textId="77777777" w:rsidTr="001738A1">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4617EFA" w14:textId="77777777" w:rsidR="00341BEC" w:rsidRDefault="00341BEC" w:rsidP="006D710B">
            <w:pPr>
              <w:jc w:val="both"/>
            </w:pPr>
            <w:r>
              <w:rPr>
                <w:b/>
              </w:rPr>
              <w:t>Zkušenosti s vedením rigorózních a dizertačních prací</w:t>
            </w:r>
          </w:p>
        </w:tc>
      </w:tr>
      <w:tr w:rsidR="00341BEC" w14:paraId="40809A4E" w14:textId="77777777" w:rsidTr="001C60FA">
        <w:trPr>
          <w:trHeight w:val="240"/>
          <w:jc w:val="center"/>
        </w:trPr>
        <w:tc>
          <w:tcPr>
            <w:tcW w:w="9859" w:type="dxa"/>
            <w:gridSpan w:val="12"/>
            <w:tcBorders>
              <w:top w:val="single" w:sz="4" w:space="0" w:color="auto"/>
              <w:left w:val="single" w:sz="4" w:space="0" w:color="auto"/>
              <w:bottom w:val="single" w:sz="4" w:space="0" w:color="auto"/>
              <w:right w:val="single" w:sz="4" w:space="0" w:color="auto"/>
            </w:tcBorders>
          </w:tcPr>
          <w:p w14:paraId="5DD1463E" w14:textId="77777777" w:rsidR="001C60FA" w:rsidRDefault="00341BEC" w:rsidP="00AC458A">
            <w:pPr>
              <w:jc w:val="both"/>
            </w:pPr>
            <w:r>
              <w:t>Ukončených: 2 rigorózní práce, 2 doktorandské práce - současné vedení</w:t>
            </w:r>
          </w:p>
        </w:tc>
      </w:tr>
      <w:tr w:rsidR="00341BEC" w14:paraId="126D7530" w14:textId="77777777" w:rsidTr="001C60FA">
        <w:trPr>
          <w:cantSplit/>
          <w:jc w:val="center"/>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0AC7DC0" w14:textId="77777777" w:rsidR="00341BEC" w:rsidRDefault="00341BEC" w:rsidP="006D710B">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1460F94E" w14:textId="77777777" w:rsidR="00341BEC" w:rsidRDefault="00341BEC" w:rsidP="006D710B">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6748F4E8" w14:textId="77777777" w:rsidR="00341BEC" w:rsidRDefault="00341BEC" w:rsidP="006D710B">
            <w:pPr>
              <w:jc w:val="both"/>
            </w:pPr>
            <w:r>
              <w:rPr>
                <w:b/>
              </w:rPr>
              <w:t>Řízení konáno na VŠ</w:t>
            </w:r>
          </w:p>
        </w:tc>
        <w:tc>
          <w:tcPr>
            <w:tcW w:w="2021"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74E864BC" w14:textId="77777777" w:rsidR="00341BEC" w:rsidRDefault="00341BEC" w:rsidP="006D710B">
            <w:pPr>
              <w:jc w:val="both"/>
              <w:rPr>
                <w:b/>
              </w:rPr>
            </w:pPr>
            <w:r>
              <w:rPr>
                <w:b/>
              </w:rPr>
              <w:t>Ohlasy publikací</w:t>
            </w:r>
          </w:p>
        </w:tc>
      </w:tr>
      <w:tr w:rsidR="00341BEC" w14:paraId="24A088CC" w14:textId="77777777" w:rsidTr="001C60FA">
        <w:trPr>
          <w:cantSplit/>
          <w:jc w:val="center"/>
        </w:trPr>
        <w:tc>
          <w:tcPr>
            <w:tcW w:w="3345" w:type="dxa"/>
            <w:gridSpan w:val="2"/>
            <w:tcBorders>
              <w:top w:val="single" w:sz="4" w:space="0" w:color="auto"/>
              <w:left w:val="single" w:sz="4" w:space="0" w:color="auto"/>
              <w:bottom w:val="single" w:sz="4" w:space="0" w:color="auto"/>
              <w:right w:val="single" w:sz="4" w:space="0" w:color="auto"/>
            </w:tcBorders>
          </w:tcPr>
          <w:p w14:paraId="0C3573B4" w14:textId="77777777" w:rsidR="00341BEC" w:rsidRDefault="00341BEC" w:rsidP="006D710B">
            <w:pPr>
              <w:jc w:val="both"/>
            </w:pPr>
            <w:r>
              <w:t>Pedagogika</w:t>
            </w:r>
          </w:p>
        </w:tc>
        <w:tc>
          <w:tcPr>
            <w:tcW w:w="2245" w:type="dxa"/>
            <w:gridSpan w:val="2"/>
            <w:tcBorders>
              <w:top w:val="single" w:sz="4" w:space="0" w:color="auto"/>
              <w:left w:val="single" w:sz="4" w:space="0" w:color="auto"/>
              <w:bottom w:val="single" w:sz="4" w:space="0" w:color="auto"/>
              <w:right w:val="single" w:sz="4" w:space="0" w:color="auto"/>
            </w:tcBorders>
          </w:tcPr>
          <w:p w14:paraId="79A47BE1" w14:textId="77777777" w:rsidR="00341BEC" w:rsidRDefault="00341BEC" w:rsidP="006D710B">
            <w:pPr>
              <w:jc w:val="both"/>
            </w:pPr>
            <w:r>
              <w:t>1993</w:t>
            </w:r>
          </w:p>
        </w:tc>
        <w:tc>
          <w:tcPr>
            <w:tcW w:w="2248" w:type="dxa"/>
            <w:gridSpan w:val="3"/>
            <w:tcBorders>
              <w:top w:val="single" w:sz="4" w:space="0" w:color="auto"/>
              <w:left w:val="single" w:sz="4" w:space="0" w:color="auto"/>
              <w:bottom w:val="single" w:sz="4" w:space="0" w:color="auto"/>
              <w:right w:val="single" w:sz="12" w:space="0" w:color="auto"/>
            </w:tcBorders>
          </w:tcPr>
          <w:p w14:paraId="36316F7C" w14:textId="77777777" w:rsidR="00341BEC" w:rsidRDefault="00341BEC" w:rsidP="006D710B">
            <w:pPr>
              <w:jc w:val="both"/>
            </w:pPr>
            <w:r>
              <w:t>Ostravská Univerzita</w:t>
            </w:r>
          </w:p>
        </w:tc>
        <w:tc>
          <w:tcPr>
            <w:tcW w:w="634"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18EAE8E" w14:textId="77777777" w:rsidR="00341BEC" w:rsidRDefault="00341BEC" w:rsidP="006D710B">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9CB5480" w14:textId="77777777" w:rsidR="00341BEC" w:rsidRDefault="00341BEC" w:rsidP="006D710B">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875A751" w14:textId="77777777" w:rsidR="00341BEC" w:rsidRDefault="00341BEC" w:rsidP="006D710B">
            <w:pPr>
              <w:jc w:val="both"/>
            </w:pPr>
            <w:r>
              <w:rPr>
                <w:b/>
                <w:sz w:val="18"/>
              </w:rPr>
              <w:t>ostatní</w:t>
            </w:r>
          </w:p>
        </w:tc>
      </w:tr>
      <w:tr w:rsidR="00341BEC" w14:paraId="4F534348" w14:textId="77777777" w:rsidTr="001C60FA">
        <w:trPr>
          <w:cantSplit/>
          <w:trHeight w:val="70"/>
          <w:jc w:val="center"/>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ACC0B1" w14:textId="77777777" w:rsidR="00341BEC" w:rsidRDefault="00341BEC" w:rsidP="006D710B">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692430" w14:textId="77777777" w:rsidR="00341BEC" w:rsidRDefault="00341BEC" w:rsidP="006D710B">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079E0FC5" w14:textId="77777777" w:rsidR="00341BEC" w:rsidRDefault="00341BEC" w:rsidP="006D710B">
            <w:pPr>
              <w:jc w:val="both"/>
            </w:pPr>
            <w:r>
              <w:rPr>
                <w:b/>
              </w:rPr>
              <w:t>Řízení konáno na VŠ</w:t>
            </w:r>
          </w:p>
        </w:tc>
        <w:tc>
          <w:tcPr>
            <w:tcW w:w="634" w:type="dxa"/>
            <w:gridSpan w:val="2"/>
            <w:vMerge w:val="restart"/>
            <w:tcBorders>
              <w:top w:val="single" w:sz="4" w:space="0" w:color="auto"/>
              <w:left w:val="single" w:sz="12" w:space="0" w:color="auto"/>
              <w:bottom w:val="single" w:sz="4" w:space="0" w:color="auto"/>
              <w:right w:val="single" w:sz="4" w:space="0" w:color="auto"/>
            </w:tcBorders>
          </w:tcPr>
          <w:p w14:paraId="55CFB33C" w14:textId="77777777" w:rsidR="00341BEC" w:rsidRDefault="00341BEC" w:rsidP="006D710B">
            <w:pPr>
              <w:jc w:val="both"/>
              <w:rPr>
                <w:b/>
              </w:rPr>
            </w:pPr>
            <w:r>
              <w:rPr>
                <w:b/>
              </w:rPr>
              <w:t xml:space="preserve">2 </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1C1BE741" w14:textId="77777777" w:rsidR="00341BEC" w:rsidRDefault="00341BEC" w:rsidP="006D710B">
            <w:pPr>
              <w:jc w:val="both"/>
              <w:rPr>
                <w:b/>
              </w:rPr>
            </w:pPr>
            <w:r>
              <w:rPr>
                <w:b/>
              </w:rPr>
              <w:t>2</w:t>
            </w:r>
          </w:p>
        </w:tc>
        <w:tc>
          <w:tcPr>
            <w:tcW w:w="694" w:type="dxa"/>
            <w:vMerge w:val="restart"/>
            <w:tcBorders>
              <w:top w:val="single" w:sz="4" w:space="0" w:color="auto"/>
              <w:left w:val="single" w:sz="4" w:space="0" w:color="auto"/>
              <w:bottom w:val="single" w:sz="4" w:space="0" w:color="auto"/>
              <w:right w:val="single" w:sz="4" w:space="0" w:color="auto"/>
            </w:tcBorders>
          </w:tcPr>
          <w:p w14:paraId="75837603" w14:textId="77777777" w:rsidR="00341BEC" w:rsidRDefault="00341BEC" w:rsidP="006D710B">
            <w:pPr>
              <w:jc w:val="both"/>
              <w:rPr>
                <w:b/>
              </w:rPr>
            </w:pPr>
            <w:r>
              <w:rPr>
                <w:b/>
              </w:rPr>
              <w:t>130</w:t>
            </w:r>
          </w:p>
        </w:tc>
      </w:tr>
      <w:tr w:rsidR="00341BEC" w14:paraId="65E8ACF0" w14:textId="77777777" w:rsidTr="001C60FA">
        <w:trPr>
          <w:trHeight w:val="205"/>
          <w:jc w:val="center"/>
        </w:trPr>
        <w:tc>
          <w:tcPr>
            <w:tcW w:w="3345" w:type="dxa"/>
            <w:gridSpan w:val="2"/>
            <w:tcBorders>
              <w:top w:val="single" w:sz="4" w:space="0" w:color="auto"/>
              <w:left w:val="single" w:sz="4" w:space="0" w:color="auto"/>
              <w:bottom w:val="single" w:sz="4" w:space="0" w:color="auto"/>
              <w:right w:val="single" w:sz="4" w:space="0" w:color="auto"/>
            </w:tcBorders>
          </w:tcPr>
          <w:p w14:paraId="4848F41A" w14:textId="77777777" w:rsidR="00341BEC" w:rsidRDefault="00341BEC" w:rsidP="006D710B">
            <w:pPr>
              <w:jc w:val="both"/>
            </w:pPr>
            <w:r>
              <w:t>Pedagogika</w:t>
            </w:r>
          </w:p>
        </w:tc>
        <w:tc>
          <w:tcPr>
            <w:tcW w:w="2245" w:type="dxa"/>
            <w:gridSpan w:val="2"/>
            <w:tcBorders>
              <w:top w:val="single" w:sz="4" w:space="0" w:color="auto"/>
              <w:left w:val="single" w:sz="4" w:space="0" w:color="auto"/>
              <w:bottom w:val="single" w:sz="4" w:space="0" w:color="auto"/>
              <w:right w:val="single" w:sz="4" w:space="0" w:color="auto"/>
            </w:tcBorders>
          </w:tcPr>
          <w:p w14:paraId="31C96635" w14:textId="77777777" w:rsidR="00341BEC" w:rsidRDefault="00341BEC" w:rsidP="006D710B">
            <w:pPr>
              <w:jc w:val="both"/>
            </w:pPr>
            <w:r>
              <w:t>2006</w:t>
            </w:r>
          </w:p>
        </w:tc>
        <w:tc>
          <w:tcPr>
            <w:tcW w:w="2248" w:type="dxa"/>
            <w:gridSpan w:val="3"/>
            <w:tcBorders>
              <w:top w:val="single" w:sz="4" w:space="0" w:color="auto"/>
              <w:left w:val="single" w:sz="4" w:space="0" w:color="auto"/>
              <w:bottom w:val="single" w:sz="4" w:space="0" w:color="auto"/>
              <w:right w:val="single" w:sz="12" w:space="0" w:color="auto"/>
            </w:tcBorders>
          </w:tcPr>
          <w:p w14:paraId="1662D427" w14:textId="77777777" w:rsidR="00341BEC" w:rsidRDefault="00341BEC" w:rsidP="006D710B">
            <w:pPr>
              <w:jc w:val="both"/>
            </w:pPr>
            <w:r>
              <w:t>Palackého univerzita, Olomouc</w:t>
            </w:r>
          </w:p>
        </w:tc>
        <w:tc>
          <w:tcPr>
            <w:tcW w:w="634" w:type="dxa"/>
            <w:gridSpan w:val="2"/>
            <w:vMerge/>
            <w:tcBorders>
              <w:top w:val="single" w:sz="4" w:space="0" w:color="auto"/>
              <w:left w:val="single" w:sz="12" w:space="0" w:color="auto"/>
              <w:bottom w:val="single" w:sz="4" w:space="0" w:color="auto"/>
              <w:right w:val="single" w:sz="4" w:space="0" w:color="auto"/>
            </w:tcBorders>
            <w:vAlign w:val="center"/>
            <w:hideMark/>
          </w:tcPr>
          <w:p w14:paraId="687187ED" w14:textId="77777777" w:rsidR="00341BEC" w:rsidRDefault="00341BEC" w:rsidP="006D710B">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66786BEF" w14:textId="77777777" w:rsidR="00341BEC" w:rsidRDefault="00341BEC" w:rsidP="006D710B">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34D18BB0" w14:textId="77777777" w:rsidR="00341BEC" w:rsidRDefault="00341BEC" w:rsidP="006D710B">
            <w:pPr>
              <w:rPr>
                <w:b/>
              </w:rPr>
            </w:pPr>
          </w:p>
        </w:tc>
      </w:tr>
      <w:tr w:rsidR="00341BEC" w14:paraId="59FC3165" w14:textId="77777777" w:rsidTr="001738A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A3F5066" w14:textId="77777777" w:rsidR="00341BEC" w:rsidRDefault="00341BEC" w:rsidP="006D710B">
            <w:pPr>
              <w:jc w:val="both"/>
              <w:rPr>
                <w:b/>
              </w:rPr>
            </w:pPr>
            <w:r>
              <w:rPr>
                <w:b/>
              </w:rPr>
              <w:t xml:space="preserve">Přehled o nejvýznamnější publikační a další tvůrčí činnosti nebo další profesní činnosti u odborníků z praxe vztahující se k zabezpečovaným předmětům </w:t>
            </w:r>
          </w:p>
        </w:tc>
      </w:tr>
      <w:tr w:rsidR="00341BEC" w:rsidRPr="00941EF7" w14:paraId="50B34700" w14:textId="77777777" w:rsidTr="001738A1">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14:paraId="3AFFCF73" w14:textId="77777777" w:rsidR="00AC458A" w:rsidRDefault="00AC458A" w:rsidP="00912F5E">
            <w:pPr>
              <w:rPr>
                <w:color w:val="000000"/>
              </w:rPr>
            </w:pPr>
            <w:r>
              <w:rPr>
                <w:color w:val="000000"/>
              </w:rPr>
              <w:t>Lukášová, H. (2017). A Study of Conceptualisation of Quality of Life by Czech Fifth-Grades. Dubnica n. Váhom: ACTA Technologica Dubnicae</w:t>
            </w:r>
            <w:r w:rsidRPr="00DF6E48">
              <w:rPr>
                <w:color w:val="000000"/>
              </w:rPr>
              <w:t>, vol. 7, Issue 1, 59-81.</w:t>
            </w:r>
          </w:p>
          <w:p w14:paraId="02C64DDE" w14:textId="77777777" w:rsidR="00AC458A" w:rsidRPr="00AC458A" w:rsidRDefault="00AC458A" w:rsidP="00912F5E">
            <w:pPr>
              <w:rPr>
                <w:color w:val="000000"/>
              </w:rPr>
            </w:pPr>
            <w:r w:rsidRPr="00AD76DA">
              <w:rPr>
                <w:color w:val="000000"/>
              </w:rPr>
              <w:t>L</w:t>
            </w:r>
            <w:r>
              <w:rPr>
                <w:color w:val="000000"/>
              </w:rPr>
              <w:t xml:space="preserve">ukášová, </w:t>
            </w:r>
            <w:r w:rsidRPr="00AD76DA">
              <w:rPr>
                <w:color w:val="000000"/>
              </w:rPr>
              <w:t>H. </w:t>
            </w:r>
            <w:r>
              <w:rPr>
                <w:color w:val="000000"/>
              </w:rPr>
              <w:t xml:space="preserve">(2015). </w:t>
            </w:r>
            <w:r w:rsidRPr="00AD76DA">
              <w:rPr>
                <w:i/>
                <w:iCs/>
                <w:color w:val="000000"/>
              </w:rPr>
              <w:t>Učitelské sebepojetí a jeho zkoumání</w:t>
            </w:r>
            <w:r w:rsidRPr="00AD76DA">
              <w:rPr>
                <w:color w:val="000000"/>
              </w:rPr>
              <w:t>. Zlín, 2015, 175 s. </w:t>
            </w:r>
          </w:p>
          <w:p w14:paraId="0CA5DE05" w14:textId="77777777" w:rsidR="00341BEC" w:rsidRPr="00910272" w:rsidRDefault="00341BEC" w:rsidP="00912F5E">
            <w:r w:rsidRPr="00910272">
              <w:t>L</w:t>
            </w:r>
            <w:r>
              <w:t>ukášová</w:t>
            </w:r>
            <w:r w:rsidRPr="00910272">
              <w:t xml:space="preserve">, H. </w:t>
            </w:r>
            <w:r>
              <w:t xml:space="preserve">(2014). </w:t>
            </w:r>
            <w:r w:rsidRPr="00910272">
              <w:t>Nowewyzwania</w:t>
            </w:r>
            <w:r w:rsidR="00AC458A">
              <w:t xml:space="preserve"> e</w:t>
            </w:r>
            <w:r w:rsidRPr="00910272">
              <w:t>dukaciji</w:t>
            </w:r>
            <w:r w:rsidR="00AC458A">
              <w:t xml:space="preserve"> </w:t>
            </w:r>
            <w:r w:rsidRPr="00910272">
              <w:t>wczesnoszkolnej. Zwrot ku potencjalowisamorozwoju. In  A</w:t>
            </w:r>
            <w:r>
              <w:t>damowicz</w:t>
            </w:r>
            <w:r w:rsidRPr="00910272">
              <w:t>, M. M., K</w:t>
            </w:r>
            <w:r>
              <w:t>opacyńska</w:t>
            </w:r>
            <w:r w:rsidRPr="00910272">
              <w:t xml:space="preserve">, I. </w:t>
            </w:r>
            <w:r w:rsidRPr="00910272">
              <w:rPr>
                <w:i/>
              </w:rPr>
              <w:t>Pedagogika wczesnoszkolna – wobec</w:t>
            </w:r>
            <w:r w:rsidR="00AC458A">
              <w:rPr>
                <w:i/>
              </w:rPr>
              <w:t xml:space="preserve"> </w:t>
            </w:r>
            <w:r w:rsidRPr="00910272">
              <w:rPr>
                <w:i/>
              </w:rPr>
              <w:t>zmieniajoncych</w:t>
            </w:r>
            <w:r w:rsidR="00AC458A">
              <w:rPr>
                <w:i/>
              </w:rPr>
              <w:t xml:space="preserve"> </w:t>
            </w:r>
            <w:r w:rsidRPr="00910272">
              <w:rPr>
                <w:i/>
              </w:rPr>
              <w:t>sie</w:t>
            </w:r>
            <w:r w:rsidR="00AC458A">
              <w:rPr>
                <w:i/>
              </w:rPr>
              <w:t xml:space="preserve"> </w:t>
            </w:r>
            <w:r w:rsidRPr="00910272">
              <w:rPr>
                <w:i/>
              </w:rPr>
              <w:t>kontekstów</w:t>
            </w:r>
            <w:r w:rsidR="00AC458A">
              <w:rPr>
                <w:i/>
              </w:rPr>
              <w:t xml:space="preserve"> </w:t>
            </w:r>
            <w:r w:rsidRPr="00910272">
              <w:rPr>
                <w:i/>
              </w:rPr>
              <w:t>spolecznych</w:t>
            </w:r>
            <w:r w:rsidRPr="00910272">
              <w:t>. Toruń</w:t>
            </w:r>
            <w:r>
              <w:t xml:space="preserve">: </w:t>
            </w:r>
            <w:r w:rsidRPr="00910272">
              <w:t>Uniwersytet</w:t>
            </w:r>
            <w:r w:rsidR="00AC458A">
              <w:t xml:space="preserve"> </w:t>
            </w:r>
            <w:r w:rsidRPr="00910272">
              <w:t xml:space="preserve">Zielonogórski, Adam Marszalek, </w:t>
            </w:r>
            <w:r w:rsidRPr="00DF6E48">
              <w:t>Tom 1, 15-28.</w:t>
            </w:r>
          </w:p>
          <w:p w14:paraId="52432B47" w14:textId="77777777" w:rsidR="00341BEC" w:rsidRPr="00910272" w:rsidRDefault="00341BEC" w:rsidP="00912F5E">
            <w:pPr>
              <w:rPr>
                <w:b/>
              </w:rPr>
            </w:pPr>
            <w:r w:rsidRPr="00910272">
              <w:t>L</w:t>
            </w:r>
            <w:r>
              <w:t>ukášová</w:t>
            </w:r>
            <w:r w:rsidRPr="00910272">
              <w:t>, H</w:t>
            </w:r>
            <w:r>
              <w:t>., Svatoš, T.,</w:t>
            </w:r>
            <w:r w:rsidR="00AC458A">
              <w:t xml:space="preserve"> &amp;</w:t>
            </w:r>
            <w:r>
              <w:t xml:space="preserve"> Majerčíková, J. (2014).  </w:t>
            </w:r>
            <w:r w:rsidRPr="00910272">
              <w:rPr>
                <w:i/>
              </w:rPr>
              <w:t>Studentské portfolio jako výzkumný prostředek poznání cesty k učitelství</w:t>
            </w:r>
            <w:r w:rsidRPr="00910272">
              <w:t>. Zlín</w:t>
            </w:r>
            <w:r>
              <w:t xml:space="preserve">: </w:t>
            </w:r>
            <w:r w:rsidRPr="00910272">
              <w:t>Univerzita Tomáše Bati.</w:t>
            </w:r>
          </w:p>
          <w:p w14:paraId="75E01BDF" w14:textId="77777777" w:rsidR="00341BEC" w:rsidRPr="00910272" w:rsidRDefault="00341BEC" w:rsidP="00912F5E">
            <w:r w:rsidRPr="00910272">
              <w:t>L</w:t>
            </w:r>
            <w:r>
              <w:t>ukášová</w:t>
            </w:r>
            <w:r w:rsidRPr="00910272">
              <w:t xml:space="preserve">, H., </w:t>
            </w:r>
            <w:r w:rsidR="00AC458A">
              <w:t xml:space="preserve">&amp; </w:t>
            </w:r>
            <w:r w:rsidRPr="00910272">
              <w:t>M</w:t>
            </w:r>
            <w:r>
              <w:t>areš</w:t>
            </w:r>
            <w:r w:rsidRPr="00910272">
              <w:t xml:space="preserve">, J. </w:t>
            </w:r>
            <w:r>
              <w:t xml:space="preserve">(2014). </w:t>
            </w:r>
            <w:r w:rsidRPr="00E510C2">
              <w:rPr>
                <w:i/>
              </w:rPr>
              <w:t xml:space="preserve">Pojetí kvality života žáků 1. stupně základní </w:t>
            </w:r>
            <w:r w:rsidR="00802B5C" w:rsidRPr="00E510C2">
              <w:rPr>
                <w:i/>
              </w:rPr>
              <w:t>školy.</w:t>
            </w:r>
            <w:r w:rsidR="00802B5C" w:rsidRPr="00E510C2">
              <w:t xml:space="preserve"> Komenský</w:t>
            </w:r>
            <w:r>
              <w:t xml:space="preserve">, </w:t>
            </w:r>
            <w:r w:rsidRPr="00E510C2">
              <w:t>139(1), 12-18.</w:t>
            </w:r>
          </w:p>
          <w:p w14:paraId="319A29CE" w14:textId="77777777" w:rsidR="00341BEC" w:rsidRPr="00910272" w:rsidRDefault="00341BEC" w:rsidP="00912F5E">
            <w:pPr>
              <w:rPr>
                <w:b/>
              </w:rPr>
            </w:pPr>
            <w:r w:rsidRPr="00910272">
              <w:rPr>
                <w:b/>
              </w:rPr>
              <w:t>Členství v redakčních a odborných radách</w:t>
            </w:r>
          </w:p>
          <w:p w14:paraId="02429DFB" w14:textId="77777777" w:rsidR="00C80E30" w:rsidRPr="00941EF7" w:rsidRDefault="00341BEC" w:rsidP="00912F5E">
            <w:r>
              <w:rPr>
                <w:snapToGrid w:val="0"/>
              </w:rPr>
              <w:t xml:space="preserve">Redakční rada časopisů Pedagogika, Komenský: </w:t>
            </w:r>
            <w:r w:rsidRPr="00910272">
              <w:rPr>
                <w:snapToGrid w:val="0"/>
              </w:rPr>
              <w:t xml:space="preserve">2014 </w:t>
            </w:r>
            <w:r>
              <w:rPr>
                <w:snapToGrid w:val="0"/>
              </w:rPr>
              <w:t xml:space="preserve">- dosud; </w:t>
            </w:r>
            <w:r w:rsidRPr="00910272">
              <w:rPr>
                <w:snapToGrid w:val="0"/>
              </w:rPr>
              <w:t>Vědecké rady</w:t>
            </w:r>
            <w:r>
              <w:rPr>
                <w:snapToGrid w:val="0"/>
              </w:rPr>
              <w:t xml:space="preserve">:Univerzity Tomáše Bati ve Zlíně: </w:t>
            </w:r>
            <w:r w:rsidRPr="00910272">
              <w:t xml:space="preserve">2015 </w:t>
            </w:r>
            <w:r>
              <w:t xml:space="preserve">– dosud; Vědecká rada: 2016 – dosud; edice odborných publikací v oboru Pedagogika Nakladatelství UTB; Členka </w:t>
            </w:r>
            <w:r w:rsidRPr="00910272">
              <w:t xml:space="preserve">Oborové rady pro DSP na FHS UTB ve Zlíně, </w:t>
            </w:r>
            <w:r>
              <w:t>místopředseda; v Brně PdF MU, Praha PdF UK</w:t>
            </w:r>
          </w:p>
        </w:tc>
      </w:tr>
      <w:tr w:rsidR="00341BEC" w14:paraId="0B71CFCC" w14:textId="77777777" w:rsidTr="001738A1">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08B7BA46" w14:textId="77777777" w:rsidR="00341BEC" w:rsidRDefault="00341BEC" w:rsidP="006D710B">
            <w:pPr>
              <w:rPr>
                <w:b/>
              </w:rPr>
            </w:pPr>
            <w:r>
              <w:rPr>
                <w:b/>
              </w:rPr>
              <w:t>Působení v</w:t>
            </w:r>
            <w:r w:rsidR="00912F5E">
              <w:rPr>
                <w:b/>
              </w:rPr>
              <w:t> </w:t>
            </w:r>
            <w:r>
              <w:rPr>
                <w:b/>
              </w:rPr>
              <w:t>zahraničí</w:t>
            </w:r>
          </w:p>
        </w:tc>
      </w:tr>
      <w:tr w:rsidR="00341BEC" w14:paraId="59730239" w14:textId="77777777" w:rsidTr="001738A1">
        <w:trPr>
          <w:trHeight w:val="328"/>
          <w:jc w:val="center"/>
        </w:trPr>
        <w:tc>
          <w:tcPr>
            <w:tcW w:w="9859" w:type="dxa"/>
            <w:gridSpan w:val="12"/>
            <w:tcBorders>
              <w:top w:val="single" w:sz="4" w:space="0" w:color="auto"/>
              <w:left w:val="single" w:sz="4" w:space="0" w:color="auto"/>
              <w:bottom w:val="single" w:sz="4" w:space="0" w:color="auto"/>
              <w:right w:val="single" w:sz="4" w:space="0" w:color="auto"/>
            </w:tcBorders>
          </w:tcPr>
          <w:p w14:paraId="283D79B6" w14:textId="77777777" w:rsidR="001C60FA" w:rsidRPr="00C80E30" w:rsidRDefault="00341BEC" w:rsidP="006D710B">
            <w:pPr>
              <w:rPr>
                <w:bCs/>
              </w:rPr>
            </w:pPr>
            <w:bookmarkStart w:id="261" w:name="_Toc346786419"/>
            <w:r w:rsidRPr="00910272">
              <w:rPr>
                <w:bCs/>
              </w:rPr>
              <w:t>2007 Anglie</w:t>
            </w:r>
            <w:bookmarkEnd w:id="261"/>
            <w:r w:rsidRPr="00910272">
              <w:rPr>
                <w:bCs/>
              </w:rPr>
              <w:t xml:space="preserve"> Univerzita ve  Wolverhamptonu, RDC 19 ATEE  (AssociationforTeacherEducation in Europe);  </w:t>
            </w:r>
            <w:bookmarkStart w:id="262" w:name="_Toc346786420"/>
            <w:r>
              <w:rPr>
                <w:bCs/>
              </w:rPr>
              <w:br/>
            </w:r>
            <w:r w:rsidRPr="00910272">
              <w:rPr>
                <w:bCs/>
              </w:rPr>
              <w:t>2008 Švédsko Univerzita v Upsal</w:t>
            </w:r>
            <w:bookmarkEnd w:id="262"/>
            <w:r>
              <w:rPr>
                <w:bCs/>
              </w:rPr>
              <w:t>e</w:t>
            </w:r>
            <w:r w:rsidRPr="00B71744">
              <w:rPr>
                <w:bCs/>
              </w:rPr>
              <w:t xml:space="preserve">; </w:t>
            </w:r>
            <w:r w:rsidRPr="00910272">
              <w:rPr>
                <w:bCs/>
              </w:rPr>
              <w:t>2010 Slovensko Univerzita Mateja B</w:t>
            </w:r>
            <w:r>
              <w:rPr>
                <w:bCs/>
              </w:rPr>
              <w:t>ela v Banské Bystrici, Erasmu</w:t>
            </w:r>
            <w:r w:rsidRPr="00910272">
              <w:rPr>
                <w:bCs/>
              </w:rPr>
              <w:t>s</w:t>
            </w:r>
          </w:p>
        </w:tc>
      </w:tr>
      <w:tr w:rsidR="00341BEC" w14:paraId="561C7D8E" w14:textId="77777777" w:rsidTr="00802B5C">
        <w:trPr>
          <w:cantSplit/>
          <w:trHeight w:val="70"/>
          <w:jc w:val="center"/>
        </w:trPr>
        <w:tc>
          <w:tcPr>
            <w:tcW w:w="2516" w:type="dxa"/>
            <w:shd w:val="clear" w:color="auto" w:fill="F7CAAC"/>
          </w:tcPr>
          <w:p w14:paraId="2C292D02" w14:textId="77777777" w:rsidR="00341BEC" w:rsidRDefault="00341BEC" w:rsidP="006D710B">
            <w:pPr>
              <w:jc w:val="both"/>
              <w:rPr>
                <w:b/>
              </w:rPr>
            </w:pPr>
            <w:r>
              <w:rPr>
                <w:b/>
              </w:rPr>
              <w:t xml:space="preserve">Podpis </w:t>
            </w:r>
          </w:p>
        </w:tc>
        <w:tc>
          <w:tcPr>
            <w:tcW w:w="4536" w:type="dxa"/>
            <w:gridSpan w:val="5"/>
          </w:tcPr>
          <w:p w14:paraId="42B07992" w14:textId="77777777" w:rsidR="00055E05" w:rsidRDefault="00341BEC" w:rsidP="006D710B">
            <w:pPr>
              <w:jc w:val="both"/>
            </w:pPr>
            <w:r>
              <w:t>Hana Lukášová</w:t>
            </w:r>
            <w:r w:rsidR="003D6C7E">
              <w:t>,</w:t>
            </w:r>
            <w:r w:rsidR="00802B5C">
              <w:t xml:space="preserve"> v. r</w:t>
            </w:r>
          </w:p>
          <w:p w14:paraId="0734B9B3" w14:textId="77777777" w:rsidR="00A24F75" w:rsidRDefault="00A24F75" w:rsidP="006D710B">
            <w:pPr>
              <w:jc w:val="both"/>
            </w:pPr>
          </w:p>
        </w:tc>
        <w:tc>
          <w:tcPr>
            <w:tcW w:w="786" w:type="dxa"/>
            <w:shd w:val="clear" w:color="auto" w:fill="F7CAAC"/>
          </w:tcPr>
          <w:p w14:paraId="0CC4AB79" w14:textId="77777777" w:rsidR="00341BEC" w:rsidRDefault="00341BEC" w:rsidP="006D710B">
            <w:pPr>
              <w:jc w:val="both"/>
            </w:pPr>
            <w:r>
              <w:rPr>
                <w:b/>
              </w:rPr>
              <w:t>datum</w:t>
            </w:r>
          </w:p>
        </w:tc>
        <w:tc>
          <w:tcPr>
            <w:tcW w:w="2021" w:type="dxa"/>
            <w:gridSpan w:val="5"/>
          </w:tcPr>
          <w:p w14:paraId="6FF2F135" w14:textId="77777777" w:rsidR="00341BEC" w:rsidRDefault="0086248F" w:rsidP="006D710B">
            <w:pPr>
              <w:jc w:val="both"/>
            </w:pPr>
            <w:r>
              <w:t>30. 5. 2018</w:t>
            </w:r>
          </w:p>
        </w:tc>
      </w:tr>
    </w:tbl>
    <w:p w14:paraId="1E09A1CE" w14:textId="77777777" w:rsidR="00802B5C" w:rsidRDefault="00802B5C">
      <w: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753"/>
        <w:gridCol w:w="709"/>
        <w:gridCol w:w="786"/>
        <w:gridCol w:w="211"/>
        <w:gridCol w:w="423"/>
        <w:gridCol w:w="427"/>
        <w:gridCol w:w="266"/>
        <w:gridCol w:w="694"/>
      </w:tblGrid>
      <w:tr w:rsidR="003B6EAC" w14:paraId="44A8C358" w14:textId="77777777" w:rsidTr="00C80E30">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729120EB" w14:textId="77777777" w:rsidR="003B6EAC" w:rsidRDefault="003B6EAC" w:rsidP="003B6EAC">
            <w:pPr>
              <w:jc w:val="both"/>
              <w:rPr>
                <w:b/>
                <w:sz w:val="28"/>
              </w:rPr>
            </w:pPr>
            <w:r>
              <w:rPr>
                <w:b/>
                <w:sz w:val="28"/>
              </w:rPr>
              <w:t>C-I – Personální zabezpečení</w:t>
            </w:r>
          </w:p>
        </w:tc>
      </w:tr>
      <w:tr w:rsidR="003B6EAC" w14:paraId="1BD71C9E" w14:textId="77777777" w:rsidTr="001C60FA">
        <w:trPr>
          <w:jc w:val="center"/>
        </w:trPr>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195AD712" w14:textId="77777777" w:rsidR="003B6EAC" w:rsidRDefault="003B6EAC" w:rsidP="003B6EAC">
            <w:pPr>
              <w:jc w:val="both"/>
              <w:rPr>
                <w:b/>
              </w:rPr>
            </w:pPr>
            <w:r>
              <w:rPr>
                <w:b/>
              </w:rPr>
              <w:t>Vysoká škola</w:t>
            </w:r>
          </w:p>
        </w:tc>
        <w:tc>
          <w:tcPr>
            <w:tcW w:w="7343" w:type="dxa"/>
            <w:gridSpan w:val="11"/>
            <w:tcBorders>
              <w:top w:val="single" w:sz="4" w:space="0" w:color="auto"/>
              <w:left w:val="single" w:sz="4" w:space="0" w:color="auto"/>
              <w:bottom w:val="single" w:sz="4" w:space="0" w:color="auto"/>
              <w:right w:val="single" w:sz="4" w:space="0" w:color="auto"/>
            </w:tcBorders>
          </w:tcPr>
          <w:p w14:paraId="4CF987AF" w14:textId="77777777" w:rsidR="003B6EAC" w:rsidRDefault="003B6EAC" w:rsidP="003B6EAC">
            <w:pPr>
              <w:jc w:val="both"/>
            </w:pPr>
            <w:r>
              <w:t>Univerzita Tomáše Bati ve Zlíně</w:t>
            </w:r>
          </w:p>
        </w:tc>
      </w:tr>
      <w:tr w:rsidR="003B6EAC" w14:paraId="2B5A1ECE" w14:textId="77777777"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6719D49" w14:textId="77777777" w:rsidR="003B6EAC" w:rsidRDefault="003B6EAC" w:rsidP="003B6EAC">
            <w:pPr>
              <w:jc w:val="both"/>
              <w:rPr>
                <w:b/>
              </w:rPr>
            </w:pPr>
            <w:r>
              <w:rPr>
                <w:b/>
              </w:rPr>
              <w:t>Součást vysoké školy</w:t>
            </w:r>
          </w:p>
        </w:tc>
        <w:tc>
          <w:tcPr>
            <w:tcW w:w="7343" w:type="dxa"/>
            <w:gridSpan w:val="11"/>
            <w:tcBorders>
              <w:top w:val="single" w:sz="4" w:space="0" w:color="auto"/>
              <w:left w:val="single" w:sz="4" w:space="0" w:color="auto"/>
              <w:bottom w:val="single" w:sz="4" w:space="0" w:color="auto"/>
              <w:right w:val="single" w:sz="4" w:space="0" w:color="auto"/>
            </w:tcBorders>
          </w:tcPr>
          <w:p w14:paraId="6FABC2B9" w14:textId="77777777" w:rsidR="003B6EAC" w:rsidRDefault="003B6EAC" w:rsidP="003B6EAC">
            <w:pPr>
              <w:jc w:val="both"/>
            </w:pPr>
            <w:r>
              <w:t>Fakulta humanitních studií</w:t>
            </w:r>
          </w:p>
        </w:tc>
      </w:tr>
      <w:tr w:rsidR="003B6EAC" w14:paraId="67AB1CE3" w14:textId="77777777"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B5C9862" w14:textId="77777777" w:rsidR="003B6EAC" w:rsidRDefault="003B6EAC" w:rsidP="003B6EAC">
            <w:pPr>
              <w:jc w:val="both"/>
              <w:rPr>
                <w:b/>
              </w:rPr>
            </w:pPr>
            <w:r>
              <w:rPr>
                <w:b/>
              </w:rPr>
              <w:t>Název studijního programu</w:t>
            </w:r>
          </w:p>
        </w:tc>
        <w:tc>
          <w:tcPr>
            <w:tcW w:w="7343" w:type="dxa"/>
            <w:gridSpan w:val="11"/>
            <w:tcBorders>
              <w:top w:val="single" w:sz="4" w:space="0" w:color="auto"/>
              <w:left w:val="single" w:sz="4" w:space="0" w:color="auto"/>
              <w:bottom w:val="single" w:sz="4" w:space="0" w:color="auto"/>
              <w:right w:val="single" w:sz="4" w:space="0" w:color="auto"/>
            </w:tcBorders>
          </w:tcPr>
          <w:p w14:paraId="6A4EAF61" w14:textId="77777777" w:rsidR="003B6EAC" w:rsidRDefault="003B6EAC" w:rsidP="003B6EAC">
            <w:pPr>
              <w:jc w:val="both"/>
            </w:pPr>
            <w:r>
              <w:t>Předškolní pedagogika</w:t>
            </w:r>
          </w:p>
        </w:tc>
      </w:tr>
      <w:tr w:rsidR="003B6EAC" w14:paraId="37DBD70F" w14:textId="77777777"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A802BF3" w14:textId="77777777" w:rsidR="003B6EAC" w:rsidRDefault="003B6EAC" w:rsidP="003B6EAC">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1222C9F2" w14:textId="77777777" w:rsidR="003B6EAC" w:rsidRDefault="003B6EAC" w:rsidP="003B6EAC">
            <w:pPr>
              <w:jc w:val="both"/>
            </w:pPr>
            <w:r>
              <w:t>Silvia Pokrivčáková</w:t>
            </w:r>
          </w:p>
        </w:tc>
        <w:tc>
          <w:tcPr>
            <w:tcW w:w="99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BA9F306" w14:textId="77777777" w:rsidR="003B6EAC" w:rsidRDefault="003B6EAC" w:rsidP="003B6EAC">
            <w:pPr>
              <w:jc w:val="both"/>
              <w:rPr>
                <w:b/>
              </w:rPr>
            </w:pPr>
            <w:r>
              <w:rPr>
                <w:b/>
              </w:rPr>
              <w:t>Tituly</w:t>
            </w:r>
          </w:p>
        </w:tc>
        <w:tc>
          <w:tcPr>
            <w:tcW w:w="1810" w:type="dxa"/>
            <w:gridSpan w:val="4"/>
            <w:tcBorders>
              <w:top w:val="single" w:sz="4" w:space="0" w:color="auto"/>
              <w:left w:val="single" w:sz="4" w:space="0" w:color="auto"/>
              <w:bottom w:val="single" w:sz="4" w:space="0" w:color="auto"/>
              <w:right w:val="single" w:sz="4" w:space="0" w:color="auto"/>
            </w:tcBorders>
          </w:tcPr>
          <w:p w14:paraId="21DD0A2B" w14:textId="77777777" w:rsidR="003B6EAC" w:rsidRDefault="003B6EAC" w:rsidP="003B6EAC">
            <w:pPr>
              <w:jc w:val="both"/>
            </w:pPr>
            <w:r>
              <w:t>prof. PaedDr, PhD.</w:t>
            </w:r>
          </w:p>
        </w:tc>
      </w:tr>
      <w:tr w:rsidR="003B6EAC" w14:paraId="7A8368B2" w14:textId="77777777"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7D62036" w14:textId="77777777" w:rsidR="003B6EAC" w:rsidRDefault="003B6EAC" w:rsidP="003B6EA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3C9E6F37" w14:textId="77777777" w:rsidR="003B6EAC" w:rsidRDefault="006B5729" w:rsidP="003B6EAC">
            <w:pPr>
              <w:jc w:val="both"/>
            </w:pPr>
            <w:r>
              <w:t>1971</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251D6248" w14:textId="77777777" w:rsidR="003B6EAC" w:rsidRDefault="003B6EAC" w:rsidP="003B6EAC">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73501AB4" w14:textId="77777777" w:rsidR="003B6EAC" w:rsidRDefault="00D50C28" w:rsidP="003B6EA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31D4E38" w14:textId="77777777" w:rsidR="003B6EAC" w:rsidRDefault="003B6EAC" w:rsidP="003B6EAC">
            <w:pPr>
              <w:jc w:val="both"/>
              <w:rPr>
                <w:b/>
              </w:rPr>
            </w:pPr>
            <w:r>
              <w:rPr>
                <w:b/>
              </w:rPr>
              <w:t>rozsah</w:t>
            </w:r>
          </w:p>
        </w:tc>
        <w:tc>
          <w:tcPr>
            <w:tcW w:w="997" w:type="dxa"/>
            <w:gridSpan w:val="2"/>
            <w:tcBorders>
              <w:top w:val="single" w:sz="4" w:space="0" w:color="auto"/>
              <w:left w:val="single" w:sz="4" w:space="0" w:color="auto"/>
              <w:bottom w:val="single" w:sz="4" w:space="0" w:color="auto"/>
              <w:right w:val="single" w:sz="4" w:space="0" w:color="auto"/>
            </w:tcBorders>
          </w:tcPr>
          <w:p w14:paraId="764EAAA9" w14:textId="77777777" w:rsidR="003B6EAC" w:rsidRDefault="00D50C28" w:rsidP="00CF1E47">
            <w:pPr>
              <w:jc w:val="both"/>
            </w:pPr>
            <w:r>
              <w:t xml:space="preserve">20 h </w:t>
            </w:r>
            <w:r w:rsidR="00CF1E47">
              <w:t>týdně</w:t>
            </w:r>
          </w:p>
          <w:p w14:paraId="42F5F9F3" w14:textId="77777777" w:rsidR="00D50C28" w:rsidRDefault="00D50C28" w:rsidP="00CF1E47">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182B01F" w14:textId="77777777" w:rsidR="003B6EAC" w:rsidRDefault="003B6EAC" w:rsidP="003B6EAC">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3DAB9517" w14:textId="77777777" w:rsidR="003B6EAC" w:rsidRDefault="003D6C7E" w:rsidP="003B6EAC">
            <w:pPr>
              <w:jc w:val="both"/>
            </w:pPr>
            <w:r>
              <w:t>8/</w:t>
            </w:r>
            <w:r w:rsidR="00CF1E47">
              <w:t>2020</w:t>
            </w:r>
          </w:p>
        </w:tc>
      </w:tr>
      <w:tr w:rsidR="003B6EAC" w14:paraId="77D0F8D2" w14:textId="77777777" w:rsidTr="001C60FA">
        <w:trPr>
          <w:jc w:val="center"/>
        </w:trPr>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E547099" w14:textId="77777777" w:rsidR="003B6EAC" w:rsidRDefault="003B6EAC" w:rsidP="003B6EAC">
            <w:pPr>
              <w:jc w:val="both"/>
              <w:rPr>
                <w:b/>
              </w:rPr>
            </w:pPr>
            <w:r>
              <w:rPr>
                <w:b/>
              </w:rPr>
              <w:t xml:space="preserve">Typ vztahu na součásti VŠ, která uskutečňuje st. </w:t>
            </w:r>
            <w:r w:rsidR="007336C7">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14:paraId="287061D8" w14:textId="77777777" w:rsidR="003B6EAC" w:rsidRDefault="00D50C28" w:rsidP="003B6EAC">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A666126" w14:textId="77777777" w:rsidR="003B6EAC" w:rsidRDefault="003B6EAC" w:rsidP="003B6EAC">
            <w:pPr>
              <w:jc w:val="both"/>
              <w:rPr>
                <w:b/>
              </w:rPr>
            </w:pPr>
            <w:r>
              <w:rPr>
                <w:b/>
              </w:rPr>
              <w:t>rozsah</w:t>
            </w:r>
          </w:p>
        </w:tc>
        <w:tc>
          <w:tcPr>
            <w:tcW w:w="997" w:type="dxa"/>
            <w:gridSpan w:val="2"/>
            <w:tcBorders>
              <w:top w:val="single" w:sz="4" w:space="0" w:color="auto"/>
              <w:left w:val="single" w:sz="4" w:space="0" w:color="auto"/>
              <w:bottom w:val="single" w:sz="4" w:space="0" w:color="auto"/>
              <w:right w:val="single" w:sz="4" w:space="0" w:color="auto"/>
            </w:tcBorders>
          </w:tcPr>
          <w:p w14:paraId="44A9EC29" w14:textId="77777777" w:rsidR="003B6EAC" w:rsidRDefault="00CF1E47" w:rsidP="00CF1E47">
            <w:pPr>
              <w:jc w:val="both"/>
            </w:pPr>
            <w:r>
              <w:t>20</w:t>
            </w:r>
            <w:r w:rsidR="00D50C28">
              <w:t xml:space="preserve"> h </w:t>
            </w:r>
            <w:r>
              <w:t>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5D5B663" w14:textId="77777777" w:rsidR="003B6EAC" w:rsidRDefault="003B6EAC" w:rsidP="003B6EAC">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32C2D779" w14:textId="77777777" w:rsidR="003B6EAC" w:rsidRDefault="003D6C7E" w:rsidP="003B6EAC">
            <w:pPr>
              <w:jc w:val="both"/>
            </w:pPr>
            <w:r>
              <w:t>8/</w:t>
            </w:r>
            <w:r w:rsidR="00CF1E47">
              <w:t>2020</w:t>
            </w:r>
          </w:p>
        </w:tc>
      </w:tr>
      <w:tr w:rsidR="003B6EAC" w14:paraId="72F04F93" w14:textId="77777777" w:rsidTr="001C60FA">
        <w:trPr>
          <w:jc w:val="center"/>
        </w:trPr>
        <w:tc>
          <w:tcPr>
            <w:tcW w:w="634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6E69583" w14:textId="77777777" w:rsidR="003B6EAC" w:rsidRDefault="003B6EAC" w:rsidP="003B6EAC">
            <w:pPr>
              <w:jc w:val="both"/>
            </w:pPr>
            <w:r>
              <w:rPr>
                <w:b/>
              </w:rPr>
              <w:t>Další současná působení jako akademický pracovník na jiných VŠ</w:t>
            </w:r>
          </w:p>
        </w:tc>
        <w:tc>
          <w:tcPr>
            <w:tcW w:w="170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029AED" w14:textId="77777777" w:rsidR="003B6EAC" w:rsidRDefault="003B6EAC" w:rsidP="003B6EAC">
            <w:pPr>
              <w:jc w:val="both"/>
              <w:rPr>
                <w:b/>
              </w:rPr>
            </w:pPr>
            <w:r>
              <w:rPr>
                <w:b/>
              </w:rPr>
              <w:t>typ prac. vztahu</w:t>
            </w:r>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9FE7C38" w14:textId="77777777" w:rsidR="003B6EAC" w:rsidRDefault="00C80E30" w:rsidP="003B6EAC">
            <w:pPr>
              <w:jc w:val="both"/>
              <w:rPr>
                <w:b/>
              </w:rPr>
            </w:pPr>
            <w:r>
              <w:rPr>
                <w:b/>
              </w:rPr>
              <w:t>R</w:t>
            </w:r>
            <w:r w:rsidR="003B6EAC">
              <w:rPr>
                <w:b/>
              </w:rPr>
              <w:t>ozsah</w:t>
            </w:r>
          </w:p>
        </w:tc>
      </w:tr>
      <w:tr w:rsidR="003B6EAC" w14:paraId="23832E6C" w14:textId="77777777" w:rsidTr="00D50C28">
        <w:trPr>
          <w:jc w:val="center"/>
        </w:trPr>
        <w:tc>
          <w:tcPr>
            <w:tcW w:w="6343" w:type="dxa"/>
            <w:gridSpan w:val="5"/>
            <w:tcBorders>
              <w:top w:val="single" w:sz="4" w:space="0" w:color="auto"/>
              <w:left w:val="single" w:sz="4" w:space="0" w:color="auto"/>
              <w:bottom w:val="single" w:sz="4" w:space="0" w:color="auto"/>
              <w:right w:val="single" w:sz="4" w:space="0" w:color="auto"/>
            </w:tcBorders>
          </w:tcPr>
          <w:p w14:paraId="0829B570" w14:textId="77777777" w:rsidR="00EC4529" w:rsidRPr="00E8698C" w:rsidRDefault="00CF1E47" w:rsidP="003B6EAC">
            <w:pPr>
              <w:jc w:val="both"/>
              <w:rPr>
                <w:highlight w:val="yellow"/>
              </w:rPr>
            </w:pPr>
            <w:r w:rsidRPr="00D50C28">
              <w:t>Trnavská univerzita v</w:t>
            </w:r>
            <w:r w:rsidR="00802B5C" w:rsidRPr="00D50C28">
              <w:t> </w:t>
            </w:r>
            <w:r w:rsidRPr="00D50C28">
              <w:t>Trnave</w:t>
            </w:r>
          </w:p>
        </w:tc>
        <w:tc>
          <w:tcPr>
            <w:tcW w:w="1706" w:type="dxa"/>
            <w:gridSpan w:val="3"/>
            <w:tcBorders>
              <w:top w:val="single" w:sz="4" w:space="0" w:color="auto"/>
              <w:left w:val="single" w:sz="4" w:space="0" w:color="auto"/>
              <w:bottom w:val="single" w:sz="4" w:space="0" w:color="auto"/>
              <w:right w:val="single" w:sz="4" w:space="0" w:color="auto"/>
            </w:tcBorders>
            <w:shd w:val="clear" w:color="auto" w:fill="auto"/>
          </w:tcPr>
          <w:p w14:paraId="4322470E" w14:textId="77777777" w:rsidR="003B6EAC" w:rsidRPr="00E8698C" w:rsidRDefault="00D50C28" w:rsidP="003B6EAC">
            <w:pPr>
              <w:jc w:val="both"/>
              <w:rPr>
                <w:highlight w:val="yellow"/>
              </w:rPr>
            </w:pPr>
            <w:r w:rsidRPr="00D50C28">
              <w:t>pp</w:t>
            </w:r>
          </w:p>
        </w:tc>
        <w:tc>
          <w:tcPr>
            <w:tcW w:w="1810" w:type="dxa"/>
            <w:gridSpan w:val="4"/>
            <w:tcBorders>
              <w:top w:val="single" w:sz="4" w:space="0" w:color="auto"/>
              <w:left w:val="single" w:sz="4" w:space="0" w:color="auto"/>
              <w:bottom w:val="single" w:sz="4" w:space="0" w:color="auto"/>
              <w:right w:val="single" w:sz="4" w:space="0" w:color="auto"/>
            </w:tcBorders>
          </w:tcPr>
          <w:p w14:paraId="150CB4DD" w14:textId="77777777" w:rsidR="003B6EAC" w:rsidRDefault="00D50C28" w:rsidP="003B6EAC">
            <w:pPr>
              <w:jc w:val="both"/>
            </w:pPr>
            <w:r>
              <w:t>40 h týdně</w:t>
            </w:r>
          </w:p>
        </w:tc>
      </w:tr>
      <w:tr w:rsidR="003B6EAC" w14:paraId="4B1330B2" w14:textId="77777777" w:rsidTr="00C80E30">
        <w:trPr>
          <w:trHeight w:val="423"/>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A98982F" w14:textId="77777777" w:rsidR="003B6EAC" w:rsidRDefault="003B6EAC" w:rsidP="003B6EAC">
            <w:pPr>
              <w:jc w:val="both"/>
            </w:pPr>
            <w:r>
              <w:rPr>
                <w:b/>
              </w:rPr>
              <w:t>Předměty příslušného studijního programu a způsob zapojení do jejich výuky, příp. další zapojení do uskutečňování studijního programu</w:t>
            </w:r>
          </w:p>
        </w:tc>
      </w:tr>
      <w:tr w:rsidR="003B6EAC" w14:paraId="4165159B" w14:textId="77777777" w:rsidTr="00C80E30">
        <w:trPr>
          <w:trHeight w:val="455"/>
          <w:jc w:val="center"/>
        </w:trPr>
        <w:tc>
          <w:tcPr>
            <w:tcW w:w="9859" w:type="dxa"/>
            <w:gridSpan w:val="12"/>
            <w:tcBorders>
              <w:top w:val="nil"/>
              <w:left w:val="single" w:sz="4" w:space="0" w:color="auto"/>
              <w:bottom w:val="single" w:sz="4" w:space="0" w:color="auto"/>
              <w:right w:val="single" w:sz="4" w:space="0" w:color="auto"/>
            </w:tcBorders>
          </w:tcPr>
          <w:p w14:paraId="3A3FEC9D" w14:textId="77777777" w:rsidR="003B6EAC" w:rsidRDefault="003B6EAC" w:rsidP="003B6EAC">
            <w:r>
              <w:t>Odborná komunikace v cizím jazyce pro učitele I, Odborná komunikace v cizím jazyce pro učitele II, Odborná komunikace v cizím jazyce pro učitele III, Odborná komunikace</w:t>
            </w:r>
            <w:r w:rsidR="0068505D">
              <w:t xml:space="preserve"> v cizím jazyce pro učitele IV.</w:t>
            </w:r>
          </w:p>
        </w:tc>
      </w:tr>
      <w:tr w:rsidR="003B6EAC" w14:paraId="76FB795A" w14:textId="77777777" w:rsidTr="00C80E30">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DFABB97" w14:textId="77777777" w:rsidR="003B6EAC" w:rsidRDefault="003B6EAC" w:rsidP="003B6EAC">
            <w:pPr>
              <w:jc w:val="both"/>
            </w:pPr>
            <w:r>
              <w:rPr>
                <w:b/>
              </w:rPr>
              <w:t xml:space="preserve">Údaje o vzdělání na VŠ </w:t>
            </w:r>
          </w:p>
        </w:tc>
      </w:tr>
      <w:tr w:rsidR="003B6EAC" w14:paraId="544CB248" w14:textId="77777777" w:rsidTr="00C80E30">
        <w:trPr>
          <w:trHeight w:val="1055"/>
          <w:jc w:val="center"/>
        </w:trPr>
        <w:tc>
          <w:tcPr>
            <w:tcW w:w="9859" w:type="dxa"/>
            <w:gridSpan w:val="12"/>
            <w:tcBorders>
              <w:top w:val="single" w:sz="4" w:space="0" w:color="auto"/>
              <w:left w:val="single" w:sz="4" w:space="0" w:color="auto"/>
              <w:bottom w:val="single" w:sz="4" w:space="0" w:color="auto"/>
              <w:right w:val="single" w:sz="4" w:space="0" w:color="auto"/>
            </w:tcBorders>
          </w:tcPr>
          <w:p w14:paraId="286B684F" w14:textId="77777777" w:rsidR="0068505D" w:rsidRDefault="0068505D" w:rsidP="0068505D">
            <w:r>
              <w:t xml:space="preserve">Mgr., </w:t>
            </w:r>
            <w:r w:rsidRPr="00910272">
              <w:t xml:space="preserve">magisterský obor učitelství </w:t>
            </w:r>
            <w:r>
              <w:t>akademickýchpředmět</w:t>
            </w:r>
            <w:r w:rsidRPr="00910272">
              <w:t xml:space="preserve">ů: </w:t>
            </w:r>
            <w:r>
              <w:t>slovenčina-angličtina-pedagogika, 1995,</w:t>
            </w:r>
            <w:r w:rsidRPr="00910272">
              <w:t xml:space="preserve">  PF </w:t>
            </w:r>
            <w:r>
              <w:t>UKF v Nitre</w:t>
            </w:r>
          </w:p>
          <w:p w14:paraId="3B8D66DB" w14:textId="77777777" w:rsidR="0068505D" w:rsidRPr="00910272" w:rsidRDefault="0068505D" w:rsidP="0068505D">
            <w:r>
              <w:t xml:space="preserve">PaedDr., </w:t>
            </w:r>
            <w:r w:rsidRPr="00910272">
              <w:t>rigorózní řízení v oboru Pedagogika</w:t>
            </w:r>
            <w:r>
              <w:t>, 2001,</w:t>
            </w:r>
            <w:r w:rsidRPr="00910272">
              <w:t xml:space="preserve"> PF UK</w:t>
            </w:r>
            <w:r>
              <w:t>F v Nitre</w:t>
            </w:r>
          </w:p>
          <w:p w14:paraId="3AAFB654" w14:textId="77777777" w:rsidR="0068505D" w:rsidRPr="004E62B0" w:rsidRDefault="0068505D" w:rsidP="0068505D">
            <w:r>
              <w:t>PhD</w:t>
            </w:r>
            <w:r w:rsidRPr="004E62B0">
              <w:t xml:space="preserve">., v oboru </w:t>
            </w:r>
            <w:r>
              <w:t>Teorie a dějiny slovenské literatury</w:t>
            </w:r>
            <w:r w:rsidRPr="004E62B0">
              <w:t xml:space="preserve">, </w:t>
            </w:r>
            <w:r>
              <w:t>2001</w:t>
            </w:r>
            <w:r w:rsidRPr="004E62B0">
              <w:t xml:space="preserve">, </w:t>
            </w:r>
            <w:r>
              <w:t>F</w:t>
            </w:r>
            <w:r w:rsidRPr="004E62B0">
              <w:t>F U</w:t>
            </w:r>
            <w:r>
              <w:t>KF v Nitre</w:t>
            </w:r>
          </w:p>
          <w:p w14:paraId="01F27508" w14:textId="77777777" w:rsidR="0068505D" w:rsidRPr="00910272" w:rsidRDefault="0068505D" w:rsidP="0068505D">
            <w:r w:rsidRPr="004E62B0">
              <w:t xml:space="preserve">Doc., habilitační řízení v oboru Pedagogika, </w:t>
            </w:r>
            <w:r>
              <w:t>2005</w:t>
            </w:r>
            <w:r w:rsidRPr="004E62B0">
              <w:t xml:space="preserve">,  PF </w:t>
            </w:r>
            <w:r>
              <w:t>UKF v Nitre</w:t>
            </w:r>
          </w:p>
          <w:p w14:paraId="4D807671" w14:textId="77777777" w:rsidR="003B6EAC" w:rsidRPr="0068505D" w:rsidRDefault="0068505D" w:rsidP="0068505D">
            <w:pPr>
              <w:ind w:left="-2"/>
              <w:jc w:val="both"/>
              <w:rPr>
                <w:b/>
              </w:rPr>
            </w:pPr>
            <w:r>
              <w:t xml:space="preserve">Prof., </w:t>
            </w:r>
            <w:r w:rsidRPr="00910272">
              <w:t xml:space="preserve">jmenování profesorkou pro obor </w:t>
            </w:r>
            <w:r>
              <w:t xml:space="preserve">Oborová didaktika </w:t>
            </w:r>
            <w:r w:rsidRPr="00910272">
              <w:t xml:space="preserve">prezidentem </w:t>
            </w:r>
            <w:r>
              <w:t>S</w:t>
            </w:r>
            <w:r w:rsidRPr="00910272">
              <w:t>R</w:t>
            </w:r>
            <w:r>
              <w:t>, 2014,</w:t>
            </w:r>
            <w:r w:rsidRPr="00910272">
              <w:t xml:space="preserve"> U</w:t>
            </w:r>
            <w:r>
              <w:t>KF v</w:t>
            </w:r>
            <w:r w:rsidR="00C80E30">
              <w:t> </w:t>
            </w:r>
            <w:r>
              <w:t>Nitre</w:t>
            </w:r>
          </w:p>
        </w:tc>
      </w:tr>
      <w:tr w:rsidR="003B6EAC" w14:paraId="12974192" w14:textId="77777777" w:rsidTr="00C80E30">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D604DD9" w14:textId="77777777" w:rsidR="003B6EAC" w:rsidRDefault="003B6EAC" w:rsidP="003B6EAC">
            <w:pPr>
              <w:jc w:val="both"/>
              <w:rPr>
                <w:b/>
              </w:rPr>
            </w:pPr>
            <w:r>
              <w:rPr>
                <w:b/>
              </w:rPr>
              <w:t>Údaje o odborném působení od absolvování VŠ</w:t>
            </w:r>
          </w:p>
        </w:tc>
      </w:tr>
      <w:tr w:rsidR="003B6EAC" w14:paraId="7B37A320" w14:textId="77777777" w:rsidTr="00C80E30">
        <w:trPr>
          <w:trHeight w:val="995"/>
          <w:jc w:val="center"/>
        </w:trPr>
        <w:tc>
          <w:tcPr>
            <w:tcW w:w="9859" w:type="dxa"/>
            <w:gridSpan w:val="12"/>
            <w:tcBorders>
              <w:top w:val="single" w:sz="4" w:space="0" w:color="auto"/>
              <w:left w:val="single" w:sz="4" w:space="0" w:color="auto"/>
              <w:bottom w:val="single" w:sz="4" w:space="0" w:color="auto"/>
              <w:right w:val="single" w:sz="4" w:space="0" w:color="auto"/>
            </w:tcBorders>
          </w:tcPr>
          <w:p w14:paraId="4FBB394F" w14:textId="77777777" w:rsidR="0068505D" w:rsidRPr="0073730B" w:rsidRDefault="0068505D" w:rsidP="0068505D">
            <w:r w:rsidRPr="0073730B">
              <w:t>1995 – 1997</w:t>
            </w:r>
            <w:r>
              <w:t xml:space="preserve">, </w:t>
            </w:r>
            <w:r w:rsidRPr="0073730B">
              <w:rPr>
                <w:b/>
              </w:rPr>
              <w:t>asistentka</w:t>
            </w:r>
            <w:r>
              <w:t xml:space="preserve">, </w:t>
            </w:r>
            <w:r w:rsidRPr="0073730B">
              <w:t>Katedra anglistiky a amerikanistiky FF UKF v Nitre - program EÚ Phare</w:t>
            </w:r>
          </w:p>
          <w:p w14:paraId="5C92592C" w14:textId="77777777" w:rsidR="0068505D" w:rsidRPr="0073730B" w:rsidRDefault="0068505D" w:rsidP="0068505D">
            <w:r w:rsidRPr="0073730B">
              <w:t>1998 – 2002</w:t>
            </w:r>
            <w:r>
              <w:t xml:space="preserve">, </w:t>
            </w:r>
            <w:r w:rsidRPr="0073730B">
              <w:rPr>
                <w:b/>
              </w:rPr>
              <w:t>odborná asistentka</w:t>
            </w:r>
            <w:r>
              <w:rPr>
                <w:b/>
              </w:rPr>
              <w:t xml:space="preserve">, </w:t>
            </w:r>
            <w:r w:rsidRPr="0073730B">
              <w:t>Katedra pedagogiky a psychológie FEM SPU v Nitre</w:t>
            </w:r>
          </w:p>
          <w:p w14:paraId="7573E624" w14:textId="77777777" w:rsidR="0068505D" w:rsidRPr="0073730B" w:rsidRDefault="0068505D" w:rsidP="0068505D">
            <w:r w:rsidRPr="0073730B">
              <w:t xml:space="preserve">2002 </w:t>
            </w:r>
            <w:r>
              <w:t>–2004, o</w:t>
            </w:r>
            <w:r w:rsidRPr="0073730B">
              <w:rPr>
                <w:b/>
              </w:rPr>
              <w:t>dborná asistentka</w:t>
            </w:r>
            <w:r>
              <w:rPr>
                <w:b/>
              </w:rPr>
              <w:t xml:space="preserve">, </w:t>
            </w:r>
            <w:r w:rsidRPr="0073730B">
              <w:tab/>
              <w:t>Katedra cudzích jazykov PF UKF v Nitre</w:t>
            </w:r>
          </w:p>
          <w:p w14:paraId="7A50E843" w14:textId="77777777" w:rsidR="0068505D" w:rsidRPr="0073730B" w:rsidRDefault="0068505D" w:rsidP="0068505D">
            <w:r w:rsidRPr="0073730B">
              <w:t>2005 – 2014</w:t>
            </w:r>
            <w:r>
              <w:t xml:space="preserve">, </w:t>
            </w:r>
            <w:r w:rsidRPr="0073730B">
              <w:rPr>
                <w:b/>
              </w:rPr>
              <w:t>docentka</w:t>
            </w:r>
            <w:r>
              <w:rPr>
                <w:b/>
              </w:rPr>
              <w:t xml:space="preserve">, </w:t>
            </w:r>
            <w:r w:rsidRPr="0073730B">
              <w:t xml:space="preserve">Katedra lingvodidaktiky a interkultúrnych štúdií PF UKF v Nitre </w:t>
            </w:r>
          </w:p>
          <w:p w14:paraId="0CEB55D8" w14:textId="77777777" w:rsidR="0068505D" w:rsidRPr="0073730B" w:rsidRDefault="0068505D" w:rsidP="0068505D">
            <w:r w:rsidRPr="0073730B">
              <w:t>2014 – 2016</w:t>
            </w:r>
            <w:r>
              <w:t xml:space="preserve">, </w:t>
            </w:r>
            <w:r w:rsidRPr="0073730B">
              <w:rPr>
                <w:b/>
              </w:rPr>
              <w:t>profesor</w:t>
            </w:r>
            <w:r>
              <w:t xml:space="preserve">, </w:t>
            </w:r>
            <w:r w:rsidRPr="0073730B">
              <w:t xml:space="preserve">Katedra lingvodidaktiky a interkultúrnych štúdií PF UKF v Nitre </w:t>
            </w:r>
          </w:p>
          <w:p w14:paraId="3B48EA8E" w14:textId="77777777" w:rsidR="0068505D" w:rsidRDefault="0068505D" w:rsidP="0068505D">
            <w:r w:rsidRPr="0073730B">
              <w:t>2016 – doteraz</w:t>
            </w:r>
            <w:r>
              <w:t xml:space="preserve">, </w:t>
            </w:r>
            <w:r>
              <w:rPr>
                <w:b/>
              </w:rPr>
              <w:t xml:space="preserve">profesor, </w:t>
            </w:r>
            <w:r w:rsidRPr="0073730B">
              <w:tab/>
              <w:t>Katedra anglického jazyka a literatúry, PdF TU v</w:t>
            </w:r>
            <w:r>
              <w:t> </w:t>
            </w:r>
            <w:r w:rsidRPr="0073730B">
              <w:t>Trnave</w:t>
            </w:r>
          </w:p>
          <w:p w14:paraId="775B0E11" w14:textId="77777777" w:rsidR="00C80E30" w:rsidRDefault="0068505D" w:rsidP="0068505D">
            <w:pPr>
              <w:jc w:val="both"/>
            </w:pPr>
            <w:r w:rsidRPr="0073730B">
              <w:t>2014 – doteraz</w:t>
            </w:r>
            <w:r>
              <w:t xml:space="preserve">, </w:t>
            </w:r>
            <w:r>
              <w:rPr>
                <w:b/>
              </w:rPr>
              <w:t xml:space="preserve">profesor, </w:t>
            </w:r>
            <w:r w:rsidRPr="0073730B">
              <w:t>Ústav moderních jazyků a literatur, FHS UTB v Zlíně (0,5 úväzok)</w:t>
            </w:r>
          </w:p>
        </w:tc>
      </w:tr>
      <w:tr w:rsidR="003B6EAC" w14:paraId="0186AAE4" w14:textId="77777777" w:rsidTr="00C80E30">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079F3B2" w14:textId="77777777" w:rsidR="003B6EAC" w:rsidRDefault="003B6EAC" w:rsidP="003B6EAC">
            <w:pPr>
              <w:jc w:val="both"/>
            </w:pPr>
            <w:r>
              <w:rPr>
                <w:b/>
              </w:rPr>
              <w:t>Zkušenosti s vedením rigorózních a dizertačních prací</w:t>
            </w:r>
          </w:p>
        </w:tc>
      </w:tr>
      <w:tr w:rsidR="003B6EAC" w14:paraId="63900AAC" w14:textId="77777777" w:rsidTr="00C80E30">
        <w:trPr>
          <w:trHeight w:val="299"/>
          <w:jc w:val="center"/>
        </w:trPr>
        <w:tc>
          <w:tcPr>
            <w:tcW w:w="9859" w:type="dxa"/>
            <w:gridSpan w:val="12"/>
            <w:tcBorders>
              <w:top w:val="single" w:sz="4" w:space="0" w:color="auto"/>
              <w:left w:val="single" w:sz="4" w:space="0" w:color="auto"/>
              <w:bottom w:val="single" w:sz="4" w:space="0" w:color="auto"/>
              <w:right w:val="single" w:sz="4" w:space="0" w:color="auto"/>
            </w:tcBorders>
          </w:tcPr>
          <w:p w14:paraId="26569B49" w14:textId="77777777" w:rsidR="003B6EAC" w:rsidRDefault="0068505D" w:rsidP="003B6EAC">
            <w:pPr>
              <w:jc w:val="both"/>
            </w:pPr>
            <w:r w:rsidRPr="00A46962">
              <w:t>24</w:t>
            </w:r>
            <w:r>
              <w:t xml:space="preserve"> rigoróznych prací a </w:t>
            </w:r>
            <w:r w:rsidRPr="00A46962">
              <w:t>4</w:t>
            </w:r>
            <w:r>
              <w:t xml:space="preserve"> dizertační práce.</w:t>
            </w:r>
          </w:p>
        </w:tc>
      </w:tr>
      <w:tr w:rsidR="003B6EAC" w14:paraId="3E6AC08E" w14:textId="77777777" w:rsidTr="001C60FA">
        <w:trPr>
          <w:cantSplit/>
          <w:jc w:val="center"/>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7F654F2" w14:textId="77777777" w:rsidR="003B6EAC" w:rsidRDefault="003B6EAC" w:rsidP="003B6EA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0258BA7" w14:textId="77777777" w:rsidR="003B6EAC" w:rsidRDefault="003B6EAC" w:rsidP="003B6EAC">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2B6B40F0" w14:textId="77777777" w:rsidR="003B6EAC" w:rsidRDefault="003B6EAC" w:rsidP="003B6EAC">
            <w:pPr>
              <w:jc w:val="both"/>
            </w:pPr>
            <w:r>
              <w:rPr>
                <w:b/>
              </w:rPr>
              <w:t>Řízení konáno na VŠ</w:t>
            </w:r>
          </w:p>
        </w:tc>
        <w:tc>
          <w:tcPr>
            <w:tcW w:w="2021"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4CA704AA" w14:textId="77777777" w:rsidR="003B6EAC" w:rsidRDefault="003B6EAC" w:rsidP="003B6EAC">
            <w:pPr>
              <w:jc w:val="both"/>
              <w:rPr>
                <w:b/>
              </w:rPr>
            </w:pPr>
            <w:r>
              <w:rPr>
                <w:b/>
              </w:rPr>
              <w:t>Ohlasy publikací</w:t>
            </w:r>
          </w:p>
        </w:tc>
      </w:tr>
      <w:tr w:rsidR="003B6EAC" w14:paraId="184FAF14" w14:textId="77777777" w:rsidTr="001C60FA">
        <w:trPr>
          <w:cantSplit/>
          <w:jc w:val="center"/>
        </w:trPr>
        <w:tc>
          <w:tcPr>
            <w:tcW w:w="3345" w:type="dxa"/>
            <w:gridSpan w:val="2"/>
            <w:tcBorders>
              <w:top w:val="single" w:sz="4" w:space="0" w:color="auto"/>
              <w:left w:val="single" w:sz="4" w:space="0" w:color="auto"/>
              <w:bottom w:val="single" w:sz="4" w:space="0" w:color="auto"/>
              <w:right w:val="single" w:sz="4" w:space="0" w:color="auto"/>
            </w:tcBorders>
          </w:tcPr>
          <w:p w14:paraId="2069D66A" w14:textId="77777777" w:rsidR="003B6EAC" w:rsidRDefault="0068505D" w:rsidP="003B6EAC">
            <w:pPr>
              <w:jc w:val="both"/>
            </w:pPr>
            <w:r>
              <w:t>Pedagogika</w:t>
            </w:r>
          </w:p>
        </w:tc>
        <w:tc>
          <w:tcPr>
            <w:tcW w:w="2245" w:type="dxa"/>
            <w:gridSpan w:val="2"/>
            <w:tcBorders>
              <w:top w:val="single" w:sz="4" w:space="0" w:color="auto"/>
              <w:left w:val="single" w:sz="4" w:space="0" w:color="auto"/>
              <w:bottom w:val="single" w:sz="4" w:space="0" w:color="auto"/>
              <w:right w:val="single" w:sz="4" w:space="0" w:color="auto"/>
            </w:tcBorders>
          </w:tcPr>
          <w:p w14:paraId="17535749" w14:textId="77777777" w:rsidR="003B6EAC" w:rsidRDefault="0068505D" w:rsidP="003B6EAC">
            <w:pPr>
              <w:jc w:val="both"/>
            </w:pPr>
            <w:r>
              <w:t>2005</w:t>
            </w:r>
          </w:p>
        </w:tc>
        <w:tc>
          <w:tcPr>
            <w:tcW w:w="2248" w:type="dxa"/>
            <w:gridSpan w:val="3"/>
            <w:tcBorders>
              <w:top w:val="single" w:sz="4" w:space="0" w:color="auto"/>
              <w:left w:val="single" w:sz="4" w:space="0" w:color="auto"/>
              <w:bottom w:val="single" w:sz="4" w:space="0" w:color="auto"/>
              <w:right w:val="single" w:sz="12" w:space="0" w:color="auto"/>
            </w:tcBorders>
          </w:tcPr>
          <w:p w14:paraId="73483687" w14:textId="77777777" w:rsidR="003B6EAC" w:rsidRDefault="0068505D" w:rsidP="003B6EAC">
            <w:pPr>
              <w:jc w:val="both"/>
            </w:pPr>
            <w:r>
              <w:t>UKF v</w:t>
            </w:r>
            <w:r w:rsidR="00354BE7">
              <w:t> </w:t>
            </w:r>
            <w:r>
              <w:t>Nitre</w:t>
            </w:r>
          </w:p>
        </w:tc>
        <w:tc>
          <w:tcPr>
            <w:tcW w:w="634"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460BCEC" w14:textId="77777777" w:rsidR="003B6EAC" w:rsidRDefault="003B6EAC" w:rsidP="003B6EAC">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E3C8884" w14:textId="77777777" w:rsidR="003B6EAC" w:rsidRDefault="003B6EAC" w:rsidP="003B6EA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34E2789" w14:textId="77777777" w:rsidR="003B6EAC" w:rsidRDefault="003B6EAC" w:rsidP="003B6EAC">
            <w:pPr>
              <w:jc w:val="both"/>
            </w:pPr>
            <w:r>
              <w:rPr>
                <w:b/>
                <w:sz w:val="18"/>
              </w:rPr>
              <w:t>ostatní</w:t>
            </w:r>
          </w:p>
        </w:tc>
      </w:tr>
      <w:tr w:rsidR="003B6EAC" w14:paraId="0A1A52FD" w14:textId="77777777" w:rsidTr="001C60FA">
        <w:trPr>
          <w:cantSplit/>
          <w:trHeight w:val="70"/>
          <w:jc w:val="center"/>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3FC52EE" w14:textId="77777777" w:rsidR="003B6EAC" w:rsidRDefault="003B6EAC" w:rsidP="003B6EA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20644EF" w14:textId="77777777" w:rsidR="003B6EAC" w:rsidRDefault="003B6EAC" w:rsidP="003B6EAC">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058F61D0" w14:textId="77777777" w:rsidR="003B6EAC" w:rsidRDefault="003B6EAC" w:rsidP="003B6EAC">
            <w:pPr>
              <w:jc w:val="both"/>
            </w:pPr>
            <w:r>
              <w:rPr>
                <w:b/>
              </w:rPr>
              <w:t>Řízení konáno na VŠ</w:t>
            </w:r>
          </w:p>
        </w:tc>
        <w:tc>
          <w:tcPr>
            <w:tcW w:w="634" w:type="dxa"/>
            <w:gridSpan w:val="2"/>
            <w:vMerge w:val="restart"/>
            <w:tcBorders>
              <w:top w:val="single" w:sz="4" w:space="0" w:color="auto"/>
              <w:left w:val="single" w:sz="12" w:space="0" w:color="auto"/>
              <w:bottom w:val="single" w:sz="4" w:space="0" w:color="auto"/>
              <w:right w:val="single" w:sz="4" w:space="0" w:color="auto"/>
            </w:tcBorders>
          </w:tcPr>
          <w:p w14:paraId="68A82BFF" w14:textId="77777777" w:rsidR="003B6EAC" w:rsidRDefault="0068505D" w:rsidP="003B6EAC">
            <w:pPr>
              <w:jc w:val="both"/>
              <w:rPr>
                <w:b/>
              </w:rPr>
            </w:pPr>
            <w:r>
              <w:rPr>
                <w:b/>
              </w:rPr>
              <w:t>7</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16ACC1C3" w14:textId="77777777" w:rsidR="003B6EAC" w:rsidRDefault="0068505D" w:rsidP="003B6EAC">
            <w:pPr>
              <w:jc w:val="both"/>
              <w:rPr>
                <w:b/>
              </w:rPr>
            </w:pPr>
            <w:r>
              <w:rPr>
                <w:b/>
              </w:rPr>
              <w:t>7</w:t>
            </w:r>
          </w:p>
        </w:tc>
        <w:tc>
          <w:tcPr>
            <w:tcW w:w="694" w:type="dxa"/>
            <w:vMerge w:val="restart"/>
            <w:tcBorders>
              <w:top w:val="single" w:sz="4" w:space="0" w:color="auto"/>
              <w:left w:val="single" w:sz="4" w:space="0" w:color="auto"/>
              <w:bottom w:val="single" w:sz="4" w:space="0" w:color="auto"/>
              <w:right w:val="single" w:sz="4" w:space="0" w:color="auto"/>
            </w:tcBorders>
          </w:tcPr>
          <w:p w14:paraId="7C920D6F" w14:textId="77777777" w:rsidR="003B6EAC" w:rsidRDefault="0068505D" w:rsidP="003B6EAC">
            <w:pPr>
              <w:jc w:val="both"/>
              <w:rPr>
                <w:b/>
              </w:rPr>
            </w:pPr>
            <w:r>
              <w:rPr>
                <w:b/>
              </w:rPr>
              <w:t>214</w:t>
            </w:r>
          </w:p>
        </w:tc>
      </w:tr>
      <w:tr w:rsidR="003B6EAC" w14:paraId="40F21767" w14:textId="77777777" w:rsidTr="001C60FA">
        <w:trPr>
          <w:trHeight w:val="205"/>
          <w:jc w:val="center"/>
        </w:trPr>
        <w:tc>
          <w:tcPr>
            <w:tcW w:w="3345" w:type="dxa"/>
            <w:gridSpan w:val="2"/>
            <w:tcBorders>
              <w:top w:val="single" w:sz="4" w:space="0" w:color="auto"/>
              <w:left w:val="single" w:sz="4" w:space="0" w:color="auto"/>
              <w:bottom w:val="single" w:sz="4" w:space="0" w:color="auto"/>
              <w:right w:val="single" w:sz="4" w:space="0" w:color="auto"/>
            </w:tcBorders>
          </w:tcPr>
          <w:p w14:paraId="2EEE6A89" w14:textId="77777777" w:rsidR="003B6EAC" w:rsidRDefault="0068505D" w:rsidP="003B6EAC">
            <w:pPr>
              <w:jc w:val="both"/>
            </w:pPr>
            <w:r>
              <w:t>Odborová didaktika – Anglický jazyk</w:t>
            </w:r>
          </w:p>
        </w:tc>
        <w:tc>
          <w:tcPr>
            <w:tcW w:w="2245" w:type="dxa"/>
            <w:gridSpan w:val="2"/>
            <w:tcBorders>
              <w:top w:val="single" w:sz="4" w:space="0" w:color="auto"/>
              <w:left w:val="single" w:sz="4" w:space="0" w:color="auto"/>
              <w:bottom w:val="single" w:sz="4" w:space="0" w:color="auto"/>
              <w:right w:val="single" w:sz="4" w:space="0" w:color="auto"/>
            </w:tcBorders>
          </w:tcPr>
          <w:p w14:paraId="0B79CD35" w14:textId="77777777" w:rsidR="003B6EAC" w:rsidRDefault="0068505D" w:rsidP="003B6EAC">
            <w:pPr>
              <w:jc w:val="both"/>
            </w:pPr>
            <w:r>
              <w:t>2014</w:t>
            </w:r>
          </w:p>
        </w:tc>
        <w:tc>
          <w:tcPr>
            <w:tcW w:w="2248" w:type="dxa"/>
            <w:gridSpan w:val="3"/>
            <w:tcBorders>
              <w:top w:val="single" w:sz="4" w:space="0" w:color="auto"/>
              <w:left w:val="single" w:sz="4" w:space="0" w:color="auto"/>
              <w:bottom w:val="single" w:sz="4" w:space="0" w:color="auto"/>
              <w:right w:val="single" w:sz="12" w:space="0" w:color="auto"/>
            </w:tcBorders>
          </w:tcPr>
          <w:p w14:paraId="5AC23003" w14:textId="77777777" w:rsidR="003B6EAC" w:rsidRDefault="0068505D" w:rsidP="003B6EAC">
            <w:pPr>
              <w:jc w:val="both"/>
            </w:pPr>
            <w:r>
              <w:t>UKF v</w:t>
            </w:r>
            <w:r w:rsidR="00354BE7">
              <w:t> </w:t>
            </w:r>
            <w:r>
              <w:t>Nitre</w:t>
            </w:r>
          </w:p>
        </w:tc>
        <w:tc>
          <w:tcPr>
            <w:tcW w:w="634" w:type="dxa"/>
            <w:gridSpan w:val="2"/>
            <w:vMerge/>
            <w:tcBorders>
              <w:top w:val="single" w:sz="4" w:space="0" w:color="auto"/>
              <w:left w:val="single" w:sz="12" w:space="0" w:color="auto"/>
              <w:bottom w:val="single" w:sz="4" w:space="0" w:color="auto"/>
              <w:right w:val="single" w:sz="4" w:space="0" w:color="auto"/>
            </w:tcBorders>
            <w:vAlign w:val="center"/>
            <w:hideMark/>
          </w:tcPr>
          <w:p w14:paraId="66B8C10C" w14:textId="77777777" w:rsidR="003B6EAC" w:rsidRDefault="003B6EAC" w:rsidP="003B6EAC">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58D2E105" w14:textId="77777777" w:rsidR="003B6EAC" w:rsidRDefault="003B6EAC" w:rsidP="003B6EA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2D0F59BB" w14:textId="77777777" w:rsidR="003B6EAC" w:rsidRDefault="003B6EAC" w:rsidP="003B6EAC">
            <w:pPr>
              <w:rPr>
                <w:b/>
              </w:rPr>
            </w:pPr>
          </w:p>
        </w:tc>
      </w:tr>
      <w:tr w:rsidR="003B6EAC" w14:paraId="06DE0533" w14:textId="77777777" w:rsidTr="00C80E30">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278944D" w14:textId="77777777" w:rsidR="003B6EAC" w:rsidRDefault="003B6EAC" w:rsidP="003B6EAC">
            <w:pPr>
              <w:jc w:val="both"/>
              <w:rPr>
                <w:b/>
              </w:rPr>
            </w:pPr>
            <w:r>
              <w:rPr>
                <w:b/>
              </w:rPr>
              <w:t xml:space="preserve">Přehled o nejvýznamnější publikační a další tvůrčí činnosti nebo další profesní činnosti u odborníků z praxe vztahující se k zabezpečovaným předmětům </w:t>
            </w:r>
          </w:p>
        </w:tc>
      </w:tr>
      <w:tr w:rsidR="003B6EAC" w:rsidRPr="00941EF7" w14:paraId="40C12F67" w14:textId="77777777" w:rsidTr="00C80E30">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14:paraId="0E7A23FC" w14:textId="77777777" w:rsidR="00D50C28" w:rsidRDefault="00D50C28" w:rsidP="0068505D">
            <w:pPr>
              <w:rPr>
                <w:lang w:val="sk-SK" w:eastAsia="sk-SK"/>
              </w:rPr>
            </w:pPr>
            <w:r w:rsidRPr="006171A6">
              <w:rPr>
                <w:lang w:val="sk-SK" w:eastAsia="sk-SK"/>
              </w:rPr>
              <w:t>Pokrivčáková</w:t>
            </w:r>
            <w:r>
              <w:rPr>
                <w:lang w:val="sk-SK" w:eastAsia="sk-SK"/>
              </w:rPr>
              <w:t>, S. (2013).</w:t>
            </w:r>
            <w:r w:rsidRPr="006B5729">
              <w:rPr>
                <w:i/>
                <w:lang w:val="sk-SK" w:eastAsia="sk-SK"/>
              </w:rPr>
              <w:t>Teaching Techniques for Modern Teacher of English</w:t>
            </w:r>
            <w:r>
              <w:rPr>
                <w:lang w:val="sk-SK" w:eastAsia="sk-SK"/>
              </w:rPr>
              <w:t>. 1. vyd. Nitra : ASPA</w:t>
            </w:r>
            <w:r w:rsidRPr="006171A6">
              <w:rPr>
                <w:lang w:val="sk-SK" w:eastAsia="sk-SK"/>
              </w:rPr>
              <w:t>. 114 </w:t>
            </w:r>
            <w:r>
              <w:rPr>
                <w:lang w:val="sk-SK" w:eastAsia="sk-SK"/>
              </w:rPr>
              <w:t xml:space="preserve">s. </w:t>
            </w:r>
          </w:p>
          <w:p w14:paraId="7EC345B2" w14:textId="77777777" w:rsidR="0068505D" w:rsidRPr="006171A6" w:rsidRDefault="0068505D" w:rsidP="0068505D">
            <w:pPr>
              <w:rPr>
                <w:lang w:val="sk-SK" w:eastAsia="sk-SK"/>
              </w:rPr>
            </w:pPr>
            <w:r w:rsidRPr="006171A6">
              <w:rPr>
                <w:lang w:val="sk-SK" w:eastAsia="sk-SK"/>
              </w:rPr>
              <w:t>Pokrivčáková</w:t>
            </w:r>
            <w:r>
              <w:rPr>
                <w:lang w:val="sk-SK" w:eastAsia="sk-SK"/>
              </w:rPr>
              <w:t>, S.</w:t>
            </w:r>
            <w:r w:rsidR="00FC44C4">
              <w:rPr>
                <w:lang w:val="sk-SK" w:eastAsia="sk-SK"/>
              </w:rPr>
              <w:t xml:space="preserve"> (2012)</w:t>
            </w:r>
            <w:r w:rsidR="003D6C7E">
              <w:rPr>
                <w:lang w:val="sk-SK" w:eastAsia="sk-SK"/>
              </w:rPr>
              <w:t>.</w:t>
            </w:r>
            <w:r w:rsidRPr="00FC44C4">
              <w:rPr>
                <w:lang w:val="sk-SK" w:eastAsia="sk-SK"/>
              </w:rPr>
              <w:t>Latest Developments in Research in Foreign Language Education in Slovakia: A General Overview</w:t>
            </w:r>
            <w:r w:rsidRPr="006171A6">
              <w:rPr>
                <w:lang w:val="sk-SK" w:eastAsia="sk-SK"/>
              </w:rPr>
              <w:t xml:space="preserve">. In Silvia Pokrivčáková (Ed.), </w:t>
            </w:r>
            <w:r w:rsidRPr="00FC44C4">
              <w:rPr>
                <w:i/>
                <w:lang w:val="sk-SK" w:eastAsia="sk-SK"/>
              </w:rPr>
              <w:t>Research in Foreign Language Education</w:t>
            </w:r>
            <w:r w:rsidR="00FC44C4">
              <w:rPr>
                <w:lang w:val="sk-SK" w:eastAsia="sk-SK"/>
              </w:rPr>
              <w:t>. Brno : MSD,</w:t>
            </w:r>
            <w:r w:rsidRPr="006171A6">
              <w:rPr>
                <w:lang w:val="sk-SK" w:eastAsia="sk-SK"/>
              </w:rPr>
              <w:t xml:space="preserve"> s. 9 – 28. </w:t>
            </w:r>
          </w:p>
          <w:p w14:paraId="2455C4FD" w14:textId="77777777" w:rsidR="0068505D" w:rsidRPr="006171A6" w:rsidRDefault="0068505D" w:rsidP="0068505D">
            <w:pPr>
              <w:rPr>
                <w:lang w:val="sk-SK" w:eastAsia="sk-SK"/>
              </w:rPr>
            </w:pPr>
            <w:r w:rsidRPr="006171A6">
              <w:rPr>
                <w:lang w:val="sk-SK" w:eastAsia="sk-SK"/>
              </w:rPr>
              <w:t>Pokrivčáková</w:t>
            </w:r>
            <w:r>
              <w:rPr>
                <w:lang w:val="sk-SK" w:eastAsia="sk-SK"/>
              </w:rPr>
              <w:t>, S.</w:t>
            </w:r>
            <w:r w:rsidR="00FC44C4">
              <w:rPr>
                <w:lang w:val="sk-SK" w:eastAsia="sk-SK"/>
              </w:rPr>
              <w:t xml:space="preserve"> (2010)</w:t>
            </w:r>
            <w:r w:rsidR="003D6C7E">
              <w:rPr>
                <w:lang w:val="sk-SK" w:eastAsia="sk-SK"/>
              </w:rPr>
              <w:t>.</w:t>
            </w:r>
            <w:r w:rsidR="00912F5E">
              <w:rPr>
                <w:lang w:val="sk-SK" w:eastAsia="sk-SK"/>
              </w:rPr>
              <w:t xml:space="preserve"> </w:t>
            </w:r>
            <w:r w:rsidRPr="006171A6">
              <w:rPr>
                <w:lang w:val="sk-SK" w:eastAsia="sk-SK"/>
              </w:rPr>
              <w:t>Obsahovo integrované učenie sa cudzieho jaz</w:t>
            </w:r>
            <w:r w:rsidR="00FC44C4">
              <w:rPr>
                <w:lang w:val="sk-SK" w:eastAsia="sk-SK"/>
              </w:rPr>
              <w:t>yka (CLIL) na 1. stupni ZŠ</w:t>
            </w:r>
            <w:r w:rsidRPr="006171A6">
              <w:rPr>
                <w:lang w:val="sk-SK" w:eastAsia="sk-SK"/>
              </w:rPr>
              <w:t xml:space="preserve">. In </w:t>
            </w:r>
            <w:r w:rsidRPr="00FC44C4">
              <w:rPr>
                <w:i/>
                <w:lang w:val="sk-SK" w:eastAsia="sk-SK"/>
              </w:rPr>
              <w:t>Učiteľ cudzieho jazyka v kontexte primárneho vzdelávania</w:t>
            </w:r>
            <w:r w:rsidRPr="006171A6">
              <w:rPr>
                <w:lang w:val="sk-SK" w:eastAsia="sk-SK"/>
              </w:rPr>
              <w:t>. Preš</w:t>
            </w:r>
            <w:r w:rsidR="00FC44C4">
              <w:rPr>
                <w:lang w:val="sk-SK" w:eastAsia="sk-SK"/>
              </w:rPr>
              <w:t>ov : Prešovská univerzita,</w:t>
            </w:r>
            <w:r w:rsidRPr="006171A6">
              <w:rPr>
                <w:lang w:val="sk-SK" w:eastAsia="sk-SK"/>
              </w:rPr>
              <w:t xml:space="preserve"> s. 99 – 121. </w:t>
            </w:r>
          </w:p>
          <w:p w14:paraId="0972D330" w14:textId="77777777" w:rsidR="0068505D" w:rsidRPr="006171A6" w:rsidRDefault="00FC44C4" w:rsidP="0068505D">
            <w:pPr>
              <w:rPr>
                <w:lang w:val="sk-SK" w:eastAsia="sk-SK"/>
              </w:rPr>
            </w:pPr>
            <w:r>
              <w:rPr>
                <w:lang w:val="sk-SK" w:eastAsia="sk-SK"/>
              </w:rPr>
              <w:t>Pokrivčáková, S.(2006).</w:t>
            </w:r>
            <w:r w:rsidR="0068505D" w:rsidRPr="006171A6">
              <w:rPr>
                <w:lang w:val="sk-SK" w:eastAsia="sk-SK"/>
              </w:rPr>
              <w:t xml:space="preserve"> Štruktúra vnútornej motivácie mladších žiakov k učeniu sa cudzích jazykov. In Petlák, E. a kol.: </w:t>
            </w:r>
            <w:r w:rsidR="0068505D" w:rsidRPr="006B5729">
              <w:rPr>
                <w:i/>
                <w:lang w:val="sk-SK" w:eastAsia="sk-SK"/>
              </w:rPr>
              <w:t>Pedagogicko</w:t>
            </w:r>
            <w:r w:rsidR="0068505D" w:rsidRPr="006B5729">
              <w:rPr>
                <w:i/>
                <w:lang w:val="sk-SK" w:eastAsia="sk-SK"/>
              </w:rPr>
              <w:softHyphen/>
            </w:r>
            <w:r w:rsidR="0068505D" w:rsidRPr="006B5729">
              <w:rPr>
                <w:i/>
                <w:lang w:val="sk-SK" w:eastAsia="sk-SK"/>
              </w:rPr>
              <w:noBreakHyphen/>
              <w:t>didaktické požiadavky motivácie žiakov do učebnej činnosti</w:t>
            </w:r>
            <w:r w:rsidR="006B5729">
              <w:rPr>
                <w:lang w:val="sk-SK" w:eastAsia="sk-SK"/>
              </w:rPr>
              <w:t>, Nitra : PF UKF,</w:t>
            </w:r>
            <w:r w:rsidR="0068505D" w:rsidRPr="006171A6">
              <w:rPr>
                <w:lang w:val="sk-SK" w:eastAsia="sk-SK"/>
              </w:rPr>
              <w:t xml:space="preserve"> s. 50 – 53. </w:t>
            </w:r>
          </w:p>
          <w:p w14:paraId="151C9189" w14:textId="77777777" w:rsidR="00FC44C4" w:rsidRPr="006171A6" w:rsidRDefault="00FC44C4" w:rsidP="00FC44C4">
            <w:pPr>
              <w:rPr>
                <w:lang w:val="sk-SK" w:eastAsia="sk-SK"/>
              </w:rPr>
            </w:pPr>
            <w:r>
              <w:rPr>
                <w:lang w:val="sk-SK" w:eastAsia="sk-SK"/>
              </w:rPr>
              <w:t>P</w:t>
            </w:r>
            <w:r w:rsidRPr="006171A6">
              <w:rPr>
                <w:lang w:val="sk-SK" w:eastAsia="sk-SK"/>
              </w:rPr>
              <w:t>okrivčáková</w:t>
            </w:r>
            <w:r>
              <w:rPr>
                <w:lang w:val="sk-SK" w:eastAsia="sk-SK"/>
              </w:rPr>
              <w:t>, S. (2010)</w:t>
            </w:r>
            <w:r w:rsidR="003D6C7E">
              <w:rPr>
                <w:lang w:val="sk-SK" w:eastAsia="sk-SK"/>
              </w:rPr>
              <w:t>.</w:t>
            </w:r>
            <w:r w:rsidR="00912F5E">
              <w:rPr>
                <w:lang w:val="sk-SK" w:eastAsia="sk-SK"/>
              </w:rPr>
              <w:t xml:space="preserve"> </w:t>
            </w:r>
            <w:r w:rsidRPr="006B5729">
              <w:rPr>
                <w:i/>
                <w:lang w:val="sk-SK" w:eastAsia="sk-SK"/>
              </w:rPr>
              <w:t>Modern Teacher of English</w:t>
            </w:r>
            <w:r w:rsidRPr="006171A6">
              <w:rPr>
                <w:lang w:val="sk-SK" w:eastAsia="sk-SK"/>
              </w:rPr>
              <w:t>. Nitra : ASPA, 2010. 124 </w:t>
            </w:r>
            <w:r>
              <w:rPr>
                <w:lang w:val="sk-SK" w:eastAsia="sk-SK"/>
              </w:rPr>
              <w:t>s. ISBN 978</w:t>
            </w:r>
            <w:r>
              <w:rPr>
                <w:lang w:val="sk-SK" w:eastAsia="sk-SK"/>
              </w:rPr>
              <w:softHyphen/>
            </w:r>
            <w:r>
              <w:rPr>
                <w:lang w:val="sk-SK" w:eastAsia="sk-SK"/>
              </w:rPr>
              <w:noBreakHyphen/>
              <w:t>80</w:t>
            </w:r>
            <w:r>
              <w:rPr>
                <w:lang w:val="sk-SK" w:eastAsia="sk-SK"/>
              </w:rPr>
              <w:softHyphen/>
            </w:r>
            <w:r>
              <w:rPr>
                <w:lang w:val="sk-SK" w:eastAsia="sk-SK"/>
              </w:rPr>
              <w:noBreakHyphen/>
              <w:t>969641</w:t>
            </w:r>
            <w:r>
              <w:rPr>
                <w:lang w:val="sk-SK" w:eastAsia="sk-SK"/>
              </w:rPr>
              <w:softHyphen/>
            </w:r>
            <w:r>
              <w:rPr>
                <w:lang w:val="sk-SK" w:eastAsia="sk-SK"/>
              </w:rPr>
              <w:noBreakHyphen/>
              <w:t>6</w:t>
            </w:r>
            <w:r>
              <w:rPr>
                <w:lang w:val="sk-SK" w:eastAsia="sk-SK"/>
              </w:rPr>
              <w:softHyphen/>
            </w:r>
            <w:r>
              <w:rPr>
                <w:lang w:val="sk-SK" w:eastAsia="sk-SK"/>
              </w:rPr>
              <w:noBreakHyphen/>
              <w:t>1. </w:t>
            </w:r>
          </w:p>
          <w:p w14:paraId="0407F7FC" w14:textId="77777777" w:rsidR="002D4B03" w:rsidRPr="00055E05" w:rsidRDefault="00FC44C4" w:rsidP="001C60FA">
            <w:pPr>
              <w:rPr>
                <w:lang w:val="sk-SK" w:eastAsia="sk-SK"/>
              </w:rPr>
            </w:pPr>
            <w:r w:rsidRPr="006171A6">
              <w:rPr>
                <w:lang w:val="sk-SK" w:eastAsia="sk-SK"/>
              </w:rPr>
              <w:t>Pokrivčáková</w:t>
            </w:r>
            <w:r>
              <w:rPr>
                <w:lang w:val="sk-SK" w:eastAsia="sk-SK"/>
              </w:rPr>
              <w:t>, S. a kol. (200</w:t>
            </w:r>
            <w:r w:rsidRPr="003D6C7E">
              <w:rPr>
                <w:lang w:val="sk-SK" w:eastAsia="sk-SK"/>
              </w:rPr>
              <w:t>8)</w:t>
            </w:r>
            <w:r w:rsidR="003D6C7E" w:rsidRPr="003D6C7E">
              <w:rPr>
                <w:lang w:val="sk-SK" w:eastAsia="sk-SK"/>
              </w:rPr>
              <w:t>.</w:t>
            </w:r>
            <w:r w:rsidRPr="006B5729">
              <w:rPr>
                <w:i/>
                <w:lang w:val="sk-SK" w:eastAsia="sk-SK"/>
              </w:rPr>
              <w:t xml:space="preserve"> Inovácie a trendy vo vyučovaní cudzích jazykov u žiakov mladšieho školského veku</w:t>
            </w:r>
            <w:r>
              <w:rPr>
                <w:lang w:val="sk-SK" w:eastAsia="sk-SK"/>
              </w:rPr>
              <w:t>. Nitra : UKF</w:t>
            </w:r>
            <w:r w:rsidRPr="006171A6">
              <w:rPr>
                <w:lang w:val="sk-SK" w:eastAsia="sk-SK"/>
              </w:rPr>
              <w:t xml:space="preserve">. 178 s. </w:t>
            </w:r>
          </w:p>
        </w:tc>
      </w:tr>
      <w:tr w:rsidR="003B6EAC" w14:paraId="2C4CC76A" w14:textId="77777777" w:rsidTr="00C80E30">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4E444661" w14:textId="77777777" w:rsidR="003B6EAC" w:rsidRDefault="003B6EAC" w:rsidP="003B6EAC">
            <w:pPr>
              <w:rPr>
                <w:b/>
              </w:rPr>
            </w:pPr>
            <w:r>
              <w:rPr>
                <w:b/>
              </w:rPr>
              <w:t>Působení v</w:t>
            </w:r>
            <w:r w:rsidR="00912F5E">
              <w:rPr>
                <w:b/>
              </w:rPr>
              <w:t> </w:t>
            </w:r>
            <w:r>
              <w:rPr>
                <w:b/>
              </w:rPr>
              <w:t>zahraničí</w:t>
            </w:r>
          </w:p>
        </w:tc>
      </w:tr>
      <w:tr w:rsidR="003B6EAC" w14:paraId="24F11DAF" w14:textId="77777777" w:rsidTr="00C80E30">
        <w:trPr>
          <w:trHeight w:val="328"/>
          <w:jc w:val="center"/>
        </w:trPr>
        <w:tc>
          <w:tcPr>
            <w:tcW w:w="9859" w:type="dxa"/>
            <w:gridSpan w:val="12"/>
            <w:tcBorders>
              <w:top w:val="single" w:sz="4" w:space="0" w:color="auto"/>
              <w:left w:val="single" w:sz="4" w:space="0" w:color="auto"/>
              <w:bottom w:val="single" w:sz="4" w:space="0" w:color="auto"/>
              <w:right w:val="single" w:sz="4" w:space="0" w:color="auto"/>
            </w:tcBorders>
          </w:tcPr>
          <w:p w14:paraId="188AEEA0" w14:textId="77777777" w:rsidR="00C80E30" w:rsidRPr="00C80E30" w:rsidRDefault="006B5729" w:rsidP="003B6EAC">
            <w:r>
              <w:t xml:space="preserve">2007: </w:t>
            </w:r>
            <w:r w:rsidRPr="00FD234A">
              <w:t>Oxford</w:t>
            </w:r>
            <w:r>
              <w:t xml:space="preserve"> University, Velká Británie; 2011: </w:t>
            </w:r>
            <w:r w:rsidRPr="00FD234A">
              <w:t>St. Mary´s College, Belfast, Ve</w:t>
            </w:r>
            <w:r>
              <w:t>l</w:t>
            </w:r>
            <w:r w:rsidRPr="00FD234A">
              <w:t>ká Británi</w:t>
            </w:r>
            <w:r>
              <w:t xml:space="preserve">e; 2011: </w:t>
            </w:r>
            <w:r w:rsidRPr="00FD234A">
              <w:t>Pädagogische Hochschule OO, Linz, Rakúsko</w:t>
            </w:r>
            <w:r>
              <w:t xml:space="preserve">; 2013: </w:t>
            </w:r>
            <w:r w:rsidRPr="00FD234A">
              <w:t>Pädagogische Hochschule OO, Linz, Rakúsko</w:t>
            </w:r>
            <w:r>
              <w:t>; 2017: University of Lappeenranta, Fínsko.</w:t>
            </w:r>
          </w:p>
        </w:tc>
      </w:tr>
      <w:tr w:rsidR="003B6EAC" w14:paraId="6FE75628" w14:textId="77777777" w:rsidTr="00802B5C">
        <w:trPr>
          <w:cantSplit/>
          <w:trHeight w:val="75"/>
          <w:jc w:val="center"/>
        </w:trPr>
        <w:tc>
          <w:tcPr>
            <w:tcW w:w="2516" w:type="dxa"/>
            <w:shd w:val="clear" w:color="auto" w:fill="F7CAAC"/>
          </w:tcPr>
          <w:p w14:paraId="510C86D5" w14:textId="77777777" w:rsidR="003B6EAC" w:rsidRDefault="003B6EAC" w:rsidP="003B6EAC">
            <w:pPr>
              <w:jc w:val="both"/>
              <w:rPr>
                <w:b/>
              </w:rPr>
            </w:pPr>
            <w:r>
              <w:rPr>
                <w:b/>
              </w:rPr>
              <w:t xml:space="preserve">Podpis </w:t>
            </w:r>
          </w:p>
        </w:tc>
        <w:tc>
          <w:tcPr>
            <w:tcW w:w="4536" w:type="dxa"/>
            <w:gridSpan w:val="5"/>
          </w:tcPr>
          <w:p w14:paraId="689D856C" w14:textId="77777777" w:rsidR="00055E05" w:rsidRDefault="006B5729" w:rsidP="003B6EAC">
            <w:pPr>
              <w:jc w:val="both"/>
            </w:pPr>
            <w:r>
              <w:t>Silvia Pokrivčáková</w:t>
            </w:r>
            <w:r w:rsidR="003D6C7E">
              <w:t>,</w:t>
            </w:r>
            <w:r>
              <w:t xml:space="preserve"> </w:t>
            </w:r>
            <w:r w:rsidR="00802B5C">
              <w:t>v. r.</w:t>
            </w:r>
          </w:p>
          <w:p w14:paraId="7E147D96" w14:textId="77777777" w:rsidR="00802B5C" w:rsidRPr="00055E05" w:rsidRDefault="00802B5C" w:rsidP="003B6EAC">
            <w:pPr>
              <w:jc w:val="both"/>
            </w:pPr>
          </w:p>
        </w:tc>
        <w:tc>
          <w:tcPr>
            <w:tcW w:w="786" w:type="dxa"/>
            <w:shd w:val="clear" w:color="auto" w:fill="F7CAAC"/>
          </w:tcPr>
          <w:p w14:paraId="7322DF45" w14:textId="77777777" w:rsidR="003B6EAC" w:rsidRDefault="003B6EAC" w:rsidP="003B6EAC">
            <w:pPr>
              <w:jc w:val="both"/>
            </w:pPr>
            <w:r>
              <w:rPr>
                <w:b/>
              </w:rPr>
              <w:t>datum</w:t>
            </w:r>
          </w:p>
        </w:tc>
        <w:tc>
          <w:tcPr>
            <w:tcW w:w="2021" w:type="dxa"/>
            <w:gridSpan w:val="5"/>
          </w:tcPr>
          <w:p w14:paraId="1BDC5CF8" w14:textId="77777777" w:rsidR="003B6EAC" w:rsidRDefault="0086248F" w:rsidP="003B6EAC">
            <w:pPr>
              <w:jc w:val="both"/>
            </w:pPr>
            <w:r>
              <w:t>30. 5. 2018</w:t>
            </w:r>
          </w:p>
        </w:tc>
      </w:tr>
    </w:tbl>
    <w:p w14:paraId="18E121FD" w14:textId="77777777" w:rsidR="00802B5C" w:rsidRDefault="00802B5C">
      <w: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74"/>
        <w:gridCol w:w="877"/>
        <w:gridCol w:w="897"/>
        <w:gridCol w:w="69"/>
        <w:gridCol w:w="565"/>
        <w:gridCol w:w="286"/>
        <w:gridCol w:w="407"/>
        <w:gridCol w:w="694"/>
      </w:tblGrid>
      <w:tr w:rsidR="003B6EAC" w14:paraId="5C9C1D42" w14:textId="77777777" w:rsidTr="004A42F9">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0FE1984B" w14:textId="77777777" w:rsidR="003B6EAC" w:rsidRPr="00802B5C" w:rsidRDefault="004A42F9" w:rsidP="003B6EAC">
            <w:pPr>
              <w:jc w:val="both"/>
            </w:pPr>
            <w:r>
              <w:br w:type="page"/>
            </w:r>
            <w:r w:rsidR="003B6EAC">
              <w:rPr>
                <w:b/>
                <w:sz w:val="28"/>
              </w:rPr>
              <w:t>C-I – Personální zabezpečení</w:t>
            </w:r>
          </w:p>
        </w:tc>
      </w:tr>
      <w:tr w:rsidR="003B6EAC" w14:paraId="68E9A030" w14:textId="77777777" w:rsidTr="001C60FA">
        <w:trPr>
          <w:jc w:val="center"/>
        </w:trPr>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6C1B46AA" w14:textId="77777777" w:rsidR="003B6EAC" w:rsidRDefault="003B6EAC" w:rsidP="003B6EAC">
            <w:pPr>
              <w:jc w:val="both"/>
              <w:rPr>
                <w:b/>
              </w:rPr>
            </w:pPr>
            <w:r>
              <w:rPr>
                <w:b/>
              </w:rPr>
              <w:t>Vysoká škola</w:t>
            </w:r>
          </w:p>
        </w:tc>
        <w:tc>
          <w:tcPr>
            <w:tcW w:w="7343" w:type="dxa"/>
            <w:gridSpan w:val="11"/>
            <w:tcBorders>
              <w:top w:val="single" w:sz="4" w:space="0" w:color="auto"/>
              <w:left w:val="single" w:sz="4" w:space="0" w:color="auto"/>
              <w:bottom w:val="single" w:sz="4" w:space="0" w:color="auto"/>
              <w:right w:val="single" w:sz="4" w:space="0" w:color="auto"/>
            </w:tcBorders>
            <w:hideMark/>
          </w:tcPr>
          <w:p w14:paraId="6D72D1DB" w14:textId="77777777" w:rsidR="003B6EAC" w:rsidRDefault="003B6EAC" w:rsidP="003B6EAC">
            <w:pPr>
              <w:jc w:val="both"/>
            </w:pPr>
            <w:r>
              <w:t>Univerzita Tomáše Bati ve Zlíně</w:t>
            </w:r>
          </w:p>
        </w:tc>
      </w:tr>
      <w:tr w:rsidR="003B6EAC" w14:paraId="0B25E493" w14:textId="77777777"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5B34559" w14:textId="77777777" w:rsidR="003B6EAC" w:rsidRDefault="003B6EAC" w:rsidP="003B6EAC">
            <w:pPr>
              <w:jc w:val="both"/>
              <w:rPr>
                <w:b/>
              </w:rPr>
            </w:pPr>
            <w:r>
              <w:rPr>
                <w:b/>
              </w:rPr>
              <w:t>Součást vysoké školy</w:t>
            </w:r>
          </w:p>
        </w:tc>
        <w:tc>
          <w:tcPr>
            <w:tcW w:w="7343" w:type="dxa"/>
            <w:gridSpan w:val="11"/>
            <w:tcBorders>
              <w:top w:val="single" w:sz="4" w:space="0" w:color="auto"/>
              <w:left w:val="single" w:sz="4" w:space="0" w:color="auto"/>
              <w:bottom w:val="single" w:sz="4" w:space="0" w:color="auto"/>
              <w:right w:val="single" w:sz="4" w:space="0" w:color="auto"/>
            </w:tcBorders>
            <w:hideMark/>
          </w:tcPr>
          <w:p w14:paraId="29786776" w14:textId="77777777" w:rsidR="003B6EAC" w:rsidRDefault="003B6EAC" w:rsidP="003B6EAC">
            <w:pPr>
              <w:jc w:val="both"/>
            </w:pPr>
            <w:r>
              <w:t>Fakulta humanitních studií</w:t>
            </w:r>
          </w:p>
        </w:tc>
      </w:tr>
      <w:tr w:rsidR="003B6EAC" w14:paraId="74481D2C" w14:textId="77777777" w:rsidTr="001C60FA">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7BE928D" w14:textId="77777777" w:rsidR="003B6EAC" w:rsidRDefault="003B6EAC" w:rsidP="003B6EAC">
            <w:pPr>
              <w:jc w:val="both"/>
              <w:rPr>
                <w:b/>
              </w:rPr>
            </w:pPr>
            <w:r>
              <w:rPr>
                <w:b/>
              </w:rPr>
              <w:t>Název studijního programu</w:t>
            </w:r>
          </w:p>
        </w:tc>
        <w:tc>
          <w:tcPr>
            <w:tcW w:w="7343" w:type="dxa"/>
            <w:gridSpan w:val="11"/>
            <w:tcBorders>
              <w:top w:val="single" w:sz="4" w:space="0" w:color="auto"/>
              <w:left w:val="single" w:sz="4" w:space="0" w:color="auto"/>
              <w:bottom w:val="single" w:sz="4" w:space="0" w:color="auto"/>
              <w:right w:val="single" w:sz="4" w:space="0" w:color="auto"/>
            </w:tcBorders>
            <w:hideMark/>
          </w:tcPr>
          <w:p w14:paraId="7508F912" w14:textId="77777777" w:rsidR="003B6EAC" w:rsidRDefault="003B6EAC" w:rsidP="003B6EAC">
            <w:pPr>
              <w:jc w:val="both"/>
            </w:pPr>
            <w:r>
              <w:t>Předškolní pedagogika</w:t>
            </w:r>
          </w:p>
        </w:tc>
      </w:tr>
      <w:tr w:rsidR="003B6EAC" w14:paraId="72B76D08" w14:textId="77777777" w:rsidTr="00FB307C">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D942815" w14:textId="77777777" w:rsidR="003B6EAC" w:rsidRDefault="003B6EAC" w:rsidP="003B6EAC">
            <w:pPr>
              <w:jc w:val="both"/>
              <w:rPr>
                <w:b/>
              </w:rPr>
            </w:pPr>
            <w:r>
              <w:rPr>
                <w:b/>
              </w:rPr>
              <w:t>Jméno a příjmení</w:t>
            </w:r>
          </w:p>
        </w:tc>
        <w:tc>
          <w:tcPr>
            <w:tcW w:w="4425" w:type="dxa"/>
            <w:gridSpan w:val="5"/>
            <w:tcBorders>
              <w:top w:val="single" w:sz="4" w:space="0" w:color="auto"/>
              <w:left w:val="single" w:sz="4" w:space="0" w:color="auto"/>
              <w:bottom w:val="single" w:sz="4" w:space="0" w:color="auto"/>
              <w:right w:val="single" w:sz="4" w:space="0" w:color="auto"/>
            </w:tcBorders>
            <w:hideMark/>
          </w:tcPr>
          <w:p w14:paraId="07D2744A" w14:textId="77777777" w:rsidR="003B6EAC" w:rsidRDefault="003B6EAC" w:rsidP="003B6EAC">
            <w:pPr>
              <w:jc w:val="both"/>
            </w:pPr>
            <w:r>
              <w:t>Miron Zelina</w:t>
            </w:r>
          </w:p>
        </w:tc>
        <w:tc>
          <w:tcPr>
            <w:tcW w:w="96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FC3F960" w14:textId="77777777" w:rsidR="003B6EAC" w:rsidRDefault="003B6EAC" w:rsidP="003B6EAC">
            <w:pPr>
              <w:jc w:val="both"/>
              <w:rPr>
                <w:b/>
              </w:rPr>
            </w:pPr>
            <w:r>
              <w:rPr>
                <w:b/>
              </w:rPr>
              <w:t>Tituly</w:t>
            </w:r>
          </w:p>
        </w:tc>
        <w:tc>
          <w:tcPr>
            <w:tcW w:w="1952" w:type="dxa"/>
            <w:gridSpan w:val="4"/>
            <w:tcBorders>
              <w:top w:val="single" w:sz="4" w:space="0" w:color="auto"/>
              <w:left w:val="single" w:sz="4" w:space="0" w:color="auto"/>
              <w:bottom w:val="single" w:sz="4" w:space="0" w:color="auto"/>
              <w:right w:val="single" w:sz="4" w:space="0" w:color="auto"/>
            </w:tcBorders>
            <w:hideMark/>
          </w:tcPr>
          <w:p w14:paraId="0C429E16" w14:textId="33051BAB" w:rsidR="003B6EAC" w:rsidRDefault="003D6C7E" w:rsidP="00867E04">
            <w:pPr>
              <w:jc w:val="both"/>
            </w:pPr>
            <w:del w:id="263" w:author="Anežka Lengálová" w:date="2018-05-30T07:20:00Z">
              <w:r w:rsidDel="00867E04">
                <w:delText>P</w:delText>
              </w:r>
            </w:del>
            <w:ins w:id="264" w:author="Anežka Lengálová" w:date="2018-05-30T07:20:00Z">
              <w:r w:rsidR="00867E04">
                <w:t>p</w:t>
              </w:r>
            </w:ins>
            <w:r>
              <w:t xml:space="preserve">rof. </w:t>
            </w:r>
            <w:r w:rsidR="003B6EAC">
              <w:t>PhDr., DrSc., dr.h.c.</w:t>
            </w:r>
          </w:p>
        </w:tc>
      </w:tr>
      <w:tr w:rsidR="003B6EAC" w14:paraId="077BB57D" w14:textId="77777777" w:rsidTr="00FB307C">
        <w:trPr>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1DED135" w14:textId="77777777" w:rsidR="003B6EAC" w:rsidRDefault="003B6EAC" w:rsidP="003B6EAC">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5C0C9720" w14:textId="77777777" w:rsidR="003B6EAC" w:rsidRDefault="003B6EAC" w:rsidP="003B6EAC">
            <w:pPr>
              <w:jc w:val="both"/>
            </w:pPr>
            <w:r>
              <w:t>1940</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6A0E7B4B" w14:textId="77777777" w:rsidR="003B6EAC" w:rsidRDefault="003B6EAC" w:rsidP="003B6EAC">
            <w:pPr>
              <w:jc w:val="both"/>
              <w:rPr>
                <w:b/>
              </w:rPr>
            </w:pPr>
            <w:r>
              <w:rPr>
                <w:b/>
              </w:rPr>
              <w:t>typ vztahu k VŠ</w:t>
            </w:r>
          </w:p>
        </w:tc>
        <w:tc>
          <w:tcPr>
            <w:tcW w:w="998" w:type="dxa"/>
            <w:gridSpan w:val="2"/>
            <w:tcBorders>
              <w:top w:val="single" w:sz="4" w:space="0" w:color="auto"/>
              <w:left w:val="single" w:sz="4" w:space="0" w:color="auto"/>
              <w:bottom w:val="single" w:sz="4" w:space="0" w:color="auto"/>
              <w:right w:val="single" w:sz="4" w:space="0" w:color="auto"/>
            </w:tcBorders>
            <w:hideMark/>
          </w:tcPr>
          <w:p w14:paraId="489CE6D4" w14:textId="77777777" w:rsidR="003B6EAC" w:rsidRDefault="00563A5F" w:rsidP="003B6EAC">
            <w:pPr>
              <w:jc w:val="both"/>
            </w:pPr>
            <w:r>
              <w:t>DPP</w:t>
            </w:r>
          </w:p>
        </w:tc>
        <w:tc>
          <w:tcPr>
            <w:tcW w:w="877" w:type="dxa"/>
            <w:tcBorders>
              <w:top w:val="single" w:sz="4" w:space="0" w:color="auto"/>
              <w:left w:val="single" w:sz="4" w:space="0" w:color="auto"/>
              <w:bottom w:val="single" w:sz="4" w:space="0" w:color="auto"/>
              <w:right w:val="single" w:sz="4" w:space="0" w:color="auto"/>
            </w:tcBorders>
            <w:shd w:val="clear" w:color="auto" w:fill="F7CAAC"/>
            <w:hideMark/>
          </w:tcPr>
          <w:p w14:paraId="46503326" w14:textId="77777777" w:rsidR="003B6EAC" w:rsidRDefault="00354BE7" w:rsidP="003B6EAC">
            <w:pPr>
              <w:jc w:val="both"/>
              <w:rPr>
                <w:b/>
              </w:rPr>
            </w:pPr>
            <w:r>
              <w:rPr>
                <w:b/>
              </w:rPr>
              <w:t>R</w:t>
            </w:r>
            <w:r w:rsidR="003B6EAC">
              <w:rPr>
                <w:b/>
              </w:rPr>
              <w:t>ozsah</w:t>
            </w:r>
          </w:p>
        </w:tc>
        <w:tc>
          <w:tcPr>
            <w:tcW w:w="966" w:type="dxa"/>
            <w:gridSpan w:val="2"/>
            <w:tcBorders>
              <w:top w:val="single" w:sz="4" w:space="0" w:color="auto"/>
              <w:left w:val="single" w:sz="4" w:space="0" w:color="auto"/>
              <w:bottom w:val="single" w:sz="4" w:space="0" w:color="auto"/>
              <w:right w:val="single" w:sz="4" w:space="0" w:color="auto"/>
            </w:tcBorders>
            <w:hideMark/>
          </w:tcPr>
          <w:p w14:paraId="0DC7145F" w14:textId="35E2EE16" w:rsidR="003B6EAC" w:rsidRDefault="00E8698C" w:rsidP="003B6EAC">
            <w:pPr>
              <w:jc w:val="both"/>
            </w:pPr>
            <w:del w:id="265" w:author="Jana Vašíková" w:date="2018-05-30T13:49:00Z">
              <w:r w:rsidDel="008721FD">
                <w:delText xml:space="preserve">10 h </w:delText>
              </w:r>
              <w:r w:rsidR="003B6EAC" w:rsidDel="008721FD">
                <w:delText>týdně</w:delText>
              </w:r>
            </w:del>
          </w:p>
        </w:tc>
        <w:tc>
          <w:tcPr>
            <w:tcW w:w="85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96532A4" w14:textId="77777777" w:rsidR="003B6EAC" w:rsidRDefault="003B6EAC" w:rsidP="003B6EAC">
            <w:pPr>
              <w:jc w:val="both"/>
              <w:rPr>
                <w:b/>
              </w:rPr>
            </w:pPr>
            <w:r>
              <w:rPr>
                <w:b/>
              </w:rPr>
              <w:t>do kdy</w:t>
            </w:r>
          </w:p>
        </w:tc>
        <w:tc>
          <w:tcPr>
            <w:tcW w:w="1101" w:type="dxa"/>
            <w:gridSpan w:val="2"/>
            <w:tcBorders>
              <w:top w:val="single" w:sz="4" w:space="0" w:color="auto"/>
              <w:left w:val="single" w:sz="4" w:space="0" w:color="auto"/>
              <w:bottom w:val="single" w:sz="4" w:space="0" w:color="auto"/>
              <w:right w:val="single" w:sz="4" w:space="0" w:color="auto"/>
            </w:tcBorders>
          </w:tcPr>
          <w:p w14:paraId="2A5484E9" w14:textId="0EDA7715" w:rsidR="003B6EAC" w:rsidRDefault="003B6EAC" w:rsidP="003B6EAC">
            <w:pPr>
              <w:jc w:val="both"/>
            </w:pPr>
            <w:del w:id="266" w:author="Anežka Lengálová" w:date="2018-05-30T07:20:00Z">
              <w:r w:rsidDel="00867E04">
                <w:delText>12/2019</w:delText>
              </w:r>
            </w:del>
          </w:p>
        </w:tc>
      </w:tr>
      <w:tr w:rsidR="003B6EAC" w14:paraId="72D7F88B" w14:textId="77777777" w:rsidTr="00FB307C">
        <w:trPr>
          <w:jc w:val="center"/>
        </w:trPr>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EE43E5" w14:textId="77777777" w:rsidR="003B6EAC" w:rsidRDefault="003B6EAC" w:rsidP="003B6EAC">
            <w:pPr>
              <w:jc w:val="both"/>
              <w:rPr>
                <w:b/>
              </w:rPr>
            </w:pPr>
            <w:r>
              <w:rPr>
                <w:b/>
              </w:rPr>
              <w:t xml:space="preserve">Typ vztahu na součásti VŠ, která uskutečňuje st. </w:t>
            </w:r>
            <w:r w:rsidR="00802B5C">
              <w:rPr>
                <w:b/>
              </w:rPr>
              <w:t>P</w:t>
            </w:r>
            <w:r>
              <w:rPr>
                <w:b/>
              </w:rPr>
              <w:t>rogram</w:t>
            </w:r>
          </w:p>
        </w:tc>
        <w:tc>
          <w:tcPr>
            <w:tcW w:w="998" w:type="dxa"/>
            <w:gridSpan w:val="2"/>
            <w:tcBorders>
              <w:top w:val="single" w:sz="4" w:space="0" w:color="auto"/>
              <w:left w:val="single" w:sz="4" w:space="0" w:color="auto"/>
              <w:bottom w:val="single" w:sz="4" w:space="0" w:color="auto"/>
              <w:right w:val="single" w:sz="4" w:space="0" w:color="auto"/>
            </w:tcBorders>
            <w:hideMark/>
          </w:tcPr>
          <w:p w14:paraId="62AF669B" w14:textId="77777777" w:rsidR="003B6EAC" w:rsidRDefault="00563A5F" w:rsidP="003B6EAC">
            <w:pPr>
              <w:jc w:val="both"/>
            </w:pPr>
            <w:r>
              <w:t>DPP</w:t>
            </w:r>
          </w:p>
        </w:tc>
        <w:tc>
          <w:tcPr>
            <w:tcW w:w="877" w:type="dxa"/>
            <w:tcBorders>
              <w:top w:val="single" w:sz="4" w:space="0" w:color="auto"/>
              <w:left w:val="single" w:sz="4" w:space="0" w:color="auto"/>
              <w:bottom w:val="single" w:sz="4" w:space="0" w:color="auto"/>
              <w:right w:val="single" w:sz="4" w:space="0" w:color="auto"/>
            </w:tcBorders>
            <w:shd w:val="clear" w:color="auto" w:fill="F7CAAC"/>
            <w:hideMark/>
          </w:tcPr>
          <w:p w14:paraId="7E002DE8" w14:textId="77777777" w:rsidR="003B6EAC" w:rsidRDefault="00354BE7" w:rsidP="003B6EAC">
            <w:pPr>
              <w:jc w:val="both"/>
              <w:rPr>
                <w:b/>
              </w:rPr>
            </w:pPr>
            <w:r>
              <w:rPr>
                <w:b/>
              </w:rPr>
              <w:t>R</w:t>
            </w:r>
            <w:r w:rsidR="003B6EAC">
              <w:rPr>
                <w:b/>
              </w:rPr>
              <w:t>ozsah</w:t>
            </w:r>
          </w:p>
        </w:tc>
        <w:tc>
          <w:tcPr>
            <w:tcW w:w="966" w:type="dxa"/>
            <w:gridSpan w:val="2"/>
            <w:tcBorders>
              <w:top w:val="single" w:sz="4" w:space="0" w:color="auto"/>
              <w:left w:val="single" w:sz="4" w:space="0" w:color="auto"/>
              <w:bottom w:val="single" w:sz="4" w:space="0" w:color="auto"/>
              <w:right w:val="single" w:sz="4" w:space="0" w:color="auto"/>
            </w:tcBorders>
            <w:hideMark/>
          </w:tcPr>
          <w:p w14:paraId="67EE292C" w14:textId="09F30855" w:rsidR="003B6EAC" w:rsidRDefault="003B6EAC" w:rsidP="003B6EAC">
            <w:pPr>
              <w:jc w:val="both"/>
            </w:pPr>
            <w:del w:id="267" w:author="Jana Vašíková" w:date="2018-05-30T13:49:00Z">
              <w:r w:rsidDel="008721FD">
                <w:delText>10</w:delText>
              </w:r>
              <w:r w:rsidR="00E8698C" w:rsidDel="008721FD">
                <w:delText xml:space="preserve"> h </w:delText>
              </w:r>
              <w:r w:rsidDel="008721FD">
                <w:delText>týdně</w:delText>
              </w:r>
            </w:del>
          </w:p>
        </w:tc>
        <w:tc>
          <w:tcPr>
            <w:tcW w:w="85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AE5B9F" w14:textId="77777777" w:rsidR="003B6EAC" w:rsidRDefault="003B6EAC" w:rsidP="003B6EAC">
            <w:pPr>
              <w:jc w:val="both"/>
              <w:rPr>
                <w:b/>
              </w:rPr>
            </w:pPr>
            <w:r>
              <w:rPr>
                <w:b/>
              </w:rPr>
              <w:t>do kdy</w:t>
            </w:r>
          </w:p>
        </w:tc>
        <w:tc>
          <w:tcPr>
            <w:tcW w:w="1101" w:type="dxa"/>
            <w:gridSpan w:val="2"/>
            <w:tcBorders>
              <w:top w:val="single" w:sz="4" w:space="0" w:color="auto"/>
              <w:left w:val="single" w:sz="4" w:space="0" w:color="auto"/>
              <w:bottom w:val="single" w:sz="4" w:space="0" w:color="auto"/>
              <w:right w:val="single" w:sz="4" w:space="0" w:color="auto"/>
            </w:tcBorders>
          </w:tcPr>
          <w:p w14:paraId="59FDA60C" w14:textId="6E17105B" w:rsidR="003B6EAC" w:rsidRDefault="003B6EAC" w:rsidP="003B6EAC">
            <w:pPr>
              <w:jc w:val="both"/>
            </w:pPr>
            <w:del w:id="268" w:author="Anežka Lengálová" w:date="2018-05-30T07:20:00Z">
              <w:r w:rsidDel="00867E04">
                <w:delText>12/2019</w:delText>
              </w:r>
            </w:del>
          </w:p>
        </w:tc>
      </w:tr>
      <w:tr w:rsidR="003B6EAC" w14:paraId="2E33FCBD" w14:textId="77777777" w:rsidTr="001C60FA">
        <w:trPr>
          <w:jc w:val="center"/>
        </w:trPr>
        <w:tc>
          <w:tcPr>
            <w:tcW w:w="6064"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266D2B2" w14:textId="77777777" w:rsidR="003B6EAC" w:rsidRDefault="003B6EAC" w:rsidP="003B6EAC">
            <w:pPr>
              <w:jc w:val="both"/>
            </w:pPr>
            <w:r>
              <w:rPr>
                <w:b/>
              </w:rPr>
              <w:t>Další současná působení jako akademický pracovník na jiných VŠ</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DADED94" w14:textId="77777777" w:rsidR="003B6EAC" w:rsidRDefault="003B6EAC" w:rsidP="003B6EAC">
            <w:pPr>
              <w:jc w:val="both"/>
              <w:rPr>
                <w:b/>
              </w:rPr>
            </w:pPr>
            <w:r>
              <w:rPr>
                <w:b/>
              </w:rPr>
              <w:t>typ prac. vztahu</w:t>
            </w:r>
          </w:p>
        </w:tc>
        <w:tc>
          <w:tcPr>
            <w:tcW w:w="1952"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480045C" w14:textId="77777777" w:rsidR="003B6EAC" w:rsidRDefault="003B6EAC" w:rsidP="003B6EAC">
            <w:pPr>
              <w:jc w:val="both"/>
              <w:rPr>
                <w:b/>
              </w:rPr>
            </w:pPr>
            <w:r>
              <w:rPr>
                <w:b/>
              </w:rPr>
              <w:t>rozsah</w:t>
            </w:r>
          </w:p>
        </w:tc>
      </w:tr>
      <w:tr w:rsidR="003B6EAC" w14:paraId="75AD70C5" w14:textId="77777777" w:rsidTr="001C60FA">
        <w:trPr>
          <w:jc w:val="center"/>
        </w:trPr>
        <w:tc>
          <w:tcPr>
            <w:tcW w:w="6064" w:type="dxa"/>
            <w:gridSpan w:val="5"/>
            <w:tcBorders>
              <w:top w:val="single" w:sz="4" w:space="0" w:color="auto"/>
              <w:left w:val="single" w:sz="4" w:space="0" w:color="auto"/>
              <w:bottom w:val="single" w:sz="4" w:space="0" w:color="auto"/>
              <w:right w:val="single" w:sz="4" w:space="0" w:color="auto"/>
            </w:tcBorders>
            <w:hideMark/>
          </w:tcPr>
          <w:p w14:paraId="1B73A4CC" w14:textId="77777777" w:rsidR="00EC4529" w:rsidRDefault="003B6EAC" w:rsidP="003B6EAC">
            <w:pPr>
              <w:jc w:val="both"/>
            </w:pPr>
            <w:r>
              <w:t>Vysoká škola DTI, Dubnica nad Váhom</w:t>
            </w:r>
          </w:p>
        </w:tc>
        <w:tc>
          <w:tcPr>
            <w:tcW w:w="1843" w:type="dxa"/>
            <w:gridSpan w:val="3"/>
            <w:tcBorders>
              <w:top w:val="single" w:sz="4" w:space="0" w:color="auto"/>
              <w:left w:val="single" w:sz="4" w:space="0" w:color="auto"/>
              <w:bottom w:val="single" w:sz="4" w:space="0" w:color="auto"/>
              <w:right w:val="single" w:sz="4" w:space="0" w:color="auto"/>
            </w:tcBorders>
          </w:tcPr>
          <w:p w14:paraId="3E85DA2F" w14:textId="77777777" w:rsidR="003B6EAC" w:rsidRDefault="00354BE7" w:rsidP="003B6EAC">
            <w:pPr>
              <w:jc w:val="both"/>
            </w:pPr>
            <w:r>
              <w:t>p</w:t>
            </w:r>
            <w:r w:rsidR="005053A0">
              <w:t>p</w:t>
            </w:r>
          </w:p>
        </w:tc>
        <w:tc>
          <w:tcPr>
            <w:tcW w:w="1952" w:type="dxa"/>
            <w:gridSpan w:val="4"/>
            <w:tcBorders>
              <w:top w:val="single" w:sz="4" w:space="0" w:color="auto"/>
              <w:left w:val="single" w:sz="4" w:space="0" w:color="auto"/>
              <w:bottom w:val="single" w:sz="4" w:space="0" w:color="auto"/>
              <w:right w:val="single" w:sz="4" w:space="0" w:color="auto"/>
            </w:tcBorders>
          </w:tcPr>
          <w:p w14:paraId="30102021" w14:textId="77777777" w:rsidR="003B6EAC" w:rsidRDefault="005053A0" w:rsidP="003B6EAC">
            <w:pPr>
              <w:jc w:val="both"/>
            </w:pPr>
            <w:r>
              <w:t>40 h týdně</w:t>
            </w:r>
          </w:p>
        </w:tc>
      </w:tr>
      <w:tr w:rsidR="003B6EAC" w14:paraId="48ED071C" w14:textId="77777777" w:rsidTr="004A42F9">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9CC2D28" w14:textId="77777777" w:rsidR="003B6EAC" w:rsidRDefault="003B6EAC" w:rsidP="003B6EAC">
            <w:pPr>
              <w:jc w:val="both"/>
            </w:pPr>
            <w:r>
              <w:rPr>
                <w:b/>
              </w:rPr>
              <w:t>Předměty příslušného studijního programu a způsob zapojení do jejich výuky, příp. další zapojení do uskutečňování studijního programu</w:t>
            </w:r>
          </w:p>
        </w:tc>
      </w:tr>
      <w:tr w:rsidR="003B6EAC" w14:paraId="73432920" w14:textId="77777777" w:rsidTr="004A42F9">
        <w:trPr>
          <w:trHeight w:val="70"/>
          <w:jc w:val="center"/>
        </w:trPr>
        <w:tc>
          <w:tcPr>
            <w:tcW w:w="9859" w:type="dxa"/>
            <w:gridSpan w:val="12"/>
            <w:tcBorders>
              <w:top w:val="nil"/>
              <w:left w:val="single" w:sz="4" w:space="0" w:color="auto"/>
              <w:bottom w:val="single" w:sz="4" w:space="0" w:color="auto"/>
              <w:right w:val="single" w:sz="4" w:space="0" w:color="auto"/>
            </w:tcBorders>
            <w:hideMark/>
          </w:tcPr>
          <w:p w14:paraId="4836A420" w14:textId="77777777" w:rsidR="00EC4529" w:rsidRDefault="005C7386" w:rsidP="003B6EAC">
            <w:r>
              <w:t>Pedagogická psychologie</w:t>
            </w:r>
          </w:p>
        </w:tc>
      </w:tr>
      <w:tr w:rsidR="003B6EAC" w14:paraId="41DC5A25" w14:textId="77777777" w:rsidTr="004A42F9">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28DB818" w14:textId="77777777" w:rsidR="003B6EAC" w:rsidRDefault="003B6EAC" w:rsidP="003B6EAC">
            <w:pPr>
              <w:jc w:val="both"/>
              <w:rPr>
                <w:b/>
              </w:rPr>
            </w:pPr>
            <w:r>
              <w:rPr>
                <w:b/>
              </w:rPr>
              <w:t xml:space="preserve">Údaje o vzdělání na VŠ </w:t>
            </w:r>
          </w:p>
        </w:tc>
      </w:tr>
      <w:tr w:rsidR="003B6EAC" w14:paraId="1077E352" w14:textId="77777777" w:rsidTr="004A42F9">
        <w:trPr>
          <w:trHeight w:val="913"/>
          <w:jc w:val="center"/>
        </w:trPr>
        <w:tc>
          <w:tcPr>
            <w:tcW w:w="9859" w:type="dxa"/>
            <w:gridSpan w:val="12"/>
            <w:tcBorders>
              <w:top w:val="single" w:sz="4" w:space="0" w:color="auto"/>
              <w:left w:val="single" w:sz="4" w:space="0" w:color="auto"/>
              <w:bottom w:val="single" w:sz="4" w:space="0" w:color="auto"/>
              <w:right w:val="single" w:sz="4" w:space="0" w:color="auto"/>
            </w:tcBorders>
          </w:tcPr>
          <w:p w14:paraId="3D7B06CC" w14:textId="77777777" w:rsidR="003B6EAC" w:rsidRDefault="003B6EAC" w:rsidP="003B6EAC">
            <w:pPr>
              <w:jc w:val="both"/>
            </w:pPr>
            <w:r>
              <w:t>1967 Univerzita Komenského v Bratislavě, obor Psychologie (Mgr.)</w:t>
            </w:r>
          </w:p>
          <w:p w14:paraId="33C09348" w14:textId="77777777" w:rsidR="003B6EAC" w:rsidRDefault="003B6EAC" w:rsidP="003B6EAC">
            <w:pPr>
              <w:jc w:val="both"/>
            </w:pPr>
            <w:r>
              <w:t xml:space="preserve">1992 Univerzita Komenského v Bratislavě, vědecká hodnost doktora psychologických věd </w:t>
            </w:r>
          </w:p>
          <w:p w14:paraId="7DDEFC75" w14:textId="77777777" w:rsidR="003B6EAC" w:rsidRDefault="003B6EAC" w:rsidP="003B6EAC">
            <w:pPr>
              <w:jc w:val="both"/>
            </w:pPr>
            <w:r>
              <w:t>1993 Univerzita Komenského v Bratislavě, (doc.)</w:t>
            </w:r>
          </w:p>
          <w:p w14:paraId="6E880365" w14:textId="77777777" w:rsidR="003B6EAC" w:rsidRDefault="003B6EAC" w:rsidP="003B6EAC">
            <w:pPr>
              <w:jc w:val="both"/>
            </w:pPr>
            <w:r>
              <w:t>1997 Udělení profesorského titulu prezidentem Slovenské republiky (prof.)</w:t>
            </w:r>
          </w:p>
          <w:p w14:paraId="72F7334C" w14:textId="77777777" w:rsidR="003B6EAC" w:rsidRDefault="003B6EAC" w:rsidP="003B6EAC">
            <w:pPr>
              <w:jc w:val="both"/>
            </w:pPr>
            <w:r>
              <w:t>2009 Čestný titul udělený Prešovskou univerzitou (Dr.h.c.)</w:t>
            </w:r>
          </w:p>
        </w:tc>
      </w:tr>
      <w:tr w:rsidR="003B6EAC" w14:paraId="7A08FCFD" w14:textId="77777777" w:rsidTr="004A42F9">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2588C3D" w14:textId="77777777" w:rsidR="003B6EAC" w:rsidRDefault="003B6EAC" w:rsidP="003B6EAC">
            <w:pPr>
              <w:jc w:val="both"/>
              <w:rPr>
                <w:b/>
              </w:rPr>
            </w:pPr>
            <w:r>
              <w:rPr>
                <w:b/>
              </w:rPr>
              <w:t>Údaje o odborném působení od absolvování VŠ</w:t>
            </w:r>
          </w:p>
        </w:tc>
      </w:tr>
      <w:tr w:rsidR="003B6EAC" w14:paraId="5553F918" w14:textId="77777777" w:rsidTr="004A42F9">
        <w:trPr>
          <w:jc w:val="center"/>
        </w:trPr>
        <w:tc>
          <w:tcPr>
            <w:tcW w:w="9859" w:type="dxa"/>
            <w:gridSpan w:val="12"/>
            <w:tcBorders>
              <w:top w:val="single" w:sz="4" w:space="0" w:color="auto"/>
              <w:left w:val="single" w:sz="4" w:space="0" w:color="auto"/>
              <w:bottom w:val="single" w:sz="4" w:space="0" w:color="auto"/>
              <w:right w:val="single" w:sz="4" w:space="0" w:color="auto"/>
            </w:tcBorders>
            <w:hideMark/>
          </w:tcPr>
          <w:p w14:paraId="45DE6747" w14:textId="77777777" w:rsidR="003B6EAC" w:rsidRDefault="003B6EAC" w:rsidP="003B6EAC">
            <w:pPr>
              <w:jc w:val="both"/>
            </w:pPr>
            <w:r>
              <w:t>1967 – 1969 Oděvní závody v Trenčíně – psycholog</w:t>
            </w:r>
          </w:p>
          <w:p w14:paraId="002CE1E5" w14:textId="77777777" w:rsidR="003B6EAC" w:rsidRDefault="003B6EAC" w:rsidP="003B6EAC">
            <w:pPr>
              <w:jc w:val="both"/>
            </w:pPr>
            <w:r>
              <w:t>1969 – 1972 Filozofická fakulta Univerzity Pavla Jozefa Šafárika v Přešově – vysokoškolský učitel</w:t>
            </w:r>
          </w:p>
          <w:p w14:paraId="54E2AC29" w14:textId="77777777" w:rsidR="003B6EAC" w:rsidRDefault="003B6EAC" w:rsidP="003B6EAC">
            <w:pPr>
              <w:jc w:val="both"/>
            </w:pPr>
            <w:r>
              <w:t>1972 – 1982 Krajská pedagogicko-psychologická poradna v Košicích – psycholog</w:t>
            </w:r>
          </w:p>
          <w:p w14:paraId="16F393EA" w14:textId="77777777" w:rsidR="003B6EAC" w:rsidRDefault="003B6EAC" w:rsidP="003B6EAC">
            <w:pPr>
              <w:jc w:val="both"/>
            </w:pPr>
            <w:r>
              <w:t>1982 – 1990 Výzkumný ústav dětské psychologie a patopsychologie v Bratislavě</w:t>
            </w:r>
          </w:p>
          <w:p w14:paraId="197E32E7" w14:textId="77777777" w:rsidR="003B6EAC" w:rsidRDefault="003B6EAC" w:rsidP="003B6EAC">
            <w:pPr>
              <w:jc w:val="both"/>
            </w:pPr>
            <w:r>
              <w:t>1990 – 1992 Ministerstvo školství Slovenské republiky v Bratislavě – ředitel odboru</w:t>
            </w:r>
          </w:p>
          <w:p w14:paraId="197398EB" w14:textId="77777777" w:rsidR="003B6EAC" w:rsidRDefault="003B6EAC" w:rsidP="003B6EAC">
            <w:pPr>
              <w:jc w:val="both"/>
            </w:pPr>
            <w:r>
              <w:t>1992 – 2012 Pedagogická fakulta Univerzity Komenského v Bratislavě – dvě funkční období děkanem</w:t>
            </w:r>
          </w:p>
          <w:p w14:paraId="02BE306A" w14:textId="77777777" w:rsidR="003B6EAC" w:rsidRPr="00055E05" w:rsidRDefault="003B6EAC" w:rsidP="003B6EAC">
            <w:pPr>
              <w:jc w:val="both"/>
            </w:pPr>
            <w:r>
              <w:t>2012 – 2017 Vysoká škola DTI v Dubnici nad Váhom – vysokoškolský učitel</w:t>
            </w:r>
          </w:p>
        </w:tc>
      </w:tr>
      <w:tr w:rsidR="003B6EAC" w14:paraId="28ED3D8B" w14:textId="77777777" w:rsidTr="004A42F9">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187FC78" w14:textId="77777777" w:rsidR="003B6EAC" w:rsidRDefault="003B6EAC" w:rsidP="003B6EAC">
            <w:pPr>
              <w:jc w:val="both"/>
            </w:pPr>
            <w:r>
              <w:rPr>
                <w:b/>
              </w:rPr>
              <w:t>Zkušenosti s vedením rigorózních a dizertačních prací</w:t>
            </w:r>
          </w:p>
        </w:tc>
      </w:tr>
      <w:tr w:rsidR="003B6EAC" w14:paraId="4035DE66" w14:textId="77777777" w:rsidTr="004A42F9">
        <w:trPr>
          <w:trHeight w:val="424"/>
          <w:jc w:val="center"/>
        </w:trPr>
        <w:tc>
          <w:tcPr>
            <w:tcW w:w="9859" w:type="dxa"/>
            <w:gridSpan w:val="12"/>
            <w:tcBorders>
              <w:top w:val="single" w:sz="4" w:space="0" w:color="auto"/>
              <w:left w:val="single" w:sz="4" w:space="0" w:color="auto"/>
              <w:bottom w:val="single" w:sz="4" w:space="0" w:color="auto"/>
              <w:right w:val="single" w:sz="4" w:space="0" w:color="auto"/>
            </w:tcBorders>
            <w:hideMark/>
          </w:tcPr>
          <w:p w14:paraId="305ECEF2" w14:textId="77777777" w:rsidR="003B6EAC" w:rsidRDefault="003B6EAC" w:rsidP="003B6EAC">
            <w:pPr>
              <w:jc w:val="both"/>
            </w:pPr>
            <w:r>
              <w:t>21 rigorózních prací, vedení a ukončení 18 dizertačních prací, 24 posudků na grantové projekty KEGA, VEGA a APVV</w:t>
            </w:r>
          </w:p>
        </w:tc>
      </w:tr>
      <w:tr w:rsidR="003B6EAC" w14:paraId="02A8BE38" w14:textId="77777777" w:rsidTr="001C60FA">
        <w:trPr>
          <w:cantSplit/>
          <w:jc w:val="center"/>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DA1C9A4" w14:textId="77777777" w:rsidR="003B6EAC" w:rsidRDefault="003B6EAC" w:rsidP="003B6EAC">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2C18991" w14:textId="77777777" w:rsidR="003B6EAC" w:rsidRDefault="003B6EAC" w:rsidP="003B6EAC">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05C77C96" w14:textId="77777777" w:rsidR="003B6EAC" w:rsidRDefault="003B6EAC" w:rsidP="003B6EAC">
            <w:pPr>
              <w:jc w:val="both"/>
            </w:pPr>
            <w:r>
              <w:rPr>
                <w:b/>
              </w:rPr>
              <w:t>Řízení konáno na VŠ</w:t>
            </w:r>
          </w:p>
        </w:tc>
        <w:tc>
          <w:tcPr>
            <w:tcW w:w="2021"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5103322D" w14:textId="77777777" w:rsidR="003B6EAC" w:rsidRDefault="003B6EAC" w:rsidP="003B6EAC">
            <w:pPr>
              <w:jc w:val="both"/>
              <w:rPr>
                <w:b/>
              </w:rPr>
            </w:pPr>
            <w:r>
              <w:rPr>
                <w:b/>
              </w:rPr>
              <w:t>Ohlasy publikací</w:t>
            </w:r>
          </w:p>
        </w:tc>
      </w:tr>
      <w:tr w:rsidR="003B6EAC" w14:paraId="3E6DADF9" w14:textId="77777777" w:rsidTr="001C60FA">
        <w:trPr>
          <w:cantSplit/>
          <w:jc w:val="center"/>
        </w:trPr>
        <w:tc>
          <w:tcPr>
            <w:tcW w:w="3345" w:type="dxa"/>
            <w:gridSpan w:val="2"/>
            <w:tcBorders>
              <w:top w:val="single" w:sz="4" w:space="0" w:color="auto"/>
              <w:left w:val="single" w:sz="4" w:space="0" w:color="auto"/>
              <w:bottom w:val="single" w:sz="4" w:space="0" w:color="auto"/>
              <w:right w:val="single" w:sz="4" w:space="0" w:color="auto"/>
            </w:tcBorders>
            <w:hideMark/>
          </w:tcPr>
          <w:p w14:paraId="1E9623F7" w14:textId="77777777" w:rsidR="003B6EAC" w:rsidRDefault="003B6EAC" w:rsidP="003B6EAC">
            <w:pPr>
              <w:jc w:val="both"/>
            </w:pPr>
            <w:r>
              <w:t>Pedagogika</w:t>
            </w:r>
          </w:p>
        </w:tc>
        <w:tc>
          <w:tcPr>
            <w:tcW w:w="2245" w:type="dxa"/>
            <w:gridSpan w:val="2"/>
            <w:tcBorders>
              <w:top w:val="single" w:sz="4" w:space="0" w:color="auto"/>
              <w:left w:val="single" w:sz="4" w:space="0" w:color="auto"/>
              <w:bottom w:val="single" w:sz="4" w:space="0" w:color="auto"/>
              <w:right w:val="single" w:sz="4" w:space="0" w:color="auto"/>
            </w:tcBorders>
            <w:hideMark/>
          </w:tcPr>
          <w:p w14:paraId="00EE885D" w14:textId="77777777" w:rsidR="003B6EAC" w:rsidRDefault="003B6EAC" w:rsidP="003B6EAC">
            <w:pPr>
              <w:jc w:val="both"/>
            </w:pPr>
            <w:r>
              <w:t>1994</w:t>
            </w:r>
          </w:p>
        </w:tc>
        <w:tc>
          <w:tcPr>
            <w:tcW w:w="2248" w:type="dxa"/>
            <w:gridSpan w:val="3"/>
            <w:tcBorders>
              <w:top w:val="single" w:sz="4" w:space="0" w:color="auto"/>
              <w:left w:val="single" w:sz="4" w:space="0" w:color="auto"/>
              <w:bottom w:val="single" w:sz="4" w:space="0" w:color="auto"/>
              <w:right w:val="single" w:sz="12" w:space="0" w:color="auto"/>
            </w:tcBorders>
            <w:hideMark/>
          </w:tcPr>
          <w:p w14:paraId="59F202CB" w14:textId="77777777" w:rsidR="003B6EAC" w:rsidRDefault="003B6EAC" w:rsidP="003B6EAC">
            <w:pPr>
              <w:jc w:val="both"/>
            </w:pPr>
            <w:r>
              <w:t>UK Bratislava</w:t>
            </w:r>
          </w:p>
        </w:tc>
        <w:tc>
          <w:tcPr>
            <w:tcW w:w="634"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46209A1" w14:textId="77777777" w:rsidR="003B6EAC" w:rsidRDefault="003B6EAC" w:rsidP="003B6EAC">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18294D" w14:textId="77777777" w:rsidR="003B6EAC" w:rsidRDefault="003B6EAC" w:rsidP="003B6EAC">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9F53136" w14:textId="77777777" w:rsidR="003B6EAC" w:rsidRDefault="003B6EAC" w:rsidP="003B6EAC">
            <w:pPr>
              <w:jc w:val="both"/>
            </w:pPr>
            <w:r>
              <w:rPr>
                <w:b/>
                <w:sz w:val="18"/>
              </w:rPr>
              <w:t>ostatní</w:t>
            </w:r>
          </w:p>
        </w:tc>
      </w:tr>
      <w:tr w:rsidR="003B6EAC" w14:paraId="3B04B6D0" w14:textId="77777777" w:rsidTr="001C60FA">
        <w:trPr>
          <w:cantSplit/>
          <w:trHeight w:val="70"/>
          <w:jc w:val="center"/>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B7FCA1" w14:textId="77777777" w:rsidR="003B6EAC" w:rsidRDefault="003B6EAC" w:rsidP="003B6EAC">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D6377CA" w14:textId="77777777" w:rsidR="003B6EAC" w:rsidRDefault="003B6EAC" w:rsidP="003B6EAC">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BF76F46" w14:textId="77777777" w:rsidR="003B6EAC" w:rsidRDefault="003B6EAC" w:rsidP="003B6EAC">
            <w:pPr>
              <w:jc w:val="both"/>
            </w:pPr>
            <w:r>
              <w:rPr>
                <w:b/>
              </w:rPr>
              <w:t>Řízení konáno na VŠ</w:t>
            </w:r>
          </w:p>
        </w:tc>
        <w:tc>
          <w:tcPr>
            <w:tcW w:w="634" w:type="dxa"/>
            <w:gridSpan w:val="2"/>
            <w:vMerge w:val="restart"/>
            <w:tcBorders>
              <w:top w:val="single" w:sz="4" w:space="0" w:color="auto"/>
              <w:left w:val="single" w:sz="12" w:space="0" w:color="auto"/>
              <w:bottom w:val="single" w:sz="4" w:space="0" w:color="auto"/>
              <w:right w:val="single" w:sz="4" w:space="0" w:color="auto"/>
            </w:tcBorders>
            <w:hideMark/>
          </w:tcPr>
          <w:p w14:paraId="0E74CA0B" w14:textId="77777777" w:rsidR="003B6EAC" w:rsidRDefault="003B6EAC" w:rsidP="003B6EAC">
            <w:pPr>
              <w:jc w:val="both"/>
              <w:rPr>
                <w:b/>
              </w:rPr>
            </w:pPr>
            <w:r>
              <w:rPr>
                <w:b/>
              </w:rPr>
              <w:t>2</w:t>
            </w:r>
          </w:p>
        </w:tc>
        <w:tc>
          <w:tcPr>
            <w:tcW w:w="693" w:type="dxa"/>
            <w:gridSpan w:val="2"/>
            <w:vMerge w:val="restart"/>
            <w:tcBorders>
              <w:top w:val="single" w:sz="4" w:space="0" w:color="auto"/>
              <w:left w:val="single" w:sz="4" w:space="0" w:color="auto"/>
              <w:bottom w:val="single" w:sz="4" w:space="0" w:color="auto"/>
              <w:right w:val="single" w:sz="4" w:space="0" w:color="auto"/>
            </w:tcBorders>
            <w:hideMark/>
          </w:tcPr>
          <w:p w14:paraId="3177B3FB" w14:textId="77777777" w:rsidR="003B6EAC" w:rsidRDefault="003B6EAC" w:rsidP="003B6EAC">
            <w:pPr>
              <w:jc w:val="both"/>
              <w:rPr>
                <w:b/>
              </w:rPr>
            </w:pPr>
            <w:r>
              <w:rPr>
                <w:b/>
              </w:rPr>
              <w:t>4</w:t>
            </w:r>
          </w:p>
        </w:tc>
        <w:tc>
          <w:tcPr>
            <w:tcW w:w="694" w:type="dxa"/>
            <w:vMerge w:val="restart"/>
            <w:tcBorders>
              <w:top w:val="single" w:sz="4" w:space="0" w:color="auto"/>
              <w:left w:val="single" w:sz="4" w:space="0" w:color="auto"/>
              <w:bottom w:val="single" w:sz="4" w:space="0" w:color="auto"/>
              <w:right w:val="single" w:sz="4" w:space="0" w:color="auto"/>
            </w:tcBorders>
            <w:hideMark/>
          </w:tcPr>
          <w:p w14:paraId="58406F8F" w14:textId="77777777" w:rsidR="003B6EAC" w:rsidRDefault="003B6EAC" w:rsidP="003B6EAC">
            <w:pPr>
              <w:jc w:val="both"/>
              <w:rPr>
                <w:b/>
              </w:rPr>
            </w:pPr>
            <w:r>
              <w:rPr>
                <w:b/>
              </w:rPr>
              <w:t>235</w:t>
            </w:r>
          </w:p>
        </w:tc>
      </w:tr>
      <w:tr w:rsidR="003B6EAC" w14:paraId="4BD490A2" w14:textId="77777777" w:rsidTr="001C60FA">
        <w:trPr>
          <w:trHeight w:val="205"/>
          <w:jc w:val="center"/>
        </w:trPr>
        <w:tc>
          <w:tcPr>
            <w:tcW w:w="3345" w:type="dxa"/>
            <w:gridSpan w:val="2"/>
            <w:tcBorders>
              <w:top w:val="single" w:sz="4" w:space="0" w:color="auto"/>
              <w:left w:val="single" w:sz="4" w:space="0" w:color="auto"/>
              <w:bottom w:val="single" w:sz="4" w:space="0" w:color="auto"/>
              <w:right w:val="single" w:sz="4" w:space="0" w:color="auto"/>
            </w:tcBorders>
            <w:hideMark/>
          </w:tcPr>
          <w:p w14:paraId="3EE618B0" w14:textId="77777777" w:rsidR="003B6EAC" w:rsidRDefault="003B6EAC" w:rsidP="003B6EAC">
            <w:pPr>
              <w:jc w:val="both"/>
            </w:pPr>
            <w:r>
              <w:t>Doktor psychologických věd</w:t>
            </w:r>
          </w:p>
          <w:p w14:paraId="1C4DEA96" w14:textId="77777777" w:rsidR="003B6EAC" w:rsidRDefault="003B6EAC" w:rsidP="003B6EAC">
            <w:pPr>
              <w:jc w:val="both"/>
            </w:pPr>
            <w:r>
              <w:t>Profesor pedagogiky</w:t>
            </w:r>
          </w:p>
        </w:tc>
        <w:tc>
          <w:tcPr>
            <w:tcW w:w="2245" w:type="dxa"/>
            <w:gridSpan w:val="2"/>
            <w:tcBorders>
              <w:top w:val="single" w:sz="4" w:space="0" w:color="auto"/>
              <w:left w:val="single" w:sz="4" w:space="0" w:color="auto"/>
              <w:bottom w:val="single" w:sz="4" w:space="0" w:color="auto"/>
              <w:right w:val="single" w:sz="4" w:space="0" w:color="auto"/>
            </w:tcBorders>
            <w:hideMark/>
          </w:tcPr>
          <w:p w14:paraId="742D3D61" w14:textId="77777777" w:rsidR="003B6EAC" w:rsidRDefault="003B6EAC" w:rsidP="003B6EAC">
            <w:pPr>
              <w:jc w:val="both"/>
            </w:pPr>
            <w:r>
              <w:t>1992</w:t>
            </w:r>
          </w:p>
          <w:p w14:paraId="0698979F" w14:textId="77777777" w:rsidR="003B6EAC" w:rsidRDefault="003B6EAC" w:rsidP="003B6EAC">
            <w:pPr>
              <w:jc w:val="both"/>
            </w:pPr>
            <w:r>
              <w:t>1997</w:t>
            </w:r>
          </w:p>
        </w:tc>
        <w:tc>
          <w:tcPr>
            <w:tcW w:w="2248" w:type="dxa"/>
            <w:gridSpan w:val="3"/>
            <w:tcBorders>
              <w:top w:val="single" w:sz="4" w:space="0" w:color="auto"/>
              <w:left w:val="single" w:sz="4" w:space="0" w:color="auto"/>
              <w:bottom w:val="single" w:sz="4" w:space="0" w:color="auto"/>
              <w:right w:val="single" w:sz="12" w:space="0" w:color="auto"/>
            </w:tcBorders>
            <w:hideMark/>
          </w:tcPr>
          <w:p w14:paraId="26FD5919" w14:textId="77777777" w:rsidR="003B6EAC" w:rsidRDefault="003B6EAC" w:rsidP="003B6EAC">
            <w:pPr>
              <w:jc w:val="both"/>
            </w:pPr>
            <w:r>
              <w:t>UK Bratislava</w:t>
            </w:r>
          </w:p>
          <w:p w14:paraId="604FDF9C" w14:textId="77777777" w:rsidR="003B6EAC" w:rsidRDefault="003B6EAC" w:rsidP="003B6EAC">
            <w:pPr>
              <w:jc w:val="both"/>
              <w:rPr>
                <w:highlight w:val="yellow"/>
              </w:rPr>
            </w:pPr>
            <w:r>
              <w:t>UK Bratislava</w:t>
            </w:r>
          </w:p>
        </w:tc>
        <w:tc>
          <w:tcPr>
            <w:tcW w:w="634" w:type="dxa"/>
            <w:gridSpan w:val="2"/>
            <w:vMerge/>
            <w:tcBorders>
              <w:top w:val="single" w:sz="4" w:space="0" w:color="auto"/>
              <w:left w:val="single" w:sz="12" w:space="0" w:color="auto"/>
              <w:bottom w:val="single" w:sz="4" w:space="0" w:color="auto"/>
              <w:right w:val="single" w:sz="4" w:space="0" w:color="auto"/>
            </w:tcBorders>
            <w:vAlign w:val="center"/>
            <w:hideMark/>
          </w:tcPr>
          <w:p w14:paraId="7342411B" w14:textId="77777777" w:rsidR="003B6EAC" w:rsidRDefault="003B6EAC" w:rsidP="003B6EAC">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4FC8960E" w14:textId="77777777" w:rsidR="003B6EAC" w:rsidRDefault="003B6EAC" w:rsidP="003B6EAC">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5D316AA1" w14:textId="77777777" w:rsidR="003B6EAC" w:rsidRDefault="003B6EAC" w:rsidP="003B6EAC">
            <w:pPr>
              <w:rPr>
                <w:b/>
              </w:rPr>
            </w:pPr>
          </w:p>
        </w:tc>
      </w:tr>
      <w:tr w:rsidR="003B6EAC" w14:paraId="62AA4732" w14:textId="77777777" w:rsidTr="004A42F9">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4BD7124" w14:textId="77777777" w:rsidR="003B6EAC" w:rsidRDefault="003B6EAC" w:rsidP="003B6EAC">
            <w:pPr>
              <w:jc w:val="both"/>
              <w:rPr>
                <w:b/>
              </w:rPr>
            </w:pPr>
            <w:r>
              <w:rPr>
                <w:b/>
              </w:rPr>
              <w:t xml:space="preserve">Přehled o nejvýznamnější publikační a další tvůrčí činnosti nebo další profesní činnosti u odborníků z praxe vztahující se k zabezpečovaným předmětům </w:t>
            </w:r>
          </w:p>
        </w:tc>
      </w:tr>
      <w:tr w:rsidR="003B6EAC" w14:paraId="1EFA5E88" w14:textId="77777777" w:rsidTr="00C61EED">
        <w:trPr>
          <w:trHeight w:val="1464"/>
          <w:jc w:val="center"/>
        </w:trPr>
        <w:tc>
          <w:tcPr>
            <w:tcW w:w="9859" w:type="dxa"/>
            <w:gridSpan w:val="12"/>
            <w:tcBorders>
              <w:top w:val="single" w:sz="4" w:space="0" w:color="auto"/>
              <w:left w:val="single" w:sz="4" w:space="0" w:color="auto"/>
              <w:bottom w:val="single" w:sz="4" w:space="0" w:color="auto"/>
              <w:right w:val="single" w:sz="4" w:space="0" w:color="auto"/>
            </w:tcBorders>
          </w:tcPr>
          <w:p w14:paraId="397A3031" w14:textId="77777777" w:rsidR="00563A5F" w:rsidRDefault="00563A5F" w:rsidP="003B6EAC">
            <w:pPr>
              <w:rPr>
                <w:color w:val="222222"/>
                <w:shd w:val="clear" w:color="auto" w:fill="FFFFFF"/>
              </w:rPr>
            </w:pPr>
            <w:r>
              <w:rPr>
                <w:color w:val="222222"/>
                <w:shd w:val="clear" w:color="auto" w:fill="FFFFFF"/>
              </w:rPr>
              <w:t xml:space="preserve">Zelina, M. (2017). </w:t>
            </w:r>
            <w:r w:rsidRPr="00FE04D3">
              <w:rPr>
                <w:i/>
                <w:color w:val="222222"/>
                <w:shd w:val="clear" w:color="auto" w:fill="FFFFFF"/>
              </w:rPr>
              <w:t>Psychológia</w:t>
            </w:r>
            <w:r>
              <w:rPr>
                <w:color w:val="222222"/>
                <w:shd w:val="clear" w:color="auto" w:fill="FFFFFF"/>
              </w:rPr>
              <w:t>. Bratislava: SPN.</w:t>
            </w:r>
          </w:p>
          <w:p w14:paraId="1F979847" w14:textId="77777777" w:rsidR="00563A5F" w:rsidRDefault="00563A5F" w:rsidP="00563A5F">
            <w:pPr>
              <w:rPr>
                <w:color w:val="222222"/>
                <w:shd w:val="clear" w:color="auto" w:fill="FFFFFF"/>
              </w:rPr>
            </w:pPr>
            <w:r>
              <w:rPr>
                <w:color w:val="222222"/>
                <w:shd w:val="clear" w:color="auto" w:fill="FFFFFF"/>
              </w:rPr>
              <w:t xml:space="preserve">Zelina, M. (2016). </w:t>
            </w:r>
            <w:r w:rsidRPr="00FE04D3">
              <w:rPr>
                <w:i/>
                <w:color w:val="222222"/>
                <w:shd w:val="clear" w:color="auto" w:fill="FFFFFF"/>
              </w:rPr>
              <w:t>Škola pre život v interdisciplinárním kontexte.</w:t>
            </w:r>
            <w:r>
              <w:rPr>
                <w:color w:val="222222"/>
                <w:shd w:val="clear" w:color="auto" w:fill="FFFFFF"/>
              </w:rPr>
              <w:t xml:space="preserve"> Brno: Tribun EU.</w:t>
            </w:r>
          </w:p>
          <w:p w14:paraId="15B9926B" w14:textId="77777777" w:rsidR="00563A5F" w:rsidRDefault="00563A5F" w:rsidP="00563A5F">
            <w:pPr>
              <w:rPr>
                <w:color w:val="222222"/>
                <w:shd w:val="clear" w:color="auto" w:fill="FFFFFF"/>
              </w:rPr>
            </w:pPr>
            <w:r>
              <w:rPr>
                <w:color w:val="222222"/>
                <w:shd w:val="clear" w:color="auto" w:fill="FFFFFF"/>
              </w:rPr>
              <w:t xml:space="preserve">Zelina, M. (2013). </w:t>
            </w:r>
            <w:r w:rsidRPr="00FE04D3">
              <w:rPr>
                <w:i/>
                <w:color w:val="222222"/>
                <w:shd w:val="clear" w:color="auto" w:fill="FFFFFF"/>
              </w:rPr>
              <w:t>Psychológia</w:t>
            </w:r>
            <w:r>
              <w:rPr>
                <w:color w:val="222222"/>
                <w:shd w:val="clear" w:color="auto" w:fill="FFFFFF"/>
              </w:rPr>
              <w:t>. Bratislava: SPN.</w:t>
            </w:r>
          </w:p>
          <w:p w14:paraId="0B32D64F" w14:textId="77777777" w:rsidR="00563A5F" w:rsidRDefault="00563A5F" w:rsidP="00563A5F">
            <w:pPr>
              <w:rPr>
                <w:color w:val="222222"/>
                <w:shd w:val="clear" w:color="auto" w:fill="FFFFFF"/>
              </w:rPr>
            </w:pPr>
            <w:r>
              <w:rPr>
                <w:color w:val="222222"/>
                <w:shd w:val="clear" w:color="auto" w:fill="FFFFFF"/>
              </w:rPr>
              <w:t xml:space="preserve">Zelina, M. (2011). </w:t>
            </w:r>
            <w:r w:rsidRPr="00FE04D3">
              <w:rPr>
                <w:i/>
                <w:color w:val="222222"/>
                <w:shd w:val="clear" w:color="auto" w:fill="FFFFFF"/>
              </w:rPr>
              <w:t>Creativization and its Barriers.</w:t>
            </w:r>
            <w:r>
              <w:rPr>
                <w:color w:val="222222"/>
                <w:shd w:val="clear" w:color="auto" w:fill="FFFFFF"/>
              </w:rPr>
              <w:t xml:space="preserve"> Bratislava: SAP.</w:t>
            </w:r>
          </w:p>
          <w:p w14:paraId="38545A75" w14:textId="77777777" w:rsidR="00563A5F" w:rsidRDefault="00563A5F" w:rsidP="00563A5F">
            <w:pPr>
              <w:rPr>
                <w:color w:val="222222"/>
                <w:shd w:val="clear" w:color="auto" w:fill="FFFFFF"/>
              </w:rPr>
            </w:pPr>
            <w:r>
              <w:rPr>
                <w:color w:val="222222"/>
                <w:shd w:val="clear" w:color="auto" w:fill="FFFFFF"/>
              </w:rPr>
              <w:t xml:space="preserve">Zelina, M. (2011). </w:t>
            </w:r>
            <w:r w:rsidRPr="00534316">
              <w:rPr>
                <w:i/>
                <w:color w:val="222222"/>
                <w:shd w:val="clear" w:color="auto" w:fill="FFFFFF"/>
              </w:rPr>
              <w:t>Stratégie a metódy rozvoja osobnosti dieťata.</w:t>
            </w:r>
            <w:r>
              <w:rPr>
                <w:color w:val="222222"/>
                <w:shd w:val="clear" w:color="auto" w:fill="FFFFFF"/>
              </w:rPr>
              <w:t xml:space="preserve"> Bratislava:Iris.</w:t>
            </w:r>
          </w:p>
          <w:p w14:paraId="171F1878" w14:textId="77777777" w:rsidR="003B6EAC" w:rsidRPr="00055E05" w:rsidRDefault="003B6EAC" w:rsidP="00563A5F">
            <w:pPr>
              <w:rPr>
                <w:color w:val="222222"/>
                <w:shd w:val="clear" w:color="auto" w:fill="FFFFFF"/>
              </w:rPr>
            </w:pPr>
            <w:r>
              <w:rPr>
                <w:color w:val="222222"/>
                <w:shd w:val="clear" w:color="auto" w:fill="FFFFFF"/>
              </w:rPr>
              <w:t xml:space="preserve">Zelina, M. (2010). </w:t>
            </w:r>
            <w:r w:rsidRPr="00FE04D3">
              <w:rPr>
                <w:i/>
                <w:color w:val="222222"/>
                <w:shd w:val="clear" w:color="auto" w:fill="FFFFFF"/>
              </w:rPr>
              <w:t xml:space="preserve">Teórie výchovy alebo hľadanie dobra. </w:t>
            </w:r>
            <w:r>
              <w:rPr>
                <w:color w:val="222222"/>
                <w:shd w:val="clear" w:color="auto" w:fill="FFFFFF"/>
              </w:rPr>
              <w:t>Bratislava: Sloven</w:t>
            </w:r>
            <w:r w:rsidR="00563A5F">
              <w:rPr>
                <w:color w:val="222222"/>
                <w:shd w:val="clear" w:color="auto" w:fill="FFFFFF"/>
              </w:rPr>
              <w:t>ské pedagogické nakladatelství.</w:t>
            </w:r>
          </w:p>
        </w:tc>
      </w:tr>
      <w:tr w:rsidR="003B6EAC" w14:paraId="2B9A9C79" w14:textId="77777777" w:rsidTr="004A42F9">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hideMark/>
          </w:tcPr>
          <w:p w14:paraId="06093DF5" w14:textId="77777777" w:rsidR="003B6EAC" w:rsidRDefault="003B6EAC" w:rsidP="003B6EAC">
            <w:pPr>
              <w:rPr>
                <w:b/>
              </w:rPr>
            </w:pPr>
            <w:r>
              <w:rPr>
                <w:b/>
              </w:rPr>
              <w:t>Působení v</w:t>
            </w:r>
            <w:r w:rsidR="00912F5E">
              <w:rPr>
                <w:b/>
              </w:rPr>
              <w:t> </w:t>
            </w:r>
            <w:r>
              <w:rPr>
                <w:b/>
              </w:rPr>
              <w:t>zahraničí</w:t>
            </w:r>
          </w:p>
        </w:tc>
      </w:tr>
      <w:tr w:rsidR="003B6EAC" w14:paraId="3B222765" w14:textId="77777777" w:rsidTr="004A42F9">
        <w:trPr>
          <w:trHeight w:val="328"/>
          <w:jc w:val="center"/>
        </w:trPr>
        <w:tc>
          <w:tcPr>
            <w:tcW w:w="9859" w:type="dxa"/>
            <w:gridSpan w:val="12"/>
            <w:tcBorders>
              <w:top w:val="single" w:sz="4" w:space="0" w:color="auto"/>
              <w:left w:val="single" w:sz="4" w:space="0" w:color="auto"/>
              <w:bottom w:val="single" w:sz="4" w:space="0" w:color="auto"/>
              <w:right w:val="single" w:sz="4" w:space="0" w:color="auto"/>
            </w:tcBorders>
            <w:hideMark/>
          </w:tcPr>
          <w:p w14:paraId="657197D6" w14:textId="77777777" w:rsidR="003B6EAC" w:rsidRDefault="003B6EAC" w:rsidP="003B6EAC">
            <w:r>
              <w:t>Škola profesora Ščetina, Tekos, Rusko, 2010.</w:t>
            </w:r>
          </w:p>
          <w:p w14:paraId="51DACA54" w14:textId="77777777" w:rsidR="003B6EAC" w:rsidRDefault="003B6EAC" w:rsidP="003B6EAC">
            <w:r>
              <w:t>Granada, Španielsko, Pedagogická fakulta, 2005.</w:t>
            </w:r>
          </w:p>
          <w:p w14:paraId="5190CD55" w14:textId="77777777" w:rsidR="003B6EAC" w:rsidRDefault="003B6EAC" w:rsidP="003B6EAC">
            <w:r>
              <w:t>City Univerzity, New York, 2006.</w:t>
            </w:r>
          </w:p>
        </w:tc>
      </w:tr>
      <w:tr w:rsidR="003B6EAC" w14:paraId="64BA38C8" w14:textId="77777777" w:rsidTr="00FB307C">
        <w:trPr>
          <w:cantSplit/>
          <w:trHeight w:val="282"/>
          <w:jc w:val="center"/>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84E2EA6" w14:textId="77777777" w:rsidR="003B6EAC" w:rsidRDefault="003B6EAC" w:rsidP="003B6EAC">
            <w:pPr>
              <w:jc w:val="both"/>
              <w:rPr>
                <w:b/>
              </w:rPr>
            </w:pPr>
            <w:r>
              <w:rPr>
                <w:b/>
              </w:rPr>
              <w:t xml:space="preserve">Podpis </w:t>
            </w:r>
          </w:p>
        </w:tc>
        <w:tc>
          <w:tcPr>
            <w:tcW w:w="4425" w:type="dxa"/>
            <w:gridSpan w:val="5"/>
            <w:tcBorders>
              <w:top w:val="single" w:sz="4" w:space="0" w:color="auto"/>
              <w:left w:val="single" w:sz="4" w:space="0" w:color="auto"/>
              <w:bottom w:val="single" w:sz="4" w:space="0" w:color="auto"/>
              <w:right w:val="single" w:sz="4" w:space="0" w:color="auto"/>
            </w:tcBorders>
          </w:tcPr>
          <w:p w14:paraId="5A6071CA" w14:textId="77777777" w:rsidR="00055E05" w:rsidRDefault="00C17F95" w:rsidP="003B6EAC">
            <w:pPr>
              <w:jc w:val="both"/>
            </w:pPr>
            <w:r>
              <w:t>Miron Zelina, v. r</w:t>
            </w:r>
            <w:r w:rsidR="00055E05">
              <w:t>.</w:t>
            </w:r>
          </w:p>
        </w:tc>
        <w:tc>
          <w:tcPr>
            <w:tcW w:w="897" w:type="dxa"/>
            <w:tcBorders>
              <w:top w:val="single" w:sz="4" w:space="0" w:color="auto"/>
              <w:left w:val="single" w:sz="4" w:space="0" w:color="auto"/>
              <w:bottom w:val="single" w:sz="4" w:space="0" w:color="auto"/>
              <w:right w:val="single" w:sz="4" w:space="0" w:color="auto"/>
            </w:tcBorders>
            <w:shd w:val="clear" w:color="auto" w:fill="F7CAAC"/>
            <w:hideMark/>
          </w:tcPr>
          <w:p w14:paraId="40FA4A45" w14:textId="77777777" w:rsidR="003B6EAC" w:rsidRDefault="003B6EAC" w:rsidP="003B6EAC">
            <w:pPr>
              <w:jc w:val="both"/>
            </w:pPr>
            <w:r>
              <w:rPr>
                <w:b/>
              </w:rPr>
              <w:t>datum</w:t>
            </w:r>
          </w:p>
        </w:tc>
        <w:tc>
          <w:tcPr>
            <w:tcW w:w="2021" w:type="dxa"/>
            <w:gridSpan w:val="5"/>
            <w:tcBorders>
              <w:top w:val="single" w:sz="4" w:space="0" w:color="auto"/>
              <w:left w:val="single" w:sz="4" w:space="0" w:color="auto"/>
              <w:bottom w:val="single" w:sz="4" w:space="0" w:color="auto"/>
              <w:right w:val="single" w:sz="4" w:space="0" w:color="auto"/>
            </w:tcBorders>
            <w:hideMark/>
          </w:tcPr>
          <w:p w14:paraId="5D000485" w14:textId="77777777" w:rsidR="003B6EAC" w:rsidRDefault="0086248F" w:rsidP="003B6EAC">
            <w:pPr>
              <w:jc w:val="both"/>
            </w:pPr>
            <w:r>
              <w:t>30. 5. 2018</w:t>
            </w:r>
          </w:p>
        </w:tc>
      </w:tr>
    </w:tbl>
    <w:p w14:paraId="57214206" w14:textId="77777777" w:rsidR="00055E05" w:rsidRDefault="00055E05">
      <w:pPr>
        <w:rPr>
          <w:b/>
          <w:sz w:val="28"/>
        </w:rPr>
      </w:pPr>
    </w:p>
    <w:p w14:paraId="31EEB334" w14:textId="77777777" w:rsidR="00055E05" w:rsidRDefault="00055E05">
      <w:pPr>
        <w:rPr>
          <w:b/>
          <w:sz w:val="28"/>
        </w:rPr>
      </w:pPr>
    </w:p>
    <w:p w14:paraId="2D5D8F42" w14:textId="77777777" w:rsidR="00055E05" w:rsidRDefault="00055E05">
      <w:pPr>
        <w:rPr>
          <w:b/>
          <w:sz w:val="28"/>
        </w:rPr>
      </w:pPr>
    </w:p>
    <w:p w14:paraId="794DA7BF" w14:textId="77777777" w:rsidR="00055E05" w:rsidRDefault="00563A5F">
      <w:pPr>
        <w:rPr>
          <w:b/>
          <w:sz w:val="28"/>
        </w:rPr>
      </w:pPr>
      <w:r>
        <w:rPr>
          <w:b/>
          <w:sz w:val="28"/>
        </w:rP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581"/>
        <w:gridCol w:w="664"/>
        <w:gridCol w:w="612"/>
        <w:gridCol w:w="836"/>
        <w:gridCol w:w="800"/>
        <w:gridCol w:w="334"/>
        <w:gridCol w:w="298"/>
        <w:gridCol w:w="552"/>
        <w:gridCol w:w="141"/>
        <w:gridCol w:w="694"/>
      </w:tblGrid>
      <w:tr w:rsidR="001738A1" w:rsidRPr="00833531" w14:paraId="5105A147" w14:textId="77777777" w:rsidTr="001738A1">
        <w:trPr>
          <w:jc w:val="center"/>
        </w:trPr>
        <w:tc>
          <w:tcPr>
            <w:tcW w:w="9893" w:type="dxa"/>
            <w:gridSpan w:val="12"/>
            <w:tcBorders>
              <w:bottom w:val="double" w:sz="4" w:space="0" w:color="auto"/>
            </w:tcBorders>
            <w:shd w:val="clear" w:color="auto" w:fill="BDD6EE"/>
          </w:tcPr>
          <w:p w14:paraId="3329433F" w14:textId="77777777" w:rsidR="001738A1" w:rsidRPr="00833531" w:rsidRDefault="001738A1" w:rsidP="001738A1">
            <w:pPr>
              <w:jc w:val="both"/>
              <w:rPr>
                <w:b/>
                <w:sz w:val="28"/>
              </w:rPr>
            </w:pPr>
            <w:r w:rsidRPr="00833531">
              <w:rPr>
                <w:b/>
                <w:sz w:val="28"/>
              </w:rPr>
              <w:t>C-I – Personální zabezpečení</w:t>
            </w:r>
          </w:p>
        </w:tc>
      </w:tr>
      <w:tr w:rsidR="001738A1" w:rsidRPr="00833531" w14:paraId="4226D304" w14:textId="77777777" w:rsidTr="001738A1">
        <w:trPr>
          <w:jc w:val="center"/>
        </w:trPr>
        <w:tc>
          <w:tcPr>
            <w:tcW w:w="2552" w:type="dxa"/>
            <w:tcBorders>
              <w:top w:val="double" w:sz="4" w:space="0" w:color="auto"/>
            </w:tcBorders>
            <w:shd w:val="clear" w:color="auto" w:fill="F7CAAC"/>
          </w:tcPr>
          <w:p w14:paraId="6008EF04" w14:textId="77777777" w:rsidR="001738A1" w:rsidRPr="00833531" w:rsidRDefault="001738A1" w:rsidP="001738A1">
            <w:pPr>
              <w:jc w:val="both"/>
              <w:rPr>
                <w:b/>
              </w:rPr>
            </w:pPr>
            <w:r w:rsidRPr="00833531">
              <w:rPr>
                <w:b/>
              </w:rPr>
              <w:t>Vysoká škola</w:t>
            </w:r>
          </w:p>
        </w:tc>
        <w:tc>
          <w:tcPr>
            <w:tcW w:w="7341" w:type="dxa"/>
            <w:gridSpan w:val="11"/>
          </w:tcPr>
          <w:p w14:paraId="51C65E91" w14:textId="77777777" w:rsidR="001738A1" w:rsidRPr="00833531" w:rsidRDefault="001738A1" w:rsidP="001738A1">
            <w:pPr>
              <w:jc w:val="both"/>
            </w:pPr>
            <w:r>
              <w:t>Univerzita Tomáše Bati ve Zlíně</w:t>
            </w:r>
          </w:p>
        </w:tc>
      </w:tr>
      <w:tr w:rsidR="001738A1" w:rsidRPr="00833531" w14:paraId="03EC727D" w14:textId="77777777" w:rsidTr="001738A1">
        <w:trPr>
          <w:jc w:val="center"/>
        </w:trPr>
        <w:tc>
          <w:tcPr>
            <w:tcW w:w="2552" w:type="dxa"/>
            <w:shd w:val="clear" w:color="auto" w:fill="F7CAAC"/>
          </w:tcPr>
          <w:p w14:paraId="667A2155" w14:textId="77777777" w:rsidR="001738A1" w:rsidRPr="00833531" w:rsidRDefault="001738A1" w:rsidP="001738A1">
            <w:pPr>
              <w:jc w:val="both"/>
              <w:rPr>
                <w:b/>
              </w:rPr>
            </w:pPr>
            <w:r w:rsidRPr="00833531">
              <w:rPr>
                <w:b/>
              </w:rPr>
              <w:t>Součást vysoké školy</w:t>
            </w:r>
          </w:p>
        </w:tc>
        <w:tc>
          <w:tcPr>
            <w:tcW w:w="7341" w:type="dxa"/>
            <w:gridSpan w:val="11"/>
          </w:tcPr>
          <w:p w14:paraId="765DB4C2" w14:textId="77777777" w:rsidR="001738A1" w:rsidRPr="00833531" w:rsidRDefault="001738A1" w:rsidP="001738A1">
            <w:pPr>
              <w:jc w:val="both"/>
            </w:pPr>
            <w:r>
              <w:t>Fakulta humanitních studií</w:t>
            </w:r>
          </w:p>
        </w:tc>
      </w:tr>
      <w:tr w:rsidR="001738A1" w:rsidRPr="00833531" w14:paraId="55825B89" w14:textId="77777777" w:rsidTr="001738A1">
        <w:trPr>
          <w:jc w:val="center"/>
        </w:trPr>
        <w:tc>
          <w:tcPr>
            <w:tcW w:w="2552" w:type="dxa"/>
            <w:shd w:val="clear" w:color="auto" w:fill="F7CAAC"/>
          </w:tcPr>
          <w:p w14:paraId="20F0CA34" w14:textId="77777777" w:rsidR="001738A1" w:rsidRPr="00833531" w:rsidRDefault="001738A1" w:rsidP="001738A1">
            <w:pPr>
              <w:jc w:val="both"/>
              <w:rPr>
                <w:b/>
              </w:rPr>
            </w:pPr>
            <w:r w:rsidRPr="00833531">
              <w:rPr>
                <w:b/>
              </w:rPr>
              <w:t>Název studijního programu</w:t>
            </w:r>
          </w:p>
        </w:tc>
        <w:tc>
          <w:tcPr>
            <w:tcW w:w="7341" w:type="dxa"/>
            <w:gridSpan w:val="11"/>
          </w:tcPr>
          <w:p w14:paraId="5089E77C" w14:textId="77777777" w:rsidR="001738A1" w:rsidRPr="00833531" w:rsidRDefault="001738A1" w:rsidP="001738A1">
            <w:pPr>
              <w:jc w:val="both"/>
            </w:pPr>
            <w:r>
              <w:t>Předškolní pedagogika</w:t>
            </w:r>
          </w:p>
        </w:tc>
      </w:tr>
      <w:tr w:rsidR="001738A1" w:rsidRPr="00833531" w14:paraId="351FA01A" w14:textId="77777777" w:rsidTr="00055E05">
        <w:trPr>
          <w:jc w:val="center"/>
        </w:trPr>
        <w:tc>
          <w:tcPr>
            <w:tcW w:w="2552" w:type="dxa"/>
            <w:shd w:val="clear" w:color="auto" w:fill="F7CAAC"/>
          </w:tcPr>
          <w:p w14:paraId="04FE684C" w14:textId="77777777" w:rsidR="001738A1" w:rsidRPr="00833531" w:rsidRDefault="001738A1" w:rsidP="001738A1">
            <w:pPr>
              <w:jc w:val="both"/>
              <w:rPr>
                <w:b/>
              </w:rPr>
            </w:pPr>
            <w:r w:rsidRPr="00833531">
              <w:rPr>
                <w:b/>
              </w:rPr>
              <w:t>Jméno a příjmení</w:t>
            </w:r>
          </w:p>
        </w:tc>
        <w:tc>
          <w:tcPr>
            <w:tcW w:w="4522" w:type="dxa"/>
            <w:gridSpan w:val="5"/>
          </w:tcPr>
          <w:p w14:paraId="2EF3D0B3" w14:textId="77777777" w:rsidR="001738A1" w:rsidRPr="00833531" w:rsidRDefault="001738A1" w:rsidP="001738A1">
            <w:pPr>
              <w:jc w:val="both"/>
            </w:pPr>
            <w:r>
              <w:t>Jana Majerčíková</w:t>
            </w:r>
          </w:p>
        </w:tc>
        <w:tc>
          <w:tcPr>
            <w:tcW w:w="1134" w:type="dxa"/>
            <w:gridSpan w:val="2"/>
            <w:shd w:val="clear" w:color="auto" w:fill="F7CAAC"/>
          </w:tcPr>
          <w:p w14:paraId="5A9A397E" w14:textId="77777777" w:rsidR="001738A1" w:rsidRPr="00833531" w:rsidRDefault="001738A1" w:rsidP="001738A1">
            <w:pPr>
              <w:jc w:val="both"/>
              <w:rPr>
                <w:b/>
              </w:rPr>
            </w:pPr>
            <w:r w:rsidRPr="00833531">
              <w:rPr>
                <w:b/>
              </w:rPr>
              <w:t>Tituly</w:t>
            </w:r>
          </w:p>
        </w:tc>
        <w:tc>
          <w:tcPr>
            <w:tcW w:w="1685" w:type="dxa"/>
            <w:gridSpan w:val="4"/>
          </w:tcPr>
          <w:p w14:paraId="699C8823" w14:textId="0FAE412F" w:rsidR="001738A1" w:rsidRPr="00833531" w:rsidRDefault="001738A1" w:rsidP="00867E04">
            <w:r>
              <w:t>doc. PaedDr., PhD.</w:t>
            </w:r>
          </w:p>
        </w:tc>
      </w:tr>
      <w:tr w:rsidR="001738A1" w:rsidRPr="00833531" w14:paraId="59E5AE29" w14:textId="77777777" w:rsidTr="00055E05">
        <w:trPr>
          <w:jc w:val="center"/>
        </w:trPr>
        <w:tc>
          <w:tcPr>
            <w:tcW w:w="2552" w:type="dxa"/>
            <w:shd w:val="clear" w:color="auto" w:fill="F7CAAC"/>
          </w:tcPr>
          <w:p w14:paraId="194DC2D0" w14:textId="77777777" w:rsidR="001738A1" w:rsidRPr="00833531" w:rsidRDefault="001738A1" w:rsidP="001738A1">
            <w:pPr>
              <w:jc w:val="both"/>
              <w:rPr>
                <w:b/>
              </w:rPr>
            </w:pPr>
            <w:r w:rsidRPr="00833531">
              <w:rPr>
                <w:b/>
              </w:rPr>
              <w:t>Rok narození</w:t>
            </w:r>
          </w:p>
        </w:tc>
        <w:tc>
          <w:tcPr>
            <w:tcW w:w="829" w:type="dxa"/>
          </w:tcPr>
          <w:p w14:paraId="57377656" w14:textId="77777777" w:rsidR="001738A1" w:rsidRPr="00833531" w:rsidRDefault="001738A1" w:rsidP="001738A1">
            <w:pPr>
              <w:jc w:val="both"/>
            </w:pPr>
            <w:r>
              <w:t>1969</w:t>
            </w:r>
          </w:p>
        </w:tc>
        <w:tc>
          <w:tcPr>
            <w:tcW w:w="1581" w:type="dxa"/>
            <w:shd w:val="clear" w:color="auto" w:fill="F7CAAC"/>
          </w:tcPr>
          <w:p w14:paraId="05C393BE" w14:textId="77777777" w:rsidR="001738A1" w:rsidRPr="00833531" w:rsidRDefault="001738A1" w:rsidP="001738A1">
            <w:pPr>
              <w:jc w:val="both"/>
              <w:rPr>
                <w:b/>
              </w:rPr>
            </w:pPr>
            <w:r w:rsidRPr="00833531">
              <w:rPr>
                <w:b/>
              </w:rPr>
              <w:t>typ vztahu k VŠ</w:t>
            </w:r>
          </w:p>
        </w:tc>
        <w:tc>
          <w:tcPr>
            <w:tcW w:w="1276" w:type="dxa"/>
            <w:gridSpan w:val="2"/>
          </w:tcPr>
          <w:p w14:paraId="3B0792FA" w14:textId="77777777" w:rsidR="001738A1" w:rsidRPr="007616E8" w:rsidRDefault="00563A5F" w:rsidP="001738A1">
            <w:pPr>
              <w:jc w:val="both"/>
            </w:pPr>
            <w:r>
              <w:t>pp</w:t>
            </w:r>
          </w:p>
        </w:tc>
        <w:tc>
          <w:tcPr>
            <w:tcW w:w="836" w:type="dxa"/>
            <w:shd w:val="clear" w:color="auto" w:fill="F7CAAC"/>
          </w:tcPr>
          <w:p w14:paraId="2C9E4814" w14:textId="77777777" w:rsidR="001738A1" w:rsidRPr="007616E8" w:rsidRDefault="001738A1" w:rsidP="001738A1">
            <w:pPr>
              <w:jc w:val="both"/>
              <w:rPr>
                <w:b/>
              </w:rPr>
            </w:pPr>
            <w:r w:rsidRPr="007616E8">
              <w:rPr>
                <w:b/>
              </w:rPr>
              <w:t>rozsah</w:t>
            </w:r>
          </w:p>
        </w:tc>
        <w:tc>
          <w:tcPr>
            <w:tcW w:w="1134" w:type="dxa"/>
            <w:gridSpan w:val="2"/>
          </w:tcPr>
          <w:p w14:paraId="4F3FF723" w14:textId="77777777" w:rsidR="001738A1" w:rsidRPr="007616E8" w:rsidRDefault="005053A0" w:rsidP="005053A0">
            <w:r>
              <w:t>40 h týdně</w:t>
            </w:r>
            <w:r w:rsidR="00563A5F">
              <w:br/>
            </w:r>
          </w:p>
        </w:tc>
        <w:tc>
          <w:tcPr>
            <w:tcW w:w="850" w:type="dxa"/>
            <w:gridSpan w:val="2"/>
            <w:shd w:val="clear" w:color="auto" w:fill="F7CAAC"/>
          </w:tcPr>
          <w:p w14:paraId="63F8EBAE" w14:textId="77777777" w:rsidR="001738A1" w:rsidRPr="007616E8" w:rsidRDefault="001738A1" w:rsidP="001738A1">
            <w:pPr>
              <w:jc w:val="both"/>
              <w:rPr>
                <w:b/>
              </w:rPr>
            </w:pPr>
            <w:r w:rsidRPr="007616E8">
              <w:rPr>
                <w:b/>
              </w:rPr>
              <w:t>do kdy</w:t>
            </w:r>
          </w:p>
        </w:tc>
        <w:tc>
          <w:tcPr>
            <w:tcW w:w="835" w:type="dxa"/>
            <w:gridSpan w:val="2"/>
          </w:tcPr>
          <w:p w14:paraId="5F76569D" w14:textId="77777777" w:rsidR="001738A1" w:rsidRPr="007616E8" w:rsidRDefault="001738A1" w:rsidP="001738A1">
            <w:pPr>
              <w:jc w:val="both"/>
            </w:pPr>
            <w:r w:rsidRPr="007616E8">
              <w:t>8</w:t>
            </w:r>
            <w:r>
              <w:t>/</w:t>
            </w:r>
            <w:r w:rsidRPr="007616E8">
              <w:t>2019</w:t>
            </w:r>
          </w:p>
        </w:tc>
      </w:tr>
      <w:tr w:rsidR="001738A1" w:rsidRPr="00833531" w14:paraId="3650E1D6" w14:textId="77777777" w:rsidTr="00055E05">
        <w:trPr>
          <w:jc w:val="center"/>
        </w:trPr>
        <w:tc>
          <w:tcPr>
            <w:tcW w:w="4962" w:type="dxa"/>
            <w:gridSpan w:val="3"/>
            <w:shd w:val="clear" w:color="auto" w:fill="F7CAAC"/>
          </w:tcPr>
          <w:p w14:paraId="5B572EAA" w14:textId="77777777" w:rsidR="001738A1" w:rsidRPr="00833531" w:rsidRDefault="001738A1" w:rsidP="001738A1">
            <w:pPr>
              <w:jc w:val="both"/>
              <w:rPr>
                <w:b/>
              </w:rPr>
            </w:pPr>
            <w:r w:rsidRPr="00833531">
              <w:rPr>
                <w:b/>
              </w:rPr>
              <w:t xml:space="preserve">Typ vztahu na součásti VŠ, která uskutečňuje st. </w:t>
            </w:r>
            <w:r w:rsidR="005908D9" w:rsidRPr="00833531">
              <w:rPr>
                <w:b/>
              </w:rPr>
              <w:t>P</w:t>
            </w:r>
            <w:r w:rsidRPr="00833531">
              <w:rPr>
                <w:b/>
              </w:rPr>
              <w:t>rogram</w:t>
            </w:r>
          </w:p>
        </w:tc>
        <w:tc>
          <w:tcPr>
            <w:tcW w:w="1276" w:type="dxa"/>
            <w:gridSpan w:val="2"/>
          </w:tcPr>
          <w:p w14:paraId="3AA60C72" w14:textId="77777777" w:rsidR="001738A1" w:rsidRPr="00833531" w:rsidRDefault="00563A5F" w:rsidP="001738A1">
            <w:pPr>
              <w:jc w:val="both"/>
            </w:pPr>
            <w:r>
              <w:t>pp</w:t>
            </w:r>
          </w:p>
        </w:tc>
        <w:tc>
          <w:tcPr>
            <w:tcW w:w="836" w:type="dxa"/>
            <w:shd w:val="clear" w:color="auto" w:fill="F7CAAC"/>
          </w:tcPr>
          <w:p w14:paraId="0F383F58" w14:textId="77777777" w:rsidR="001738A1" w:rsidRPr="00833531" w:rsidRDefault="001738A1" w:rsidP="001738A1">
            <w:pPr>
              <w:jc w:val="both"/>
              <w:rPr>
                <w:b/>
              </w:rPr>
            </w:pPr>
            <w:r w:rsidRPr="00833531">
              <w:rPr>
                <w:b/>
              </w:rPr>
              <w:t>rozsah</w:t>
            </w:r>
          </w:p>
        </w:tc>
        <w:tc>
          <w:tcPr>
            <w:tcW w:w="1134" w:type="dxa"/>
            <w:gridSpan w:val="2"/>
          </w:tcPr>
          <w:p w14:paraId="7BE2C2D8" w14:textId="77777777" w:rsidR="001738A1" w:rsidRPr="00055E05" w:rsidRDefault="00E8698C" w:rsidP="001738A1">
            <w:pPr>
              <w:jc w:val="both"/>
            </w:pPr>
            <w:r>
              <w:t xml:space="preserve">40 h </w:t>
            </w:r>
            <w:r w:rsidR="001738A1">
              <w:t>týdně</w:t>
            </w:r>
          </w:p>
        </w:tc>
        <w:tc>
          <w:tcPr>
            <w:tcW w:w="850" w:type="dxa"/>
            <w:gridSpan w:val="2"/>
            <w:shd w:val="clear" w:color="auto" w:fill="F7CAAC"/>
          </w:tcPr>
          <w:p w14:paraId="4559DB4B" w14:textId="77777777" w:rsidR="001738A1" w:rsidRPr="00833531" w:rsidRDefault="001738A1" w:rsidP="001738A1">
            <w:pPr>
              <w:jc w:val="both"/>
              <w:rPr>
                <w:b/>
              </w:rPr>
            </w:pPr>
            <w:r w:rsidRPr="00833531">
              <w:rPr>
                <w:b/>
              </w:rPr>
              <w:t>do kdy</w:t>
            </w:r>
          </w:p>
        </w:tc>
        <w:tc>
          <w:tcPr>
            <w:tcW w:w="835" w:type="dxa"/>
            <w:gridSpan w:val="2"/>
          </w:tcPr>
          <w:p w14:paraId="233EABC8" w14:textId="77777777" w:rsidR="001738A1" w:rsidRPr="00833531" w:rsidRDefault="001738A1" w:rsidP="001738A1">
            <w:pPr>
              <w:jc w:val="both"/>
            </w:pPr>
            <w:r>
              <w:t>8/2019</w:t>
            </w:r>
          </w:p>
        </w:tc>
      </w:tr>
      <w:tr w:rsidR="001738A1" w:rsidRPr="00833531" w14:paraId="77A3BC42" w14:textId="77777777" w:rsidTr="00055E05">
        <w:trPr>
          <w:jc w:val="center"/>
        </w:trPr>
        <w:tc>
          <w:tcPr>
            <w:tcW w:w="6238" w:type="dxa"/>
            <w:gridSpan w:val="5"/>
            <w:shd w:val="clear" w:color="auto" w:fill="F7CAAC"/>
          </w:tcPr>
          <w:p w14:paraId="57F4A1D6" w14:textId="77777777" w:rsidR="001738A1" w:rsidRPr="00833531" w:rsidRDefault="001738A1" w:rsidP="001738A1">
            <w:pPr>
              <w:jc w:val="both"/>
            </w:pPr>
            <w:r w:rsidRPr="00833531">
              <w:rPr>
                <w:b/>
              </w:rPr>
              <w:t>Další současná působení jako akademický pracovník na jiných VŠ</w:t>
            </w:r>
          </w:p>
        </w:tc>
        <w:tc>
          <w:tcPr>
            <w:tcW w:w="1970" w:type="dxa"/>
            <w:gridSpan w:val="3"/>
            <w:shd w:val="clear" w:color="auto" w:fill="F7CAAC"/>
          </w:tcPr>
          <w:p w14:paraId="5EF17970" w14:textId="77777777" w:rsidR="001738A1" w:rsidRPr="00833531" w:rsidRDefault="001738A1" w:rsidP="001738A1">
            <w:pPr>
              <w:jc w:val="both"/>
              <w:rPr>
                <w:b/>
              </w:rPr>
            </w:pPr>
            <w:r w:rsidRPr="00833531">
              <w:rPr>
                <w:b/>
              </w:rPr>
              <w:t>typ prac. vztahu</w:t>
            </w:r>
          </w:p>
        </w:tc>
        <w:tc>
          <w:tcPr>
            <w:tcW w:w="1685" w:type="dxa"/>
            <w:gridSpan w:val="4"/>
            <w:shd w:val="clear" w:color="auto" w:fill="F7CAAC"/>
          </w:tcPr>
          <w:p w14:paraId="70CCB0B3" w14:textId="77777777" w:rsidR="001738A1" w:rsidRPr="00833531" w:rsidRDefault="003D6C7E" w:rsidP="001738A1">
            <w:pPr>
              <w:jc w:val="both"/>
              <w:rPr>
                <w:b/>
              </w:rPr>
            </w:pPr>
            <w:r w:rsidRPr="00833531">
              <w:rPr>
                <w:b/>
              </w:rPr>
              <w:t>R</w:t>
            </w:r>
            <w:r w:rsidR="001738A1" w:rsidRPr="00833531">
              <w:rPr>
                <w:b/>
              </w:rPr>
              <w:t>ozsah</w:t>
            </w:r>
          </w:p>
        </w:tc>
      </w:tr>
      <w:tr w:rsidR="001738A1" w:rsidRPr="00833531" w14:paraId="49E43BFF" w14:textId="77777777" w:rsidTr="00055E05">
        <w:trPr>
          <w:jc w:val="center"/>
        </w:trPr>
        <w:tc>
          <w:tcPr>
            <w:tcW w:w="6238" w:type="dxa"/>
            <w:gridSpan w:val="5"/>
          </w:tcPr>
          <w:p w14:paraId="5F7A2C48" w14:textId="77777777" w:rsidR="001738A1" w:rsidRPr="00833531" w:rsidRDefault="005908D9" w:rsidP="001738A1">
            <w:pPr>
              <w:jc w:val="both"/>
            </w:pPr>
            <w:r>
              <w:t>N</w:t>
            </w:r>
            <w:r w:rsidR="001738A1">
              <w:t>emá</w:t>
            </w:r>
          </w:p>
        </w:tc>
        <w:tc>
          <w:tcPr>
            <w:tcW w:w="1970" w:type="dxa"/>
            <w:gridSpan w:val="3"/>
          </w:tcPr>
          <w:p w14:paraId="6D01AD2E" w14:textId="77777777" w:rsidR="001738A1" w:rsidRPr="00833531" w:rsidRDefault="001738A1" w:rsidP="001738A1">
            <w:pPr>
              <w:jc w:val="both"/>
            </w:pPr>
          </w:p>
        </w:tc>
        <w:tc>
          <w:tcPr>
            <w:tcW w:w="1685" w:type="dxa"/>
            <w:gridSpan w:val="4"/>
          </w:tcPr>
          <w:p w14:paraId="745DB48B" w14:textId="77777777" w:rsidR="001738A1" w:rsidRPr="00833531" w:rsidRDefault="001738A1" w:rsidP="001738A1">
            <w:pPr>
              <w:jc w:val="both"/>
            </w:pPr>
          </w:p>
        </w:tc>
      </w:tr>
      <w:tr w:rsidR="001738A1" w:rsidRPr="00833531" w14:paraId="188B4B7B" w14:textId="77777777" w:rsidTr="001738A1">
        <w:trPr>
          <w:jc w:val="center"/>
        </w:trPr>
        <w:tc>
          <w:tcPr>
            <w:tcW w:w="9893" w:type="dxa"/>
            <w:gridSpan w:val="12"/>
            <w:shd w:val="clear" w:color="auto" w:fill="F7CAAC"/>
          </w:tcPr>
          <w:p w14:paraId="53DE7715" w14:textId="77777777" w:rsidR="001738A1" w:rsidRPr="00833531" w:rsidRDefault="001738A1" w:rsidP="001738A1">
            <w:pPr>
              <w:jc w:val="both"/>
            </w:pPr>
            <w:r w:rsidRPr="00833531">
              <w:rPr>
                <w:b/>
              </w:rPr>
              <w:t>Předměty příslušného studijního programu a způsob zapojení do jejich výuky, příp. další zapojení do uskutečňování studijního programu</w:t>
            </w:r>
          </w:p>
        </w:tc>
      </w:tr>
      <w:tr w:rsidR="001738A1" w:rsidRPr="00833531" w14:paraId="2547F246" w14:textId="77777777" w:rsidTr="001738A1">
        <w:trPr>
          <w:trHeight w:val="301"/>
          <w:jc w:val="center"/>
        </w:trPr>
        <w:tc>
          <w:tcPr>
            <w:tcW w:w="9893" w:type="dxa"/>
            <w:gridSpan w:val="12"/>
            <w:tcBorders>
              <w:top w:val="nil"/>
            </w:tcBorders>
          </w:tcPr>
          <w:p w14:paraId="32DB61E9" w14:textId="77777777" w:rsidR="001738A1" w:rsidRPr="00833531" w:rsidRDefault="00827B72" w:rsidP="001738A1">
            <w:r>
              <w:t xml:space="preserve">Sociologie dětství, </w:t>
            </w:r>
            <w:r w:rsidR="001738A1">
              <w:t>Teorie a metody rozvíjení společenskovědního vzdělávání u dětí předškolního věku, Analýza spolupráce MŠ a rodiny, Specifika vzdělávání 5letých dětí v MŠ, Spolupráce s institucemi předškolního vzdělávání.</w:t>
            </w:r>
          </w:p>
        </w:tc>
      </w:tr>
      <w:tr w:rsidR="001738A1" w:rsidRPr="00833531" w14:paraId="5A244B6D" w14:textId="77777777" w:rsidTr="001738A1">
        <w:trPr>
          <w:jc w:val="center"/>
        </w:trPr>
        <w:tc>
          <w:tcPr>
            <w:tcW w:w="9893" w:type="dxa"/>
            <w:gridSpan w:val="12"/>
            <w:shd w:val="clear" w:color="auto" w:fill="F7CAAC"/>
          </w:tcPr>
          <w:p w14:paraId="54263DF9" w14:textId="77777777" w:rsidR="001738A1" w:rsidRPr="00833531" w:rsidRDefault="001738A1" w:rsidP="001738A1">
            <w:pPr>
              <w:jc w:val="both"/>
            </w:pPr>
            <w:r w:rsidRPr="00833531">
              <w:rPr>
                <w:b/>
              </w:rPr>
              <w:t xml:space="preserve">Údaje o vzdělání na VŠ </w:t>
            </w:r>
          </w:p>
        </w:tc>
      </w:tr>
      <w:tr w:rsidR="001738A1" w:rsidRPr="00833531" w14:paraId="35DF7130" w14:textId="77777777" w:rsidTr="001738A1">
        <w:trPr>
          <w:trHeight w:val="924"/>
          <w:jc w:val="center"/>
        </w:trPr>
        <w:tc>
          <w:tcPr>
            <w:tcW w:w="9893" w:type="dxa"/>
            <w:gridSpan w:val="12"/>
          </w:tcPr>
          <w:p w14:paraId="3D6E89DC" w14:textId="77777777" w:rsidR="001738A1" w:rsidRDefault="001738A1" w:rsidP="001738A1">
            <w:pPr>
              <w:pStyle w:val="Default"/>
              <w:jc w:val="both"/>
              <w:rPr>
                <w:sz w:val="20"/>
                <w:szCs w:val="20"/>
              </w:rPr>
            </w:pPr>
            <w:r>
              <w:rPr>
                <w:sz w:val="20"/>
                <w:szCs w:val="20"/>
              </w:rPr>
              <w:t xml:space="preserve">1993 VŠPg Nitra, ukončené magisterské studium, aprobace pedagogika - dějepis </w:t>
            </w:r>
          </w:p>
          <w:p w14:paraId="54ABA106" w14:textId="77777777" w:rsidR="001738A1" w:rsidRDefault="001738A1" w:rsidP="001738A1">
            <w:pPr>
              <w:pStyle w:val="Default"/>
              <w:jc w:val="both"/>
              <w:rPr>
                <w:sz w:val="20"/>
                <w:szCs w:val="20"/>
              </w:rPr>
            </w:pPr>
            <w:r>
              <w:rPr>
                <w:sz w:val="20"/>
                <w:szCs w:val="20"/>
              </w:rPr>
              <w:t xml:space="preserve">2004 PdF UK Bratislava, rigorózní zkouška v oboru Předškolní a elementární pedagogika (PaedDr). </w:t>
            </w:r>
          </w:p>
          <w:p w14:paraId="574D56CB" w14:textId="77777777" w:rsidR="001738A1" w:rsidRDefault="001738A1" w:rsidP="001738A1">
            <w:pPr>
              <w:pStyle w:val="Default"/>
              <w:jc w:val="both"/>
              <w:rPr>
                <w:sz w:val="20"/>
                <w:szCs w:val="20"/>
              </w:rPr>
            </w:pPr>
            <w:r>
              <w:rPr>
                <w:sz w:val="20"/>
                <w:szCs w:val="20"/>
              </w:rPr>
              <w:t xml:space="preserve">2004 PdF UK Bratislava, ukončené doktorské studium v oboru Pedagogika (PhD) </w:t>
            </w:r>
          </w:p>
          <w:p w14:paraId="4D078E00" w14:textId="77777777" w:rsidR="001738A1" w:rsidRPr="007616E8" w:rsidRDefault="001738A1" w:rsidP="001738A1">
            <w:pPr>
              <w:jc w:val="both"/>
            </w:pPr>
            <w:r>
              <w:t>2014 PdF PU Prešov, ukončené habilitační řízení v oboru Předškolní a elementární pedagogika (doc.)</w:t>
            </w:r>
          </w:p>
        </w:tc>
      </w:tr>
      <w:tr w:rsidR="001738A1" w:rsidRPr="00833531" w14:paraId="7D3189B6" w14:textId="77777777" w:rsidTr="001738A1">
        <w:trPr>
          <w:jc w:val="center"/>
        </w:trPr>
        <w:tc>
          <w:tcPr>
            <w:tcW w:w="9893" w:type="dxa"/>
            <w:gridSpan w:val="12"/>
            <w:shd w:val="clear" w:color="auto" w:fill="F7CAAC"/>
          </w:tcPr>
          <w:p w14:paraId="58061A73" w14:textId="77777777" w:rsidR="001738A1" w:rsidRPr="00833531" w:rsidRDefault="001738A1" w:rsidP="001738A1">
            <w:pPr>
              <w:jc w:val="both"/>
              <w:rPr>
                <w:b/>
              </w:rPr>
            </w:pPr>
            <w:r w:rsidRPr="00833531">
              <w:rPr>
                <w:b/>
              </w:rPr>
              <w:t>Údaje o odborném působení od absolvování VŠ</w:t>
            </w:r>
          </w:p>
        </w:tc>
      </w:tr>
      <w:tr w:rsidR="001738A1" w:rsidRPr="00833531" w14:paraId="138BAE3D" w14:textId="77777777" w:rsidTr="001738A1">
        <w:trPr>
          <w:trHeight w:val="1090"/>
          <w:jc w:val="center"/>
        </w:trPr>
        <w:tc>
          <w:tcPr>
            <w:tcW w:w="9893" w:type="dxa"/>
            <w:gridSpan w:val="12"/>
          </w:tcPr>
          <w:p w14:paraId="707D0672" w14:textId="77777777" w:rsidR="001738A1" w:rsidRPr="00FD6B2A" w:rsidRDefault="001738A1" w:rsidP="001738A1">
            <w:pPr>
              <w:pStyle w:val="Default"/>
              <w:jc w:val="both"/>
              <w:rPr>
                <w:sz w:val="20"/>
                <w:szCs w:val="20"/>
              </w:rPr>
            </w:pPr>
            <w:r>
              <w:rPr>
                <w:sz w:val="20"/>
                <w:szCs w:val="20"/>
              </w:rPr>
              <w:t xml:space="preserve">1993 - </w:t>
            </w:r>
            <w:r w:rsidRPr="00FD6B2A">
              <w:rPr>
                <w:sz w:val="20"/>
                <w:szCs w:val="20"/>
              </w:rPr>
              <w:t xml:space="preserve">1995 </w:t>
            </w:r>
            <w:r>
              <w:rPr>
                <w:sz w:val="20"/>
                <w:szCs w:val="20"/>
              </w:rPr>
              <w:t>ZŠ</w:t>
            </w:r>
            <w:r w:rsidRPr="00FD6B2A">
              <w:rPr>
                <w:sz w:val="20"/>
                <w:szCs w:val="20"/>
              </w:rPr>
              <w:t>, Bratislava, výuka předmětů</w:t>
            </w:r>
            <w:r>
              <w:rPr>
                <w:sz w:val="20"/>
                <w:szCs w:val="20"/>
              </w:rPr>
              <w:t xml:space="preserve"> etická výchova a dějepis, učitel</w:t>
            </w:r>
          </w:p>
          <w:p w14:paraId="076D4305" w14:textId="77777777" w:rsidR="001738A1" w:rsidRPr="00FD6B2A" w:rsidRDefault="001738A1" w:rsidP="001738A1">
            <w:pPr>
              <w:pStyle w:val="Default"/>
              <w:jc w:val="both"/>
              <w:rPr>
                <w:sz w:val="20"/>
                <w:szCs w:val="20"/>
              </w:rPr>
            </w:pPr>
            <w:r>
              <w:rPr>
                <w:sz w:val="20"/>
                <w:szCs w:val="20"/>
              </w:rPr>
              <w:t xml:space="preserve">1995 - </w:t>
            </w:r>
            <w:r w:rsidRPr="00FD6B2A">
              <w:rPr>
                <w:sz w:val="20"/>
                <w:szCs w:val="20"/>
              </w:rPr>
              <w:t>1996 IUVENTA Bratislava, Centrum priesk</w:t>
            </w:r>
            <w:r>
              <w:rPr>
                <w:sz w:val="20"/>
                <w:szCs w:val="20"/>
              </w:rPr>
              <w:t>umných a experimentálnych aktiví</w:t>
            </w:r>
            <w:r w:rsidRPr="00FD6B2A">
              <w:rPr>
                <w:sz w:val="20"/>
                <w:szCs w:val="20"/>
              </w:rPr>
              <w:t>t, odborný pracovník</w:t>
            </w:r>
          </w:p>
          <w:p w14:paraId="05B0D72F" w14:textId="77777777" w:rsidR="001738A1" w:rsidRPr="00FD6B2A" w:rsidRDefault="001738A1" w:rsidP="001738A1">
            <w:pPr>
              <w:pStyle w:val="Default"/>
              <w:jc w:val="both"/>
              <w:rPr>
                <w:sz w:val="20"/>
                <w:szCs w:val="20"/>
              </w:rPr>
            </w:pPr>
            <w:r>
              <w:rPr>
                <w:sz w:val="20"/>
                <w:szCs w:val="20"/>
              </w:rPr>
              <w:t xml:space="preserve">1996 - </w:t>
            </w:r>
            <w:r w:rsidRPr="00FD6B2A">
              <w:rPr>
                <w:sz w:val="20"/>
                <w:szCs w:val="20"/>
              </w:rPr>
              <w:t xml:space="preserve">2001 Agentúra ZÁVISLOSŤ, </w:t>
            </w:r>
            <w:r>
              <w:rPr>
                <w:sz w:val="20"/>
                <w:szCs w:val="20"/>
              </w:rPr>
              <w:t xml:space="preserve">Bratislava, </w:t>
            </w:r>
            <w:r w:rsidRPr="00FD6B2A">
              <w:rPr>
                <w:sz w:val="20"/>
                <w:szCs w:val="20"/>
              </w:rPr>
              <w:t>Úsek prevencie závislostí, odborný pracovník</w:t>
            </w:r>
          </w:p>
          <w:p w14:paraId="6C3BDAAC" w14:textId="77777777" w:rsidR="001738A1" w:rsidRPr="00FD6B2A" w:rsidRDefault="001738A1" w:rsidP="001738A1">
            <w:pPr>
              <w:pStyle w:val="Default"/>
              <w:jc w:val="both"/>
              <w:rPr>
                <w:sz w:val="20"/>
                <w:szCs w:val="20"/>
              </w:rPr>
            </w:pPr>
            <w:r>
              <w:rPr>
                <w:sz w:val="20"/>
                <w:szCs w:val="20"/>
              </w:rPr>
              <w:t xml:space="preserve">2001 - </w:t>
            </w:r>
            <w:r w:rsidRPr="00FD6B2A">
              <w:rPr>
                <w:sz w:val="20"/>
                <w:szCs w:val="20"/>
              </w:rPr>
              <w:t>2003 Ústav informácií a prognóz ministerstva školstva SR, Bratislava, výzkumný pracovník</w:t>
            </w:r>
          </w:p>
          <w:p w14:paraId="4F40E5F4" w14:textId="77777777" w:rsidR="001738A1" w:rsidRPr="00FD6B2A" w:rsidRDefault="001738A1" w:rsidP="001738A1">
            <w:pPr>
              <w:pStyle w:val="Default"/>
              <w:jc w:val="both"/>
              <w:rPr>
                <w:sz w:val="20"/>
                <w:szCs w:val="20"/>
              </w:rPr>
            </w:pPr>
            <w:r>
              <w:rPr>
                <w:sz w:val="20"/>
                <w:szCs w:val="20"/>
              </w:rPr>
              <w:t xml:space="preserve">2003 - </w:t>
            </w:r>
            <w:r w:rsidRPr="00FD6B2A">
              <w:rPr>
                <w:sz w:val="20"/>
                <w:szCs w:val="20"/>
              </w:rPr>
              <w:t xml:space="preserve">2006 </w:t>
            </w:r>
            <w:r>
              <w:rPr>
                <w:sz w:val="20"/>
                <w:szCs w:val="20"/>
              </w:rPr>
              <w:t xml:space="preserve">FSVaZ </w:t>
            </w:r>
            <w:r w:rsidRPr="00FD6B2A">
              <w:rPr>
                <w:sz w:val="20"/>
                <w:szCs w:val="20"/>
              </w:rPr>
              <w:t xml:space="preserve">UKF Nitra, vědecko-výzkumný pracovník </w:t>
            </w:r>
          </w:p>
          <w:p w14:paraId="07C2AA05" w14:textId="77777777" w:rsidR="001738A1" w:rsidRPr="00FD6B2A" w:rsidRDefault="001738A1" w:rsidP="001738A1">
            <w:pPr>
              <w:jc w:val="both"/>
            </w:pPr>
            <w:r>
              <w:t>2006 - 2013 Pd</w:t>
            </w:r>
            <w:r w:rsidRPr="00FD6B2A">
              <w:t xml:space="preserve">F UK Bratislava, odborný asistent a vědecko-výzkumný pracovník </w:t>
            </w:r>
          </w:p>
          <w:p w14:paraId="52013644" w14:textId="77777777" w:rsidR="001738A1" w:rsidRPr="00647BB1" w:rsidRDefault="001738A1" w:rsidP="001738A1">
            <w:pPr>
              <w:jc w:val="both"/>
            </w:pPr>
            <w:r>
              <w:t xml:space="preserve">2013 - </w:t>
            </w:r>
            <w:r w:rsidRPr="00FD6B2A">
              <w:t>dosud FHS UTB</w:t>
            </w:r>
            <w:r>
              <w:t xml:space="preserve"> ve Zlíně</w:t>
            </w:r>
            <w:r w:rsidRPr="00FD6B2A">
              <w:t xml:space="preserve">, odborný asistent, </w:t>
            </w:r>
            <w:r>
              <w:t xml:space="preserve">od roku 2014 </w:t>
            </w:r>
            <w:r w:rsidRPr="00FD6B2A">
              <w:t>docent</w:t>
            </w:r>
          </w:p>
        </w:tc>
      </w:tr>
      <w:tr w:rsidR="001738A1" w:rsidRPr="00833531" w14:paraId="7D86F0B3" w14:textId="77777777" w:rsidTr="001738A1">
        <w:trPr>
          <w:trHeight w:val="250"/>
          <w:jc w:val="center"/>
        </w:trPr>
        <w:tc>
          <w:tcPr>
            <w:tcW w:w="9893" w:type="dxa"/>
            <w:gridSpan w:val="12"/>
            <w:shd w:val="clear" w:color="auto" w:fill="F7CAAC"/>
          </w:tcPr>
          <w:p w14:paraId="70A82456" w14:textId="77777777" w:rsidR="001738A1" w:rsidRPr="00AC71B6" w:rsidRDefault="001738A1" w:rsidP="001738A1">
            <w:pPr>
              <w:jc w:val="both"/>
            </w:pPr>
            <w:r w:rsidRPr="00AC71B6">
              <w:rPr>
                <w:b/>
              </w:rPr>
              <w:t>Zkušenosti s vedením kvalifikačních a rigorózních prací</w:t>
            </w:r>
          </w:p>
        </w:tc>
      </w:tr>
      <w:tr w:rsidR="001738A1" w:rsidRPr="00833531" w14:paraId="1CCBA52C" w14:textId="77777777" w:rsidTr="005053A0">
        <w:trPr>
          <w:trHeight w:val="374"/>
          <w:jc w:val="center"/>
        </w:trPr>
        <w:tc>
          <w:tcPr>
            <w:tcW w:w="9893" w:type="dxa"/>
            <w:gridSpan w:val="12"/>
          </w:tcPr>
          <w:p w14:paraId="3CCCEDCD" w14:textId="77777777" w:rsidR="001738A1" w:rsidRPr="00AC71B6" w:rsidRDefault="001738A1" w:rsidP="001738A1">
            <w:pPr>
              <w:jc w:val="both"/>
            </w:pPr>
            <w:r>
              <w:t>Konzultování a oponování rigorózních prací. Aktuálně vedení 4 disertačních prací.</w:t>
            </w:r>
          </w:p>
        </w:tc>
      </w:tr>
      <w:tr w:rsidR="001738A1" w:rsidRPr="00833531" w14:paraId="2756DFBE" w14:textId="77777777" w:rsidTr="001738A1">
        <w:trPr>
          <w:cantSplit/>
          <w:jc w:val="center"/>
        </w:trPr>
        <w:tc>
          <w:tcPr>
            <w:tcW w:w="3381" w:type="dxa"/>
            <w:gridSpan w:val="2"/>
            <w:tcBorders>
              <w:top w:val="single" w:sz="12" w:space="0" w:color="auto"/>
            </w:tcBorders>
            <w:shd w:val="clear" w:color="auto" w:fill="F7CAAC"/>
          </w:tcPr>
          <w:p w14:paraId="4B8C3857" w14:textId="77777777" w:rsidR="001738A1" w:rsidRPr="00AC71B6" w:rsidRDefault="001738A1" w:rsidP="001738A1">
            <w:pPr>
              <w:jc w:val="both"/>
            </w:pPr>
            <w:r w:rsidRPr="00AC71B6">
              <w:rPr>
                <w:b/>
              </w:rPr>
              <w:t xml:space="preserve">Obor habilitačního řízení </w:t>
            </w:r>
          </w:p>
        </w:tc>
        <w:tc>
          <w:tcPr>
            <w:tcW w:w="2245" w:type="dxa"/>
            <w:gridSpan w:val="2"/>
            <w:tcBorders>
              <w:top w:val="single" w:sz="12" w:space="0" w:color="auto"/>
            </w:tcBorders>
            <w:shd w:val="clear" w:color="auto" w:fill="F7CAAC"/>
          </w:tcPr>
          <w:p w14:paraId="5D5A33A7" w14:textId="77777777" w:rsidR="001738A1" w:rsidRPr="00833531" w:rsidRDefault="001738A1" w:rsidP="001738A1">
            <w:pPr>
              <w:jc w:val="both"/>
            </w:pPr>
            <w:r w:rsidRPr="00833531">
              <w:rPr>
                <w:b/>
              </w:rPr>
              <w:t>Rok udělení hodnosti</w:t>
            </w:r>
          </w:p>
        </w:tc>
        <w:tc>
          <w:tcPr>
            <w:tcW w:w="2248" w:type="dxa"/>
            <w:gridSpan w:val="3"/>
            <w:tcBorders>
              <w:top w:val="single" w:sz="12" w:space="0" w:color="auto"/>
              <w:right w:val="single" w:sz="12" w:space="0" w:color="auto"/>
            </w:tcBorders>
            <w:shd w:val="clear" w:color="auto" w:fill="F7CAAC"/>
          </w:tcPr>
          <w:p w14:paraId="687C6389" w14:textId="77777777" w:rsidR="001738A1" w:rsidRPr="00833531" w:rsidRDefault="001738A1" w:rsidP="001738A1">
            <w:pPr>
              <w:jc w:val="both"/>
            </w:pPr>
            <w:r w:rsidRPr="00833531">
              <w:rPr>
                <w:b/>
              </w:rPr>
              <w:t>Řízení konáno na VŠ</w:t>
            </w:r>
          </w:p>
        </w:tc>
        <w:tc>
          <w:tcPr>
            <w:tcW w:w="2019" w:type="dxa"/>
            <w:gridSpan w:val="5"/>
            <w:tcBorders>
              <w:top w:val="single" w:sz="12" w:space="0" w:color="auto"/>
              <w:left w:val="single" w:sz="12" w:space="0" w:color="auto"/>
            </w:tcBorders>
            <w:shd w:val="clear" w:color="auto" w:fill="F7CAAC"/>
          </w:tcPr>
          <w:p w14:paraId="07035EC2" w14:textId="77777777" w:rsidR="001738A1" w:rsidRPr="00833531" w:rsidRDefault="001738A1" w:rsidP="001738A1">
            <w:pPr>
              <w:jc w:val="both"/>
              <w:rPr>
                <w:b/>
              </w:rPr>
            </w:pPr>
            <w:r w:rsidRPr="00833531">
              <w:rPr>
                <w:b/>
              </w:rPr>
              <w:t>Ohlasy publikací</w:t>
            </w:r>
          </w:p>
        </w:tc>
      </w:tr>
      <w:tr w:rsidR="001738A1" w:rsidRPr="00833531" w14:paraId="2D330A29" w14:textId="77777777" w:rsidTr="001738A1">
        <w:trPr>
          <w:cantSplit/>
          <w:jc w:val="center"/>
        </w:trPr>
        <w:tc>
          <w:tcPr>
            <w:tcW w:w="3381" w:type="dxa"/>
            <w:gridSpan w:val="2"/>
          </w:tcPr>
          <w:p w14:paraId="4AD23664" w14:textId="77777777" w:rsidR="001738A1" w:rsidRPr="00AC71B6" w:rsidRDefault="001738A1" w:rsidP="001738A1">
            <w:pPr>
              <w:jc w:val="both"/>
            </w:pPr>
            <w:r>
              <w:t>Předškolní a elementární pedagogika</w:t>
            </w:r>
          </w:p>
        </w:tc>
        <w:tc>
          <w:tcPr>
            <w:tcW w:w="2245" w:type="dxa"/>
            <w:gridSpan w:val="2"/>
          </w:tcPr>
          <w:p w14:paraId="7D7D8745" w14:textId="77777777" w:rsidR="001738A1" w:rsidRPr="00833531" w:rsidRDefault="001738A1" w:rsidP="001738A1">
            <w:pPr>
              <w:jc w:val="both"/>
            </w:pPr>
            <w:r>
              <w:t>2014</w:t>
            </w:r>
          </w:p>
        </w:tc>
        <w:tc>
          <w:tcPr>
            <w:tcW w:w="2248" w:type="dxa"/>
            <w:gridSpan w:val="3"/>
            <w:tcBorders>
              <w:right w:val="single" w:sz="12" w:space="0" w:color="auto"/>
            </w:tcBorders>
          </w:tcPr>
          <w:p w14:paraId="53BB6650" w14:textId="77777777" w:rsidR="001738A1" w:rsidRPr="00833531" w:rsidRDefault="001738A1" w:rsidP="001738A1">
            <w:pPr>
              <w:jc w:val="both"/>
            </w:pPr>
            <w:r>
              <w:t>PU Prešov</w:t>
            </w:r>
          </w:p>
        </w:tc>
        <w:tc>
          <w:tcPr>
            <w:tcW w:w="632" w:type="dxa"/>
            <w:gridSpan w:val="2"/>
            <w:tcBorders>
              <w:left w:val="single" w:sz="12" w:space="0" w:color="auto"/>
            </w:tcBorders>
            <w:shd w:val="clear" w:color="auto" w:fill="F7CAAC"/>
          </w:tcPr>
          <w:p w14:paraId="5750FBD4" w14:textId="77777777" w:rsidR="001738A1" w:rsidRPr="00833531" w:rsidRDefault="001738A1" w:rsidP="001738A1">
            <w:pPr>
              <w:jc w:val="both"/>
            </w:pPr>
            <w:r w:rsidRPr="00833531">
              <w:rPr>
                <w:b/>
              </w:rPr>
              <w:t>WOS</w:t>
            </w:r>
          </w:p>
        </w:tc>
        <w:tc>
          <w:tcPr>
            <w:tcW w:w="693" w:type="dxa"/>
            <w:gridSpan w:val="2"/>
            <w:shd w:val="clear" w:color="auto" w:fill="F7CAAC"/>
          </w:tcPr>
          <w:p w14:paraId="58D9DC04" w14:textId="77777777" w:rsidR="001738A1" w:rsidRPr="00833531" w:rsidRDefault="001738A1" w:rsidP="001738A1">
            <w:pPr>
              <w:jc w:val="both"/>
              <w:rPr>
                <w:sz w:val="18"/>
              </w:rPr>
            </w:pPr>
            <w:r w:rsidRPr="00833531">
              <w:rPr>
                <w:b/>
                <w:sz w:val="18"/>
              </w:rPr>
              <w:t>Scopus</w:t>
            </w:r>
          </w:p>
        </w:tc>
        <w:tc>
          <w:tcPr>
            <w:tcW w:w="694" w:type="dxa"/>
            <w:shd w:val="clear" w:color="auto" w:fill="F7CAAC"/>
          </w:tcPr>
          <w:p w14:paraId="38DA63CA" w14:textId="77777777" w:rsidR="001738A1" w:rsidRPr="00833531" w:rsidRDefault="001738A1" w:rsidP="001738A1">
            <w:pPr>
              <w:jc w:val="both"/>
            </w:pPr>
            <w:r w:rsidRPr="00833531">
              <w:rPr>
                <w:b/>
                <w:sz w:val="18"/>
              </w:rPr>
              <w:t>ostatní</w:t>
            </w:r>
          </w:p>
        </w:tc>
      </w:tr>
      <w:tr w:rsidR="001738A1" w:rsidRPr="00833531" w14:paraId="5BA0D676" w14:textId="77777777" w:rsidTr="001738A1">
        <w:trPr>
          <w:cantSplit/>
          <w:trHeight w:val="70"/>
          <w:jc w:val="center"/>
        </w:trPr>
        <w:tc>
          <w:tcPr>
            <w:tcW w:w="3381" w:type="dxa"/>
            <w:gridSpan w:val="2"/>
            <w:shd w:val="clear" w:color="auto" w:fill="F7CAAC"/>
          </w:tcPr>
          <w:p w14:paraId="1A198F34" w14:textId="77777777" w:rsidR="001738A1" w:rsidRPr="00833531" w:rsidRDefault="001738A1" w:rsidP="001738A1">
            <w:pPr>
              <w:jc w:val="both"/>
            </w:pPr>
            <w:r w:rsidRPr="00833531">
              <w:rPr>
                <w:b/>
              </w:rPr>
              <w:t>Obor jmenovacího řízení</w:t>
            </w:r>
          </w:p>
        </w:tc>
        <w:tc>
          <w:tcPr>
            <w:tcW w:w="2245" w:type="dxa"/>
            <w:gridSpan w:val="2"/>
            <w:shd w:val="clear" w:color="auto" w:fill="F7CAAC"/>
          </w:tcPr>
          <w:p w14:paraId="61977C3B" w14:textId="77777777" w:rsidR="001738A1" w:rsidRPr="00833531" w:rsidRDefault="001738A1" w:rsidP="001738A1">
            <w:pPr>
              <w:jc w:val="both"/>
            </w:pPr>
            <w:r w:rsidRPr="00833531">
              <w:rPr>
                <w:b/>
              </w:rPr>
              <w:t>Rok udělení hodnosti</w:t>
            </w:r>
          </w:p>
        </w:tc>
        <w:tc>
          <w:tcPr>
            <w:tcW w:w="2248" w:type="dxa"/>
            <w:gridSpan w:val="3"/>
            <w:tcBorders>
              <w:right w:val="single" w:sz="12" w:space="0" w:color="auto"/>
            </w:tcBorders>
            <w:shd w:val="clear" w:color="auto" w:fill="F7CAAC"/>
          </w:tcPr>
          <w:p w14:paraId="0B85C212" w14:textId="77777777" w:rsidR="001738A1" w:rsidRPr="00833531" w:rsidRDefault="001738A1" w:rsidP="001738A1">
            <w:pPr>
              <w:jc w:val="both"/>
            </w:pPr>
            <w:r w:rsidRPr="00833531">
              <w:rPr>
                <w:b/>
              </w:rPr>
              <w:t>Řízení konáno na VŠ</w:t>
            </w:r>
          </w:p>
        </w:tc>
        <w:tc>
          <w:tcPr>
            <w:tcW w:w="632" w:type="dxa"/>
            <w:gridSpan w:val="2"/>
            <w:vMerge w:val="restart"/>
            <w:tcBorders>
              <w:left w:val="single" w:sz="12" w:space="0" w:color="auto"/>
            </w:tcBorders>
          </w:tcPr>
          <w:p w14:paraId="2572EFD4" w14:textId="77777777" w:rsidR="001738A1" w:rsidRPr="00D62569" w:rsidRDefault="001738A1" w:rsidP="001738A1">
            <w:pPr>
              <w:jc w:val="both"/>
            </w:pPr>
            <w:r w:rsidRPr="00D62569">
              <w:t>2</w:t>
            </w:r>
          </w:p>
        </w:tc>
        <w:tc>
          <w:tcPr>
            <w:tcW w:w="693" w:type="dxa"/>
            <w:gridSpan w:val="2"/>
            <w:vMerge w:val="restart"/>
          </w:tcPr>
          <w:p w14:paraId="45674FD6" w14:textId="77777777" w:rsidR="001738A1" w:rsidRPr="00D62569" w:rsidRDefault="001738A1" w:rsidP="001738A1">
            <w:pPr>
              <w:jc w:val="both"/>
            </w:pPr>
            <w:r w:rsidRPr="00D62569">
              <w:t>3</w:t>
            </w:r>
          </w:p>
        </w:tc>
        <w:tc>
          <w:tcPr>
            <w:tcW w:w="694" w:type="dxa"/>
            <w:vMerge w:val="restart"/>
          </w:tcPr>
          <w:p w14:paraId="276EAAF2" w14:textId="77777777" w:rsidR="001738A1" w:rsidRPr="00D62569" w:rsidRDefault="001738A1" w:rsidP="001738A1">
            <w:pPr>
              <w:jc w:val="both"/>
            </w:pPr>
            <w:r w:rsidRPr="00D62569">
              <w:t>36</w:t>
            </w:r>
          </w:p>
        </w:tc>
      </w:tr>
      <w:tr w:rsidR="001738A1" w:rsidRPr="00833531" w14:paraId="711754C5" w14:textId="77777777" w:rsidTr="001738A1">
        <w:trPr>
          <w:trHeight w:val="205"/>
          <w:jc w:val="center"/>
        </w:trPr>
        <w:tc>
          <w:tcPr>
            <w:tcW w:w="3381" w:type="dxa"/>
            <w:gridSpan w:val="2"/>
          </w:tcPr>
          <w:p w14:paraId="445050D2" w14:textId="77777777" w:rsidR="001738A1" w:rsidRPr="00833531" w:rsidRDefault="001738A1" w:rsidP="001738A1">
            <w:pPr>
              <w:jc w:val="both"/>
            </w:pPr>
          </w:p>
        </w:tc>
        <w:tc>
          <w:tcPr>
            <w:tcW w:w="2245" w:type="dxa"/>
            <w:gridSpan w:val="2"/>
          </w:tcPr>
          <w:p w14:paraId="58396DF7" w14:textId="77777777" w:rsidR="001738A1" w:rsidRPr="00833531" w:rsidRDefault="001738A1" w:rsidP="001738A1">
            <w:pPr>
              <w:jc w:val="both"/>
            </w:pPr>
          </w:p>
        </w:tc>
        <w:tc>
          <w:tcPr>
            <w:tcW w:w="2248" w:type="dxa"/>
            <w:gridSpan w:val="3"/>
            <w:tcBorders>
              <w:right w:val="single" w:sz="12" w:space="0" w:color="auto"/>
            </w:tcBorders>
          </w:tcPr>
          <w:p w14:paraId="2E3C893A" w14:textId="77777777" w:rsidR="001738A1" w:rsidRPr="00833531" w:rsidRDefault="001738A1" w:rsidP="001738A1">
            <w:pPr>
              <w:jc w:val="both"/>
            </w:pPr>
          </w:p>
        </w:tc>
        <w:tc>
          <w:tcPr>
            <w:tcW w:w="632" w:type="dxa"/>
            <w:gridSpan w:val="2"/>
            <w:vMerge/>
            <w:tcBorders>
              <w:left w:val="single" w:sz="12" w:space="0" w:color="auto"/>
            </w:tcBorders>
            <w:vAlign w:val="center"/>
          </w:tcPr>
          <w:p w14:paraId="63695082" w14:textId="77777777" w:rsidR="001738A1" w:rsidRPr="00833531" w:rsidRDefault="001738A1" w:rsidP="001738A1">
            <w:pPr>
              <w:rPr>
                <w:b/>
              </w:rPr>
            </w:pPr>
          </w:p>
        </w:tc>
        <w:tc>
          <w:tcPr>
            <w:tcW w:w="693" w:type="dxa"/>
            <w:gridSpan w:val="2"/>
            <w:vMerge/>
            <w:vAlign w:val="center"/>
          </w:tcPr>
          <w:p w14:paraId="5A426E48" w14:textId="77777777" w:rsidR="001738A1" w:rsidRPr="00833531" w:rsidRDefault="001738A1" w:rsidP="001738A1">
            <w:pPr>
              <w:rPr>
                <w:b/>
              </w:rPr>
            </w:pPr>
          </w:p>
        </w:tc>
        <w:tc>
          <w:tcPr>
            <w:tcW w:w="694" w:type="dxa"/>
            <w:vMerge/>
            <w:vAlign w:val="center"/>
          </w:tcPr>
          <w:p w14:paraId="418D9EF1" w14:textId="77777777" w:rsidR="001738A1" w:rsidRPr="00833531" w:rsidRDefault="001738A1" w:rsidP="001738A1">
            <w:pPr>
              <w:rPr>
                <w:b/>
              </w:rPr>
            </w:pPr>
          </w:p>
        </w:tc>
      </w:tr>
      <w:tr w:rsidR="001738A1" w:rsidRPr="00833531" w14:paraId="791A2309" w14:textId="77777777" w:rsidTr="001738A1">
        <w:trPr>
          <w:jc w:val="center"/>
        </w:trPr>
        <w:tc>
          <w:tcPr>
            <w:tcW w:w="9893" w:type="dxa"/>
            <w:gridSpan w:val="12"/>
            <w:shd w:val="clear" w:color="auto" w:fill="F7CAAC"/>
          </w:tcPr>
          <w:p w14:paraId="271C05E0" w14:textId="77777777" w:rsidR="001738A1" w:rsidRPr="00833531" w:rsidRDefault="001738A1" w:rsidP="001738A1">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1738A1" w:rsidRPr="00833531" w14:paraId="5F068970" w14:textId="77777777" w:rsidTr="001738A1">
        <w:trPr>
          <w:trHeight w:val="70"/>
          <w:jc w:val="center"/>
        </w:trPr>
        <w:tc>
          <w:tcPr>
            <w:tcW w:w="9893" w:type="dxa"/>
            <w:gridSpan w:val="12"/>
          </w:tcPr>
          <w:p w14:paraId="7ABF071A" w14:textId="77777777" w:rsidR="005053A0" w:rsidRDefault="005053A0" w:rsidP="00656F71">
            <w:r>
              <w:rPr>
                <w:noProof/>
              </w:rPr>
              <w:t xml:space="preserve">Majerčíková, J.  (2017). Odklady povinné školní docházky v perpektivě učitelek mateřských škol. </w:t>
            </w:r>
            <w:r w:rsidRPr="001F5718">
              <w:rPr>
                <w:i/>
                <w:noProof/>
              </w:rPr>
              <w:t>Orbis Scholae</w:t>
            </w:r>
            <w:r>
              <w:rPr>
                <w:noProof/>
              </w:rPr>
              <w:t>, v tisku.</w:t>
            </w:r>
          </w:p>
          <w:p w14:paraId="0D8073F3" w14:textId="77777777" w:rsidR="005053A0" w:rsidRPr="007C175F" w:rsidRDefault="005053A0" w:rsidP="00656F71">
            <w:pPr>
              <w:autoSpaceDE w:val="0"/>
              <w:autoSpaceDN w:val="0"/>
              <w:adjustRightInd w:val="0"/>
              <w:rPr>
                <w:noProof/>
              </w:rPr>
            </w:pPr>
            <w:r w:rsidRPr="007C175F">
              <w:rPr>
                <w:noProof/>
              </w:rPr>
              <w:t xml:space="preserve">Majerčíková, J., </w:t>
            </w:r>
            <w:r w:rsidRPr="007C175F">
              <w:rPr>
                <w:noProof/>
                <w:shd w:val="clear" w:color="auto" w:fill="FFFFFF"/>
              </w:rPr>
              <w:t>&amp;</w:t>
            </w:r>
            <w:r>
              <w:rPr>
                <w:noProof/>
                <w:shd w:val="clear" w:color="auto" w:fill="FFFFFF"/>
              </w:rPr>
              <w:t xml:space="preserve"> </w:t>
            </w:r>
            <w:r w:rsidRPr="007C175F">
              <w:rPr>
                <w:noProof/>
              </w:rPr>
              <w:t xml:space="preserve">Rebendová, A. (2016). </w:t>
            </w:r>
            <w:r w:rsidRPr="007C175F">
              <w:rPr>
                <w:i/>
                <w:noProof/>
              </w:rPr>
              <w:t>Mateřská škola ve světě univerzity</w:t>
            </w:r>
            <w:r w:rsidRPr="007C175F">
              <w:rPr>
                <w:noProof/>
              </w:rPr>
              <w:t xml:space="preserve">. Zlín: UTB ve Zlíně. </w:t>
            </w:r>
          </w:p>
          <w:p w14:paraId="13ECDC5D" w14:textId="77777777" w:rsidR="001738A1" w:rsidRPr="00EC2BB2" w:rsidRDefault="005053A0" w:rsidP="00656F71">
            <w:pPr>
              <w:pStyle w:val="Default"/>
              <w:rPr>
                <w:sz w:val="20"/>
                <w:szCs w:val="20"/>
              </w:rPr>
            </w:pPr>
            <w:r w:rsidRPr="00B0405B">
              <w:rPr>
                <w:color w:val="auto"/>
                <w:sz w:val="20"/>
                <w:szCs w:val="20"/>
              </w:rPr>
              <w:t xml:space="preserve">Lukášová, H., Svatoš, T., </w:t>
            </w:r>
            <w:r w:rsidRPr="00B0405B">
              <w:rPr>
                <w:noProof/>
                <w:color w:val="auto"/>
                <w:sz w:val="20"/>
                <w:szCs w:val="20"/>
                <w:shd w:val="clear" w:color="auto" w:fill="FFFFFF"/>
              </w:rPr>
              <w:t>&amp;</w:t>
            </w:r>
            <w:r>
              <w:rPr>
                <w:noProof/>
                <w:color w:val="auto"/>
                <w:sz w:val="20"/>
                <w:szCs w:val="20"/>
                <w:shd w:val="clear" w:color="auto" w:fill="FFFFFF"/>
              </w:rPr>
              <w:t xml:space="preserve"> </w:t>
            </w:r>
            <w:r w:rsidRPr="00B0405B">
              <w:rPr>
                <w:color w:val="auto"/>
                <w:sz w:val="20"/>
                <w:szCs w:val="20"/>
              </w:rPr>
              <w:t xml:space="preserve">Majerčíková, J. (2014). </w:t>
            </w:r>
            <w:r w:rsidRPr="00B0405B">
              <w:rPr>
                <w:i/>
                <w:color w:val="auto"/>
                <w:sz w:val="20"/>
                <w:szCs w:val="20"/>
              </w:rPr>
              <w:t>Studentské portfolio jako výzkumný prostředek poznání cesty k učitelství</w:t>
            </w:r>
            <w:r w:rsidRPr="00EC2BB2">
              <w:rPr>
                <w:i/>
                <w:sz w:val="20"/>
                <w:szCs w:val="20"/>
              </w:rPr>
              <w:t xml:space="preserve">. </w:t>
            </w:r>
            <w:r w:rsidRPr="00EC2BB2">
              <w:rPr>
                <w:sz w:val="20"/>
                <w:szCs w:val="20"/>
              </w:rPr>
              <w:t>Zlín: UTB ve Zlíně.</w:t>
            </w:r>
            <w:r>
              <w:rPr>
                <w:sz w:val="20"/>
                <w:szCs w:val="20"/>
              </w:rPr>
              <w:br/>
            </w:r>
            <w:r w:rsidR="001738A1" w:rsidRPr="00EC2BB2">
              <w:rPr>
                <w:sz w:val="20"/>
                <w:szCs w:val="20"/>
              </w:rPr>
              <w:t xml:space="preserve">Majerčíková, J. (2012). </w:t>
            </w:r>
            <w:r w:rsidR="001738A1" w:rsidRPr="00EC2BB2">
              <w:rPr>
                <w:i/>
                <w:iCs/>
                <w:sz w:val="20"/>
                <w:szCs w:val="20"/>
              </w:rPr>
              <w:t xml:space="preserve">Rodina s predškolákom. Výskum rodín s deťmi predškolského veku. </w:t>
            </w:r>
            <w:r w:rsidR="001738A1" w:rsidRPr="00EC2BB2">
              <w:rPr>
                <w:sz w:val="20"/>
                <w:szCs w:val="20"/>
              </w:rPr>
              <w:t>Bratislava: Vydavateľstvo UK.</w:t>
            </w:r>
          </w:p>
          <w:p w14:paraId="00CEA046" w14:textId="77777777" w:rsidR="001738A1" w:rsidRDefault="001738A1" w:rsidP="00656F71">
            <w:pPr>
              <w:pStyle w:val="Default"/>
              <w:rPr>
                <w:color w:val="auto"/>
                <w:sz w:val="20"/>
                <w:szCs w:val="20"/>
              </w:rPr>
            </w:pPr>
            <w:r w:rsidRPr="00B0405B">
              <w:rPr>
                <w:color w:val="auto"/>
                <w:sz w:val="20"/>
                <w:szCs w:val="20"/>
              </w:rPr>
              <w:t xml:space="preserve">Majerčíková, J. et al. (2012). </w:t>
            </w:r>
            <w:r w:rsidRPr="00B0405B">
              <w:rPr>
                <w:i/>
                <w:iCs/>
                <w:color w:val="auto"/>
                <w:sz w:val="20"/>
                <w:szCs w:val="20"/>
              </w:rPr>
              <w:t xml:space="preserve">Profesijná zdatnosť (self-efficacy) študentov učiteľstva a učiteľov spolupracovať s rodičmi. </w:t>
            </w:r>
            <w:r w:rsidRPr="00B0405B">
              <w:rPr>
                <w:color w:val="auto"/>
                <w:sz w:val="20"/>
                <w:szCs w:val="20"/>
              </w:rPr>
              <w:t xml:space="preserve">Bratislava: Vydavateľstvo UK. </w:t>
            </w:r>
          </w:p>
          <w:p w14:paraId="11E751A8" w14:textId="77777777" w:rsidR="001738A1" w:rsidRPr="00EC2BB2" w:rsidRDefault="001738A1" w:rsidP="00656F71">
            <w:pPr>
              <w:pStyle w:val="Default"/>
              <w:rPr>
                <w:sz w:val="20"/>
                <w:szCs w:val="20"/>
              </w:rPr>
            </w:pPr>
          </w:p>
          <w:p w14:paraId="723464A9" w14:textId="68E750A6" w:rsidR="001738A1" w:rsidRPr="00D66731" w:rsidRDefault="001738A1" w:rsidP="00656F71">
            <w:pPr>
              <w:jc w:val="both"/>
            </w:pPr>
            <w:r w:rsidRPr="007C175F">
              <w:t>Recenzování vědeckých studií pro časopisy: Pedagogika.sk, e</w:t>
            </w:r>
            <w:r>
              <w:t xml:space="preserve">-Pedagogium, Studia paedagogica, LifeLong </w:t>
            </w:r>
            <w:r w:rsidRPr="007C175F">
              <w:t>Learnig</w:t>
            </w:r>
            <w:r>
              <w:t>, Sociální pedagogika, Psychológia a patopsychológia dieťaťa</w:t>
            </w:r>
            <w:r w:rsidRPr="007C175F">
              <w:t>.</w:t>
            </w:r>
            <w:r>
              <w:t xml:space="preserve"> Člen</w:t>
            </w:r>
            <w:r w:rsidRPr="007C175F">
              <w:t xml:space="preserve"> výkonné redakce časopisu Pedagogická orientace.</w:t>
            </w:r>
            <w:r>
              <w:t xml:space="preserve"> Člen komise pro rigorózní práce (Bratislava, Zlín). Oponování 4 rigorózních, 3 doktorských prací a 1 habilitační práce.</w:t>
            </w:r>
          </w:p>
        </w:tc>
      </w:tr>
      <w:tr w:rsidR="001738A1" w:rsidRPr="00833531" w14:paraId="023FEBD2" w14:textId="77777777" w:rsidTr="001738A1">
        <w:trPr>
          <w:trHeight w:val="218"/>
          <w:jc w:val="center"/>
        </w:trPr>
        <w:tc>
          <w:tcPr>
            <w:tcW w:w="9893" w:type="dxa"/>
            <w:gridSpan w:val="12"/>
            <w:shd w:val="clear" w:color="auto" w:fill="F7CAAC"/>
          </w:tcPr>
          <w:p w14:paraId="18D36E6C" w14:textId="77777777" w:rsidR="001738A1" w:rsidRPr="00833531" w:rsidRDefault="001738A1" w:rsidP="001738A1">
            <w:pPr>
              <w:rPr>
                <w:b/>
              </w:rPr>
            </w:pPr>
            <w:r w:rsidRPr="00833531">
              <w:rPr>
                <w:b/>
              </w:rPr>
              <w:t>Působení v</w:t>
            </w:r>
            <w:r w:rsidR="00656F71">
              <w:rPr>
                <w:b/>
              </w:rPr>
              <w:t> </w:t>
            </w:r>
            <w:r w:rsidRPr="00833531">
              <w:rPr>
                <w:b/>
              </w:rPr>
              <w:t>zahraničí</w:t>
            </w:r>
          </w:p>
        </w:tc>
      </w:tr>
      <w:tr w:rsidR="001738A1" w:rsidRPr="0073679C" w14:paraId="52E18BE5" w14:textId="77777777" w:rsidTr="001738A1">
        <w:trPr>
          <w:trHeight w:val="328"/>
          <w:jc w:val="center"/>
        </w:trPr>
        <w:tc>
          <w:tcPr>
            <w:tcW w:w="9893" w:type="dxa"/>
            <w:gridSpan w:val="12"/>
          </w:tcPr>
          <w:p w14:paraId="69468ECF" w14:textId="77777777" w:rsidR="001738A1" w:rsidRPr="00D66731" w:rsidRDefault="001738A1" w:rsidP="00055E05">
            <w:r>
              <w:t xml:space="preserve">2009 - </w:t>
            </w:r>
            <w:r w:rsidRPr="00D66731">
              <w:t xml:space="preserve">Studijní pobyt – Univerzita St. </w:t>
            </w:r>
            <w:r>
              <w:t>Kliment Ochridského v Sofii, BL</w:t>
            </w:r>
            <w:r w:rsidRPr="00D66731">
              <w:t>R</w:t>
            </w:r>
            <w:r>
              <w:t xml:space="preserve">; </w:t>
            </w:r>
            <w:r w:rsidRPr="00AA7A28">
              <w:t xml:space="preserve">2011 </w:t>
            </w:r>
            <w:r>
              <w:t>Institut předškolní a primární</w:t>
            </w:r>
            <w:r w:rsidRPr="00AA7A28">
              <w:t xml:space="preserve"> pedagogiky v Krakově, PL</w:t>
            </w:r>
          </w:p>
        </w:tc>
      </w:tr>
      <w:tr w:rsidR="001738A1" w:rsidRPr="00833531" w14:paraId="758CA401" w14:textId="77777777" w:rsidTr="00055E05">
        <w:trPr>
          <w:cantSplit/>
          <w:trHeight w:val="274"/>
          <w:jc w:val="center"/>
        </w:trPr>
        <w:tc>
          <w:tcPr>
            <w:tcW w:w="2552" w:type="dxa"/>
            <w:shd w:val="clear" w:color="auto" w:fill="F7CAAC"/>
          </w:tcPr>
          <w:p w14:paraId="31C0A1DD" w14:textId="77777777" w:rsidR="001738A1" w:rsidRPr="00833531" w:rsidRDefault="001738A1" w:rsidP="001738A1">
            <w:pPr>
              <w:jc w:val="both"/>
              <w:rPr>
                <w:b/>
              </w:rPr>
            </w:pPr>
            <w:r w:rsidRPr="00833531">
              <w:rPr>
                <w:b/>
              </w:rPr>
              <w:t xml:space="preserve">Podpis </w:t>
            </w:r>
          </w:p>
        </w:tc>
        <w:tc>
          <w:tcPr>
            <w:tcW w:w="4522" w:type="dxa"/>
            <w:gridSpan w:val="5"/>
          </w:tcPr>
          <w:p w14:paraId="460E74AD" w14:textId="77777777" w:rsidR="001738A1" w:rsidRPr="00833531" w:rsidRDefault="001738A1" w:rsidP="001738A1">
            <w:pPr>
              <w:jc w:val="both"/>
            </w:pPr>
            <w:r>
              <w:t>Jana Majerčíková</w:t>
            </w:r>
            <w:r w:rsidR="003D6C7E">
              <w:t>,</w:t>
            </w:r>
            <w:r>
              <w:t xml:space="preserve"> v. r. </w:t>
            </w:r>
          </w:p>
        </w:tc>
        <w:tc>
          <w:tcPr>
            <w:tcW w:w="800" w:type="dxa"/>
            <w:shd w:val="clear" w:color="auto" w:fill="F7CAAC"/>
          </w:tcPr>
          <w:p w14:paraId="339EDF13" w14:textId="77777777" w:rsidR="001738A1" w:rsidRPr="00833531" w:rsidRDefault="001738A1" w:rsidP="001738A1">
            <w:pPr>
              <w:jc w:val="both"/>
            </w:pPr>
            <w:r w:rsidRPr="00833531">
              <w:rPr>
                <w:b/>
              </w:rPr>
              <w:t>datum</w:t>
            </w:r>
          </w:p>
        </w:tc>
        <w:tc>
          <w:tcPr>
            <w:tcW w:w="2019" w:type="dxa"/>
            <w:gridSpan w:val="5"/>
          </w:tcPr>
          <w:p w14:paraId="70E0A7A7" w14:textId="6911919A" w:rsidR="001738A1" w:rsidRPr="00833531" w:rsidRDefault="00FB307C" w:rsidP="001738A1">
            <w:pPr>
              <w:jc w:val="both"/>
            </w:pPr>
            <w:r>
              <w:t>30. 5. 2018</w:t>
            </w:r>
          </w:p>
        </w:tc>
      </w:tr>
    </w:tbl>
    <w:p w14:paraId="2F7CC1C3" w14:textId="77777777" w:rsidR="00E6260A" w:rsidRDefault="00E6260A">
      <w:pPr>
        <w:rPr>
          <w:b/>
          <w:sz w:val="28"/>
        </w:rPr>
      </w:pPr>
    </w:p>
    <w:p w14:paraId="60221201" w14:textId="02EB745C" w:rsidR="00827B72" w:rsidRDefault="00827B72">
      <w:pPr>
        <w:rPr>
          <w:ins w:id="269" w:author="Adriana Wiegerová" w:date="2018-05-31T14:50:00Z"/>
          <w:b/>
          <w:sz w:val="28"/>
        </w:rPr>
      </w:pPr>
    </w:p>
    <w:p w14:paraId="1DDBA1F3" w14:textId="4C017248" w:rsidR="00FB307C" w:rsidRDefault="00FB307C">
      <w:pPr>
        <w:rPr>
          <w:ins w:id="270" w:author="Adriana Wiegerová" w:date="2018-05-31T14:50:00Z"/>
          <w:b/>
          <w:sz w:val="28"/>
        </w:rPr>
      </w:pPr>
    </w:p>
    <w:p w14:paraId="6E8A13B0" w14:textId="77777777" w:rsidR="00FB307C" w:rsidRDefault="00FB307C">
      <w:pPr>
        <w:rPr>
          <w:b/>
          <w:sz w:val="28"/>
        </w:rPr>
      </w:pP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269"/>
        <w:gridCol w:w="424"/>
        <w:gridCol w:w="694"/>
      </w:tblGrid>
      <w:tr w:rsidR="00E6260A" w:rsidRPr="00833531" w14:paraId="71C5A5C9" w14:textId="77777777" w:rsidTr="00D17701">
        <w:trPr>
          <w:jc w:val="center"/>
        </w:trPr>
        <w:tc>
          <w:tcPr>
            <w:tcW w:w="9893" w:type="dxa"/>
            <w:gridSpan w:val="12"/>
            <w:tcBorders>
              <w:bottom w:val="double" w:sz="4" w:space="0" w:color="auto"/>
            </w:tcBorders>
            <w:shd w:val="clear" w:color="auto" w:fill="BDD6EE"/>
          </w:tcPr>
          <w:p w14:paraId="1619AB19" w14:textId="77777777" w:rsidR="00E6260A" w:rsidRPr="00833531" w:rsidRDefault="00E6260A" w:rsidP="00E6260A">
            <w:pPr>
              <w:jc w:val="both"/>
              <w:rPr>
                <w:b/>
                <w:sz w:val="28"/>
              </w:rPr>
            </w:pPr>
            <w:r w:rsidRPr="00833531">
              <w:rPr>
                <w:b/>
                <w:sz w:val="28"/>
              </w:rPr>
              <w:t>C-I – Personální zabezpečení</w:t>
            </w:r>
          </w:p>
        </w:tc>
      </w:tr>
      <w:tr w:rsidR="00E6260A" w:rsidRPr="00833531" w14:paraId="101A6225" w14:textId="77777777" w:rsidTr="00D17701">
        <w:trPr>
          <w:jc w:val="center"/>
        </w:trPr>
        <w:tc>
          <w:tcPr>
            <w:tcW w:w="2552" w:type="dxa"/>
            <w:tcBorders>
              <w:top w:val="double" w:sz="4" w:space="0" w:color="auto"/>
            </w:tcBorders>
            <w:shd w:val="clear" w:color="auto" w:fill="F7CAAC"/>
          </w:tcPr>
          <w:p w14:paraId="467609B4" w14:textId="77777777" w:rsidR="00E6260A" w:rsidRPr="00833531" w:rsidRDefault="00E6260A" w:rsidP="00E6260A">
            <w:pPr>
              <w:jc w:val="both"/>
              <w:rPr>
                <w:b/>
              </w:rPr>
            </w:pPr>
            <w:r w:rsidRPr="00833531">
              <w:rPr>
                <w:b/>
              </w:rPr>
              <w:t>Vysoká škola</w:t>
            </w:r>
          </w:p>
        </w:tc>
        <w:tc>
          <w:tcPr>
            <w:tcW w:w="7341" w:type="dxa"/>
            <w:gridSpan w:val="11"/>
          </w:tcPr>
          <w:p w14:paraId="395F17A2" w14:textId="77777777" w:rsidR="00E6260A" w:rsidRPr="00833531" w:rsidRDefault="00E6260A" w:rsidP="00E6260A">
            <w:pPr>
              <w:jc w:val="both"/>
            </w:pPr>
            <w:r>
              <w:t>UTB ve Zlíně</w:t>
            </w:r>
          </w:p>
        </w:tc>
      </w:tr>
      <w:tr w:rsidR="00E6260A" w:rsidRPr="00833531" w14:paraId="319018EA" w14:textId="77777777" w:rsidTr="00D17701">
        <w:trPr>
          <w:jc w:val="center"/>
        </w:trPr>
        <w:tc>
          <w:tcPr>
            <w:tcW w:w="2552" w:type="dxa"/>
            <w:shd w:val="clear" w:color="auto" w:fill="F7CAAC"/>
          </w:tcPr>
          <w:p w14:paraId="5F33D312" w14:textId="77777777" w:rsidR="00E6260A" w:rsidRPr="00833531" w:rsidRDefault="00E6260A" w:rsidP="00E6260A">
            <w:pPr>
              <w:jc w:val="both"/>
              <w:rPr>
                <w:b/>
              </w:rPr>
            </w:pPr>
            <w:r w:rsidRPr="00833531">
              <w:rPr>
                <w:b/>
              </w:rPr>
              <w:t>Součást vysoké školy</w:t>
            </w:r>
          </w:p>
        </w:tc>
        <w:tc>
          <w:tcPr>
            <w:tcW w:w="7341" w:type="dxa"/>
            <w:gridSpan w:val="11"/>
          </w:tcPr>
          <w:p w14:paraId="62354B21" w14:textId="61945BB0" w:rsidR="00E6260A" w:rsidRPr="00833531" w:rsidRDefault="00E6260A" w:rsidP="00861D0D">
            <w:pPr>
              <w:jc w:val="both"/>
            </w:pPr>
            <w:r>
              <w:t>Fakulta humanitních studií</w:t>
            </w:r>
            <w:del w:id="271" w:author="Anežka Lengálová" w:date="2018-05-30T06:51:00Z">
              <w:r w:rsidDel="00861D0D">
                <w:delText>, Ústav školní pedagogiky</w:delText>
              </w:r>
            </w:del>
          </w:p>
        </w:tc>
      </w:tr>
      <w:tr w:rsidR="00E6260A" w:rsidRPr="00833531" w14:paraId="1F39F7DD" w14:textId="77777777" w:rsidTr="00D17701">
        <w:trPr>
          <w:jc w:val="center"/>
        </w:trPr>
        <w:tc>
          <w:tcPr>
            <w:tcW w:w="2552" w:type="dxa"/>
            <w:shd w:val="clear" w:color="auto" w:fill="F7CAAC"/>
          </w:tcPr>
          <w:p w14:paraId="0018A061" w14:textId="77777777" w:rsidR="00E6260A" w:rsidRPr="00833531" w:rsidRDefault="00E6260A" w:rsidP="00E6260A">
            <w:pPr>
              <w:jc w:val="both"/>
              <w:rPr>
                <w:b/>
              </w:rPr>
            </w:pPr>
            <w:r w:rsidRPr="00833531">
              <w:rPr>
                <w:b/>
              </w:rPr>
              <w:t>Název studijního programu</w:t>
            </w:r>
          </w:p>
        </w:tc>
        <w:tc>
          <w:tcPr>
            <w:tcW w:w="7341" w:type="dxa"/>
            <w:gridSpan w:val="11"/>
          </w:tcPr>
          <w:p w14:paraId="4BCD54C5" w14:textId="77777777" w:rsidR="00E6260A" w:rsidRPr="00833531" w:rsidRDefault="00E6260A" w:rsidP="00E6260A">
            <w:pPr>
              <w:jc w:val="both"/>
            </w:pPr>
            <w:r>
              <w:t>Předškolní pedagogika</w:t>
            </w:r>
          </w:p>
        </w:tc>
      </w:tr>
      <w:tr w:rsidR="00E6260A" w:rsidRPr="00833531" w14:paraId="2D0A52E7" w14:textId="77777777" w:rsidTr="00D17701">
        <w:trPr>
          <w:trHeight w:val="207"/>
          <w:jc w:val="center"/>
        </w:trPr>
        <w:tc>
          <w:tcPr>
            <w:tcW w:w="2552" w:type="dxa"/>
            <w:shd w:val="clear" w:color="auto" w:fill="F7CAAC"/>
          </w:tcPr>
          <w:p w14:paraId="0DE6A8CA" w14:textId="77777777" w:rsidR="00E6260A" w:rsidRPr="00833531" w:rsidRDefault="00E6260A" w:rsidP="00E6260A">
            <w:pPr>
              <w:jc w:val="both"/>
              <w:rPr>
                <w:b/>
              </w:rPr>
            </w:pPr>
            <w:r w:rsidRPr="00833531">
              <w:rPr>
                <w:b/>
              </w:rPr>
              <w:t>Jméno a příjmení</w:t>
            </w:r>
          </w:p>
        </w:tc>
        <w:tc>
          <w:tcPr>
            <w:tcW w:w="4536" w:type="dxa"/>
            <w:gridSpan w:val="5"/>
          </w:tcPr>
          <w:p w14:paraId="64E5F624" w14:textId="77777777" w:rsidR="00E6260A" w:rsidRPr="00C21DA6" w:rsidRDefault="00E6260A" w:rsidP="00E6260A">
            <w:r w:rsidRPr="00C21DA6">
              <w:t>Jana Kratochvílová</w:t>
            </w:r>
          </w:p>
        </w:tc>
        <w:tc>
          <w:tcPr>
            <w:tcW w:w="709" w:type="dxa"/>
            <w:shd w:val="clear" w:color="auto" w:fill="F7CAAC"/>
          </w:tcPr>
          <w:p w14:paraId="6520BC16" w14:textId="77777777" w:rsidR="00E6260A" w:rsidRPr="00833531" w:rsidRDefault="00E6260A" w:rsidP="00E6260A">
            <w:pPr>
              <w:jc w:val="both"/>
              <w:rPr>
                <w:b/>
              </w:rPr>
            </w:pPr>
            <w:r w:rsidRPr="00833531">
              <w:rPr>
                <w:b/>
              </w:rPr>
              <w:t>Tituly</w:t>
            </w:r>
          </w:p>
        </w:tc>
        <w:tc>
          <w:tcPr>
            <w:tcW w:w="2096" w:type="dxa"/>
            <w:gridSpan w:val="5"/>
          </w:tcPr>
          <w:p w14:paraId="33DC7F3F" w14:textId="375A35D4" w:rsidR="00E6260A" w:rsidRPr="003A5974" w:rsidRDefault="003D6C7E" w:rsidP="00867E04">
            <w:r>
              <w:t>d</w:t>
            </w:r>
            <w:r w:rsidR="00E6260A">
              <w:t xml:space="preserve">oc. Mgr., </w:t>
            </w:r>
            <w:r w:rsidR="00E6260A" w:rsidRPr="00C21DA6">
              <w:t>Ph.D</w:t>
            </w:r>
            <w:r w:rsidR="00E6260A">
              <w:t>.</w:t>
            </w:r>
          </w:p>
        </w:tc>
      </w:tr>
      <w:tr w:rsidR="00E6260A" w:rsidRPr="00833531" w14:paraId="712C9468" w14:textId="77777777" w:rsidTr="00280A1A">
        <w:trPr>
          <w:jc w:val="center"/>
        </w:trPr>
        <w:tc>
          <w:tcPr>
            <w:tcW w:w="2552" w:type="dxa"/>
            <w:shd w:val="clear" w:color="auto" w:fill="F7CAAC"/>
          </w:tcPr>
          <w:p w14:paraId="001B388C" w14:textId="77777777" w:rsidR="00E6260A" w:rsidRPr="00833531" w:rsidRDefault="00E6260A" w:rsidP="00E6260A">
            <w:pPr>
              <w:jc w:val="both"/>
              <w:rPr>
                <w:b/>
              </w:rPr>
            </w:pPr>
            <w:r w:rsidRPr="00833531">
              <w:rPr>
                <w:b/>
              </w:rPr>
              <w:t>Rok narození</w:t>
            </w:r>
          </w:p>
        </w:tc>
        <w:tc>
          <w:tcPr>
            <w:tcW w:w="829" w:type="dxa"/>
          </w:tcPr>
          <w:p w14:paraId="2F54F10F" w14:textId="77777777" w:rsidR="00E6260A" w:rsidRPr="00833531" w:rsidRDefault="00E6260A" w:rsidP="00E6260A">
            <w:pPr>
              <w:jc w:val="both"/>
            </w:pPr>
            <w:r>
              <w:t>1964</w:t>
            </w:r>
          </w:p>
        </w:tc>
        <w:tc>
          <w:tcPr>
            <w:tcW w:w="1721" w:type="dxa"/>
            <w:shd w:val="clear" w:color="auto" w:fill="F7CAAC"/>
          </w:tcPr>
          <w:p w14:paraId="68B087A4" w14:textId="77777777" w:rsidR="00E6260A" w:rsidRPr="00833531" w:rsidRDefault="00E6260A" w:rsidP="00E6260A">
            <w:pPr>
              <w:jc w:val="both"/>
              <w:rPr>
                <w:b/>
              </w:rPr>
            </w:pPr>
            <w:r w:rsidRPr="00833531">
              <w:rPr>
                <w:b/>
              </w:rPr>
              <w:t>typ vztahu k</w:t>
            </w:r>
            <w:r w:rsidR="00802B5C">
              <w:rPr>
                <w:b/>
              </w:rPr>
              <w:t> </w:t>
            </w:r>
            <w:r w:rsidRPr="00833531">
              <w:rPr>
                <w:b/>
              </w:rPr>
              <w:t>VŠ</w:t>
            </w:r>
          </w:p>
        </w:tc>
        <w:tc>
          <w:tcPr>
            <w:tcW w:w="992" w:type="dxa"/>
            <w:gridSpan w:val="2"/>
          </w:tcPr>
          <w:p w14:paraId="575099D6" w14:textId="77777777" w:rsidR="00E6260A" w:rsidRPr="007616E8" w:rsidRDefault="00354BE7" w:rsidP="00E6260A">
            <w:pPr>
              <w:jc w:val="both"/>
            </w:pPr>
            <w:r>
              <w:t>DPP</w:t>
            </w:r>
          </w:p>
        </w:tc>
        <w:tc>
          <w:tcPr>
            <w:tcW w:w="994" w:type="dxa"/>
            <w:shd w:val="clear" w:color="auto" w:fill="F7CAAC"/>
          </w:tcPr>
          <w:p w14:paraId="4A2A78DD" w14:textId="77777777" w:rsidR="00E6260A" w:rsidRPr="007616E8" w:rsidRDefault="00E6260A" w:rsidP="00E6260A">
            <w:pPr>
              <w:jc w:val="both"/>
              <w:rPr>
                <w:b/>
              </w:rPr>
            </w:pPr>
            <w:r w:rsidRPr="007616E8">
              <w:rPr>
                <w:b/>
              </w:rPr>
              <w:t>rozsah</w:t>
            </w:r>
          </w:p>
        </w:tc>
        <w:tc>
          <w:tcPr>
            <w:tcW w:w="709" w:type="dxa"/>
          </w:tcPr>
          <w:p w14:paraId="5A6B931F" w14:textId="77777777" w:rsidR="00E6260A" w:rsidRPr="007616E8" w:rsidRDefault="00E6260A" w:rsidP="00E6260A">
            <w:pPr>
              <w:jc w:val="both"/>
            </w:pPr>
          </w:p>
        </w:tc>
        <w:tc>
          <w:tcPr>
            <w:tcW w:w="978" w:type="dxa"/>
            <w:gridSpan w:val="3"/>
            <w:shd w:val="clear" w:color="auto" w:fill="F7CAAC"/>
          </w:tcPr>
          <w:p w14:paraId="6BF7E81F" w14:textId="77777777" w:rsidR="00E6260A" w:rsidRPr="007616E8" w:rsidRDefault="00E6260A" w:rsidP="00E6260A">
            <w:pPr>
              <w:jc w:val="both"/>
              <w:rPr>
                <w:b/>
              </w:rPr>
            </w:pPr>
            <w:r w:rsidRPr="007616E8">
              <w:rPr>
                <w:b/>
              </w:rPr>
              <w:t>do kdy</w:t>
            </w:r>
          </w:p>
        </w:tc>
        <w:tc>
          <w:tcPr>
            <w:tcW w:w="1118" w:type="dxa"/>
            <w:gridSpan w:val="2"/>
          </w:tcPr>
          <w:p w14:paraId="2090E1A1" w14:textId="77777777" w:rsidR="00E6260A" w:rsidRPr="007616E8" w:rsidRDefault="00E6260A" w:rsidP="00E6260A">
            <w:pPr>
              <w:jc w:val="both"/>
            </w:pPr>
          </w:p>
        </w:tc>
      </w:tr>
      <w:tr w:rsidR="00E6260A" w:rsidRPr="00833531" w14:paraId="6AA55D21" w14:textId="77777777" w:rsidTr="00280A1A">
        <w:trPr>
          <w:jc w:val="center"/>
        </w:trPr>
        <w:tc>
          <w:tcPr>
            <w:tcW w:w="5102" w:type="dxa"/>
            <w:gridSpan w:val="3"/>
            <w:shd w:val="clear" w:color="auto" w:fill="F7CAAC"/>
          </w:tcPr>
          <w:p w14:paraId="56465F74" w14:textId="77777777" w:rsidR="00E6260A" w:rsidRPr="00833531" w:rsidRDefault="00E6260A" w:rsidP="00E6260A">
            <w:pPr>
              <w:jc w:val="both"/>
              <w:rPr>
                <w:b/>
              </w:rPr>
            </w:pPr>
            <w:r w:rsidRPr="00833531">
              <w:rPr>
                <w:b/>
              </w:rPr>
              <w:t xml:space="preserve">Typ vztahu na součásti VŠ, která uskutečňuje st. </w:t>
            </w:r>
            <w:r w:rsidR="00802B5C" w:rsidRPr="00833531">
              <w:rPr>
                <w:b/>
              </w:rPr>
              <w:t>P</w:t>
            </w:r>
            <w:r w:rsidRPr="00833531">
              <w:rPr>
                <w:b/>
              </w:rPr>
              <w:t>rogram</w:t>
            </w:r>
          </w:p>
        </w:tc>
        <w:tc>
          <w:tcPr>
            <w:tcW w:w="992" w:type="dxa"/>
            <w:gridSpan w:val="2"/>
          </w:tcPr>
          <w:p w14:paraId="64C8C0C7" w14:textId="77777777" w:rsidR="00E6260A" w:rsidRPr="00833531" w:rsidRDefault="00354BE7" w:rsidP="00E6260A">
            <w:pPr>
              <w:jc w:val="both"/>
            </w:pPr>
            <w:r>
              <w:t>DPP</w:t>
            </w:r>
          </w:p>
        </w:tc>
        <w:tc>
          <w:tcPr>
            <w:tcW w:w="994" w:type="dxa"/>
            <w:shd w:val="clear" w:color="auto" w:fill="F7CAAC"/>
          </w:tcPr>
          <w:p w14:paraId="049871C1" w14:textId="77777777" w:rsidR="00E6260A" w:rsidRPr="00833531" w:rsidRDefault="00E6260A" w:rsidP="00E6260A">
            <w:pPr>
              <w:jc w:val="both"/>
              <w:rPr>
                <w:b/>
              </w:rPr>
            </w:pPr>
            <w:r w:rsidRPr="00833531">
              <w:rPr>
                <w:b/>
              </w:rPr>
              <w:t>rozsah</w:t>
            </w:r>
          </w:p>
        </w:tc>
        <w:tc>
          <w:tcPr>
            <w:tcW w:w="709" w:type="dxa"/>
          </w:tcPr>
          <w:p w14:paraId="6750BC52" w14:textId="77777777" w:rsidR="00E6260A" w:rsidRPr="00D6100D" w:rsidRDefault="00E6260A" w:rsidP="00E6260A">
            <w:pPr>
              <w:jc w:val="both"/>
              <w:rPr>
                <w:lang w:val="sk-SK"/>
              </w:rPr>
            </w:pPr>
          </w:p>
        </w:tc>
        <w:tc>
          <w:tcPr>
            <w:tcW w:w="978" w:type="dxa"/>
            <w:gridSpan w:val="3"/>
            <w:shd w:val="clear" w:color="auto" w:fill="F7CAAC"/>
          </w:tcPr>
          <w:p w14:paraId="1F55935F" w14:textId="77777777" w:rsidR="00E6260A" w:rsidRPr="00833531" w:rsidRDefault="00E6260A" w:rsidP="00E6260A">
            <w:pPr>
              <w:jc w:val="both"/>
              <w:rPr>
                <w:b/>
              </w:rPr>
            </w:pPr>
            <w:r w:rsidRPr="00833531">
              <w:rPr>
                <w:b/>
              </w:rPr>
              <w:t>do kdy</w:t>
            </w:r>
          </w:p>
        </w:tc>
        <w:tc>
          <w:tcPr>
            <w:tcW w:w="1118" w:type="dxa"/>
            <w:gridSpan w:val="2"/>
          </w:tcPr>
          <w:p w14:paraId="31036779" w14:textId="77777777" w:rsidR="00E6260A" w:rsidRPr="00833531" w:rsidRDefault="00E6260A" w:rsidP="00E6260A">
            <w:pPr>
              <w:jc w:val="both"/>
            </w:pPr>
          </w:p>
        </w:tc>
      </w:tr>
      <w:tr w:rsidR="00E6260A" w:rsidRPr="00833531" w14:paraId="462CC8A5" w14:textId="77777777" w:rsidTr="00D17701">
        <w:trPr>
          <w:jc w:val="center"/>
        </w:trPr>
        <w:tc>
          <w:tcPr>
            <w:tcW w:w="6094" w:type="dxa"/>
            <w:gridSpan w:val="5"/>
            <w:shd w:val="clear" w:color="auto" w:fill="F7CAAC"/>
          </w:tcPr>
          <w:p w14:paraId="64F2A276" w14:textId="77777777" w:rsidR="00E6260A" w:rsidRPr="00833531" w:rsidRDefault="00E6260A" w:rsidP="00E6260A">
            <w:pPr>
              <w:jc w:val="both"/>
            </w:pPr>
            <w:r w:rsidRPr="00833531">
              <w:rPr>
                <w:b/>
              </w:rPr>
              <w:t>Další současná působení jako akademický pracovník na jiných VŠ</w:t>
            </w:r>
          </w:p>
        </w:tc>
        <w:tc>
          <w:tcPr>
            <w:tcW w:w="1703" w:type="dxa"/>
            <w:gridSpan w:val="2"/>
            <w:shd w:val="clear" w:color="auto" w:fill="F7CAAC"/>
          </w:tcPr>
          <w:p w14:paraId="4B4F8326" w14:textId="77777777" w:rsidR="00E6260A" w:rsidRPr="00833531" w:rsidRDefault="00E6260A" w:rsidP="00E6260A">
            <w:pPr>
              <w:jc w:val="both"/>
              <w:rPr>
                <w:b/>
              </w:rPr>
            </w:pPr>
            <w:r w:rsidRPr="00833531">
              <w:rPr>
                <w:b/>
              </w:rPr>
              <w:t>typ prac. vztahu</w:t>
            </w:r>
          </w:p>
        </w:tc>
        <w:tc>
          <w:tcPr>
            <w:tcW w:w="2096" w:type="dxa"/>
            <w:gridSpan w:val="5"/>
            <w:shd w:val="clear" w:color="auto" w:fill="F7CAAC"/>
          </w:tcPr>
          <w:p w14:paraId="4467336D" w14:textId="77777777" w:rsidR="00E6260A" w:rsidRPr="00833531" w:rsidRDefault="00E6260A" w:rsidP="00E6260A">
            <w:pPr>
              <w:jc w:val="both"/>
              <w:rPr>
                <w:b/>
              </w:rPr>
            </w:pPr>
            <w:r w:rsidRPr="00833531">
              <w:rPr>
                <w:b/>
              </w:rPr>
              <w:t>rozsah</w:t>
            </w:r>
          </w:p>
        </w:tc>
      </w:tr>
      <w:tr w:rsidR="00E6260A" w:rsidRPr="00833531" w14:paraId="38E8BEE0" w14:textId="77777777" w:rsidTr="00D17701">
        <w:trPr>
          <w:jc w:val="center"/>
        </w:trPr>
        <w:tc>
          <w:tcPr>
            <w:tcW w:w="6094" w:type="dxa"/>
            <w:gridSpan w:val="5"/>
          </w:tcPr>
          <w:p w14:paraId="3F1A38EF" w14:textId="77777777" w:rsidR="00E6260A" w:rsidRPr="00833531" w:rsidRDefault="00E6260A" w:rsidP="00E6260A">
            <w:pPr>
              <w:jc w:val="both"/>
            </w:pPr>
            <w:r>
              <w:t>PdF MU</w:t>
            </w:r>
          </w:p>
        </w:tc>
        <w:tc>
          <w:tcPr>
            <w:tcW w:w="1703" w:type="dxa"/>
            <w:gridSpan w:val="2"/>
          </w:tcPr>
          <w:p w14:paraId="6C06FE3D" w14:textId="77777777" w:rsidR="00E6260A" w:rsidRPr="00833531" w:rsidRDefault="00827B72" w:rsidP="00E6260A">
            <w:pPr>
              <w:jc w:val="both"/>
            </w:pPr>
            <w:r>
              <w:t>pp</w:t>
            </w:r>
          </w:p>
        </w:tc>
        <w:tc>
          <w:tcPr>
            <w:tcW w:w="2096" w:type="dxa"/>
            <w:gridSpan w:val="5"/>
          </w:tcPr>
          <w:p w14:paraId="63546D0F" w14:textId="77777777" w:rsidR="00E6260A" w:rsidRPr="00833531" w:rsidRDefault="00827B72" w:rsidP="00E6260A">
            <w:pPr>
              <w:jc w:val="both"/>
            </w:pPr>
            <w:r>
              <w:t>40 h týdně</w:t>
            </w:r>
          </w:p>
        </w:tc>
      </w:tr>
      <w:tr w:rsidR="00E6260A" w:rsidRPr="00833531" w14:paraId="2594A89C" w14:textId="77777777" w:rsidTr="00D17701">
        <w:trPr>
          <w:jc w:val="center"/>
        </w:trPr>
        <w:tc>
          <w:tcPr>
            <w:tcW w:w="9893" w:type="dxa"/>
            <w:gridSpan w:val="12"/>
            <w:shd w:val="clear" w:color="auto" w:fill="F7CAAC"/>
          </w:tcPr>
          <w:p w14:paraId="53EF7CD4" w14:textId="77777777" w:rsidR="00E6260A" w:rsidRPr="00833531" w:rsidRDefault="00E6260A" w:rsidP="00E6260A">
            <w:pPr>
              <w:jc w:val="both"/>
            </w:pPr>
            <w:r w:rsidRPr="00833531">
              <w:rPr>
                <w:b/>
              </w:rPr>
              <w:t>Předměty příslušného studijního programu a způsob zapojení do jejich výuky, příp. další zapojení do uskutečňování studijního programu</w:t>
            </w:r>
          </w:p>
        </w:tc>
      </w:tr>
      <w:tr w:rsidR="00E6260A" w:rsidRPr="00833531" w14:paraId="6DD6F91A" w14:textId="77777777" w:rsidTr="00D17701">
        <w:trPr>
          <w:trHeight w:val="196"/>
          <w:jc w:val="center"/>
        </w:trPr>
        <w:tc>
          <w:tcPr>
            <w:tcW w:w="9893" w:type="dxa"/>
            <w:gridSpan w:val="12"/>
            <w:tcBorders>
              <w:top w:val="nil"/>
            </w:tcBorders>
          </w:tcPr>
          <w:p w14:paraId="5315291C" w14:textId="77777777" w:rsidR="00E6260A" w:rsidRPr="00833531" w:rsidRDefault="00E6260A" w:rsidP="00E6260A">
            <w:r>
              <w:t>Pedagogická diagnostika</w:t>
            </w:r>
          </w:p>
        </w:tc>
      </w:tr>
      <w:tr w:rsidR="00E6260A" w:rsidRPr="00833531" w14:paraId="2978AB93" w14:textId="77777777" w:rsidTr="00D17701">
        <w:trPr>
          <w:jc w:val="center"/>
        </w:trPr>
        <w:tc>
          <w:tcPr>
            <w:tcW w:w="9893" w:type="dxa"/>
            <w:gridSpan w:val="12"/>
            <w:shd w:val="clear" w:color="auto" w:fill="F7CAAC"/>
          </w:tcPr>
          <w:p w14:paraId="6B1F43CB" w14:textId="77777777" w:rsidR="00E6260A" w:rsidRPr="00833531" w:rsidRDefault="00E6260A" w:rsidP="00E6260A">
            <w:pPr>
              <w:jc w:val="both"/>
            </w:pPr>
            <w:r w:rsidRPr="00833531">
              <w:rPr>
                <w:b/>
              </w:rPr>
              <w:t xml:space="preserve">Údaje o vzdělání na VŠ </w:t>
            </w:r>
          </w:p>
        </w:tc>
      </w:tr>
      <w:tr w:rsidR="00E6260A" w:rsidRPr="00833531" w14:paraId="2181112A" w14:textId="77777777" w:rsidTr="00D17701">
        <w:trPr>
          <w:trHeight w:val="713"/>
          <w:jc w:val="center"/>
        </w:trPr>
        <w:tc>
          <w:tcPr>
            <w:tcW w:w="9893" w:type="dxa"/>
            <w:gridSpan w:val="12"/>
          </w:tcPr>
          <w:p w14:paraId="155ADE60" w14:textId="77777777" w:rsidR="00E6260A" w:rsidRPr="00BC6621" w:rsidRDefault="0038480B" w:rsidP="005C7386">
            <w:r>
              <w:t xml:space="preserve">1986 </w:t>
            </w:r>
            <w:r w:rsidR="00E6260A">
              <w:t>Mgr., magisterský obor u</w:t>
            </w:r>
            <w:r w:rsidR="00E6260A" w:rsidRPr="00746A62">
              <w:rPr>
                <w:rFonts w:cs="Arial"/>
                <w:color w:val="333333"/>
              </w:rPr>
              <w:t xml:space="preserve">čitelství 1. stupně ZŠ, </w:t>
            </w:r>
            <w:r>
              <w:rPr>
                <w:rFonts w:cs="Arial"/>
                <w:color w:val="333333"/>
              </w:rPr>
              <w:t>PdF UP Olomouc</w:t>
            </w:r>
          </w:p>
          <w:p w14:paraId="5A11D6A6" w14:textId="77777777" w:rsidR="00E6260A" w:rsidRPr="00BC6621" w:rsidRDefault="0038480B" w:rsidP="005C7386">
            <w:r>
              <w:t xml:space="preserve">2005 </w:t>
            </w:r>
            <w:r w:rsidR="00E6260A">
              <w:t xml:space="preserve">Ph.D., obor Pedagogika, PdF MU </w:t>
            </w:r>
          </w:p>
          <w:p w14:paraId="79648CF8" w14:textId="77777777" w:rsidR="00E6260A" w:rsidRPr="007616E8" w:rsidRDefault="0038480B" w:rsidP="005C7386">
            <w:r>
              <w:t xml:space="preserve">2014 </w:t>
            </w:r>
            <w:r w:rsidR="00E6260A">
              <w:t>Doc., habilitační řízení v oboru Pedagogika, PdF MU</w:t>
            </w:r>
          </w:p>
        </w:tc>
      </w:tr>
      <w:tr w:rsidR="00E6260A" w:rsidRPr="00833531" w14:paraId="0A5E94B2" w14:textId="77777777" w:rsidTr="00D17701">
        <w:trPr>
          <w:jc w:val="center"/>
        </w:trPr>
        <w:tc>
          <w:tcPr>
            <w:tcW w:w="9893" w:type="dxa"/>
            <w:gridSpan w:val="12"/>
            <w:shd w:val="clear" w:color="auto" w:fill="F7CAAC"/>
          </w:tcPr>
          <w:p w14:paraId="6F7C3087" w14:textId="77777777" w:rsidR="00E6260A" w:rsidRPr="00833531" w:rsidRDefault="00E6260A" w:rsidP="00E6260A">
            <w:pPr>
              <w:jc w:val="both"/>
              <w:rPr>
                <w:b/>
              </w:rPr>
            </w:pPr>
            <w:r w:rsidRPr="00833531">
              <w:rPr>
                <w:b/>
              </w:rPr>
              <w:t>Údaje o odborném působení od absolvování VŠ</w:t>
            </w:r>
          </w:p>
        </w:tc>
      </w:tr>
      <w:tr w:rsidR="00E6260A" w:rsidRPr="00833531" w14:paraId="55C7D907" w14:textId="77777777" w:rsidTr="00055E05">
        <w:trPr>
          <w:trHeight w:val="1440"/>
          <w:jc w:val="center"/>
        </w:trPr>
        <w:tc>
          <w:tcPr>
            <w:tcW w:w="9893" w:type="dxa"/>
            <w:gridSpan w:val="12"/>
          </w:tcPr>
          <w:p w14:paraId="697B28A2" w14:textId="77777777" w:rsidR="00E6260A" w:rsidRPr="00BC6621" w:rsidRDefault="0038480B" w:rsidP="00055E05">
            <w:pPr>
              <w:jc w:val="both"/>
            </w:pPr>
            <w:r>
              <w:t xml:space="preserve">1986 - </w:t>
            </w:r>
            <w:r w:rsidR="00E6260A" w:rsidRPr="00BC6621">
              <w:t>1991 učitelka na ZŠ Ivančice-Řeznovice</w:t>
            </w:r>
          </w:p>
          <w:p w14:paraId="34D2C2FE" w14:textId="77777777" w:rsidR="00E6260A" w:rsidRPr="00BC6621" w:rsidRDefault="0038480B" w:rsidP="00055E05">
            <w:pPr>
              <w:jc w:val="both"/>
            </w:pPr>
            <w:r>
              <w:t xml:space="preserve">1991 - </w:t>
            </w:r>
            <w:r w:rsidR="00E6260A">
              <w:t>2000</w:t>
            </w:r>
            <w:r w:rsidR="00E6260A" w:rsidRPr="00BC6621">
              <w:t xml:space="preserve"> ředitelka ZŠ Ivančice-Řeznovice</w:t>
            </w:r>
          </w:p>
          <w:p w14:paraId="148F5295" w14:textId="77777777" w:rsidR="00E6260A" w:rsidRPr="00BC6621" w:rsidRDefault="0038480B" w:rsidP="00055E05">
            <w:pPr>
              <w:jc w:val="both"/>
            </w:pPr>
            <w:r>
              <w:t xml:space="preserve">2000 - </w:t>
            </w:r>
            <w:r w:rsidR="00E6260A">
              <w:t>2007</w:t>
            </w:r>
            <w:r w:rsidR="00E6260A" w:rsidRPr="00BC6621">
              <w:t xml:space="preserve"> ředitelka vzdělávací společnosti CZESHA-SERVIS</w:t>
            </w:r>
            <w:r w:rsidR="00E6260A">
              <w:t xml:space="preserve"> pro oblast školství</w:t>
            </w:r>
          </w:p>
          <w:p w14:paraId="595FDC78" w14:textId="77777777" w:rsidR="00E6260A" w:rsidRDefault="0038480B" w:rsidP="00055E05">
            <w:pPr>
              <w:jc w:val="both"/>
            </w:pPr>
            <w:r>
              <w:t xml:space="preserve">2005 - </w:t>
            </w:r>
            <w:r w:rsidR="00E6260A">
              <w:t>2014odborná asistentka katedry pedagogiky, PdF MU</w:t>
            </w:r>
          </w:p>
          <w:p w14:paraId="4D99C63A" w14:textId="77777777" w:rsidR="00E6260A" w:rsidRDefault="0038480B" w:rsidP="00055E05">
            <w:pPr>
              <w:jc w:val="both"/>
            </w:pPr>
            <w:r>
              <w:t xml:space="preserve">2014 - </w:t>
            </w:r>
            <w:r w:rsidR="00E6260A">
              <w:t>2016 docentka pedagogiky, katedra primární pedagogiky PdF MU</w:t>
            </w:r>
          </w:p>
          <w:p w14:paraId="1F5688B9" w14:textId="77777777" w:rsidR="00E6260A" w:rsidRPr="00647BB1" w:rsidRDefault="00E6260A" w:rsidP="00055E05">
            <w:pPr>
              <w:jc w:val="both"/>
            </w:pPr>
            <w:r w:rsidRPr="00BC6621">
              <w:t>201</w:t>
            </w:r>
            <w:r w:rsidR="0038480B">
              <w:t xml:space="preserve">6 - </w:t>
            </w:r>
            <w:r w:rsidRPr="00BC6621">
              <w:t xml:space="preserve">dosud </w:t>
            </w:r>
            <w:r>
              <w:t xml:space="preserve">docentka pedagogiky, vedoucí katedry pedagogiky PdF MU </w:t>
            </w:r>
          </w:p>
        </w:tc>
      </w:tr>
      <w:tr w:rsidR="00E6260A" w:rsidRPr="00833531" w14:paraId="4D44BAEF" w14:textId="77777777" w:rsidTr="00D17701">
        <w:trPr>
          <w:trHeight w:val="250"/>
          <w:jc w:val="center"/>
        </w:trPr>
        <w:tc>
          <w:tcPr>
            <w:tcW w:w="9893" w:type="dxa"/>
            <w:gridSpan w:val="12"/>
            <w:shd w:val="clear" w:color="auto" w:fill="F7CAAC"/>
          </w:tcPr>
          <w:p w14:paraId="6EDDC7BE" w14:textId="77777777" w:rsidR="00E6260A" w:rsidRPr="00AC71B6" w:rsidRDefault="00E6260A" w:rsidP="00E6260A">
            <w:pPr>
              <w:jc w:val="both"/>
            </w:pPr>
            <w:r w:rsidRPr="00AC71B6">
              <w:rPr>
                <w:b/>
              </w:rPr>
              <w:t>Zkušenosti s vedením kvalifikačních a rigorózních prací</w:t>
            </w:r>
          </w:p>
        </w:tc>
      </w:tr>
      <w:tr w:rsidR="00E6260A" w:rsidRPr="00833531" w14:paraId="64DF05D7" w14:textId="77777777" w:rsidTr="00D17701">
        <w:trPr>
          <w:trHeight w:val="258"/>
          <w:jc w:val="center"/>
        </w:trPr>
        <w:tc>
          <w:tcPr>
            <w:tcW w:w="9893" w:type="dxa"/>
            <w:gridSpan w:val="12"/>
          </w:tcPr>
          <w:p w14:paraId="60C446DA" w14:textId="77777777" w:rsidR="00E6260A" w:rsidRPr="00AC71B6" w:rsidRDefault="00E6260A" w:rsidP="00E6260A">
            <w:pPr>
              <w:jc w:val="both"/>
            </w:pPr>
            <w:r>
              <w:t>Vede 3 disertační práce.</w:t>
            </w:r>
          </w:p>
        </w:tc>
      </w:tr>
      <w:tr w:rsidR="00E6260A" w:rsidRPr="00833531" w14:paraId="6F9F2A00" w14:textId="77777777" w:rsidTr="00D17701">
        <w:trPr>
          <w:cantSplit/>
          <w:jc w:val="center"/>
        </w:trPr>
        <w:tc>
          <w:tcPr>
            <w:tcW w:w="3381" w:type="dxa"/>
            <w:gridSpan w:val="2"/>
            <w:tcBorders>
              <w:top w:val="single" w:sz="12" w:space="0" w:color="auto"/>
            </w:tcBorders>
            <w:shd w:val="clear" w:color="auto" w:fill="F7CAAC"/>
          </w:tcPr>
          <w:p w14:paraId="5AEFF17B" w14:textId="77777777" w:rsidR="00E6260A" w:rsidRPr="00AC71B6" w:rsidRDefault="00E6260A" w:rsidP="00E6260A">
            <w:pPr>
              <w:jc w:val="both"/>
            </w:pPr>
            <w:r w:rsidRPr="00AC71B6">
              <w:rPr>
                <w:b/>
              </w:rPr>
              <w:t xml:space="preserve">Obor habilitačního řízení </w:t>
            </w:r>
          </w:p>
        </w:tc>
        <w:tc>
          <w:tcPr>
            <w:tcW w:w="2245" w:type="dxa"/>
            <w:gridSpan w:val="2"/>
            <w:tcBorders>
              <w:top w:val="single" w:sz="12" w:space="0" w:color="auto"/>
            </w:tcBorders>
            <w:shd w:val="clear" w:color="auto" w:fill="F7CAAC"/>
          </w:tcPr>
          <w:p w14:paraId="420FD67F" w14:textId="77777777" w:rsidR="00E6260A" w:rsidRPr="00833531" w:rsidRDefault="00E6260A" w:rsidP="00E6260A">
            <w:pPr>
              <w:jc w:val="both"/>
            </w:pPr>
            <w:r w:rsidRPr="00833531">
              <w:rPr>
                <w:b/>
              </w:rPr>
              <w:t>Rok udělení hodnosti</w:t>
            </w:r>
          </w:p>
        </w:tc>
        <w:tc>
          <w:tcPr>
            <w:tcW w:w="2248" w:type="dxa"/>
            <w:gridSpan w:val="4"/>
            <w:tcBorders>
              <w:top w:val="single" w:sz="12" w:space="0" w:color="auto"/>
              <w:right w:val="single" w:sz="12" w:space="0" w:color="auto"/>
            </w:tcBorders>
            <w:shd w:val="clear" w:color="auto" w:fill="F7CAAC"/>
          </w:tcPr>
          <w:p w14:paraId="74A4A5AB" w14:textId="77777777" w:rsidR="00E6260A" w:rsidRPr="00833531" w:rsidRDefault="00E6260A" w:rsidP="00E6260A">
            <w:pPr>
              <w:jc w:val="both"/>
            </w:pPr>
            <w:r w:rsidRPr="00833531">
              <w:rPr>
                <w:b/>
              </w:rPr>
              <w:t>Řízení konáno na VŠ</w:t>
            </w:r>
          </w:p>
        </w:tc>
        <w:tc>
          <w:tcPr>
            <w:tcW w:w="2019" w:type="dxa"/>
            <w:gridSpan w:val="4"/>
            <w:tcBorders>
              <w:top w:val="single" w:sz="12" w:space="0" w:color="auto"/>
              <w:left w:val="single" w:sz="12" w:space="0" w:color="auto"/>
            </w:tcBorders>
            <w:shd w:val="clear" w:color="auto" w:fill="F7CAAC"/>
          </w:tcPr>
          <w:p w14:paraId="6B7481A9" w14:textId="77777777" w:rsidR="00E6260A" w:rsidRPr="00833531" w:rsidRDefault="00E6260A" w:rsidP="00E6260A">
            <w:pPr>
              <w:jc w:val="both"/>
              <w:rPr>
                <w:b/>
              </w:rPr>
            </w:pPr>
            <w:r w:rsidRPr="00833531">
              <w:rPr>
                <w:b/>
              </w:rPr>
              <w:t>Ohlasy publikací</w:t>
            </w:r>
          </w:p>
        </w:tc>
      </w:tr>
      <w:tr w:rsidR="00E6260A" w:rsidRPr="00833531" w14:paraId="6595F2C8" w14:textId="77777777" w:rsidTr="00D17701">
        <w:trPr>
          <w:cantSplit/>
          <w:jc w:val="center"/>
        </w:trPr>
        <w:tc>
          <w:tcPr>
            <w:tcW w:w="3381" w:type="dxa"/>
            <w:gridSpan w:val="2"/>
          </w:tcPr>
          <w:p w14:paraId="481B3AB6" w14:textId="77777777" w:rsidR="00E6260A" w:rsidRPr="00AC71B6" w:rsidRDefault="00E6260A" w:rsidP="00E6260A">
            <w:pPr>
              <w:jc w:val="both"/>
            </w:pPr>
            <w:r>
              <w:t>Pedagogika</w:t>
            </w:r>
          </w:p>
        </w:tc>
        <w:tc>
          <w:tcPr>
            <w:tcW w:w="2245" w:type="dxa"/>
            <w:gridSpan w:val="2"/>
          </w:tcPr>
          <w:p w14:paraId="57A82392" w14:textId="77777777" w:rsidR="00E6260A" w:rsidRPr="00833531" w:rsidRDefault="00E6260A" w:rsidP="00E6260A">
            <w:pPr>
              <w:jc w:val="both"/>
            </w:pPr>
            <w:r>
              <w:t>2014</w:t>
            </w:r>
          </w:p>
        </w:tc>
        <w:tc>
          <w:tcPr>
            <w:tcW w:w="2248" w:type="dxa"/>
            <w:gridSpan w:val="4"/>
            <w:tcBorders>
              <w:right w:val="single" w:sz="12" w:space="0" w:color="auto"/>
            </w:tcBorders>
          </w:tcPr>
          <w:p w14:paraId="68696E81" w14:textId="77777777" w:rsidR="00E6260A" w:rsidRPr="00833531" w:rsidRDefault="00E6260A" w:rsidP="00E6260A">
            <w:pPr>
              <w:jc w:val="both"/>
            </w:pPr>
            <w:r>
              <w:t>PdF MU</w:t>
            </w:r>
          </w:p>
        </w:tc>
        <w:tc>
          <w:tcPr>
            <w:tcW w:w="632" w:type="dxa"/>
            <w:tcBorders>
              <w:left w:val="single" w:sz="12" w:space="0" w:color="auto"/>
            </w:tcBorders>
            <w:shd w:val="clear" w:color="auto" w:fill="F7CAAC"/>
          </w:tcPr>
          <w:p w14:paraId="2FC13C3B" w14:textId="77777777" w:rsidR="00E6260A" w:rsidRPr="00833531" w:rsidRDefault="00E6260A" w:rsidP="00E6260A">
            <w:pPr>
              <w:jc w:val="both"/>
            </w:pPr>
            <w:r w:rsidRPr="00833531">
              <w:rPr>
                <w:b/>
              </w:rPr>
              <w:t>WOS</w:t>
            </w:r>
          </w:p>
        </w:tc>
        <w:tc>
          <w:tcPr>
            <w:tcW w:w="693" w:type="dxa"/>
            <w:gridSpan w:val="2"/>
            <w:shd w:val="clear" w:color="auto" w:fill="F7CAAC"/>
          </w:tcPr>
          <w:p w14:paraId="23307675" w14:textId="77777777" w:rsidR="00E6260A" w:rsidRPr="00833531" w:rsidRDefault="00E6260A" w:rsidP="00E6260A">
            <w:pPr>
              <w:jc w:val="both"/>
              <w:rPr>
                <w:sz w:val="18"/>
              </w:rPr>
            </w:pPr>
            <w:r w:rsidRPr="00833531">
              <w:rPr>
                <w:b/>
                <w:sz w:val="18"/>
              </w:rPr>
              <w:t>Scopus</w:t>
            </w:r>
          </w:p>
        </w:tc>
        <w:tc>
          <w:tcPr>
            <w:tcW w:w="694" w:type="dxa"/>
            <w:shd w:val="clear" w:color="auto" w:fill="F7CAAC"/>
          </w:tcPr>
          <w:p w14:paraId="153D23E0" w14:textId="77777777" w:rsidR="00E6260A" w:rsidRPr="00833531" w:rsidRDefault="00E6260A" w:rsidP="00E6260A">
            <w:pPr>
              <w:jc w:val="both"/>
            </w:pPr>
            <w:r w:rsidRPr="00833531">
              <w:rPr>
                <w:b/>
                <w:sz w:val="18"/>
              </w:rPr>
              <w:t>ostatní</w:t>
            </w:r>
          </w:p>
        </w:tc>
      </w:tr>
      <w:tr w:rsidR="00E6260A" w:rsidRPr="00833531" w14:paraId="548D6098" w14:textId="77777777" w:rsidTr="00D17701">
        <w:trPr>
          <w:cantSplit/>
          <w:trHeight w:val="70"/>
          <w:jc w:val="center"/>
        </w:trPr>
        <w:tc>
          <w:tcPr>
            <w:tcW w:w="3381" w:type="dxa"/>
            <w:gridSpan w:val="2"/>
            <w:shd w:val="clear" w:color="auto" w:fill="F7CAAC"/>
          </w:tcPr>
          <w:p w14:paraId="448FDB84" w14:textId="77777777" w:rsidR="00E6260A" w:rsidRPr="00833531" w:rsidRDefault="00E6260A" w:rsidP="00E6260A">
            <w:pPr>
              <w:jc w:val="both"/>
            </w:pPr>
            <w:r w:rsidRPr="00833531">
              <w:rPr>
                <w:b/>
              </w:rPr>
              <w:t>Obor jmenovacího řízení</w:t>
            </w:r>
          </w:p>
        </w:tc>
        <w:tc>
          <w:tcPr>
            <w:tcW w:w="2245" w:type="dxa"/>
            <w:gridSpan w:val="2"/>
            <w:shd w:val="clear" w:color="auto" w:fill="F7CAAC"/>
          </w:tcPr>
          <w:p w14:paraId="5DE53044" w14:textId="77777777" w:rsidR="00E6260A" w:rsidRPr="00833531" w:rsidRDefault="00E6260A" w:rsidP="00E6260A">
            <w:pPr>
              <w:jc w:val="both"/>
            </w:pPr>
            <w:r w:rsidRPr="00833531">
              <w:rPr>
                <w:b/>
              </w:rPr>
              <w:t>Rok udělení hodnosti</w:t>
            </w:r>
          </w:p>
        </w:tc>
        <w:tc>
          <w:tcPr>
            <w:tcW w:w="2248" w:type="dxa"/>
            <w:gridSpan w:val="4"/>
            <w:tcBorders>
              <w:right w:val="single" w:sz="12" w:space="0" w:color="auto"/>
            </w:tcBorders>
            <w:shd w:val="clear" w:color="auto" w:fill="F7CAAC"/>
          </w:tcPr>
          <w:p w14:paraId="3C798E53" w14:textId="77777777" w:rsidR="00E6260A" w:rsidRPr="00833531" w:rsidRDefault="00E6260A" w:rsidP="00E6260A">
            <w:pPr>
              <w:jc w:val="both"/>
            </w:pPr>
            <w:r w:rsidRPr="00833531">
              <w:rPr>
                <w:b/>
              </w:rPr>
              <w:t>Řízení konáno na VŠ</w:t>
            </w:r>
          </w:p>
        </w:tc>
        <w:tc>
          <w:tcPr>
            <w:tcW w:w="632" w:type="dxa"/>
            <w:vMerge w:val="restart"/>
            <w:tcBorders>
              <w:left w:val="single" w:sz="12" w:space="0" w:color="auto"/>
            </w:tcBorders>
          </w:tcPr>
          <w:p w14:paraId="1E55D607" w14:textId="77777777" w:rsidR="00E6260A" w:rsidRPr="00D62569" w:rsidRDefault="00E6260A" w:rsidP="00E6260A">
            <w:pPr>
              <w:jc w:val="both"/>
            </w:pPr>
            <w:r>
              <w:t>0</w:t>
            </w:r>
          </w:p>
        </w:tc>
        <w:tc>
          <w:tcPr>
            <w:tcW w:w="693" w:type="dxa"/>
            <w:gridSpan w:val="2"/>
            <w:vMerge w:val="restart"/>
          </w:tcPr>
          <w:p w14:paraId="5E009625" w14:textId="77777777" w:rsidR="00E6260A" w:rsidRPr="00D62569" w:rsidRDefault="00E6260A" w:rsidP="00E6260A">
            <w:pPr>
              <w:jc w:val="both"/>
            </w:pPr>
            <w:r>
              <w:t>0</w:t>
            </w:r>
          </w:p>
        </w:tc>
        <w:tc>
          <w:tcPr>
            <w:tcW w:w="694" w:type="dxa"/>
            <w:vMerge w:val="restart"/>
          </w:tcPr>
          <w:p w14:paraId="578CEDD8" w14:textId="77777777" w:rsidR="00E6260A" w:rsidRPr="00D62569" w:rsidRDefault="00E6260A" w:rsidP="00E6260A">
            <w:pPr>
              <w:jc w:val="both"/>
            </w:pPr>
            <w:r>
              <w:t>105</w:t>
            </w:r>
          </w:p>
        </w:tc>
      </w:tr>
      <w:tr w:rsidR="00E6260A" w:rsidRPr="00833531" w14:paraId="049D0647" w14:textId="77777777" w:rsidTr="00D17701">
        <w:trPr>
          <w:trHeight w:val="205"/>
          <w:jc w:val="center"/>
        </w:trPr>
        <w:tc>
          <w:tcPr>
            <w:tcW w:w="3381" w:type="dxa"/>
            <w:gridSpan w:val="2"/>
          </w:tcPr>
          <w:p w14:paraId="4EBF7AFD" w14:textId="77777777" w:rsidR="00E6260A" w:rsidRPr="00833531" w:rsidRDefault="00E6260A" w:rsidP="00E6260A">
            <w:pPr>
              <w:jc w:val="both"/>
            </w:pPr>
          </w:p>
        </w:tc>
        <w:tc>
          <w:tcPr>
            <w:tcW w:w="2245" w:type="dxa"/>
            <w:gridSpan w:val="2"/>
          </w:tcPr>
          <w:p w14:paraId="22DE1899" w14:textId="77777777" w:rsidR="00E6260A" w:rsidRPr="00833531" w:rsidRDefault="00E6260A" w:rsidP="00E6260A">
            <w:pPr>
              <w:jc w:val="both"/>
            </w:pPr>
          </w:p>
        </w:tc>
        <w:tc>
          <w:tcPr>
            <w:tcW w:w="2248" w:type="dxa"/>
            <w:gridSpan w:val="4"/>
            <w:tcBorders>
              <w:right w:val="single" w:sz="12" w:space="0" w:color="auto"/>
            </w:tcBorders>
          </w:tcPr>
          <w:p w14:paraId="3D627382" w14:textId="77777777" w:rsidR="00E6260A" w:rsidRPr="00833531" w:rsidRDefault="00E6260A" w:rsidP="00E6260A">
            <w:pPr>
              <w:jc w:val="both"/>
            </w:pPr>
          </w:p>
        </w:tc>
        <w:tc>
          <w:tcPr>
            <w:tcW w:w="632" w:type="dxa"/>
            <w:vMerge/>
            <w:tcBorders>
              <w:left w:val="single" w:sz="12" w:space="0" w:color="auto"/>
            </w:tcBorders>
            <w:vAlign w:val="center"/>
          </w:tcPr>
          <w:p w14:paraId="04F61879" w14:textId="77777777" w:rsidR="00E6260A" w:rsidRPr="00833531" w:rsidRDefault="00E6260A" w:rsidP="00E6260A">
            <w:pPr>
              <w:rPr>
                <w:b/>
              </w:rPr>
            </w:pPr>
          </w:p>
        </w:tc>
        <w:tc>
          <w:tcPr>
            <w:tcW w:w="693" w:type="dxa"/>
            <w:gridSpan w:val="2"/>
            <w:vMerge/>
            <w:vAlign w:val="center"/>
          </w:tcPr>
          <w:p w14:paraId="7015900D" w14:textId="77777777" w:rsidR="00E6260A" w:rsidRPr="00833531" w:rsidRDefault="00E6260A" w:rsidP="00E6260A">
            <w:pPr>
              <w:rPr>
                <w:b/>
              </w:rPr>
            </w:pPr>
          </w:p>
        </w:tc>
        <w:tc>
          <w:tcPr>
            <w:tcW w:w="694" w:type="dxa"/>
            <w:vMerge/>
            <w:vAlign w:val="center"/>
          </w:tcPr>
          <w:p w14:paraId="06444879" w14:textId="77777777" w:rsidR="00E6260A" w:rsidRPr="00833531" w:rsidRDefault="00E6260A" w:rsidP="00E6260A">
            <w:pPr>
              <w:rPr>
                <w:b/>
              </w:rPr>
            </w:pPr>
          </w:p>
        </w:tc>
      </w:tr>
      <w:tr w:rsidR="00E6260A" w:rsidRPr="00833531" w14:paraId="71784B1F" w14:textId="77777777" w:rsidTr="00D17701">
        <w:trPr>
          <w:jc w:val="center"/>
        </w:trPr>
        <w:tc>
          <w:tcPr>
            <w:tcW w:w="9893" w:type="dxa"/>
            <w:gridSpan w:val="12"/>
            <w:shd w:val="clear" w:color="auto" w:fill="F7CAAC"/>
          </w:tcPr>
          <w:p w14:paraId="17068DBD" w14:textId="77777777" w:rsidR="00E6260A" w:rsidRPr="00833531" w:rsidRDefault="00E6260A" w:rsidP="00E6260A">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E6260A" w:rsidRPr="00833531" w14:paraId="20542166" w14:textId="77777777" w:rsidTr="00055E05">
        <w:trPr>
          <w:trHeight w:val="3388"/>
          <w:jc w:val="center"/>
        </w:trPr>
        <w:tc>
          <w:tcPr>
            <w:tcW w:w="9893" w:type="dxa"/>
            <w:gridSpan w:val="12"/>
          </w:tcPr>
          <w:p w14:paraId="2EE6DEB2" w14:textId="77777777" w:rsidR="00827B72" w:rsidRDefault="00827B72" w:rsidP="00656F71">
            <w:pPr>
              <w:jc w:val="both"/>
            </w:pPr>
            <w:r w:rsidRPr="00DC47D1">
              <w:t xml:space="preserve">Kratochvílová, J. (2015). Pupil Assessment within the Context of Inclusive Education in Primary schools. In SGEM. </w:t>
            </w:r>
            <w:r w:rsidRPr="00DC47D1">
              <w:rPr>
                <w:bCs/>
                <w:i/>
              </w:rPr>
              <w:t>Psychology and Psychiatry, Sociology and Healthcare, Education. Conference Proceedings, Volume II, Education and Educational Research</w:t>
            </w:r>
            <w:r w:rsidRPr="00DC47D1">
              <w:rPr>
                <w:i/>
              </w:rPr>
              <w:t>.</w:t>
            </w:r>
            <w:r w:rsidRPr="00DC47D1">
              <w:t xml:space="preserve"> Sofia: STEF92 Technology L</w:t>
            </w:r>
            <w:r>
              <w:t>td.,51 "Alexander Malinov"Blvd.</w:t>
            </w:r>
          </w:p>
          <w:p w14:paraId="69FA2502" w14:textId="77777777" w:rsidR="00827B72" w:rsidRDefault="00EA2089" w:rsidP="00656F71">
            <w:pPr>
              <w:jc w:val="both"/>
            </w:pPr>
            <w:hyperlink r:id="rId21" w:history="1">
              <w:r w:rsidR="00827B72" w:rsidRPr="00185542">
                <w:rPr>
                  <w:rStyle w:val="Hypertextovodkaz"/>
                  <w:color w:val="auto"/>
                  <w:u w:val="none"/>
                </w:rPr>
                <w:t>Kratochvílová, J., Havel</w:t>
              </w:r>
            </w:hyperlink>
            <w:r w:rsidR="00827B72" w:rsidRPr="00185542">
              <w:rPr>
                <w:rStyle w:val="Hypertextovodkaz"/>
                <w:color w:val="auto"/>
                <w:u w:val="none"/>
              </w:rPr>
              <w:t xml:space="preserve">, J. (2013). </w:t>
            </w:r>
            <w:r w:rsidR="00827B72" w:rsidRPr="00DC47D1">
              <w:t xml:space="preserve">Respect between Pupils and School Staff – One of the Characteristic Features of Inclusion. </w:t>
            </w:r>
            <w:r w:rsidR="00827B72" w:rsidRPr="00DC47D1">
              <w:rPr>
                <w:i/>
                <w:iCs/>
              </w:rPr>
              <w:t>The New Educational Review</w:t>
            </w:r>
            <w:r w:rsidR="00827B72">
              <w:t>, roč. 32, č. 2, s. 131-140.</w:t>
            </w:r>
          </w:p>
          <w:p w14:paraId="3C6AAF78" w14:textId="77777777" w:rsidR="00827B72" w:rsidRDefault="00827B72" w:rsidP="00656F71">
            <w:pPr>
              <w:jc w:val="both"/>
            </w:pPr>
            <w:r w:rsidRPr="00DC47D1">
              <w:t xml:space="preserve">Kratochvílová, J. (2013). </w:t>
            </w:r>
            <w:r w:rsidRPr="00DC47D1">
              <w:rPr>
                <w:bCs/>
                <w:i/>
              </w:rPr>
              <w:t>Inkluzivní vzdělávání v české primární škole: teorie, praxe, výzkum</w:t>
            </w:r>
            <w:r w:rsidRPr="00DC47D1">
              <w:rPr>
                <w:i/>
              </w:rPr>
              <w:t>.</w:t>
            </w:r>
            <w:r w:rsidRPr="00DC47D1">
              <w:t xml:space="preserve"> Brno: Masarykova univerzita.</w:t>
            </w:r>
          </w:p>
          <w:p w14:paraId="63DA5E17" w14:textId="77777777" w:rsidR="00827B72" w:rsidRPr="00DC47D1" w:rsidRDefault="00827B72" w:rsidP="00656F71">
            <w:pPr>
              <w:jc w:val="both"/>
            </w:pPr>
            <w:r w:rsidRPr="00DC47D1">
              <w:t xml:space="preserve">Helus, Z., Lukášová, H., Kratochvílová, J., Rýdl, K., Spilková, V., &amp; Zdražil, T. (2012). </w:t>
            </w:r>
            <w:r w:rsidRPr="00DC47D1">
              <w:rPr>
                <w:bCs/>
                <w:i/>
              </w:rPr>
              <w:t>Proměny pojetí vzdělávání a školního hodnocení: filozofická východiska a pedagogické souvislosti</w:t>
            </w:r>
            <w:r w:rsidRPr="00DC47D1">
              <w:rPr>
                <w:i/>
              </w:rPr>
              <w:t>.</w:t>
            </w:r>
            <w:r w:rsidRPr="00DC47D1">
              <w:t xml:space="preserve"> Praha:</w:t>
            </w:r>
            <w:r>
              <w:t xml:space="preserve"> Asociace waldorfských škol ČR.</w:t>
            </w:r>
          </w:p>
          <w:p w14:paraId="4B588DD8" w14:textId="77777777" w:rsidR="00827B72" w:rsidRPr="00DC47D1" w:rsidRDefault="007336C7" w:rsidP="00656F71">
            <w:pPr>
              <w:jc w:val="both"/>
            </w:pPr>
            <w:r>
              <w:t>Kratochvílová, J., Havel, J. &amp;</w:t>
            </w:r>
            <w:r w:rsidR="00827B72" w:rsidRPr="00DC47D1">
              <w:t xml:space="preserve"> Filová, H. (2011). </w:t>
            </w:r>
            <w:r w:rsidR="00827B72" w:rsidRPr="00DC47D1">
              <w:rPr>
                <w:i/>
                <w:iCs/>
              </w:rPr>
              <w:t>Analýza školních vzdělávacích programů jako prostředek kvalitativního rozvoje inkluze na 1. stupni ZŠ</w:t>
            </w:r>
            <w:r w:rsidR="00827B72" w:rsidRPr="00DC47D1">
              <w:t xml:space="preserve">. Brno: Masarykova univerzita. </w:t>
            </w:r>
          </w:p>
          <w:p w14:paraId="1F466A1E" w14:textId="77777777" w:rsidR="0038480B" w:rsidRPr="00DC47D1" w:rsidRDefault="00827B72" w:rsidP="00656F71">
            <w:pPr>
              <w:jc w:val="both"/>
            </w:pPr>
            <w:r w:rsidRPr="00DC47D1">
              <w:t xml:space="preserve">Kratochvílová, J. (2011).  </w:t>
            </w:r>
            <w:r w:rsidRPr="00DC47D1">
              <w:rPr>
                <w:bCs/>
                <w:i/>
              </w:rPr>
              <w:t>Systém hodnocení a sebehodnocení žáků: zkušenosti z České republiky i Evropských škol</w:t>
            </w:r>
            <w:r w:rsidRPr="00DC47D1">
              <w:rPr>
                <w:i/>
              </w:rPr>
              <w:t>.</w:t>
            </w:r>
            <w:r w:rsidRPr="00DC47D1">
              <w:t xml:space="preserve"> Brno:</w:t>
            </w:r>
            <w:r>
              <w:t xml:space="preserve"> MSD.</w:t>
            </w:r>
            <w:r>
              <w:br/>
            </w:r>
            <w:r w:rsidR="007336C7">
              <w:t xml:space="preserve">Kratochvílová, J., Havel, J. &amp; </w:t>
            </w:r>
            <w:r w:rsidR="00E6260A" w:rsidRPr="00DC47D1">
              <w:t xml:space="preserve">Filová, H. (2009). </w:t>
            </w:r>
            <w:r w:rsidR="00E6260A" w:rsidRPr="00DC47D1">
              <w:rPr>
                <w:i/>
                <w:iCs/>
              </w:rPr>
              <w:t>Sebehodnocení inkluzivního prostředí na 1. stupni základních škol.</w:t>
            </w:r>
            <w:r w:rsidR="00E6260A" w:rsidRPr="00DC47D1">
              <w:t xml:space="preserve"> 1. vyd. Brno: Masarykova univerzita.</w:t>
            </w:r>
          </w:p>
          <w:p w14:paraId="6B61C1C9" w14:textId="77777777" w:rsidR="00E6260A" w:rsidRPr="00D66731" w:rsidRDefault="00E6260A" w:rsidP="00827B72">
            <w:pPr>
              <w:jc w:val="both"/>
            </w:pPr>
          </w:p>
        </w:tc>
      </w:tr>
      <w:tr w:rsidR="00E6260A" w:rsidRPr="00833531" w14:paraId="3D7FB5A4" w14:textId="77777777" w:rsidTr="00D17701">
        <w:trPr>
          <w:trHeight w:val="218"/>
          <w:jc w:val="center"/>
        </w:trPr>
        <w:tc>
          <w:tcPr>
            <w:tcW w:w="9893" w:type="dxa"/>
            <w:gridSpan w:val="12"/>
            <w:shd w:val="clear" w:color="auto" w:fill="F7CAAC"/>
          </w:tcPr>
          <w:p w14:paraId="569216C0" w14:textId="77777777" w:rsidR="00E6260A" w:rsidRPr="00833531" w:rsidRDefault="00E6260A" w:rsidP="00E6260A">
            <w:pPr>
              <w:rPr>
                <w:b/>
              </w:rPr>
            </w:pPr>
            <w:r w:rsidRPr="00833531">
              <w:rPr>
                <w:b/>
              </w:rPr>
              <w:t>Působení v</w:t>
            </w:r>
            <w:r w:rsidR="00656F71">
              <w:rPr>
                <w:b/>
              </w:rPr>
              <w:t> </w:t>
            </w:r>
            <w:r w:rsidRPr="00833531">
              <w:rPr>
                <w:b/>
              </w:rPr>
              <w:t>zahraničí</w:t>
            </w:r>
          </w:p>
        </w:tc>
      </w:tr>
      <w:tr w:rsidR="00E6260A" w:rsidRPr="0073679C" w14:paraId="23538A56" w14:textId="77777777" w:rsidTr="00185542">
        <w:trPr>
          <w:trHeight w:val="868"/>
          <w:jc w:val="center"/>
        </w:trPr>
        <w:tc>
          <w:tcPr>
            <w:tcW w:w="9893" w:type="dxa"/>
            <w:gridSpan w:val="12"/>
          </w:tcPr>
          <w:p w14:paraId="67683203" w14:textId="77777777" w:rsidR="00E6260A" w:rsidRPr="00D66731" w:rsidRDefault="00E6260A" w:rsidP="00E6260A">
            <w:r>
              <w:t xml:space="preserve">1997 </w:t>
            </w:r>
            <w:r w:rsidRPr="00185542">
              <w:rPr>
                <w:iCs/>
              </w:rPr>
              <w:t>Center for Civic Education</w:t>
            </w:r>
            <w:r w:rsidRPr="00185542">
              <w:t xml:space="preserve"> (Center for Civic Education), California</w:t>
            </w:r>
            <w:r w:rsidR="00185542" w:rsidRPr="00AA7A28">
              <w:t>;</w:t>
            </w:r>
            <w:r w:rsidR="007336C7">
              <w:t xml:space="preserve"> </w:t>
            </w:r>
            <w:r w:rsidRPr="00185542">
              <w:t xml:space="preserve">2002 </w:t>
            </w:r>
            <w:r w:rsidRPr="00185542">
              <w:rPr>
                <w:iCs/>
              </w:rPr>
              <w:t>Cambridgeshire Country Council, Cambridge</w:t>
            </w:r>
            <w:r w:rsidR="00185542" w:rsidRPr="00AA7A28">
              <w:t>;</w:t>
            </w:r>
            <w:r w:rsidR="007336C7">
              <w:t xml:space="preserve"> </w:t>
            </w:r>
            <w:r w:rsidRPr="00185542">
              <w:rPr>
                <w:iCs/>
              </w:rPr>
              <w:t>2008 Nacionaliné Mokyklu vertinimo Agentura, Vilnius</w:t>
            </w:r>
            <w:r w:rsidR="00185542" w:rsidRPr="00AA7A28">
              <w:t>;</w:t>
            </w:r>
            <w:r w:rsidR="007336C7">
              <w:t xml:space="preserve"> </w:t>
            </w:r>
            <w:r w:rsidRPr="00185542">
              <w:rPr>
                <w:iCs/>
              </w:rPr>
              <w:t>2009-2011 The International School of Brussels</w:t>
            </w:r>
            <w:r w:rsidR="00185542" w:rsidRPr="00AA7A28">
              <w:t>;</w:t>
            </w:r>
            <w:r w:rsidR="007336C7">
              <w:t xml:space="preserve"> </w:t>
            </w:r>
            <w:r w:rsidRPr="00185542">
              <w:rPr>
                <w:iCs/>
              </w:rPr>
              <w:t>2012 Private Pädagogische Hochschule der Diözese Linz</w:t>
            </w:r>
            <w:r w:rsidR="00185542" w:rsidRPr="00AA7A28">
              <w:t>;</w:t>
            </w:r>
            <w:r w:rsidR="007336C7">
              <w:t xml:space="preserve"> </w:t>
            </w:r>
            <w:r w:rsidRPr="00185542">
              <w:rPr>
                <w:iCs/>
              </w:rPr>
              <w:t>2013 Uniwersytet Kazimierza Wielkiego</w:t>
            </w:r>
            <w:r w:rsidRPr="00185542">
              <w:t xml:space="preserve"> (Kazimierz Wielki University), Bydgoszcz</w:t>
            </w:r>
            <w:r w:rsidR="00185542" w:rsidRPr="00AA7A28">
              <w:t>;</w:t>
            </w:r>
            <w:r w:rsidR="007336C7">
              <w:t xml:space="preserve"> </w:t>
            </w:r>
            <w:r w:rsidRPr="00185542">
              <w:t xml:space="preserve">2014 </w:t>
            </w:r>
            <w:r w:rsidRPr="00185542">
              <w:rPr>
                <w:iCs/>
              </w:rPr>
              <w:t>Faculty of Education and Health University of Greenwich</w:t>
            </w:r>
          </w:p>
        </w:tc>
      </w:tr>
      <w:tr w:rsidR="00E6260A" w:rsidRPr="00833531" w14:paraId="6031881B" w14:textId="77777777" w:rsidTr="00A24F75">
        <w:trPr>
          <w:cantSplit/>
          <w:trHeight w:val="89"/>
          <w:jc w:val="center"/>
        </w:trPr>
        <w:tc>
          <w:tcPr>
            <w:tcW w:w="2552" w:type="dxa"/>
            <w:shd w:val="clear" w:color="auto" w:fill="F7CAAC"/>
          </w:tcPr>
          <w:p w14:paraId="56EED8A3" w14:textId="77777777" w:rsidR="00E6260A" w:rsidRPr="00833531" w:rsidRDefault="00E6260A" w:rsidP="00E6260A">
            <w:pPr>
              <w:jc w:val="both"/>
              <w:rPr>
                <w:b/>
              </w:rPr>
            </w:pPr>
            <w:r w:rsidRPr="00833531">
              <w:rPr>
                <w:b/>
              </w:rPr>
              <w:t xml:space="preserve">Podpis </w:t>
            </w:r>
          </w:p>
        </w:tc>
        <w:tc>
          <w:tcPr>
            <w:tcW w:w="4536" w:type="dxa"/>
            <w:gridSpan w:val="5"/>
          </w:tcPr>
          <w:p w14:paraId="23F9C56D" w14:textId="77777777" w:rsidR="00E6260A" w:rsidRPr="00833531" w:rsidRDefault="005C7386" w:rsidP="00E6260A">
            <w:pPr>
              <w:jc w:val="both"/>
            </w:pPr>
            <w:r w:rsidRPr="00C21DA6">
              <w:t>Jana Kratochvílová</w:t>
            </w:r>
            <w:r>
              <w:t>, v. r.</w:t>
            </w:r>
          </w:p>
        </w:tc>
        <w:tc>
          <w:tcPr>
            <w:tcW w:w="786" w:type="dxa"/>
            <w:gridSpan w:val="2"/>
            <w:shd w:val="clear" w:color="auto" w:fill="F7CAAC"/>
          </w:tcPr>
          <w:p w14:paraId="4017A2C4" w14:textId="77777777" w:rsidR="00E6260A" w:rsidRPr="00833531" w:rsidRDefault="00E6260A" w:rsidP="00E6260A">
            <w:pPr>
              <w:jc w:val="both"/>
            </w:pPr>
            <w:r w:rsidRPr="00833531">
              <w:rPr>
                <w:b/>
              </w:rPr>
              <w:t>datum</w:t>
            </w:r>
          </w:p>
        </w:tc>
        <w:tc>
          <w:tcPr>
            <w:tcW w:w="2019" w:type="dxa"/>
            <w:gridSpan w:val="4"/>
          </w:tcPr>
          <w:p w14:paraId="65CC0D92" w14:textId="77777777" w:rsidR="00E6260A" w:rsidRPr="00833531" w:rsidRDefault="0086248F" w:rsidP="00E6260A">
            <w:pPr>
              <w:jc w:val="both"/>
            </w:pPr>
            <w:r>
              <w:t>30. 5. 2018</w:t>
            </w:r>
          </w:p>
        </w:tc>
      </w:tr>
    </w:tbl>
    <w:p w14:paraId="673F6D7D" w14:textId="77777777" w:rsidR="003B3186" w:rsidRDefault="003B3186">
      <w:pPr>
        <w:rPr>
          <w:b/>
          <w:sz w:val="28"/>
        </w:rPr>
      </w:pPr>
    </w:p>
    <w:p w14:paraId="07585404" w14:textId="77777777" w:rsidR="00354BE7" w:rsidRDefault="00354BE7">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354BE7" w14:paraId="10969605" w14:textId="77777777" w:rsidTr="000C5791">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629BDDBD" w14:textId="77777777" w:rsidR="00354BE7" w:rsidRDefault="00354BE7" w:rsidP="000C5791">
            <w:pPr>
              <w:jc w:val="both"/>
              <w:rPr>
                <w:b/>
                <w:sz w:val="28"/>
              </w:rPr>
            </w:pPr>
            <w:r>
              <w:rPr>
                <w:b/>
                <w:sz w:val="28"/>
              </w:rPr>
              <w:t>C-I – Personální zabezpečení</w:t>
            </w:r>
          </w:p>
        </w:tc>
      </w:tr>
      <w:tr w:rsidR="00354BE7" w14:paraId="24C97F2D" w14:textId="77777777" w:rsidTr="000C5791">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C06090B" w14:textId="77777777" w:rsidR="00354BE7" w:rsidRDefault="00354BE7" w:rsidP="000C5791">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0E95D2ED" w14:textId="77777777" w:rsidR="00354BE7" w:rsidRDefault="00354BE7" w:rsidP="000C5791">
            <w:pPr>
              <w:jc w:val="both"/>
            </w:pPr>
            <w:r>
              <w:t>Univerzita Tomáše Bati ve Zlíně</w:t>
            </w:r>
          </w:p>
        </w:tc>
      </w:tr>
      <w:tr w:rsidR="00354BE7" w14:paraId="41F694FC" w14:textId="77777777" w:rsidTr="000C5791">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120BA36" w14:textId="77777777" w:rsidR="00354BE7" w:rsidRDefault="00354BE7" w:rsidP="000C5791">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3F9493CA" w14:textId="77777777" w:rsidR="00354BE7" w:rsidRDefault="00354BE7" w:rsidP="000C5791">
            <w:pPr>
              <w:jc w:val="both"/>
            </w:pPr>
            <w:r>
              <w:t>Fakulta humanitních studií</w:t>
            </w:r>
          </w:p>
        </w:tc>
      </w:tr>
      <w:tr w:rsidR="00354BE7" w14:paraId="0F8F1AA9" w14:textId="77777777" w:rsidTr="000C5791">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BBE50E7" w14:textId="77777777" w:rsidR="00354BE7" w:rsidRDefault="00354BE7" w:rsidP="000C5791">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3F328117" w14:textId="77777777" w:rsidR="00354BE7" w:rsidRDefault="00354BE7" w:rsidP="000C5791">
            <w:pPr>
              <w:jc w:val="both"/>
            </w:pPr>
            <w:r>
              <w:t>Předškolní pedagogika</w:t>
            </w:r>
          </w:p>
        </w:tc>
      </w:tr>
      <w:tr w:rsidR="00354BE7" w14:paraId="29E98656" w14:textId="77777777" w:rsidTr="000C5791">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FFE8DEC" w14:textId="77777777" w:rsidR="00354BE7" w:rsidRDefault="00354BE7" w:rsidP="000C5791">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63979057" w14:textId="77777777" w:rsidR="00354BE7" w:rsidRDefault="00354BE7" w:rsidP="000C5791">
            <w:pPr>
              <w:jc w:val="both"/>
            </w:pPr>
            <w:r>
              <w:t>Jana Kutnohorská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895251" w14:textId="77777777" w:rsidR="00354BE7" w:rsidRDefault="00354BE7" w:rsidP="000C5791">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14:paraId="566110CA" w14:textId="39311A35" w:rsidR="00D30BFD" w:rsidRPr="00FB307C" w:rsidRDefault="00D30BFD" w:rsidP="00D30BFD">
            <w:r w:rsidRPr="00FB307C">
              <w:t>doc. PhDr.</w:t>
            </w:r>
            <w:r>
              <w:t>,</w:t>
            </w:r>
            <w:r w:rsidRPr="00FB307C">
              <w:t xml:space="preserve"> CSc.</w:t>
            </w:r>
          </w:p>
          <w:p w14:paraId="5727B8CD" w14:textId="1DE5BD52" w:rsidR="00354BE7" w:rsidRPr="00D30BFD" w:rsidRDefault="00354BE7" w:rsidP="000C5791">
            <w:pPr>
              <w:jc w:val="both"/>
            </w:pPr>
            <w:r w:rsidRPr="00D30BFD">
              <w:t>.</w:t>
            </w:r>
          </w:p>
        </w:tc>
      </w:tr>
      <w:tr w:rsidR="00354BE7" w14:paraId="7CE34A9B" w14:textId="77777777" w:rsidTr="000C5791">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ED3605D" w14:textId="77777777" w:rsidR="00354BE7" w:rsidRDefault="00354BE7" w:rsidP="000C5791">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0E24C8CC" w14:textId="77777777" w:rsidR="00354BE7" w:rsidRDefault="00354BE7" w:rsidP="000C5791">
            <w:pPr>
              <w:jc w:val="both"/>
            </w:pPr>
            <w:r>
              <w:t>1949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437FB13" w14:textId="77777777" w:rsidR="00354BE7" w:rsidRDefault="00354BE7" w:rsidP="000C5791">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62A7CDE2" w14:textId="77777777" w:rsidR="00354BE7" w:rsidRDefault="00354BE7" w:rsidP="000C5791">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A9249F7" w14:textId="77777777" w:rsidR="00354BE7" w:rsidRDefault="00354BE7" w:rsidP="000C5791">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392C7407" w14:textId="77777777" w:rsidR="00354BE7" w:rsidRDefault="00354BE7" w:rsidP="000C5791">
            <w:r>
              <w:t>40 h týdně</w:t>
            </w:r>
          </w:p>
          <w:p w14:paraId="796C0E93" w14:textId="77777777" w:rsidR="00354BE7" w:rsidRDefault="00354BE7" w:rsidP="000C5791">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781C08" w14:textId="77777777" w:rsidR="00354BE7" w:rsidRDefault="00354BE7" w:rsidP="000C5791">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37D837D9" w14:textId="77777777" w:rsidR="00354BE7" w:rsidRDefault="00354BE7" w:rsidP="000C5791">
            <w:pPr>
              <w:jc w:val="both"/>
            </w:pPr>
            <w:r>
              <w:t>N</w:t>
            </w:r>
          </w:p>
        </w:tc>
      </w:tr>
      <w:tr w:rsidR="00354BE7" w14:paraId="7C5FD99E" w14:textId="77777777" w:rsidTr="000C5791">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6B22727" w14:textId="77777777" w:rsidR="00354BE7" w:rsidRDefault="00354BE7" w:rsidP="000C5791">
            <w:pPr>
              <w:jc w:val="both"/>
              <w:rPr>
                <w:b/>
              </w:rPr>
            </w:pPr>
            <w:r>
              <w:rPr>
                <w:b/>
              </w:rPr>
              <w:t xml:space="preserve">Typ vztahu na součásti VŠ, která uskutečňuje st. </w:t>
            </w:r>
            <w:r w:rsidR="00695253">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14:paraId="6B94CCF8" w14:textId="77777777" w:rsidR="00354BE7" w:rsidRDefault="00354BE7" w:rsidP="000C5791">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6884313" w14:textId="77777777" w:rsidR="00354BE7" w:rsidRDefault="00354BE7" w:rsidP="000C5791">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748208D7" w14:textId="77777777" w:rsidR="00354BE7" w:rsidRDefault="00354BE7" w:rsidP="000C5791">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B9A113F" w14:textId="77777777" w:rsidR="00354BE7" w:rsidRDefault="00354BE7" w:rsidP="000C5791">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20948285" w14:textId="77777777" w:rsidR="00354BE7" w:rsidRDefault="00354BE7" w:rsidP="000C5791">
            <w:pPr>
              <w:jc w:val="both"/>
            </w:pPr>
            <w:r>
              <w:t>N</w:t>
            </w:r>
          </w:p>
        </w:tc>
      </w:tr>
      <w:tr w:rsidR="00354BE7" w14:paraId="50F3709E" w14:textId="77777777" w:rsidTr="000C5791">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42C702C" w14:textId="77777777" w:rsidR="00354BE7" w:rsidRDefault="00354BE7" w:rsidP="000C5791">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7D7FF82" w14:textId="77777777" w:rsidR="00354BE7" w:rsidRDefault="00354BE7" w:rsidP="000C5791">
            <w:pPr>
              <w:jc w:val="both"/>
              <w:rPr>
                <w:b/>
              </w:rPr>
            </w:pPr>
            <w:r>
              <w:rPr>
                <w:b/>
              </w:rPr>
              <w:t>typ prac. vztahu</w:t>
            </w:r>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471E88D" w14:textId="77777777" w:rsidR="00354BE7" w:rsidRDefault="00354BE7" w:rsidP="000C5791">
            <w:pPr>
              <w:jc w:val="both"/>
              <w:rPr>
                <w:b/>
              </w:rPr>
            </w:pPr>
            <w:r>
              <w:rPr>
                <w:b/>
              </w:rPr>
              <w:t>rozsah</w:t>
            </w:r>
          </w:p>
        </w:tc>
      </w:tr>
      <w:tr w:rsidR="00354BE7" w14:paraId="42354F50" w14:textId="77777777" w:rsidTr="000C5791">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26343FEE" w14:textId="77777777" w:rsidR="00354BE7" w:rsidRDefault="00C9066B" w:rsidP="000C5791">
            <w:pPr>
              <w:jc w:val="both"/>
            </w:pPr>
            <w:r>
              <w:t>Univerzita Karlova, Lékařská fakulta v Hradci Králové</w:t>
            </w:r>
          </w:p>
        </w:tc>
        <w:tc>
          <w:tcPr>
            <w:tcW w:w="1846" w:type="dxa"/>
            <w:gridSpan w:val="3"/>
            <w:tcBorders>
              <w:top w:val="single" w:sz="4" w:space="0" w:color="auto"/>
              <w:left w:val="single" w:sz="4" w:space="0" w:color="auto"/>
              <w:bottom w:val="single" w:sz="4" w:space="0" w:color="auto"/>
              <w:right w:val="single" w:sz="4" w:space="0" w:color="auto"/>
            </w:tcBorders>
          </w:tcPr>
          <w:p w14:paraId="3D8561D5" w14:textId="77777777" w:rsidR="00354BE7" w:rsidRDefault="00C9066B" w:rsidP="000C5791">
            <w:pPr>
              <w:jc w:val="both"/>
            </w:pPr>
            <w:r>
              <w:t>DPP</w:t>
            </w:r>
          </w:p>
        </w:tc>
        <w:tc>
          <w:tcPr>
            <w:tcW w:w="1668" w:type="dxa"/>
            <w:gridSpan w:val="4"/>
            <w:tcBorders>
              <w:top w:val="single" w:sz="4" w:space="0" w:color="auto"/>
              <w:left w:val="single" w:sz="4" w:space="0" w:color="auto"/>
              <w:bottom w:val="single" w:sz="4" w:space="0" w:color="auto"/>
              <w:right w:val="single" w:sz="4" w:space="0" w:color="auto"/>
            </w:tcBorders>
          </w:tcPr>
          <w:p w14:paraId="4106F016" w14:textId="77777777" w:rsidR="00354BE7" w:rsidRDefault="00C9066B" w:rsidP="000C5791">
            <w:pPr>
              <w:jc w:val="both"/>
            </w:pPr>
            <w:r>
              <w:t>8 h týdně</w:t>
            </w:r>
          </w:p>
        </w:tc>
      </w:tr>
      <w:tr w:rsidR="00354BE7" w14:paraId="6B10359F" w14:textId="77777777" w:rsidTr="000C579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230894E" w14:textId="77777777" w:rsidR="00354BE7" w:rsidRDefault="00354BE7" w:rsidP="000C5791">
            <w:pPr>
              <w:jc w:val="both"/>
            </w:pPr>
            <w:r>
              <w:rPr>
                <w:b/>
              </w:rPr>
              <w:t>Předměty příslušného studijního programu a způsob zapojení do jejich výuky, příp. další zapojení do uskutečňování studijního programu</w:t>
            </w:r>
          </w:p>
        </w:tc>
      </w:tr>
      <w:tr w:rsidR="00354BE7" w14:paraId="7FDEE390" w14:textId="77777777" w:rsidTr="000C5791">
        <w:trPr>
          <w:trHeight w:val="366"/>
          <w:jc w:val="center"/>
        </w:trPr>
        <w:tc>
          <w:tcPr>
            <w:tcW w:w="9859" w:type="dxa"/>
            <w:gridSpan w:val="12"/>
            <w:tcBorders>
              <w:top w:val="nil"/>
              <w:left w:val="single" w:sz="4" w:space="0" w:color="auto"/>
              <w:bottom w:val="single" w:sz="4" w:space="0" w:color="auto"/>
              <w:right w:val="single" w:sz="4" w:space="0" w:color="auto"/>
            </w:tcBorders>
          </w:tcPr>
          <w:p w14:paraId="67E60F1E" w14:textId="77777777" w:rsidR="00354BE7" w:rsidRDefault="00C9066B" w:rsidP="000C5791">
            <w:r>
              <w:t>Teorie předškolního vzdělávání, Metodologie pedagogického výzkumu, Medicínská propedeuti</w:t>
            </w:r>
            <w:r w:rsidR="00473052">
              <w:t>ka, Evaluace v předškolním vzdělávání</w:t>
            </w:r>
            <w:r>
              <w:t>, Prezentace výzkumných zjištění k diplomové práci.</w:t>
            </w:r>
          </w:p>
        </w:tc>
      </w:tr>
      <w:tr w:rsidR="00354BE7" w14:paraId="66A7967F" w14:textId="77777777" w:rsidTr="000C579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4CCFA35" w14:textId="77777777" w:rsidR="00354BE7" w:rsidRDefault="00354BE7" w:rsidP="000C5791">
            <w:pPr>
              <w:jc w:val="both"/>
            </w:pPr>
            <w:r>
              <w:rPr>
                <w:b/>
              </w:rPr>
              <w:t xml:space="preserve">Údaje o vzdělání na VŠ </w:t>
            </w:r>
          </w:p>
        </w:tc>
      </w:tr>
      <w:tr w:rsidR="00354BE7" w14:paraId="790F0474" w14:textId="77777777" w:rsidTr="000C5791">
        <w:trPr>
          <w:trHeight w:val="588"/>
          <w:jc w:val="center"/>
        </w:trPr>
        <w:tc>
          <w:tcPr>
            <w:tcW w:w="9859" w:type="dxa"/>
            <w:gridSpan w:val="12"/>
            <w:tcBorders>
              <w:top w:val="single" w:sz="4" w:space="0" w:color="auto"/>
              <w:left w:val="single" w:sz="4" w:space="0" w:color="auto"/>
              <w:bottom w:val="single" w:sz="4" w:space="0" w:color="auto"/>
              <w:right w:val="single" w:sz="4" w:space="0" w:color="auto"/>
            </w:tcBorders>
          </w:tcPr>
          <w:p w14:paraId="46457EC5" w14:textId="77777777" w:rsidR="00C9066B" w:rsidRDefault="00C9066B" w:rsidP="00C9066B">
            <w:pPr>
              <w:jc w:val="both"/>
            </w:pPr>
            <w:r w:rsidRPr="00E66262">
              <w:t xml:space="preserve">1971 Pedagogická fakulta v Ostravě </w:t>
            </w:r>
            <w:r>
              <w:t>(d</w:t>
            </w:r>
            <w:r w:rsidRPr="00E66262">
              <w:t>ějepis – český jazyk</w:t>
            </w:r>
            <w:r>
              <w:t>)</w:t>
            </w:r>
            <w:r w:rsidRPr="00E66262">
              <w:t xml:space="preserve"> </w:t>
            </w:r>
          </w:p>
          <w:p w14:paraId="731D3656" w14:textId="77777777" w:rsidR="00C9066B" w:rsidRPr="00E66262" w:rsidRDefault="00C9066B" w:rsidP="00C9066B">
            <w:pPr>
              <w:jc w:val="both"/>
            </w:pPr>
            <w:r w:rsidRPr="00E66262">
              <w:t xml:space="preserve">1976 Pedagogická fakulta v Ostravě </w:t>
            </w:r>
            <w:r>
              <w:t>(d</w:t>
            </w:r>
            <w:r w:rsidRPr="00E66262">
              <w:t>ějin</w:t>
            </w:r>
            <w:r>
              <w:t>y)</w:t>
            </w:r>
            <w:r w:rsidRPr="00E66262">
              <w:t xml:space="preserve"> – PhDr.</w:t>
            </w:r>
          </w:p>
          <w:p w14:paraId="42BA7B3A" w14:textId="72648A29" w:rsidR="00C9066B" w:rsidRDefault="00C9066B" w:rsidP="00C9066B">
            <w:pPr>
              <w:jc w:val="both"/>
            </w:pPr>
            <w:r w:rsidRPr="00E66262">
              <w:t xml:space="preserve">1980 Československá akademie věd, komise pro udělování vědeckých hodností z oboru historie - CSc. </w:t>
            </w:r>
            <w:r>
              <w:t>(</w:t>
            </w:r>
            <w:r w:rsidRPr="00E66262">
              <w:t>Československé dějiny</w:t>
            </w:r>
            <w:r>
              <w:t>)</w:t>
            </w:r>
            <w:del w:id="272" w:author="Anežka Lengálová" w:date="2018-05-30T07:21:00Z">
              <w:r w:rsidDel="00867E04">
                <w:delText>,</w:delText>
              </w:r>
            </w:del>
          </w:p>
          <w:p w14:paraId="07162ED3" w14:textId="77777777" w:rsidR="00354BE7" w:rsidRPr="00C55316" w:rsidRDefault="00C9066B" w:rsidP="00C9066B">
            <w:pPr>
              <w:ind w:left="-2"/>
              <w:jc w:val="both"/>
            </w:pPr>
            <w:r>
              <w:t>1989 Pedagogická fakulta v Ostravě (dějiny) – doc.</w:t>
            </w:r>
          </w:p>
        </w:tc>
      </w:tr>
      <w:tr w:rsidR="00354BE7" w14:paraId="15C70738" w14:textId="77777777" w:rsidTr="000C579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02AD1FF" w14:textId="77777777" w:rsidR="00354BE7" w:rsidRDefault="00354BE7" w:rsidP="000C5791">
            <w:pPr>
              <w:jc w:val="both"/>
              <w:rPr>
                <w:b/>
              </w:rPr>
            </w:pPr>
            <w:r>
              <w:rPr>
                <w:b/>
              </w:rPr>
              <w:t>Údaje o odborném působení od absolvování VŠ</w:t>
            </w:r>
          </w:p>
        </w:tc>
      </w:tr>
      <w:tr w:rsidR="00354BE7" w14:paraId="56245F20" w14:textId="77777777" w:rsidTr="000C5791">
        <w:trPr>
          <w:trHeight w:val="156"/>
          <w:jc w:val="center"/>
        </w:trPr>
        <w:tc>
          <w:tcPr>
            <w:tcW w:w="9859" w:type="dxa"/>
            <w:gridSpan w:val="12"/>
            <w:tcBorders>
              <w:top w:val="single" w:sz="4" w:space="0" w:color="auto"/>
              <w:left w:val="single" w:sz="4" w:space="0" w:color="auto"/>
              <w:bottom w:val="single" w:sz="4" w:space="0" w:color="auto"/>
              <w:right w:val="single" w:sz="4" w:space="0" w:color="auto"/>
            </w:tcBorders>
          </w:tcPr>
          <w:p w14:paraId="0F6CB22F" w14:textId="77777777" w:rsidR="00C9066B" w:rsidRDefault="00C9066B" w:rsidP="00C9066B">
            <w:r>
              <w:t>1972 -</w:t>
            </w:r>
            <w:r w:rsidRPr="00E66262">
              <w:t>1987 ČSAV</w:t>
            </w:r>
            <w:r>
              <w:t>,</w:t>
            </w:r>
            <w:r w:rsidRPr="00E66262">
              <w:t xml:space="preserve"> Slezský ústav v Opavě, vědecko-výzkumný pracovník</w:t>
            </w:r>
          </w:p>
          <w:p w14:paraId="57FC6973" w14:textId="77777777" w:rsidR="00C9066B" w:rsidRPr="00E66262" w:rsidRDefault="00C9066B" w:rsidP="00C9066B">
            <w:pPr>
              <w:jc w:val="both"/>
            </w:pPr>
            <w:r>
              <w:t>1976 -</w:t>
            </w:r>
            <w:r w:rsidRPr="00E66262">
              <w:t>1990 Pedagogická fakulta v Ostravě (souběžný prac.</w:t>
            </w:r>
            <w:r>
              <w:t xml:space="preserve"> </w:t>
            </w:r>
            <w:r w:rsidRPr="00E66262">
              <w:t>poměr)</w:t>
            </w:r>
          </w:p>
          <w:p w14:paraId="09663959" w14:textId="77777777" w:rsidR="00C9066B" w:rsidRPr="00E66262" w:rsidRDefault="00C9066B" w:rsidP="00C9066B">
            <w:r>
              <w:t xml:space="preserve">1993 - </w:t>
            </w:r>
            <w:r w:rsidRPr="00E66262">
              <w:t xml:space="preserve">2002 Střední zdravotnická škola a Vyšší zdravotnická škola v Ostravě </w:t>
            </w:r>
          </w:p>
          <w:p w14:paraId="31B2B345" w14:textId="77777777" w:rsidR="00C9066B" w:rsidRPr="00E66262" w:rsidRDefault="00C9066B" w:rsidP="00C9066B">
            <w:r>
              <w:t xml:space="preserve">1996 - </w:t>
            </w:r>
            <w:r w:rsidRPr="00E66262">
              <w:t>2002 Slezská univerzita (externí výuka)</w:t>
            </w:r>
          </w:p>
          <w:p w14:paraId="2F9430CA" w14:textId="77777777" w:rsidR="00C9066B" w:rsidRPr="00E66262" w:rsidRDefault="00C9066B" w:rsidP="00C9066B">
            <w:r w:rsidRPr="00E66262">
              <w:t>2002 - 2005 Zdravotně sociální fakulta Ostravské univerzity</w:t>
            </w:r>
          </w:p>
          <w:p w14:paraId="63207D3D" w14:textId="77777777" w:rsidR="00C9066B" w:rsidRPr="00E66262" w:rsidRDefault="00C9066B" w:rsidP="00C9066B">
            <w:r>
              <w:t>2004 -</w:t>
            </w:r>
            <w:r w:rsidRPr="00E66262">
              <w:t xml:space="preserve"> dosud Lékařská fakulta Univerzity Karlovy v Hradci Králové</w:t>
            </w:r>
          </w:p>
          <w:p w14:paraId="70716E6A" w14:textId="77777777" w:rsidR="00C9066B" w:rsidRPr="00E66262" w:rsidRDefault="00C9066B" w:rsidP="00C9066B">
            <w:r>
              <w:t>2005 -</w:t>
            </w:r>
            <w:r w:rsidRPr="00E66262">
              <w:t xml:space="preserve"> 2010 Fakulta zdravotnických věd UP Olomouc</w:t>
            </w:r>
          </w:p>
          <w:p w14:paraId="4AA5CFDE" w14:textId="77777777" w:rsidR="00354BE7" w:rsidRDefault="00C9066B" w:rsidP="00C9066B">
            <w:pPr>
              <w:jc w:val="both"/>
            </w:pPr>
            <w:r>
              <w:t>2010 -</w:t>
            </w:r>
            <w:r w:rsidRPr="00E66262">
              <w:t xml:space="preserve"> dosud Fakulta humanitních studií UTB Zlín</w:t>
            </w:r>
          </w:p>
        </w:tc>
      </w:tr>
      <w:tr w:rsidR="00354BE7" w14:paraId="6BD4191E" w14:textId="77777777" w:rsidTr="000C5791">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C62228B" w14:textId="77777777" w:rsidR="00354BE7" w:rsidRDefault="00354BE7" w:rsidP="000C5791">
            <w:pPr>
              <w:jc w:val="both"/>
            </w:pPr>
            <w:r>
              <w:rPr>
                <w:b/>
              </w:rPr>
              <w:t>Zkušenosti s vedením rigorózních a dizertačních prací</w:t>
            </w:r>
          </w:p>
        </w:tc>
      </w:tr>
      <w:tr w:rsidR="00354BE7" w14:paraId="6D3D3E0E" w14:textId="77777777" w:rsidTr="000C5791">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42D47FF2" w14:textId="77777777" w:rsidR="00354BE7" w:rsidRDefault="00695253" w:rsidP="000C5791">
            <w:pPr>
              <w:jc w:val="both"/>
            </w:pPr>
            <w:r>
              <w:t>Š</w:t>
            </w:r>
            <w:r w:rsidR="00C9066B">
              <w:t>kolitel disertačních prací (2 obhájené), 1 školitel.</w:t>
            </w:r>
          </w:p>
        </w:tc>
      </w:tr>
      <w:tr w:rsidR="00354BE7" w14:paraId="5703DB74" w14:textId="77777777" w:rsidTr="000C5791">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1828270" w14:textId="77777777" w:rsidR="00354BE7" w:rsidRDefault="00354BE7" w:rsidP="000C5791">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6D2FD7E" w14:textId="77777777" w:rsidR="00354BE7" w:rsidRDefault="00354BE7" w:rsidP="000C5791">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4753BFD0" w14:textId="77777777" w:rsidR="00354BE7" w:rsidRDefault="00354BE7" w:rsidP="000C5791">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72F25DC2" w14:textId="77777777" w:rsidR="00354BE7" w:rsidRDefault="00354BE7" w:rsidP="000C5791">
            <w:pPr>
              <w:jc w:val="both"/>
              <w:rPr>
                <w:b/>
              </w:rPr>
            </w:pPr>
            <w:r>
              <w:rPr>
                <w:b/>
              </w:rPr>
              <w:t>Ohlasy publikací</w:t>
            </w:r>
          </w:p>
        </w:tc>
      </w:tr>
      <w:tr w:rsidR="00354BE7" w14:paraId="404DDA58" w14:textId="77777777" w:rsidTr="000C5791">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4A06D445" w14:textId="77777777" w:rsidR="00354BE7" w:rsidRDefault="00C9066B" w:rsidP="000C5791">
            <w:pPr>
              <w:jc w:val="both"/>
            </w:pPr>
            <w:r>
              <w:t>Československé dějiny</w:t>
            </w:r>
          </w:p>
        </w:tc>
        <w:tc>
          <w:tcPr>
            <w:tcW w:w="2245" w:type="dxa"/>
            <w:gridSpan w:val="2"/>
            <w:tcBorders>
              <w:top w:val="single" w:sz="4" w:space="0" w:color="auto"/>
              <w:left w:val="single" w:sz="4" w:space="0" w:color="auto"/>
              <w:bottom w:val="single" w:sz="4" w:space="0" w:color="auto"/>
              <w:right w:val="single" w:sz="4" w:space="0" w:color="auto"/>
            </w:tcBorders>
          </w:tcPr>
          <w:p w14:paraId="030A40D3" w14:textId="77777777" w:rsidR="00354BE7" w:rsidRDefault="00C9066B" w:rsidP="000C5791">
            <w:pPr>
              <w:jc w:val="both"/>
            </w:pPr>
            <w:r>
              <w:t>1998</w:t>
            </w:r>
          </w:p>
        </w:tc>
        <w:tc>
          <w:tcPr>
            <w:tcW w:w="2248" w:type="dxa"/>
            <w:gridSpan w:val="3"/>
            <w:tcBorders>
              <w:top w:val="single" w:sz="4" w:space="0" w:color="auto"/>
              <w:left w:val="single" w:sz="4" w:space="0" w:color="auto"/>
              <w:bottom w:val="single" w:sz="4" w:space="0" w:color="auto"/>
              <w:right w:val="single" w:sz="12" w:space="0" w:color="auto"/>
            </w:tcBorders>
          </w:tcPr>
          <w:p w14:paraId="3B658564" w14:textId="77777777" w:rsidR="00354BE7" w:rsidRDefault="00C9066B" w:rsidP="00C9066B">
            <w:r>
              <w:t>Pedagogická fakulta v Ostravě</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0BB23A6" w14:textId="77777777" w:rsidR="00354BE7" w:rsidRDefault="00354BE7" w:rsidP="000C5791">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6536B5F" w14:textId="77777777" w:rsidR="00354BE7" w:rsidRDefault="00354BE7" w:rsidP="000C5791">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94B1413" w14:textId="77777777" w:rsidR="00354BE7" w:rsidRDefault="00354BE7" w:rsidP="000C5791">
            <w:pPr>
              <w:jc w:val="both"/>
            </w:pPr>
            <w:r>
              <w:rPr>
                <w:b/>
                <w:sz w:val="18"/>
              </w:rPr>
              <w:t>ostatní</w:t>
            </w:r>
          </w:p>
        </w:tc>
      </w:tr>
      <w:tr w:rsidR="00354BE7" w14:paraId="5F915B56" w14:textId="77777777" w:rsidTr="000C5791">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5BE39B7" w14:textId="77777777" w:rsidR="00354BE7" w:rsidRDefault="00354BE7" w:rsidP="000C5791">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DB8C97D" w14:textId="77777777" w:rsidR="00354BE7" w:rsidRDefault="00354BE7" w:rsidP="000C5791">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516C076" w14:textId="77777777" w:rsidR="00354BE7" w:rsidRDefault="00354BE7" w:rsidP="000C5791">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34E2590B" w14:textId="77777777" w:rsidR="00354BE7" w:rsidRDefault="00354BE7" w:rsidP="000C5791">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6A7EBD3B" w14:textId="77777777" w:rsidR="00354BE7" w:rsidRDefault="00354BE7" w:rsidP="000C5791">
            <w:pPr>
              <w:jc w:val="both"/>
              <w:rPr>
                <w:b/>
              </w:rPr>
            </w:pPr>
            <w:r>
              <w:rPr>
                <w:b/>
              </w:rPr>
              <w:t>0</w:t>
            </w:r>
          </w:p>
        </w:tc>
        <w:tc>
          <w:tcPr>
            <w:tcW w:w="694" w:type="dxa"/>
            <w:vMerge w:val="restart"/>
            <w:tcBorders>
              <w:top w:val="single" w:sz="4" w:space="0" w:color="auto"/>
              <w:left w:val="single" w:sz="4" w:space="0" w:color="auto"/>
              <w:bottom w:val="single" w:sz="4" w:space="0" w:color="auto"/>
              <w:right w:val="single" w:sz="4" w:space="0" w:color="auto"/>
            </w:tcBorders>
          </w:tcPr>
          <w:p w14:paraId="1B2E7027" w14:textId="77777777" w:rsidR="00354BE7" w:rsidRDefault="00354BE7" w:rsidP="000C5791">
            <w:pPr>
              <w:jc w:val="both"/>
              <w:rPr>
                <w:b/>
              </w:rPr>
            </w:pPr>
            <w:r>
              <w:rPr>
                <w:b/>
              </w:rPr>
              <w:t>0</w:t>
            </w:r>
          </w:p>
        </w:tc>
      </w:tr>
      <w:tr w:rsidR="00354BE7" w14:paraId="4C1B2FB6" w14:textId="77777777" w:rsidTr="000C5791">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6669E3E8" w14:textId="77777777" w:rsidR="00354BE7" w:rsidRDefault="00354BE7" w:rsidP="000C5791">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07592A2E" w14:textId="77777777" w:rsidR="00354BE7" w:rsidRDefault="00354BE7" w:rsidP="000C5791">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02B3D399" w14:textId="77777777" w:rsidR="00354BE7" w:rsidRDefault="00354BE7" w:rsidP="000C5791">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47C9407D" w14:textId="77777777" w:rsidR="00354BE7" w:rsidRDefault="00354BE7" w:rsidP="000C5791">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0EBBE630" w14:textId="77777777" w:rsidR="00354BE7" w:rsidRDefault="00354BE7" w:rsidP="000C5791">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597A83B2" w14:textId="77777777" w:rsidR="00354BE7" w:rsidRDefault="00354BE7" w:rsidP="000C5791">
            <w:pPr>
              <w:rPr>
                <w:b/>
              </w:rPr>
            </w:pPr>
          </w:p>
        </w:tc>
      </w:tr>
      <w:tr w:rsidR="00354BE7" w14:paraId="50FC7797" w14:textId="77777777" w:rsidTr="000C579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A02301C" w14:textId="77777777" w:rsidR="00354BE7" w:rsidRDefault="00354BE7" w:rsidP="000C5791">
            <w:pPr>
              <w:jc w:val="both"/>
              <w:rPr>
                <w:b/>
              </w:rPr>
            </w:pPr>
            <w:r>
              <w:rPr>
                <w:b/>
              </w:rPr>
              <w:t xml:space="preserve">Přehled o nejvýznamnější publikační a další tvůrčí činnosti nebo další profesní činnosti u odborníků z praxe vztahující se k zabezpečovaným předmětům </w:t>
            </w:r>
          </w:p>
        </w:tc>
      </w:tr>
      <w:tr w:rsidR="00354BE7" w:rsidRPr="00941EF7" w14:paraId="457BBA6F" w14:textId="77777777" w:rsidTr="000C5791">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0084B865" w14:textId="77777777" w:rsidR="00C9066B" w:rsidRPr="008D0925" w:rsidRDefault="00656F71" w:rsidP="00C9066B">
            <w:pPr>
              <w:jc w:val="both"/>
            </w:pPr>
            <w:r>
              <w:t xml:space="preserve">Kutnohorská, J., &amp; </w:t>
            </w:r>
            <w:r w:rsidR="00C9066B" w:rsidRPr="006B570E">
              <w:t>Plisková</w:t>
            </w:r>
            <w:r w:rsidR="00C9066B">
              <w:t xml:space="preserve"> B. (2017).</w:t>
            </w:r>
            <w:r w:rsidR="00C9066B" w:rsidRPr="00D10DA2">
              <w:t xml:space="preserve"> </w:t>
            </w:r>
            <w:r w:rsidR="00C9066B" w:rsidRPr="00D10DA2">
              <w:rPr>
                <w:i/>
              </w:rPr>
              <w:t>Komunikace a etické aspekty péče o seniory</w:t>
            </w:r>
            <w:r w:rsidR="00C9066B">
              <w:t>. Zlín: UTB.</w:t>
            </w:r>
          </w:p>
          <w:p w14:paraId="7EA2BAAD" w14:textId="77777777" w:rsidR="00C9066B" w:rsidRDefault="00C9066B" w:rsidP="00C9066B">
            <w:r w:rsidRPr="00BB0E13">
              <w:rPr>
                <w:caps/>
              </w:rPr>
              <w:t>K</w:t>
            </w:r>
            <w:r w:rsidRPr="00BB0E13">
              <w:t>utnohorská</w:t>
            </w:r>
            <w:r>
              <w:t>,</w:t>
            </w:r>
            <w:r w:rsidRPr="00BB0E13">
              <w:rPr>
                <w:caps/>
              </w:rPr>
              <w:t xml:space="preserve"> </w:t>
            </w:r>
            <w:r w:rsidR="00656F71">
              <w:t xml:space="preserve">J., &amp; </w:t>
            </w:r>
            <w:r w:rsidRPr="00BB0E13">
              <w:rPr>
                <w:caps/>
              </w:rPr>
              <w:t>K</w:t>
            </w:r>
            <w:r w:rsidRPr="00BB0E13">
              <w:t>udlová</w:t>
            </w:r>
            <w:r>
              <w:rPr>
                <w:caps/>
              </w:rPr>
              <w:t>, P.</w:t>
            </w:r>
            <w:r>
              <w:t xml:space="preserve"> (2016). Důstojnost</w:t>
            </w:r>
            <w:r w:rsidRPr="006B570E">
              <w:t xml:space="preserve"> člověka – Dignity of Man- Theoretical Recources</w:t>
            </w:r>
            <w:r w:rsidRPr="00BB0E13">
              <w:rPr>
                <w:i/>
              </w:rPr>
              <w:t>.</w:t>
            </w:r>
            <w:r w:rsidRPr="00BB0E13">
              <w:t xml:space="preserve"> </w:t>
            </w:r>
            <w:r w:rsidRPr="006B570E">
              <w:rPr>
                <w:i/>
              </w:rPr>
              <w:t>Zdravotnické listy</w:t>
            </w:r>
            <w:r>
              <w:t>, 4, (1). </w:t>
            </w:r>
            <w:r w:rsidRPr="00BB0E13">
              <w:t>56-60.</w:t>
            </w:r>
          </w:p>
          <w:p w14:paraId="43E083B2" w14:textId="77777777" w:rsidR="00C9066B" w:rsidRPr="00805A65" w:rsidRDefault="00C9066B" w:rsidP="00C9066B">
            <w:r w:rsidRPr="00BB0E13">
              <w:rPr>
                <w:caps/>
              </w:rPr>
              <w:t>B</w:t>
            </w:r>
            <w:r>
              <w:t>rodziak, A.</w:t>
            </w:r>
            <w:r w:rsidRPr="00BB0E13">
              <w:t xml:space="preserve">, </w:t>
            </w:r>
            <w:r w:rsidRPr="00BB0E13">
              <w:rPr>
                <w:caps/>
              </w:rPr>
              <w:t>K</w:t>
            </w:r>
            <w:r w:rsidRPr="00BB0E13">
              <w:t>utnohorska</w:t>
            </w:r>
            <w:r w:rsidRPr="00BB0E13">
              <w:rPr>
                <w:caps/>
              </w:rPr>
              <w:t>,</w:t>
            </w:r>
            <w:r w:rsidRPr="00BB0E13">
              <w:t xml:space="preserve"> J, </w:t>
            </w:r>
            <w:r w:rsidRPr="00BB0E13">
              <w:rPr>
                <w:caps/>
              </w:rPr>
              <w:t>W</w:t>
            </w:r>
            <w:r>
              <w:t xml:space="preserve">olińska, A., &amp; </w:t>
            </w:r>
            <w:r w:rsidRPr="00BB0E13">
              <w:rPr>
                <w:caps/>
              </w:rPr>
              <w:t>Z</w:t>
            </w:r>
            <w:r w:rsidRPr="00BB0E13">
              <w:t>iólko</w:t>
            </w:r>
            <w:r w:rsidRPr="00BB0E13">
              <w:rPr>
                <w:caps/>
              </w:rPr>
              <w:t>,</w:t>
            </w:r>
            <w:r>
              <w:t xml:space="preserve"> E. (2016). </w:t>
            </w:r>
            <w:r w:rsidRPr="00BB0E13">
              <w:t xml:space="preserve">Comparison of fertility rations, attitudes and  belifs of Polish and Czech </w:t>
            </w:r>
            <w:r>
              <w:t xml:space="preserve">women. </w:t>
            </w:r>
            <w:r w:rsidRPr="00BB0E13">
              <w:t xml:space="preserve">37-64. In: </w:t>
            </w:r>
            <w:r w:rsidRPr="00BB0E13">
              <w:rPr>
                <w:caps/>
              </w:rPr>
              <w:t>B</w:t>
            </w:r>
            <w:r>
              <w:t>rodziak, A.</w:t>
            </w:r>
            <w:r w:rsidRPr="00BB0E13">
              <w:t xml:space="preserve"> (ed). </w:t>
            </w:r>
            <w:r w:rsidRPr="00BB0E13">
              <w:rPr>
                <w:i/>
              </w:rPr>
              <w:t>Kryzys demograficzny – przyczyny i sposoby przeciwdziałania w świetle międzynarodowych badaň wlasnych</w:t>
            </w:r>
            <w:r w:rsidRPr="00BB0E13">
              <w:t>.</w:t>
            </w:r>
            <w:r>
              <w:t xml:space="preserve"> </w:t>
            </w:r>
            <w:r w:rsidRPr="00BB0E13">
              <w:t xml:space="preserve"> Nysa (Polsko): O</w:t>
            </w:r>
            <w:r>
              <w:t>ficyna Wydawnicza PWSZ w Nysie.</w:t>
            </w:r>
          </w:p>
          <w:p w14:paraId="17292AFE" w14:textId="77777777" w:rsidR="00C9066B" w:rsidRDefault="00C9066B" w:rsidP="00C9066B">
            <w:r w:rsidRPr="000658D6">
              <w:t xml:space="preserve">Kutnohorska, J., </w:t>
            </w:r>
            <w:r w:rsidR="00695253">
              <w:t xml:space="preserve">&amp; </w:t>
            </w:r>
            <w:r w:rsidRPr="000658D6">
              <w:t>Švecová, D</w:t>
            </w:r>
            <w:r w:rsidRPr="00D44429">
              <w:rPr>
                <w:caps/>
              </w:rPr>
              <w:t xml:space="preserve">. </w:t>
            </w:r>
            <w:r>
              <w:rPr>
                <w:caps/>
              </w:rPr>
              <w:t xml:space="preserve">(2013). </w:t>
            </w:r>
            <w:r>
              <w:t xml:space="preserve">Nurse as a part jof social support dying. 101-107. In: </w:t>
            </w:r>
            <w:r w:rsidRPr="000658D6">
              <w:t>Moravčíková,</w:t>
            </w:r>
            <w:r>
              <w:t xml:space="preserve"> D., </w:t>
            </w:r>
            <w:r w:rsidR="00695253">
              <w:t xml:space="preserve">&amp; </w:t>
            </w:r>
            <w:r w:rsidRPr="005E5B88">
              <w:t>Vaško,</w:t>
            </w:r>
            <w:r>
              <w:t xml:space="preserve"> M. </w:t>
            </w:r>
            <w:r w:rsidRPr="00D44429">
              <w:rPr>
                <w:i/>
              </w:rPr>
              <w:t>Family – Health- Disease. Proceedings of the international Conference on health case studies</w:t>
            </w:r>
            <w:r>
              <w:t>. Zlin: UTB</w:t>
            </w:r>
          </w:p>
          <w:p w14:paraId="21631842" w14:textId="77777777" w:rsidR="00C9066B" w:rsidRPr="00FA1FD2" w:rsidRDefault="00C9066B" w:rsidP="00C9066B">
            <w:r w:rsidRPr="00BB0E13">
              <w:rPr>
                <w:bCs/>
                <w:caps/>
              </w:rPr>
              <w:t>K</w:t>
            </w:r>
            <w:r>
              <w:rPr>
                <w:bCs/>
              </w:rPr>
              <w:t>utnohorská, J.</w:t>
            </w:r>
            <w:r>
              <w:rPr>
                <w:bCs/>
                <w:caps/>
              </w:rPr>
              <w:t xml:space="preserve"> (2013). </w:t>
            </w:r>
            <w:r w:rsidRPr="00BB0E13">
              <w:rPr>
                <w:bCs/>
                <w:i/>
              </w:rPr>
              <w:t xml:space="preserve">Multikulturní ošetřovatelství pro praxi. </w:t>
            </w:r>
            <w:r>
              <w:rPr>
                <w:bCs/>
              </w:rPr>
              <w:t>Praha: Grada.</w:t>
            </w:r>
            <w:r>
              <w:rPr>
                <w:bCs/>
                <w:caps/>
              </w:rPr>
              <w:t xml:space="preserve"> </w:t>
            </w:r>
          </w:p>
          <w:p w14:paraId="71A6687A" w14:textId="77777777" w:rsidR="00C9066B" w:rsidRDefault="00656F71" w:rsidP="00C9066B">
            <w:pPr>
              <w:rPr>
                <w:bCs/>
              </w:rPr>
            </w:pPr>
            <w:r>
              <w:rPr>
                <w:bCs/>
              </w:rPr>
              <w:t xml:space="preserve">Kutnohorská, J., </w:t>
            </w:r>
            <w:r w:rsidR="00C9066B" w:rsidRPr="00805A65">
              <w:rPr>
                <w:bCs/>
              </w:rPr>
              <w:t xml:space="preserve">Cichá, M., </w:t>
            </w:r>
            <w:r w:rsidR="00695253">
              <w:rPr>
                <w:bCs/>
              </w:rPr>
              <w:t xml:space="preserve">&amp; </w:t>
            </w:r>
            <w:r w:rsidR="00C9066B" w:rsidRPr="00805A65">
              <w:rPr>
                <w:bCs/>
              </w:rPr>
              <w:t>Goldmann</w:t>
            </w:r>
            <w:r w:rsidR="00C9066B">
              <w:rPr>
                <w:bCs/>
                <w:caps/>
              </w:rPr>
              <w:t>, R</w:t>
            </w:r>
            <w:r w:rsidR="00C9066B">
              <w:rPr>
                <w:bCs/>
              </w:rPr>
              <w:t xml:space="preserve">. (2011). </w:t>
            </w:r>
            <w:r w:rsidR="00C9066B">
              <w:rPr>
                <w:i/>
              </w:rPr>
              <w:t>Etika pro zdravotně sociální pracovníky</w:t>
            </w:r>
            <w:r w:rsidR="00C9066B">
              <w:rPr>
                <w:bCs/>
                <w:i/>
              </w:rPr>
              <w:t>.</w:t>
            </w:r>
            <w:r w:rsidR="00C9066B">
              <w:rPr>
                <w:bCs/>
              </w:rPr>
              <w:t xml:space="preserve"> Praha: Grada. </w:t>
            </w:r>
          </w:p>
          <w:p w14:paraId="1802FB9F" w14:textId="77777777" w:rsidR="00354BE7" w:rsidRPr="00941EF7" w:rsidRDefault="00C9066B" w:rsidP="00C9066B">
            <w:pPr>
              <w:jc w:val="both"/>
            </w:pPr>
            <w:r>
              <w:rPr>
                <w:bCs/>
              </w:rPr>
              <w:t>Kutnohorská</w:t>
            </w:r>
            <w:r w:rsidRPr="00DD6FEE">
              <w:t xml:space="preserve">, J. </w:t>
            </w:r>
            <w:r>
              <w:t xml:space="preserve">(2010). </w:t>
            </w:r>
            <w:r w:rsidRPr="00DD6FEE">
              <w:rPr>
                <w:i/>
              </w:rPr>
              <w:t>Historie ošetřovatelství</w:t>
            </w:r>
            <w:r>
              <w:rPr>
                <w:i/>
              </w:rPr>
              <w:t xml:space="preserve">. </w:t>
            </w:r>
            <w:r>
              <w:t>Praha: Grada.</w:t>
            </w:r>
          </w:p>
        </w:tc>
      </w:tr>
      <w:tr w:rsidR="00354BE7" w14:paraId="016BD5A6" w14:textId="77777777" w:rsidTr="000C5791">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36AC0C97" w14:textId="77777777" w:rsidR="00354BE7" w:rsidRDefault="00354BE7" w:rsidP="000C5791">
            <w:pPr>
              <w:rPr>
                <w:b/>
              </w:rPr>
            </w:pPr>
            <w:r>
              <w:rPr>
                <w:b/>
              </w:rPr>
              <w:t>Působení v</w:t>
            </w:r>
            <w:r w:rsidR="00473052">
              <w:rPr>
                <w:b/>
              </w:rPr>
              <w:t> </w:t>
            </w:r>
            <w:r>
              <w:rPr>
                <w:b/>
              </w:rPr>
              <w:t>zahraničí</w:t>
            </w:r>
          </w:p>
        </w:tc>
      </w:tr>
      <w:tr w:rsidR="00354BE7" w14:paraId="4F66A486" w14:textId="77777777" w:rsidTr="000C5791">
        <w:trPr>
          <w:trHeight w:val="72"/>
          <w:jc w:val="center"/>
        </w:trPr>
        <w:tc>
          <w:tcPr>
            <w:tcW w:w="9859" w:type="dxa"/>
            <w:gridSpan w:val="12"/>
            <w:tcBorders>
              <w:top w:val="single" w:sz="4" w:space="0" w:color="auto"/>
              <w:left w:val="single" w:sz="4" w:space="0" w:color="auto"/>
              <w:bottom w:val="single" w:sz="4" w:space="0" w:color="auto"/>
              <w:right w:val="single" w:sz="4" w:space="0" w:color="auto"/>
            </w:tcBorders>
          </w:tcPr>
          <w:p w14:paraId="20EFFE26" w14:textId="77777777" w:rsidR="00C9066B" w:rsidRPr="00CB5A12" w:rsidRDefault="00C9066B" w:rsidP="00C9066B">
            <w:pPr>
              <w:jc w:val="both"/>
            </w:pPr>
            <w:r w:rsidRPr="00CB5A12">
              <w:t>Program Erasmus</w:t>
            </w:r>
          </w:p>
          <w:p w14:paraId="31F5BE2A" w14:textId="77777777" w:rsidR="00C9066B" w:rsidRPr="00CB5A12" w:rsidRDefault="00C9066B" w:rsidP="00C9066B">
            <w:pPr>
              <w:jc w:val="both"/>
            </w:pPr>
            <w:r w:rsidRPr="00CB5A12">
              <w:t xml:space="preserve">    Estonsko: Tallina Tervishoiu Kőrgkool, Tallin - 2007, 2008, 2009, 2010</w:t>
            </w:r>
            <w:r>
              <w:t>, 2014, 2015</w:t>
            </w:r>
          </w:p>
          <w:p w14:paraId="3B8D25BD" w14:textId="77777777" w:rsidR="00C9066B" w:rsidRPr="00CB5A12" w:rsidRDefault="00C9066B" w:rsidP="00C9066B">
            <w:pPr>
              <w:jc w:val="both"/>
            </w:pPr>
            <w:r w:rsidRPr="00CB5A12">
              <w:t xml:space="preserve">    Polsko: </w:t>
            </w:r>
            <w:r>
              <w:t xml:space="preserve">    </w:t>
            </w:r>
            <w:r w:rsidRPr="00CB5A12">
              <w:t>Państwowa wyźsa szkola zawodowa - 2007, 2009, 2010</w:t>
            </w:r>
            <w:r>
              <w:t>,2013,2014,2017</w:t>
            </w:r>
          </w:p>
          <w:p w14:paraId="30EDA900" w14:textId="77777777" w:rsidR="00C9066B" w:rsidRPr="00CB5A12" w:rsidRDefault="00C9066B" w:rsidP="00C9066B">
            <w:pPr>
              <w:tabs>
                <w:tab w:val="left" w:pos="-567"/>
                <w:tab w:val="left" w:pos="-284"/>
                <w:tab w:val="left" w:pos="-1"/>
                <w:tab w:val="left" w:pos="284"/>
                <w:tab w:val="left" w:pos="566"/>
                <w:tab w:val="left" w:pos="850"/>
                <w:tab w:val="left" w:pos="1132"/>
                <w:tab w:val="left" w:pos="1700"/>
                <w:tab w:val="left" w:pos="2266"/>
                <w:tab w:val="left" w:pos="2834"/>
                <w:tab w:val="left" w:pos="3400"/>
                <w:tab w:val="left" w:pos="3967"/>
                <w:tab w:val="left" w:pos="4534"/>
                <w:tab w:val="left" w:pos="5101"/>
                <w:tab w:val="left" w:pos="5668"/>
                <w:tab w:val="left" w:pos="6235"/>
                <w:tab w:val="left" w:pos="6802"/>
                <w:tab w:val="left" w:pos="7369"/>
                <w:tab w:val="left" w:pos="7936"/>
                <w:tab w:val="left" w:pos="8789"/>
                <w:tab w:val="left" w:pos="9069"/>
                <w:tab w:val="left" w:pos="9637"/>
                <w:tab w:val="left" w:pos="9913"/>
              </w:tabs>
              <w:ind w:right="46"/>
              <w:jc w:val="both"/>
              <w:rPr>
                <w:lang w:val="pl-PL"/>
              </w:rPr>
            </w:pPr>
            <w:r w:rsidRPr="00CB5A12">
              <w:t xml:space="preserve">    Polsko:</w:t>
            </w:r>
            <w:r>
              <w:t xml:space="preserve"> </w:t>
            </w:r>
            <w:r w:rsidRPr="00CB5A12">
              <w:t xml:space="preserve"> </w:t>
            </w:r>
            <w:r>
              <w:t xml:space="preserve">   </w:t>
            </w:r>
            <w:r w:rsidRPr="00CB5A12">
              <w:t>Sląski Uniwersytet Medyczny w Katowicach, Wydział Zdrowia Publicznego</w:t>
            </w:r>
            <w:r w:rsidRPr="00CB5A12">
              <w:rPr>
                <w:lang w:val="pl-PL"/>
              </w:rPr>
              <w:t xml:space="preserve"> – 2012,2014</w:t>
            </w:r>
            <w:r>
              <w:rPr>
                <w:lang w:val="pl-PL"/>
              </w:rPr>
              <w:t>,2015</w:t>
            </w:r>
          </w:p>
          <w:p w14:paraId="2879455C" w14:textId="77777777" w:rsidR="00C9066B" w:rsidRPr="00C9066B" w:rsidRDefault="00C9066B" w:rsidP="00C9066B">
            <w:pPr>
              <w:jc w:val="both"/>
            </w:pPr>
            <w:r w:rsidRPr="00CB5A12">
              <w:t xml:space="preserve">    Belgie: </w:t>
            </w:r>
            <w:r>
              <w:t xml:space="preserve">     </w:t>
            </w:r>
            <w:r w:rsidRPr="00CB5A12">
              <w:t xml:space="preserve">Provinciale Hogeschool Limburg, Hasselt </w:t>
            </w:r>
            <w:r>
              <w:t>–</w:t>
            </w:r>
            <w:r w:rsidRPr="00CB5A12">
              <w:t xml:space="preserve"> 2007</w:t>
            </w:r>
          </w:p>
        </w:tc>
      </w:tr>
      <w:tr w:rsidR="00354BE7" w14:paraId="707928AD" w14:textId="77777777" w:rsidTr="000C5791">
        <w:trPr>
          <w:cantSplit/>
          <w:trHeight w:val="177"/>
          <w:jc w:val="center"/>
        </w:trPr>
        <w:tc>
          <w:tcPr>
            <w:tcW w:w="2518" w:type="dxa"/>
            <w:shd w:val="clear" w:color="auto" w:fill="F7CAAC"/>
          </w:tcPr>
          <w:p w14:paraId="2FC29B2C" w14:textId="77777777" w:rsidR="00354BE7" w:rsidRDefault="00354BE7" w:rsidP="000C5791">
            <w:pPr>
              <w:jc w:val="both"/>
              <w:rPr>
                <w:b/>
              </w:rPr>
            </w:pPr>
            <w:r>
              <w:rPr>
                <w:b/>
              </w:rPr>
              <w:t xml:space="preserve">Podpis </w:t>
            </w:r>
          </w:p>
        </w:tc>
        <w:tc>
          <w:tcPr>
            <w:tcW w:w="4536" w:type="dxa"/>
            <w:gridSpan w:val="5"/>
          </w:tcPr>
          <w:p w14:paraId="57C7AF70" w14:textId="77777777" w:rsidR="00354BE7" w:rsidRDefault="00C9066B" w:rsidP="000C5791">
            <w:pPr>
              <w:jc w:val="both"/>
            </w:pPr>
            <w:r>
              <w:t xml:space="preserve">Jana Kutnohorská, </w:t>
            </w:r>
            <w:r w:rsidR="00354BE7">
              <w:t>v. r.</w:t>
            </w:r>
          </w:p>
        </w:tc>
        <w:tc>
          <w:tcPr>
            <w:tcW w:w="786" w:type="dxa"/>
            <w:shd w:val="clear" w:color="auto" w:fill="F7CAAC"/>
          </w:tcPr>
          <w:p w14:paraId="22A24E54" w14:textId="77777777" w:rsidR="00354BE7" w:rsidRDefault="00354BE7" w:rsidP="000C5791">
            <w:pPr>
              <w:jc w:val="both"/>
            </w:pPr>
            <w:r>
              <w:rPr>
                <w:b/>
              </w:rPr>
              <w:t>datum</w:t>
            </w:r>
          </w:p>
        </w:tc>
        <w:tc>
          <w:tcPr>
            <w:tcW w:w="2019" w:type="dxa"/>
            <w:gridSpan w:val="5"/>
          </w:tcPr>
          <w:p w14:paraId="47A3C2E8" w14:textId="77777777" w:rsidR="00354BE7" w:rsidRDefault="0086248F" w:rsidP="000C5791">
            <w:pPr>
              <w:jc w:val="both"/>
            </w:pPr>
            <w:r>
              <w:t>30. 5. 2018</w:t>
            </w:r>
          </w:p>
        </w:tc>
      </w:tr>
    </w:tbl>
    <w:p w14:paraId="731A725A" w14:textId="77777777" w:rsidR="003B3186" w:rsidRDefault="003B3186">
      <w:pPr>
        <w:rPr>
          <w:b/>
          <w:sz w:val="28"/>
        </w:rPr>
      </w:pP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09"/>
        <w:gridCol w:w="77"/>
        <w:gridCol w:w="632"/>
        <w:gridCol w:w="286"/>
        <w:gridCol w:w="407"/>
        <w:gridCol w:w="694"/>
      </w:tblGrid>
      <w:tr w:rsidR="00757336" w14:paraId="51D408F6" w14:textId="77777777" w:rsidTr="00757336">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58A1CA20" w14:textId="77777777" w:rsidR="00757336" w:rsidRDefault="00757336" w:rsidP="00757336">
            <w:pPr>
              <w:jc w:val="both"/>
              <w:rPr>
                <w:b/>
                <w:sz w:val="28"/>
              </w:rPr>
            </w:pPr>
            <w:r>
              <w:rPr>
                <w:b/>
                <w:sz w:val="28"/>
              </w:rPr>
              <w:t>C-I – Personální zabezpečení</w:t>
            </w:r>
          </w:p>
        </w:tc>
      </w:tr>
      <w:tr w:rsidR="00757336" w14:paraId="12319CFC" w14:textId="77777777" w:rsidTr="00757336">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E68AF51" w14:textId="77777777" w:rsidR="00757336" w:rsidRDefault="00757336" w:rsidP="00757336">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211A8A1F" w14:textId="77777777" w:rsidR="00757336" w:rsidRDefault="00757336" w:rsidP="00757336">
            <w:pPr>
              <w:jc w:val="both"/>
            </w:pPr>
            <w:r>
              <w:t>Univerzita Tomáše Bati ve Zlíně</w:t>
            </w:r>
          </w:p>
        </w:tc>
      </w:tr>
      <w:tr w:rsidR="00757336" w14:paraId="420A75F5" w14:textId="77777777" w:rsidTr="00757336">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4601B3C" w14:textId="77777777" w:rsidR="00757336" w:rsidRDefault="00757336" w:rsidP="00757336">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46017C4D" w14:textId="77777777" w:rsidR="00757336" w:rsidRDefault="00757336" w:rsidP="00757336">
            <w:pPr>
              <w:jc w:val="both"/>
            </w:pPr>
            <w:r>
              <w:t>Fakulta humanitních studií</w:t>
            </w:r>
          </w:p>
        </w:tc>
      </w:tr>
      <w:tr w:rsidR="00757336" w14:paraId="3E9D9B4A" w14:textId="77777777" w:rsidTr="00757336">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65C05A2" w14:textId="77777777" w:rsidR="00757336" w:rsidRDefault="00757336" w:rsidP="00757336">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3350D239" w14:textId="77777777" w:rsidR="00757336" w:rsidRDefault="00757336" w:rsidP="00757336">
            <w:pPr>
              <w:jc w:val="both"/>
            </w:pPr>
            <w:r>
              <w:t>Předškolní pedagogika</w:t>
            </w:r>
          </w:p>
        </w:tc>
      </w:tr>
      <w:tr w:rsidR="00757336" w14:paraId="220431A9" w14:textId="77777777" w:rsidTr="00757336">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F5B43C5" w14:textId="77777777" w:rsidR="00757336" w:rsidRDefault="00757336" w:rsidP="00757336">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2B43A6E6" w14:textId="77777777" w:rsidR="00757336" w:rsidRDefault="00757336" w:rsidP="00757336">
            <w:pPr>
              <w:jc w:val="both"/>
            </w:pPr>
            <w:r>
              <w:t>Zuzana Petrová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D668039" w14:textId="77777777" w:rsidR="00757336" w:rsidRDefault="00757336" w:rsidP="00757336">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4051ED2A" w14:textId="77777777" w:rsidR="00757336" w:rsidRDefault="00757336" w:rsidP="00757336">
            <w:pPr>
              <w:jc w:val="both"/>
            </w:pPr>
            <w:r>
              <w:t>doc. PhDr., PhD.</w:t>
            </w:r>
          </w:p>
        </w:tc>
      </w:tr>
      <w:tr w:rsidR="00757336" w14:paraId="74C10E2E" w14:textId="77777777" w:rsidTr="00280A1A">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5F1EC3A" w14:textId="77777777" w:rsidR="00757336" w:rsidRDefault="00757336" w:rsidP="00757336">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7D0019A6" w14:textId="77777777" w:rsidR="00757336" w:rsidRDefault="00757336" w:rsidP="00757336">
            <w:pPr>
              <w:jc w:val="both"/>
            </w:pPr>
            <w:r>
              <w:t>1979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7E4F86F" w14:textId="77777777" w:rsidR="00757336" w:rsidRDefault="00757336" w:rsidP="00757336">
            <w:pPr>
              <w:jc w:val="both"/>
              <w:rPr>
                <w:b/>
              </w:rPr>
            </w:pPr>
            <w:r>
              <w:rPr>
                <w:b/>
              </w:rPr>
              <w:t>typ vztahu k</w:t>
            </w:r>
            <w:r w:rsidR="00802B5C">
              <w:rPr>
                <w:b/>
              </w:rPr>
              <w:t> </w:t>
            </w:r>
            <w:r>
              <w:rPr>
                <w:b/>
              </w:rPr>
              <w:t>VŠ</w:t>
            </w:r>
          </w:p>
        </w:tc>
        <w:tc>
          <w:tcPr>
            <w:tcW w:w="1277" w:type="dxa"/>
            <w:gridSpan w:val="2"/>
            <w:tcBorders>
              <w:top w:val="single" w:sz="4" w:space="0" w:color="auto"/>
              <w:left w:val="single" w:sz="4" w:space="0" w:color="auto"/>
              <w:bottom w:val="single" w:sz="4" w:space="0" w:color="auto"/>
              <w:right w:val="single" w:sz="4" w:space="0" w:color="auto"/>
            </w:tcBorders>
          </w:tcPr>
          <w:p w14:paraId="761B6900" w14:textId="77777777" w:rsidR="00757336" w:rsidRDefault="00827B72" w:rsidP="00757336">
            <w:pPr>
              <w:jc w:val="both"/>
            </w:pPr>
            <w:r>
              <w:t>DPP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4982B6D" w14:textId="77777777" w:rsidR="00757336" w:rsidRDefault="00757336" w:rsidP="00757336">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CC6A2FB" w14:textId="77777777" w:rsidR="00757336" w:rsidRDefault="00757336" w:rsidP="00757336">
            <w:pPr>
              <w:jc w:val="both"/>
            </w:pPr>
          </w:p>
        </w:tc>
        <w:tc>
          <w:tcPr>
            <w:tcW w:w="99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B673B5E" w14:textId="77777777" w:rsidR="00757336" w:rsidRDefault="00757336" w:rsidP="00757336">
            <w:pPr>
              <w:jc w:val="both"/>
              <w:rPr>
                <w:b/>
              </w:rPr>
            </w:pPr>
            <w:r>
              <w:rPr>
                <w:b/>
              </w:rPr>
              <w:t>do kdy</w:t>
            </w:r>
          </w:p>
        </w:tc>
        <w:tc>
          <w:tcPr>
            <w:tcW w:w="1101" w:type="dxa"/>
            <w:gridSpan w:val="2"/>
            <w:tcBorders>
              <w:top w:val="single" w:sz="4" w:space="0" w:color="auto"/>
              <w:left w:val="single" w:sz="4" w:space="0" w:color="auto"/>
              <w:bottom w:val="single" w:sz="4" w:space="0" w:color="auto"/>
              <w:right w:val="single" w:sz="4" w:space="0" w:color="auto"/>
            </w:tcBorders>
          </w:tcPr>
          <w:p w14:paraId="225D6A3B" w14:textId="77777777" w:rsidR="00757336" w:rsidRDefault="00757336" w:rsidP="00757336">
            <w:pPr>
              <w:jc w:val="both"/>
            </w:pPr>
          </w:p>
        </w:tc>
      </w:tr>
      <w:tr w:rsidR="00757336" w14:paraId="0AB2E232" w14:textId="77777777" w:rsidTr="00280A1A">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D49F61F" w14:textId="77777777" w:rsidR="00757336" w:rsidRDefault="00757336" w:rsidP="00757336">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14:paraId="0973BD09" w14:textId="77777777" w:rsidR="00757336" w:rsidRDefault="00827B72" w:rsidP="00757336">
            <w:pPr>
              <w:jc w:val="both"/>
            </w:pPr>
            <w:r>
              <w:t>DPP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827B778" w14:textId="77777777" w:rsidR="00757336" w:rsidRDefault="00757336" w:rsidP="00757336">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66B64F15" w14:textId="77777777" w:rsidR="00757336" w:rsidRDefault="00757336" w:rsidP="00757336">
            <w:pPr>
              <w:jc w:val="both"/>
            </w:pPr>
          </w:p>
        </w:tc>
        <w:tc>
          <w:tcPr>
            <w:tcW w:w="99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B04C652" w14:textId="77777777" w:rsidR="00757336" w:rsidRDefault="00757336" w:rsidP="00757336">
            <w:pPr>
              <w:jc w:val="both"/>
              <w:rPr>
                <w:b/>
              </w:rPr>
            </w:pPr>
            <w:r>
              <w:rPr>
                <w:b/>
              </w:rPr>
              <w:t>do kdy</w:t>
            </w:r>
          </w:p>
        </w:tc>
        <w:tc>
          <w:tcPr>
            <w:tcW w:w="1101" w:type="dxa"/>
            <w:gridSpan w:val="2"/>
            <w:tcBorders>
              <w:top w:val="single" w:sz="4" w:space="0" w:color="auto"/>
              <w:left w:val="single" w:sz="4" w:space="0" w:color="auto"/>
              <w:bottom w:val="single" w:sz="4" w:space="0" w:color="auto"/>
              <w:right w:val="single" w:sz="4" w:space="0" w:color="auto"/>
            </w:tcBorders>
          </w:tcPr>
          <w:p w14:paraId="01393500" w14:textId="77777777" w:rsidR="00757336" w:rsidRDefault="00757336" w:rsidP="00757336">
            <w:pPr>
              <w:jc w:val="both"/>
            </w:pPr>
          </w:p>
        </w:tc>
      </w:tr>
      <w:tr w:rsidR="00757336" w14:paraId="66F6347B" w14:textId="77777777" w:rsidTr="00757336">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B9C5D8D" w14:textId="77777777" w:rsidR="00757336" w:rsidRDefault="00757336" w:rsidP="00757336">
            <w:pPr>
              <w:jc w:val="both"/>
            </w:pPr>
            <w:r>
              <w:rPr>
                <w:b/>
              </w:rPr>
              <w:t>Další současná působení jako akademický pracovník na jiných VŠ</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BDB0D9" w14:textId="77777777" w:rsidR="00757336" w:rsidRDefault="00757336" w:rsidP="00757336">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0361CA7" w14:textId="77777777" w:rsidR="00757336" w:rsidRDefault="00757336" w:rsidP="00757336">
            <w:pPr>
              <w:jc w:val="both"/>
              <w:rPr>
                <w:b/>
              </w:rPr>
            </w:pPr>
            <w:r>
              <w:rPr>
                <w:b/>
              </w:rPr>
              <w:t>rozsah</w:t>
            </w:r>
          </w:p>
        </w:tc>
      </w:tr>
      <w:tr w:rsidR="00757336" w14:paraId="44A01E7F" w14:textId="77777777" w:rsidTr="00757336">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0E483405" w14:textId="77777777" w:rsidR="00757336" w:rsidRDefault="00757336" w:rsidP="00757336">
            <w:pPr>
              <w:jc w:val="both"/>
            </w:pPr>
            <w:r>
              <w:t>Trnavská univerzita v Trnave, Pedagogická fakulta</w:t>
            </w:r>
          </w:p>
        </w:tc>
        <w:tc>
          <w:tcPr>
            <w:tcW w:w="1418" w:type="dxa"/>
            <w:gridSpan w:val="2"/>
            <w:tcBorders>
              <w:top w:val="single" w:sz="4" w:space="0" w:color="auto"/>
              <w:left w:val="single" w:sz="4" w:space="0" w:color="auto"/>
              <w:bottom w:val="single" w:sz="4" w:space="0" w:color="auto"/>
              <w:right w:val="single" w:sz="4" w:space="0" w:color="auto"/>
            </w:tcBorders>
          </w:tcPr>
          <w:p w14:paraId="0300556C" w14:textId="77777777" w:rsidR="00757336" w:rsidRDefault="00827B72" w:rsidP="00757336">
            <w:pPr>
              <w:jc w:val="both"/>
            </w:pPr>
            <w:r>
              <w:t>pp</w:t>
            </w:r>
          </w:p>
        </w:tc>
        <w:tc>
          <w:tcPr>
            <w:tcW w:w="2096" w:type="dxa"/>
            <w:gridSpan w:val="5"/>
            <w:tcBorders>
              <w:top w:val="single" w:sz="4" w:space="0" w:color="auto"/>
              <w:left w:val="single" w:sz="4" w:space="0" w:color="auto"/>
              <w:bottom w:val="single" w:sz="4" w:space="0" w:color="auto"/>
              <w:right w:val="single" w:sz="4" w:space="0" w:color="auto"/>
            </w:tcBorders>
          </w:tcPr>
          <w:p w14:paraId="3ED9CD27" w14:textId="77777777" w:rsidR="00757336" w:rsidRDefault="00827B72" w:rsidP="00757336">
            <w:pPr>
              <w:jc w:val="both"/>
            </w:pPr>
            <w:r>
              <w:t>40 h týdně</w:t>
            </w:r>
          </w:p>
        </w:tc>
      </w:tr>
      <w:tr w:rsidR="00757336" w14:paraId="2B583000" w14:textId="77777777" w:rsidTr="00757336">
        <w:trPr>
          <w:trHeight w:val="423"/>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DBECA00" w14:textId="77777777" w:rsidR="00757336" w:rsidRDefault="00757336" w:rsidP="00757336">
            <w:pPr>
              <w:jc w:val="both"/>
            </w:pPr>
            <w:r>
              <w:rPr>
                <w:b/>
              </w:rPr>
              <w:t>Předměty příslušného studijního programu a způsob zapojení do jejich výuky, příp. další zapojení do uskutečňování studijního programu</w:t>
            </w:r>
          </w:p>
        </w:tc>
      </w:tr>
      <w:tr w:rsidR="00757336" w14:paraId="4B3CE8F5" w14:textId="77777777" w:rsidTr="00757336">
        <w:trPr>
          <w:trHeight w:val="246"/>
          <w:jc w:val="center"/>
        </w:trPr>
        <w:tc>
          <w:tcPr>
            <w:tcW w:w="9859" w:type="dxa"/>
            <w:gridSpan w:val="12"/>
            <w:tcBorders>
              <w:top w:val="nil"/>
              <w:left w:val="single" w:sz="4" w:space="0" w:color="auto"/>
              <w:bottom w:val="single" w:sz="4" w:space="0" w:color="auto"/>
              <w:right w:val="single" w:sz="4" w:space="0" w:color="auto"/>
            </w:tcBorders>
          </w:tcPr>
          <w:p w14:paraId="71364D35" w14:textId="77777777" w:rsidR="00757336" w:rsidRDefault="00757336" w:rsidP="00757336">
            <w:r>
              <w:t>Teorie a metody rozvíjení gramotnosti v předškolním vzdělávání.</w:t>
            </w:r>
          </w:p>
        </w:tc>
      </w:tr>
      <w:tr w:rsidR="00757336" w14:paraId="7A8E9DCB" w14:textId="77777777" w:rsidTr="00757336">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AC1DED5" w14:textId="77777777" w:rsidR="00757336" w:rsidRDefault="00757336" w:rsidP="00757336">
            <w:pPr>
              <w:jc w:val="both"/>
            </w:pPr>
            <w:r>
              <w:rPr>
                <w:b/>
              </w:rPr>
              <w:t xml:space="preserve">Údaje o vzdělání na VŠ </w:t>
            </w:r>
          </w:p>
        </w:tc>
      </w:tr>
      <w:tr w:rsidR="00757336" w14:paraId="7832C0A2" w14:textId="77777777" w:rsidTr="00757336">
        <w:trPr>
          <w:trHeight w:val="1055"/>
          <w:jc w:val="center"/>
        </w:trPr>
        <w:tc>
          <w:tcPr>
            <w:tcW w:w="9859" w:type="dxa"/>
            <w:gridSpan w:val="12"/>
            <w:tcBorders>
              <w:top w:val="single" w:sz="4" w:space="0" w:color="auto"/>
              <w:left w:val="single" w:sz="4" w:space="0" w:color="auto"/>
              <w:bottom w:val="single" w:sz="4" w:space="0" w:color="auto"/>
              <w:right w:val="single" w:sz="4" w:space="0" w:color="auto"/>
            </w:tcBorders>
          </w:tcPr>
          <w:p w14:paraId="4C485DDF" w14:textId="77777777" w:rsidR="00757336" w:rsidRDefault="00757336" w:rsidP="00757336">
            <w:r>
              <w:t>2015 Trnavská univerzita v Trnave, Pedagogická fakulta, odbor Pedagogika (získán titul doc.)</w:t>
            </w:r>
          </w:p>
          <w:p w14:paraId="0F4607DC" w14:textId="77777777" w:rsidR="00757336" w:rsidRDefault="00757336" w:rsidP="00757336">
            <w:r>
              <w:t>2007 Trnavská univerzita v Trnave, Pedagogická fakulta, odbor Predškolská pedagogika (získán titul PhDr.)</w:t>
            </w:r>
          </w:p>
          <w:p w14:paraId="0CA84037" w14:textId="77777777" w:rsidR="00757336" w:rsidRDefault="00757336" w:rsidP="00757336">
            <w:r>
              <w:t xml:space="preserve">2001 – 2004 Univerzita Komenského v Bratislave, Pedagogická fakulta, </w:t>
            </w:r>
            <w:r w:rsidRPr="00825E2F">
              <w:t>o</w:t>
            </w:r>
            <w:r>
              <w:t>d</w:t>
            </w:r>
            <w:r w:rsidRPr="00825E2F">
              <w:t>bor</w:t>
            </w:r>
            <w:r>
              <w:t xml:space="preserve"> Pedagogika (získán titul PhD.)</w:t>
            </w:r>
          </w:p>
          <w:p w14:paraId="2DB447C9" w14:textId="77777777" w:rsidR="00757336" w:rsidRPr="00C55316" w:rsidRDefault="00757336" w:rsidP="00757336">
            <w:r>
              <w:t>1997 – 2001 Univerzita Komenského v Bratislave, Pedagogická fakulta,</w:t>
            </w:r>
            <w:r w:rsidRPr="00825E2F">
              <w:t xml:space="preserve"> obor</w:t>
            </w:r>
            <w:r>
              <w:t xml:space="preserve"> Učiteľstvo pre 1. stupeň ZŠ (získán titul Mgr.)</w:t>
            </w:r>
          </w:p>
        </w:tc>
      </w:tr>
      <w:tr w:rsidR="00757336" w14:paraId="1799F763" w14:textId="77777777" w:rsidTr="00757336">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E150627" w14:textId="77777777" w:rsidR="00757336" w:rsidRDefault="00757336" w:rsidP="00757336">
            <w:pPr>
              <w:jc w:val="both"/>
              <w:rPr>
                <w:b/>
              </w:rPr>
            </w:pPr>
            <w:r>
              <w:rPr>
                <w:b/>
              </w:rPr>
              <w:t>Údaje o odborném působení od absolvování VŠ</w:t>
            </w:r>
          </w:p>
        </w:tc>
      </w:tr>
      <w:tr w:rsidR="00757336" w14:paraId="135B7976" w14:textId="77777777" w:rsidTr="00757336">
        <w:trPr>
          <w:trHeight w:val="613"/>
          <w:jc w:val="center"/>
        </w:trPr>
        <w:tc>
          <w:tcPr>
            <w:tcW w:w="9859" w:type="dxa"/>
            <w:gridSpan w:val="12"/>
            <w:tcBorders>
              <w:top w:val="single" w:sz="4" w:space="0" w:color="auto"/>
              <w:left w:val="single" w:sz="4" w:space="0" w:color="auto"/>
              <w:bottom w:val="single" w:sz="4" w:space="0" w:color="auto"/>
              <w:right w:val="single" w:sz="4" w:space="0" w:color="auto"/>
            </w:tcBorders>
          </w:tcPr>
          <w:p w14:paraId="08B4560D" w14:textId="77777777" w:rsidR="00757336" w:rsidRDefault="00757336" w:rsidP="00757336">
            <w:r>
              <w:t>2006 – doteraz Trnavská univerzita v Trnave, Pedagogická fakulta</w:t>
            </w:r>
          </w:p>
          <w:p w14:paraId="0955F656" w14:textId="77777777" w:rsidR="00757336" w:rsidRDefault="00757336" w:rsidP="00757336">
            <w:r>
              <w:t>2002 – 2006 Univerzita Komenského v Bratislave, Pedagogická fakulta</w:t>
            </w:r>
          </w:p>
          <w:p w14:paraId="41D7EAE7" w14:textId="77777777" w:rsidR="00757336" w:rsidRDefault="00757336" w:rsidP="00757336">
            <w:pPr>
              <w:jc w:val="both"/>
            </w:pPr>
            <w:r>
              <w:t>2002 – 2003 August Forel International Elementary School Bratislava, pozice: Učiteľka na 1. stupni ZŠ</w:t>
            </w:r>
          </w:p>
        </w:tc>
      </w:tr>
      <w:tr w:rsidR="00757336" w14:paraId="7A2FB8A1" w14:textId="77777777" w:rsidTr="00757336">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74F59AB" w14:textId="77777777" w:rsidR="00757336" w:rsidRDefault="00757336" w:rsidP="00757336">
            <w:pPr>
              <w:jc w:val="both"/>
            </w:pPr>
            <w:r>
              <w:rPr>
                <w:b/>
              </w:rPr>
              <w:t>Zkušenosti s vedením rigorózních a dizertačních prací</w:t>
            </w:r>
          </w:p>
        </w:tc>
      </w:tr>
      <w:tr w:rsidR="00757336" w14:paraId="6ABC669A" w14:textId="77777777" w:rsidTr="00757336">
        <w:trPr>
          <w:trHeight w:val="206"/>
          <w:jc w:val="center"/>
        </w:trPr>
        <w:tc>
          <w:tcPr>
            <w:tcW w:w="9859" w:type="dxa"/>
            <w:gridSpan w:val="12"/>
            <w:tcBorders>
              <w:top w:val="single" w:sz="4" w:space="0" w:color="auto"/>
              <w:left w:val="single" w:sz="4" w:space="0" w:color="auto"/>
              <w:bottom w:val="single" w:sz="4" w:space="0" w:color="auto"/>
              <w:right w:val="single" w:sz="4" w:space="0" w:color="auto"/>
            </w:tcBorders>
          </w:tcPr>
          <w:p w14:paraId="13CAEB95" w14:textId="77777777" w:rsidR="00757336" w:rsidRDefault="00757336" w:rsidP="00757336">
            <w:pPr>
              <w:jc w:val="both"/>
            </w:pPr>
            <w:r>
              <w:rPr>
                <w:iCs/>
                <w:position w:val="-4"/>
                <w:lang w:val="sk-SK"/>
              </w:rPr>
              <w:t>Konzultování a oponování rigorózních prací.</w:t>
            </w:r>
          </w:p>
        </w:tc>
      </w:tr>
      <w:tr w:rsidR="00757336" w14:paraId="217AC694" w14:textId="77777777" w:rsidTr="00757336">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8B919FB" w14:textId="77777777" w:rsidR="00757336" w:rsidRDefault="00757336" w:rsidP="00757336">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0268B93" w14:textId="77777777" w:rsidR="00757336" w:rsidRDefault="00757336" w:rsidP="00757336">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71C554A0" w14:textId="77777777" w:rsidR="00757336" w:rsidRDefault="00757336" w:rsidP="00757336">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A4C703E" w14:textId="77777777" w:rsidR="00757336" w:rsidRDefault="00757336" w:rsidP="00757336">
            <w:pPr>
              <w:jc w:val="both"/>
              <w:rPr>
                <w:b/>
              </w:rPr>
            </w:pPr>
            <w:r>
              <w:rPr>
                <w:b/>
              </w:rPr>
              <w:t>Ohlasy publikací</w:t>
            </w:r>
          </w:p>
        </w:tc>
      </w:tr>
      <w:tr w:rsidR="00757336" w14:paraId="2768D98E" w14:textId="77777777" w:rsidTr="00757336">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7E20DD40" w14:textId="77777777" w:rsidR="00757336" w:rsidRDefault="00757336" w:rsidP="00757336">
            <w:pPr>
              <w:jc w:val="both"/>
            </w:pPr>
            <w:r>
              <w:t>Pedagogika</w:t>
            </w:r>
          </w:p>
        </w:tc>
        <w:tc>
          <w:tcPr>
            <w:tcW w:w="2245" w:type="dxa"/>
            <w:gridSpan w:val="2"/>
            <w:tcBorders>
              <w:top w:val="single" w:sz="4" w:space="0" w:color="auto"/>
              <w:left w:val="single" w:sz="4" w:space="0" w:color="auto"/>
              <w:bottom w:val="single" w:sz="4" w:space="0" w:color="auto"/>
              <w:right w:val="single" w:sz="4" w:space="0" w:color="auto"/>
            </w:tcBorders>
          </w:tcPr>
          <w:p w14:paraId="4DD4D703" w14:textId="77777777" w:rsidR="00757336" w:rsidRDefault="00757336" w:rsidP="00757336">
            <w:pPr>
              <w:jc w:val="both"/>
            </w:pPr>
            <w:r>
              <w:t>2015</w:t>
            </w:r>
          </w:p>
        </w:tc>
        <w:tc>
          <w:tcPr>
            <w:tcW w:w="2248" w:type="dxa"/>
            <w:gridSpan w:val="4"/>
            <w:tcBorders>
              <w:top w:val="single" w:sz="4" w:space="0" w:color="auto"/>
              <w:left w:val="single" w:sz="4" w:space="0" w:color="auto"/>
              <w:bottom w:val="single" w:sz="4" w:space="0" w:color="auto"/>
              <w:right w:val="single" w:sz="12" w:space="0" w:color="auto"/>
            </w:tcBorders>
          </w:tcPr>
          <w:p w14:paraId="7949642E" w14:textId="77777777" w:rsidR="00757336" w:rsidRDefault="00757336" w:rsidP="00757336">
            <w:r>
              <w:t>Trnavská univerzita v Trnave, Pedagogická fakulta</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0F952D9A" w14:textId="77777777" w:rsidR="00757336" w:rsidRDefault="00757336" w:rsidP="00757336">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032E35" w14:textId="77777777" w:rsidR="00757336" w:rsidRDefault="00757336" w:rsidP="00757336">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A10891C" w14:textId="77777777" w:rsidR="00757336" w:rsidRDefault="00757336" w:rsidP="00757336">
            <w:pPr>
              <w:jc w:val="both"/>
            </w:pPr>
            <w:r>
              <w:rPr>
                <w:b/>
                <w:sz w:val="18"/>
              </w:rPr>
              <w:t>ostatní</w:t>
            </w:r>
          </w:p>
        </w:tc>
      </w:tr>
      <w:tr w:rsidR="00757336" w14:paraId="5E251841" w14:textId="77777777" w:rsidTr="00757336">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6EE304" w14:textId="77777777" w:rsidR="00757336" w:rsidRDefault="00757336" w:rsidP="00757336">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50806C4" w14:textId="77777777" w:rsidR="00757336" w:rsidRDefault="00757336" w:rsidP="00757336">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5FF85FD9" w14:textId="77777777" w:rsidR="00757336" w:rsidRDefault="00757336" w:rsidP="00757336">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14:paraId="5681EF15" w14:textId="77777777" w:rsidR="00757336" w:rsidRDefault="00757336" w:rsidP="00757336">
            <w:pPr>
              <w:jc w:val="both"/>
              <w:rPr>
                <w:b/>
              </w:rPr>
            </w:pPr>
            <w:r>
              <w:rPr>
                <w:b/>
              </w:rPr>
              <w:t>2</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51BDDE02" w14:textId="77777777" w:rsidR="00757336" w:rsidRDefault="00757336" w:rsidP="00757336">
            <w:pPr>
              <w:jc w:val="both"/>
              <w:rPr>
                <w:b/>
              </w:rPr>
            </w:pPr>
            <w:r>
              <w:rPr>
                <w:b/>
              </w:rPr>
              <w:t>3</w:t>
            </w:r>
          </w:p>
        </w:tc>
        <w:tc>
          <w:tcPr>
            <w:tcW w:w="694" w:type="dxa"/>
            <w:vMerge w:val="restart"/>
            <w:tcBorders>
              <w:top w:val="single" w:sz="4" w:space="0" w:color="auto"/>
              <w:left w:val="single" w:sz="4" w:space="0" w:color="auto"/>
              <w:bottom w:val="single" w:sz="4" w:space="0" w:color="auto"/>
              <w:right w:val="single" w:sz="4" w:space="0" w:color="auto"/>
            </w:tcBorders>
          </w:tcPr>
          <w:p w14:paraId="7BFAC359" w14:textId="77777777" w:rsidR="00757336" w:rsidRDefault="00757336" w:rsidP="00757336">
            <w:pPr>
              <w:jc w:val="both"/>
              <w:rPr>
                <w:b/>
              </w:rPr>
            </w:pPr>
            <w:r>
              <w:rPr>
                <w:b/>
              </w:rPr>
              <w:t>137</w:t>
            </w:r>
          </w:p>
        </w:tc>
      </w:tr>
      <w:tr w:rsidR="00757336" w14:paraId="773B1AA2" w14:textId="77777777" w:rsidTr="00757336">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5020573F" w14:textId="77777777" w:rsidR="00757336" w:rsidRDefault="00757336" w:rsidP="00757336">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03BFD95E" w14:textId="77777777" w:rsidR="00757336" w:rsidRDefault="00757336" w:rsidP="00757336">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72029794" w14:textId="77777777" w:rsidR="00757336" w:rsidRDefault="00757336" w:rsidP="00757336">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687DFDF4" w14:textId="77777777" w:rsidR="00757336" w:rsidRDefault="00757336" w:rsidP="00757336">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448456C7" w14:textId="77777777" w:rsidR="00757336" w:rsidRDefault="00757336" w:rsidP="00757336">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2401E1AB" w14:textId="77777777" w:rsidR="00757336" w:rsidRDefault="00757336" w:rsidP="00757336">
            <w:pPr>
              <w:rPr>
                <w:b/>
              </w:rPr>
            </w:pPr>
          </w:p>
        </w:tc>
      </w:tr>
      <w:tr w:rsidR="00757336" w14:paraId="2677F75A" w14:textId="77777777" w:rsidTr="00757336">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179BDED" w14:textId="77777777" w:rsidR="00757336" w:rsidRDefault="00757336" w:rsidP="00757336">
            <w:pPr>
              <w:jc w:val="both"/>
              <w:rPr>
                <w:b/>
              </w:rPr>
            </w:pPr>
            <w:r>
              <w:rPr>
                <w:b/>
              </w:rPr>
              <w:t xml:space="preserve">Přehled o nejvýznamnější publikační a další tvůrčí činnosti nebo další profesní činnosti u odborníků z praxe vztahující se k zabezpečovaným předmětům </w:t>
            </w:r>
          </w:p>
        </w:tc>
      </w:tr>
      <w:tr w:rsidR="00757336" w:rsidRPr="00941EF7" w14:paraId="76D87EDE" w14:textId="77777777" w:rsidTr="00757336">
        <w:trPr>
          <w:trHeight w:val="269"/>
          <w:jc w:val="center"/>
        </w:trPr>
        <w:tc>
          <w:tcPr>
            <w:tcW w:w="9859" w:type="dxa"/>
            <w:gridSpan w:val="12"/>
            <w:tcBorders>
              <w:top w:val="single" w:sz="4" w:space="0" w:color="auto"/>
              <w:left w:val="single" w:sz="4" w:space="0" w:color="auto"/>
              <w:bottom w:val="single" w:sz="4" w:space="0" w:color="auto"/>
              <w:right w:val="single" w:sz="4" w:space="0" w:color="auto"/>
            </w:tcBorders>
          </w:tcPr>
          <w:p w14:paraId="635911C2" w14:textId="77777777" w:rsidR="00757336" w:rsidRPr="00512FE6" w:rsidRDefault="00757336" w:rsidP="00757336">
            <w:pPr>
              <w:rPr>
                <w:bCs/>
                <w:shd w:val="clear" w:color="auto" w:fill="FFFFFF"/>
              </w:rPr>
            </w:pPr>
            <w:r w:rsidRPr="00512FE6">
              <w:rPr>
                <w:bCs/>
                <w:shd w:val="clear" w:color="auto" w:fill="FFFFFF"/>
              </w:rPr>
              <w:t xml:space="preserve">Petrová, Z. (2017). Naratívne schopnosti. In </w:t>
            </w:r>
            <w:r>
              <w:rPr>
                <w:bCs/>
                <w:shd w:val="clear" w:color="auto" w:fill="FFFFFF"/>
              </w:rPr>
              <w:t>Zápotočná</w:t>
            </w:r>
            <w:r w:rsidR="00695253">
              <w:rPr>
                <w:bCs/>
                <w:shd w:val="clear" w:color="auto" w:fill="FFFFFF"/>
              </w:rPr>
              <w:t xml:space="preserve">, O., &amp; </w:t>
            </w:r>
            <w:r w:rsidRPr="00512FE6">
              <w:rPr>
                <w:bCs/>
                <w:shd w:val="clear" w:color="auto" w:fill="FFFFFF"/>
              </w:rPr>
              <w:t>Petrová</w:t>
            </w:r>
            <w:r w:rsidR="00695253">
              <w:rPr>
                <w:bCs/>
                <w:shd w:val="clear" w:color="auto" w:fill="FFFFFF"/>
              </w:rPr>
              <w:t>, Z.</w:t>
            </w:r>
            <w:r w:rsidRPr="00512FE6">
              <w:rPr>
                <w:bCs/>
                <w:shd w:val="clear" w:color="auto" w:fill="FFFFFF"/>
              </w:rPr>
              <w:t xml:space="preserve"> (Eds.), Raná jazyková gramotnosť detí zo socio-ekonomicky znevýhodňujúceho prostredia. </w:t>
            </w:r>
            <w:r w:rsidR="00802B5C" w:rsidRPr="00512FE6">
              <w:rPr>
                <w:bCs/>
                <w:shd w:val="clear" w:color="auto" w:fill="FFFFFF"/>
              </w:rPr>
              <w:t>Trnava: Typi</w:t>
            </w:r>
            <w:r w:rsidRPr="00512FE6">
              <w:rPr>
                <w:bCs/>
                <w:shd w:val="clear" w:color="auto" w:fill="FFFFFF"/>
              </w:rPr>
              <w:t xml:space="preserve"> Universitatis Tyrnaviensis, VEDA. </w:t>
            </w:r>
          </w:p>
          <w:p w14:paraId="6B0B260D" w14:textId="77777777" w:rsidR="00757336" w:rsidRPr="00512FE6" w:rsidRDefault="00757336" w:rsidP="00757336">
            <w:pPr>
              <w:rPr>
                <w:bCs/>
                <w:shd w:val="clear" w:color="auto" w:fill="FFFFFF"/>
              </w:rPr>
            </w:pPr>
            <w:r w:rsidRPr="00512FE6">
              <w:rPr>
                <w:bCs/>
                <w:shd w:val="clear" w:color="auto" w:fill="FFFFFF"/>
              </w:rPr>
              <w:t>Petrová, Z. (2015). Význam rozvíjení gramotnosti dětí (ne</w:t>
            </w:r>
            <w:r>
              <w:rPr>
                <w:bCs/>
                <w:shd w:val="clear" w:color="auto" w:fill="FFFFFF"/>
              </w:rPr>
              <w:t xml:space="preserve">jen) v preprimárním vzdělávání. </w:t>
            </w:r>
            <w:r w:rsidRPr="00512FE6">
              <w:rPr>
                <w:bCs/>
                <w:shd w:val="clear" w:color="auto" w:fill="FFFFFF"/>
              </w:rPr>
              <w:t xml:space="preserve">In A. Wiegerová (Ed.), </w:t>
            </w:r>
            <w:hyperlink r:id="rId22" w:history="1">
              <w:r w:rsidRPr="00512FE6">
                <w:rPr>
                  <w:bCs/>
                  <w:i/>
                  <w:shd w:val="clear" w:color="auto" w:fill="FFFFFF"/>
                </w:rPr>
                <w:t>Profesionalizace učitele mateřské školy z pohledu reformy kurikula</w:t>
              </w:r>
            </w:hyperlink>
            <w:r w:rsidRPr="00512FE6">
              <w:t xml:space="preserve">, </w:t>
            </w:r>
            <w:r w:rsidR="00C80E30">
              <w:rPr>
                <w:bCs/>
                <w:shd w:val="clear" w:color="auto" w:fill="FFFFFF"/>
              </w:rPr>
              <w:t>(pp. 49-57). Zlín: Univerzita</w:t>
            </w:r>
            <w:r w:rsidRPr="00512FE6">
              <w:rPr>
                <w:bCs/>
                <w:shd w:val="clear" w:color="auto" w:fill="FFFFFF"/>
              </w:rPr>
              <w:t xml:space="preserve"> Tomáše Bati ve Zlíně.</w:t>
            </w:r>
          </w:p>
          <w:p w14:paraId="25BFB41D" w14:textId="77777777" w:rsidR="00757336" w:rsidRPr="00512FE6" w:rsidRDefault="00757336" w:rsidP="00757336">
            <w:pPr>
              <w:rPr>
                <w:bCs/>
                <w:shd w:val="clear" w:color="auto" w:fill="FFFFFF"/>
              </w:rPr>
            </w:pPr>
            <w:r w:rsidRPr="00512FE6">
              <w:rPr>
                <w:bCs/>
                <w:shd w:val="clear" w:color="auto" w:fill="FFFFFF"/>
              </w:rPr>
              <w:t xml:space="preserve">Pupala, B., Petrová, Z., </w:t>
            </w:r>
            <w:r w:rsidR="00695253">
              <w:rPr>
                <w:bCs/>
                <w:shd w:val="clear" w:color="auto" w:fill="FFFFFF"/>
              </w:rPr>
              <w:t xml:space="preserve">&amp; </w:t>
            </w:r>
            <w:r w:rsidRPr="00512FE6">
              <w:rPr>
                <w:bCs/>
                <w:shd w:val="clear" w:color="auto" w:fill="FFFFFF"/>
              </w:rPr>
              <w:t>Mbugua, T. (2013). Early childhood teachers in Slovakia</w:t>
            </w:r>
            <w:r w:rsidRPr="00512FE6">
              <w:rPr>
                <w:bCs/>
              </w:rPr>
              <w:t>.</w:t>
            </w:r>
            <w:r w:rsidRPr="00512FE6">
              <w:rPr>
                <w:bCs/>
                <w:shd w:val="clear" w:color="auto" w:fill="FFFFFF"/>
              </w:rPr>
              <w:t>In S. C. Wortham (Ed.),</w:t>
            </w:r>
            <w:r w:rsidRPr="00512FE6">
              <w:rPr>
                <w:bCs/>
              </w:rPr>
              <w:t> </w:t>
            </w:r>
            <w:hyperlink r:id="rId23" w:history="1">
              <w:r w:rsidRPr="00512FE6">
                <w:rPr>
                  <w:bCs/>
                  <w:i/>
                </w:rPr>
                <w:t>Common characteristics and unique qualities in preschool programs</w:t>
              </w:r>
            </w:hyperlink>
            <w:r w:rsidR="00656F71">
              <w:rPr>
                <w:bCs/>
                <w:i/>
              </w:rPr>
              <w:t xml:space="preserve"> </w:t>
            </w:r>
            <w:r w:rsidR="00C80E30">
              <w:rPr>
                <w:bCs/>
                <w:shd w:val="clear" w:color="auto" w:fill="FFFFFF"/>
              </w:rPr>
              <w:t>(pp. 127-137). New York</w:t>
            </w:r>
            <w:r w:rsidRPr="00512FE6">
              <w:rPr>
                <w:bCs/>
                <w:shd w:val="clear" w:color="auto" w:fill="FFFFFF"/>
              </w:rPr>
              <w:t xml:space="preserve">: Springer. </w:t>
            </w:r>
          </w:p>
          <w:p w14:paraId="466D8BE2" w14:textId="77777777" w:rsidR="00757336" w:rsidRPr="00512FE6" w:rsidRDefault="00757336" w:rsidP="00055E05">
            <w:pPr>
              <w:rPr>
                <w:bCs/>
                <w:shd w:val="clear" w:color="auto" w:fill="FFFFFF"/>
              </w:rPr>
            </w:pPr>
            <w:r w:rsidRPr="00512FE6">
              <w:rPr>
                <w:bCs/>
                <w:shd w:val="clear" w:color="auto" w:fill="FFFFFF"/>
              </w:rPr>
              <w:t>Petrová, Z. (2013). On the relevancy of using Vygotsky’s theoretical framework to legitimize dialogic teaching/learning</w:t>
            </w:r>
            <w:r w:rsidRPr="00512FE6">
              <w:rPr>
                <w:bCs/>
              </w:rPr>
              <w:t>.</w:t>
            </w:r>
            <w:r w:rsidR="00656F71">
              <w:rPr>
                <w:bCs/>
              </w:rPr>
              <w:t xml:space="preserve"> </w:t>
            </w:r>
            <w:hyperlink r:id="rId24" w:history="1">
              <w:r w:rsidRPr="00512FE6">
                <w:rPr>
                  <w:bCs/>
                  <w:i/>
                </w:rPr>
                <w:t>Journal of Pedagogy</w:t>
              </w:r>
            </w:hyperlink>
            <w:r w:rsidRPr="00512FE6">
              <w:rPr>
                <w:bCs/>
                <w:shd w:val="clear" w:color="auto" w:fill="FFFFFF"/>
              </w:rPr>
              <w:t>, 4 (2), 237-252.</w:t>
            </w:r>
          </w:p>
          <w:p w14:paraId="739C44A6" w14:textId="77777777" w:rsidR="00757336" w:rsidRDefault="00757336" w:rsidP="00757336">
            <w:pPr>
              <w:pStyle w:val="Zpat"/>
              <w:tabs>
                <w:tab w:val="left" w:pos="708"/>
              </w:tabs>
              <w:rPr>
                <w:lang w:val="en-GB"/>
              </w:rPr>
            </w:pPr>
            <w:r w:rsidRPr="00B44E40">
              <w:rPr>
                <w:lang w:eastAsia="sk-SK"/>
              </w:rPr>
              <w:t xml:space="preserve">Recenzování vědeckých studií pro vědecké časopisy: </w:t>
            </w:r>
            <w:r w:rsidRPr="00B44E40">
              <w:rPr>
                <w:rFonts w:eastAsia="Arial Unicode MS"/>
                <w:lang w:val="sk-SK"/>
              </w:rPr>
              <w:t xml:space="preserve">Journal of Pedagogy – SR; Human Affairs, SR; Studia Paedagogica – ČR; Pedagogická orientace – ČR; e-Pedagogium – ČR; </w:t>
            </w:r>
            <w:r w:rsidRPr="00B44E40">
              <w:rPr>
                <w:lang w:val="en-GB"/>
              </w:rPr>
              <w:t>Scientific Study of Literature</w:t>
            </w:r>
            <w:r>
              <w:rPr>
                <w:lang w:val="en-GB"/>
              </w:rPr>
              <w:t xml:space="preserve"> –NL, Global Education Review – US</w:t>
            </w:r>
          </w:p>
          <w:p w14:paraId="4D02958E" w14:textId="77777777" w:rsidR="00757336" w:rsidRDefault="00757336" w:rsidP="00757336">
            <w:pPr>
              <w:pStyle w:val="Zpat"/>
              <w:tabs>
                <w:tab w:val="left" w:pos="708"/>
              </w:tabs>
              <w:rPr>
                <w:lang w:val="en-GB"/>
              </w:rPr>
            </w:pPr>
            <w:r w:rsidRPr="00B44E40">
              <w:rPr>
                <w:rFonts w:eastAsia="Arial Unicode MS"/>
                <w:lang w:val="sk-SK"/>
              </w:rPr>
              <w:t xml:space="preserve">Členka výboru </w:t>
            </w:r>
            <w:r w:rsidRPr="00B44E40">
              <w:rPr>
                <w:i/>
                <w:lang w:val="en-GB"/>
              </w:rPr>
              <w:t>International Development in Europe Committee</w:t>
            </w:r>
            <w:r>
              <w:rPr>
                <w:lang w:val="en-GB"/>
              </w:rPr>
              <w:t xml:space="preserve"> (IDEC) spadajúcu pod </w:t>
            </w:r>
            <w:r w:rsidRPr="00B44E40">
              <w:rPr>
                <w:lang w:val="en-GB"/>
              </w:rPr>
              <w:t>International Literacy Association (ILA)</w:t>
            </w:r>
          </w:p>
          <w:p w14:paraId="77304F29" w14:textId="77777777" w:rsidR="00757336" w:rsidRPr="00B44E40" w:rsidRDefault="00757336" w:rsidP="00757336">
            <w:pPr>
              <w:pStyle w:val="Zpat"/>
              <w:tabs>
                <w:tab w:val="left" w:pos="708"/>
              </w:tabs>
              <w:rPr>
                <w:rFonts w:eastAsia="Arial Unicode MS"/>
                <w:lang w:val="sk-SK"/>
              </w:rPr>
            </w:pPr>
            <w:r w:rsidRPr="00B44E40">
              <w:rPr>
                <w:rFonts w:eastAsia="Arial Unicode MS"/>
                <w:lang w:val="sk-SK"/>
              </w:rPr>
              <w:t xml:space="preserve">Členka IGEL: </w:t>
            </w:r>
            <w:r w:rsidRPr="00B44E40">
              <w:rPr>
                <w:i/>
                <w:lang w:val="en-GB"/>
              </w:rPr>
              <w:t>International Society for the Empirical Study of Literature and Media</w:t>
            </w:r>
          </w:p>
          <w:p w14:paraId="1359CB4A" w14:textId="77777777" w:rsidR="00757336" w:rsidRPr="00941EF7" w:rsidRDefault="00757336" w:rsidP="00757336">
            <w:r>
              <w:t xml:space="preserve">Spoluautorka koncepcie a obsahu vzdelávacej oblasti </w:t>
            </w:r>
            <w:r w:rsidRPr="00512FE6">
              <w:rPr>
                <w:i/>
              </w:rPr>
              <w:t>Jazyk a komunikácia</w:t>
            </w:r>
            <w:r>
              <w:t xml:space="preserve">  v Štátnom vzdelávacom programe pre predprimárne vzdelávanie v MŠ na Slovensku.</w:t>
            </w:r>
          </w:p>
        </w:tc>
      </w:tr>
      <w:tr w:rsidR="00757336" w14:paraId="7C636990" w14:textId="77777777" w:rsidTr="00757336">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6A87F232" w14:textId="77777777" w:rsidR="00757336" w:rsidRDefault="00757336" w:rsidP="00757336">
            <w:pPr>
              <w:rPr>
                <w:b/>
              </w:rPr>
            </w:pPr>
            <w:r>
              <w:rPr>
                <w:b/>
              </w:rPr>
              <w:t>Působení v</w:t>
            </w:r>
            <w:r w:rsidR="00150956">
              <w:rPr>
                <w:b/>
              </w:rPr>
              <w:t> </w:t>
            </w:r>
            <w:r>
              <w:rPr>
                <w:b/>
              </w:rPr>
              <w:t>zahraničí</w:t>
            </w:r>
          </w:p>
        </w:tc>
      </w:tr>
      <w:tr w:rsidR="00757336" w14:paraId="7C778313" w14:textId="77777777" w:rsidTr="00757336">
        <w:trPr>
          <w:trHeight w:val="283"/>
          <w:jc w:val="center"/>
        </w:trPr>
        <w:tc>
          <w:tcPr>
            <w:tcW w:w="9859" w:type="dxa"/>
            <w:gridSpan w:val="12"/>
            <w:tcBorders>
              <w:top w:val="single" w:sz="4" w:space="0" w:color="auto"/>
              <w:left w:val="single" w:sz="4" w:space="0" w:color="auto"/>
              <w:bottom w:val="single" w:sz="4" w:space="0" w:color="auto"/>
              <w:right w:val="single" w:sz="4" w:space="0" w:color="auto"/>
            </w:tcBorders>
          </w:tcPr>
          <w:p w14:paraId="0CD5ADC1" w14:textId="77777777" w:rsidR="00757336" w:rsidRDefault="00757336" w:rsidP="00757336">
            <w:pPr>
              <w:rPr>
                <w:b/>
              </w:rPr>
            </w:pPr>
            <w:r>
              <w:t xml:space="preserve">The University of Scranton, Panushka College of Professional Studies (USA) – 2010, 2012, 2014; University of Verona, Katedra cudzích jazykov a literatúry (IT) – 2016; Milánska univerzita – Bicocca, </w:t>
            </w:r>
            <w:r>
              <w:rPr>
                <w:rFonts w:eastAsia="Calibri"/>
                <w:lang w:val="en-GB"/>
              </w:rPr>
              <w:t xml:space="preserve">Katedra humanitných štúdií vo vzdelávaní </w:t>
            </w:r>
            <w:r>
              <w:t>(IT) – 2017</w:t>
            </w:r>
          </w:p>
        </w:tc>
      </w:tr>
      <w:tr w:rsidR="00757336" w14:paraId="40B273D9" w14:textId="77777777" w:rsidTr="00055E05">
        <w:trPr>
          <w:cantSplit/>
          <w:trHeight w:val="256"/>
          <w:jc w:val="center"/>
        </w:trPr>
        <w:tc>
          <w:tcPr>
            <w:tcW w:w="2518" w:type="dxa"/>
            <w:shd w:val="clear" w:color="auto" w:fill="F7CAAC"/>
          </w:tcPr>
          <w:p w14:paraId="0FEC786D" w14:textId="77777777" w:rsidR="00757336" w:rsidRDefault="00757336" w:rsidP="00757336">
            <w:pPr>
              <w:jc w:val="both"/>
              <w:rPr>
                <w:b/>
              </w:rPr>
            </w:pPr>
            <w:r>
              <w:rPr>
                <w:b/>
              </w:rPr>
              <w:t xml:space="preserve">Podpis </w:t>
            </w:r>
          </w:p>
        </w:tc>
        <w:tc>
          <w:tcPr>
            <w:tcW w:w="4536" w:type="dxa"/>
            <w:gridSpan w:val="5"/>
          </w:tcPr>
          <w:p w14:paraId="7DD49F46" w14:textId="77777777" w:rsidR="00757336" w:rsidRDefault="008227DC" w:rsidP="00757336">
            <w:pPr>
              <w:jc w:val="both"/>
            </w:pPr>
            <w:r>
              <w:t>Zuzana Petrová</w:t>
            </w:r>
            <w:r w:rsidR="005C7386">
              <w:t>,</w:t>
            </w:r>
            <w:r>
              <w:t xml:space="preserve"> v. r.</w:t>
            </w:r>
          </w:p>
        </w:tc>
        <w:tc>
          <w:tcPr>
            <w:tcW w:w="786" w:type="dxa"/>
            <w:gridSpan w:val="2"/>
            <w:shd w:val="clear" w:color="auto" w:fill="F7CAAC"/>
          </w:tcPr>
          <w:p w14:paraId="60EF2AAD" w14:textId="77777777" w:rsidR="00757336" w:rsidRDefault="00757336" w:rsidP="00757336">
            <w:pPr>
              <w:jc w:val="both"/>
            </w:pPr>
            <w:r>
              <w:rPr>
                <w:b/>
              </w:rPr>
              <w:t>datum</w:t>
            </w:r>
          </w:p>
        </w:tc>
        <w:tc>
          <w:tcPr>
            <w:tcW w:w="2019" w:type="dxa"/>
            <w:gridSpan w:val="4"/>
          </w:tcPr>
          <w:p w14:paraId="52451E91" w14:textId="77777777" w:rsidR="00757336" w:rsidRDefault="0086248F" w:rsidP="00757336">
            <w:pPr>
              <w:jc w:val="both"/>
            </w:pPr>
            <w:r>
              <w:t>30. 5. 2018</w:t>
            </w:r>
          </w:p>
        </w:tc>
      </w:tr>
    </w:tbl>
    <w:p w14:paraId="19131723" w14:textId="529D4E57" w:rsidR="00DB3AE5" w:rsidRDefault="00DB3AE5">
      <w:pPr>
        <w:rPr>
          <w:b/>
          <w:sz w:val="28"/>
        </w:rPr>
      </w:pPr>
    </w:p>
    <w:p w14:paraId="0C6B6240" w14:textId="5A350AF9" w:rsidR="00280A1A" w:rsidRDefault="00DB3AE5">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209"/>
        <w:gridCol w:w="423"/>
        <w:gridCol w:w="427"/>
        <w:gridCol w:w="266"/>
        <w:gridCol w:w="694"/>
      </w:tblGrid>
      <w:tr w:rsidR="00C17F95" w14:paraId="65EA909F" w14:textId="77777777" w:rsidTr="00C17F95">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0EA4DE23" w14:textId="77777777" w:rsidR="00C17F95" w:rsidRDefault="00C17F95" w:rsidP="00437364">
            <w:pPr>
              <w:jc w:val="both"/>
              <w:rPr>
                <w:b/>
                <w:sz w:val="28"/>
              </w:rPr>
            </w:pPr>
            <w:r>
              <w:rPr>
                <w:b/>
                <w:sz w:val="28"/>
              </w:rPr>
              <w:t>C-I – Personální zabezpečení</w:t>
            </w:r>
          </w:p>
        </w:tc>
      </w:tr>
      <w:tr w:rsidR="00C17F95" w14:paraId="09EFD815" w14:textId="77777777" w:rsidTr="00C17F95">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2BB0E88" w14:textId="77777777" w:rsidR="00C17F95" w:rsidRDefault="00C17F95" w:rsidP="00437364">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0D297165" w14:textId="77777777" w:rsidR="00C17F95" w:rsidRDefault="00C17F95" w:rsidP="00437364">
            <w:pPr>
              <w:jc w:val="both"/>
            </w:pPr>
            <w:r>
              <w:t>Univerzita Tomáše Bati ve Zlíně</w:t>
            </w:r>
          </w:p>
        </w:tc>
      </w:tr>
      <w:tr w:rsidR="00C17F95" w14:paraId="49A8E56E" w14:textId="77777777" w:rsidTr="00C17F9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1414D6F" w14:textId="77777777" w:rsidR="00C17F95" w:rsidRDefault="00C17F95" w:rsidP="00437364">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514470D1" w14:textId="77777777" w:rsidR="00C17F95" w:rsidRDefault="00C17F95" w:rsidP="00437364">
            <w:pPr>
              <w:jc w:val="both"/>
            </w:pPr>
            <w:r>
              <w:t>Fakulta humanitních studií</w:t>
            </w:r>
          </w:p>
        </w:tc>
      </w:tr>
      <w:tr w:rsidR="00C17F95" w14:paraId="2E2B10BD" w14:textId="77777777" w:rsidTr="00C17F9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F768F30" w14:textId="77777777" w:rsidR="00C17F95" w:rsidRDefault="00C17F95" w:rsidP="00437364">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326029A9" w14:textId="77777777" w:rsidR="00C17F95" w:rsidRDefault="00C17F95" w:rsidP="00437364">
            <w:pPr>
              <w:jc w:val="both"/>
            </w:pPr>
            <w:r>
              <w:t>Předškolní pedagogika</w:t>
            </w:r>
          </w:p>
        </w:tc>
      </w:tr>
      <w:tr w:rsidR="00C17F95" w14:paraId="356AAC80" w14:textId="77777777" w:rsidTr="00280A1A">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52DDC0E" w14:textId="77777777" w:rsidR="00C17F95" w:rsidRDefault="00C17F95" w:rsidP="00437364">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0B5FE42C" w14:textId="77777777" w:rsidR="00C17F95" w:rsidRDefault="00C17F95" w:rsidP="00437364">
            <w:pPr>
              <w:jc w:val="both"/>
            </w:pPr>
            <w:r>
              <w:t>Adriana Wiegerová</w:t>
            </w:r>
          </w:p>
        </w:tc>
        <w:tc>
          <w:tcPr>
            <w:tcW w:w="9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8C132B7" w14:textId="77777777" w:rsidR="00C17F95" w:rsidRDefault="00C17F95" w:rsidP="00437364">
            <w:pPr>
              <w:jc w:val="both"/>
              <w:rPr>
                <w:b/>
              </w:rPr>
            </w:pPr>
            <w:r>
              <w:rPr>
                <w:b/>
              </w:rPr>
              <w:t>Tituly</w:t>
            </w:r>
          </w:p>
        </w:tc>
        <w:tc>
          <w:tcPr>
            <w:tcW w:w="1810" w:type="dxa"/>
            <w:gridSpan w:val="4"/>
            <w:tcBorders>
              <w:top w:val="single" w:sz="4" w:space="0" w:color="auto"/>
              <w:left w:val="single" w:sz="4" w:space="0" w:color="auto"/>
              <w:bottom w:val="single" w:sz="4" w:space="0" w:color="auto"/>
              <w:right w:val="single" w:sz="4" w:space="0" w:color="auto"/>
            </w:tcBorders>
          </w:tcPr>
          <w:p w14:paraId="26C3824E" w14:textId="7A6CFC9D" w:rsidR="00C17F95" w:rsidRDefault="00C17F95" w:rsidP="00D30BFD">
            <w:pPr>
              <w:jc w:val="both"/>
            </w:pPr>
            <w:r>
              <w:t>doc.</w:t>
            </w:r>
            <w:del w:id="273" w:author="Anežka Lengálová" w:date="2018-05-30T06:53:00Z">
              <w:r w:rsidDel="00D30BFD">
                <w:delText>,</w:delText>
              </w:r>
            </w:del>
            <w:r w:rsidR="00C209BF">
              <w:t xml:space="preserve"> </w:t>
            </w:r>
            <w:r>
              <w:t>PaedDr., PhD.</w:t>
            </w:r>
          </w:p>
        </w:tc>
      </w:tr>
      <w:tr w:rsidR="00C17F95" w14:paraId="7919706A" w14:textId="77777777" w:rsidTr="00280A1A">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8686CE3" w14:textId="77777777" w:rsidR="00C17F95" w:rsidRDefault="00C17F95" w:rsidP="00437364">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392617C2" w14:textId="77777777" w:rsidR="00C17F95" w:rsidRDefault="00C17F95" w:rsidP="00437364">
            <w:pPr>
              <w:jc w:val="both"/>
            </w:pPr>
            <w:r>
              <w:t>1969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56A3869" w14:textId="77777777" w:rsidR="00C17F95" w:rsidRDefault="00C17F95" w:rsidP="00437364">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5702B9D5" w14:textId="77777777" w:rsidR="00C17F95" w:rsidRDefault="00C96339" w:rsidP="0043736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EA0083B" w14:textId="77777777" w:rsidR="00C17F95" w:rsidRDefault="00C17F95" w:rsidP="00437364">
            <w:pPr>
              <w:jc w:val="both"/>
              <w:rPr>
                <w:b/>
              </w:rPr>
            </w:pPr>
            <w:r>
              <w:rPr>
                <w:b/>
              </w:rPr>
              <w:t>rozsah</w:t>
            </w:r>
          </w:p>
        </w:tc>
        <w:tc>
          <w:tcPr>
            <w:tcW w:w="995" w:type="dxa"/>
            <w:gridSpan w:val="2"/>
            <w:tcBorders>
              <w:top w:val="single" w:sz="4" w:space="0" w:color="auto"/>
              <w:left w:val="single" w:sz="4" w:space="0" w:color="auto"/>
              <w:bottom w:val="single" w:sz="4" w:space="0" w:color="auto"/>
              <w:right w:val="single" w:sz="4" w:space="0" w:color="auto"/>
            </w:tcBorders>
          </w:tcPr>
          <w:p w14:paraId="7C688FD4" w14:textId="77777777" w:rsidR="00C17F95" w:rsidRDefault="00E8698C" w:rsidP="00150956">
            <w:r>
              <w:t xml:space="preserve">40 h </w:t>
            </w:r>
            <w:r w:rsidR="00C17F95">
              <w:t>týdně</w:t>
            </w:r>
            <w:r w:rsidR="00C96339">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62B465" w14:textId="77777777" w:rsidR="00C17F95" w:rsidRDefault="00C17F95" w:rsidP="00437364">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2FAF749D" w14:textId="77777777" w:rsidR="00C17F95" w:rsidRDefault="00C17F95" w:rsidP="00437364">
            <w:pPr>
              <w:jc w:val="both"/>
            </w:pPr>
            <w:r>
              <w:t>N</w:t>
            </w:r>
          </w:p>
        </w:tc>
      </w:tr>
      <w:tr w:rsidR="00C17F95" w14:paraId="35B80EAE" w14:textId="77777777" w:rsidTr="00280A1A">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FFA9A5A" w14:textId="77777777" w:rsidR="00C17F95" w:rsidRDefault="00C17F95" w:rsidP="00437364">
            <w:pPr>
              <w:jc w:val="both"/>
              <w:rPr>
                <w:b/>
              </w:rPr>
            </w:pPr>
            <w:r>
              <w:rPr>
                <w:b/>
              </w:rPr>
              <w:t xml:space="preserve">Typ vztahu na součásti VŠ, která uskutečňuje st. </w:t>
            </w:r>
            <w:r w:rsidR="00802B5C">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14:paraId="2C0054AD" w14:textId="77777777" w:rsidR="00C17F95" w:rsidRDefault="00C96339" w:rsidP="0043736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3BD2C7E" w14:textId="77777777" w:rsidR="00C17F95" w:rsidRDefault="00C17F95" w:rsidP="00437364">
            <w:pPr>
              <w:jc w:val="both"/>
              <w:rPr>
                <w:b/>
              </w:rPr>
            </w:pPr>
            <w:r>
              <w:rPr>
                <w:b/>
              </w:rPr>
              <w:t>rozsah</w:t>
            </w:r>
          </w:p>
        </w:tc>
        <w:tc>
          <w:tcPr>
            <w:tcW w:w="995" w:type="dxa"/>
            <w:gridSpan w:val="2"/>
            <w:tcBorders>
              <w:top w:val="single" w:sz="4" w:space="0" w:color="auto"/>
              <w:left w:val="single" w:sz="4" w:space="0" w:color="auto"/>
              <w:bottom w:val="single" w:sz="4" w:space="0" w:color="auto"/>
              <w:right w:val="single" w:sz="4" w:space="0" w:color="auto"/>
            </w:tcBorders>
          </w:tcPr>
          <w:p w14:paraId="2B60A7BB" w14:textId="77777777" w:rsidR="00C17F95" w:rsidRDefault="00E8698C" w:rsidP="00150956">
            <w:r>
              <w:t xml:space="preserve">40 h </w:t>
            </w:r>
            <w:r w:rsidR="00C17F95">
              <w:t>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0F6F20" w14:textId="77777777" w:rsidR="00C17F95" w:rsidRDefault="00C17F95" w:rsidP="00437364">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0926EF54" w14:textId="77777777" w:rsidR="00C17F95" w:rsidRDefault="00C17F95" w:rsidP="00437364">
            <w:pPr>
              <w:jc w:val="both"/>
            </w:pPr>
            <w:r>
              <w:t>N</w:t>
            </w:r>
          </w:p>
        </w:tc>
      </w:tr>
      <w:tr w:rsidR="00C17F95" w14:paraId="0C133C55" w14:textId="77777777" w:rsidTr="00280A1A">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11806A5" w14:textId="77777777" w:rsidR="00C17F95" w:rsidRDefault="00C17F95" w:rsidP="00437364">
            <w:pPr>
              <w:jc w:val="both"/>
            </w:pPr>
            <w:r>
              <w:rPr>
                <w:b/>
              </w:rPr>
              <w:t>Další současná působení jako akademický pracovník na jiných VŠ</w:t>
            </w:r>
          </w:p>
        </w:tc>
        <w:tc>
          <w:tcPr>
            <w:tcW w:w="170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1C3D530" w14:textId="77777777" w:rsidR="00C17F95" w:rsidRDefault="00C17F95" w:rsidP="00437364">
            <w:pPr>
              <w:jc w:val="both"/>
              <w:rPr>
                <w:b/>
              </w:rPr>
            </w:pPr>
            <w:r>
              <w:rPr>
                <w:b/>
              </w:rPr>
              <w:t>typ prac. vztahu</w:t>
            </w:r>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0D665FC" w14:textId="77777777" w:rsidR="00C17F95" w:rsidRDefault="00C17F95" w:rsidP="00437364">
            <w:pPr>
              <w:jc w:val="both"/>
              <w:rPr>
                <w:b/>
              </w:rPr>
            </w:pPr>
            <w:r>
              <w:rPr>
                <w:b/>
              </w:rPr>
              <w:t>Rozsah</w:t>
            </w:r>
          </w:p>
        </w:tc>
      </w:tr>
      <w:tr w:rsidR="00C17F95" w14:paraId="49166298" w14:textId="77777777" w:rsidTr="00280A1A">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58FE3CCE" w14:textId="77777777" w:rsidR="00C17F95" w:rsidRDefault="00EC4529" w:rsidP="00437364">
            <w:pPr>
              <w:jc w:val="both"/>
            </w:pPr>
            <w:r>
              <w:t>Nem</w:t>
            </w:r>
            <w:r w:rsidR="00C17F95">
              <w:t>á</w:t>
            </w:r>
          </w:p>
        </w:tc>
        <w:tc>
          <w:tcPr>
            <w:tcW w:w="1704" w:type="dxa"/>
            <w:gridSpan w:val="3"/>
            <w:tcBorders>
              <w:top w:val="single" w:sz="4" w:space="0" w:color="auto"/>
              <w:left w:val="single" w:sz="4" w:space="0" w:color="auto"/>
              <w:bottom w:val="single" w:sz="4" w:space="0" w:color="auto"/>
              <w:right w:val="single" w:sz="4" w:space="0" w:color="auto"/>
            </w:tcBorders>
          </w:tcPr>
          <w:p w14:paraId="2C6F7FF5" w14:textId="77777777" w:rsidR="00C17F95" w:rsidRDefault="00C17F95" w:rsidP="00437364">
            <w:pPr>
              <w:jc w:val="both"/>
            </w:pPr>
          </w:p>
        </w:tc>
        <w:tc>
          <w:tcPr>
            <w:tcW w:w="1810" w:type="dxa"/>
            <w:gridSpan w:val="4"/>
            <w:tcBorders>
              <w:top w:val="single" w:sz="4" w:space="0" w:color="auto"/>
              <w:left w:val="single" w:sz="4" w:space="0" w:color="auto"/>
              <w:bottom w:val="single" w:sz="4" w:space="0" w:color="auto"/>
              <w:right w:val="single" w:sz="4" w:space="0" w:color="auto"/>
            </w:tcBorders>
          </w:tcPr>
          <w:p w14:paraId="4C8C9AAB" w14:textId="77777777" w:rsidR="00C17F95" w:rsidRDefault="00C17F95" w:rsidP="00437364">
            <w:pPr>
              <w:jc w:val="both"/>
            </w:pPr>
          </w:p>
        </w:tc>
      </w:tr>
      <w:tr w:rsidR="00C17F95" w14:paraId="484C3AB0" w14:textId="77777777" w:rsidTr="00C17F9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AD13E34" w14:textId="77777777" w:rsidR="00C17F95" w:rsidRDefault="00C17F95" w:rsidP="00437364">
            <w:pPr>
              <w:jc w:val="both"/>
            </w:pPr>
            <w:r>
              <w:rPr>
                <w:b/>
              </w:rPr>
              <w:t>Předměty příslušného studijního programu a způsob zapojení do jejich výuky, příp. další zapojení do uskutečňování studijního programu</w:t>
            </w:r>
          </w:p>
        </w:tc>
      </w:tr>
      <w:tr w:rsidR="00C17F95" w14:paraId="1E494369" w14:textId="77777777" w:rsidTr="00055E05">
        <w:trPr>
          <w:trHeight w:val="635"/>
          <w:jc w:val="center"/>
        </w:trPr>
        <w:tc>
          <w:tcPr>
            <w:tcW w:w="9859" w:type="dxa"/>
            <w:gridSpan w:val="12"/>
            <w:tcBorders>
              <w:top w:val="nil"/>
              <w:left w:val="single" w:sz="4" w:space="0" w:color="auto"/>
              <w:bottom w:val="single" w:sz="4" w:space="0" w:color="auto"/>
              <w:right w:val="single" w:sz="4" w:space="0" w:color="auto"/>
            </w:tcBorders>
          </w:tcPr>
          <w:p w14:paraId="2F745E0F" w14:textId="77777777" w:rsidR="00C17F95" w:rsidRDefault="005F73D7" w:rsidP="003F04D7">
            <w:r>
              <w:t xml:space="preserve">Předškolní pedagogika, </w:t>
            </w:r>
            <w:r w:rsidR="003F04D7">
              <w:t>Řízení vzdělávacích institucí, Výzkumný projekt I. a II</w:t>
            </w:r>
            <w:r>
              <w:t>, Teorie a metody rozvíjení přírodovědného vzdělávání u dětí předškolního věku, Analýza dat v kvalitativním výzkumu, Souvislá pedagogická praxe, tvorba odborného a výzkumného portfolia, Analýza kurikula předškolního vzdělávání,</w:t>
            </w:r>
            <w:r w:rsidRPr="00420E98">
              <w:t xml:space="preserve"> </w:t>
            </w:r>
            <w:r w:rsidR="003F04D7">
              <w:t>Školská legislativa a dokumentace.</w:t>
            </w:r>
          </w:p>
        </w:tc>
      </w:tr>
      <w:tr w:rsidR="00C17F95" w14:paraId="0C679FF7" w14:textId="77777777" w:rsidTr="00C17F9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BABE470" w14:textId="77777777" w:rsidR="00C17F95" w:rsidRDefault="00C17F95" w:rsidP="00437364">
            <w:pPr>
              <w:jc w:val="both"/>
            </w:pPr>
            <w:r>
              <w:rPr>
                <w:b/>
              </w:rPr>
              <w:t xml:space="preserve">Údaje o vzdělání na VŠ </w:t>
            </w:r>
          </w:p>
        </w:tc>
      </w:tr>
      <w:tr w:rsidR="00C17F95" w14:paraId="6C652F07" w14:textId="77777777" w:rsidTr="00280A1A">
        <w:trPr>
          <w:trHeight w:val="950"/>
          <w:jc w:val="center"/>
        </w:trPr>
        <w:tc>
          <w:tcPr>
            <w:tcW w:w="9859" w:type="dxa"/>
            <w:gridSpan w:val="12"/>
            <w:tcBorders>
              <w:top w:val="single" w:sz="4" w:space="0" w:color="auto"/>
              <w:left w:val="single" w:sz="4" w:space="0" w:color="auto"/>
              <w:bottom w:val="single" w:sz="4" w:space="0" w:color="auto"/>
              <w:right w:val="single" w:sz="4" w:space="0" w:color="auto"/>
            </w:tcBorders>
          </w:tcPr>
          <w:p w14:paraId="7E708332" w14:textId="77777777" w:rsidR="00C17F95" w:rsidRPr="00AA7A28" w:rsidRDefault="00C17F95" w:rsidP="00437364">
            <w:pPr>
              <w:ind w:left="-2"/>
              <w:jc w:val="both"/>
            </w:pPr>
            <w:r w:rsidRPr="00AA7A28">
              <w:t>1992 PdF UKF Nitra, učitelství, obor pedagogika – biologie</w:t>
            </w:r>
          </w:p>
          <w:p w14:paraId="3D660568" w14:textId="77777777" w:rsidR="00C17F95" w:rsidRPr="00AA7A28" w:rsidRDefault="00C17F95" w:rsidP="00437364">
            <w:pPr>
              <w:ind w:left="-2"/>
              <w:jc w:val="both"/>
            </w:pPr>
            <w:r w:rsidRPr="00AA7A28">
              <w:t>1998 PdF UK Bratislava, rigorózní zkouška (PaedDr.)</w:t>
            </w:r>
          </w:p>
          <w:p w14:paraId="0DEA4485" w14:textId="77777777" w:rsidR="00C17F95" w:rsidRPr="00AA7A28" w:rsidRDefault="00C17F95" w:rsidP="00437364">
            <w:pPr>
              <w:ind w:left="-2"/>
              <w:jc w:val="both"/>
            </w:pPr>
            <w:r w:rsidRPr="00AA7A28">
              <w:t>2001 FF UK Bratislava, doktorské studium (PhD.)</w:t>
            </w:r>
          </w:p>
          <w:p w14:paraId="6F535EB5" w14:textId="77777777" w:rsidR="00C17F95" w:rsidRPr="00C55316" w:rsidRDefault="00C17F95" w:rsidP="00055E05">
            <w:pPr>
              <w:jc w:val="both"/>
            </w:pPr>
            <w:r w:rsidRPr="00AA7A28">
              <w:t>2005 PdF UK v Bratislavě, obor pedagogika (doc.)</w:t>
            </w:r>
          </w:p>
        </w:tc>
      </w:tr>
      <w:tr w:rsidR="00C17F95" w14:paraId="60A1A8A3" w14:textId="77777777" w:rsidTr="00C17F9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0CA0154" w14:textId="77777777" w:rsidR="00C17F95" w:rsidRDefault="00C17F95" w:rsidP="00437364">
            <w:pPr>
              <w:jc w:val="both"/>
              <w:rPr>
                <w:b/>
              </w:rPr>
            </w:pPr>
            <w:r>
              <w:rPr>
                <w:b/>
              </w:rPr>
              <w:t>Údaje o odborném působení od absolvování VŠ</w:t>
            </w:r>
          </w:p>
        </w:tc>
      </w:tr>
      <w:tr w:rsidR="00C17F95" w14:paraId="39AFC51E" w14:textId="77777777" w:rsidTr="00C17F95">
        <w:trPr>
          <w:trHeight w:val="995"/>
          <w:jc w:val="center"/>
        </w:trPr>
        <w:tc>
          <w:tcPr>
            <w:tcW w:w="9859" w:type="dxa"/>
            <w:gridSpan w:val="12"/>
            <w:tcBorders>
              <w:top w:val="single" w:sz="4" w:space="0" w:color="auto"/>
              <w:left w:val="single" w:sz="4" w:space="0" w:color="auto"/>
              <w:bottom w:val="single" w:sz="4" w:space="0" w:color="auto"/>
              <w:right w:val="single" w:sz="4" w:space="0" w:color="auto"/>
            </w:tcBorders>
          </w:tcPr>
          <w:p w14:paraId="34CF6D1A" w14:textId="77777777" w:rsidR="00C17F95" w:rsidRPr="00AA7A28" w:rsidRDefault="00C17F95" w:rsidP="00437364">
            <w:pPr>
              <w:tabs>
                <w:tab w:val="left" w:pos="5849"/>
              </w:tabs>
              <w:jc w:val="both"/>
              <w:rPr>
                <w:b/>
                <w:bCs/>
              </w:rPr>
            </w:pPr>
            <w:r w:rsidRPr="00AA7A28">
              <w:t>1992–1995   Iuventa, vedoucí Centra experimentálních aktivit</w:t>
            </w:r>
            <w:r w:rsidRPr="00AA7A28">
              <w:tab/>
            </w:r>
          </w:p>
          <w:p w14:paraId="1499555D" w14:textId="77777777" w:rsidR="00C17F95" w:rsidRPr="00AA7A28" w:rsidRDefault="00C17F95" w:rsidP="00437364">
            <w:r w:rsidRPr="00AA7A28">
              <w:t>1996–1997   UKF v Nitře, odborný asistent</w:t>
            </w:r>
          </w:p>
          <w:p w14:paraId="596C9F3C" w14:textId="77777777" w:rsidR="00C17F95" w:rsidRPr="00AA7A28" w:rsidRDefault="00C17F95" w:rsidP="00437364">
            <w:pPr>
              <w:jc w:val="both"/>
            </w:pPr>
            <w:r w:rsidRPr="00AA7A28">
              <w:t>1997–2011   UK v Bratislavě, funkční místo profesora, 2010 UTB ve Zlíně (úvazek 0,5)</w:t>
            </w:r>
          </w:p>
          <w:p w14:paraId="3725A175" w14:textId="77777777" w:rsidR="00C17F95" w:rsidRDefault="00C17F95" w:rsidP="00280A1A">
            <w:pPr>
              <w:jc w:val="both"/>
            </w:pPr>
            <w:r w:rsidRPr="00AA7A28">
              <w:t>2012–dosud FHS UTB ve Zlíně</w:t>
            </w:r>
          </w:p>
        </w:tc>
      </w:tr>
      <w:tr w:rsidR="00C17F95" w14:paraId="0F321B3D" w14:textId="77777777" w:rsidTr="00C17F95">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729F1E8" w14:textId="77777777" w:rsidR="00C17F95" w:rsidRDefault="00C17F95" w:rsidP="00437364">
            <w:pPr>
              <w:jc w:val="both"/>
            </w:pPr>
            <w:r>
              <w:rPr>
                <w:b/>
              </w:rPr>
              <w:t>Zkušenosti s vedením rigorózních a dizertačních prací</w:t>
            </w:r>
          </w:p>
        </w:tc>
      </w:tr>
      <w:tr w:rsidR="00C17F95" w14:paraId="42DF9A65" w14:textId="77777777" w:rsidTr="00C17F95">
        <w:trPr>
          <w:trHeight w:val="424"/>
          <w:jc w:val="center"/>
        </w:trPr>
        <w:tc>
          <w:tcPr>
            <w:tcW w:w="9859" w:type="dxa"/>
            <w:gridSpan w:val="12"/>
            <w:tcBorders>
              <w:top w:val="single" w:sz="4" w:space="0" w:color="auto"/>
              <w:left w:val="single" w:sz="4" w:space="0" w:color="auto"/>
              <w:bottom w:val="single" w:sz="4" w:space="0" w:color="auto"/>
              <w:right w:val="single" w:sz="4" w:space="0" w:color="auto"/>
            </w:tcBorders>
          </w:tcPr>
          <w:p w14:paraId="104BB15B" w14:textId="77777777" w:rsidR="00C17F95" w:rsidRDefault="00C17F95" w:rsidP="00437364">
            <w:pPr>
              <w:jc w:val="both"/>
            </w:pPr>
            <w:r w:rsidRPr="00C55316">
              <w:rPr>
                <w:iCs/>
                <w:position w:val="-4"/>
                <w:lang w:val="sk-SK"/>
              </w:rPr>
              <w:t>Ukončených 5 d</w:t>
            </w:r>
            <w:r>
              <w:rPr>
                <w:iCs/>
                <w:position w:val="-4"/>
                <w:lang w:val="sk-SK"/>
              </w:rPr>
              <w:t>izertačních</w:t>
            </w:r>
            <w:r w:rsidRPr="00C55316">
              <w:rPr>
                <w:iCs/>
                <w:position w:val="-4"/>
                <w:lang w:val="sk-SK"/>
              </w:rPr>
              <w:t xml:space="preserve"> prací na PdF UK v</w:t>
            </w:r>
            <w:r>
              <w:rPr>
                <w:iCs/>
                <w:position w:val="-4"/>
                <w:lang w:val="sk-SK"/>
              </w:rPr>
              <w:t> </w:t>
            </w:r>
            <w:r w:rsidRPr="00C55316">
              <w:rPr>
                <w:iCs/>
                <w:position w:val="-4"/>
                <w:lang w:val="sk-SK"/>
              </w:rPr>
              <w:t>Bratislavě</w:t>
            </w:r>
            <w:r>
              <w:rPr>
                <w:iCs/>
                <w:position w:val="-4"/>
                <w:lang w:val="sk-SK"/>
              </w:rPr>
              <w:t xml:space="preserve">. V současnosti školitelka 3 doktorských prací. Konzultování a oponování rigorózních prací. </w:t>
            </w:r>
          </w:p>
        </w:tc>
      </w:tr>
      <w:tr w:rsidR="00C17F95" w14:paraId="71E11453" w14:textId="77777777" w:rsidTr="00C17F95">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1732E039" w14:textId="77777777" w:rsidR="00C17F95" w:rsidRDefault="00C17F95" w:rsidP="00437364">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15D0A1C8" w14:textId="77777777" w:rsidR="00C17F95" w:rsidRDefault="00C17F95" w:rsidP="00437364">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7FDB3C89" w14:textId="77777777" w:rsidR="00C17F95" w:rsidRDefault="00C17F95" w:rsidP="00437364">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18AE4D88" w14:textId="77777777" w:rsidR="00C17F95" w:rsidRDefault="00C17F95" w:rsidP="00437364">
            <w:pPr>
              <w:jc w:val="both"/>
              <w:rPr>
                <w:b/>
              </w:rPr>
            </w:pPr>
            <w:r>
              <w:rPr>
                <w:b/>
              </w:rPr>
              <w:t>Ohlasy publikací</w:t>
            </w:r>
          </w:p>
        </w:tc>
      </w:tr>
      <w:tr w:rsidR="00C17F95" w14:paraId="7EF32654" w14:textId="77777777" w:rsidTr="00C17F95">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62D59DA6" w14:textId="77777777" w:rsidR="00C17F95" w:rsidRDefault="00C17F95" w:rsidP="00437364">
            <w:pPr>
              <w:jc w:val="both"/>
            </w:pPr>
            <w:r>
              <w:t>Pedagogika</w:t>
            </w:r>
          </w:p>
        </w:tc>
        <w:tc>
          <w:tcPr>
            <w:tcW w:w="2245" w:type="dxa"/>
            <w:gridSpan w:val="2"/>
            <w:tcBorders>
              <w:top w:val="single" w:sz="4" w:space="0" w:color="auto"/>
              <w:left w:val="single" w:sz="4" w:space="0" w:color="auto"/>
              <w:bottom w:val="single" w:sz="4" w:space="0" w:color="auto"/>
              <w:right w:val="single" w:sz="4" w:space="0" w:color="auto"/>
            </w:tcBorders>
          </w:tcPr>
          <w:p w14:paraId="380DDFEB" w14:textId="77777777" w:rsidR="00C17F95" w:rsidRDefault="00C17F95" w:rsidP="00437364">
            <w:pPr>
              <w:jc w:val="both"/>
            </w:pPr>
            <w:r>
              <w:t>2005</w:t>
            </w:r>
          </w:p>
        </w:tc>
        <w:tc>
          <w:tcPr>
            <w:tcW w:w="2248" w:type="dxa"/>
            <w:gridSpan w:val="3"/>
            <w:tcBorders>
              <w:top w:val="single" w:sz="4" w:space="0" w:color="auto"/>
              <w:left w:val="single" w:sz="4" w:space="0" w:color="auto"/>
              <w:bottom w:val="single" w:sz="4" w:space="0" w:color="auto"/>
              <w:right w:val="single" w:sz="12" w:space="0" w:color="auto"/>
            </w:tcBorders>
          </w:tcPr>
          <w:p w14:paraId="07540275" w14:textId="77777777" w:rsidR="00C17F95" w:rsidRDefault="00C17F95" w:rsidP="00437364">
            <w:pPr>
              <w:jc w:val="both"/>
            </w:pPr>
            <w:r>
              <w:t>UK Bratislava</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CEEEBF1" w14:textId="77777777" w:rsidR="00C17F95" w:rsidRDefault="00C17F95" w:rsidP="00437364">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4DE4130" w14:textId="77777777" w:rsidR="00C17F95" w:rsidRDefault="00C17F95" w:rsidP="00437364">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4D779099" w14:textId="77777777" w:rsidR="00C17F95" w:rsidRDefault="00C17F95" w:rsidP="00437364">
            <w:pPr>
              <w:jc w:val="both"/>
            </w:pPr>
            <w:r>
              <w:rPr>
                <w:b/>
                <w:sz w:val="18"/>
              </w:rPr>
              <w:t>ostatní</w:t>
            </w:r>
          </w:p>
        </w:tc>
      </w:tr>
      <w:tr w:rsidR="00C17F95" w14:paraId="6BB6DB9C" w14:textId="77777777" w:rsidTr="00C17F95">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112622B" w14:textId="77777777" w:rsidR="00C17F95" w:rsidRDefault="00C17F95" w:rsidP="00437364">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94CFCFD" w14:textId="77777777" w:rsidR="00C17F95" w:rsidRDefault="00C17F95" w:rsidP="00437364">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299248EF" w14:textId="77777777" w:rsidR="00C17F95" w:rsidRDefault="00C17F95" w:rsidP="00437364">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6C04B630" w14:textId="77777777" w:rsidR="00C17F95" w:rsidRDefault="00C17F95" w:rsidP="00437364">
            <w:pPr>
              <w:jc w:val="both"/>
              <w:rPr>
                <w:b/>
              </w:rPr>
            </w:pPr>
            <w:r>
              <w:rPr>
                <w:b/>
              </w:rPr>
              <w:t>24</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0BCE4694" w14:textId="77777777" w:rsidR="00C17F95" w:rsidRDefault="00C17F95" w:rsidP="00437364">
            <w:pPr>
              <w:jc w:val="both"/>
              <w:rPr>
                <w:b/>
              </w:rPr>
            </w:pPr>
            <w:r>
              <w:rPr>
                <w:b/>
              </w:rPr>
              <w:t>0</w:t>
            </w:r>
          </w:p>
        </w:tc>
        <w:tc>
          <w:tcPr>
            <w:tcW w:w="694" w:type="dxa"/>
            <w:vMerge w:val="restart"/>
            <w:tcBorders>
              <w:top w:val="single" w:sz="4" w:space="0" w:color="auto"/>
              <w:left w:val="single" w:sz="4" w:space="0" w:color="auto"/>
              <w:bottom w:val="single" w:sz="4" w:space="0" w:color="auto"/>
              <w:right w:val="single" w:sz="4" w:space="0" w:color="auto"/>
            </w:tcBorders>
          </w:tcPr>
          <w:p w14:paraId="0376480D" w14:textId="77777777" w:rsidR="00C17F95" w:rsidRDefault="00C17F95" w:rsidP="00437364">
            <w:pPr>
              <w:jc w:val="both"/>
              <w:rPr>
                <w:b/>
              </w:rPr>
            </w:pPr>
            <w:r>
              <w:rPr>
                <w:b/>
              </w:rPr>
              <w:t>140</w:t>
            </w:r>
          </w:p>
        </w:tc>
      </w:tr>
      <w:tr w:rsidR="00C17F95" w14:paraId="226D00BC" w14:textId="77777777" w:rsidTr="00C17F95">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6113D50C" w14:textId="77777777" w:rsidR="00C17F95" w:rsidRDefault="00C17F95" w:rsidP="0043736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50E1246B" w14:textId="77777777" w:rsidR="00C17F95" w:rsidRDefault="00C17F95" w:rsidP="00437364">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683F0EC3" w14:textId="77777777" w:rsidR="00C17F95" w:rsidRDefault="00C17F95" w:rsidP="00437364">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56262C46" w14:textId="77777777" w:rsidR="00C17F95" w:rsidRDefault="00C17F95" w:rsidP="00437364">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117D66AE" w14:textId="77777777" w:rsidR="00C17F95" w:rsidRDefault="00C17F95" w:rsidP="00437364">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12D8CE3F" w14:textId="77777777" w:rsidR="00C17F95" w:rsidRDefault="00C17F95" w:rsidP="00437364">
            <w:pPr>
              <w:rPr>
                <w:b/>
              </w:rPr>
            </w:pPr>
          </w:p>
        </w:tc>
      </w:tr>
      <w:tr w:rsidR="00C17F95" w14:paraId="0BFFF19A" w14:textId="77777777" w:rsidTr="00C17F9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AC1E877" w14:textId="77777777" w:rsidR="00C17F95" w:rsidRDefault="00C17F95" w:rsidP="00437364">
            <w:pPr>
              <w:jc w:val="both"/>
              <w:rPr>
                <w:b/>
              </w:rPr>
            </w:pPr>
            <w:r>
              <w:rPr>
                <w:b/>
              </w:rPr>
              <w:t xml:space="preserve">Přehled o nejvýznamnější publikační a další tvůrčí činnosti nebo další profesní činnosti u odborníků z praxe vztahující se k zabezpečovaným předmětům </w:t>
            </w:r>
          </w:p>
        </w:tc>
      </w:tr>
      <w:tr w:rsidR="00C17F95" w:rsidRPr="00941EF7" w14:paraId="5A0200B3" w14:textId="77777777" w:rsidTr="00C17F95">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14:paraId="74E468A6" w14:textId="77777777" w:rsidR="00827B72" w:rsidRPr="00941EF7" w:rsidRDefault="00827B72" w:rsidP="00827B72">
            <w:r>
              <w:t>Gavora, P.</w:t>
            </w:r>
            <w:r w:rsidR="00695253">
              <w:rPr>
                <w:shd w:val="clear" w:color="auto" w:fill="FFFFFF"/>
              </w:rPr>
              <w:t xml:space="preserve">, </w:t>
            </w:r>
            <w:r w:rsidRPr="00941EF7">
              <w:rPr>
                <w:shd w:val="clear" w:color="auto" w:fill="FFFFFF"/>
              </w:rPr>
              <w:t xml:space="preserve">&amp; Wiegerová, A. (2017). Self-efficacy of Students in a Preschool Education Programme. </w:t>
            </w:r>
            <w:r w:rsidRPr="00941EF7">
              <w:rPr>
                <w:i/>
                <w:shd w:val="clear" w:color="auto" w:fill="FFFFFF"/>
              </w:rPr>
              <w:t>The New Educational Review</w:t>
            </w:r>
            <w:r w:rsidRPr="00941EF7">
              <w:rPr>
                <w:shd w:val="clear" w:color="auto" w:fill="FFFFFF"/>
              </w:rPr>
              <w:t xml:space="preserve">, </w:t>
            </w:r>
            <w:r w:rsidRPr="00941EF7">
              <w:rPr>
                <w:i/>
                <w:shd w:val="clear" w:color="auto" w:fill="FFFFFF"/>
              </w:rPr>
              <w:t>47</w:t>
            </w:r>
            <w:r w:rsidRPr="00941EF7">
              <w:rPr>
                <w:shd w:val="clear" w:color="auto" w:fill="FFFFFF"/>
              </w:rPr>
              <w:t>(1), 125- 138. (Scopus)</w:t>
            </w:r>
          </w:p>
          <w:p w14:paraId="798FA1FC" w14:textId="77777777" w:rsidR="00C17F95" w:rsidRPr="00827B72" w:rsidRDefault="00827B72" w:rsidP="00827B72">
            <w:r>
              <w:t>Wiegerová, A.</w:t>
            </w:r>
            <w:r w:rsidR="00695253">
              <w:t>,</w:t>
            </w:r>
            <w:r w:rsidRPr="00941EF7">
              <w:rPr>
                <w:shd w:val="clear" w:color="auto" w:fill="FFFFFF"/>
              </w:rPr>
              <w:t xml:space="preserve"> &amp;</w:t>
            </w:r>
            <w:r>
              <w:rPr>
                <w:shd w:val="clear" w:color="auto" w:fill="FFFFFF"/>
              </w:rPr>
              <w:t xml:space="preserve"> </w:t>
            </w:r>
            <w:r w:rsidRPr="00941EF7">
              <w:rPr>
                <w:shd w:val="clear" w:color="auto" w:fill="FFFFFF"/>
              </w:rPr>
              <w:t>Svěrkošová</w:t>
            </w:r>
            <w:r w:rsidRPr="00941EF7">
              <w:t xml:space="preserve">, N. (2016). Profesionalization of university students of preschool education. </w:t>
            </w:r>
            <w:r w:rsidRPr="00941EF7">
              <w:rPr>
                <w:i/>
                <w:iCs/>
              </w:rPr>
              <w:t>Turkish Online Journal of  Educational Technology</w:t>
            </w:r>
            <w:r w:rsidRPr="00941EF7">
              <w:t xml:space="preserve">, </w:t>
            </w:r>
            <w:r w:rsidRPr="00EA799E">
              <w:t>2016</w:t>
            </w:r>
            <w:r>
              <w:t xml:space="preserve"> </w:t>
            </w:r>
            <w:r w:rsidRPr="00EA799E">
              <w:t>(</w:t>
            </w:r>
            <w:r w:rsidRPr="00941EF7">
              <w:t>12), 281-284. (Scopus)</w:t>
            </w:r>
            <w:r>
              <w:br/>
            </w:r>
            <w:r w:rsidR="00C17F95">
              <w:t>Wiegerová, A.</w:t>
            </w:r>
            <w:r w:rsidR="00695253">
              <w:t>,</w:t>
            </w:r>
            <w:r w:rsidR="00C17F95">
              <w:t xml:space="preserve"> </w:t>
            </w:r>
            <w:r w:rsidR="00C17F95" w:rsidRPr="00941EF7">
              <w:rPr>
                <w:shd w:val="clear" w:color="auto" w:fill="FFFFFF"/>
              </w:rPr>
              <w:t>&amp;</w:t>
            </w:r>
            <w:r w:rsidR="00C17F95">
              <w:rPr>
                <w:shd w:val="clear" w:color="auto" w:fill="FFFFFF"/>
              </w:rPr>
              <w:t xml:space="preserve"> Hamplová, D. (2015). </w:t>
            </w:r>
            <w:r w:rsidR="00C17F95" w:rsidRPr="00EA799E">
              <w:rPr>
                <w:lang w:val="sk-SK"/>
              </w:rPr>
              <w:t>Joint custody in families and its pitfalls : (from a research perspective)</w:t>
            </w:r>
            <w:r w:rsidR="00C17F95">
              <w:rPr>
                <w:lang w:val="sk-SK"/>
              </w:rPr>
              <w:t xml:space="preserve">. </w:t>
            </w:r>
            <w:r w:rsidR="00C17F95" w:rsidRPr="00EA799E">
              <w:rPr>
                <w:i/>
                <w:lang w:val="sk-SK"/>
              </w:rPr>
              <w:t xml:space="preserve">E- </w:t>
            </w:r>
          </w:p>
          <w:p w14:paraId="16464027" w14:textId="77777777" w:rsidR="00C17F95" w:rsidRDefault="00C17F95" w:rsidP="00437364">
            <w:r w:rsidRPr="00EA799E">
              <w:rPr>
                <w:i/>
                <w:lang w:val="sk-SK"/>
              </w:rPr>
              <w:t>Pedagogium</w:t>
            </w:r>
            <w:r>
              <w:rPr>
                <w:lang w:val="sk-SK"/>
              </w:rPr>
              <w:t xml:space="preserve"> , 2015, </w:t>
            </w:r>
            <w:r w:rsidRPr="00EA799E">
              <w:rPr>
                <w:lang w:val="sk-SK"/>
              </w:rPr>
              <w:t>4, pp. 58-78.</w:t>
            </w:r>
            <w:r>
              <w:rPr>
                <w:lang w:val="sk-SK"/>
              </w:rPr>
              <w:t>(ERIH</w:t>
            </w:r>
            <w:r w:rsidRPr="00EA799E">
              <w:rPr>
                <w:lang w:val="sk-SK"/>
              </w:rPr>
              <w:t>+)</w:t>
            </w:r>
          </w:p>
          <w:p w14:paraId="2017D889" w14:textId="77777777" w:rsidR="00C17F95" w:rsidRDefault="00C17F95" w:rsidP="00437364">
            <w:pPr>
              <w:jc w:val="both"/>
            </w:pPr>
            <w:r w:rsidRPr="00941EF7">
              <w:t>Wiegerová, A</w:t>
            </w:r>
            <w:r>
              <w:t>.</w:t>
            </w:r>
            <w:r w:rsidR="00695253">
              <w:t>,</w:t>
            </w:r>
            <w:r>
              <w:t xml:space="preserve"> </w:t>
            </w:r>
            <w:r w:rsidRPr="00941EF7">
              <w:rPr>
                <w:shd w:val="clear" w:color="auto" w:fill="FFFFFF"/>
              </w:rPr>
              <w:t>&amp;</w:t>
            </w:r>
            <w:r w:rsidR="00827B72">
              <w:rPr>
                <w:shd w:val="clear" w:color="auto" w:fill="FFFFFF"/>
              </w:rPr>
              <w:t xml:space="preserve"> </w:t>
            </w:r>
            <w:r w:rsidRPr="00941EF7">
              <w:t xml:space="preserve">Gavora, P. </w:t>
            </w:r>
            <w:r>
              <w:t xml:space="preserve">(2015). </w:t>
            </w:r>
            <w:r w:rsidRPr="00941EF7">
              <w:t xml:space="preserve">Conceptualisation of the Child and Childhood by Future Pre-School Teachers. </w:t>
            </w:r>
            <w:r w:rsidRPr="00941EF7">
              <w:rPr>
                <w:i/>
                <w:iCs/>
              </w:rPr>
              <w:t>Pedagogika</w:t>
            </w:r>
            <w:r w:rsidRPr="00941EF7">
              <w:t xml:space="preserve">, 2015, roč. 65, č. 5/2015, s. 502-515. </w:t>
            </w:r>
            <w:r>
              <w:t>(ERIH+)</w:t>
            </w:r>
          </w:p>
          <w:p w14:paraId="4DDAB45E" w14:textId="77777777" w:rsidR="00C17F95" w:rsidRDefault="00C17F95" w:rsidP="00437364">
            <w:pPr>
              <w:jc w:val="both"/>
            </w:pPr>
            <w:r>
              <w:t xml:space="preserve">Wiegerová, A. et al. (2015). </w:t>
            </w:r>
            <w:r w:rsidRPr="00BF3458">
              <w:rPr>
                <w:i/>
              </w:rPr>
              <w:t xml:space="preserve">Profesionalizace </w:t>
            </w:r>
            <w:r w:rsidRPr="00BF3458">
              <w:rPr>
                <w:i/>
                <w:lang w:val="sk-SK"/>
              </w:rPr>
              <w:t>učitele mateřské školy z pohledu reformy kurikula.</w:t>
            </w:r>
            <w:r>
              <w:rPr>
                <w:lang w:val="sk-SK"/>
              </w:rPr>
              <w:t xml:space="preserve"> Zlín: UTB.</w:t>
            </w:r>
          </w:p>
          <w:p w14:paraId="5A46679E" w14:textId="77777777" w:rsidR="00C17F95" w:rsidRPr="00941EF7" w:rsidRDefault="00C17F95" w:rsidP="00437364">
            <w:pPr>
              <w:jc w:val="both"/>
            </w:pPr>
            <w:r>
              <w:t>Od roku 2011do roku 2017 garant studijního programu Učitelství pro mateřské školy na FHS UTB ve Zlíně. Člen Oborové rady DSP Pedagogika, člen VR FHS UTB ve Zlíně. Člen redakčních rad časopisů. Člen doktorských a habilitačních komisí.</w:t>
            </w:r>
          </w:p>
        </w:tc>
      </w:tr>
      <w:tr w:rsidR="00C17F95" w14:paraId="00CB9CAC" w14:textId="77777777" w:rsidTr="00C17F95">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19E1A6E0" w14:textId="77777777" w:rsidR="00C17F95" w:rsidRDefault="00C17F95" w:rsidP="00437364">
            <w:pPr>
              <w:rPr>
                <w:b/>
              </w:rPr>
            </w:pPr>
            <w:r>
              <w:rPr>
                <w:b/>
              </w:rPr>
              <w:t>Působení v</w:t>
            </w:r>
            <w:r w:rsidR="00150956">
              <w:rPr>
                <w:b/>
              </w:rPr>
              <w:t> </w:t>
            </w:r>
            <w:r>
              <w:rPr>
                <w:b/>
              </w:rPr>
              <w:t>zahraničí</w:t>
            </w:r>
          </w:p>
        </w:tc>
      </w:tr>
      <w:tr w:rsidR="00C17F95" w14:paraId="01C3FBB8" w14:textId="77777777" w:rsidTr="00C17F95">
        <w:trPr>
          <w:trHeight w:val="328"/>
          <w:jc w:val="center"/>
        </w:trPr>
        <w:tc>
          <w:tcPr>
            <w:tcW w:w="9859" w:type="dxa"/>
            <w:gridSpan w:val="12"/>
            <w:tcBorders>
              <w:top w:val="single" w:sz="4" w:space="0" w:color="auto"/>
              <w:left w:val="single" w:sz="4" w:space="0" w:color="auto"/>
              <w:bottom w:val="single" w:sz="4" w:space="0" w:color="auto"/>
              <w:right w:val="single" w:sz="4" w:space="0" w:color="auto"/>
            </w:tcBorders>
          </w:tcPr>
          <w:p w14:paraId="1E4615EE" w14:textId="77777777" w:rsidR="00C17F95" w:rsidRDefault="00C17F95" w:rsidP="00437364">
            <w:pPr>
              <w:rPr>
                <w:b/>
              </w:rPr>
            </w:pPr>
            <w:r w:rsidRPr="00AA7A28">
              <w:t xml:space="preserve">2006 Inštitút pedagogiky, Univerzita Podklaska, Siedlce, PL; 2008 Katedra pedagogiky, PdF UO v Sofii, BL; 2008 Inštitút didaktiky, Univerzita </w:t>
            </w:r>
            <w:r w:rsidRPr="00053381">
              <w:rPr>
                <w:bCs/>
              </w:rPr>
              <w:t>Kazimierza Wielkiego</w:t>
            </w:r>
            <w:r w:rsidRPr="00AA7A28">
              <w:t>, Bydgos</w:t>
            </w:r>
            <w:r>
              <w:t>z</w:t>
            </w:r>
            <w:r w:rsidRPr="00AA7A28">
              <w:t>cz, PL; 2011 Inštitút predškolskej a primárnej pedagogiky v Krakově, PL; 2011 Katedra didaktiky, Fakulta pedagogiky a psychológie UKW Bydgoszcz, PL.</w:t>
            </w:r>
          </w:p>
        </w:tc>
      </w:tr>
      <w:tr w:rsidR="00C17F95" w14:paraId="7DB8E6D7" w14:textId="77777777" w:rsidTr="00055E05">
        <w:trPr>
          <w:cantSplit/>
          <w:trHeight w:val="200"/>
          <w:jc w:val="center"/>
        </w:trPr>
        <w:tc>
          <w:tcPr>
            <w:tcW w:w="2518" w:type="dxa"/>
            <w:shd w:val="clear" w:color="auto" w:fill="F7CAAC"/>
          </w:tcPr>
          <w:p w14:paraId="569C7FEC" w14:textId="77777777" w:rsidR="00C17F95" w:rsidRDefault="00C17F95" w:rsidP="00437364">
            <w:pPr>
              <w:jc w:val="both"/>
              <w:rPr>
                <w:b/>
              </w:rPr>
            </w:pPr>
            <w:r>
              <w:rPr>
                <w:b/>
              </w:rPr>
              <w:t xml:space="preserve">Podpis </w:t>
            </w:r>
          </w:p>
        </w:tc>
        <w:tc>
          <w:tcPr>
            <w:tcW w:w="4536" w:type="dxa"/>
            <w:gridSpan w:val="5"/>
          </w:tcPr>
          <w:p w14:paraId="4CE45A2A" w14:textId="77777777" w:rsidR="00C17F95" w:rsidRDefault="00C17F95" w:rsidP="00437364">
            <w:pPr>
              <w:jc w:val="both"/>
            </w:pPr>
            <w:r>
              <w:t>Adriana Wiegerová, v. r.</w:t>
            </w:r>
          </w:p>
        </w:tc>
        <w:tc>
          <w:tcPr>
            <w:tcW w:w="786" w:type="dxa"/>
            <w:shd w:val="clear" w:color="auto" w:fill="F7CAAC"/>
          </w:tcPr>
          <w:p w14:paraId="6F63D2C0" w14:textId="77777777" w:rsidR="00C17F95" w:rsidRDefault="00C17F95" w:rsidP="00437364">
            <w:pPr>
              <w:jc w:val="both"/>
            </w:pPr>
            <w:r>
              <w:rPr>
                <w:b/>
              </w:rPr>
              <w:t>datum</w:t>
            </w:r>
          </w:p>
        </w:tc>
        <w:tc>
          <w:tcPr>
            <w:tcW w:w="2019" w:type="dxa"/>
            <w:gridSpan w:val="5"/>
          </w:tcPr>
          <w:p w14:paraId="6398F341" w14:textId="77777777" w:rsidR="00C17F95" w:rsidRDefault="0086248F" w:rsidP="00437364">
            <w:pPr>
              <w:jc w:val="both"/>
            </w:pPr>
            <w:r>
              <w:t>30. 5. 2018</w:t>
            </w:r>
          </w:p>
        </w:tc>
      </w:tr>
    </w:tbl>
    <w:p w14:paraId="397CCB54" w14:textId="77777777" w:rsidR="0071540D" w:rsidDel="00A26BA8" w:rsidRDefault="0071540D">
      <w:pPr>
        <w:rPr>
          <w:del w:id="274" w:author="Jana Vašíková" w:date="2018-05-23T14:22:00Z"/>
          <w:b/>
          <w:sz w:val="28"/>
        </w:rPr>
      </w:pPr>
    </w:p>
    <w:p w14:paraId="03912DDC" w14:textId="77777777" w:rsidR="00280A1A" w:rsidRDefault="00337067">
      <w:pPr>
        <w:rPr>
          <w:b/>
          <w:sz w:val="28"/>
        </w:rPr>
      </w:pPr>
      <w:r>
        <w:rPr>
          <w:b/>
          <w:sz w:val="28"/>
        </w:rP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748"/>
        <w:gridCol w:w="709"/>
        <w:gridCol w:w="791"/>
        <w:gridCol w:w="334"/>
        <w:gridCol w:w="298"/>
        <w:gridCol w:w="552"/>
        <w:gridCol w:w="141"/>
        <w:gridCol w:w="694"/>
      </w:tblGrid>
      <w:tr w:rsidR="0071540D" w:rsidRPr="00833531" w14:paraId="512DA482" w14:textId="77777777" w:rsidTr="00E95371">
        <w:trPr>
          <w:jc w:val="center"/>
        </w:trPr>
        <w:tc>
          <w:tcPr>
            <w:tcW w:w="9893" w:type="dxa"/>
            <w:gridSpan w:val="12"/>
            <w:tcBorders>
              <w:bottom w:val="double" w:sz="4" w:space="0" w:color="auto"/>
            </w:tcBorders>
            <w:shd w:val="clear" w:color="auto" w:fill="BDD6EE"/>
          </w:tcPr>
          <w:p w14:paraId="73990A50" w14:textId="77777777" w:rsidR="0071540D" w:rsidRPr="00833531" w:rsidRDefault="0071540D" w:rsidP="00C15984">
            <w:pPr>
              <w:jc w:val="both"/>
              <w:rPr>
                <w:b/>
                <w:sz w:val="28"/>
              </w:rPr>
            </w:pPr>
            <w:r w:rsidRPr="00833531">
              <w:rPr>
                <w:b/>
                <w:sz w:val="28"/>
              </w:rPr>
              <w:t>C-I – Personální zabezpečení</w:t>
            </w:r>
          </w:p>
        </w:tc>
      </w:tr>
      <w:tr w:rsidR="0071540D" w:rsidRPr="00833531" w14:paraId="5AAED003" w14:textId="77777777" w:rsidTr="00E95371">
        <w:trPr>
          <w:jc w:val="center"/>
        </w:trPr>
        <w:tc>
          <w:tcPr>
            <w:tcW w:w="2552" w:type="dxa"/>
            <w:tcBorders>
              <w:top w:val="double" w:sz="4" w:space="0" w:color="auto"/>
            </w:tcBorders>
            <w:shd w:val="clear" w:color="auto" w:fill="F7CAAC"/>
          </w:tcPr>
          <w:p w14:paraId="5F0CFC65" w14:textId="77777777" w:rsidR="0071540D" w:rsidRPr="00833531" w:rsidRDefault="0071540D" w:rsidP="00C15984">
            <w:pPr>
              <w:jc w:val="both"/>
              <w:rPr>
                <w:b/>
              </w:rPr>
            </w:pPr>
            <w:r w:rsidRPr="00833531">
              <w:rPr>
                <w:b/>
              </w:rPr>
              <w:t>Vysoká škola</w:t>
            </w:r>
          </w:p>
        </w:tc>
        <w:tc>
          <w:tcPr>
            <w:tcW w:w="7341" w:type="dxa"/>
            <w:gridSpan w:val="11"/>
          </w:tcPr>
          <w:p w14:paraId="103BA17C" w14:textId="77777777" w:rsidR="0071540D" w:rsidRPr="00833531" w:rsidRDefault="0071540D" w:rsidP="00C15984">
            <w:pPr>
              <w:jc w:val="both"/>
            </w:pPr>
            <w:r>
              <w:t>UTB ve Zlíně</w:t>
            </w:r>
          </w:p>
        </w:tc>
      </w:tr>
      <w:tr w:rsidR="0071540D" w:rsidRPr="00833531" w14:paraId="0915A3AF" w14:textId="77777777" w:rsidTr="00E95371">
        <w:trPr>
          <w:jc w:val="center"/>
        </w:trPr>
        <w:tc>
          <w:tcPr>
            <w:tcW w:w="2552" w:type="dxa"/>
            <w:shd w:val="clear" w:color="auto" w:fill="F7CAAC"/>
          </w:tcPr>
          <w:p w14:paraId="7F6EE53E" w14:textId="77777777" w:rsidR="0071540D" w:rsidRPr="00833531" w:rsidRDefault="0071540D" w:rsidP="00C15984">
            <w:pPr>
              <w:jc w:val="both"/>
              <w:rPr>
                <w:b/>
              </w:rPr>
            </w:pPr>
            <w:r w:rsidRPr="00833531">
              <w:rPr>
                <w:b/>
              </w:rPr>
              <w:t>Součást vysoké školy</w:t>
            </w:r>
          </w:p>
        </w:tc>
        <w:tc>
          <w:tcPr>
            <w:tcW w:w="7341" w:type="dxa"/>
            <w:gridSpan w:val="11"/>
          </w:tcPr>
          <w:p w14:paraId="5C5D79C7" w14:textId="77777777" w:rsidR="0071540D" w:rsidRPr="00833531" w:rsidRDefault="0071540D" w:rsidP="00C15984">
            <w:pPr>
              <w:jc w:val="both"/>
            </w:pPr>
            <w:r>
              <w:t>FHS UTB ve Zlíně</w:t>
            </w:r>
          </w:p>
        </w:tc>
      </w:tr>
      <w:tr w:rsidR="0071540D" w:rsidRPr="00833531" w14:paraId="40A49829" w14:textId="77777777" w:rsidTr="00E95371">
        <w:trPr>
          <w:jc w:val="center"/>
        </w:trPr>
        <w:tc>
          <w:tcPr>
            <w:tcW w:w="2552" w:type="dxa"/>
            <w:shd w:val="clear" w:color="auto" w:fill="F7CAAC"/>
          </w:tcPr>
          <w:p w14:paraId="1E3522A1" w14:textId="77777777" w:rsidR="0071540D" w:rsidRPr="00833531" w:rsidRDefault="0071540D" w:rsidP="00C15984">
            <w:pPr>
              <w:jc w:val="both"/>
              <w:rPr>
                <w:b/>
              </w:rPr>
            </w:pPr>
            <w:r w:rsidRPr="00833531">
              <w:rPr>
                <w:b/>
              </w:rPr>
              <w:t>Název studijního programu</w:t>
            </w:r>
          </w:p>
        </w:tc>
        <w:tc>
          <w:tcPr>
            <w:tcW w:w="7341" w:type="dxa"/>
            <w:gridSpan w:val="11"/>
          </w:tcPr>
          <w:p w14:paraId="777E3AD9" w14:textId="77777777" w:rsidR="0071540D" w:rsidRPr="00833531" w:rsidRDefault="0071540D" w:rsidP="00C15984">
            <w:pPr>
              <w:jc w:val="both"/>
            </w:pPr>
            <w:r>
              <w:t>Učitelství pro mateřské školy</w:t>
            </w:r>
          </w:p>
        </w:tc>
      </w:tr>
      <w:tr w:rsidR="0071540D" w:rsidRPr="00833531" w14:paraId="5106DE8B" w14:textId="77777777" w:rsidTr="00280A1A">
        <w:trPr>
          <w:jc w:val="center"/>
        </w:trPr>
        <w:tc>
          <w:tcPr>
            <w:tcW w:w="2552" w:type="dxa"/>
            <w:shd w:val="clear" w:color="auto" w:fill="F7CAAC"/>
          </w:tcPr>
          <w:p w14:paraId="056E2428" w14:textId="77777777" w:rsidR="0071540D" w:rsidRPr="00833531" w:rsidRDefault="0071540D" w:rsidP="00C15984">
            <w:pPr>
              <w:jc w:val="both"/>
              <w:rPr>
                <w:b/>
              </w:rPr>
            </w:pPr>
            <w:r w:rsidRPr="00833531">
              <w:rPr>
                <w:b/>
              </w:rPr>
              <w:t>Jméno a příjmení</w:t>
            </w:r>
          </w:p>
        </w:tc>
        <w:tc>
          <w:tcPr>
            <w:tcW w:w="4531" w:type="dxa"/>
            <w:gridSpan w:val="5"/>
          </w:tcPr>
          <w:p w14:paraId="6D6DBC0A" w14:textId="77777777" w:rsidR="0071540D" w:rsidRPr="00833531" w:rsidRDefault="0071540D" w:rsidP="00C15984">
            <w:pPr>
              <w:jc w:val="both"/>
            </w:pPr>
            <w:r>
              <w:t>Roman Božik</w:t>
            </w:r>
          </w:p>
        </w:tc>
        <w:tc>
          <w:tcPr>
            <w:tcW w:w="1125" w:type="dxa"/>
            <w:gridSpan w:val="2"/>
            <w:shd w:val="clear" w:color="auto" w:fill="F7CAAC"/>
          </w:tcPr>
          <w:p w14:paraId="25D3BD9A" w14:textId="77777777" w:rsidR="0071540D" w:rsidRPr="00833531" w:rsidRDefault="0071540D" w:rsidP="00C15984">
            <w:pPr>
              <w:jc w:val="both"/>
              <w:rPr>
                <w:b/>
              </w:rPr>
            </w:pPr>
            <w:r w:rsidRPr="00833531">
              <w:rPr>
                <w:b/>
              </w:rPr>
              <w:t>Tituly</w:t>
            </w:r>
          </w:p>
        </w:tc>
        <w:tc>
          <w:tcPr>
            <w:tcW w:w="1685" w:type="dxa"/>
            <w:gridSpan w:val="4"/>
          </w:tcPr>
          <w:p w14:paraId="471D7B10" w14:textId="77777777" w:rsidR="0071540D" w:rsidRPr="00833531" w:rsidRDefault="0071540D" w:rsidP="00C15984">
            <w:pPr>
              <w:jc w:val="both"/>
            </w:pPr>
            <w:r>
              <w:t>PhDr., Ph.D.</w:t>
            </w:r>
          </w:p>
        </w:tc>
      </w:tr>
      <w:tr w:rsidR="0071540D" w:rsidRPr="00833531" w14:paraId="2C084A02" w14:textId="77777777" w:rsidTr="00280A1A">
        <w:trPr>
          <w:jc w:val="center"/>
        </w:trPr>
        <w:tc>
          <w:tcPr>
            <w:tcW w:w="2552" w:type="dxa"/>
            <w:shd w:val="clear" w:color="auto" w:fill="F7CAAC"/>
          </w:tcPr>
          <w:p w14:paraId="0F944A26" w14:textId="77777777" w:rsidR="0071540D" w:rsidRPr="00833531" w:rsidRDefault="0071540D" w:rsidP="00C15984">
            <w:pPr>
              <w:jc w:val="both"/>
              <w:rPr>
                <w:b/>
              </w:rPr>
            </w:pPr>
            <w:r w:rsidRPr="00833531">
              <w:rPr>
                <w:b/>
              </w:rPr>
              <w:t>Rok narození</w:t>
            </w:r>
          </w:p>
        </w:tc>
        <w:tc>
          <w:tcPr>
            <w:tcW w:w="829" w:type="dxa"/>
          </w:tcPr>
          <w:p w14:paraId="46ED4A81" w14:textId="77777777" w:rsidR="0071540D" w:rsidRPr="00833531" w:rsidRDefault="0071540D" w:rsidP="00C15984">
            <w:pPr>
              <w:jc w:val="both"/>
            </w:pPr>
            <w:r>
              <w:t>1968</w:t>
            </w:r>
          </w:p>
        </w:tc>
        <w:tc>
          <w:tcPr>
            <w:tcW w:w="1721" w:type="dxa"/>
            <w:shd w:val="clear" w:color="auto" w:fill="F7CAAC"/>
          </w:tcPr>
          <w:p w14:paraId="18500145" w14:textId="77777777" w:rsidR="0071540D" w:rsidRPr="00833531" w:rsidRDefault="0071540D" w:rsidP="00C15984">
            <w:pPr>
              <w:jc w:val="both"/>
              <w:rPr>
                <w:b/>
              </w:rPr>
            </w:pPr>
            <w:r w:rsidRPr="00833531">
              <w:rPr>
                <w:b/>
              </w:rPr>
              <w:t>typ vztahu k VŠ</w:t>
            </w:r>
          </w:p>
        </w:tc>
        <w:tc>
          <w:tcPr>
            <w:tcW w:w="1272" w:type="dxa"/>
            <w:gridSpan w:val="2"/>
          </w:tcPr>
          <w:p w14:paraId="504D75B4" w14:textId="77777777" w:rsidR="0071540D" w:rsidRPr="007616E8" w:rsidRDefault="00C96339" w:rsidP="00C15984">
            <w:pPr>
              <w:jc w:val="both"/>
            </w:pPr>
            <w:r>
              <w:t>pp</w:t>
            </w:r>
          </w:p>
        </w:tc>
        <w:tc>
          <w:tcPr>
            <w:tcW w:w="709" w:type="dxa"/>
            <w:shd w:val="clear" w:color="auto" w:fill="F7CAAC"/>
          </w:tcPr>
          <w:p w14:paraId="46A958BA" w14:textId="77777777" w:rsidR="0071540D" w:rsidRPr="007616E8" w:rsidRDefault="0071540D" w:rsidP="00C15984">
            <w:pPr>
              <w:jc w:val="both"/>
              <w:rPr>
                <w:b/>
              </w:rPr>
            </w:pPr>
            <w:r w:rsidRPr="007616E8">
              <w:rPr>
                <w:b/>
              </w:rPr>
              <w:t>rozsah</w:t>
            </w:r>
          </w:p>
        </w:tc>
        <w:tc>
          <w:tcPr>
            <w:tcW w:w="1125" w:type="dxa"/>
            <w:gridSpan w:val="2"/>
          </w:tcPr>
          <w:p w14:paraId="69BDA558" w14:textId="77777777" w:rsidR="0071540D" w:rsidRPr="007616E8" w:rsidRDefault="00D46BA0" w:rsidP="00150956">
            <w:r>
              <w:t xml:space="preserve">40 h </w:t>
            </w:r>
            <w:r w:rsidR="005C7386">
              <w:t>týdně</w:t>
            </w:r>
            <w:r w:rsidR="00C96339">
              <w:br/>
            </w:r>
          </w:p>
        </w:tc>
        <w:tc>
          <w:tcPr>
            <w:tcW w:w="850" w:type="dxa"/>
            <w:gridSpan w:val="2"/>
            <w:shd w:val="clear" w:color="auto" w:fill="F7CAAC"/>
          </w:tcPr>
          <w:p w14:paraId="2B7D0FA4" w14:textId="77777777" w:rsidR="0071540D" w:rsidRPr="007616E8" w:rsidRDefault="0071540D" w:rsidP="00C15984">
            <w:pPr>
              <w:jc w:val="both"/>
              <w:rPr>
                <w:b/>
              </w:rPr>
            </w:pPr>
            <w:r w:rsidRPr="007616E8">
              <w:rPr>
                <w:b/>
              </w:rPr>
              <w:t>do kdy</w:t>
            </w:r>
          </w:p>
        </w:tc>
        <w:tc>
          <w:tcPr>
            <w:tcW w:w="835" w:type="dxa"/>
            <w:gridSpan w:val="2"/>
          </w:tcPr>
          <w:p w14:paraId="77CDC4EA" w14:textId="33C03DAC" w:rsidR="0071540D" w:rsidRPr="007616E8" w:rsidRDefault="00EC4529" w:rsidP="00867E04">
            <w:pPr>
              <w:jc w:val="both"/>
            </w:pPr>
            <w:r>
              <w:t>8/</w:t>
            </w:r>
            <w:r w:rsidR="005C7386">
              <w:t>20</w:t>
            </w:r>
            <w:del w:id="275" w:author="Anežka Lengálová" w:date="2018-05-30T07:23:00Z">
              <w:r w:rsidR="005C7386" w:rsidDel="00867E04">
                <w:delText>18</w:delText>
              </w:r>
            </w:del>
            <w:ins w:id="276" w:author="Anežka Lengálová" w:date="2018-05-30T07:23:00Z">
              <w:r w:rsidR="00867E04">
                <w:t>20</w:t>
              </w:r>
            </w:ins>
          </w:p>
        </w:tc>
      </w:tr>
      <w:tr w:rsidR="0071540D" w:rsidRPr="00833531" w14:paraId="15B2FB5F" w14:textId="77777777" w:rsidTr="00280A1A">
        <w:trPr>
          <w:jc w:val="center"/>
        </w:trPr>
        <w:tc>
          <w:tcPr>
            <w:tcW w:w="5102" w:type="dxa"/>
            <w:gridSpan w:val="3"/>
            <w:shd w:val="clear" w:color="auto" w:fill="F7CAAC"/>
          </w:tcPr>
          <w:p w14:paraId="550BF216" w14:textId="77777777" w:rsidR="0071540D" w:rsidRPr="00833531" w:rsidRDefault="0071540D" w:rsidP="00C15984">
            <w:pPr>
              <w:jc w:val="both"/>
              <w:rPr>
                <w:b/>
              </w:rPr>
            </w:pPr>
            <w:r w:rsidRPr="00833531">
              <w:rPr>
                <w:b/>
              </w:rPr>
              <w:t>Typ vztahu na součásti VŠ, která uskutečňuje st. program</w:t>
            </w:r>
          </w:p>
        </w:tc>
        <w:tc>
          <w:tcPr>
            <w:tcW w:w="1272" w:type="dxa"/>
            <w:gridSpan w:val="2"/>
          </w:tcPr>
          <w:p w14:paraId="46531B25" w14:textId="77777777" w:rsidR="0071540D" w:rsidRPr="00833531" w:rsidRDefault="00C96339" w:rsidP="00C15984">
            <w:pPr>
              <w:jc w:val="both"/>
            </w:pPr>
            <w:r>
              <w:t>pp</w:t>
            </w:r>
          </w:p>
        </w:tc>
        <w:tc>
          <w:tcPr>
            <w:tcW w:w="709" w:type="dxa"/>
            <w:shd w:val="clear" w:color="auto" w:fill="F7CAAC"/>
          </w:tcPr>
          <w:p w14:paraId="7D453C85" w14:textId="77777777" w:rsidR="0071540D" w:rsidRPr="00833531" w:rsidRDefault="0071540D" w:rsidP="00C15984">
            <w:pPr>
              <w:jc w:val="both"/>
              <w:rPr>
                <w:b/>
              </w:rPr>
            </w:pPr>
            <w:r w:rsidRPr="00833531">
              <w:rPr>
                <w:b/>
              </w:rPr>
              <w:t>rozsah</w:t>
            </w:r>
          </w:p>
        </w:tc>
        <w:tc>
          <w:tcPr>
            <w:tcW w:w="1125" w:type="dxa"/>
            <w:gridSpan w:val="2"/>
          </w:tcPr>
          <w:p w14:paraId="642FB19A" w14:textId="77777777" w:rsidR="0071540D" w:rsidRDefault="00D46BA0" w:rsidP="005C7386">
            <w:pPr>
              <w:jc w:val="both"/>
            </w:pPr>
            <w:r>
              <w:t xml:space="preserve">40 h </w:t>
            </w:r>
            <w:r w:rsidR="005C7386">
              <w:t>týdně</w:t>
            </w:r>
          </w:p>
          <w:p w14:paraId="14BD4162" w14:textId="77777777" w:rsidR="00C96339" w:rsidRPr="00280A1A" w:rsidRDefault="00C96339" w:rsidP="005C7386">
            <w:pPr>
              <w:jc w:val="both"/>
            </w:pPr>
          </w:p>
        </w:tc>
        <w:tc>
          <w:tcPr>
            <w:tcW w:w="850" w:type="dxa"/>
            <w:gridSpan w:val="2"/>
            <w:shd w:val="clear" w:color="auto" w:fill="F7CAAC"/>
          </w:tcPr>
          <w:p w14:paraId="3B81F750" w14:textId="77777777" w:rsidR="0071540D" w:rsidRPr="00833531" w:rsidRDefault="0071540D" w:rsidP="00C15984">
            <w:pPr>
              <w:jc w:val="both"/>
              <w:rPr>
                <w:b/>
              </w:rPr>
            </w:pPr>
            <w:r w:rsidRPr="00833531">
              <w:rPr>
                <w:b/>
              </w:rPr>
              <w:t>do kdy</w:t>
            </w:r>
          </w:p>
        </w:tc>
        <w:tc>
          <w:tcPr>
            <w:tcW w:w="835" w:type="dxa"/>
            <w:gridSpan w:val="2"/>
          </w:tcPr>
          <w:p w14:paraId="03F98013" w14:textId="630E19BA" w:rsidR="0071540D" w:rsidRPr="00833531" w:rsidRDefault="00EC4529" w:rsidP="00867E04">
            <w:pPr>
              <w:jc w:val="both"/>
            </w:pPr>
            <w:r>
              <w:t>8/</w:t>
            </w:r>
            <w:r w:rsidR="005C7386">
              <w:t xml:space="preserve"> 20</w:t>
            </w:r>
            <w:del w:id="277" w:author="Anežka Lengálová" w:date="2018-05-30T07:23:00Z">
              <w:r w:rsidR="005C7386" w:rsidDel="00867E04">
                <w:delText>18</w:delText>
              </w:r>
            </w:del>
            <w:ins w:id="278" w:author="Anežka Lengálová" w:date="2018-05-30T07:23:00Z">
              <w:r w:rsidR="00867E04">
                <w:t>20</w:t>
              </w:r>
            </w:ins>
          </w:p>
        </w:tc>
      </w:tr>
      <w:tr w:rsidR="0071540D" w:rsidRPr="00833531" w14:paraId="557D7820" w14:textId="77777777" w:rsidTr="00280A1A">
        <w:trPr>
          <w:jc w:val="center"/>
        </w:trPr>
        <w:tc>
          <w:tcPr>
            <w:tcW w:w="6374" w:type="dxa"/>
            <w:gridSpan w:val="5"/>
            <w:shd w:val="clear" w:color="auto" w:fill="F7CAAC"/>
          </w:tcPr>
          <w:p w14:paraId="0E623445" w14:textId="77777777" w:rsidR="0071540D" w:rsidRPr="00833531" w:rsidRDefault="0071540D" w:rsidP="00C15984">
            <w:pPr>
              <w:jc w:val="both"/>
            </w:pPr>
            <w:r w:rsidRPr="00833531">
              <w:rPr>
                <w:b/>
              </w:rPr>
              <w:t>Další současná působení jako akademický pracovník na jiných VŠ</w:t>
            </w:r>
          </w:p>
        </w:tc>
        <w:tc>
          <w:tcPr>
            <w:tcW w:w="1834" w:type="dxa"/>
            <w:gridSpan w:val="3"/>
            <w:shd w:val="clear" w:color="auto" w:fill="F7CAAC"/>
          </w:tcPr>
          <w:p w14:paraId="687BFCDA" w14:textId="77777777" w:rsidR="0071540D" w:rsidRPr="00833531" w:rsidRDefault="0071540D" w:rsidP="00C15984">
            <w:pPr>
              <w:jc w:val="both"/>
              <w:rPr>
                <w:b/>
              </w:rPr>
            </w:pPr>
            <w:r w:rsidRPr="00833531">
              <w:rPr>
                <w:b/>
              </w:rPr>
              <w:t>typ prac. vztahu</w:t>
            </w:r>
          </w:p>
        </w:tc>
        <w:tc>
          <w:tcPr>
            <w:tcW w:w="1685" w:type="dxa"/>
            <w:gridSpan w:val="4"/>
            <w:shd w:val="clear" w:color="auto" w:fill="F7CAAC"/>
          </w:tcPr>
          <w:p w14:paraId="77A02377" w14:textId="77777777" w:rsidR="0071540D" w:rsidRPr="00833531" w:rsidRDefault="00933BAE" w:rsidP="00C15984">
            <w:pPr>
              <w:jc w:val="both"/>
              <w:rPr>
                <w:b/>
              </w:rPr>
            </w:pPr>
            <w:r w:rsidRPr="00833531">
              <w:rPr>
                <w:b/>
              </w:rPr>
              <w:t>R</w:t>
            </w:r>
            <w:r w:rsidR="0071540D" w:rsidRPr="00833531">
              <w:rPr>
                <w:b/>
              </w:rPr>
              <w:t>ozsah</w:t>
            </w:r>
          </w:p>
        </w:tc>
      </w:tr>
      <w:tr w:rsidR="0071540D" w:rsidRPr="00833531" w14:paraId="1870A153" w14:textId="77777777" w:rsidTr="00280A1A">
        <w:trPr>
          <w:jc w:val="center"/>
        </w:trPr>
        <w:tc>
          <w:tcPr>
            <w:tcW w:w="6374" w:type="dxa"/>
            <w:gridSpan w:val="5"/>
          </w:tcPr>
          <w:p w14:paraId="4976530B" w14:textId="77777777" w:rsidR="0071540D" w:rsidRPr="00833531" w:rsidRDefault="005908D9" w:rsidP="00C15984">
            <w:pPr>
              <w:jc w:val="both"/>
            </w:pPr>
            <w:r>
              <w:t>N</w:t>
            </w:r>
            <w:r w:rsidR="00107675">
              <w:t>emá</w:t>
            </w:r>
          </w:p>
        </w:tc>
        <w:tc>
          <w:tcPr>
            <w:tcW w:w="1834" w:type="dxa"/>
            <w:gridSpan w:val="3"/>
          </w:tcPr>
          <w:p w14:paraId="5B5CAAA8" w14:textId="77777777" w:rsidR="0071540D" w:rsidRPr="00833531" w:rsidRDefault="0071540D" w:rsidP="00C15984">
            <w:pPr>
              <w:jc w:val="both"/>
            </w:pPr>
          </w:p>
        </w:tc>
        <w:tc>
          <w:tcPr>
            <w:tcW w:w="1685" w:type="dxa"/>
            <w:gridSpan w:val="4"/>
          </w:tcPr>
          <w:p w14:paraId="0D0BCAD2" w14:textId="77777777" w:rsidR="0071540D" w:rsidRPr="00833531" w:rsidRDefault="0071540D" w:rsidP="00C15984">
            <w:pPr>
              <w:jc w:val="both"/>
            </w:pPr>
          </w:p>
        </w:tc>
      </w:tr>
      <w:tr w:rsidR="0071540D" w:rsidRPr="00833531" w14:paraId="25E3853B" w14:textId="77777777" w:rsidTr="00E95371">
        <w:trPr>
          <w:jc w:val="center"/>
        </w:trPr>
        <w:tc>
          <w:tcPr>
            <w:tcW w:w="9893" w:type="dxa"/>
            <w:gridSpan w:val="12"/>
            <w:shd w:val="clear" w:color="auto" w:fill="F7CAAC"/>
          </w:tcPr>
          <w:p w14:paraId="33E9A81F" w14:textId="77777777" w:rsidR="0071540D" w:rsidRPr="00833531" w:rsidRDefault="0071540D" w:rsidP="00C15984">
            <w:pPr>
              <w:jc w:val="both"/>
            </w:pPr>
            <w:r w:rsidRPr="00833531">
              <w:rPr>
                <w:b/>
              </w:rPr>
              <w:t>Předměty příslušného studijního programu a způsob zapojení do jejich výuky, příp. další zapojení do uskutečňování studijního programu</w:t>
            </w:r>
          </w:p>
        </w:tc>
      </w:tr>
      <w:tr w:rsidR="0071540D" w:rsidRPr="00833531" w14:paraId="19BD7B06" w14:textId="77777777" w:rsidTr="00E95371">
        <w:trPr>
          <w:trHeight w:val="470"/>
          <w:jc w:val="center"/>
        </w:trPr>
        <w:tc>
          <w:tcPr>
            <w:tcW w:w="9893" w:type="dxa"/>
            <w:gridSpan w:val="12"/>
            <w:tcBorders>
              <w:top w:val="nil"/>
            </w:tcBorders>
          </w:tcPr>
          <w:p w14:paraId="247AE55A" w14:textId="6F8F0510" w:rsidR="0071540D" w:rsidRPr="00833531" w:rsidRDefault="00D07D0F" w:rsidP="00C15984">
            <w:pPr>
              <w:jc w:val="both"/>
            </w:pPr>
            <w:r>
              <w:t>Základy ICT</w:t>
            </w:r>
            <w:ins w:id="279" w:author="Anežka Lengálová" w:date="2018-05-30T06:54:00Z">
              <w:r w:rsidR="00D30BFD">
                <w:t xml:space="preserve"> I</w:t>
              </w:r>
            </w:ins>
            <w:r>
              <w:t>, Základy ICT II</w:t>
            </w:r>
          </w:p>
        </w:tc>
      </w:tr>
      <w:tr w:rsidR="0071540D" w:rsidRPr="00833531" w14:paraId="54FC08B3" w14:textId="77777777" w:rsidTr="00E95371">
        <w:trPr>
          <w:jc w:val="center"/>
        </w:trPr>
        <w:tc>
          <w:tcPr>
            <w:tcW w:w="9893" w:type="dxa"/>
            <w:gridSpan w:val="12"/>
            <w:shd w:val="clear" w:color="auto" w:fill="F7CAAC"/>
          </w:tcPr>
          <w:p w14:paraId="15255A0B" w14:textId="77777777" w:rsidR="0071540D" w:rsidRPr="00833531" w:rsidRDefault="0071540D" w:rsidP="00C15984">
            <w:pPr>
              <w:jc w:val="both"/>
            </w:pPr>
            <w:r w:rsidRPr="00833531">
              <w:rPr>
                <w:b/>
              </w:rPr>
              <w:t xml:space="preserve">Údaje o vzdělání na VŠ </w:t>
            </w:r>
          </w:p>
        </w:tc>
      </w:tr>
      <w:tr w:rsidR="0071540D" w:rsidRPr="00833531" w14:paraId="3195C47D" w14:textId="77777777" w:rsidTr="005C7386">
        <w:trPr>
          <w:trHeight w:val="958"/>
          <w:jc w:val="center"/>
        </w:trPr>
        <w:tc>
          <w:tcPr>
            <w:tcW w:w="9893" w:type="dxa"/>
            <w:gridSpan w:val="12"/>
          </w:tcPr>
          <w:p w14:paraId="63E69769" w14:textId="77777777" w:rsidR="0071540D" w:rsidRDefault="0071540D" w:rsidP="00C15984">
            <w:pPr>
              <w:jc w:val="both"/>
            </w:pPr>
            <w:r>
              <w:t>2001UKF  Nitra, Pedagogická fakulta, studijní obor sociální práce – Bc.</w:t>
            </w:r>
          </w:p>
          <w:p w14:paraId="204B95ED" w14:textId="77777777" w:rsidR="0071540D" w:rsidRDefault="0071540D" w:rsidP="00C15984">
            <w:pPr>
              <w:jc w:val="both"/>
            </w:pPr>
            <w:r>
              <w:t>2003 UKF Nitra, Fakulta sociálních věd, studijní obor sociální práce – Mgr</w:t>
            </w:r>
          </w:p>
          <w:p w14:paraId="0EC36577" w14:textId="77777777" w:rsidR="0071540D" w:rsidRDefault="0071540D" w:rsidP="00C15984">
            <w:pPr>
              <w:jc w:val="both"/>
            </w:pPr>
            <w:r>
              <w:t>2006 UKF  Nitra, Fakulta sociálních věd a zdravotnictví, obor sociální práce – PhDr.</w:t>
            </w:r>
          </w:p>
          <w:p w14:paraId="79183AD4" w14:textId="77777777" w:rsidR="0071540D" w:rsidRPr="007616E8" w:rsidRDefault="00933BAE" w:rsidP="00C15984">
            <w:pPr>
              <w:jc w:val="both"/>
            </w:pPr>
            <w:r>
              <w:t xml:space="preserve">2017 UK </w:t>
            </w:r>
            <w:r w:rsidR="0071540D">
              <w:t>Praha, Pedagogická fakulta, obor pedagogika – PhD.</w:t>
            </w:r>
          </w:p>
        </w:tc>
      </w:tr>
      <w:tr w:rsidR="0071540D" w:rsidRPr="00833531" w14:paraId="5E66570C" w14:textId="77777777" w:rsidTr="00E95371">
        <w:trPr>
          <w:jc w:val="center"/>
        </w:trPr>
        <w:tc>
          <w:tcPr>
            <w:tcW w:w="9893" w:type="dxa"/>
            <w:gridSpan w:val="12"/>
            <w:shd w:val="clear" w:color="auto" w:fill="F7CAAC"/>
          </w:tcPr>
          <w:p w14:paraId="599FB16C" w14:textId="77777777" w:rsidR="0071540D" w:rsidRPr="00833531" w:rsidRDefault="0071540D" w:rsidP="00C15984">
            <w:pPr>
              <w:jc w:val="both"/>
              <w:rPr>
                <w:b/>
              </w:rPr>
            </w:pPr>
            <w:r w:rsidRPr="00833531">
              <w:rPr>
                <w:b/>
              </w:rPr>
              <w:t>Údaje o odborném působení od absolvování VŠ</w:t>
            </w:r>
          </w:p>
        </w:tc>
      </w:tr>
      <w:tr w:rsidR="0071540D" w:rsidRPr="00833531" w14:paraId="488D2902" w14:textId="77777777" w:rsidTr="00280A1A">
        <w:trPr>
          <w:trHeight w:val="667"/>
          <w:jc w:val="center"/>
        </w:trPr>
        <w:tc>
          <w:tcPr>
            <w:tcW w:w="9893" w:type="dxa"/>
            <w:gridSpan w:val="12"/>
          </w:tcPr>
          <w:p w14:paraId="172646E5" w14:textId="77777777" w:rsidR="0018308C" w:rsidRPr="00D51CEF" w:rsidRDefault="0018308C" w:rsidP="0018308C">
            <w:pPr>
              <w:ind w:left="-2"/>
            </w:pPr>
            <w:r>
              <w:t>2008 - 2011 UK Bratislava, Pedagogická fakulta – Katedra predškolskej a elementárnej pedagogiky</w:t>
            </w:r>
          </w:p>
          <w:p w14:paraId="327A895F" w14:textId="77777777" w:rsidR="0018308C" w:rsidRDefault="0018308C" w:rsidP="0018308C">
            <w:pPr>
              <w:ind w:left="-2"/>
            </w:pPr>
            <w:r>
              <w:t>2013 - 2015 Univerzita Tomáše Bati Zlín, Fakulta Humanitných štúdií – externý vyučujúci</w:t>
            </w:r>
          </w:p>
          <w:p w14:paraId="21F4D49C" w14:textId="77777777" w:rsidR="0071540D" w:rsidRPr="00647BB1" w:rsidRDefault="0018308C" w:rsidP="004771E7">
            <w:r>
              <w:t xml:space="preserve">2016 - dosud </w:t>
            </w:r>
            <w:r w:rsidR="0071540D">
              <w:t>Univerzita Tomáše Bati Zlín, Fakulta Humanitných štúdií</w:t>
            </w:r>
          </w:p>
        </w:tc>
      </w:tr>
      <w:tr w:rsidR="0071540D" w:rsidRPr="00833531" w14:paraId="25ADA21C" w14:textId="77777777" w:rsidTr="00E95371">
        <w:trPr>
          <w:trHeight w:val="250"/>
          <w:jc w:val="center"/>
        </w:trPr>
        <w:tc>
          <w:tcPr>
            <w:tcW w:w="9893" w:type="dxa"/>
            <w:gridSpan w:val="12"/>
            <w:shd w:val="clear" w:color="auto" w:fill="F7CAAC"/>
          </w:tcPr>
          <w:p w14:paraId="6A6AFE60" w14:textId="77777777" w:rsidR="0071540D" w:rsidRPr="00AC71B6" w:rsidRDefault="0071540D" w:rsidP="00C15984">
            <w:pPr>
              <w:jc w:val="both"/>
            </w:pPr>
            <w:r w:rsidRPr="00AC71B6">
              <w:rPr>
                <w:b/>
              </w:rPr>
              <w:t>Zkušenosti s vedením kvalifikačních a rigorózních prací</w:t>
            </w:r>
          </w:p>
        </w:tc>
      </w:tr>
      <w:tr w:rsidR="0071540D" w:rsidRPr="00833531" w14:paraId="1B5999BF" w14:textId="77777777" w:rsidTr="004771E7">
        <w:trPr>
          <w:trHeight w:val="299"/>
          <w:jc w:val="center"/>
        </w:trPr>
        <w:tc>
          <w:tcPr>
            <w:tcW w:w="9893" w:type="dxa"/>
            <w:gridSpan w:val="12"/>
          </w:tcPr>
          <w:p w14:paraId="1130E1F8" w14:textId="77777777" w:rsidR="0071540D" w:rsidRPr="00AC71B6" w:rsidRDefault="0071540D" w:rsidP="00C15984">
            <w:pPr>
              <w:jc w:val="both"/>
            </w:pPr>
          </w:p>
        </w:tc>
      </w:tr>
      <w:tr w:rsidR="0071540D" w:rsidRPr="00833531" w14:paraId="01AA6634" w14:textId="77777777" w:rsidTr="00E95371">
        <w:trPr>
          <w:cantSplit/>
          <w:jc w:val="center"/>
        </w:trPr>
        <w:tc>
          <w:tcPr>
            <w:tcW w:w="3381" w:type="dxa"/>
            <w:gridSpan w:val="2"/>
            <w:tcBorders>
              <w:top w:val="single" w:sz="12" w:space="0" w:color="auto"/>
            </w:tcBorders>
            <w:shd w:val="clear" w:color="auto" w:fill="F7CAAC"/>
          </w:tcPr>
          <w:p w14:paraId="576C0622" w14:textId="77777777" w:rsidR="0071540D" w:rsidRPr="00AC71B6" w:rsidRDefault="0071540D" w:rsidP="00C15984">
            <w:pPr>
              <w:jc w:val="both"/>
            </w:pPr>
            <w:r w:rsidRPr="00AC71B6">
              <w:rPr>
                <w:b/>
              </w:rPr>
              <w:t xml:space="preserve">Obor habilitačního řízení </w:t>
            </w:r>
          </w:p>
        </w:tc>
        <w:tc>
          <w:tcPr>
            <w:tcW w:w="2245" w:type="dxa"/>
            <w:gridSpan w:val="2"/>
            <w:tcBorders>
              <w:top w:val="single" w:sz="12" w:space="0" w:color="auto"/>
            </w:tcBorders>
            <w:shd w:val="clear" w:color="auto" w:fill="F7CAAC"/>
          </w:tcPr>
          <w:p w14:paraId="663426B5" w14:textId="77777777" w:rsidR="0071540D" w:rsidRPr="00833531" w:rsidRDefault="0071540D" w:rsidP="00C15984">
            <w:pPr>
              <w:jc w:val="both"/>
            </w:pPr>
            <w:r w:rsidRPr="00833531">
              <w:rPr>
                <w:b/>
              </w:rPr>
              <w:t>Rok udělení hodnosti</w:t>
            </w:r>
          </w:p>
        </w:tc>
        <w:tc>
          <w:tcPr>
            <w:tcW w:w="2248" w:type="dxa"/>
            <w:gridSpan w:val="3"/>
            <w:tcBorders>
              <w:top w:val="single" w:sz="12" w:space="0" w:color="auto"/>
              <w:right w:val="single" w:sz="12" w:space="0" w:color="auto"/>
            </w:tcBorders>
            <w:shd w:val="clear" w:color="auto" w:fill="F7CAAC"/>
          </w:tcPr>
          <w:p w14:paraId="79BDDE38" w14:textId="77777777" w:rsidR="0071540D" w:rsidRPr="00833531" w:rsidRDefault="0071540D" w:rsidP="00C15984">
            <w:pPr>
              <w:jc w:val="both"/>
            </w:pPr>
            <w:r w:rsidRPr="00833531">
              <w:rPr>
                <w:b/>
              </w:rPr>
              <w:t>Řízení konáno na VŠ</w:t>
            </w:r>
          </w:p>
        </w:tc>
        <w:tc>
          <w:tcPr>
            <w:tcW w:w="2019" w:type="dxa"/>
            <w:gridSpan w:val="5"/>
            <w:tcBorders>
              <w:top w:val="single" w:sz="12" w:space="0" w:color="auto"/>
              <w:left w:val="single" w:sz="12" w:space="0" w:color="auto"/>
            </w:tcBorders>
            <w:shd w:val="clear" w:color="auto" w:fill="F7CAAC"/>
          </w:tcPr>
          <w:p w14:paraId="0402FCD7" w14:textId="77777777" w:rsidR="0071540D" w:rsidRPr="00833531" w:rsidRDefault="0071540D" w:rsidP="00C15984">
            <w:pPr>
              <w:jc w:val="both"/>
              <w:rPr>
                <w:b/>
              </w:rPr>
            </w:pPr>
            <w:r w:rsidRPr="00833531">
              <w:rPr>
                <w:b/>
              </w:rPr>
              <w:t>Ohlasy publikací</w:t>
            </w:r>
          </w:p>
        </w:tc>
      </w:tr>
      <w:tr w:rsidR="0071540D" w:rsidRPr="00833531" w14:paraId="08B4A432" w14:textId="77777777" w:rsidTr="00E95371">
        <w:trPr>
          <w:cantSplit/>
          <w:jc w:val="center"/>
        </w:trPr>
        <w:tc>
          <w:tcPr>
            <w:tcW w:w="3381" w:type="dxa"/>
            <w:gridSpan w:val="2"/>
          </w:tcPr>
          <w:p w14:paraId="011F7ECF" w14:textId="77777777" w:rsidR="0071540D" w:rsidRPr="00AC71B6" w:rsidRDefault="0071540D" w:rsidP="00C15984">
            <w:pPr>
              <w:jc w:val="both"/>
            </w:pPr>
          </w:p>
        </w:tc>
        <w:tc>
          <w:tcPr>
            <w:tcW w:w="2245" w:type="dxa"/>
            <w:gridSpan w:val="2"/>
          </w:tcPr>
          <w:p w14:paraId="30507B3B" w14:textId="77777777" w:rsidR="0071540D" w:rsidRPr="00833531" w:rsidRDefault="0071540D" w:rsidP="00C15984">
            <w:pPr>
              <w:jc w:val="both"/>
            </w:pPr>
          </w:p>
        </w:tc>
        <w:tc>
          <w:tcPr>
            <w:tcW w:w="2248" w:type="dxa"/>
            <w:gridSpan w:val="3"/>
            <w:tcBorders>
              <w:right w:val="single" w:sz="12" w:space="0" w:color="auto"/>
            </w:tcBorders>
          </w:tcPr>
          <w:p w14:paraId="1A946178" w14:textId="77777777" w:rsidR="0071540D" w:rsidRPr="00833531" w:rsidRDefault="0071540D" w:rsidP="00C15984">
            <w:pPr>
              <w:jc w:val="both"/>
            </w:pPr>
          </w:p>
        </w:tc>
        <w:tc>
          <w:tcPr>
            <w:tcW w:w="632" w:type="dxa"/>
            <w:gridSpan w:val="2"/>
            <w:tcBorders>
              <w:left w:val="single" w:sz="12" w:space="0" w:color="auto"/>
            </w:tcBorders>
            <w:shd w:val="clear" w:color="auto" w:fill="F7CAAC"/>
          </w:tcPr>
          <w:p w14:paraId="496BF386" w14:textId="77777777" w:rsidR="0071540D" w:rsidRPr="00833531" w:rsidRDefault="0071540D" w:rsidP="00C15984">
            <w:pPr>
              <w:jc w:val="both"/>
            </w:pPr>
            <w:r w:rsidRPr="00833531">
              <w:rPr>
                <w:b/>
              </w:rPr>
              <w:t>WOS</w:t>
            </w:r>
          </w:p>
        </w:tc>
        <w:tc>
          <w:tcPr>
            <w:tcW w:w="693" w:type="dxa"/>
            <w:gridSpan w:val="2"/>
            <w:shd w:val="clear" w:color="auto" w:fill="F7CAAC"/>
          </w:tcPr>
          <w:p w14:paraId="4D6A4358" w14:textId="77777777" w:rsidR="0071540D" w:rsidRPr="00833531" w:rsidRDefault="0071540D" w:rsidP="00C15984">
            <w:pPr>
              <w:jc w:val="both"/>
              <w:rPr>
                <w:sz w:val="18"/>
              </w:rPr>
            </w:pPr>
            <w:r w:rsidRPr="00833531">
              <w:rPr>
                <w:b/>
                <w:sz w:val="18"/>
              </w:rPr>
              <w:t>Scopus</w:t>
            </w:r>
          </w:p>
        </w:tc>
        <w:tc>
          <w:tcPr>
            <w:tcW w:w="694" w:type="dxa"/>
            <w:shd w:val="clear" w:color="auto" w:fill="F7CAAC"/>
          </w:tcPr>
          <w:p w14:paraId="00A65918" w14:textId="77777777" w:rsidR="0071540D" w:rsidRPr="00833531" w:rsidRDefault="0071540D" w:rsidP="00C15984">
            <w:pPr>
              <w:jc w:val="both"/>
            </w:pPr>
            <w:r w:rsidRPr="00833531">
              <w:rPr>
                <w:b/>
                <w:sz w:val="18"/>
              </w:rPr>
              <w:t>ostatní</w:t>
            </w:r>
          </w:p>
        </w:tc>
      </w:tr>
      <w:tr w:rsidR="0071540D" w:rsidRPr="00833531" w14:paraId="4EEA2E0F" w14:textId="77777777" w:rsidTr="00E95371">
        <w:trPr>
          <w:cantSplit/>
          <w:trHeight w:val="70"/>
          <w:jc w:val="center"/>
        </w:trPr>
        <w:tc>
          <w:tcPr>
            <w:tcW w:w="3381" w:type="dxa"/>
            <w:gridSpan w:val="2"/>
            <w:shd w:val="clear" w:color="auto" w:fill="F7CAAC"/>
          </w:tcPr>
          <w:p w14:paraId="150BC7AB" w14:textId="77777777" w:rsidR="0071540D" w:rsidRPr="00833531" w:rsidRDefault="0071540D" w:rsidP="00C15984">
            <w:pPr>
              <w:jc w:val="both"/>
            </w:pPr>
            <w:r w:rsidRPr="00833531">
              <w:rPr>
                <w:b/>
              </w:rPr>
              <w:t>Obor jmenovacího řízení</w:t>
            </w:r>
          </w:p>
        </w:tc>
        <w:tc>
          <w:tcPr>
            <w:tcW w:w="2245" w:type="dxa"/>
            <w:gridSpan w:val="2"/>
            <w:shd w:val="clear" w:color="auto" w:fill="F7CAAC"/>
          </w:tcPr>
          <w:p w14:paraId="7FF79E42" w14:textId="77777777" w:rsidR="0071540D" w:rsidRPr="00833531" w:rsidRDefault="0071540D" w:rsidP="00C15984">
            <w:pPr>
              <w:jc w:val="both"/>
            </w:pPr>
            <w:r w:rsidRPr="00833531">
              <w:rPr>
                <w:b/>
              </w:rPr>
              <w:t>Rok udělení hodnosti</w:t>
            </w:r>
          </w:p>
        </w:tc>
        <w:tc>
          <w:tcPr>
            <w:tcW w:w="2248" w:type="dxa"/>
            <w:gridSpan w:val="3"/>
            <w:tcBorders>
              <w:right w:val="single" w:sz="12" w:space="0" w:color="auto"/>
            </w:tcBorders>
            <w:shd w:val="clear" w:color="auto" w:fill="F7CAAC"/>
          </w:tcPr>
          <w:p w14:paraId="597F35D6" w14:textId="77777777" w:rsidR="0071540D" w:rsidRPr="00833531" w:rsidRDefault="0071540D" w:rsidP="00C15984">
            <w:pPr>
              <w:jc w:val="both"/>
            </w:pPr>
            <w:r w:rsidRPr="00833531">
              <w:rPr>
                <w:b/>
              </w:rPr>
              <w:t>Řízení konáno na VŠ</w:t>
            </w:r>
          </w:p>
        </w:tc>
        <w:tc>
          <w:tcPr>
            <w:tcW w:w="632" w:type="dxa"/>
            <w:gridSpan w:val="2"/>
            <w:vMerge w:val="restart"/>
            <w:tcBorders>
              <w:left w:val="single" w:sz="12" w:space="0" w:color="auto"/>
            </w:tcBorders>
          </w:tcPr>
          <w:p w14:paraId="00412B89" w14:textId="77777777" w:rsidR="0071540D" w:rsidRPr="00D62569" w:rsidRDefault="0071540D" w:rsidP="00C15984">
            <w:pPr>
              <w:jc w:val="both"/>
            </w:pPr>
          </w:p>
        </w:tc>
        <w:tc>
          <w:tcPr>
            <w:tcW w:w="693" w:type="dxa"/>
            <w:gridSpan w:val="2"/>
            <w:vMerge w:val="restart"/>
          </w:tcPr>
          <w:p w14:paraId="5F2FE39C" w14:textId="77777777" w:rsidR="0071540D" w:rsidRPr="00D62569" w:rsidRDefault="0071540D" w:rsidP="00C15984">
            <w:pPr>
              <w:jc w:val="both"/>
            </w:pPr>
          </w:p>
        </w:tc>
        <w:tc>
          <w:tcPr>
            <w:tcW w:w="694" w:type="dxa"/>
            <w:vMerge w:val="restart"/>
          </w:tcPr>
          <w:p w14:paraId="4B3BC465" w14:textId="77777777" w:rsidR="0071540D" w:rsidRPr="00D62569" w:rsidRDefault="0071540D" w:rsidP="00C15984">
            <w:pPr>
              <w:jc w:val="both"/>
            </w:pPr>
          </w:p>
        </w:tc>
      </w:tr>
      <w:tr w:rsidR="0071540D" w:rsidRPr="00833531" w14:paraId="771AE199" w14:textId="77777777" w:rsidTr="00E95371">
        <w:trPr>
          <w:trHeight w:val="205"/>
          <w:jc w:val="center"/>
        </w:trPr>
        <w:tc>
          <w:tcPr>
            <w:tcW w:w="3381" w:type="dxa"/>
            <w:gridSpan w:val="2"/>
          </w:tcPr>
          <w:p w14:paraId="08F5C759" w14:textId="77777777" w:rsidR="0071540D" w:rsidRPr="00833531" w:rsidRDefault="0071540D" w:rsidP="00C15984">
            <w:pPr>
              <w:jc w:val="both"/>
            </w:pPr>
          </w:p>
        </w:tc>
        <w:tc>
          <w:tcPr>
            <w:tcW w:w="2245" w:type="dxa"/>
            <w:gridSpan w:val="2"/>
          </w:tcPr>
          <w:p w14:paraId="57ED6943" w14:textId="77777777" w:rsidR="0071540D" w:rsidRPr="00833531" w:rsidRDefault="0071540D" w:rsidP="00C15984">
            <w:pPr>
              <w:jc w:val="both"/>
            </w:pPr>
          </w:p>
        </w:tc>
        <w:tc>
          <w:tcPr>
            <w:tcW w:w="2248" w:type="dxa"/>
            <w:gridSpan w:val="3"/>
            <w:tcBorders>
              <w:right w:val="single" w:sz="12" w:space="0" w:color="auto"/>
            </w:tcBorders>
          </w:tcPr>
          <w:p w14:paraId="49EC1791" w14:textId="77777777" w:rsidR="0071540D" w:rsidRPr="00833531" w:rsidRDefault="0071540D" w:rsidP="00C15984">
            <w:pPr>
              <w:jc w:val="both"/>
            </w:pPr>
          </w:p>
        </w:tc>
        <w:tc>
          <w:tcPr>
            <w:tcW w:w="632" w:type="dxa"/>
            <w:gridSpan w:val="2"/>
            <w:vMerge/>
            <w:tcBorders>
              <w:left w:val="single" w:sz="12" w:space="0" w:color="auto"/>
            </w:tcBorders>
            <w:vAlign w:val="center"/>
          </w:tcPr>
          <w:p w14:paraId="0150E28E" w14:textId="77777777" w:rsidR="0071540D" w:rsidRPr="00833531" w:rsidRDefault="0071540D" w:rsidP="00C15984">
            <w:pPr>
              <w:rPr>
                <w:b/>
              </w:rPr>
            </w:pPr>
          </w:p>
        </w:tc>
        <w:tc>
          <w:tcPr>
            <w:tcW w:w="693" w:type="dxa"/>
            <w:gridSpan w:val="2"/>
            <w:vMerge/>
            <w:vAlign w:val="center"/>
          </w:tcPr>
          <w:p w14:paraId="17102300" w14:textId="77777777" w:rsidR="0071540D" w:rsidRPr="00833531" w:rsidRDefault="0071540D" w:rsidP="00C15984">
            <w:pPr>
              <w:rPr>
                <w:b/>
              </w:rPr>
            </w:pPr>
          </w:p>
        </w:tc>
        <w:tc>
          <w:tcPr>
            <w:tcW w:w="694" w:type="dxa"/>
            <w:vMerge/>
            <w:vAlign w:val="center"/>
          </w:tcPr>
          <w:p w14:paraId="611B806E" w14:textId="77777777" w:rsidR="0071540D" w:rsidRPr="00833531" w:rsidRDefault="0071540D" w:rsidP="00C15984">
            <w:pPr>
              <w:rPr>
                <w:b/>
              </w:rPr>
            </w:pPr>
          </w:p>
        </w:tc>
      </w:tr>
      <w:tr w:rsidR="0071540D" w:rsidRPr="00833531" w14:paraId="070559B3" w14:textId="77777777" w:rsidTr="00E95371">
        <w:trPr>
          <w:jc w:val="center"/>
        </w:trPr>
        <w:tc>
          <w:tcPr>
            <w:tcW w:w="9893" w:type="dxa"/>
            <w:gridSpan w:val="12"/>
            <w:shd w:val="clear" w:color="auto" w:fill="F7CAAC"/>
          </w:tcPr>
          <w:p w14:paraId="5D4DA6D0" w14:textId="77777777" w:rsidR="0071540D" w:rsidRPr="00833531" w:rsidRDefault="0071540D" w:rsidP="00C15984">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71540D" w:rsidRPr="00833531" w14:paraId="03BA342C" w14:textId="77777777" w:rsidTr="00280A1A">
        <w:trPr>
          <w:trHeight w:val="3201"/>
          <w:jc w:val="center"/>
        </w:trPr>
        <w:tc>
          <w:tcPr>
            <w:tcW w:w="9893" w:type="dxa"/>
            <w:gridSpan w:val="12"/>
          </w:tcPr>
          <w:p w14:paraId="734EDD39" w14:textId="77777777" w:rsidR="00C209BF" w:rsidRDefault="00C209BF" w:rsidP="00150956">
            <w:pPr>
              <w:rPr>
                <w:i/>
              </w:rPr>
            </w:pPr>
            <w:r w:rsidRPr="00FE5CF6">
              <w:t>Božik. R. (2017).</w:t>
            </w:r>
            <w:r>
              <w:t xml:space="preserve"> </w:t>
            </w:r>
            <w:r w:rsidRPr="00FE5CF6">
              <w:t xml:space="preserve">Professional career training for school prevention specialists at universities. </w:t>
            </w:r>
            <w:r w:rsidRPr="00FE5CF6">
              <w:rPr>
                <w:i/>
              </w:rPr>
              <w:t xml:space="preserve">Procedia - Social and Behavioral Sciences, </w:t>
            </w:r>
            <w:r w:rsidRPr="00FE5CF6">
              <w:t>237, 1468-1474</w:t>
            </w:r>
            <w:r w:rsidRPr="00FE5CF6">
              <w:rPr>
                <w:i/>
              </w:rPr>
              <w:t>.</w:t>
            </w:r>
          </w:p>
          <w:p w14:paraId="3389D290" w14:textId="77777777" w:rsidR="00C209BF" w:rsidRPr="00FE5CF6" w:rsidRDefault="00150956" w:rsidP="00150956">
            <w:r>
              <w:t xml:space="preserve">Božik, </w:t>
            </w:r>
            <w:r w:rsidR="00C209BF" w:rsidRPr="00FE5CF6">
              <w:t xml:space="preserve">R. (2013). Realizácia primárnej prevencie drogových závislostí a iných sociálno-patologických javov v základných školách TSK. In Szimethová, M. (ed.) </w:t>
            </w:r>
            <w:r w:rsidR="00C209BF" w:rsidRPr="00FE5CF6">
              <w:rPr>
                <w:i/>
              </w:rPr>
              <w:t>Študentské Fórum XIII</w:t>
            </w:r>
            <w:r w:rsidR="00C209BF" w:rsidRPr="00FE5CF6">
              <w:t xml:space="preserve">. Zlín: UTB, FHS, 2013. s. 90 – 100. </w:t>
            </w:r>
          </w:p>
          <w:p w14:paraId="495FA5B8" w14:textId="77777777" w:rsidR="00C209BF" w:rsidRDefault="00C209BF" w:rsidP="00150956">
            <w:r w:rsidRPr="00FE5CF6">
              <w:t xml:space="preserve">Božik, R. (2010). Model bakalárskeho štúdia odboru predškolská a elementárna pedagogika na Pedagogickej fakulte UK v Bratislave. In </w:t>
            </w:r>
            <w:r w:rsidRPr="00FE5CF6">
              <w:rPr>
                <w:i/>
              </w:rPr>
              <w:t>Primární a preprimární pedagogika v teorii, praxi a výskumu</w:t>
            </w:r>
            <w:r w:rsidRPr="00FE5CF6">
              <w:t>. Pavlice: Altyn, 62-69.</w:t>
            </w:r>
          </w:p>
          <w:p w14:paraId="756561A7" w14:textId="77777777" w:rsidR="00C209BF" w:rsidRPr="00FE5CF6" w:rsidRDefault="00C209BF" w:rsidP="00150956">
            <w:r w:rsidRPr="00FE5CF6">
              <w:t xml:space="preserve">Božik, R. (2009). Koordinátor prevencie v základnej škole. </w:t>
            </w:r>
            <w:r w:rsidRPr="00FE5CF6">
              <w:rPr>
                <w:i/>
              </w:rPr>
              <w:t>Vychovávateľ</w:t>
            </w:r>
            <w:r w:rsidRPr="00FE5CF6">
              <w:t>, č. 4.</w:t>
            </w:r>
          </w:p>
          <w:p w14:paraId="4D602D64" w14:textId="77777777" w:rsidR="00C209BF" w:rsidRPr="00FE5CF6" w:rsidRDefault="00C209BF" w:rsidP="00150956">
            <w:r w:rsidRPr="00FE5CF6">
              <w:t>Božik, R. (2009). Úloha učiteľa-koordinátora</w:t>
            </w:r>
            <w:r>
              <w:t xml:space="preserve"> prevencie drogových závislostí </w:t>
            </w:r>
            <w:r w:rsidRPr="00FE5CF6">
              <w:t xml:space="preserve">v základnej škole. In </w:t>
            </w:r>
            <w:r w:rsidRPr="00FE5CF6">
              <w:rPr>
                <w:i/>
              </w:rPr>
              <w:t xml:space="preserve">Študentské fórum X. </w:t>
            </w:r>
            <w:r w:rsidRPr="00FE5CF6">
              <w:t>Bratislava: IUVENTA.</w:t>
            </w:r>
          </w:p>
          <w:p w14:paraId="7DBA3A8E" w14:textId="77777777" w:rsidR="00C209BF" w:rsidRDefault="00C209BF" w:rsidP="00150956">
            <w:r w:rsidRPr="00FE5CF6">
              <w:t xml:space="preserve">Božik, R. (2009). Koordinátor </w:t>
            </w:r>
            <w:r>
              <w:t xml:space="preserve">prevencie drogových závislostí </w:t>
            </w:r>
            <w:r w:rsidRPr="00FE5CF6">
              <w:t xml:space="preserve">a iných sociálno-patologických javov v základnej škole. In Rybičková, M., &amp; Hladík, J. (2009). </w:t>
            </w:r>
            <w:r w:rsidRPr="00FE5CF6">
              <w:rPr>
                <w:i/>
              </w:rPr>
              <w:t>Škola v proměnách: Učitel - žák - učivo: sborník z 16. konference ČPdS a FHS UTB Zlín, 4. a 5. února 2009</w:t>
            </w:r>
            <w:r w:rsidRPr="00FE5CF6">
              <w:t>. Zlín: Univerzita Tomáše Bati ve Zlíně.</w:t>
            </w:r>
          </w:p>
          <w:p w14:paraId="6C6542A2" w14:textId="77777777" w:rsidR="0071540D" w:rsidRPr="00C61EED" w:rsidRDefault="00710599" w:rsidP="00150956">
            <w:r w:rsidRPr="00FE5CF6">
              <w:t xml:space="preserve">Wiegerová, A., Kršjaková, S., &amp; Božik, R. (2008). Realizacjia praktyki pedagogicznej w kursie pedagogika zdrowia na pdf uk (uniwersytet komenskiego) w Bratysławie. In Klimaszewska, </w:t>
            </w:r>
            <w:r w:rsidR="00802B5C" w:rsidRPr="00FE5CF6">
              <w:t>A. A.</w:t>
            </w:r>
            <w:r w:rsidRPr="00FE5CF6">
              <w:t xml:space="preserve"> </w:t>
            </w:r>
            <w:r w:rsidRPr="00FE5CF6">
              <w:rPr>
                <w:i/>
              </w:rPr>
              <w:t>Jezyk współczesnej pedagogiki 2</w:t>
            </w:r>
            <w:r w:rsidR="00C61EED">
              <w:t>, Siedlce.</w:t>
            </w:r>
          </w:p>
        </w:tc>
      </w:tr>
      <w:tr w:rsidR="0071540D" w:rsidRPr="00833531" w14:paraId="7D3EB18A" w14:textId="77777777" w:rsidTr="00E95371">
        <w:trPr>
          <w:trHeight w:val="218"/>
          <w:jc w:val="center"/>
        </w:trPr>
        <w:tc>
          <w:tcPr>
            <w:tcW w:w="9893" w:type="dxa"/>
            <w:gridSpan w:val="12"/>
            <w:shd w:val="clear" w:color="auto" w:fill="F7CAAC"/>
          </w:tcPr>
          <w:p w14:paraId="19701E14" w14:textId="77777777" w:rsidR="0071540D" w:rsidRPr="00833531" w:rsidRDefault="0071540D" w:rsidP="00C15984">
            <w:pPr>
              <w:rPr>
                <w:b/>
              </w:rPr>
            </w:pPr>
            <w:r w:rsidRPr="00833531">
              <w:rPr>
                <w:b/>
              </w:rPr>
              <w:t>Působení v</w:t>
            </w:r>
            <w:r w:rsidR="00150956">
              <w:rPr>
                <w:b/>
              </w:rPr>
              <w:t> </w:t>
            </w:r>
            <w:r w:rsidRPr="00833531">
              <w:rPr>
                <w:b/>
              </w:rPr>
              <w:t>zahraničí</w:t>
            </w:r>
          </w:p>
        </w:tc>
      </w:tr>
      <w:tr w:rsidR="0071540D" w:rsidRPr="0073679C" w14:paraId="238BA9F1" w14:textId="77777777" w:rsidTr="00E95371">
        <w:trPr>
          <w:trHeight w:val="328"/>
          <w:jc w:val="center"/>
        </w:trPr>
        <w:tc>
          <w:tcPr>
            <w:tcW w:w="9893" w:type="dxa"/>
            <w:gridSpan w:val="12"/>
          </w:tcPr>
          <w:p w14:paraId="692DF7E3" w14:textId="77777777" w:rsidR="004771E7" w:rsidRPr="00D66731" w:rsidRDefault="004771E7" w:rsidP="00C15984"/>
        </w:tc>
      </w:tr>
      <w:tr w:rsidR="0071540D" w:rsidRPr="00833531" w14:paraId="13E02F86" w14:textId="77777777" w:rsidTr="00A24F75">
        <w:trPr>
          <w:cantSplit/>
          <w:trHeight w:val="109"/>
          <w:jc w:val="center"/>
        </w:trPr>
        <w:tc>
          <w:tcPr>
            <w:tcW w:w="2552" w:type="dxa"/>
            <w:shd w:val="clear" w:color="auto" w:fill="F7CAAC"/>
          </w:tcPr>
          <w:p w14:paraId="40033A4C" w14:textId="77777777" w:rsidR="0071540D" w:rsidRPr="00833531" w:rsidRDefault="0071540D" w:rsidP="00C15984">
            <w:pPr>
              <w:jc w:val="both"/>
              <w:rPr>
                <w:b/>
              </w:rPr>
            </w:pPr>
            <w:r w:rsidRPr="00833531">
              <w:rPr>
                <w:b/>
              </w:rPr>
              <w:t xml:space="preserve">Podpis </w:t>
            </w:r>
          </w:p>
        </w:tc>
        <w:tc>
          <w:tcPr>
            <w:tcW w:w="4531" w:type="dxa"/>
            <w:gridSpan w:val="5"/>
          </w:tcPr>
          <w:p w14:paraId="56E054D8" w14:textId="77777777" w:rsidR="0071540D" w:rsidRPr="00833531" w:rsidRDefault="0071540D" w:rsidP="00C15984">
            <w:pPr>
              <w:jc w:val="both"/>
            </w:pPr>
            <w:r>
              <w:t xml:space="preserve">Roman </w:t>
            </w:r>
            <w:r w:rsidR="00802B5C">
              <w:t>Božík, v.</w:t>
            </w:r>
            <w:r w:rsidR="005C7386">
              <w:t xml:space="preserve"> r.</w:t>
            </w:r>
          </w:p>
        </w:tc>
        <w:tc>
          <w:tcPr>
            <w:tcW w:w="791" w:type="dxa"/>
            <w:shd w:val="clear" w:color="auto" w:fill="F7CAAC"/>
          </w:tcPr>
          <w:p w14:paraId="7723B722" w14:textId="77777777" w:rsidR="0071540D" w:rsidRPr="00833531" w:rsidRDefault="0071540D" w:rsidP="00C15984">
            <w:pPr>
              <w:jc w:val="both"/>
            </w:pPr>
            <w:r w:rsidRPr="00833531">
              <w:rPr>
                <w:b/>
              </w:rPr>
              <w:t>datum</w:t>
            </w:r>
          </w:p>
        </w:tc>
        <w:tc>
          <w:tcPr>
            <w:tcW w:w="2019" w:type="dxa"/>
            <w:gridSpan w:val="5"/>
          </w:tcPr>
          <w:p w14:paraId="30359D4C" w14:textId="77777777" w:rsidR="0071540D" w:rsidRPr="00833531" w:rsidRDefault="0086248F" w:rsidP="00C15984">
            <w:pPr>
              <w:jc w:val="both"/>
            </w:pPr>
            <w:r>
              <w:t>30. 5. 2018</w:t>
            </w:r>
          </w:p>
        </w:tc>
      </w:tr>
    </w:tbl>
    <w:p w14:paraId="1A8BE307" w14:textId="77777777" w:rsidR="00710599" w:rsidRDefault="00710599">
      <w:pPr>
        <w:rPr>
          <w:b/>
          <w:sz w:val="28"/>
        </w:rPr>
      </w:pPr>
    </w:p>
    <w:p w14:paraId="039131A1" w14:textId="77777777" w:rsidR="00710599" w:rsidRDefault="00710599">
      <w:pPr>
        <w:rPr>
          <w:ins w:id="280" w:author="Jana Vašíková" w:date="2018-05-23T14:20:00Z"/>
          <w:b/>
          <w:sz w:val="28"/>
        </w:rPr>
      </w:pPr>
      <w:r>
        <w:rPr>
          <w:b/>
          <w:sz w:val="28"/>
        </w:rP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693"/>
        <w:gridCol w:w="694"/>
      </w:tblGrid>
      <w:tr w:rsidR="00A26BA8" w:rsidRPr="00E824B7" w14:paraId="7A64A8AB" w14:textId="77777777" w:rsidTr="00836D40">
        <w:trPr>
          <w:ins w:id="281" w:author="Jana Vašíková" w:date="2018-05-23T14:21:00Z"/>
        </w:trPr>
        <w:tc>
          <w:tcPr>
            <w:tcW w:w="9893" w:type="dxa"/>
            <w:gridSpan w:val="11"/>
            <w:tcBorders>
              <w:bottom w:val="double" w:sz="4" w:space="0" w:color="auto"/>
            </w:tcBorders>
            <w:shd w:val="clear" w:color="auto" w:fill="BDD6EE"/>
          </w:tcPr>
          <w:p w14:paraId="742995CC" w14:textId="77777777" w:rsidR="00A26BA8" w:rsidRPr="00E824B7" w:rsidRDefault="00A26BA8" w:rsidP="00836D40">
            <w:pPr>
              <w:jc w:val="both"/>
              <w:rPr>
                <w:ins w:id="282" w:author="Jana Vašíková" w:date="2018-05-23T14:21:00Z"/>
                <w:b/>
              </w:rPr>
            </w:pPr>
            <w:ins w:id="283" w:author="Jana Vašíková" w:date="2018-05-23T14:21:00Z">
              <w:r w:rsidRPr="004237F1">
                <w:rPr>
                  <w:b/>
                  <w:sz w:val="28"/>
                </w:rPr>
                <w:t>C-I – Personální zabezpečení</w:t>
              </w:r>
            </w:ins>
          </w:p>
        </w:tc>
      </w:tr>
      <w:tr w:rsidR="00A26BA8" w:rsidRPr="00E824B7" w14:paraId="0B200923" w14:textId="77777777" w:rsidTr="00836D40">
        <w:trPr>
          <w:ins w:id="284" w:author="Jana Vašíková" w:date="2018-05-23T14:21:00Z"/>
        </w:trPr>
        <w:tc>
          <w:tcPr>
            <w:tcW w:w="2552" w:type="dxa"/>
            <w:tcBorders>
              <w:top w:val="double" w:sz="4" w:space="0" w:color="auto"/>
            </w:tcBorders>
            <w:shd w:val="clear" w:color="auto" w:fill="F7CAAC"/>
          </w:tcPr>
          <w:p w14:paraId="02A7A82D" w14:textId="77777777" w:rsidR="00A26BA8" w:rsidRPr="00E824B7" w:rsidRDefault="00A26BA8" w:rsidP="00836D40">
            <w:pPr>
              <w:jc w:val="both"/>
              <w:rPr>
                <w:ins w:id="285" w:author="Jana Vašíková" w:date="2018-05-23T14:21:00Z"/>
                <w:b/>
              </w:rPr>
            </w:pPr>
            <w:ins w:id="286" w:author="Jana Vašíková" w:date="2018-05-23T14:21:00Z">
              <w:r w:rsidRPr="00E824B7">
                <w:rPr>
                  <w:b/>
                </w:rPr>
                <w:t>Vysoká škola</w:t>
              </w:r>
            </w:ins>
          </w:p>
        </w:tc>
        <w:tc>
          <w:tcPr>
            <w:tcW w:w="7341" w:type="dxa"/>
            <w:gridSpan w:val="10"/>
          </w:tcPr>
          <w:p w14:paraId="74EB8A28" w14:textId="77777777" w:rsidR="00A26BA8" w:rsidRPr="00E824B7" w:rsidRDefault="00A26BA8" w:rsidP="00836D40">
            <w:pPr>
              <w:jc w:val="both"/>
              <w:rPr>
                <w:ins w:id="287" w:author="Jana Vašíková" w:date="2018-05-23T14:21:00Z"/>
              </w:rPr>
            </w:pPr>
            <w:ins w:id="288" w:author="Jana Vašíková" w:date="2018-05-23T14:21:00Z">
              <w:r w:rsidRPr="00E824B7">
                <w:t>UTB ve Zlíně</w:t>
              </w:r>
            </w:ins>
          </w:p>
        </w:tc>
      </w:tr>
      <w:tr w:rsidR="00A26BA8" w:rsidRPr="00E824B7" w14:paraId="102575BA" w14:textId="77777777" w:rsidTr="00836D40">
        <w:trPr>
          <w:ins w:id="289" w:author="Jana Vašíková" w:date="2018-05-23T14:21:00Z"/>
        </w:trPr>
        <w:tc>
          <w:tcPr>
            <w:tcW w:w="2552" w:type="dxa"/>
            <w:shd w:val="clear" w:color="auto" w:fill="F7CAAC"/>
          </w:tcPr>
          <w:p w14:paraId="670B3DC8" w14:textId="77777777" w:rsidR="00A26BA8" w:rsidRPr="00E824B7" w:rsidRDefault="00A26BA8" w:rsidP="00836D40">
            <w:pPr>
              <w:jc w:val="both"/>
              <w:rPr>
                <w:ins w:id="290" w:author="Jana Vašíková" w:date="2018-05-23T14:21:00Z"/>
                <w:b/>
              </w:rPr>
            </w:pPr>
            <w:ins w:id="291" w:author="Jana Vašíková" w:date="2018-05-23T14:21:00Z">
              <w:r w:rsidRPr="00E824B7">
                <w:rPr>
                  <w:b/>
                </w:rPr>
                <w:t>Součást vysoké školy</w:t>
              </w:r>
            </w:ins>
          </w:p>
        </w:tc>
        <w:tc>
          <w:tcPr>
            <w:tcW w:w="7341" w:type="dxa"/>
            <w:gridSpan w:val="10"/>
          </w:tcPr>
          <w:p w14:paraId="354E1918" w14:textId="77777777" w:rsidR="00A26BA8" w:rsidRPr="00E824B7" w:rsidRDefault="00A26BA8" w:rsidP="00836D40">
            <w:pPr>
              <w:jc w:val="both"/>
              <w:rPr>
                <w:ins w:id="292" w:author="Jana Vašíková" w:date="2018-05-23T14:21:00Z"/>
              </w:rPr>
            </w:pPr>
            <w:ins w:id="293" w:author="Jana Vašíková" w:date="2018-05-23T14:21:00Z">
              <w:r w:rsidRPr="00E824B7">
                <w:t>FHS UTB ve Zlíně</w:t>
              </w:r>
            </w:ins>
          </w:p>
        </w:tc>
      </w:tr>
      <w:tr w:rsidR="00A26BA8" w:rsidRPr="00E824B7" w14:paraId="56BB0922" w14:textId="77777777" w:rsidTr="00836D40">
        <w:trPr>
          <w:ins w:id="294" w:author="Jana Vašíková" w:date="2018-05-23T14:21:00Z"/>
        </w:trPr>
        <w:tc>
          <w:tcPr>
            <w:tcW w:w="2552" w:type="dxa"/>
            <w:shd w:val="clear" w:color="auto" w:fill="F7CAAC"/>
          </w:tcPr>
          <w:p w14:paraId="08222968" w14:textId="77777777" w:rsidR="00A26BA8" w:rsidRPr="00E824B7" w:rsidRDefault="00A26BA8" w:rsidP="00836D40">
            <w:pPr>
              <w:jc w:val="both"/>
              <w:rPr>
                <w:ins w:id="295" w:author="Jana Vašíková" w:date="2018-05-23T14:21:00Z"/>
                <w:b/>
              </w:rPr>
            </w:pPr>
            <w:ins w:id="296" w:author="Jana Vašíková" w:date="2018-05-23T14:21:00Z">
              <w:r w:rsidRPr="00E824B7">
                <w:rPr>
                  <w:b/>
                </w:rPr>
                <w:t>Název studijního programu</w:t>
              </w:r>
            </w:ins>
          </w:p>
        </w:tc>
        <w:tc>
          <w:tcPr>
            <w:tcW w:w="7341" w:type="dxa"/>
            <w:gridSpan w:val="10"/>
          </w:tcPr>
          <w:p w14:paraId="219B1D2D" w14:textId="77777777" w:rsidR="00A26BA8" w:rsidRPr="00E824B7" w:rsidRDefault="00A26BA8" w:rsidP="00836D40">
            <w:pPr>
              <w:jc w:val="both"/>
              <w:rPr>
                <w:ins w:id="297" w:author="Jana Vašíková" w:date="2018-05-23T14:21:00Z"/>
              </w:rPr>
            </w:pPr>
            <w:ins w:id="298" w:author="Jana Vašíková" w:date="2018-05-23T14:21:00Z">
              <w:r>
                <w:t>Předškolní pedagogika</w:t>
              </w:r>
            </w:ins>
          </w:p>
        </w:tc>
      </w:tr>
      <w:tr w:rsidR="00A26BA8" w:rsidRPr="00E824B7" w14:paraId="0B5F207B" w14:textId="77777777" w:rsidTr="00836D40">
        <w:trPr>
          <w:ins w:id="299" w:author="Jana Vašíková" w:date="2018-05-23T14:21:00Z"/>
        </w:trPr>
        <w:tc>
          <w:tcPr>
            <w:tcW w:w="2552" w:type="dxa"/>
            <w:shd w:val="clear" w:color="auto" w:fill="F7CAAC"/>
          </w:tcPr>
          <w:p w14:paraId="605A499F" w14:textId="77777777" w:rsidR="00A26BA8" w:rsidRPr="00E824B7" w:rsidRDefault="00A26BA8" w:rsidP="00836D40">
            <w:pPr>
              <w:jc w:val="both"/>
              <w:rPr>
                <w:ins w:id="300" w:author="Jana Vašíková" w:date="2018-05-23T14:21:00Z"/>
                <w:b/>
              </w:rPr>
            </w:pPr>
            <w:ins w:id="301" w:author="Jana Vašíková" w:date="2018-05-23T14:21:00Z">
              <w:r w:rsidRPr="00E824B7">
                <w:rPr>
                  <w:b/>
                </w:rPr>
                <w:t>Jméno a příjmení</w:t>
              </w:r>
            </w:ins>
          </w:p>
        </w:tc>
        <w:tc>
          <w:tcPr>
            <w:tcW w:w="4536" w:type="dxa"/>
            <w:gridSpan w:val="5"/>
          </w:tcPr>
          <w:p w14:paraId="02C744AA" w14:textId="77777777" w:rsidR="00A26BA8" w:rsidRPr="00E824B7" w:rsidRDefault="00A26BA8" w:rsidP="00836D40">
            <w:pPr>
              <w:jc w:val="both"/>
              <w:rPr>
                <w:ins w:id="302" w:author="Jana Vašíková" w:date="2018-05-23T14:21:00Z"/>
              </w:rPr>
            </w:pPr>
            <w:ins w:id="303" w:author="Jana Vašíková" w:date="2018-05-23T14:21:00Z">
              <w:r w:rsidRPr="00E824B7">
                <w:t>Gabriel</w:t>
              </w:r>
              <w:r>
                <w:t>a</w:t>
              </w:r>
              <w:r w:rsidRPr="00E824B7">
                <w:t xml:space="preserve"> Česlová</w:t>
              </w:r>
            </w:ins>
          </w:p>
        </w:tc>
        <w:tc>
          <w:tcPr>
            <w:tcW w:w="709" w:type="dxa"/>
            <w:shd w:val="clear" w:color="auto" w:fill="F7CAAC"/>
          </w:tcPr>
          <w:p w14:paraId="31A1D073" w14:textId="77777777" w:rsidR="00A26BA8" w:rsidRPr="00E824B7" w:rsidRDefault="00A26BA8" w:rsidP="00836D40">
            <w:pPr>
              <w:jc w:val="both"/>
              <w:rPr>
                <w:ins w:id="304" w:author="Jana Vašíková" w:date="2018-05-23T14:21:00Z"/>
                <w:b/>
              </w:rPr>
            </w:pPr>
            <w:ins w:id="305" w:author="Jana Vašíková" w:date="2018-05-23T14:21:00Z">
              <w:r w:rsidRPr="00E824B7">
                <w:rPr>
                  <w:b/>
                </w:rPr>
                <w:t>Tituly</w:t>
              </w:r>
            </w:ins>
          </w:p>
        </w:tc>
        <w:tc>
          <w:tcPr>
            <w:tcW w:w="2096" w:type="dxa"/>
            <w:gridSpan w:val="4"/>
          </w:tcPr>
          <w:p w14:paraId="27C6A971" w14:textId="77777777" w:rsidR="00A26BA8" w:rsidRPr="00E824B7" w:rsidRDefault="00A26BA8" w:rsidP="00836D40">
            <w:pPr>
              <w:jc w:val="both"/>
              <w:rPr>
                <w:ins w:id="306" w:author="Jana Vašíková" w:date="2018-05-23T14:21:00Z"/>
              </w:rPr>
            </w:pPr>
            <w:ins w:id="307" w:author="Jana Vašíková" w:date="2018-05-23T14:21:00Z">
              <w:r w:rsidRPr="00E824B7">
                <w:t>PaedDr., PhD.</w:t>
              </w:r>
            </w:ins>
          </w:p>
        </w:tc>
      </w:tr>
      <w:tr w:rsidR="00A26BA8" w:rsidRPr="00E824B7" w14:paraId="53F323E8" w14:textId="77777777" w:rsidTr="00836D40">
        <w:trPr>
          <w:ins w:id="308" w:author="Jana Vašíková" w:date="2018-05-23T14:21:00Z"/>
        </w:trPr>
        <w:tc>
          <w:tcPr>
            <w:tcW w:w="2552" w:type="dxa"/>
            <w:shd w:val="clear" w:color="auto" w:fill="F7CAAC"/>
          </w:tcPr>
          <w:p w14:paraId="5B6DCCA6" w14:textId="77777777" w:rsidR="00A26BA8" w:rsidRPr="00E824B7" w:rsidRDefault="00A26BA8" w:rsidP="00836D40">
            <w:pPr>
              <w:jc w:val="both"/>
              <w:rPr>
                <w:ins w:id="309" w:author="Jana Vašíková" w:date="2018-05-23T14:21:00Z"/>
                <w:b/>
              </w:rPr>
            </w:pPr>
            <w:ins w:id="310" w:author="Jana Vašíková" w:date="2018-05-23T14:21:00Z">
              <w:r w:rsidRPr="00E824B7">
                <w:rPr>
                  <w:b/>
                </w:rPr>
                <w:t>Rok narození</w:t>
              </w:r>
            </w:ins>
          </w:p>
        </w:tc>
        <w:tc>
          <w:tcPr>
            <w:tcW w:w="829" w:type="dxa"/>
          </w:tcPr>
          <w:p w14:paraId="1E50DE77" w14:textId="77777777" w:rsidR="00A26BA8" w:rsidRPr="00E824B7" w:rsidRDefault="00A26BA8" w:rsidP="00836D40">
            <w:pPr>
              <w:jc w:val="both"/>
              <w:rPr>
                <w:ins w:id="311" w:author="Jana Vašíková" w:date="2018-05-23T14:21:00Z"/>
              </w:rPr>
            </w:pPr>
            <w:ins w:id="312" w:author="Jana Vašíková" w:date="2018-05-23T14:21:00Z">
              <w:r w:rsidRPr="00E824B7">
                <w:t>1977</w:t>
              </w:r>
            </w:ins>
          </w:p>
        </w:tc>
        <w:tc>
          <w:tcPr>
            <w:tcW w:w="1721" w:type="dxa"/>
            <w:shd w:val="clear" w:color="auto" w:fill="F7CAAC"/>
          </w:tcPr>
          <w:p w14:paraId="1F732CC3" w14:textId="77777777" w:rsidR="00A26BA8" w:rsidRPr="00E824B7" w:rsidRDefault="00A26BA8" w:rsidP="00836D40">
            <w:pPr>
              <w:jc w:val="both"/>
              <w:rPr>
                <w:ins w:id="313" w:author="Jana Vašíková" w:date="2018-05-23T14:21:00Z"/>
                <w:b/>
              </w:rPr>
            </w:pPr>
            <w:ins w:id="314" w:author="Jana Vašíková" w:date="2018-05-23T14:21:00Z">
              <w:r w:rsidRPr="00E824B7">
                <w:rPr>
                  <w:b/>
                </w:rPr>
                <w:t>typ vztahu k VŠ</w:t>
              </w:r>
            </w:ins>
          </w:p>
        </w:tc>
        <w:tc>
          <w:tcPr>
            <w:tcW w:w="992" w:type="dxa"/>
            <w:gridSpan w:val="2"/>
          </w:tcPr>
          <w:p w14:paraId="2088EACA" w14:textId="77777777" w:rsidR="00A26BA8" w:rsidRPr="00E824B7" w:rsidRDefault="00A26BA8" w:rsidP="00836D40">
            <w:pPr>
              <w:jc w:val="both"/>
              <w:rPr>
                <w:ins w:id="315" w:author="Jana Vašíková" w:date="2018-05-23T14:21:00Z"/>
              </w:rPr>
            </w:pPr>
            <w:ins w:id="316" w:author="Jana Vašíková" w:date="2018-05-23T14:21:00Z">
              <w:r>
                <w:t>DPP</w:t>
              </w:r>
            </w:ins>
          </w:p>
        </w:tc>
        <w:tc>
          <w:tcPr>
            <w:tcW w:w="994" w:type="dxa"/>
            <w:shd w:val="clear" w:color="auto" w:fill="F7CAAC"/>
          </w:tcPr>
          <w:p w14:paraId="3FA418D5" w14:textId="77777777" w:rsidR="00A26BA8" w:rsidRPr="00E824B7" w:rsidRDefault="00A26BA8" w:rsidP="00836D40">
            <w:pPr>
              <w:jc w:val="both"/>
              <w:rPr>
                <w:ins w:id="317" w:author="Jana Vašíková" w:date="2018-05-23T14:21:00Z"/>
                <w:b/>
              </w:rPr>
            </w:pPr>
            <w:ins w:id="318" w:author="Jana Vašíková" w:date="2018-05-23T14:21:00Z">
              <w:r w:rsidRPr="00E824B7">
                <w:rPr>
                  <w:b/>
                </w:rPr>
                <w:t>rozsah</w:t>
              </w:r>
            </w:ins>
          </w:p>
        </w:tc>
        <w:tc>
          <w:tcPr>
            <w:tcW w:w="709" w:type="dxa"/>
          </w:tcPr>
          <w:p w14:paraId="155967DE" w14:textId="3585FA6E" w:rsidR="00A26BA8" w:rsidRPr="00E824B7" w:rsidRDefault="00A26BA8" w:rsidP="00836D40">
            <w:pPr>
              <w:jc w:val="both"/>
              <w:rPr>
                <w:ins w:id="319" w:author="Jana Vašíková" w:date="2018-05-23T14:21:00Z"/>
              </w:rPr>
            </w:pPr>
            <w:ins w:id="320" w:author="Jana Vašíková" w:date="2018-05-23T14:21:00Z">
              <w:del w:id="321" w:author="Anežka Lengálová" w:date="2018-05-30T07:24:00Z">
                <w:r w:rsidDel="00867E04">
                  <w:delText>2 hod./ týden</w:delText>
                </w:r>
              </w:del>
            </w:ins>
          </w:p>
        </w:tc>
        <w:tc>
          <w:tcPr>
            <w:tcW w:w="709" w:type="dxa"/>
            <w:gridSpan w:val="2"/>
            <w:shd w:val="clear" w:color="auto" w:fill="F7CAAC"/>
          </w:tcPr>
          <w:p w14:paraId="21F263E0" w14:textId="77777777" w:rsidR="00A26BA8" w:rsidRPr="00E824B7" w:rsidRDefault="00A26BA8" w:rsidP="00836D40">
            <w:pPr>
              <w:jc w:val="both"/>
              <w:rPr>
                <w:ins w:id="322" w:author="Jana Vašíková" w:date="2018-05-23T14:21:00Z"/>
                <w:b/>
              </w:rPr>
            </w:pPr>
            <w:ins w:id="323" w:author="Jana Vašíková" w:date="2018-05-23T14:21:00Z">
              <w:r w:rsidRPr="00E824B7">
                <w:rPr>
                  <w:b/>
                </w:rPr>
                <w:t>do kdy</w:t>
              </w:r>
            </w:ins>
          </w:p>
        </w:tc>
        <w:tc>
          <w:tcPr>
            <w:tcW w:w="1387" w:type="dxa"/>
            <w:gridSpan w:val="2"/>
          </w:tcPr>
          <w:p w14:paraId="6AEE5300" w14:textId="6EFA53EA" w:rsidR="00A26BA8" w:rsidRPr="00E824B7" w:rsidRDefault="00A26BA8" w:rsidP="00836D40">
            <w:pPr>
              <w:jc w:val="both"/>
              <w:rPr>
                <w:ins w:id="324" w:author="Jana Vašíková" w:date="2018-05-23T14:21:00Z"/>
              </w:rPr>
            </w:pPr>
            <w:ins w:id="325" w:author="Jana Vašíková" w:date="2018-05-23T14:21:00Z">
              <w:del w:id="326" w:author="Anežka Lengálová" w:date="2018-05-30T07:23:00Z">
                <w:r w:rsidDel="00867E04">
                  <w:delText>bud</w:delText>
                </w:r>
              </w:del>
              <w:r>
                <w:t>.</w:t>
              </w:r>
            </w:ins>
          </w:p>
        </w:tc>
      </w:tr>
      <w:tr w:rsidR="00A26BA8" w:rsidRPr="00E824B7" w14:paraId="485E7836" w14:textId="77777777" w:rsidTr="00836D40">
        <w:trPr>
          <w:ins w:id="327" w:author="Jana Vašíková" w:date="2018-05-23T14:21:00Z"/>
        </w:trPr>
        <w:tc>
          <w:tcPr>
            <w:tcW w:w="5102" w:type="dxa"/>
            <w:gridSpan w:val="3"/>
            <w:shd w:val="clear" w:color="auto" w:fill="F7CAAC"/>
          </w:tcPr>
          <w:p w14:paraId="31B54D54" w14:textId="77777777" w:rsidR="00A26BA8" w:rsidRPr="00E824B7" w:rsidRDefault="00A26BA8" w:rsidP="00836D40">
            <w:pPr>
              <w:jc w:val="both"/>
              <w:rPr>
                <w:ins w:id="328" w:author="Jana Vašíková" w:date="2018-05-23T14:21:00Z"/>
                <w:b/>
              </w:rPr>
            </w:pPr>
            <w:ins w:id="329" w:author="Jana Vašíková" w:date="2018-05-23T14:21:00Z">
              <w:r w:rsidRPr="00E824B7">
                <w:rPr>
                  <w:b/>
                </w:rPr>
                <w:t>Typ vztahu na součásti VŠ, která uskutečňuje st. program</w:t>
              </w:r>
            </w:ins>
          </w:p>
        </w:tc>
        <w:tc>
          <w:tcPr>
            <w:tcW w:w="992" w:type="dxa"/>
            <w:gridSpan w:val="2"/>
          </w:tcPr>
          <w:p w14:paraId="13646563" w14:textId="77777777" w:rsidR="00A26BA8" w:rsidRPr="00E824B7" w:rsidRDefault="00A26BA8" w:rsidP="00836D40">
            <w:pPr>
              <w:jc w:val="both"/>
              <w:rPr>
                <w:ins w:id="330" w:author="Jana Vašíková" w:date="2018-05-23T14:21:00Z"/>
              </w:rPr>
            </w:pPr>
            <w:ins w:id="331" w:author="Jana Vašíková" w:date="2018-05-23T14:21:00Z">
              <w:r>
                <w:t>DPP</w:t>
              </w:r>
            </w:ins>
          </w:p>
        </w:tc>
        <w:tc>
          <w:tcPr>
            <w:tcW w:w="994" w:type="dxa"/>
            <w:shd w:val="clear" w:color="auto" w:fill="F7CAAC"/>
          </w:tcPr>
          <w:p w14:paraId="0D924097" w14:textId="77777777" w:rsidR="00A26BA8" w:rsidRPr="00E824B7" w:rsidRDefault="00A26BA8" w:rsidP="00836D40">
            <w:pPr>
              <w:jc w:val="both"/>
              <w:rPr>
                <w:ins w:id="332" w:author="Jana Vašíková" w:date="2018-05-23T14:21:00Z"/>
                <w:b/>
              </w:rPr>
            </w:pPr>
            <w:ins w:id="333" w:author="Jana Vašíková" w:date="2018-05-23T14:21:00Z">
              <w:r w:rsidRPr="00E824B7">
                <w:rPr>
                  <w:b/>
                </w:rPr>
                <w:t>rozsah</w:t>
              </w:r>
            </w:ins>
          </w:p>
        </w:tc>
        <w:tc>
          <w:tcPr>
            <w:tcW w:w="709" w:type="dxa"/>
          </w:tcPr>
          <w:p w14:paraId="3EC4881E" w14:textId="6FE51C1C" w:rsidR="00A26BA8" w:rsidRPr="00E824B7" w:rsidRDefault="00A26BA8" w:rsidP="00836D40">
            <w:pPr>
              <w:jc w:val="both"/>
              <w:rPr>
                <w:ins w:id="334" w:author="Jana Vašíková" w:date="2018-05-23T14:21:00Z"/>
                <w:lang w:val="sk-SK"/>
              </w:rPr>
            </w:pPr>
            <w:ins w:id="335" w:author="Jana Vašíková" w:date="2018-05-23T14:21:00Z">
              <w:del w:id="336" w:author="Anežka Lengálová" w:date="2018-05-30T07:24:00Z">
                <w:r w:rsidDel="00867E04">
                  <w:delText>2 hod./ týden</w:delText>
                </w:r>
              </w:del>
            </w:ins>
          </w:p>
        </w:tc>
        <w:tc>
          <w:tcPr>
            <w:tcW w:w="709" w:type="dxa"/>
            <w:gridSpan w:val="2"/>
            <w:shd w:val="clear" w:color="auto" w:fill="F7CAAC"/>
          </w:tcPr>
          <w:p w14:paraId="14A6C7A2" w14:textId="77777777" w:rsidR="00A26BA8" w:rsidRPr="00E824B7" w:rsidRDefault="00A26BA8" w:rsidP="00836D40">
            <w:pPr>
              <w:jc w:val="both"/>
              <w:rPr>
                <w:ins w:id="337" w:author="Jana Vašíková" w:date="2018-05-23T14:21:00Z"/>
                <w:b/>
              </w:rPr>
            </w:pPr>
            <w:ins w:id="338" w:author="Jana Vašíková" w:date="2018-05-23T14:21:00Z">
              <w:r w:rsidRPr="00E824B7">
                <w:rPr>
                  <w:b/>
                </w:rPr>
                <w:t>do kdy</w:t>
              </w:r>
            </w:ins>
          </w:p>
        </w:tc>
        <w:tc>
          <w:tcPr>
            <w:tcW w:w="1387" w:type="dxa"/>
            <w:gridSpan w:val="2"/>
          </w:tcPr>
          <w:p w14:paraId="5D45586F" w14:textId="2A1AF0BD" w:rsidR="00A26BA8" w:rsidRPr="00E824B7" w:rsidRDefault="00A26BA8" w:rsidP="00836D40">
            <w:pPr>
              <w:jc w:val="both"/>
              <w:rPr>
                <w:ins w:id="339" w:author="Jana Vašíková" w:date="2018-05-23T14:21:00Z"/>
              </w:rPr>
            </w:pPr>
            <w:ins w:id="340" w:author="Jana Vašíková" w:date="2018-05-23T14:21:00Z">
              <w:del w:id="341" w:author="Anežka Lengálová" w:date="2018-05-30T07:23:00Z">
                <w:r w:rsidDel="00867E04">
                  <w:delText>bud</w:delText>
                </w:r>
              </w:del>
              <w:r>
                <w:t>.</w:t>
              </w:r>
            </w:ins>
          </w:p>
        </w:tc>
      </w:tr>
      <w:tr w:rsidR="00A26BA8" w:rsidRPr="00E824B7" w14:paraId="265E58C9" w14:textId="77777777" w:rsidTr="00836D40">
        <w:trPr>
          <w:ins w:id="342" w:author="Jana Vašíková" w:date="2018-05-23T14:21:00Z"/>
        </w:trPr>
        <w:tc>
          <w:tcPr>
            <w:tcW w:w="6094" w:type="dxa"/>
            <w:gridSpan w:val="5"/>
            <w:shd w:val="clear" w:color="auto" w:fill="F7CAAC"/>
          </w:tcPr>
          <w:p w14:paraId="6B3679F2" w14:textId="77777777" w:rsidR="00A26BA8" w:rsidRPr="00E824B7" w:rsidRDefault="00A26BA8" w:rsidP="00836D40">
            <w:pPr>
              <w:jc w:val="both"/>
              <w:rPr>
                <w:ins w:id="343" w:author="Jana Vašíková" w:date="2018-05-23T14:21:00Z"/>
              </w:rPr>
            </w:pPr>
            <w:ins w:id="344" w:author="Jana Vašíková" w:date="2018-05-23T14:21:00Z">
              <w:r w:rsidRPr="00E824B7">
                <w:rPr>
                  <w:b/>
                </w:rPr>
                <w:t>Další současná působení jako akademický pracovník na jiných VŠ</w:t>
              </w:r>
            </w:ins>
          </w:p>
        </w:tc>
        <w:tc>
          <w:tcPr>
            <w:tcW w:w="1703" w:type="dxa"/>
            <w:gridSpan w:val="2"/>
            <w:shd w:val="clear" w:color="auto" w:fill="F7CAAC"/>
          </w:tcPr>
          <w:p w14:paraId="23F119F3" w14:textId="77777777" w:rsidR="00A26BA8" w:rsidRPr="00E824B7" w:rsidRDefault="00A26BA8" w:rsidP="00836D40">
            <w:pPr>
              <w:jc w:val="both"/>
              <w:rPr>
                <w:ins w:id="345" w:author="Jana Vašíková" w:date="2018-05-23T14:21:00Z"/>
                <w:b/>
              </w:rPr>
            </w:pPr>
            <w:ins w:id="346" w:author="Jana Vašíková" w:date="2018-05-23T14:21:00Z">
              <w:r w:rsidRPr="00E824B7">
                <w:rPr>
                  <w:b/>
                </w:rPr>
                <w:t>typ prac. vztahu</w:t>
              </w:r>
            </w:ins>
          </w:p>
        </w:tc>
        <w:tc>
          <w:tcPr>
            <w:tcW w:w="2096" w:type="dxa"/>
            <w:gridSpan w:val="4"/>
            <w:shd w:val="clear" w:color="auto" w:fill="F7CAAC"/>
          </w:tcPr>
          <w:p w14:paraId="737D3B71" w14:textId="77777777" w:rsidR="00A26BA8" w:rsidRPr="00E824B7" w:rsidRDefault="00A26BA8" w:rsidP="00836D40">
            <w:pPr>
              <w:jc w:val="both"/>
              <w:rPr>
                <w:ins w:id="347" w:author="Jana Vašíková" w:date="2018-05-23T14:21:00Z"/>
                <w:b/>
              </w:rPr>
            </w:pPr>
            <w:ins w:id="348" w:author="Jana Vašíková" w:date="2018-05-23T14:21:00Z">
              <w:r w:rsidRPr="00E824B7">
                <w:rPr>
                  <w:b/>
                </w:rPr>
                <w:t>rozsah</w:t>
              </w:r>
            </w:ins>
          </w:p>
        </w:tc>
      </w:tr>
      <w:tr w:rsidR="00A26BA8" w:rsidRPr="00E824B7" w14:paraId="0EA69F3D" w14:textId="77777777" w:rsidTr="00836D40">
        <w:trPr>
          <w:ins w:id="349" w:author="Jana Vašíková" w:date="2018-05-23T14:21:00Z"/>
        </w:trPr>
        <w:tc>
          <w:tcPr>
            <w:tcW w:w="6094" w:type="dxa"/>
            <w:gridSpan w:val="5"/>
          </w:tcPr>
          <w:p w14:paraId="0C80DEE1" w14:textId="77777777" w:rsidR="00A26BA8" w:rsidRPr="00E824B7" w:rsidRDefault="00A26BA8" w:rsidP="00836D40">
            <w:pPr>
              <w:jc w:val="both"/>
              <w:rPr>
                <w:ins w:id="350" w:author="Jana Vašíková" w:date="2018-05-23T14:21:00Z"/>
              </w:rPr>
            </w:pPr>
            <w:ins w:id="351" w:author="Jana Vašíková" w:date="2018-05-23T14:21:00Z">
              <w:r w:rsidRPr="00E824B7">
                <w:t>nejsou</w:t>
              </w:r>
            </w:ins>
          </w:p>
        </w:tc>
        <w:tc>
          <w:tcPr>
            <w:tcW w:w="1703" w:type="dxa"/>
            <w:gridSpan w:val="2"/>
          </w:tcPr>
          <w:p w14:paraId="46F318A2" w14:textId="77777777" w:rsidR="00A26BA8" w:rsidRPr="00E824B7" w:rsidRDefault="00A26BA8" w:rsidP="00836D40">
            <w:pPr>
              <w:jc w:val="both"/>
              <w:rPr>
                <w:ins w:id="352" w:author="Jana Vašíková" w:date="2018-05-23T14:21:00Z"/>
              </w:rPr>
            </w:pPr>
          </w:p>
        </w:tc>
        <w:tc>
          <w:tcPr>
            <w:tcW w:w="2096" w:type="dxa"/>
            <w:gridSpan w:val="4"/>
          </w:tcPr>
          <w:p w14:paraId="7704CFD9" w14:textId="77777777" w:rsidR="00A26BA8" w:rsidRPr="00E824B7" w:rsidRDefault="00A26BA8" w:rsidP="00836D40">
            <w:pPr>
              <w:jc w:val="both"/>
              <w:rPr>
                <w:ins w:id="353" w:author="Jana Vašíková" w:date="2018-05-23T14:21:00Z"/>
              </w:rPr>
            </w:pPr>
          </w:p>
        </w:tc>
      </w:tr>
      <w:tr w:rsidR="00A26BA8" w:rsidRPr="00E824B7" w14:paraId="5345C721" w14:textId="77777777" w:rsidTr="00836D40">
        <w:trPr>
          <w:ins w:id="354" w:author="Jana Vašíková" w:date="2018-05-23T14:21:00Z"/>
        </w:trPr>
        <w:tc>
          <w:tcPr>
            <w:tcW w:w="9893" w:type="dxa"/>
            <w:gridSpan w:val="11"/>
            <w:shd w:val="clear" w:color="auto" w:fill="F7CAAC"/>
          </w:tcPr>
          <w:p w14:paraId="29378DC0" w14:textId="77777777" w:rsidR="00A26BA8" w:rsidRPr="00E824B7" w:rsidRDefault="00A26BA8" w:rsidP="00836D40">
            <w:pPr>
              <w:jc w:val="both"/>
              <w:rPr>
                <w:ins w:id="355" w:author="Jana Vašíková" w:date="2018-05-23T14:21:00Z"/>
              </w:rPr>
            </w:pPr>
            <w:ins w:id="356" w:author="Jana Vašíková" w:date="2018-05-23T14:21:00Z">
              <w:r w:rsidRPr="00E824B7">
                <w:rPr>
                  <w:b/>
                </w:rPr>
                <w:t>Předměty příslušného studijního programu a způsob zapojení do jejich výuky, příp. další zapojení do uskutečňování studijního programu</w:t>
              </w:r>
            </w:ins>
          </w:p>
        </w:tc>
      </w:tr>
      <w:tr w:rsidR="00A26BA8" w:rsidRPr="00E824B7" w14:paraId="7625B5E8" w14:textId="77777777" w:rsidTr="00836D40">
        <w:trPr>
          <w:trHeight w:val="470"/>
          <w:ins w:id="357" w:author="Jana Vašíková" w:date="2018-05-23T14:21:00Z"/>
        </w:trPr>
        <w:tc>
          <w:tcPr>
            <w:tcW w:w="9893" w:type="dxa"/>
            <w:gridSpan w:val="11"/>
            <w:tcBorders>
              <w:top w:val="nil"/>
            </w:tcBorders>
          </w:tcPr>
          <w:p w14:paraId="36F528A9" w14:textId="77777777" w:rsidR="00A26BA8" w:rsidRPr="00E824B7" w:rsidRDefault="00A26BA8" w:rsidP="00836D40">
            <w:pPr>
              <w:jc w:val="both"/>
              <w:rPr>
                <w:ins w:id="358" w:author="Jana Vašíková" w:date="2018-05-23T14:21:00Z"/>
              </w:rPr>
            </w:pPr>
            <w:ins w:id="359" w:author="Jana Vašíková" w:date="2018-05-23T14:21:00Z">
              <w:r>
                <w:t>Souvislá pedagogická praxe, tvorba odborného a výzkumného portfolia</w:t>
              </w:r>
            </w:ins>
          </w:p>
        </w:tc>
      </w:tr>
      <w:tr w:rsidR="00A26BA8" w:rsidRPr="00E824B7" w14:paraId="347ADE13" w14:textId="77777777" w:rsidTr="00836D40">
        <w:trPr>
          <w:ins w:id="360" w:author="Jana Vašíková" w:date="2018-05-23T14:21:00Z"/>
        </w:trPr>
        <w:tc>
          <w:tcPr>
            <w:tcW w:w="9893" w:type="dxa"/>
            <w:gridSpan w:val="11"/>
            <w:shd w:val="clear" w:color="auto" w:fill="F7CAAC"/>
          </w:tcPr>
          <w:p w14:paraId="1FC06F4F" w14:textId="77777777" w:rsidR="00A26BA8" w:rsidRPr="00E824B7" w:rsidRDefault="00A26BA8" w:rsidP="00836D40">
            <w:pPr>
              <w:jc w:val="both"/>
              <w:rPr>
                <w:ins w:id="361" w:author="Jana Vašíková" w:date="2018-05-23T14:21:00Z"/>
              </w:rPr>
            </w:pPr>
            <w:ins w:id="362" w:author="Jana Vašíková" w:date="2018-05-23T14:21:00Z">
              <w:r w:rsidRPr="00E824B7">
                <w:rPr>
                  <w:b/>
                </w:rPr>
                <w:t xml:space="preserve">Údaje o vzdělání na VŠ </w:t>
              </w:r>
            </w:ins>
          </w:p>
        </w:tc>
      </w:tr>
      <w:tr w:rsidR="00A26BA8" w:rsidRPr="00E824B7" w14:paraId="2B4A13DE" w14:textId="77777777" w:rsidTr="00836D40">
        <w:trPr>
          <w:trHeight w:val="1055"/>
          <w:ins w:id="363" w:author="Jana Vašíková" w:date="2018-05-23T14:21:00Z"/>
        </w:trPr>
        <w:tc>
          <w:tcPr>
            <w:tcW w:w="9893" w:type="dxa"/>
            <w:gridSpan w:val="11"/>
          </w:tcPr>
          <w:p w14:paraId="68A65777" w14:textId="77777777" w:rsidR="00A26BA8" w:rsidRPr="00E824B7" w:rsidRDefault="00A26BA8" w:rsidP="00836D40">
            <w:pPr>
              <w:pStyle w:val="Default"/>
              <w:jc w:val="both"/>
              <w:rPr>
                <w:ins w:id="364" w:author="Jana Vašíková" w:date="2018-05-23T14:21:00Z"/>
                <w:sz w:val="20"/>
                <w:szCs w:val="20"/>
              </w:rPr>
            </w:pPr>
            <w:ins w:id="365" w:author="Jana Vašíková" w:date="2018-05-23T14:21:00Z">
              <w:r w:rsidRPr="00E824B7">
                <w:rPr>
                  <w:sz w:val="20"/>
                  <w:szCs w:val="20"/>
                </w:rPr>
                <w:t>1999 PF PU Prešov, ukončen</w:t>
              </w:r>
              <w:r w:rsidRPr="00E824B7">
                <w:rPr>
                  <w:sz w:val="20"/>
                  <w:szCs w:val="20"/>
                  <w:lang w:val="fr-FR"/>
                </w:rPr>
                <w:t xml:space="preserve">é </w:t>
              </w:r>
              <w:r w:rsidRPr="00E824B7">
                <w:rPr>
                  <w:sz w:val="20"/>
                  <w:szCs w:val="20"/>
                  <w:lang w:val="nl-NL"/>
                </w:rPr>
                <w:t>magistersk</w:t>
              </w:r>
              <w:r w:rsidRPr="00E824B7">
                <w:rPr>
                  <w:sz w:val="20"/>
                  <w:szCs w:val="20"/>
                  <w:lang w:val="fr-FR"/>
                </w:rPr>
                <w:t xml:space="preserve">é </w:t>
              </w:r>
              <w:r>
                <w:rPr>
                  <w:sz w:val="20"/>
                  <w:szCs w:val="20"/>
                </w:rPr>
                <w:t>studium, učitelství pro 1. stupeň základních ško</w:t>
              </w:r>
              <w:r w:rsidRPr="00E824B7">
                <w:rPr>
                  <w:sz w:val="20"/>
                  <w:szCs w:val="20"/>
                </w:rPr>
                <w:t xml:space="preserve">l  - Mgr. </w:t>
              </w:r>
            </w:ins>
          </w:p>
          <w:p w14:paraId="507664E5" w14:textId="77777777" w:rsidR="00A26BA8" w:rsidRPr="00E824B7" w:rsidRDefault="00A26BA8" w:rsidP="00836D40">
            <w:pPr>
              <w:pStyle w:val="Default"/>
              <w:jc w:val="both"/>
              <w:rPr>
                <w:ins w:id="366" w:author="Jana Vašíková" w:date="2018-05-23T14:21:00Z"/>
                <w:sz w:val="20"/>
                <w:szCs w:val="20"/>
              </w:rPr>
            </w:pPr>
            <w:ins w:id="367" w:author="Jana Vašíková" w:date="2018-05-23T14:21:00Z">
              <w:r w:rsidRPr="00E824B7">
                <w:rPr>
                  <w:sz w:val="20"/>
                  <w:szCs w:val="20"/>
                </w:rPr>
                <w:t xml:space="preserve">2006 PdF UK Bratislava, rigorózní zkouška v oboru Předškolní </w:t>
              </w:r>
              <w:r w:rsidRPr="00E824B7">
                <w:rPr>
                  <w:sz w:val="20"/>
                  <w:szCs w:val="20"/>
                  <w:lang w:val="es-ES_tradnl"/>
                </w:rPr>
                <w:t>a element</w:t>
              </w:r>
              <w:r w:rsidRPr="00E824B7">
                <w:rPr>
                  <w:sz w:val="20"/>
                  <w:szCs w:val="20"/>
                </w:rPr>
                <w:t xml:space="preserve">ární </w:t>
              </w:r>
              <w:r w:rsidRPr="00E824B7">
                <w:rPr>
                  <w:sz w:val="20"/>
                  <w:szCs w:val="20"/>
                  <w:lang w:val="it-IT"/>
                </w:rPr>
                <w:t xml:space="preserve">pedagogika - PaedDr. </w:t>
              </w:r>
            </w:ins>
          </w:p>
          <w:p w14:paraId="690977E9" w14:textId="77777777" w:rsidR="00A26BA8" w:rsidRPr="00E824B7" w:rsidRDefault="00A26BA8" w:rsidP="00836D40">
            <w:pPr>
              <w:jc w:val="both"/>
              <w:rPr>
                <w:ins w:id="368" w:author="Jana Vašíková" w:date="2018-05-23T14:21:00Z"/>
              </w:rPr>
            </w:pPr>
            <w:ins w:id="369" w:author="Jana Vašíková" w:date="2018-05-23T14:21:00Z">
              <w:r w:rsidRPr="00E824B7">
                <w:t>2011 PdF UK Bratislava, ukončen</w:t>
              </w:r>
              <w:r w:rsidRPr="00E824B7">
                <w:rPr>
                  <w:lang w:val="fr-FR"/>
                </w:rPr>
                <w:t xml:space="preserve">é </w:t>
              </w:r>
              <w:r w:rsidRPr="00E824B7">
                <w:t>doktorsk</w:t>
              </w:r>
              <w:r w:rsidRPr="00E824B7">
                <w:rPr>
                  <w:lang w:val="fr-FR"/>
                </w:rPr>
                <w:t xml:space="preserve">é </w:t>
              </w:r>
              <w:r w:rsidRPr="00E824B7">
                <w:t>studium v oboru Pedagogika - PhD.</w:t>
              </w:r>
            </w:ins>
          </w:p>
        </w:tc>
      </w:tr>
      <w:tr w:rsidR="00A26BA8" w:rsidRPr="00E824B7" w14:paraId="28E1337F" w14:textId="77777777" w:rsidTr="00836D40">
        <w:trPr>
          <w:ins w:id="370" w:author="Jana Vašíková" w:date="2018-05-23T14:21:00Z"/>
        </w:trPr>
        <w:tc>
          <w:tcPr>
            <w:tcW w:w="9893" w:type="dxa"/>
            <w:gridSpan w:val="11"/>
            <w:shd w:val="clear" w:color="auto" w:fill="F7CAAC"/>
          </w:tcPr>
          <w:p w14:paraId="53E8E68B" w14:textId="77777777" w:rsidR="00A26BA8" w:rsidRPr="00E824B7" w:rsidRDefault="00A26BA8" w:rsidP="00836D40">
            <w:pPr>
              <w:jc w:val="both"/>
              <w:rPr>
                <w:ins w:id="371" w:author="Jana Vašíková" w:date="2018-05-23T14:21:00Z"/>
                <w:b/>
              </w:rPr>
            </w:pPr>
            <w:ins w:id="372" w:author="Jana Vašíková" w:date="2018-05-23T14:21:00Z">
              <w:r w:rsidRPr="00E824B7">
                <w:rPr>
                  <w:b/>
                </w:rPr>
                <w:t>Údaje o odborném působení od absolvování VŠ</w:t>
              </w:r>
            </w:ins>
          </w:p>
        </w:tc>
      </w:tr>
      <w:tr w:rsidR="00A26BA8" w:rsidRPr="00E824B7" w14:paraId="57AE5A5E" w14:textId="77777777" w:rsidTr="00836D40">
        <w:trPr>
          <w:trHeight w:val="1090"/>
          <w:ins w:id="373" w:author="Jana Vašíková" w:date="2018-05-23T14:21:00Z"/>
        </w:trPr>
        <w:tc>
          <w:tcPr>
            <w:tcW w:w="9893" w:type="dxa"/>
            <w:gridSpan w:val="11"/>
          </w:tcPr>
          <w:p w14:paraId="6281502C" w14:textId="77777777" w:rsidR="00A26BA8" w:rsidRPr="00E824B7" w:rsidRDefault="00A26BA8" w:rsidP="00836D40">
            <w:pPr>
              <w:pStyle w:val="Default"/>
              <w:jc w:val="both"/>
              <w:rPr>
                <w:ins w:id="374" w:author="Jana Vašíková" w:date="2018-05-23T14:21:00Z"/>
                <w:sz w:val="20"/>
                <w:szCs w:val="20"/>
              </w:rPr>
            </w:pPr>
            <w:ins w:id="375" w:author="Jana Vašíková" w:date="2018-05-23T14:21:00Z">
              <w:r w:rsidRPr="00E824B7">
                <w:rPr>
                  <w:sz w:val="20"/>
                  <w:szCs w:val="20"/>
                </w:rPr>
                <w:t>2003 – 2006 PF UK Bratislava, interní doktorand</w:t>
              </w:r>
            </w:ins>
          </w:p>
          <w:p w14:paraId="15ED9B4D" w14:textId="77777777" w:rsidR="00A26BA8" w:rsidRPr="00E824B7" w:rsidRDefault="00A26BA8" w:rsidP="00836D40">
            <w:pPr>
              <w:pStyle w:val="Default"/>
              <w:jc w:val="both"/>
              <w:rPr>
                <w:ins w:id="376" w:author="Jana Vašíková" w:date="2018-05-23T14:21:00Z"/>
                <w:sz w:val="20"/>
                <w:szCs w:val="20"/>
              </w:rPr>
            </w:pPr>
            <w:ins w:id="377" w:author="Jana Vašíková" w:date="2018-05-23T14:21:00Z">
              <w:r w:rsidRPr="00E824B7">
                <w:rPr>
                  <w:sz w:val="20"/>
                  <w:szCs w:val="20"/>
                </w:rPr>
                <w:t>2007 – 2009 Soukromá základní škola Košice, učitel</w:t>
              </w:r>
            </w:ins>
          </w:p>
          <w:p w14:paraId="576BA15A" w14:textId="77777777" w:rsidR="00A26BA8" w:rsidRPr="00E824B7" w:rsidRDefault="00A26BA8" w:rsidP="00836D40">
            <w:pPr>
              <w:pStyle w:val="Default"/>
              <w:jc w:val="both"/>
              <w:rPr>
                <w:ins w:id="378" w:author="Jana Vašíková" w:date="2018-05-23T14:21:00Z"/>
                <w:sz w:val="20"/>
                <w:szCs w:val="20"/>
              </w:rPr>
            </w:pPr>
            <w:ins w:id="379" w:author="Jana Vašíková" w:date="2018-05-23T14:21:00Z">
              <w:r w:rsidRPr="00E824B7">
                <w:rPr>
                  <w:sz w:val="20"/>
                  <w:szCs w:val="20"/>
                </w:rPr>
                <w:t>2009 – 2011 PF UK Bratislava, vedoucí studijního oddělení</w:t>
              </w:r>
            </w:ins>
          </w:p>
          <w:p w14:paraId="5719E55E" w14:textId="77777777" w:rsidR="00A26BA8" w:rsidRPr="00E824B7" w:rsidRDefault="00A26BA8" w:rsidP="00836D40">
            <w:pPr>
              <w:pStyle w:val="Default"/>
              <w:jc w:val="both"/>
              <w:rPr>
                <w:ins w:id="380" w:author="Jana Vašíková" w:date="2018-05-23T14:21:00Z"/>
                <w:sz w:val="20"/>
                <w:szCs w:val="20"/>
              </w:rPr>
            </w:pPr>
            <w:ins w:id="381" w:author="Jana Vašíková" w:date="2018-05-23T14:21:00Z">
              <w:r w:rsidRPr="00E824B7">
                <w:rPr>
                  <w:sz w:val="20"/>
                  <w:szCs w:val="20"/>
                </w:rPr>
                <w:t>2011 – 2012 Soukromá základní umělecká škola, Jastrabie nad Topľou, ředitel</w:t>
              </w:r>
            </w:ins>
          </w:p>
          <w:p w14:paraId="178121AA" w14:textId="77777777" w:rsidR="00A26BA8" w:rsidRPr="00E824B7" w:rsidRDefault="00A26BA8" w:rsidP="00836D40">
            <w:pPr>
              <w:pStyle w:val="Default"/>
              <w:jc w:val="both"/>
              <w:rPr>
                <w:ins w:id="382" w:author="Jana Vašíková" w:date="2018-05-23T14:21:00Z"/>
                <w:sz w:val="20"/>
                <w:szCs w:val="20"/>
              </w:rPr>
            </w:pPr>
            <w:ins w:id="383" w:author="Jana Vašíková" w:date="2018-05-23T14:21:00Z">
              <w:r w:rsidRPr="00E824B7">
                <w:rPr>
                  <w:sz w:val="20"/>
                  <w:szCs w:val="20"/>
                </w:rPr>
                <w:t>2013 – dosud Soukromá základní a mateřská škola Life Ac</w:t>
              </w:r>
              <w:r>
                <w:rPr>
                  <w:sz w:val="20"/>
                  <w:szCs w:val="20"/>
                </w:rPr>
                <w:t>ademy</w:t>
              </w:r>
              <w:r w:rsidRPr="00E824B7">
                <w:rPr>
                  <w:sz w:val="20"/>
                  <w:szCs w:val="20"/>
                </w:rPr>
                <w:t>, s.r.o., Poprad, ředitel</w:t>
              </w:r>
            </w:ins>
          </w:p>
          <w:p w14:paraId="4FF53A6B" w14:textId="77777777" w:rsidR="00A26BA8" w:rsidRPr="00E824B7" w:rsidRDefault="00A26BA8" w:rsidP="00836D40">
            <w:pPr>
              <w:jc w:val="both"/>
              <w:rPr>
                <w:ins w:id="384" w:author="Jana Vašíková" w:date="2018-05-23T14:21:00Z"/>
              </w:rPr>
            </w:pPr>
          </w:p>
          <w:p w14:paraId="0DCEF58A" w14:textId="77777777" w:rsidR="00A26BA8" w:rsidRPr="00E824B7" w:rsidRDefault="00A26BA8" w:rsidP="00836D40">
            <w:pPr>
              <w:pStyle w:val="Normlnweb"/>
              <w:spacing w:before="0" w:beforeAutospacing="0" w:after="0" w:afterAutospacing="0"/>
              <w:jc w:val="both"/>
              <w:rPr>
                <w:ins w:id="385" w:author="Jana Vašíková" w:date="2018-05-23T14:21:00Z"/>
                <w:sz w:val="20"/>
                <w:szCs w:val="20"/>
              </w:rPr>
            </w:pPr>
            <w:ins w:id="386" w:author="Jana Vašíková" w:date="2018-05-23T14:21:00Z">
              <w:r>
                <w:rPr>
                  <w:sz w:val="20"/>
                  <w:szCs w:val="20"/>
                </w:rPr>
                <w:t>Spoluautorka uče</w:t>
              </w:r>
              <w:r w:rsidRPr="00E824B7">
                <w:rPr>
                  <w:sz w:val="20"/>
                  <w:szCs w:val="20"/>
                </w:rPr>
                <w:t xml:space="preserve">bnic </w:t>
              </w:r>
              <w:r w:rsidRPr="0094547F">
                <w:rPr>
                  <w:i/>
                  <w:sz w:val="20"/>
                  <w:szCs w:val="20"/>
                </w:rPr>
                <w:t>Přírodovědy</w:t>
              </w:r>
              <w:r w:rsidRPr="00E824B7">
                <w:rPr>
                  <w:sz w:val="20"/>
                  <w:szCs w:val="20"/>
                </w:rPr>
                <w:t xml:space="preserve"> pro 1. </w:t>
              </w:r>
              <w:r>
                <w:rPr>
                  <w:sz w:val="20"/>
                  <w:szCs w:val="20"/>
                </w:rPr>
                <w:t>a</w:t>
              </w:r>
              <w:r w:rsidRPr="00E824B7">
                <w:rPr>
                  <w:sz w:val="20"/>
                  <w:szCs w:val="20"/>
                </w:rPr>
                <w:t xml:space="preserve">ž 4. </w:t>
              </w:r>
              <w:r>
                <w:rPr>
                  <w:sz w:val="20"/>
                  <w:szCs w:val="20"/>
                </w:rPr>
                <w:t>r</w:t>
              </w:r>
              <w:r w:rsidRPr="00E824B7">
                <w:rPr>
                  <w:sz w:val="20"/>
                  <w:szCs w:val="20"/>
                </w:rPr>
                <w:t>oční</w:t>
              </w:r>
              <w:r>
                <w:rPr>
                  <w:sz w:val="20"/>
                  <w:szCs w:val="20"/>
                </w:rPr>
                <w:t>k</w:t>
              </w:r>
              <w:r w:rsidRPr="00E824B7">
                <w:rPr>
                  <w:sz w:val="20"/>
                  <w:szCs w:val="20"/>
                </w:rPr>
                <w:t xml:space="preserve"> Z</w:t>
              </w:r>
              <w:r>
                <w:rPr>
                  <w:sz w:val="20"/>
                  <w:szCs w:val="20"/>
                </w:rPr>
                <w:t>Š</w:t>
              </w:r>
              <w:r w:rsidRPr="00E824B7">
                <w:rPr>
                  <w:sz w:val="20"/>
                  <w:szCs w:val="20"/>
                </w:rPr>
                <w:t xml:space="preserve">. </w:t>
              </w:r>
            </w:ins>
          </w:p>
        </w:tc>
      </w:tr>
      <w:tr w:rsidR="00A26BA8" w:rsidRPr="00E824B7" w14:paraId="28AFA563" w14:textId="77777777" w:rsidTr="00836D40">
        <w:trPr>
          <w:trHeight w:val="250"/>
          <w:ins w:id="387" w:author="Jana Vašíková" w:date="2018-05-23T14:21:00Z"/>
        </w:trPr>
        <w:tc>
          <w:tcPr>
            <w:tcW w:w="9893" w:type="dxa"/>
            <w:gridSpan w:val="11"/>
            <w:shd w:val="clear" w:color="auto" w:fill="F7CAAC"/>
          </w:tcPr>
          <w:p w14:paraId="56CD9A92" w14:textId="77777777" w:rsidR="00A26BA8" w:rsidRPr="00E824B7" w:rsidRDefault="00A26BA8" w:rsidP="00836D40">
            <w:pPr>
              <w:jc w:val="both"/>
              <w:rPr>
                <w:ins w:id="388" w:author="Jana Vašíková" w:date="2018-05-23T14:21:00Z"/>
              </w:rPr>
            </w:pPr>
            <w:ins w:id="389" w:author="Jana Vašíková" w:date="2018-05-23T14:21:00Z">
              <w:r w:rsidRPr="00E824B7">
                <w:rPr>
                  <w:b/>
                </w:rPr>
                <w:t>Zkušenosti s vedením kvalifikačních a rigorózních prací</w:t>
              </w:r>
            </w:ins>
          </w:p>
        </w:tc>
      </w:tr>
      <w:tr w:rsidR="00A26BA8" w:rsidRPr="00E824B7" w14:paraId="47C30978" w14:textId="77777777" w:rsidTr="00836D40">
        <w:trPr>
          <w:trHeight w:val="491"/>
          <w:ins w:id="390" w:author="Jana Vašíková" w:date="2018-05-23T14:21:00Z"/>
        </w:trPr>
        <w:tc>
          <w:tcPr>
            <w:tcW w:w="9893" w:type="dxa"/>
            <w:gridSpan w:val="11"/>
          </w:tcPr>
          <w:p w14:paraId="75689257" w14:textId="77777777" w:rsidR="00A26BA8" w:rsidRPr="00E824B7" w:rsidRDefault="00A26BA8" w:rsidP="00836D40">
            <w:pPr>
              <w:jc w:val="both"/>
              <w:rPr>
                <w:ins w:id="391" w:author="Jana Vašíková" w:date="2018-05-23T14:21:00Z"/>
              </w:rPr>
            </w:pPr>
          </w:p>
        </w:tc>
      </w:tr>
      <w:tr w:rsidR="00A26BA8" w:rsidRPr="00E824B7" w14:paraId="14B415ED" w14:textId="77777777" w:rsidTr="00836D40">
        <w:trPr>
          <w:cantSplit/>
          <w:ins w:id="392" w:author="Jana Vašíková" w:date="2018-05-23T14:21:00Z"/>
        </w:trPr>
        <w:tc>
          <w:tcPr>
            <w:tcW w:w="3381" w:type="dxa"/>
            <w:gridSpan w:val="2"/>
            <w:tcBorders>
              <w:top w:val="single" w:sz="12" w:space="0" w:color="auto"/>
            </w:tcBorders>
            <w:shd w:val="clear" w:color="auto" w:fill="F7CAAC"/>
          </w:tcPr>
          <w:p w14:paraId="204F0FCC" w14:textId="77777777" w:rsidR="00A26BA8" w:rsidRPr="00E824B7" w:rsidRDefault="00A26BA8" w:rsidP="00836D40">
            <w:pPr>
              <w:jc w:val="both"/>
              <w:rPr>
                <w:ins w:id="393" w:author="Jana Vašíková" w:date="2018-05-23T14:21:00Z"/>
              </w:rPr>
            </w:pPr>
            <w:ins w:id="394" w:author="Jana Vašíková" w:date="2018-05-23T14:21:00Z">
              <w:r w:rsidRPr="00E824B7">
                <w:rPr>
                  <w:b/>
                </w:rPr>
                <w:t xml:space="preserve">Obor habilitačního řízení </w:t>
              </w:r>
            </w:ins>
          </w:p>
        </w:tc>
        <w:tc>
          <w:tcPr>
            <w:tcW w:w="2245" w:type="dxa"/>
            <w:gridSpan w:val="2"/>
            <w:tcBorders>
              <w:top w:val="single" w:sz="12" w:space="0" w:color="auto"/>
            </w:tcBorders>
            <w:shd w:val="clear" w:color="auto" w:fill="F7CAAC"/>
          </w:tcPr>
          <w:p w14:paraId="141DB85D" w14:textId="77777777" w:rsidR="00A26BA8" w:rsidRPr="00E824B7" w:rsidRDefault="00A26BA8" w:rsidP="00836D40">
            <w:pPr>
              <w:jc w:val="both"/>
              <w:rPr>
                <w:ins w:id="395" w:author="Jana Vašíková" w:date="2018-05-23T14:21:00Z"/>
              </w:rPr>
            </w:pPr>
            <w:ins w:id="396" w:author="Jana Vašíková" w:date="2018-05-23T14:21:00Z">
              <w:r w:rsidRPr="00E824B7">
                <w:rPr>
                  <w:b/>
                </w:rPr>
                <w:t>Rok udělení hodnosti</w:t>
              </w:r>
            </w:ins>
          </w:p>
        </w:tc>
        <w:tc>
          <w:tcPr>
            <w:tcW w:w="2248" w:type="dxa"/>
            <w:gridSpan w:val="4"/>
            <w:tcBorders>
              <w:top w:val="single" w:sz="12" w:space="0" w:color="auto"/>
              <w:right w:val="single" w:sz="12" w:space="0" w:color="auto"/>
            </w:tcBorders>
            <w:shd w:val="clear" w:color="auto" w:fill="F7CAAC"/>
          </w:tcPr>
          <w:p w14:paraId="5336848D" w14:textId="77777777" w:rsidR="00A26BA8" w:rsidRPr="00E824B7" w:rsidRDefault="00A26BA8" w:rsidP="00836D40">
            <w:pPr>
              <w:jc w:val="both"/>
              <w:rPr>
                <w:ins w:id="397" w:author="Jana Vašíková" w:date="2018-05-23T14:21:00Z"/>
              </w:rPr>
            </w:pPr>
            <w:ins w:id="398" w:author="Jana Vašíková" w:date="2018-05-23T14:21:00Z">
              <w:r w:rsidRPr="00E824B7">
                <w:rPr>
                  <w:b/>
                </w:rPr>
                <w:t>Řízení konáno na VŠ</w:t>
              </w:r>
            </w:ins>
          </w:p>
        </w:tc>
        <w:tc>
          <w:tcPr>
            <w:tcW w:w="2019" w:type="dxa"/>
            <w:gridSpan w:val="3"/>
            <w:tcBorders>
              <w:top w:val="single" w:sz="12" w:space="0" w:color="auto"/>
              <w:left w:val="single" w:sz="12" w:space="0" w:color="auto"/>
            </w:tcBorders>
            <w:shd w:val="clear" w:color="auto" w:fill="F7CAAC"/>
          </w:tcPr>
          <w:p w14:paraId="6D87FAF9" w14:textId="77777777" w:rsidR="00A26BA8" w:rsidRPr="00E824B7" w:rsidRDefault="00A26BA8" w:rsidP="00836D40">
            <w:pPr>
              <w:jc w:val="both"/>
              <w:rPr>
                <w:ins w:id="399" w:author="Jana Vašíková" w:date="2018-05-23T14:21:00Z"/>
                <w:b/>
              </w:rPr>
            </w:pPr>
            <w:ins w:id="400" w:author="Jana Vašíková" w:date="2018-05-23T14:21:00Z">
              <w:r w:rsidRPr="00E824B7">
                <w:rPr>
                  <w:b/>
                </w:rPr>
                <w:t>Ohlasy publikací</w:t>
              </w:r>
            </w:ins>
          </w:p>
        </w:tc>
      </w:tr>
      <w:tr w:rsidR="00A26BA8" w:rsidRPr="00E824B7" w14:paraId="6A0613ED" w14:textId="77777777" w:rsidTr="00836D40">
        <w:trPr>
          <w:cantSplit/>
          <w:ins w:id="401" w:author="Jana Vašíková" w:date="2018-05-23T14:21:00Z"/>
        </w:trPr>
        <w:tc>
          <w:tcPr>
            <w:tcW w:w="3381" w:type="dxa"/>
            <w:gridSpan w:val="2"/>
          </w:tcPr>
          <w:p w14:paraId="5BB9D520" w14:textId="77777777" w:rsidR="00A26BA8" w:rsidRPr="00E824B7" w:rsidRDefault="00A26BA8" w:rsidP="00836D40">
            <w:pPr>
              <w:jc w:val="both"/>
              <w:rPr>
                <w:ins w:id="402" w:author="Jana Vašíková" w:date="2018-05-23T14:21:00Z"/>
              </w:rPr>
            </w:pPr>
          </w:p>
        </w:tc>
        <w:tc>
          <w:tcPr>
            <w:tcW w:w="2245" w:type="dxa"/>
            <w:gridSpan w:val="2"/>
          </w:tcPr>
          <w:p w14:paraId="03321707" w14:textId="77777777" w:rsidR="00A26BA8" w:rsidRPr="00E824B7" w:rsidRDefault="00A26BA8" w:rsidP="00836D40">
            <w:pPr>
              <w:jc w:val="both"/>
              <w:rPr>
                <w:ins w:id="403" w:author="Jana Vašíková" w:date="2018-05-23T14:21:00Z"/>
              </w:rPr>
            </w:pPr>
          </w:p>
        </w:tc>
        <w:tc>
          <w:tcPr>
            <w:tcW w:w="2248" w:type="dxa"/>
            <w:gridSpan w:val="4"/>
            <w:tcBorders>
              <w:right w:val="single" w:sz="12" w:space="0" w:color="auto"/>
            </w:tcBorders>
          </w:tcPr>
          <w:p w14:paraId="33AA1853" w14:textId="77777777" w:rsidR="00A26BA8" w:rsidRPr="00E824B7" w:rsidRDefault="00A26BA8" w:rsidP="00836D40">
            <w:pPr>
              <w:jc w:val="both"/>
              <w:rPr>
                <w:ins w:id="404" w:author="Jana Vašíková" w:date="2018-05-23T14:21:00Z"/>
              </w:rPr>
            </w:pPr>
          </w:p>
        </w:tc>
        <w:tc>
          <w:tcPr>
            <w:tcW w:w="632" w:type="dxa"/>
            <w:tcBorders>
              <w:left w:val="single" w:sz="12" w:space="0" w:color="auto"/>
            </w:tcBorders>
            <w:shd w:val="clear" w:color="auto" w:fill="F7CAAC"/>
          </w:tcPr>
          <w:p w14:paraId="1F73E526" w14:textId="77777777" w:rsidR="00A26BA8" w:rsidRPr="00E824B7" w:rsidRDefault="00A26BA8" w:rsidP="00836D40">
            <w:pPr>
              <w:jc w:val="both"/>
              <w:rPr>
                <w:ins w:id="405" w:author="Jana Vašíková" w:date="2018-05-23T14:21:00Z"/>
              </w:rPr>
            </w:pPr>
            <w:ins w:id="406" w:author="Jana Vašíková" w:date="2018-05-23T14:21:00Z">
              <w:r w:rsidRPr="00E824B7">
                <w:rPr>
                  <w:b/>
                </w:rPr>
                <w:t>WOS</w:t>
              </w:r>
            </w:ins>
          </w:p>
        </w:tc>
        <w:tc>
          <w:tcPr>
            <w:tcW w:w="693" w:type="dxa"/>
            <w:shd w:val="clear" w:color="auto" w:fill="F7CAAC"/>
          </w:tcPr>
          <w:p w14:paraId="3C2AA7BD" w14:textId="77777777" w:rsidR="00A26BA8" w:rsidRPr="00E824B7" w:rsidRDefault="00A26BA8" w:rsidP="00836D40">
            <w:pPr>
              <w:jc w:val="both"/>
              <w:rPr>
                <w:ins w:id="407" w:author="Jana Vašíková" w:date="2018-05-23T14:21:00Z"/>
              </w:rPr>
            </w:pPr>
            <w:ins w:id="408" w:author="Jana Vašíková" w:date="2018-05-23T14:21:00Z">
              <w:r w:rsidRPr="00E824B7">
                <w:rPr>
                  <w:b/>
                </w:rPr>
                <w:t>Scopus</w:t>
              </w:r>
            </w:ins>
          </w:p>
        </w:tc>
        <w:tc>
          <w:tcPr>
            <w:tcW w:w="694" w:type="dxa"/>
            <w:shd w:val="clear" w:color="auto" w:fill="F7CAAC"/>
          </w:tcPr>
          <w:p w14:paraId="4B71DBB2" w14:textId="77777777" w:rsidR="00A26BA8" w:rsidRPr="00E824B7" w:rsidRDefault="00A26BA8" w:rsidP="00836D40">
            <w:pPr>
              <w:jc w:val="both"/>
              <w:rPr>
                <w:ins w:id="409" w:author="Jana Vašíková" w:date="2018-05-23T14:21:00Z"/>
              </w:rPr>
            </w:pPr>
            <w:ins w:id="410" w:author="Jana Vašíková" w:date="2018-05-23T14:21:00Z">
              <w:r w:rsidRPr="00E824B7">
                <w:rPr>
                  <w:b/>
                </w:rPr>
                <w:t>ostatní</w:t>
              </w:r>
            </w:ins>
          </w:p>
        </w:tc>
      </w:tr>
      <w:tr w:rsidR="00A26BA8" w:rsidRPr="00E824B7" w14:paraId="2E49909B" w14:textId="77777777" w:rsidTr="00836D40">
        <w:trPr>
          <w:cantSplit/>
          <w:trHeight w:val="70"/>
          <w:ins w:id="411" w:author="Jana Vašíková" w:date="2018-05-23T14:21:00Z"/>
        </w:trPr>
        <w:tc>
          <w:tcPr>
            <w:tcW w:w="3381" w:type="dxa"/>
            <w:gridSpan w:val="2"/>
            <w:shd w:val="clear" w:color="auto" w:fill="F7CAAC"/>
          </w:tcPr>
          <w:p w14:paraId="06376A41" w14:textId="77777777" w:rsidR="00A26BA8" w:rsidRPr="00E824B7" w:rsidRDefault="00A26BA8" w:rsidP="00836D40">
            <w:pPr>
              <w:jc w:val="both"/>
              <w:rPr>
                <w:ins w:id="412" w:author="Jana Vašíková" w:date="2018-05-23T14:21:00Z"/>
              </w:rPr>
            </w:pPr>
            <w:ins w:id="413" w:author="Jana Vašíková" w:date="2018-05-23T14:21:00Z">
              <w:r w:rsidRPr="00E824B7">
                <w:rPr>
                  <w:b/>
                </w:rPr>
                <w:t>Obor jmenovacího řízení</w:t>
              </w:r>
            </w:ins>
          </w:p>
        </w:tc>
        <w:tc>
          <w:tcPr>
            <w:tcW w:w="2245" w:type="dxa"/>
            <w:gridSpan w:val="2"/>
            <w:shd w:val="clear" w:color="auto" w:fill="F7CAAC"/>
          </w:tcPr>
          <w:p w14:paraId="16F3FC75" w14:textId="77777777" w:rsidR="00A26BA8" w:rsidRPr="00E824B7" w:rsidRDefault="00A26BA8" w:rsidP="00836D40">
            <w:pPr>
              <w:jc w:val="both"/>
              <w:rPr>
                <w:ins w:id="414" w:author="Jana Vašíková" w:date="2018-05-23T14:21:00Z"/>
              </w:rPr>
            </w:pPr>
            <w:ins w:id="415" w:author="Jana Vašíková" w:date="2018-05-23T14:21:00Z">
              <w:r w:rsidRPr="00E824B7">
                <w:rPr>
                  <w:b/>
                </w:rPr>
                <w:t>Rok udělení hodnosti</w:t>
              </w:r>
            </w:ins>
          </w:p>
        </w:tc>
        <w:tc>
          <w:tcPr>
            <w:tcW w:w="2248" w:type="dxa"/>
            <w:gridSpan w:val="4"/>
            <w:tcBorders>
              <w:right w:val="single" w:sz="12" w:space="0" w:color="auto"/>
            </w:tcBorders>
            <w:shd w:val="clear" w:color="auto" w:fill="F7CAAC"/>
          </w:tcPr>
          <w:p w14:paraId="2928DADD" w14:textId="77777777" w:rsidR="00A26BA8" w:rsidRPr="00E824B7" w:rsidRDefault="00A26BA8" w:rsidP="00836D40">
            <w:pPr>
              <w:jc w:val="both"/>
              <w:rPr>
                <w:ins w:id="416" w:author="Jana Vašíková" w:date="2018-05-23T14:21:00Z"/>
              </w:rPr>
            </w:pPr>
            <w:ins w:id="417" w:author="Jana Vašíková" w:date="2018-05-23T14:21:00Z">
              <w:r w:rsidRPr="00E824B7">
                <w:rPr>
                  <w:b/>
                </w:rPr>
                <w:t>Řízení konáno na VŠ</w:t>
              </w:r>
            </w:ins>
          </w:p>
        </w:tc>
        <w:tc>
          <w:tcPr>
            <w:tcW w:w="632" w:type="dxa"/>
            <w:vMerge w:val="restart"/>
            <w:tcBorders>
              <w:left w:val="single" w:sz="12" w:space="0" w:color="auto"/>
            </w:tcBorders>
          </w:tcPr>
          <w:p w14:paraId="1F611945" w14:textId="77777777" w:rsidR="00A26BA8" w:rsidRPr="00E824B7" w:rsidRDefault="00A26BA8" w:rsidP="00836D40">
            <w:pPr>
              <w:jc w:val="both"/>
              <w:rPr>
                <w:ins w:id="418" w:author="Jana Vašíková" w:date="2018-05-23T14:21:00Z"/>
              </w:rPr>
            </w:pPr>
          </w:p>
        </w:tc>
        <w:tc>
          <w:tcPr>
            <w:tcW w:w="693" w:type="dxa"/>
            <w:vMerge w:val="restart"/>
          </w:tcPr>
          <w:p w14:paraId="6B131C65" w14:textId="77777777" w:rsidR="00A26BA8" w:rsidRPr="00E824B7" w:rsidRDefault="00A26BA8" w:rsidP="00836D40">
            <w:pPr>
              <w:jc w:val="both"/>
              <w:rPr>
                <w:ins w:id="419" w:author="Jana Vašíková" w:date="2018-05-23T14:21:00Z"/>
              </w:rPr>
            </w:pPr>
          </w:p>
        </w:tc>
        <w:tc>
          <w:tcPr>
            <w:tcW w:w="694" w:type="dxa"/>
            <w:vMerge w:val="restart"/>
          </w:tcPr>
          <w:p w14:paraId="57352E99" w14:textId="77777777" w:rsidR="00A26BA8" w:rsidRPr="00E824B7" w:rsidRDefault="00A26BA8" w:rsidP="00836D40">
            <w:pPr>
              <w:jc w:val="both"/>
              <w:rPr>
                <w:ins w:id="420" w:author="Jana Vašíková" w:date="2018-05-23T14:21:00Z"/>
              </w:rPr>
            </w:pPr>
          </w:p>
        </w:tc>
      </w:tr>
      <w:tr w:rsidR="00A26BA8" w:rsidRPr="00E824B7" w14:paraId="6558B794" w14:textId="77777777" w:rsidTr="00836D40">
        <w:trPr>
          <w:trHeight w:val="205"/>
          <w:ins w:id="421" w:author="Jana Vašíková" w:date="2018-05-23T14:21:00Z"/>
        </w:trPr>
        <w:tc>
          <w:tcPr>
            <w:tcW w:w="3381" w:type="dxa"/>
            <w:gridSpan w:val="2"/>
          </w:tcPr>
          <w:p w14:paraId="573D48CC" w14:textId="77777777" w:rsidR="00A26BA8" w:rsidRPr="00E824B7" w:rsidRDefault="00A26BA8" w:rsidP="00836D40">
            <w:pPr>
              <w:jc w:val="both"/>
              <w:rPr>
                <w:ins w:id="422" w:author="Jana Vašíková" w:date="2018-05-23T14:21:00Z"/>
              </w:rPr>
            </w:pPr>
          </w:p>
        </w:tc>
        <w:tc>
          <w:tcPr>
            <w:tcW w:w="2245" w:type="dxa"/>
            <w:gridSpan w:val="2"/>
          </w:tcPr>
          <w:p w14:paraId="651EA6AE" w14:textId="77777777" w:rsidR="00A26BA8" w:rsidRPr="00E824B7" w:rsidRDefault="00A26BA8" w:rsidP="00836D40">
            <w:pPr>
              <w:jc w:val="both"/>
              <w:rPr>
                <w:ins w:id="423" w:author="Jana Vašíková" w:date="2018-05-23T14:21:00Z"/>
              </w:rPr>
            </w:pPr>
          </w:p>
        </w:tc>
        <w:tc>
          <w:tcPr>
            <w:tcW w:w="2248" w:type="dxa"/>
            <w:gridSpan w:val="4"/>
            <w:tcBorders>
              <w:right w:val="single" w:sz="12" w:space="0" w:color="auto"/>
            </w:tcBorders>
          </w:tcPr>
          <w:p w14:paraId="63ED429E" w14:textId="77777777" w:rsidR="00A26BA8" w:rsidRPr="00E824B7" w:rsidRDefault="00A26BA8" w:rsidP="00836D40">
            <w:pPr>
              <w:jc w:val="both"/>
              <w:rPr>
                <w:ins w:id="424" w:author="Jana Vašíková" w:date="2018-05-23T14:21:00Z"/>
              </w:rPr>
            </w:pPr>
          </w:p>
        </w:tc>
        <w:tc>
          <w:tcPr>
            <w:tcW w:w="632" w:type="dxa"/>
            <w:vMerge/>
            <w:tcBorders>
              <w:left w:val="single" w:sz="12" w:space="0" w:color="auto"/>
            </w:tcBorders>
            <w:vAlign w:val="center"/>
          </w:tcPr>
          <w:p w14:paraId="20218656" w14:textId="77777777" w:rsidR="00A26BA8" w:rsidRPr="00E824B7" w:rsidRDefault="00A26BA8" w:rsidP="00836D40">
            <w:pPr>
              <w:rPr>
                <w:ins w:id="425" w:author="Jana Vašíková" w:date="2018-05-23T14:21:00Z"/>
                <w:b/>
              </w:rPr>
            </w:pPr>
          </w:p>
        </w:tc>
        <w:tc>
          <w:tcPr>
            <w:tcW w:w="693" w:type="dxa"/>
            <w:vMerge/>
            <w:vAlign w:val="center"/>
          </w:tcPr>
          <w:p w14:paraId="412B4A0A" w14:textId="77777777" w:rsidR="00A26BA8" w:rsidRPr="00E824B7" w:rsidRDefault="00A26BA8" w:rsidP="00836D40">
            <w:pPr>
              <w:rPr>
                <w:ins w:id="426" w:author="Jana Vašíková" w:date="2018-05-23T14:21:00Z"/>
                <w:b/>
              </w:rPr>
            </w:pPr>
          </w:p>
        </w:tc>
        <w:tc>
          <w:tcPr>
            <w:tcW w:w="694" w:type="dxa"/>
            <w:vMerge/>
            <w:vAlign w:val="center"/>
          </w:tcPr>
          <w:p w14:paraId="34C42F56" w14:textId="77777777" w:rsidR="00A26BA8" w:rsidRPr="00E824B7" w:rsidRDefault="00A26BA8" w:rsidP="00836D40">
            <w:pPr>
              <w:rPr>
                <w:ins w:id="427" w:author="Jana Vašíková" w:date="2018-05-23T14:21:00Z"/>
                <w:b/>
              </w:rPr>
            </w:pPr>
          </w:p>
        </w:tc>
      </w:tr>
      <w:tr w:rsidR="00A26BA8" w:rsidRPr="00E824B7" w14:paraId="46E92C1D" w14:textId="77777777" w:rsidTr="00836D40">
        <w:trPr>
          <w:ins w:id="428" w:author="Jana Vašíková" w:date="2018-05-23T14:21:00Z"/>
        </w:trPr>
        <w:tc>
          <w:tcPr>
            <w:tcW w:w="9893" w:type="dxa"/>
            <w:gridSpan w:val="11"/>
            <w:shd w:val="clear" w:color="auto" w:fill="F7CAAC"/>
          </w:tcPr>
          <w:p w14:paraId="17879198" w14:textId="77777777" w:rsidR="00A26BA8" w:rsidRPr="00E824B7" w:rsidRDefault="00A26BA8" w:rsidP="00836D40">
            <w:pPr>
              <w:jc w:val="both"/>
              <w:rPr>
                <w:ins w:id="429" w:author="Jana Vašíková" w:date="2018-05-23T14:21:00Z"/>
                <w:b/>
              </w:rPr>
            </w:pPr>
            <w:ins w:id="430" w:author="Jana Vašíková" w:date="2018-05-23T14:21:00Z">
              <w:r w:rsidRPr="00E824B7">
                <w:rPr>
                  <w:b/>
                </w:rPr>
                <w:t xml:space="preserve">Přehled o nejvýznamnější publikační a další tvůrčí činnosti nebo další profesní činnosti u odborníků z praxe vztahující se k zabezpečovaným předmětům </w:t>
              </w:r>
            </w:ins>
          </w:p>
        </w:tc>
      </w:tr>
      <w:tr w:rsidR="00A26BA8" w:rsidRPr="00E824B7" w14:paraId="3875E171" w14:textId="77777777" w:rsidTr="00836D40">
        <w:trPr>
          <w:trHeight w:val="70"/>
          <w:ins w:id="431" w:author="Jana Vašíková" w:date="2018-05-23T14:21:00Z"/>
        </w:trPr>
        <w:tc>
          <w:tcPr>
            <w:tcW w:w="9893" w:type="dxa"/>
            <w:gridSpan w:val="11"/>
          </w:tcPr>
          <w:p w14:paraId="7A4E41B4" w14:textId="77777777" w:rsidR="00A26BA8" w:rsidRPr="00E824B7" w:rsidRDefault="00A26BA8" w:rsidP="00836D40">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ins w:id="432" w:author="Jana Vašíková" w:date="2018-05-23T14:21:00Z"/>
                <w:rFonts w:ascii="Times New Roman" w:eastAsia="Helvetica" w:hAnsi="Times New Roman" w:cs="Times New Roman"/>
                <w:sz w:val="20"/>
                <w:szCs w:val="20"/>
              </w:rPr>
            </w:pPr>
            <w:ins w:id="433" w:author="Jana Vašíková" w:date="2018-05-23T14:21:00Z">
              <w:r w:rsidRPr="00E824B7">
                <w:rPr>
                  <w:rFonts w:ascii="Times New Roman" w:hAnsi="Times New Roman" w:cs="Times New Roman"/>
                  <w:spacing w:val="-1"/>
                  <w:sz w:val="20"/>
                  <w:szCs w:val="20"/>
                </w:rPr>
                <w:t>W</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g</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ro</w:t>
              </w:r>
              <w:r w:rsidRPr="00E824B7">
                <w:rPr>
                  <w:rFonts w:ascii="Times New Roman" w:hAnsi="Times New Roman" w:cs="Times New Roman"/>
                  <w:spacing w:val="-1"/>
                  <w:sz w:val="20"/>
                  <w:szCs w:val="20"/>
                </w:rPr>
                <w:t>v</w:t>
              </w:r>
              <w:r w:rsidRPr="00E824B7">
                <w:rPr>
                  <w:rFonts w:ascii="Times New Roman" w:hAnsi="Times New Roman" w:cs="Times New Roman"/>
                  <w:spacing w:val="1"/>
                  <w:sz w:val="20"/>
                  <w:szCs w:val="20"/>
                </w:rPr>
                <w:t>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noProof/>
                  <w:sz w:val="20"/>
                  <w:szCs w:val="20"/>
                  <w:shd w:val="clear" w:color="auto" w:fill="FFFFFF"/>
                </w:rPr>
                <w:t>&amp;</w:t>
              </w:r>
              <w:r>
                <w:rPr>
                  <w:rFonts w:ascii="Times New Roman" w:hAnsi="Times New Roman" w:cs="Times New Roman"/>
                  <w:noProof/>
                  <w:sz w:val="20"/>
                  <w:szCs w:val="20"/>
                  <w:shd w:val="clear" w:color="auto" w:fill="FFFFFF"/>
                </w:rPr>
                <w:t xml:space="preserve"> </w:t>
              </w:r>
              <w:r w:rsidRPr="00E824B7">
                <w:rPr>
                  <w:rFonts w:ascii="Times New Roman" w:hAnsi="Times New Roman" w:cs="Times New Roman"/>
                  <w:spacing w:val="1"/>
                  <w:sz w:val="20"/>
                  <w:szCs w:val="20"/>
                </w:rPr>
                <w:t>B</w:t>
              </w:r>
              <w:r w:rsidRPr="00E824B7">
                <w:rPr>
                  <w:rFonts w:ascii="Times New Roman" w:hAnsi="Times New Roman" w:cs="Times New Roman"/>
                  <w:sz w:val="20"/>
                  <w:szCs w:val="20"/>
                </w:rPr>
                <w:t>i</w:t>
              </w:r>
              <w:r w:rsidRPr="00E824B7">
                <w:rPr>
                  <w:rFonts w:ascii="Times New Roman" w:hAnsi="Times New Roman" w:cs="Times New Roman"/>
                  <w:spacing w:val="-2"/>
                  <w:sz w:val="20"/>
                  <w:szCs w:val="20"/>
                </w:rPr>
                <w:t>c</w:t>
              </w:r>
              <w:r w:rsidRPr="00E824B7">
                <w:rPr>
                  <w:rFonts w:ascii="Times New Roman" w:hAnsi="Times New Roman" w:cs="Times New Roman"/>
                  <w:spacing w:val="1"/>
                  <w:sz w:val="20"/>
                  <w:szCs w:val="20"/>
                </w:rPr>
                <w:t>k</w:t>
              </w:r>
              <w:r w:rsidRPr="00E824B7">
                <w:rPr>
                  <w:rFonts w:ascii="Times New Roman" w:hAnsi="Times New Roman" w:cs="Times New Roman"/>
                  <w:sz w:val="20"/>
                  <w:szCs w:val="20"/>
                </w:rPr>
                <w:t>o</w:t>
              </w:r>
              <w:r w:rsidRPr="00E824B7">
                <w:rPr>
                  <w:rFonts w:ascii="Times New Roman" w:hAnsi="Times New Roman" w:cs="Times New Roman"/>
                  <w:spacing w:val="1"/>
                  <w:sz w:val="20"/>
                  <w:szCs w:val="20"/>
                </w:rPr>
                <w:t>v</w:t>
              </w:r>
              <w:r w:rsidRPr="00E824B7">
                <w:rPr>
                  <w:rFonts w:ascii="Times New Roman" w:hAnsi="Times New Roman" w:cs="Times New Roman"/>
                  <w:spacing w:val="-1"/>
                  <w:sz w:val="20"/>
                  <w:szCs w:val="20"/>
                </w:rPr>
                <w:t>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G.</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4</w:t>
              </w:r>
              <w:r w:rsidRPr="00E824B7">
                <w:rPr>
                  <w:rFonts w:ascii="Times New Roman" w:hAnsi="Times New Roman" w:cs="Times New Roman"/>
                  <w:sz w:val="20"/>
                  <w:szCs w:val="20"/>
                </w:rPr>
                <w:t>)</w:t>
              </w:r>
              <w:r>
                <w:rPr>
                  <w:rFonts w:ascii="Times New Roman" w:hAnsi="Times New Roman" w:cs="Times New Roman"/>
                  <w:sz w:val="20"/>
                  <w:szCs w:val="20"/>
                </w:rPr>
                <w:t>.</w:t>
              </w:r>
              <w:r w:rsidRPr="00E824B7">
                <w:rPr>
                  <w:rFonts w:ascii="Times New Roman" w:hAnsi="Times New Roman" w:cs="Times New Roman"/>
                  <w:spacing w:val="2"/>
                  <w:sz w:val="20"/>
                  <w:szCs w:val="20"/>
                </w:rPr>
                <w:t xml:space="preserve"> </w:t>
              </w:r>
              <w:r w:rsidRPr="009F7454">
                <w:rPr>
                  <w:rFonts w:ascii="Times New Roman" w:hAnsi="Times New Roman" w:cs="Times New Roman"/>
                  <w:i/>
                  <w:spacing w:val="-2"/>
                  <w:sz w:val="20"/>
                  <w:szCs w:val="20"/>
                </w:rPr>
                <w:t>N</w:t>
              </w:r>
              <w:r w:rsidRPr="009F7454">
                <w:rPr>
                  <w:rFonts w:ascii="Times New Roman" w:hAnsi="Times New Roman" w:cs="Times New Roman"/>
                  <w:i/>
                  <w:sz w:val="20"/>
                  <w:szCs w:val="20"/>
                </w:rPr>
                <w:t>a</w:t>
              </w:r>
              <w:r w:rsidRPr="009F7454">
                <w:rPr>
                  <w:rFonts w:ascii="Times New Roman" w:hAnsi="Times New Roman" w:cs="Times New Roman"/>
                  <w:i/>
                  <w:spacing w:val="1"/>
                  <w:sz w:val="20"/>
                  <w:szCs w:val="20"/>
                </w:rPr>
                <w:t xml:space="preserve"> po</w:t>
              </w:r>
              <w:r w:rsidRPr="009F7454">
                <w:rPr>
                  <w:rFonts w:ascii="Times New Roman" w:hAnsi="Times New Roman" w:cs="Times New Roman"/>
                  <w:i/>
                  <w:spacing w:val="-3"/>
                  <w:sz w:val="20"/>
                  <w:szCs w:val="20"/>
                </w:rPr>
                <w:t>m</w:t>
              </w:r>
              <w:r w:rsidRPr="009F7454">
                <w:rPr>
                  <w:rFonts w:ascii="Times New Roman" w:hAnsi="Times New Roman" w:cs="Times New Roman"/>
                  <w:i/>
                  <w:spacing w:val="1"/>
                  <w:sz w:val="20"/>
                  <w:szCs w:val="20"/>
                </w:rPr>
                <w:t>o</w:t>
              </w:r>
              <w:r w:rsidRPr="009F7454">
                <w:rPr>
                  <w:rFonts w:ascii="Times New Roman" w:hAnsi="Times New Roman" w:cs="Times New Roman"/>
                  <w:i/>
                  <w:sz w:val="20"/>
                  <w:szCs w:val="20"/>
                </w:rPr>
                <w:t xml:space="preserve">c </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o</w:t>
              </w:r>
              <w:r w:rsidRPr="009F7454">
                <w:rPr>
                  <w:rFonts w:ascii="Times New Roman" w:hAnsi="Times New Roman" w:cs="Times New Roman"/>
                  <w:i/>
                  <w:spacing w:val="-2"/>
                  <w:sz w:val="20"/>
                  <w:szCs w:val="20"/>
                </w:rPr>
                <w:t>j</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kt</w:t>
              </w:r>
              <w:r w:rsidRPr="009F7454">
                <w:rPr>
                  <w:rFonts w:ascii="Times New Roman" w:hAnsi="Times New Roman" w:cs="Times New Roman"/>
                  <w:i/>
                  <w:spacing w:val="1"/>
                  <w:sz w:val="20"/>
                  <w:szCs w:val="20"/>
                </w:rPr>
                <w:t>u</w:t>
              </w:r>
              <w:r w:rsidRPr="009F7454">
                <w:rPr>
                  <w:rFonts w:ascii="Times New Roman" w:hAnsi="Times New Roman" w:cs="Times New Roman"/>
                  <w:i/>
                  <w:sz w:val="20"/>
                  <w:szCs w:val="20"/>
                </w:rPr>
                <w:t>:</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1"/>
                  <w:sz w:val="20"/>
                  <w:szCs w:val="20"/>
                </w:rPr>
                <w:t>Š</w:t>
              </w:r>
              <w:r w:rsidRPr="009F7454">
                <w:rPr>
                  <w:rFonts w:ascii="Times New Roman" w:hAnsi="Times New Roman" w:cs="Times New Roman"/>
                  <w:i/>
                  <w:sz w:val="20"/>
                  <w:szCs w:val="20"/>
                </w:rPr>
                <w:t>k</w:t>
              </w:r>
              <w:r w:rsidRPr="009F7454">
                <w:rPr>
                  <w:rFonts w:ascii="Times New Roman" w:hAnsi="Times New Roman" w:cs="Times New Roman"/>
                  <w:i/>
                  <w:spacing w:val="1"/>
                  <w:sz w:val="20"/>
                  <w:szCs w:val="20"/>
                </w:rPr>
                <w:t>o</w:t>
              </w:r>
              <w:r w:rsidRPr="00B71744">
                <w:rPr>
                  <w:rFonts w:ascii="Times New Roman" w:hAnsi="Times New Roman" w:cs="Times New Roman"/>
                  <w:i/>
                  <w:sz w:val="20"/>
                  <w:szCs w:val="20"/>
                </w:rPr>
                <w:t xml:space="preserve">ly </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o</w:t>
              </w:r>
              <w:r w:rsidRPr="009F7454">
                <w:rPr>
                  <w:rFonts w:ascii="Times New Roman" w:hAnsi="Times New Roman" w:cs="Times New Roman"/>
                  <w:i/>
                  <w:spacing w:val="-1"/>
                  <w:sz w:val="20"/>
                  <w:szCs w:val="20"/>
                </w:rPr>
                <w:t>d</w:t>
              </w:r>
              <w:r w:rsidRPr="009F7454">
                <w:rPr>
                  <w:rFonts w:ascii="Times New Roman" w:hAnsi="Times New Roman" w:cs="Times New Roman"/>
                  <w:i/>
                  <w:spacing w:val="1"/>
                  <w:sz w:val="20"/>
                  <w:szCs w:val="20"/>
                </w:rPr>
                <w:t>po</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u</w:t>
              </w:r>
              <w:r w:rsidRPr="009F7454">
                <w:rPr>
                  <w:rFonts w:ascii="Times New Roman" w:hAnsi="Times New Roman" w:cs="Times New Roman"/>
                  <w:i/>
                  <w:spacing w:val="-2"/>
                  <w:sz w:val="20"/>
                  <w:szCs w:val="20"/>
                </w:rPr>
                <w:t>j</w:t>
              </w:r>
              <w:r w:rsidRPr="009F7454">
                <w:rPr>
                  <w:rFonts w:ascii="Times New Roman" w:hAnsi="Times New Roman" w:cs="Times New Roman"/>
                  <w:i/>
                  <w:spacing w:val="1"/>
                  <w:sz w:val="20"/>
                  <w:szCs w:val="20"/>
                </w:rPr>
                <w:t>ú</w:t>
              </w:r>
              <w:r w:rsidRPr="009F7454">
                <w:rPr>
                  <w:rFonts w:ascii="Times New Roman" w:hAnsi="Times New Roman" w:cs="Times New Roman"/>
                  <w:i/>
                  <w:sz w:val="20"/>
                  <w:szCs w:val="20"/>
                </w:rPr>
                <w:t>ce</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2"/>
                  <w:sz w:val="20"/>
                  <w:szCs w:val="20"/>
                </w:rPr>
                <w:t>z</w:t>
              </w:r>
              <w:r w:rsidRPr="009F7454">
                <w:rPr>
                  <w:rFonts w:ascii="Times New Roman" w:hAnsi="Times New Roman" w:cs="Times New Roman"/>
                  <w:i/>
                  <w:spacing w:val="1"/>
                  <w:sz w:val="20"/>
                  <w:szCs w:val="20"/>
                </w:rPr>
                <w:t>d</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vi</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w:t>
              </w:r>
              <w:r w:rsidRPr="00E824B7">
                <w:rPr>
                  <w:rFonts w:ascii="Times New Roman" w:hAnsi="Times New Roman" w:cs="Times New Roman"/>
                  <w:spacing w:val="1"/>
                  <w:sz w:val="20"/>
                  <w:szCs w:val="20"/>
                </w:rPr>
                <w:t xml:space="preserve"> B</w:t>
              </w:r>
              <w:r w:rsidRPr="00E824B7">
                <w:rPr>
                  <w:rFonts w:ascii="Times New Roman" w:hAnsi="Times New Roman" w:cs="Times New Roman"/>
                  <w:spacing w:val="-3"/>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tisl</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v</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 xml:space="preserve">: OZ </w:t>
              </w:r>
              <w:r w:rsidRPr="00E824B7">
                <w:rPr>
                  <w:rFonts w:ascii="Times New Roman" w:hAnsi="Times New Roman" w:cs="Times New Roman"/>
                  <w:spacing w:val="-1"/>
                  <w:sz w:val="20"/>
                  <w:szCs w:val="20"/>
                </w:rPr>
                <w:t>V</w:t>
              </w:r>
              <w:r w:rsidRPr="00E824B7">
                <w:rPr>
                  <w:rFonts w:ascii="Times New Roman" w:hAnsi="Times New Roman" w:cs="Times New Roman"/>
                  <w:sz w:val="20"/>
                  <w:szCs w:val="20"/>
                </w:rPr>
                <w:t>4</w:t>
              </w:r>
              <w:r w:rsidRPr="00E824B7">
                <w:rPr>
                  <w:rFonts w:ascii="Times New Roman" w:hAnsi="Times New Roman" w:cs="Times New Roman"/>
                  <w:spacing w:val="1"/>
                  <w:sz w:val="20"/>
                  <w:szCs w:val="20"/>
                </w:rPr>
                <w:t xml:space="preserve"> p</w:t>
              </w:r>
              <w:r w:rsidRPr="00E824B7">
                <w:rPr>
                  <w:rFonts w:ascii="Times New Roman" w:hAnsi="Times New Roman" w:cs="Times New Roman"/>
                  <w:spacing w:val="-1"/>
                  <w:sz w:val="20"/>
                  <w:szCs w:val="20"/>
                </w:rPr>
                <w:t>r</w:t>
              </w:r>
              <w:r w:rsidRPr="00E824B7">
                <w:rPr>
                  <w:rFonts w:ascii="Times New Roman" w:hAnsi="Times New Roman" w:cs="Times New Roman"/>
                  <w:sz w:val="20"/>
                  <w:szCs w:val="20"/>
                </w:rPr>
                <w:t xml:space="preserve">i </w:t>
              </w:r>
              <w:r w:rsidRPr="00E824B7">
                <w:rPr>
                  <w:rFonts w:ascii="Times New Roman" w:hAnsi="Times New Roman" w:cs="Times New Roman"/>
                  <w:spacing w:val="-1"/>
                  <w:sz w:val="20"/>
                  <w:szCs w:val="20"/>
                </w:rPr>
                <w:t>P</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g</w:t>
              </w:r>
              <w:r w:rsidRPr="00E824B7">
                <w:rPr>
                  <w:rFonts w:ascii="Times New Roman" w:hAnsi="Times New Roman" w:cs="Times New Roman"/>
                  <w:spacing w:val="1"/>
                  <w:sz w:val="20"/>
                  <w:szCs w:val="20"/>
                </w:rPr>
                <w:t>og</w:t>
              </w:r>
              <w:r w:rsidRPr="00E824B7">
                <w:rPr>
                  <w:rFonts w:ascii="Times New Roman" w:hAnsi="Times New Roman" w:cs="Times New Roman"/>
                  <w:sz w:val="20"/>
                  <w:szCs w:val="20"/>
                </w:rPr>
                <w:t>ick</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 xml:space="preserve">j </w:t>
              </w:r>
              <w:r w:rsidRPr="00E824B7">
                <w:rPr>
                  <w:rFonts w:ascii="Times New Roman" w:hAnsi="Times New Roman" w:cs="Times New Roman"/>
                  <w:spacing w:val="-2"/>
                  <w:sz w:val="20"/>
                  <w:szCs w:val="20"/>
                </w:rPr>
                <w:t>f</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k</w:t>
              </w:r>
              <w:r w:rsidRPr="00E824B7">
                <w:rPr>
                  <w:rFonts w:ascii="Times New Roman" w:hAnsi="Times New Roman" w:cs="Times New Roman"/>
                  <w:spacing w:val="1"/>
                  <w:sz w:val="20"/>
                  <w:szCs w:val="20"/>
                </w:rPr>
                <w:t>u</w:t>
              </w:r>
              <w:r w:rsidRPr="00E824B7">
                <w:rPr>
                  <w:rFonts w:ascii="Times New Roman" w:hAnsi="Times New Roman" w:cs="Times New Roman"/>
                  <w:sz w:val="20"/>
                  <w:szCs w:val="20"/>
                </w:rPr>
                <w:t>l</w:t>
              </w:r>
              <w:r w:rsidRPr="00E824B7">
                <w:rPr>
                  <w:rFonts w:ascii="Times New Roman" w:hAnsi="Times New Roman" w:cs="Times New Roman"/>
                  <w:spacing w:val="-2"/>
                  <w:sz w:val="20"/>
                  <w:szCs w:val="20"/>
                </w:rPr>
                <w:t>t</w:t>
              </w:r>
              <w:r w:rsidRPr="00E824B7">
                <w:rPr>
                  <w:rFonts w:ascii="Times New Roman" w:hAnsi="Times New Roman" w:cs="Times New Roman"/>
                  <w:sz w:val="20"/>
                  <w:szCs w:val="20"/>
                </w:rPr>
                <w:t>e</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UK</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v</w:t>
              </w:r>
              <w:r>
                <w:rPr>
                  <w:rFonts w:ascii="Times New Roman" w:hAnsi="Times New Roman" w:cs="Times New Roman"/>
                  <w:sz w:val="20"/>
                  <w:szCs w:val="20"/>
                </w:rPr>
                <w:t> </w:t>
              </w:r>
              <w:r w:rsidRPr="00E824B7">
                <w:rPr>
                  <w:rFonts w:ascii="Times New Roman" w:hAnsi="Times New Roman" w:cs="Times New Roman"/>
                  <w:spacing w:val="1"/>
                  <w:sz w:val="20"/>
                  <w:szCs w:val="20"/>
                </w:rPr>
                <w:t>B</w:t>
              </w:r>
              <w:r w:rsidRPr="00E824B7">
                <w:rPr>
                  <w:rFonts w:ascii="Times New Roman" w:hAnsi="Times New Roman" w:cs="Times New Roman"/>
                  <w:spacing w:val="-3"/>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tisl</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ve</w:t>
              </w:r>
              <w:r>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ins>
          </w:p>
          <w:p w14:paraId="273B892F" w14:textId="77777777" w:rsidR="00A26BA8" w:rsidRDefault="00A26BA8" w:rsidP="00836D40">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ins w:id="434" w:author="Jana Vašíková" w:date="2018-05-23T14:21:00Z"/>
                <w:rFonts w:ascii="Times New Roman" w:eastAsia="Helvetica" w:hAnsi="Times New Roman" w:cs="Times New Roman"/>
                <w:sz w:val="20"/>
                <w:szCs w:val="20"/>
              </w:rPr>
            </w:pPr>
            <w:ins w:id="435" w:author="Jana Vašíková" w:date="2018-05-23T14:21:00Z">
              <w:r w:rsidRPr="00E824B7">
                <w:rPr>
                  <w:rFonts w:ascii="Times New Roman" w:hAnsi="Times New Roman" w:cs="Times New Roman"/>
                  <w:spacing w:val="1"/>
                  <w:sz w:val="20"/>
                  <w:szCs w:val="20"/>
                </w:rPr>
                <w:t>B</w:t>
              </w:r>
              <w:r w:rsidRPr="00E824B7">
                <w:rPr>
                  <w:rFonts w:ascii="Times New Roman" w:hAnsi="Times New Roman" w:cs="Times New Roman"/>
                  <w:sz w:val="20"/>
                  <w:szCs w:val="20"/>
                </w:rPr>
                <w:t>ic</w:t>
              </w:r>
              <w:r w:rsidRPr="00E824B7">
                <w:rPr>
                  <w:rFonts w:ascii="Times New Roman" w:hAnsi="Times New Roman" w:cs="Times New Roman"/>
                  <w:spacing w:val="1"/>
                  <w:sz w:val="20"/>
                  <w:szCs w:val="20"/>
                </w:rPr>
                <w:t>k</w:t>
              </w:r>
              <w:r w:rsidRPr="00E824B7">
                <w:rPr>
                  <w:rFonts w:ascii="Times New Roman" w:hAnsi="Times New Roman" w:cs="Times New Roman"/>
                  <w:spacing w:val="-2"/>
                  <w:sz w:val="20"/>
                  <w:szCs w:val="20"/>
                </w:rPr>
                <w:t>o</w:t>
              </w:r>
              <w:r w:rsidRPr="00E824B7">
                <w:rPr>
                  <w:rFonts w:ascii="Times New Roman" w:hAnsi="Times New Roman" w:cs="Times New Roman"/>
                  <w:spacing w:val="1"/>
                  <w:sz w:val="20"/>
                  <w:szCs w:val="20"/>
                </w:rPr>
                <w:t>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G</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04</w:t>
              </w:r>
              <w:r w:rsidRPr="00E824B7">
                <w:rPr>
                  <w:rFonts w:ascii="Times New Roman" w:hAnsi="Times New Roman" w:cs="Times New Roman"/>
                  <w:sz w:val="20"/>
                  <w:szCs w:val="20"/>
                </w:rPr>
                <w:t>)</w:t>
              </w:r>
              <w:r>
                <w:rPr>
                  <w:rFonts w:ascii="Times New Roman" w:hAnsi="Times New Roman" w:cs="Times New Roman"/>
                  <w:sz w:val="20"/>
                  <w:szCs w:val="20"/>
                </w:rPr>
                <w:t>.</w:t>
              </w:r>
              <w:r w:rsidRPr="00E824B7">
                <w:rPr>
                  <w:rFonts w:ascii="Times New Roman" w:hAnsi="Times New Roman" w:cs="Times New Roman"/>
                  <w:sz w:val="20"/>
                  <w:szCs w:val="20"/>
                </w:rPr>
                <w:t xml:space="preserve"> </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o</w:t>
              </w:r>
              <w:r w:rsidRPr="009F7454">
                <w:rPr>
                  <w:rFonts w:ascii="Times New Roman" w:hAnsi="Times New Roman" w:cs="Times New Roman"/>
                  <w:i/>
                  <w:sz w:val="20"/>
                  <w:szCs w:val="20"/>
                </w:rPr>
                <w:t>st</w:t>
              </w:r>
              <w:r w:rsidRPr="009F7454">
                <w:rPr>
                  <w:rFonts w:ascii="Times New Roman" w:hAnsi="Times New Roman" w:cs="Times New Roman"/>
                  <w:i/>
                  <w:spacing w:val="1"/>
                  <w:sz w:val="20"/>
                  <w:szCs w:val="20"/>
                </w:rPr>
                <w:t>o</w:t>
              </w:r>
              <w:r w:rsidRPr="009F7454">
                <w:rPr>
                  <w:rFonts w:ascii="Times New Roman" w:hAnsi="Times New Roman" w:cs="Times New Roman"/>
                  <w:i/>
                  <w:spacing w:val="-2"/>
                  <w:sz w:val="20"/>
                  <w:szCs w:val="20"/>
                </w:rPr>
                <w:t>j</w:t>
              </w:r>
              <w:r w:rsidRPr="009F7454">
                <w:rPr>
                  <w:rFonts w:ascii="Times New Roman" w:hAnsi="Times New Roman" w:cs="Times New Roman"/>
                  <w:i/>
                  <w:sz w:val="20"/>
                  <w:szCs w:val="20"/>
                </w:rPr>
                <w:t>e</w:t>
              </w:r>
              <w:r w:rsidRPr="009F7454">
                <w:rPr>
                  <w:rFonts w:ascii="Times New Roman" w:hAnsi="Times New Roman" w:cs="Times New Roman"/>
                  <w:i/>
                  <w:spacing w:val="1"/>
                  <w:sz w:val="20"/>
                  <w:szCs w:val="20"/>
                </w:rPr>
                <w:t xml:space="preserve"> u</w:t>
              </w:r>
              <w:r w:rsidRPr="009F7454">
                <w:rPr>
                  <w:rFonts w:ascii="Times New Roman" w:hAnsi="Times New Roman" w:cs="Times New Roman"/>
                  <w:i/>
                  <w:sz w:val="20"/>
                  <w:szCs w:val="20"/>
                </w:rPr>
                <w:t>čit</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ľ</w:t>
              </w:r>
              <w:r w:rsidRPr="009F7454">
                <w:rPr>
                  <w:rFonts w:ascii="Times New Roman" w:hAnsi="Times New Roman" w:cs="Times New Roman"/>
                  <w:i/>
                  <w:spacing w:val="1"/>
                  <w:sz w:val="20"/>
                  <w:szCs w:val="20"/>
                </w:rPr>
                <w:t>o</w:t>
              </w:r>
              <w:r w:rsidRPr="009F7454">
                <w:rPr>
                  <w:rFonts w:ascii="Times New Roman" w:hAnsi="Times New Roman" w:cs="Times New Roman"/>
                  <w:i/>
                  <w:sz w:val="20"/>
                  <w:szCs w:val="20"/>
                </w:rPr>
                <w:t xml:space="preserve">v v </w:t>
              </w:r>
              <w:r>
                <w:rPr>
                  <w:rFonts w:ascii="Times New Roman" w:hAnsi="Times New Roman" w:cs="Times New Roman"/>
                  <w:i/>
                  <w:sz w:val="20"/>
                  <w:szCs w:val="20"/>
                </w:rPr>
                <w:t>Č</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c</w:t>
              </w:r>
              <w:r w:rsidRPr="009F7454">
                <w:rPr>
                  <w:rFonts w:ascii="Times New Roman" w:hAnsi="Times New Roman" w:cs="Times New Roman"/>
                  <w:i/>
                  <w:spacing w:val="1"/>
                  <w:sz w:val="20"/>
                  <w:szCs w:val="20"/>
                </w:rPr>
                <w:t>há</w:t>
              </w:r>
              <w:r w:rsidRPr="009F7454">
                <w:rPr>
                  <w:rFonts w:ascii="Times New Roman" w:hAnsi="Times New Roman" w:cs="Times New Roman"/>
                  <w:i/>
                  <w:spacing w:val="-2"/>
                  <w:sz w:val="20"/>
                  <w:szCs w:val="20"/>
                </w:rPr>
                <w:t>c</w:t>
              </w:r>
              <w:r w:rsidRPr="009F7454">
                <w:rPr>
                  <w:rFonts w:ascii="Times New Roman" w:hAnsi="Times New Roman" w:cs="Times New Roman"/>
                  <w:i/>
                  <w:sz w:val="20"/>
                  <w:szCs w:val="20"/>
                </w:rPr>
                <w:t>h</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a</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1"/>
                  <w:sz w:val="20"/>
                  <w:szCs w:val="20"/>
                </w:rPr>
                <w:t>n</w:t>
              </w:r>
              <w:r w:rsidRPr="009F7454">
                <w:rPr>
                  <w:rFonts w:ascii="Times New Roman" w:hAnsi="Times New Roman" w:cs="Times New Roman"/>
                  <w:i/>
                  <w:sz w:val="20"/>
                  <w:szCs w:val="20"/>
                </w:rPr>
                <w:t>a</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1"/>
                  <w:sz w:val="20"/>
                  <w:szCs w:val="20"/>
                </w:rPr>
                <w:t>S</w:t>
              </w:r>
              <w:r w:rsidRPr="009F7454">
                <w:rPr>
                  <w:rFonts w:ascii="Times New Roman" w:hAnsi="Times New Roman" w:cs="Times New Roman"/>
                  <w:i/>
                  <w:sz w:val="20"/>
                  <w:szCs w:val="20"/>
                </w:rPr>
                <w:t>l</w:t>
              </w:r>
              <w:r w:rsidRPr="009F7454">
                <w:rPr>
                  <w:rFonts w:ascii="Times New Roman" w:hAnsi="Times New Roman" w:cs="Times New Roman"/>
                  <w:i/>
                  <w:spacing w:val="1"/>
                  <w:sz w:val="20"/>
                  <w:szCs w:val="20"/>
                </w:rPr>
                <w:t>o</w:t>
              </w:r>
              <w:r w:rsidRPr="009F7454">
                <w:rPr>
                  <w:rFonts w:ascii="Times New Roman" w:hAnsi="Times New Roman" w:cs="Times New Roman"/>
                  <w:i/>
                  <w:sz w:val="20"/>
                  <w:szCs w:val="20"/>
                </w:rPr>
                <w:t>v</w:t>
              </w:r>
              <w:r w:rsidRPr="009F7454">
                <w:rPr>
                  <w:rFonts w:ascii="Times New Roman" w:hAnsi="Times New Roman" w:cs="Times New Roman"/>
                  <w:i/>
                  <w:spacing w:val="-1"/>
                  <w:sz w:val="20"/>
                  <w:szCs w:val="20"/>
                </w:rPr>
                <w:t>e</w:t>
              </w:r>
              <w:r w:rsidRPr="009F7454">
                <w:rPr>
                  <w:rFonts w:ascii="Times New Roman" w:hAnsi="Times New Roman" w:cs="Times New Roman"/>
                  <w:i/>
                  <w:spacing w:val="1"/>
                  <w:sz w:val="20"/>
                  <w:szCs w:val="20"/>
                </w:rPr>
                <w:t>n</w:t>
              </w:r>
              <w:r w:rsidRPr="009F7454">
                <w:rPr>
                  <w:rFonts w:ascii="Times New Roman" w:hAnsi="Times New Roman" w:cs="Times New Roman"/>
                  <w:i/>
                  <w:sz w:val="20"/>
                  <w:szCs w:val="20"/>
                </w:rPr>
                <w:t>sku</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k</w:t>
              </w:r>
              <w:r w:rsidRPr="009F7454">
                <w:rPr>
                  <w:rFonts w:ascii="Times New Roman" w:hAnsi="Times New Roman" w:cs="Times New Roman"/>
                  <w:i/>
                  <w:spacing w:val="-2"/>
                  <w:sz w:val="20"/>
                  <w:szCs w:val="20"/>
                </w:rPr>
                <w:t xml:space="preserve"> </w:t>
              </w:r>
              <w:r w:rsidRPr="009F7454">
                <w:rPr>
                  <w:rFonts w:ascii="Times New Roman" w:hAnsi="Times New Roman" w:cs="Times New Roman"/>
                  <w:i/>
                  <w:spacing w:val="1"/>
                  <w:sz w:val="20"/>
                  <w:szCs w:val="20"/>
                </w:rPr>
                <w:t>o</w:t>
              </w:r>
              <w:r w:rsidRPr="009F7454">
                <w:rPr>
                  <w:rFonts w:ascii="Times New Roman" w:hAnsi="Times New Roman" w:cs="Times New Roman"/>
                  <w:i/>
                  <w:spacing w:val="-2"/>
                  <w:sz w:val="20"/>
                  <w:szCs w:val="20"/>
                </w:rPr>
                <w:t>t</w:t>
              </w:r>
              <w:r w:rsidRPr="009F7454">
                <w:rPr>
                  <w:rFonts w:ascii="Times New Roman" w:hAnsi="Times New Roman" w:cs="Times New Roman"/>
                  <w:i/>
                  <w:spacing w:val="1"/>
                  <w:sz w:val="20"/>
                  <w:szCs w:val="20"/>
                </w:rPr>
                <w:t>á</w:t>
              </w:r>
              <w:r w:rsidRPr="009F7454">
                <w:rPr>
                  <w:rFonts w:ascii="Times New Roman" w:hAnsi="Times New Roman" w:cs="Times New Roman"/>
                  <w:i/>
                  <w:sz w:val="20"/>
                  <w:szCs w:val="20"/>
                </w:rPr>
                <w:t>zk</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 xml:space="preserve">m </w:t>
              </w:r>
              <w:r w:rsidRPr="009F7454">
                <w:rPr>
                  <w:rFonts w:ascii="Times New Roman" w:hAnsi="Times New Roman" w:cs="Times New Roman"/>
                  <w:i/>
                  <w:spacing w:val="1"/>
                  <w:sz w:val="20"/>
                  <w:szCs w:val="20"/>
                </w:rPr>
                <w:t>d</w:t>
              </w:r>
              <w:r w:rsidRPr="009F7454">
                <w:rPr>
                  <w:rFonts w:ascii="Times New Roman" w:hAnsi="Times New Roman" w:cs="Times New Roman"/>
                  <w:i/>
                  <w:spacing w:val="-1"/>
                  <w:sz w:val="20"/>
                  <w:szCs w:val="20"/>
                </w:rPr>
                <w:t>ro</w:t>
              </w:r>
              <w:r w:rsidRPr="009F7454">
                <w:rPr>
                  <w:rFonts w:ascii="Times New Roman" w:hAnsi="Times New Roman" w:cs="Times New Roman"/>
                  <w:i/>
                  <w:sz w:val="20"/>
                  <w:szCs w:val="20"/>
                </w:rPr>
                <w:t>g</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a</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z</w:t>
              </w:r>
              <w:r w:rsidRPr="009F7454">
                <w:rPr>
                  <w:rFonts w:ascii="Times New Roman" w:hAnsi="Times New Roman" w:cs="Times New Roman"/>
                  <w:i/>
                  <w:spacing w:val="1"/>
                  <w:sz w:val="20"/>
                  <w:szCs w:val="20"/>
                </w:rPr>
                <w:t>d</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vi</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w:t>
              </w:r>
              <w:r w:rsidRPr="009F7454">
                <w:rPr>
                  <w:rFonts w:ascii="Times New Roman" w:hAnsi="Times New Roman" w:cs="Times New Roman"/>
                  <w:i/>
                  <w:spacing w:val="-1"/>
                  <w:sz w:val="20"/>
                  <w:szCs w:val="20"/>
                </w:rPr>
                <w:t xml:space="preserve"> </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n</w:t>
              </w:r>
              <w:r>
                <w:rPr>
                  <w:rFonts w:ascii="Times New Roman" w:eastAsia="Helvetica" w:hAnsi="Times New Roman" w:cs="Times New Roman"/>
                  <w:sz w:val="20"/>
                  <w:szCs w:val="20"/>
                </w:rPr>
                <w:t xml:space="preserve"> </w:t>
              </w:r>
              <w:r>
                <w:rPr>
                  <w:rFonts w:ascii="Times New Roman" w:hAnsi="Times New Roman" w:cs="Times New Roman"/>
                  <w:spacing w:val="-1"/>
                  <w:sz w:val="20"/>
                  <w:szCs w:val="20"/>
                </w:rPr>
                <w:t>Š</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u</w:t>
              </w:r>
              <w:r w:rsidRPr="00E824B7">
                <w:rPr>
                  <w:rFonts w:ascii="Times New Roman" w:hAnsi="Times New Roman" w:cs="Times New Roman"/>
                  <w:spacing w:val="1"/>
                  <w:sz w:val="20"/>
                  <w:szCs w:val="20"/>
                </w:rPr>
                <w:t>de</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tské</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f</w:t>
              </w:r>
              <w:r w:rsidRPr="00E824B7">
                <w:rPr>
                  <w:rFonts w:ascii="Times New Roman" w:hAnsi="Times New Roman" w:cs="Times New Roman"/>
                  <w:spacing w:val="1"/>
                  <w:sz w:val="20"/>
                  <w:szCs w:val="20"/>
                </w:rPr>
                <w:t>ó</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u</w:t>
              </w:r>
              <w:r w:rsidRPr="00E824B7">
                <w:rPr>
                  <w:rFonts w:ascii="Times New Roman" w:hAnsi="Times New Roman" w:cs="Times New Roman"/>
                  <w:sz w:val="20"/>
                  <w:szCs w:val="20"/>
                </w:rPr>
                <w:t xml:space="preserve">m </w:t>
              </w:r>
              <w:r w:rsidRPr="00E824B7">
                <w:rPr>
                  <w:rFonts w:ascii="Times New Roman" w:hAnsi="Times New Roman" w:cs="Times New Roman"/>
                  <w:spacing w:val="1"/>
                  <w:sz w:val="20"/>
                  <w:szCs w:val="20"/>
                </w:rPr>
                <w:t>V</w:t>
              </w:r>
              <w:r w:rsidRPr="00E824B7">
                <w:rPr>
                  <w:rFonts w:ascii="Times New Roman" w:hAnsi="Times New Roman" w:cs="Times New Roman"/>
                  <w:sz w:val="20"/>
                  <w:szCs w:val="20"/>
                </w:rPr>
                <w:t>II</w:t>
              </w:r>
              <w:r w:rsidRPr="00E824B7">
                <w:rPr>
                  <w:rFonts w:ascii="Times New Roman" w:hAnsi="Times New Roman" w:cs="Times New Roman"/>
                  <w:spacing w:val="-2"/>
                  <w:sz w:val="20"/>
                  <w:szCs w:val="20"/>
                </w:rPr>
                <w:t>.</w:t>
              </w:r>
              <w:r>
                <w:rPr>
                  <w:rFonts w:ascii="Times New Roman" w:hAnsi="Times New Roman" w:cs="Times New Roman"/>
                  <w:sz w:val="20"/>
                  <w:szCs w:val="20"/>
                </w:rPr>
                <w:t xml:space="preserve"> </w:t>
              </w:r>
              <w:r w:rsidRPr="00E824B7">
                <w:rPr>
                  <w:rFonts w:ascii="Times New Roman" w:hAnsi="Times New Roman" w:cs="Times New Roman"/>
                  <w:spacing w:val="1"/>
                  <w:sz w:val="20"/>
                  <w:szCs w:val="20"/>
                </w:rPr>
                <w:t>B</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tisl</w:t>
              </w:r>
              <w:r w:rsidRPr="00E824B7">
                <w:rPr>
                  <w:rFonts w:ascii="Times New Roman" w:hAnsi="Times New Roman" w:cs="Times New Roman"/>
                  <w:spacing w:val="1"/>
                  <w:sz w:val="20"/>
                  <w:szCs w:val="20"/>
                </w:rPr>
                <w:t>a</w:t>
              </w:r>
              <w:r w:rsidRPr="00E824B7">
                <w:rPr>
                  <w:rFonts w:ascii="Times New Roman" w:hAnsi="Times New Roman" w:cs="Times New Roman"/>
                  <w:spacing w:val="-2"/>
                  <w:sz w:val="20"/>
                  <w:szCs w:val="20"/>
                </w:rPr>
                <w:t>v</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 xml:space="preserve">OZ </w:t>
              </w:r>
              <w:r w:rsidRPr="00E824B7">
                <w:rPr>
                  <w:rFonts w:ascii="Times New Roman" w:hAnsi="Times New Roman" w:cs="Times New Roman"/>
                  <w:spacing w:val="-1"/>
                  <w:sz w:val="20"/>
                  <w:szCs w:val="20"/>
                </w:rPr>
                <w:t>V</w:t>
              </w:r>
              <w:r w:rsidRPr="00E824B7">
                <w:rPr>
                  <w:rFonts w:ascii="Times New Roman" w:hAnsi="Times New Roman" w:cs="Times New Roman"/>
                  <w:sz w:val="20"/>
                  <w:szCs w:val="20"/>
                </w:rPr>
                <w:t>4</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a</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Ed</w:t>
              </w:r>
              <w:r w:rsidRPr="00E824B7">
                <w:rPr>
                  <w:rFonts w:ascii="Times New Roman" w:hAnsi="Times New Roman" w:cs="Times New Roman"/>
                  <w:sz w:val="20"/>
                  <w:szCs w:val="20"/>
                </w:rPr>
                <w:t>i</w:t>
              </w:r>
              <w:r w:rsidRPr="00E824B7">
                <w:rPr>
                  <w:rFonts w:ascii="Times New Roman" w:hAnsi="Times New Roman" w:cs="Times New Roman"/>
                  <w:spacing w:val="-2"/>
                  <w:sz w:val="20"/>
                  <w:szCs w:val="20"/>
                </w:rPr>
                <w:t>č</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é</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c</w:t>
              </w:r>
              <w:r w:rsidRPr="00E824B7">
                <w:rPr>
                  <w:rFonts w:ascii="Times New Roman" w:hAnsi="Times New Roman" w:cs="Times New Roman"/>
                  <w:spacing w:val="1"/>
                  <w:sz w:val="20"/>
                  <w:szCs w:val="20"/>
                </w:rPr>
                <w:t>en</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u</w:t>
              </w:r>
              <w:r w:rsidRPr="00B71744">
                <w:rPr>
                  <w:rFonts w:ascii="Times New Roman" w:hAnsi="Times New Roman" w:cs="Times New Roman"/>
                  <w:sz w:val="20"/>
                  <w:szCs w:val="20"/>
                </w:rPr>
                <w:t xml:space="preserve">m. </w:t>
              </w:r>
            </w:ins>
          </w:p>
          <w:p w14:paraId="320A8E0B" w14:textId="77777777" w:rsidR="00A26BA8" w:rsidRPr="00E824B7" w:rsidRDefault="00A26BA8" w:rsidP="00836D40">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ins w:id="436" w:author="Jana Vašíková" w:date="2018-05-23T14:21:00Z"/>
                <w:rFonts w:ascii="Times New Roman" w:eastAsia="Helvetica" w:hAnsi="Times New Roman" w:cs="Times New Roman"/>
                <w:sz w:val="20"/>
                <w:szCs w:val="20"/>
              </w:rPr>
            </w:pPr>
            <w:ins w:id="437" w:author="Jana Vašíková" w:date="2018-05-23T14:21:00Z">
              <w:r w:rsidRPr="00E824B7">
                <w:rPr>
                  <w:rFonts w:ascii="Times New Roman" w:hAnsi="Times New Roman" w:cs="Times New Roman"/>
                  <w:spacing w:val="1"/>
                  <w:sz w:val="20"/>
                  <w:szCs w:val="20"/>
                </w:rPr>
                <w:t>B</w:t>
              </w:r>
              <w:r w:rsidRPr="00E824B7">
                <w:rPr>
                  <w:rFonts w:ascii="Times New Roman" w:hAnsi="Times New Roman" w:cs="Times New Roman"/>
                  <w:sz w:val="20"/>
                  <w:szCs w:val="20"/>
                </w:rPr>
                <w:t>ic</w:t>
              </w:r>
              <w:r w:rsidRPr="00E824B7">
                <w:rPr>
                  <w:rFonts w:ascii="Times New Roman" w:hAnsi="Times New Roman" w:cs="Times New Roman"/>
                  <w:spacing w:val="1"/>
                  <w:sz w:val="20"/>
                  <w:szCs w:val="20"/>
                </w:rPr>
                <w:t>k</w:t>
              </w:r>
              <w:r w:rsidRPr="00E824B7">
                <w:rPr>
                  <w:rFonts w:ascii="Times New Roman" w:hAnsi="Times New Roman" w:cs="Times New Roman"/>
                  <w:spacing w:val="-2"/>
                  <w:sz w:val="20"/>
                  <w:szCs w:val="20"/>
                </w:rPr>
                <w:t>o</w:t>
              </w:r>
              <w:r w:rsidRPr="00E824B7">
                <w:rPr>
                  <w:rFonts w:ascii="Times New Roman" w:hAnsi="Times New Roman" w:cs="Times New Roman"/>
                  <w:spacing w:val="1"/>
                  <w:sz w:val="20"/>
                  <w:szCs w:val="20"/>
                </w:rPr>
                <w:t>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G</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04</w:t>
              </w:r>
              <w:r w:rsidRPr="00E824B7">
                <w:rPr>
                  <w:rFonts w:ascii="Times New Roman" w:hAnsi="Times New Roman" w:cs="Times New Roman"/>
                  <w:sz w:val="20"/>
                  <w:szCs w:val="20"/>
                </w:rPr>
                <w:t>)</w:t>
              </w:r>
              <w:r>
                <w:rPr>
                  <w:rFonts w:ascii="Times New Roman" w:hAnsi="Times New Roman" w:cs="Times New Roman"/>
                  <w:sz w:val="20"/>
                  <w:szCs w:val="20"/>
                </w:rPr>
                <w:t>.</w:t>
              </w:r>
              <w:r w:rsidRPr="00E824B7">
                <w:rPr>
                  <w:rFonts w:ascii="Times New Roman" w:hAnsi="Times New Roman" w:cs="Times New Roman"/>
                  <w:sz w:val="20"/>
                  <w:szCs w:val="20"/>
                </w:rPr>
                <w:t xml:space="preserve"> </w:t>
              </w:r>
              <w:r w:rsidRPr="00E824B7">
                <w:rPr>
                  <w:rFonts w:ascii="Times New Roman" w:hAnsi="Times New Roman" w:cs="Times New Roman"/>
                  <w:spacing w:val="-1"/>
                  <w:sz w:val="20"/>
                  <w:szCs w:val="20"/>
                </w:rPr>
                <w:t>M</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sto</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z</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pacing w:val="-2"/>
                  <w:sz w:val="20"/>
                  <w:szCs w:val="20"/>
                </w:rPr>
                <w:t>v</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n</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j</w:t>
              </w:r>
              <w:r w:rsidRPr="00E824B7">
                <w:rPr>
                  <w:rFonts w:ascii="Times New Roman" w:hAnsi="Times New Roman" w:cs="Times New Roman"/>
                  <w:spacing w:val="2"/>
                  <w:sz w:val="20"/>
                  <w:szCs w:val="20"/>
                </w:rPr>
                <w:t xml:space="preserve"> </w:t>
              </w:r>
              <w:r w:rsidRPr="00E824B7">
                <w:rPr>
                  <w:rFonts w:ascii="Times New Roman" w:hAnsi="Times New Roman" w:cs="Times New Roman"/>
                  <w:sz w:val="20"/>
                  <w:szCs w:val="20"/>
                </w:rPr>
                <w:t>vý</w:t>
              </w:r>
              <w:r w:rsidRPr="00E824B7">
                <w:rPr>
                  <w:rFonts w:ascii="Times New Roman" w:hAnsi="Times New Roman" w:cs="Times New Roman"/>
                  <w:spacing w:val="-2"/>
                  <w:sz w:val="20"/>
                  <w:szCs w:val="20"/>
                </w:rPr>
                <w:t>c</w:t>
              </w:r>
              <w:r w:rsidRPr="00E824B7">
                <w:rPr>
                  <w:rFonts w:ascii="Times New Roman" w:hAnsi="Times New Roman" w:cs="Times New Roman"/>
                  <w:spacing w:val="1"/>
                  <w:sz w:val="20"/>
                  <w:szCs w:val="20"/>
                </w:rPr>
                <w:t>ho</w:t>
              </w:r>
              <w:r w:rsidRPr="00E824B7">
                <w:rPr>
                  <w:rFonts w:ascii="Times New Roman" w:hAnsi="Times New Roman" w:cs="Times New Roman"/>
                  <w:sz w:val="20"/>
                  <w:szCs w:val="20"/>
                </w:rPr>
                <w:t>vy v</w:t>
              </w:r>
              <w:r w:rsidRPr="00E824B7">
                <w:rPr>
                  <w:rFonts w:ascii="Times New Roman" w:hAnsi="Times New Roman" w:cs="Times New Roman"/>
                  <w:spacing w:val="-2"/>
                  <w:sz w:val="20"/>
                  <w:szCs w:val="20"/>
                </w:rPr>
                <w:t xml:space="preserve"> </w:t>
              </w:r>
              <w:r w:rsidRPr="00E824B7">
                <w:rPr>
                  <w:rFonts w:ascii="Times New Roman" w:hAnsi="Times New Roman" w:cs="Times New Roman"/>
                  <w:sz w:val="20"/>
                  <w:szCs w:val="20"/>
                </w:rPr>
                <w:t>k</w:t>
              </w:r>
              <w:r w:rsidRPr="00E824B7">
                <w:rPr>
                  <w:rFonts w:ascii="Times New Roman" w:hAnsi="Times New Roman" w:cs="Times New Roman"/>
                  <w:spacing w:val="1"/>
                  <w:sz w:val="20"/>
                  <w:szCs w:val="20"/>
                </w:rPr>
                <w:t>u</w:t>
              </w:r>
              <w:r w:rsidRPr="00E824B7">
                <w:rPr>
                  <w:rFonts w:ascii="Times New Roman" w:hAnsi="Times New Roman" w:cs="Times New Roman"/>
                  <w:spacing w:val="-1"/>
                  <w:sz w:val="20"/>
                  <w:szCs w:val="20"/>
                </w:rPr>
                <w:t>r</w:t>
              </w:r>
              <w:r w:rsidRPr="00E824B7">
                <w:rPr>
                  <w:rFonts w:ascii="Times New Roman" w:hAnsi="Times New Roman" w:cs="Times New Roman"/>
                  <w:sz w:val="20"/>
                  <w:szCs w:val="20"/>
                </w:rPr>
                <w:t>ik</w:t>
              </w:r>
              <w:r w:rsidRPr="00E824B7">
                <w:rPr>
                  <w:rFonts w:ascii="Times New Roman" w:hAnsi="Times New Roman" w:cs="Times New Roman"/>
                  <w:spacing w:val="1"/>
                  <w:sz w:val="20"/>
                  <w:szCs w:val="20"/>
                </w:rPr>
                <w:t>u</w:t>
              </w:r>
              <w:r w:rsidRPr="00E824B7">
                <w:rPr>
                  <w:rFonts w:ascii="Times New Roman" w:hAnsi="Times New Roman" w:cs="Times New Roman"/>
                  <w:sz w:val="20"/>
                  <w:szCs w:val="20"/>
                </w:rPr>
                <w:t>le</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z</w:t>
              </w:r>
              <w:r w:rsidRPr="00E824B7">
                <w:rPr>
                  <w:rFonts w:ascii="Times New Roman" w:hAnsi="Times New Roman" w:cs="Times New Roman"/>
                  <w:spacing w:val="1"/>
                  <w:sz w:val="20"/>
                  <w:szCs w:val="20"/>
                </w:rPr>
                <w:t>á</w:t>
              </w:r>
              <w:r w:rsidRPr="00E824B7">
                <w:rPr>
                  <w:rFonts w:ascii="Times New Roman" w:hAnsi="Times New Roman" w:cs="Times New Roman"/>
                  <w:sz w:val="20"/>
                  <w:szCs w:val="20"/>
                </w:rPr>
                <w:t>kl</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ých</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š</w:t>
              </w:r>
              <w:r w:rsidRPr="00E824B7">
                <w:rPr>
                  <w:rFonts w:ascii="Times New Roman" w:hAnsi="Times New Roman" w:cs="Times New Roman"/>
                  <w:spacing w:val="-2"/>
                  <w:sz w:val="20"/>
                  <w:szCs w:val="20"/>
                </w:rPr>
                <w:t>k</w:t>
              </w:r>
              <w:r w:rsidRPr="00E824B7">
                <w:rPr>
                  <w:rFonts w:ascii="Times New Roman" w:hAnsi="Times New Roman" w:cs="Times New Roman"/>
                  <w:spacing w:val="1"/>
                  <w:sz w:val="20"/>
                  <w:szCs w:val="20"/>
                </w:rPr>
                <w:t>ô</w:t>
              </w:r>
              <w:r w:rsidRPr="00E824B7">
                <w:rPr>
                  <w:rFonts w:ascii="Times New Roman" w:hAnsi="Times New Roman" w:cs="Times New Roman"/>
                  <w:sz w:val="20"/>
                  <w:szCs w:val="20"/>
                </w:rPr>
                <w:t xml:space="preserve">l </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a</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S</w:t>
              </w:r>
              <w:r w:rsidRPr="00E824B7">
                <w:rPr>
                  <w:rFonts w:ascii="Times New Roman" w:hAnsi="Times New Roman" w:cs="Times New Roman"/>
                  <w:sz w:val="20"/>
                  <w:szCs w:val="20"/>
                </w:rPr>
                <w:t>l</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v</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sk</w:t>
              </w:r>
              <w:r w:rsidRPr="00E824B7">
                <w:rPr>
                  <w:rFonts w:ascii="Times New Roman" w:hAnsi="Times New Roman" w:cs="Times New Roman"/>
                  <w:spacing w:val="1"/>
                  <w:sz w:val="20"/>
                  <w:szCs w:val="20"/>
                </w:rPr>
                <w:t>u</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 xml:space="preserve"> </w:t>
              </w:r>
              <w:r w:rsidRPr="0094547F">
                <w:rPr>
                  <w:rFonts w:ascii="Times New Roman" w:hAnsi="Times New Roman" w:cs="Times New Roman"/>
                  <w:i/>
                  <w:spacing w:val="-1"/>
                  <w:sz w:val="20"/>
                  <w:szCs w:val="20"/>
                </w:rPr>
                <w:t>V</w:t>
              </w:r>
              <w:r w:rsidRPr="0094547F">
                <w:rPr>
                  <w:rFonts w:ascii="Times New Roman" w:hAnsi="Times New Roman" w:cs="Times New Roman"/>
                  <w:i/>
                  <w:sz w:val="20"/>
                  <w:szCs w:val="20"/>
                </w:rPr>
                <w:t>ýc</w:t>
              </w:r>
              <w:r w:rsidRPr="0094547F">
                <w:rPr>
                  <w:rFonts w:ascii="Times New Roman" w:hAnsi="Times New Roman" w:cs="Times New Roman"/>
                  <w:i/>
                  <w:spacing w:val="1"/>
                  <w:sz w:val="20"/>
                  <w:szCs w:val="20"/>
                </w:rPr>
                <w:t>ho</w:t>
              </w:r>
              <w:r w:rsidRPr="0094547F">
                <w:rPr>
                  <w:rFonts w:ascii="Times New Roman" w:hAnsi="Times New Roman" w:cs="Times New Roman"/>
                  <w:i/>
                  <w:spacing w:val="-2"/>
                  <w:sz w:val="20"/>
                  <w:szCs w:val="20"/>
                </w:rPr>
                <w:t>v</w:t>
              </w:r>
              <w:r w:rsidRPr="0094547F">
                <w:rPr>
                  <w:rFonts w:ascii="Times New Roman" w:hAnsi="Times New Roman" w:cs="Times New Roman"/>
                  <w:i/>
                  <w:sz w:val="20"/>
                  <w:szCs w:val="20"/>
                </w:rPr>
                <w:t>a</w:t>
              </w:r>
              <w:r w:rsidRPr="0094547F">
                <w:rPr>
                  <w:rFonts w:ascii="Times New Roman" w:hAnsi="Times New Roman" w:cs="Times New Roman"/>
                  <w:i/>
                  <w:spacing w:val="1"/>
                  <w:sz w:val="20"/>
                  <w:szCs w:val="20"/>
                </w:rPr>
                <w:t xml:space="preserve"> </w:t>
              </w:r>
              <w:r w:rsidRPr="0094547F">
                <w:rPr>
                  <w:rFonts w:ascii="Times New Roman" w:hAnsi="Times New Roman" w:cs="Times New Roman"/>
                  <w:i/>
                  <w:sz w:val="20"/>
                  <w:szCs w:val="20"/>
                </w:rPr>
                <w:t xml:space="preserve">v </w:t>
              </w:r>
              <w:r w:rsidRPr="0094547F">
                <w:rPr>
                  <w:rFonts w:ascii="Times New Roman" w:hAnsi="Times New Roman" w:cs="Times New Roman"/>
                  <w:i/>
                  <w:spacing w:val="-2"/>
                  <w:sz w:val="20"/>
                  <w:szCs w:val="20"/>
                </w:rPr>
                <w:t>k</w:t>
              </w:r>
              <w:r w:rsidRPr="0094547F">
                <w:rPr>
                  <w:rFonts w:ascii="Times New Roman" w:hAnsi="Times New Roman" w:cs="Times New Roman"/>
                  <w:i/>
                  <w:spacing w:val="1"/>
                  <w:sz w:val="20"/>
                  <w:szCs w:val="20"/>
                </w:rPr>
                <w:t>on</w:t>
              </w:r>
              <w:r w:rsidRPr="0094547F">
                <w:rPr>
                  <w:rFonts w:ascii="Times New Roman" w:hAnsi="Times New Roman" w:cs="Times New Roman"/>
                  <w:i/>
                  <w:spacing w:val="-2"/>
                  <w:sz w:val="20"/>
                  <w:szCs w:val="20"/>
                </w:rPr>
                <w:t>t</w:t>
              </w:r>
              <w:r w:rsidRPr="0094547F">
                <w:rPr>
                  <w:rFonts w:ascii="Times New Roman" w:hAnsi="Times New Roman" w:cs="Times New Roman"/>
                  <w:i/>
                  <w:spacing w:val="1"/>
                  <w:sz w:val="20"/>
                  <w:szCs w:val="20"/>
                </w:rPr>
                <w:t>e</w:t>
              </w:r>
              <w:r w:rsidRPr="0094547F">
                <w:rPr>
                  <w:rFonts w:ascii="Times New Roman" w:hAnsi="Times New Roman" w:cs="Times New Roman"/>
                  <w:i/>
                  <w:sz w:val="20"/>
                  <w:szCs w:val="20"/>
                </w:rPr>
                <w:t>xtu</w:t>
              </w:r>
              <w:r w:rsidRPr="0094547F">
                <w:rPr>
                  <w:rFonts w:ascii="Times New Roman" w:hAnsi="Times New Roman" w:cs="Times New Roman"/>
                  <w:i/>
                  <w:spacing w:val="1"/>
                  <w:sz w:val="20"/>
                  <w:szCs w:val="20"/>
                </w:rPr>
                <w:t xml:space="preserve"> </w:t>
              </w:r>
              <w:r w:rsidRPr="0094547F">
                <w:rPr>
                  <w:rFonts w:ascii="Times New Roman" w:hAnsi="Times New Roman" w:cs="Times New Roman"/>
                  <w:i/>
                  <w:spacing w:val="-2"/>
                  <w:sz w:val="20"/>
                  <w:szCs w:val="20"/>
                </w:rPr>
                <w:t>s</w:t>
              </w:r>
              <w:r w:rsidRPr="0094547F">
                <w:rPr>
                  <w:rFonts w:ascii="Times New Roman" w:hAnsi="Times New Roman" w:cs="Times New Roman"/>
                  <w:i/>
                  <w:spacing w:val="1"/>
                  <w:sz w:val="20"/>
                  <w:szCs w:val="20"/>
                </w:rPr>
                <w:t>o</w:t>
              </w:r>
              <w:r w:rsidRPr="0094547F">
                <w:rPr>
                  <w:rFonts w:ascii="Times New Roman" w:hAnsi="Times New Roman" w:cs="Times New Roman"/>
                  <w:i/>
                  <w:sz w:val="20"/>
                  <w:szCs w:val="20"/>
                </w:rPr>
                <w:t>ci</w:t>
              </w:r>
              <w:r w:rsidRPr="0094547F">
                <w:rPr>
                  <w:rFonts w:ascii="Times New Roman" w:hAnsi="Times New Roman" w:cs="Times New Roman"/>
                  <w:i/>
                  <w:spacing w:val="1"/>
                  <w:sz w:val="20"/>
                  <w:szCs w:val="20"/>
                </w:rPr>
                <w:t>á</w:t>
              </w:r>
              <w:r w:rsidRPr="0094547F">
                <w:rPr>
                  <w:rFonts w:ascii="Times New Roman" w:hAnsi="Times New Roman" w:cs="Times New Roman"/>
                  <w:i/>
                  <w:sz w:val="20"/>
                  <w:szCs w:val="20"/>
                </w:rPr>
                <w:t>l</w:t>
              </w:r>
              <w:r w:rsidRPr="0094547F">
                <w:rPr>
                  <w:rFonts w:ascii="Times New Roman" w:hAnsi="Times New Roman" w:cs="Times New Roman"/>
                  <w:i/>
                  <w:spacing w:val="1"/>
                  <w:sz w:val="20"/>
                  <w:szCs w:val="20"/>
                </w:rPr>
                <w:t>n</w:t>
              </w:r>
              <w:r w:rsidRPr="00B71744">
                <w:rPr>
                  <w:rFonts w:ascii="Times New Roman" w:hAnsi="Times New Roman" w:cs="Times New Roman"/>
                  <w:i/>
                  <w:sz w:val="20"/>
                  <w:szCs w:val="20"/>
                </w:rPr>
                <w:t>ích</w:t>
              </w:r>
              <w:r w:rsidRPr="0094547F">
                <w:rPr>
                  <w:rFonts w:ascii="Times New Roman" w:hAnsi="Times New Roman" w:cs="Times New Roman"/>
                  <w:i/>
                  <w:spacing w:val="1"/>
                  <w:sz w:val="20"/>
                  <w:szCs w:val="20"/>
                </w:rPr>
                <w:t xml:space="preserve"> p</w:t>
              </w:r>
              <w:r w:rsidRPr="0094547F">
                <w:rPr>
                  <w:rFonts w:ascii="Times New Roman" w:hAnsi="Times New Roman" w:cs="Times New Roman"/>
                  <w:i/>
                  <w:spacing w:val="-3"/>
                  <w:sz w:val="20"/>
                  <w:szCs w:val="20"/>
                </w:rPr>
                <w:t>r</w:t>
              </w:r>
              <w:r w:rsidRPr="0094547F">
                <w:rPr>
                  <w:rFonts w:ascii="Times New Roman" w:hAnsi="Times New Roman" w:cs="Times New Roman"/>
                  <w:i/>
                  <w:spacing w:val="1"/>
                  <w:sz w:val="20"/>
                  <w:szCs w:val="20"/>
                </w:rPr>
                <w:t>o</w:t>
              </w:r>
              <w:r w:rsidRPr="0094547F">
                <w:rPr>
                  <w:rFonts w:ascii="Times New Roman" w:hAnsi="Times New Roman" w:cs="Times New Roman"/>
                  <w:i/>
                  <w:spacing w:val="-1"/>
                  <w:sz w:val="20"/>
                  <w:szCs w:val="20"/>
                </w:rPr>
                <w:t>m</w:t>
              </w:r>
              <w:r w:rsidRPr="0094547F">
                <w:rPr>
                  <w:rFonts w:ascii="Times New Roman" w:hAnsi="Times New Roman" w:cs="Times New Roman"/>
                  <w:i/>
                  <w:spacing w:val="1"/>
                  <w:sz w:val="20"/>
                  <w:szCs w:val="20"/>
                </w:rPr>
                <w:t>ě</w:t>
              </w:r>
              <w:r w:rsidRPr="0094547F">
                <w:rPr>
                  <w:rFonts w:ascii="Times New Roman" w:hAnsi="Times New Roman" w:cs="Times New Roman"/>
                  <w:i/>
                  <w:sz w:val="20"/>
                  <w:szCs w:val="20"/>
                </w:rPr>
                <w:t>n</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B</w:t>
              </w:r>
              <w:r w:rsidRPr="00E824B7">
                <w:rPr>
                  <w:rFonts w:ascii="Times New Roman" w:hAnsi="Times New Roman" w:cs="Times New Roman"/>
                  <w:spacing w:val="-1"/>
                  <w:sz w:val="20"/>
                  <w:szCs w:val="20"/>
                </w:rPr>
                <w:t>rn</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K</w:t>
              </w:r>
              <w:r w:rsidRPr="00E824B7">
                <w:rPr>
                  <w:rFonts w:ascii="Times New Roman" w:hAnsi="Times New Roman" w:cs="Times New Roman"/>
                  <w:spacing w:val="1"/>
                  <w:sz w:val="20"/>
                  <w:szCs w:val="20"/>
                </w:rPr>
                <w:t>on</w:t>
              </w:r>
              <w:r w:rsidRPr="00E824B7">
                <w:rPr>
                  <w:rFonts w:ascii="Times New Roman" w:hAnsi="Times New Roman" w:cs="Times New Roman"/>
                  <w:spacing w:val="-2"/>
                  <w:sz w:val="20"/>
                  <w:szCs w:val="20"/>
                </w:rPr>
                <w:t>v</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j</w:t>
              </w:r>
              <w:r>
                <w:rPr>
                  <w:rFonts w:ascii="Times New Roman" w:hAnsi="Times New Roman" w:cs="Times New Roman"/>
                  <w:sz w:val="20"/>
                  <w:szCs w:val="20"/>
                </w:rPr>
                <w:t>.</w:t>
              </w:r>
            </w:ins>
          </w:p>
          <w:p w14:paraId="59F7F7CA" w14:textId="77777777" w:rsidR="00A26BA8" w:rsidRPr="00E824B7" w:rsidRDefault="00A26BA8" w:rsidP="00836D40">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ins w:id="438" w:author="Jana Vašíková" w:date="2018-05-23T14:21:00Z"/>
                <w:rFonts w:ascii="Times New Roman" w:eastAsia="Helvetica" w:hAnsi="Times New Roman" w:cs="Times New Roman"/>
                <w:sz w:val="20"/>
                <w:szCs w:val="20"/>
              </w:rPr>
            </w:pPr>
            <w:ins w:id="439" w:author="Jana Vašíková" w:date="2018-05-23T14:21:00Z">
              <w:r w:rsidRPr="00E824B7">
                <w:rPr>
                  <w:rFonts w:ascii="Times New Roman" w:hAnsi="Times New Roman" w:cs="Times New Roman"/>
                  <w:spacing w:val="-1"/>
                  <w:sz w:val="20"/>
                  <w:szCs w:val="20"/>
                </w:rPr>
                <w:t>W</w:t>
              </w:r>
              <w:r>
                <w:rPr>
                  <w:rFonts w:ascii="Times New Roman" w:hAnsi="Times New Roman" w:cs="Times New Roman"/>
                  <w:sz w:val="20"/>
                  <w:szCs w:val="20"/>
                </w:rPr>
                <w:t>iegerová</w:t>
              </w:r>
              <w:r w:rsidRPr="00E824B7">
                <w:rPr>
                  <w:rFonts w:ascii="Times New Roman" w:hAnsi="Times New Roman" w:cs="Times New Roman"/>
                  <w:sz w:val="20"/>
                  <w:szCs w:val="20"/>
                </w:rPr>
                <w:t>,</w:t>
              </w:r>
              <w:r>
                <w:rPr>
                  <w:rFonts w:ascii="Times New Roman" w:hAnsi="Times New Roman" w:cs="Times New Roman"/>
                  <w:sz w:val="20"/>
                  <w:szCs w:val="20"/>
                </w:rPr>
                <w:t xml:space="preserve"> </w:t>
              </w:r>
              <w:r w:rsidRPr="00E824B7">
                <w:rPr>
                  <w:rFonts w:ascii="Times New Roman" w:hAnsi="Times New Roman" w:cs="Times New Roman"/>
                  <w:spacing w:val="1"/>
                  <w:sz w:val="20"/>
                  <w:szCs w:val="20"/>
                </w:rPr>
                <w:t>A</w:t>
              </w:r>
              <w:r w:rsidRPr="00E824B7">
                <w:rPr>
                  <w:rFonts w:ascii="Times New Roman" w:hAnsi="Times New Roman" w:cs="Times New Roman"/>
                  <w:spacing w:val="-2"/>
                  <w:sz w:val="20"/>
                  <w:szCs w:val="20"/>
                </w:rPr>
                <w:t>.</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B</w:t>
              </w:r>
              <w:r>
                <w:rPr>
                  <w:rFonts w:ascii="Times New Roman" w:hAnsi="Times New Roman" w:cs="Times New Roman"/>
                  <w:sz w:val="20"/>
                  <w:szCs w:val="20"/>
                </w:rPr>
                <w:t>ubelíniová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M</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B</w:t>
              </w:r>
              <w:r>
                <w:rPr>
                  <w:rFonts w:ascii="Times New Roman" w:hAnsi="Times New Roman" w:cs="Times New Roman"/>
                  <w:sz w:val="20"/>
                  <w:szCs w:val="20"/>
                </w:rPr>
                <w:t>icková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G</w:t>
              </w:r>
              <w:r w:rsidRPr="00E824B7">
                <w:rPr>
                  <w:rFonts w:ascii="Times New Roman" w:hAnsi="Times New Roman" w:cs="Times New Roman"/>
                  <w:sz w:val="20"/>
                  <w:szCs w:val="20"/>
                </w:rPr>
                <w:t>.,</w:t>
              </w:r>
              <w:r>
                <w:rPr>
                  <w:rFonts w:ascii="Times New Roman" w:hAnsi="Times New Roman" w:cs="Times New Roman"/>
                  <w:sz w:val="20"/>
                  <w:szCs w:val="20"/>
                </w:rPr>
                <w:t xml:space="preserve"> </w:t>
              </w:r>
              <w:r w:rsidRPr="00E824B7">
                <w:rPr>
                  <w:rFonts w:ascii="Times New Roman" w:hAnsi="Times New Roman" w:cs="Times New Roman"/>
                  <w:noProof/>
                  <w:sz w:val="20"/>
                  <w:szCs w:val="20"/>
                  <w:shd w:val="clear" w:color="auto" w:fill="FFFFFF"/>
                </w:rPr>
                <w:t>&amp;</w:t>
              </w:r>
              <w:r w:rsidRPr="00E824B7">
                <w:rPr>
                  <w:rFonts w:ascii="Times New Roman" w:hAnsi="Times New Roman" w:cs="Times New Roman"/>
                  <w:spacing w:val="1"/>
                  <w:sz w:val="20"/>
                  <w:szCs w:val="20"/>
                </w:rPr>
                <w:t xml:space="preserve"> K</w:t>
              </w:r>
              <w:r>
                <w:rPr>
                  <w:rFonts w:ascii="Times New Roman" w:hAnsi="Times New Roman" w:cs="Times New Roman"/>
                  <w:spacing w:val="-2"/>
                  <w:sz w:val="20"/>
                  <w:szCs w:val="20"/>
                </w:rPr>
                <w:t>ršjaková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S</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004</w:t>
              </w:r>
              <w:r w:rsidRPr="00E824B7">
                <w:rPr>
                  <w:rFonts w:ascii="Times New Roman" w:hAnsi="Times New Roman" w:cs="Times New Roman"/>
                  <w:sz w:val="20"/>
                  <w:szCs w:val="20"/>
                </w:rPr>
                <w:t xml:space="preserve">) </w:t>
              </w:r>
              <w:r w:rsidRPr="00E824B7">
                <w:rPr>
                  <w:rFonts w:ascii="Times New Roman" w:hAnsi="Times New Roman" w:cs="Times New Roman"/>
                  <w:spacing w:val="-1"/>
                  <w:sz w:val="20"/>
                  <w:szCs w:val="20"/>
                </w:rPr>
                <w:t>Mo</w:t>
              </w:r>
              <w:r w:rsidRPr="00E824B7">
                <w:rPr>
                  <w:rFonts w:ascii="Times New Roman" w:hAnsi="Times New Roman" w:cs="Times New Roman"/>
                  <w:spacing w:val="1"/>
                  <w:sz w:val="20"/>
                  <w:szCs w:val="20"/>
                </w:rPr>
                <w:t>de</w:t>
              </w:r>
              <w:r w:rsidRPr="00E824B7">
                <w:rPr>
                  <w:rFonts w:ascii="Times New Roman" w:hAnsi="Times New Roman" w:cs="Times New Roman"/>
                  <w:sz w:val="20"/>
                  <w:szCs w:val="20"/>
                </w:rPr>
                <w:t>l kv</w:t>
              </w:r>
              <w:r w:rsidRPr="00E824B7">
                <w:rPr>
                  <w:rFonts w:ascii="Times New Roman" w:hAnsi="Times New Roman" w:cs="Times New Roman"/>
                  <w:spacing w:val="1"/>
                  <w:sz w:val="20"/>
                  <w:szCs w:val="20"/>
                </w:rPr>
                <w:t>a</w:t>
              </w:r>
              <w:r w:rsidRPr="00B71744">
                <w:rPr>
                  <w:rFonts w:ascii="Times New Roman" w:hAnsi="Times New Roman" w:cs="Times New Roman"/>
                  <w:sz w:val="20"/>
                  <w:szCs w:val="20"/>
                </w:rPr>
                <w:t xml:space="preserve">lity </w:t>
              </w:r>
              <w:r w:rsidRPr="00E824B7">
                <w:rPr>
                  <w:rFonts w:ascii="Times New Roman" w:hAnsi="Times New Roman" w:cs="Times New Roman"/>
                  <w:sz w:val="20"/>
                  <w:szCs w:val="20"/>
                </w:rPr>
                <w:t>živ</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ta</w:t>
              </w:r>
              <w:r>
                <w:rPr>
                  <w:rFonts w:ascii="Times New Roman" w:eastAsia="Helvetica" w:hAnsi="Times New Roman" w:cs="Times New Roman"/>
                  <w:sz w:val="20"/>
                  <w:szCs w:val="20"/>
                </w:rPr>
                <w:t xml:space="preserve"> </w:t>
              </w:r>
              <w:r w:rsidRPr="00E824B7">
                <w:rPr>
                  <w:rFonts w:ascii="Times New Roman" w:hAnsi="Times New Roman" w:cs="Times New Roman"/>
                  <w:sz w:val="20"/>
                  <w:szCs w:val="20"/>
                </w:rPr>
                <w:t>š</w:t>
              </w:r>
              <w:r w:rsidRPr="00E824B7">
                <w:rPr>
                  <w:rFonts w:ascii="Times New Roman" w:hAnsi="Times New Roman" w:cs="Times New Roman"/>
                  <w:spacing w:val="-2"/>
                  <w:sz w:val="20"/>
                  <w:szCs w:val="20"/>
                </w:rPr>
                <w:t>k</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ly.</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n</w:t>
              </w:r>
              <w:r>
                <w:rPr>
                  <w:rFonts w:ascii="Times New Roman" w:hAnsi="Times New Roman" w:cs="Times New Roman"/>
                  <w:spacing w:val="-2"/>
                  <w:sz w:val="20"/>
                  <w:szCs w:val="20"/>
                </w:rPr>
                <w:t xml:space="preserve"> </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o</w:t>
              </w:r>
              <w:r w:rsidRPr="009F7454">
                <w:rPr>
                  <w:rFonts w:ascii="Times New Roman" w:hAnsi="Times New Roman" w:cs="Times New Roman"/>
                  <w:i/>
                  <w:spacing w:val="-2"/>
                  <w:sz w:val="20"/>
                  <w:szCs w:val="20"/>
                </w:rPr>
                <w:t>f</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se</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1"/>
                  <w:sz w:val="20"/>
                  <w:szCs w:val="20"/>
                </w:rPr>
                <w:t>u</w:t>
              </w:r>
              <w:r w:rsidRPr="009F7454">
                <w:rPr>
                  <w:rFonts w:ascii="Times New Roman" w:hAnsi="Times New Roman" w:cs="Times New Roman"/>
                  <w:i/>
                  <w:sz w:val="20"/>
                  <w:szCs w:val="20"/>
                </w:rPr>
                <w:t>čit</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le</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a</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s</w:t>
              </w:r>
              <w:r w:rsidRPr="009F7454">
                <w:rPr>
                  <w:rFonts w:ascii="Times New Roman" w:hAnsi="Times New Roman" w:cs="Times New Roman"/>
                  <w:i/>
                  <w:spacing w:val="-1"/>
                  <w:sz w:val="20"/>
                  <w:szCs w:val="20"/>
                </w:rPr>
                <w:t>o</w:t>
              </w:r>
              <w:r w:rsidRPr="009F7454">
                <w:rPr>
                  <w:rFonts w:ascii="Times New Roman" w:hAnsi="Times New Roman" w:cs="Times New Roman"/>
                  <w:i/>
                  <w:spacing w:val="1"/>
                  <w:sz w:val="20"/>
                  <w:szCs w:val="20"/>
                </w:rPr>
                <w:t>u</w:t>
              </w:r>
              <w:r w:rsidRPr="009F7454">
                <w:rPr>
                  <w:rFonts w:ascii="Times New Roman" w:hAnsi="Times New Roman" w:cs="Times New Roman"/>
                  <w:i/>
                  <w:sz w:val="20"/>
                  <w:szCs w:val="20"/>
                </w:rPr>
                <w:t>č</w:t>
              </w:r>
              <w:r w:rsidRPr="009F7454">
                <w:rPr>
                  <w:rFonts w:ascii="Times New Roman" w:hAnsi="Times New Roman" w:cs="Times New Roman"/>
                  <w:i/>
                  <w:spacing w:val="1"/>
                  <w:sz w:val="20"/>
                  <w:szCs w:val="20"/>
                </w:rPr>
                <w:t>a</w:t>
              </w:r>
              <w:r w:rsidRPr="009F7454">
                <w:rPr>
                  <w:rFonts w:ascii="Times New Roman" w:hAnsi="Times New Roman" w:cs="Times New Roman"/>
                  <w:i/>
                  <w:spacing w:val="-2"/>
                  <w:sz w:val="20"/>
                  <w:szCs w:val="20"/>
                </w:rPr>
                <w:t>s</w:t>
              </w:r>
              <w:r w:rsidRPr="009F7454">
                <w:rPr>
                  <w:rFonts w:ascii="Times New Roman" w:hAnsi="Times New Roman" w:cs="Times New Roman"/>
                  <w:i/>
                  <w:spacing w:val="1"/>
                  <w:sz w:val="20"/>
                  <w:szCs w:val="20"/>
                </w:rPr>
                <w:t>n</w:t>
              </w:r>
              <w:r w:rsidRPr="009F7454">
                <w:rPr>
                  <w:rFonts w:ascii="Times New Roman" w:hAnsi="Times New Roman" w:cs="Times New Roman"/>
                  <w:i/>
                  <w:sz w:val="20"/>
                  <w:szCs w:val="20"/>
                </w:rPr>
                <w:t>á</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2"/>
                  <w:sz w:val="20"/>
                  <w:szCs w:val="20"/>
                </w:rPr>
                <w:t>s</w:t>
              </w:r>
              <w:r w:rsidRPr="009F7454">
                <w:rPr>
                  <w:rFonts w:ascii="Times New Roman" w:hAnsi="Times New Roman" w:cs="Times New Roman"/>
                  <w:i/>
                  <w:spacing w:val="1"/>
                  <w:sz w:val="20"/>
                  <w:szCs w:val="20"/>
                </w:rPr>
                <w:t>po</w:t>
              </w:r>
              <w:r w:rsidRPr="009F7454">
                <w:rPr>
                  <w:rFonts w:ascii="Times New Roman" w:hAnsi="Times New Roman" w:cs="Times New Roman"/>
                  <w:i/>
                  <w:sz w:val="20"/>
                  <w:szCs w:val="20"/>
                </w:rPr>
                <w:t>l</w:t>
              </w:r>
              <w:r w:rsidRPr="009F7454">
                <w:rPr>
                  <w:rFonts w:ascii="Times New Roman" w:hAnsi="Times New Roman" w:cs="Times New Roman"/>
                  <w:i/>
                  <w:spacing w:val="1"/>
                  <w:sz w:val="20"/>
                  <w:szCs w:val="20"/>
                </w:rPr>
                <w:t>e</w:t>
              </w:r>
              <w:r w:rsidRPr="009F7454">
                <w:rPr>
                  <w:rFonts w:ascii="Times New Roman" w:hAnsi="Times New Roman" w:cs="Times New Roman"/>
                  <w:i/>
                  <w:spacing w:val="-2"/>
                  <w:sz w:val="20"/>
                  <w:szCs w:val="20"/>
                </w:rPr>
                <w:t>č</w:t>
              </w:r>
              <w:r w:rsidRPr="009F7454">
                <w:rPr>
                  <w:rFonts w:ascii="Times New Roman" w:hAnsi="Times New Roman" w:cs="Times New Roman"/>
                  <w:i/>
                  <w:spacing w:val="1"/>
                  <w:sz w:val="20"/>
                  <w:szCs w:val="20"/>
                </w:rPr>
                <w:t>no</w:t>
              </w:r>
              <w:r w:rsidRPr="009F7454">
                <w:rPr>
                  <w:rFonts w:ascii="Times New Roman" w:hAnsi="Times New Roman" w:cs="Times New Roman"/>
                  <w:i/>
                  <w:sz w:val="20"/>
                  <w:szCs w:val="20"/>
                </w:rPr>
                <w:t>st.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 xml:space="preserve">Ústi </w:t>
              </w:r>
              <w:r w:rsidRPr="00E824B7">
                <w:rPr>
                  <w:rFonts w:ascii="Times New Roman" w:hAnsi="Times New Roman" w:cs="Times New Roman"/>
                  <w:spacing w:val="1"/>
                  <w:sz w:val="20"/>
                  <w:szCs w:val="20"/>
                </w:rPr>
                <w:t>n</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d</w:t>
              </w:r>
              <w:r w:rsidRPr="00E824B7">
                <w:rPr>
                  <w:rFonts w:ascii="Times New Roman" w:hAnsi="Times New Roman" w:cs="Times New Roman"/>
                  <w:spacing w:val="1"/>
                  <w:sz w:val="20"/>
                  <w:szCs w:val="20"/>
                </w:rPr>
                <w:t xml:space="preserve"> L</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b</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Ed</w:t>
              </w:r>
              <w:r w:rsidRPr="00E824B7">
                <w:rPr>
                  <w:rFonts w:ascii="Times New Roman" w:hAnsi="Times New Roman" w:cs="Times New Roman"/>
                  <w:sz w:val="20"/>
                  <w:szCs w:val="20"/>
                </w:rPr>
                <w:t>i</w:t>
              </w:r>
              <w:r w:rsidRPr="00E824B7">
                <w:rPr>
                  <w:rFonts w:ascii="Times New Roman" w:hAnsi="Times New Roman" w:cs="Times New Roman"/>
                  <w:spacing w:val="-2"/>
                  <w:sz w:val="20"/>
                  <w:szCs w:val="20"/>
                </w:rPr>
                <w:t>č</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í</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st</w:t>
              </w:r>
              <w:r w:rsidRPr="00E824B7">
                <w:rPr>
                  <w:rFonts w:ascii="Times New Roman" w:hAnsi="Times New Roman" w:cs="Times New Roman"/>
                  <w:spacing w:val="-1"/>
                  <w:sz w:val="20"/>
                  <w:szCs w:val="20"/>
                </w:rPr>
                <w:t>ře</w:t>
              </w:r>
              <w:r w:rsidRPr="00E824B7">
                <w:rPr>
                  <w:rFonts w:ascii="Times New Roman" w:hAnsi="Times New Roman" w:cs="Times New Roman"/>
                  <w:spacing w:val="1"/>
                  <w:sz w:val="20"/>
                  <w:szCs w:val="20"/>
                </w:rPr>
                <w:t>d</w:t>
              </w:r>
              <w:r w:rsidRPr="00E824B7">
                <w:rPr>
                  <w:rFonts w:ascii="Times New Roman" w:hAnsi="Times New Roman" w:cs="Times New Roman"/>
                  <w:sz w:val="20"/>
                  <w:szCs w:val="20"/>
                  <w:lang w:val="sv-SE"/>
                </w:rPr>
                <w:t>isko</w:t>
              </w:r>
              <w:r w:rsidRPr="00E824B7">
                <w:rPr>
                  <w:rFonts w:ascii="Times New Roman" w:hAnsi="Times New Roman" w:cs="Times New Roman"/>
                  <w:spacing w:val="1"/>
                  <w:sz w:val="20"/>
                  <w:szCs w:val="20"/>
                </w:rPr>
                <w:t xml:space="preserve"> P</w:t>
              </w:r>
              <w:r w:rsidRPr="00E824B7">
                <w:rPr>
                  <w:rFonts w:ascii="Times New Roman" w:hAnsi="Times New Roman" w:cs="Times New Roman"/>
                  <w:sz w:val="20"/>
                  <w:szCs w:val="20"/>
                </w:rPr>
                <w:t>F</w:t>
              </w:r>
              <w:r w:rsidRPr="00E824B7">
                <w:rPr>
                  <w:rFonts w:ascii="Times New Roman" w:hAnsi="Times New Roman" w:cs="Times New Roman"/>
                  <w:spacing w:val="-2"/>
                  <w:sz w:val="20"/>
                  <w:szCs w:val="20"/>
                </w:rPr>
                <w:t xml:space="preserve"> </w:t>
              </w:r>
              <w:r w:rsidRPr="00E824B7">
                <w:rPr>
                  <w:rFonts w:ascii="Times New Roman" w:hAnsi="Times New Roman" w:cs="Times New Roman"/>
                  <w:sz w:val="20"/>
                  <w:szCs w:val="20"/>
                </w:rPr>
                <w:t>UJ</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P</w:t>
              </w:r>
              <w:r>
                <w:rPr>
                  <w:rFonts w:ascii="Times New Roman" w:hAnsi="Times New Roman" w:cs="Times New Roman"/>
                  <w:spacing w:val="-2"/>
                  <w:sz w:val="20"/>
                  <w:szCs w:val="20"/>
                </w:rPr>
                <w:t>.</w:t>
              </w:r>
            </w:ins>
          </w:p>
          <w:p w14:paraId="18E9D847" w14:textId="77777777" w:rsidR="00A26BA8" w:rsidRPr="00E824B7" w:rsidRDefault="00A26BA8" w:rsidP="00836D40">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ins w:id="440" w:author="Jana Vašíková" w:date="2018-05-23T14:21:00Z"/>
                <w:rFonts w:ascii="Times New Roman" w:eastAsia="Helvetica" w:hAnsi="Times New Roman" w:cs="Times New Roman"/>
                <w:sz w:val="20"/>
                <w:szCs w:val="20"/>
              </w:rPr>
            </w:pPr>
            <w:ins w:id="441" w:author="Jana Vašíková" w:date="2018-05-23T14:21:00Z">
              <w:r w:rsidRPr="00E824B7">
                <w:rPr>
                  <w:rFonts w:ascii="Times New Roman" w:hAnsi="Times New Roman" w:cs="Times New Roman"/>
                  <w:spacing w:val="1"/>
                  <w:sz w:val="20"/>
                  <w:szCs w:val="20"/>
                </w:rPr>
                <w:t>B</w:t>
              </w:r>
              <w:r w:rsidRPr="00E824B7">
                <w:rPr>
                  <w:rFonts w:ascii="Times New Roman" w:hAnsi="Times New Roman" w:cs="Times New Roman"/>
                  <w:sz w:val="20"/>
                  <w:szCs w:val="20"/>
                </w:rPr>
                <w:t>ic</w:t>
              </w:r>
              <w:r w:rsidRPr="00E824B7">
                <w:rPr>
                  <w:rFonts w:ascii="Times New Roman" w:hAnsi="Times New Roman" w:cs="Times New Roman"/>
                  <w:spacing w:val="1"/>
                  <w:sz w:val="20"/>
                  <w:szCs w:val="20"/>
                </w:rPr>
                <w:t>k</w:t>
              </w:r>
              <w:r w:rsidRPr="00E824B7">
                <w:rPr>
                  <w:rFonts w:ascii="Times New Roman" w:hAnsi="Times New Roman" w:cs="Times New Roman"/>
                  <w:spacing w:val="-2"/>
                  <w:sz w:val="20"/>
                  <w:szCs w:val="20"/>
                </w:rPr>
                <w:t>o</w:t>
              </w:r>
              <w:r w:rsidRPr="00E824B7">
                <w:rPr>
                  <w:rFonts w:ascii="Times New Roman" w:hAnsi="Times New Roman" w:cs="Times New Roman"/>
                  <w:spacing w:val="1"/>
                  <w:sz w:val="20"/>
                  <w:szCs w:val="20"/>
                </w:rPr>
                <w:t>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G</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04</w:t>
              </w:r>
              <w:r w:rsidRPr="00E824B7">
                <w:rPr>
                  <w:rFonts w:ascii="Times New Roman" w:hAnsi="Times New Roman" w:cs="Times New Roman"/>
                  <w:sz w:val="20"/>
                  <w:szCs w:val="20"/>
                </w:rPr>
                <w:t>)</w:t>
              </w:r>
              <w:r>
                <w:rPr>
                  <w:rFonts w:ascii="Times New Roman" w:hAnsi="Times New Roman" w:cs="Times New Roman"/>
                  <w:sz w:val="20"/>
                  <w:szCs w:val="20"/>
                </w:rPr>
                <w:t>.</w:t>
              </w:r>
              <w:r w:rsidRPr="00E824B7">
                <w:rPr>
                  <w:rFonts w:ascii="Times New Roman" w:hAnsi="Times New Roman" w:cs="Times New Roman"/>
                  <w:sz w:val="20"/>
                  <w:szCs w:val="20"/>
                </w:rPr>
                <w:t xml:space="preserve"> Z</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pacing w:val="-2"/>
                  <w:sz w:val="20"/>
                  <w:szCs w:val="20"/>
                </w:rPr>
                <w:t>v</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á</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výc</w:t>
              </w:r>
              <w:r w:rsidRPr="00E824B7">
                <w:rPr>
                  <w:rFonts w:ascii="Times New Roman" w:hAnsi="Times New Roman" w:cs="Times New Roman"/>
                  <w:spacing w:val="-1"/>
                  <w:sz w:val="20"/>
                  <w:szCs w:val="20"/>
                </w:rPr>
                <w:t>h</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va</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v</w:t>
              </w:r>
              <w:r w:rsidRPr="00E824B7">
                <w:rPr>
                  <w:rFonts w:ascii="Times New Roman" w:hAnsi="Times New Roman" w:cs="Times New Roman"/>
                  <w:spacing w:val="-2"/>
                  <w:sz w:val="20"/>
                  <w:szCs w:val="20"/>
                </w:rPr>
                <w:t xml:space="preserve"> </w:t>
              </w:r>
              <w:r w:rsidRPr="00E824B7">
                <w:rPr>
                  <w:rFonts w:ascii="Times New Roman" w:hAnsi="Times New Roman" w:cs="Times New Roman"/>
                  <w:spacing w:val="1"/>
                  <w:sz w:val="20"/>
                  <w:szCs w:val="20"/>
                </w:rPr>
                <w:t>ob</w:t>
              </w:r>
              <w:r w:rsidRPr="00E824B7">
                <w:rPr>
                  <w:rFonts w:ascii="Times New Roman" w:hAnsi="Times New Roman" w:cs="Times New Roman"/>
                  <w:spacing w:val="-2"/>
                  <w:sz w:val="20"/>
                  <w:szCs w:val="20"/>
                </w:rPr>
                <w:t>s</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h</w:t>
              </w:r>
              <w:r w:rsidRPr="00E824B7">
                <w:rPr>
                  <w:rFonts w:ascii="Times New Roman" w:hAnsi="Times New Roman" w:cs="Times New Roman"/>
                  <w:sz w:val="20"/>
                  <w:szCs w:val="20"/>
                </w:rPr>
                <w:t>u</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vz</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l</w:t>
              </w:r>
              <w:r w:rsidRPr="00E824B7">
                <w:rPr>
                  <w:rFonts w:ascii="Times New Roman" w:hAnsi="Times New Roman" w:cs="Times New Roman"/>
                  <w:spacing w:val="1"/>
                  <w:sz w:val="20"/>
                  <w:szCs w:val="20"/>
                </w:rPr>
                <w:t>á</w:t>
              </w:r>
              <w:r w:rsidRPr="00E824B7">
                <w:rPr>
                  <w:rFonts w:ascii="Times New Roman" w:hAnsi="Times New Roman" w:cs="Times New Roman"/>
                  <w:sz w:val="20"/>
                  <w:szCs w:val="20"/>
                </w:rPr>
                <w:t>v</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ia</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a</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1</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st</w:t>
              </w:r>
              <w:r w:rsidRPr="00E824B7">
                <w:rPr>
                  <w:rFonts w:ascii="Times New Roman" w:hAnsi="Times New Roman" w:cs="Times New Roman"/>
                  <w:spacing w:val="-1"/>
                  <w:sz w:val="20"/>
                  <w:szCs w:val="20"/>
                </w:rPr>
                <w:t>u</w:t>
              </w:r>
              <w:r w:rsidRPr="00E824B7">
                <w:rPr>
                  <w:rFonts w:ascii="Times New Roman" w:hAnsi="Times New Roman" w:cs="Times New Roman"/>
                  <w:spacing w:val="1"/>
                  <w:sz w:val="20"/>
                  <w:szCs w:val="20"/>
                </w:rPr>
                <w:t>pn</w:t>
              </w:r>
              <w:r w:rsidRPr="00E824B7">
                <w:rPr>
                  <w:rFonts w:ascii="Times New Roman" w:hAnsi="Times New Roman" w:cs="Times New Roman"/>
                  <w:sz w:val="20"/>
                  <w:szCs w:val="20"/>
                </w:rPr>
                <w:t xml:space="preserve">i </w:t>
              </w:r>
              <w:r w:rsidRPr="00E824B7">
                <w:rPr>
                  <w:rFonts w:ascii="Times New Roman" w:hAnsi="Times New Roman" w:cs="Times New Roman"/>
                  <w:spacing w:val="-2"/>
                  <w:sz w:val="20"/>
                  <w:szCs w:val="20"/>
                </w:rPr>
                <w:t>z</w:t>
              </w:r>
              <w:r w:rsidRPr="00E824B7">
                <w:rPr>
                  <w:rFonts w:ascii="Times New Roman" w:hAnsi="Times New Roman" w:cs="Times New Roman"/>
                  <w:spacing w:val="1"/>
                  <w:sz w:val="20"/>
                  <w:szCs w:val="20"/>
                </w:rPr>
                <w:t>á</w:t>
              </w:r>
              <w:r w:rsidRPr="00E824B7">
                <w:rPr>
                  <w:rFonts w:ascii="Times New Roman" w:hAnsi="Times New Roman" w:cs="Times New Roman"/>
                  <w:sz w:val="20"/>
                  <w:szCs w:val="20"/>
                </w:rPr>
                <w:t>kl</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ých</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š</w:t>
              </w:r>
              <w:r w:rsidRPr="00E824B7">
                <w:rPr>
                  <w:rFonts w:ascii="Times New Roman" w:hAnsi="Times New Roman" w:cs="Times New Roman"/>
                  <w:spacing w:val="-2"/>
                  <w:sz w:val="20"/>
                  <w:szCs w:val="20"/>
                </w:rPr>
                <w:t>k</w:t>
              </w:r>
              <w:r w:rsidRPr="00E824B7">
                <w:rPr>
                  <w:rFonts w:ascii="Times New Roman" w:hAnsi="Times New Roman" w:cs="Times New Roman"/>
                  <w:spacing w:val="1"/>
                  <w:sz w:val="20"/>
                  <w:szCs w:val="20"/>
                </w:rPr>
                <w:t>ô</w:t>
              </w:r>
              <w:r w:rsidRPr="00E824B7">
                <w:rPr>
                  <w:rFonts w:ascii="Times New Roman" w:hAnsi="Times New Roman" w:cs="Times New Roman"/>
                  <w:sz w:val="20"/>
                  <w:szCs w:val="20"/>
                </w:rPr>
                <w:t>l.</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 xml:space="preserve"> </w:t>
              </w:r>
              <w:r w:rsidRPr="009F7454">
                <w:rPr>
                  <w:rFonts w:ascii="Times New Roman" w:hAnsi="Times New Roman" w:cs="Times New Roman"/>
                  <w:i/>
                  <w:spacing w:val="-1"/>
                  <w:sz w:val="20"/>
                  <w:szCs w:val="20"/>
                </w:rPr>
                <w:t>M</w:t>
              </w:r>
              <w:r w:rsidRPr="009F7454">
                <w:rPr>
                  <w:rFonts w:ascii="Times New Roman" w:hAnsi="Times New Roman" w:cs="Times New Roman"/>
                  <w:i/>
                  <w:sz w:val="20"/>
                  <w:szCs w:val="20"/>
                </w:rPr>
                <w:t>l</w:t>
              </w:r>
              <w:r w:rsidRPr="009F7454">
                <w:rPr>
                  <w:rFonts w:ascii="Times New Roman" w:hAnsi="Times New Roman" w:cs="Times New Roman"/>
                  <w:i/>
                  <w:spacing w:val="1"/>
                  <w:sz w:val="20"/>
                  <w:szCs w:val="20"/>
                </w:rPr>
                <w:t>á</w:t>
              </w:r>
              <w:r w:rsidRPr="009F7454">
                <w:rPr>
                  <w:rFonts w:ascii="Times New Roman" w:hAnsi="Times New Roman" w:cs="Times New Roman"/>
                  <w:i/>
                  <w:spacing w:val="-1"/>
                  <w:sz w:val="20"/>
                  <w:szCs w:val="20"/>
                </w:rPr>
                <w:t>d</w:t>
              </w:r>
              <w:r w:rsidRPr="009F7454">
                <w:rPr>
                  <w:rFonts w:ascii="Times New Roman" w:hAnsi="Times New Roman" w:cs="Times New Roman"/>
                  <w:i/>
                  <w:spacing w:val="1"/>
                  <w:sz w:val="20"/>
                  <w:szCs w:val="20"/>
                </w:rPr>
                <w:t>e</w:t>
              </w:r>
              <w:r>
                <w:rPr>
                  <w:rFonts w:ascii="Times New Roman" w:hAnsi="Times New Roman" w:cs="Times New Roman"/>
                  <w:i/>
                  <w:sz w:val="20"/>
                  <w:szCs w:val="20"/>
                </w:rPr>
                <w:t>ž</w:t>
              </w:r>
              <w:r w:rsidRPr="009F7454">
                <w:rPr>
                  <w:rFonts w:ascii="Times New Roman" w:hAnsi="Times New Roman" w:cs="Times New Roman"/>
                  <w:i/>
                  <w:spacing w:val="-2"/>
                  <w:sz w:val="20"/>
                  <w:szCs w:val="20"/>
                </w:rPr>
                <w:t>,</w:t>
              </w:r>
              <w:r>
                <w:rPr>
                  <w:rFonts w:ascii="Times New Roman" w:hAnsi="Times New Roman" w:cs="Times New Roman"/>
                  <w:i/>
                  <w:spacing w:val="-2"/>
                  <w:sz w:val="20"/>
                  <w:szCs w:val="20"/>
                </w:rPr>
                <w:t xml:space="preserve"> </w:t>
              </w:r>
              <w:r w:rsidRPr="009F7454">
                <w:rPr>
                  <w:rFonts w:ascii="Times New Roman" w:hAnsi="Times New Roman" w:cs="Times New Roman"/>
                  <w:i/>
                  <w:spacing w:val="1"/>
                  <w:sz w:val="20"/>
                  <w:szCs w:val="20"/>
                </w:rPr>
                <w:t>pa</w:t>
              </w:r>
              <w:r w:rsidRPr="009F7454">
                <w:rPr>
                  <w:rFonts w:ascii="Times New Roman" w:hAnsi="Times New Roman" w:cs="Times New Roman"/>
                  <w:i/>
                  <w:spacing w:val="-1"/>
                  <w:sz w:val="20"/>
                  <w:szCs w:val="20"/>
                </w:rPr>
                <w:t>r</w:t>
              </w:r>
              <w:r w:rsidRPr="009F7454">
                <w:rPr>
                  <w:rFonts w:ascii="Times New Roman" w:hAnsi="Times New Roman" w:cs="Times New Roman"/>
                  <w:i/>
                  <w:sz w:val="20"/>
                  <w:szCs w:val="20"/>
                </w:rPr>
                <w:t>tici</w:t>
              </w:r>
              <w:r w:rsidRPr="009F7454">
                <w:rPr>
                  <w:rFonts w:ascii="Times New Roman" w:hAnsi="Times New Roman" w:cs="Times New Roman"/>
                  <w:i/>
                  <w:spacing w:val="1"/>
                  <w:sz w:val="20"/>
                  <w:szCs w:val="20"/>
                </w:rPr>
                <w:t>pá</w:t>
              </w:r>
              <w:r w:rsidRPr="009F7454">
                <w:rPr>
                  <w:rFonts w:ascii="Times New Roman" w:hAnsi="Times New Roman" w:cs="Times New Roman"/>
                  <w:i/>
                  <w:sz w:val="20"/>
                  <w:szCs w:val="20"/>
                </w:rPr>
                <w:t>ci</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w:t>
              </w:r>
              <w:r w:rsidRPr="009F7454">
                <w:rPr>
                  <w:rFonts w:ascii="Times New Roman" w:hAnsi="Times New Roman" w:cs="Times New Roman"/>
                  <w:i/>
                  <w:spacing w:val="1"/>
                  <w:sz w:val="20"/>
                  <w:szCs w:val="20"/>
                </w:rPr>
                <w:t xml:space="preserve"> de</w:t>
              </w:r>
              <w:r w:rsidRPr="009F7454">
                <w:rPr>
                  <w:rFonts w:ascii="Times New Roman" w:hAnsi="Times New Roman" w:cs="Times New Roman"/>
                  <w:i/>
                  <w:spacing w:val="-3"/>
                  <w:sz w:val="20"/>
                  <w:szCs w:val="20"/>
                </w:rPr>
                <w:t>m</w:t>
              </w:r>
              <w:r w:rsidRPr="009F7454">
                <w:rPr>
                  <w:rFonts w:ascii="Times New Roman" w:hAnsi="Times New Roman" w:cs="Times New Roman"/>
                  <w:i/>
                  <w:spacing w:val="1"/>
                  <w:sz w:val="20"/>
                  <w:szCs w:val="20"/>
                </w:rPr>
                <w:t>o</w:t>
              </w:r>
              <w:r w:rsidRPr="009F7454">
                <w:rPr>
                  <w:rFonts w:ascii="Times New Roman" w:hAnsi="Times New Roman" w:cs="Times New Roman"/>
                  <w:i/>
                  <w:sz w:val="20"/>
                  <w:szCs w:val="20"/>
                </w:rPr>
                <w:t>k</w:t>
              </w:r>
              <w:r w:rsidRPr="009F7454">
                <w:rPr>
                  <w:rFonts w:ascii="Times New Roman" w:hAnsi="Times New Roman" w:cs="Times New Roman"/>
                  <w:i/>
                  <w:spacing w:val="-1"/>
                  <w:sz w:val="20"/>
                  <w:szCs w:val="20"/>
                </w:rPr>
                <w:t>r</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ci</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w:t>
              </w:r>
              <w:r w:rsidRPr="009F7454">
                <w:rPr>
                  <w:rFonts w:ascii="Times New Roman" w:hAnsi="Times New Roman" w:cs="Times New Roman"/>
                  <w:i/>
                  <w:spacing w:val="1"/>
                  <w:sz w:val="20"/>
                  <w:szCs w:val="20"/>
                </w:rPr>
                <w:t xml:space="preserve"> </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rn</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v</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FF UCM v</w:t>
              </w:r>
              <w:r>
                <w:rPr>
                  <w:rFonts w:ascii="Times New Roman" w:hAnsi="Times New Roman" w:cs="Times New Roman"/>
                  <w:sz w:val="20"/>
                  <w:szCs w:val="20"/>
                </w:rPr>
                <w:t> </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na</w:t>
              </w:r>
              <w:r w:rsidRPr="00E824B7">
                <w:rPr>
                  <w:rFonts w:ascii="Times New Roman" w:hAnsi="Times New Roman" w:cs="Times New Roman"/>
                  <w:spacing w:val="-2"/>
                  <w:sz w:val="20"/>
                  <w:szCs w:val="20"/>
                </w:rPr>
                <w:t>v</w:t>
              </w:r>
              <w:r w:rsidRPr="00E824B7">
                <w:rPr>
                  <w:rFonts w:ascii="Times New Roman" w:hAnsi="Times New Roman" w:cs="Times New Roman"/>
                  <w:sz w:val="20"/>
                  <w:szCs w:val="20"/>
                </w:rPr>
                <w:t>e</w:t>
              </w:r>
              <w:r>
                <w:rPr>
                  <w:rFonts w:ascii="Times New Roman" w:hAnsi="Times New Roman" w:cs="Times New Roman"/>
                  <w:spacing w:val="1"/>
                  <w:sz w:val="20"/>
                  <w:szCs w:val="20"/>
                </w:rPr>
                <w:t>.</w:t>
              </w:r>
            </w:ins>
          </w:p>
          <w:p w14:paraId="5E1AD1BD" w14:textId="77777777" w:rsidR="00A26BA8" w:rsidRDefault="00A26BA8" w:rsidP="00836D40">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ins w:id="442" w:author="Jana Vašíková" w:date="2018-05-23T14:21:00Z"/>
                <w:rFonts w:ascii="Times New Roman" w:hAnsi="Times New Roman" w:cs="Times New Roman"/>
                <w:spacing w:val="1"/>
                <w:sz w:val="20"/>
                <w:szCs w:val="20"/>
              </w:rPr>
            </w:pPr>
            <w:ins w:id="443" w:author="Jana Vašíková" w:date="2018-05-23T14:21:00Z">
              <w:r w:rsidRPr="00E824B7">
                <w:rPr>
                  <w:rFonts w:ascii="Times New Roman" w:hAnsi="Times New Roman" w:cs="Times New Roman"/>
                  <w:spacing w:val="1"/>
                  <w:sz w:val="20"/>
                  <w:szCs w:val="20"/>
                </w:rPr>
                <w:t>B</w:t>
              </w:r>
              <w:r w:rsidRPr="00E824B7">
                <w:rPr>
                  <w:rFonts w:ascii="Times New Roman" w:hAnsi="Times New Roman" w:cs="Times New Roman"/>
                  <w:sz w:val="20"/>
                  <w:szCs w:val="20"/>
                </w:rPr>
                <w:t>ic</w:t>
              </w:r>
              <w:r w:rsidRPr="00E824B7">
                <w:rPr>
                  <w:rFonts w:ascii="Times New Roman" w:hAnsi="Times New Roman" w:cs="Times New Roman"/>
                  <w:spacing w:val="1"/>
                  <w:sz w:val="20"/>
                  <w:szCs w:val="20"/>
                </w:rPr>
                <w:t>k</w:t>
              </w:r>
              <w:r w:rsidRPr="00E824B7">
                <w:rPr>
                  <w:rFonts w:ascii="Times New Roman" w:hAnsi="Times New Roman" w:cs="Times New Roman"/>
                  <w:spacing w:val="-2"/>
                  <w:sz w:val="20"/>
                  <w:szCs w:val="20"/>
                </w:rPr>
                <w:t>o</w:t>
              </w:r>
              <w:r w:rsidRPr="00E824B7">
                <w:rPr>
                  <w:rFonts w:ascii="Times New Roman" w:hAnsi="Times New Roman" w:cs="Times New Roman"/>
                  <w:spacing w:val="1"/>
                  <w:sz w:val="20"/>
                  <w:szCs w:val="20"/>
                </w:rPr>
                <w:t>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G</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04</w:t>
              </w:r>
              <w:r w:rsidRPr="00E824B7">
                <w:rPr>
                  <w:rFonts w:ascii="Times New Roman" w:hAnsi="Times New Roman" w:cs="Times New Roman"/>
                  <w:sz w:val="20"/>
                  <w:szCs w:val="20"/>
                </w:rPr>
                <w:t>)</w:t>
              </w:r>
              <w:r>
                <w:rPr>
                  <w:rFonts w:ascii="Times New Roman" w:hAnsi="Times New Roman" w:cs="Times New Roman"/>
                  <w:sz w:val="20"/>
                  <w:szCs w:val="20"/>
                </w:rPr>
                <w:t>.</w:t>
              </w:r>
              <w:r w:rsidRPr="00E824B7">
                <w:rPr>
                  <w:rFonts w:ascii="Times New Roman" w:hAnsi="Times New Roman" w:cs="Times New Roman"/>
                  <w:sz w:val="20"/>
                  <w:szCs w:val="20"/>
                </w:rPr>
                <w:t xml:space="preserve"> </w:t>
              </w:r>
              <w:r w:rsidRPr="00E824B7">
                <w:rPr>
                  <w:rFonts w:ascii="Times New Roman" w:hAnsi="Times New Roman" w:cs="Times New Roman"/>
                  <w:spacing w:val="-1"/>
                  <w:sz w:val="20"/>
                  <w:szCs w:val="20"/>
                </w:rPr>
                <w:t>S</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é</w:t>
              </w:r>
              <w:r w:rsidRPr="00E824B7">
                <w:rPr>
                  <w:rFonts w:ascii="Times New Roman" w:hAnsi="Times New Roman" w:cs="Times New Roman"/>
                  <w:spacing w:val="1"/>
                  <w:sz w:val="20"/>
                  <w:szCs w:val="20"/>
                </w:rPr>
                <w:t>g</w:t>
              </w:r>
              <w:r w:rsidRPr="00E824B7">
                <w:rPr>
                  <w:rFonts w:ascii="Times New Roman" w:hAnsi="Times New Roman" w:cs="Times New Roman"/>
                  <w:sz w:val="20"/>
                  <w:szCs w:val="20"/>
                </w:rPr>
                <w:t>ie</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vý</w:t>
              </w:r>
              <w:r w:rsidRPr="00E824B7">
                <w:rPr>
                  <w:rFonts w:ascii="Times New Roman" w:hAnsi="Times New Roman" w:cs="Times New Roman"/>
                  <w:spacing w:val="1"/>
                  <w:sz w:val="20"/>
                  <w:szCs w:val="20"/>
                </w:rPr>
                <w:t>u</w:t>
              </w:r>
              <w:r w:rsidRPr="00E824B7">
                <w:rPr>
                  <w:rFonts w:ascii="Times New Roman" w:hAnsi="Times New Roman" w:cs="Times New Roman"/>
                  <w:spacing w:val="-2"/>
                  <w:sz w:val="20"/>
                  <w:szCs w:val="20"/>
                </w:rPr>
                <w:t>č</w:t>
              </w:r>
              <w:r w:rsidRPr="00E824B7">
                <w:rPr>
                  <w:rFonts w:ascii="Times New Roman" w:hAnsi="Times New Roman" w:cs="Times New Roman"/>
                  <w:spacing w:val="1"/>
                  <w:sz w:val="20"/>
                  <w:szCs w:val="20"/>
                </w:rPr>
                <w:t>b</w:t>
              </w:r>
              <w:r w:rsidRPr="00E824B7">
                <w:rPr>
                  <w:rFonts w:ascii="Times New Roman" w:hAnsi="Times New Roman" w:cs="Times New Roman"/>
                  <w:sz w:val="20"/>
                  <w:szCs w:val="20"/>
                </w:rPr>
                <w:t xml:space="preserve">y </w:t>
              </w:r>
              <w:r w:rsidRPr="00E824B7">
                <w:rPr>
                  <w:rFonts w:ascii="Times New Roman" w:hAnsi="Times New Roman" w:cs="Times New Roman"/>
                  <w:spacing w:val="1"/>
                  <w:sz w:val="20"/>
                  <w:szCs w:val="20"/>
                </w:rPr>
                <w:t>p</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g</w:t>
              </w:r>
              <w:r w:rsidRPr="00E824B7">
                <w:rPr>
                  <w:rFonts w:ascii="Times New Roman" w:hAnsi="Times New Roman" w:cs="Times New Roman"/>
                  <w:spacing w:val="-1"/>
                  <w:sz w:val="20"/>
                  <w:szCs w:val="20"/>
                </w:rPr>
                <w:t>o</w:t>
              </w:r>
              <w:r w:rsidRPr="00E824B7">
                <w:rPr>
                  <w:rFonts w:ascii="Times New Roman" w:hAnsi="Times New Roman" w:cs="Times New Roman"/>
                  <w:spacing w:val="1"/>
                  <w:sz w:val="20"/>
                  <w:szCs w:val="20"/>
                </w:rPr>
                <w:t>g</w:t>
              </w:r>
              <w:r w:rsidRPr="00E824B7">
                <w:rPr>
                  <w:rFonts w:ascii="Times New Roman" w:hAnsi="Times New Roman" w:cs="Times New Roman"/>
                  <w:sz w:val="20"/>
                  <w:szCs w:val="20"/>
                </w:rPr>
                <w:t>ick</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j výcv</w:t>
              </w:r>
              <w:r w:rsidRPr="00E824B7">
                <w:rPr>
                  <w:rFonts w:ascii="Times New Roman" w:hAnsi="Times New Roman" w:cs="Times New Roman"/>
                  <w:spacing w:val="-1"/>
                  <w:sz w:val="20"/>
                  <w:szCs w:val="20"/>
                </w:rPr>
                <w:t>i</w:t>
              </w:r>
              <w:r w:rsidRPr="00E824B7">
                <w:rPr>
                  <w:rFonts w:ascii="Times New Roman" w:hAnsi="Times New Roman" w:cs="Times New Roman"/>
                  <w:sz w:val="20"/>
                  <w:szCs w:val="20"/>
                </w:rPr>
                <w:t>k</w:t>
              </w:r>
              <w:r w:rsidRPr="00E824B7">
                <w:rPr>
                  <w:rFonts w:ascii="Times New Roman" w:hAnsi="Times New Roman" w:cs="Times New Roman"/>
                  <w:spacing w:val="1"/>
                  <w:sz w:val="20"/>
                  <w:szCs w:val="20"/>
                </w:rPr>
                <w:t>o</w:t>
              </w:r>
              <w:r w:rsidRPr="00E824B7">
                <w:rPr>
                  <w:rFonts w:ascii="Times New Roman" w:hAnsi="Times New Roman" w:cs="Times New Roman"/>
                  <w:spacing w:val="-2"/>
                  <w:sz w:val="20"/>
                  <w:szCs w:val="20"/>
                </w:rPr>
                <w:t>v</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j</w:t>
              </w:r>
              <w:r w:rsidRPr="00E824B7">
                <w:rPr>
                  <w:rFonts w:ascii="Times New Roman" w:hAnsi="Times New Roman" w:cs="Times New Roman"/>
                  <w:spacing w:val="2"/>
                  <w:sz w:val="20"/>
                  <w:szCs w:val="20"/>
                </w:rPr>
                <w:t xml:space="preserve"> </w:t>
              </w:r>
              <w:r w:rsidRPr="00E824B7">
                <w:rPr>
                  <w:rFonts w:ascii="Times New Roman" w:hAnsi="Times New Roman" w:cs="Times New Roman"/>
                  <w:spacing w:val="-1"/>
                  <w:sz w:val="20"/>
                  <w:szCs w:val="20"/>
                </w:rPr>
                <w:t>pr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xe</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so</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z</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m</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an</w:t>
              </w:r>
              <w:r w:rsidRPr="00E824B7">
                <w:rPr>
                  <w:rFonts w:ascii="Times New Roman" w:hAnsi="Times New Roman" w:cs="Times New Roman"/>
                  <w:sz w:val="20"/>
                  <w:szCs w:val="20"/>
                </w:rPr>
                <w:t xml:space="preserve">ím </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a</w:t>
              </w:r>
              <w:r w:rsidRPr="00E824B7">
                <w:rPr>
                  <w:rFonts w:ascii="Times New Roman" w:hAnsi="Times New Roman" w:cs="Times New Roman"/>
                  <w:spacing w:val="1"/>
                  <w:sz w:val="20"/>
                  <w:szCs w:val="20"/>
                </w:rPr>
                <w:t xml:space="preserve"> p</w:t>
              </w:r>
              <w:r w:rsidRPr="00E824B7">
                <w:rPr>
                  <w:rFonts w:ascii="Times New Roman" w:hAnsi="Times New Roman" w:cs="Times New Roman"/>
                  <w:spacing w:val="-3"/>
                  <w:sz w:val="20"/>
                  <w:szCs w:val="20"/>
                </w:rPr>
                <w:t>r</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j</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kt</w:t>
              </w:r>
              <w:r w:rsidRPr="00E824B7">
                <w:rPr>
                  <w:rFonts w:ascii="Times New Roman" w:hAnsi="Times New Roman" w:cs="Times New Roman"/>
                  <w:spacing w:val="1"/>
                  <w:sz w:val="20"/>
                  <w:szCs w:val="20"/>
                </w:rPr>
                <w:t xml:space="preserve"> Š</w:t>
              </w:r>
              <w:r w:rsidRPr="00E824B7">
                <w:rPr>
                  <w:rFonts w:ascii="Times New Roman" w:hAnsi="Times New Roman" w:cs="Times New Roman"/>
                  <w:spacing w:val="-2"/>
                  <w:sz w:val="20"/>
                  <w:szCs w:val="20"/>
                </w:rPr>
                <w:t>k</w:t>
              </w:r>
              <w:r w:rsidRPr="00E824B7">
                <w:rPr>
                  <w:rFonts w:ascii="Times New Roman" w:hAnsi="Times New Roman" w:cs="Times New Roman"/>
                  <w:spacing w:val="1"/>
                  <w:sz w:val="20"/>
                  <w:szCs w:val="20"/>
                </w:rPr>
                <w:t>o</w:t>
              </w:r>
              <w:r w:rsidRPr="00B71744">
                <w:rPr>
                  <w:rFonts w:ascii="Times New Roman" w:hAnsi="Times New Roman" w:cs="Times New Roman"/>
                  <w:sz w:val="20"/>
                  <w:szCs w:val="20"/>
                </w:rPr>
                <w:t xml:space="preserve">ly </w:t>
              </w:r>
              <w:r w:rsidRPr="00E824B7">
                <w:rPr>
                  <w:rFonts w:ascii="Times New Roman" w:hAnsi="Times New Roman" w:cs="Times New Roman"/>
                  <w:spacing w:val="-1"/>
                  <w:sz w:val="20"/>
                  <w:szCs w:val="20"/>
                </w:rPr>
                <w:t>p</w:t>
              </w:r>
              <w:r w:rsidRPr="00E824B7">
                <w:rPr>
                  <w:rFonts w:ascii="Times New Roman" w:hAnsi="Times New Roman" w:cs="Times New Roman"/>
                  <w:spacing w:val="1"/>
                  <w:sz w:val="20"/>
                  <w:szCs w:val="20"/>
                </w:rPr>
                <w:t>o</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po</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u</w:t>
              </w:r>
              <w:r w:rsidRPr="00E824B7">
                <w:rPr>
                  <w:rFonts w:ascii="Times New Roman" w:hAnsi="Times New Roman" w:cs="Times New Roman"/>
                  <w:spacing w:val="-2"/>
                  <w:sz w:val="20"/>
                  <w:szCs w:val="20"/>
                </w:rPr>
                <w:t>j</w:t>
              </w:r>
              <w:r w:rsidRPr="00E824B7">
                <w:rPr>
                  <w:rFonts w:ascii="Times New Roman" w:hAnsi="Times New Roman" w:cs="Times New Roman"/>
                  <w:spacing w:val="1"/>
                  <w:sz w:val="20"/>
                  <w:szCs w:val="20"/>
                </w:rPr>
                <w:t>ú</w:t>
              </w:r>
              <w:r w:rsidRPr="00E824B7">
                <w:rPr>
                  <w:rFonts w:ascii="Times New Roman" w:hAnsi="Times New Roman" w:cs="Times New Roman"/>
                  <w:sz w:val="20"/>
                  <w:szCs w:val="20"/>
                </w:rPr>
                <w:t>ce</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z</w:t>
              </w:r>
              <w:r w:rsidRPr="00E824B7">
                <w:rPr>
                  <w:rFonts w:ascii="Times New Roman" w:hAnsi="Times New Roman" w:cs="Times New Roman"/>
                  <w:spacing w:val="1"/>
                  <w:sz w:val="20"/>
                  <w:szCs w:val="20"/>
                </w:rPr>
                <w:t>d</w:t>
              </w:r>
              <w:r w:rsidRPr="00E824B7">
                <w:rPr>
                  <w:rFonts w:ascii="Times New Roman" w:hAnsi="Times New Roman" w:cs="Times New Roman"/>
                  <w:spacing w:val="-1"/>
                  <w:sz w:val="20"/>
                  <w:szCs w:val="20"/>
                </w:rPr>
                <w:t>r</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vi</w:t>
              </w:r>
              <w:r w:rsidRPr="00E824B7">
                <w:rPr>
                  <w:rFonts w:ascii="Times New Roman" w:hAnsi="Times New Roman" w:cs="Times New Roman"/>
                  <w:spacing w:val="1"/>
                  <w:sz w:val="20"/>
                  <w:szCs w:val="20"/>
                </w:rPr>
                <w:t>e</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I</w:t>
              </w:r>
              <w:r w:rsidRPr="00E824B7">
                <w:rPr>
                  <w:rFonts w:ascii="Times New Roman" w:hAnsi="Times New Roman" w:cs="Times New Roman"/>
                  <w:spacing w:val="1"/>
                  <w:sz w:val="20"/>
                  <w:szCs w:val="20"/>
                </w:rPr>
                <w:t xml:space="preserve">n </w:t>
              </w:r>
              <w:r w:rsidRPr="009F7454">
                <w:rPr>
                  <w:rFonts w:ascii="Times New Roman" w:hAnsi="Times New Roman" w:cs="Times New Roman"/>
                  <w:i/>
                  <w:sz w:val="20"/>
                  <w:szCs w:val="20"/>
                </w:rPr>
                <w:t>Hist</w:t>
              </w:r>
              <w:r w:rsidRPr="009F7454">
                <w:rPr>
                  <w:rFonts w:ascii="Times New Roman" w:hAnsi="Times New Roman" w:cs="Times New Roman"/>
                  <w:i/>
                  <w:spacing w:val="1"/>
                  <w:sz w:val="20"/>
                  <w:szCs w:val="20"/>
                </w:rPr>
                <w:t>ó</w:t>
              </w:r>
              <w:r w:rsidRPr="009F7454">
                <w:rPr>
                  <w:rFonts w:ascii="Times New Roman" w:hAnsi="Times New Roman" w:cs="Times New Roman"/>
                  <w:i/>
                  <w:spacing w:val="-1"/>
                  <w:sz w:val="20"/>
                  <w:szCs w:val="20"/>
                </w:rPr>
                <w:t>r</w:t>
              </w:r>
              <w:r w:rsidRPr="009F7454">
                <w:rPr>
                  <w:rFonts w:ascii="Times New Roman" w:hAnsi="Times New Roman" w:cs="Times New Roman"/>
                  <w:i/>
                  <w:sz w:val="20"/>
                  <w:szCs w:val="20"/>
                </w:rPr>
                <w:t>i</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s</w:t>
              </w:r>
              <w:r w:rsidRPr="009F7454">
                <w:rPr>
                  <w:rFonts w:ascii="Times New Roman" w:hAnsi="Times New Roman" w:cs="Times New Roman"/>
                  <w:i/>
                  <w:spacing w:val="1"/>
                  <w:sz w:val="20"/>
                  <w:szCs w:val="20"/>
                </w:rPr>
                <w:t>ú</w:t>
              </w:r>
              <w:r w:rsidRPr="009F7454">
                <w:rPr>
                  <w:rFonts w:ascii="Times New Roman" w:hAnsi="Times New Roman" w:cs="Times New Roman"/>
                  <w:i/>
                  <w:sz w:val="20"/>
                  <w:szCs w:val="20"/>
                </w:rPr>
                <w:t>č</w:t>
              </w:r>
              <w:r w:rsidRPr="009F7454">
                <w:rPr>
                  <w:rFonts w:ascii="Times New Roman" w:hAnsi="Times New Roman" w:cs="Times New Roman"/>
                  <w:i/>
                  <w:spacing w:val="1"/>
                  <w:sz w:val="20"/>
                  <w:szCs w:val="20"/>
                </w:rPr>
                <w:t>a</w:t>
              </w:r>
              <w:r w:rsidRPr="009F7454">
                <w:rPr>
                  <w:rFonts w:ascii="Times New Roman" w:hAnsi="Times New Roman" w:cs="Times New Roman"/>
                  <w:i/>
                  <w:spacing w:val="-2"/>
                  <w:sz w:val="20"/>
                  <w:szCs w:val="20"/>
                </w:rPr>
                <w:t>s</w:t>
              </w:r>
              <w:r w:rsidRPr="009F7454">
                <w:rPr>
                  <w:rFonts w:ascii="Times New Roman" w:hAnsi="Times New Roman" w:cs="Times New Roman"/>
                  <w:i/>
                  <w:spacing w:val="1"/>
                  <w:sz w:val="20"/>
                  <w:szCs w:val="20"/>
                </w:rPr>
                <w:t>no</w:t>
              </w:r>
              <w:r w:rsidRPr="009F7454">
                <w:rPr>
                  <w:rFonts w:ascii="Times New Roman" w:hAnsi="Times New Roman" w:cs="Times New Roman"/>
                  <w:i/>
                  <w:sz w:val="20"/>
                  <w:szCs w:val="20"/>
                </w:rPr>
                <w:t>sť</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a</w:t>
              </w:r>
              <w:r w:rsidRPr="009F7454">
                <w:rPr>
                  <w:rFonts w:ascii="Times New Roman" w:hAnsi="Times New Roman" w:cs="Times New Roman"/>
                  <w:i/>
                  <w:spacing w:val="1"/>
                  <w:sz w:val="20"/>
                  <w:szCs w:val="20"/>
                </w:rPr>
                <w:t xml:space="preserve"> </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e</w:t>
              </w:r>
              <w:r w:rsidRPr="009F7454">
                <w:rPr>
                  <w:rFonts w:ascii="Times New Roman" w:hAnsi="Times New Roman" w:cs="Times New Roman"/>
                  <w:i/>
                  <w:spacing w:val="-1"/>
                  <w:sz w:val="20"/>
                  <w:szCs w:val="20"/>
                </w:rPr>
                <w:t>r</w:t>
              </w:r>
              <w:r w:rsidRPr="009F7454">
                <w:rPr>
                  <w:rFonts w:ascii="Times New Roman" w:hAnsi="Times New Roman" w:cs="Times New Roman"/>
                  <w:i/>
                  <w:sz w:val="20"/>
                  <w:szCs w:val="20"/>
                </w:rPr>
                <w:t>s</w:t>
              </w:r>
              <w:r w:rsidRPr="009F7454">
                <w:rPr>
                  <w:rFonts w:ascii="Times New Roman" w:hAnsi="Times New Roman" w:cs="Times New Roman"/>
                  <w:i/>
                  <w:spacing w:val="-1"/>
                  <w:sz w:val="20"/>
                  <w:szCs w:val="20"/>
                </w:rPr>
                <w:t>p</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 xml:space="preserve">ktívy </w:t>
              </w:r>
              <w:r w:rsidRPr="009F7454">
                <w:rPr>
                  <w:rFonts w:ascii="Times New Roman" w:hAnsi="Times New Roman" w:cs="Times New Roman"/>
                  <w:i/>
                  <w:spacing w:val="1"/>
                  <w:sz w:val="20"/>
                  <w:szCs w:val="20"/>
                </w:rPr>
                <w:t>u</w:t>
              </w:r>
              <w:r w:rsidRPr="009F7454">
                <w:rPr>
                  <w:rFonts w:ascii="Times New Roman" w:hAnsi="Times New Roman" w:cs="Times New Roman"/>
                  <w:i/>
                  <w:sz w:val="20"/>
                  <w:szCs w:val="20"/>
                </w:rPr>
                <w:t>či</w:t>
              </w:r>
              <w:r w:rsidRPr="009F7454">
                <w:rPr>
                  <w:rFonts w:ascii="Times New Roman" w:hAnsi="Times New Roman" w:cs="Times New Roman"/>
                  <w:i/>
                  <w:spacing w:val="-2"/>
                  <w:sz w:val="20"/>
                  <w:szCs w:val="20"/>
                </w:rPr>
                <w:t>t</w:t>
              </w:r>
              <w:r w:rsidRPr="009F7454">
                <w:rPr>
                  <w:rFonts w:ascii="Times New Roman" w:hAnsi="Times New Roman" w:cs="Times New Roman"/>
                  <w:i/>
                  <w:spacing w:val="1"/>
                  <w:sz w:val="20"/>
                  <w:szCs w:val="20"/>
                </w:rPr>
                <w:t>e</w:t>
              </w:r>
              <w:r w:rsidRPr="009F7454">
                <w:rPr>
                  <w:rFonts w:ascii="Times New Roman" w:hAnsi="Times New Roman" w:cs="Times New Roman"/>
                  <w:i/>
                  <w:sz w:val="20"/>
                  <w:szCs w:val="20"/>
                </w:rPr>
                <w:t>ľsk</w:t>
              </w:r>
              <w:r w:rsidRPr="009F7454">
                <w:rPr>
                  <w:rFonts w:ascii="Times New Roman" w:hAnsi="Times New Roman" w:cs="Times New Roman"/>
                  <w:i/>
                  <w:spacing w:val="-1"/>
                  <w:sz w:val="20"/>
                  <w:szCs w:val="20"/>
                </w:rPr>
                <w:t>é</w:t>
              </w:r>
              <w:r w:rsidRPr="009F7454">
                <w:rPr>
                  <w:rFonts w:ascii="Times New Roman" w:hAnsi="Times New Roman" w:cs="Times New Roman"/>
                  <w:i/>
                  <w:spacing w:val="1"/>
                  <w:sz w:val="20"/>
                  <w:szCs w:val="20"/>
                </w:rPr>
                <w:t>h</w:t>
              </w:r>
              <w:r w:rsidRPr="009F7454">
                <w:rPr>
                  <w:rFonts w:ascii="Times New Roman" w:hAnsi="Times New Roman" w:cs="Times New Roman"/>
                  <w:i/>
                  <w:sz w:val="20"/>
                  <w:szCs w:val="20"/>
                </w:rPr>
                <w:t>o</w:t>
              </w:r>
              <w:r w:rsidRPr="009F7454">
                <w:rPr>
                  <w:rFonts w:ascii="Times New Roman" w:hAnsi="Times New Roman" w:cs="Times New Roman"/>
                  <w:i/>
                  <w:spacing w:val="1"/>
                  <w:sz w:val="20"/>
                  <w:szCs w:val="20"/>
                </w:rPr>
                <w:t xml:space="preserve"> </w:t>
              </w:r>
              <w:r w:rsidRPr="009F7454">
                <w:rPr>
                  <w:rFonts w:ascii="Times New Roman" w:hAnsi="Times New Roman" w:cs="Times New Roman"/>
                  <w:i/>
                  <w:sz w:val="20"/>
                  <w:szCs w:val="20"/>
                </w:rPr>
                <w:t>v</w:t>
              </w:r>
              <w:r w:rsidRPr="009F7454">
                <w:rPr>
                  <w:rFonts w:ascii="Times New Roman" w:hAnsi="Times New Roman" w:cs="Times New Roman"/>
                  <w:i/>
                  <w:spacing w:val="-2"/>
                  <w:sz w:val="20"/>
                  <w:szCs w:val="20"/>
                </w:rPr>
                <w:t>z</w:t>
              </w:r>
              <w:r w:rsidRPr="009F7454">
                <w:rPr>
                  <w:rFonts w:ascii="Times New Roman" w:hAnsi="Times New Roman" w:cs="Times New Roman"/>
                  <w:i/>
                  <w:spacing w:val="1"/>
                  <w:sz w:val="20"/>
                  <w:szCs w:val="20"/>
                </w:rPr>
                <w:t>de</w:t>
              </w:r>
              <w:r w:rsidRPr="009F7454">
                <w:rPr>
                  <w:rFonts w:ascii="Times New Roman" w:hAnsi="Times New Roman" w:cs="Times New Roman"/>
                  <w:i/>
                  <w:sz w:val="20"/>
                  <w:szCs w:val="20"/>
                </w:rPr>
                <w:t>l</w:t>
              </w:r>
              <w:r w:rsidRPr="009F7454">
                <w:rPr>
                  <w:rFonts w:ascii="Times New Roman" w:hAnsi="Times New Roman" w:cs="Times New Roman"/>
                  <w:i/>
                  <w:spacing w:val="1"/>
                  <w:sz w:val="20"/>
                  <w:szCs w:val="20"/>
                </w:rPr>
                <w:t>á</w:t>
              </w:r>
              <w:r w:rsidRPr="009F7454">
                <w:rPr>
                  <w:rFonts w:ascii="Times New Roman" w:hAnsi="Times New Roman" w:cs="Times New Roman"/>
                  <w:i/>
                  <w:spacing w:val="-2"/>
                  <w:sz w:val="20"/>
                  <w:szCs w:val="20"/>
                </w:rPr>
                <w:t>v</w:t>
              </w:r>
              <w:r w:rsidRPr="009F7454">
                <w:rPr>
                  <w:rFonts w:ascii="Times New Roman" w:hAnsi="Times New Roman" w:cs="Times New Roman"/>
                  <w:i/>
                  <w:spacing w:val="1"/>
                  <w:sz w:val="20"/>
                  <w:szCs w:val="20"/>
                </w:rPr>
                <w:t>an</w:t>
              </w:r>
              <w:r w:rsidRPr="009F7454">
                <w:rPr>
                  <w:rFonts w:ascii="Times New Roman" w:hAnsi="Times New Roman" w:cs="Times New Roman"/>
                  <w:i/>
                  <w:sz w:val="20"/>
                  <w:szCs w:val="20"/>
                </w:rPr>
                <w:t>i</w:t>
              </w:r>
              <w:r w:rsidRPr="009F7454">
                <w:rPr>
                  <w:rFonts w:ascii="Times New Roman" w:hAnsi="Times New Roman" w:cs="Times New Roman"/>
                  <w:i/>
                  <w:spacing w:val="1"/>
                  <w:sz w:val="20"/>
                  <w:szCs w:val="20"/>
                </w:rPr>
                <w:t>a</w:t>
              </w:r>
              <w:r w:rsidRPr="009F7454">
                <w:rPr>
                  <w:rFonts w:ascii="Times New Roman" w:hAnsi="Times New Roman" w:cs="Times New Roman"/>
                  <w:i/>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B</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ská</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B</w:t>
              </w:r>
              <w:r w:rsidRPr="00E824B7">
                <w:rPr>
                  <w:rFonts w:ascii="Times New Roman" w:hAnsi="Times New Roman" w:cs="Times New Roman"/>
                  <w:sz w:val="20"/>
                  <w:szCs w:val="20"/>
                </w:rPr>
                <w:t>yst</w:t>
              </w:r>
              <w:r w:rsidRPr="00E824B7">
                <w:rPr>
                  <w:rFonts w:ascii="Times New Roman" w:hAnsi="Times New Roman" w:cs="Times New Roman"/>
                  <w:spacing w:val="-1"/>
                  <w:sz w:val="20"/>
                  <w:szCs w:val="20"/>
                </w:rPr>
                <w:t>r</w:t>
              </w:r>
              <w:r w:rsidRPr="00E824B7">
                <w:rPr>
                  <w:rFonts w:ascii="Times New Roman" w:hAnsi="Times New Roman" w:cs="Times New Roman"/>
                  <w:sz w:val="20"/>
                  <w:szCs w:val="20"/>
                </w:rPr>
                <w:t>ic</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 xml:space="preserve">: </w:t>
              </w:r>
              <w:r w:rsidRPr="00E824B7">
                <w:rPr>
                  <w:rFonts w:ascii="Times New Roman" w:hAnsi="Times New Roman" w:cs="Times New Roman"/>
                  <w:spacing w:val="1"/>
                  <w:sz w:val="20"/>
                  <w:szCs w:val="20"/>
                </w:rPr>
                <w:t>P</w:t>
              </w:r>
              <w:r w:rsidRPr="00E824B7">
                <w:rPr>
                  <w:rFonts w:ascii="Times New Roman" w:hAnsi="Times New Roman" w:cs="Times New Roman"/>
                  <w:sz w:val="20"/>
                  <w:szCs w:val="20"/>
                </w:rPr>
                <w:t>F</w:t>
              </w:r>
              <w:r w:rsidRPr="00E824B7">
                <w:rPr>
                  <w:rFonts w:ascii="Times New Roman" w:hAnsi="Times New Roman" w:cs="Times New Roman"/>
                  <w:spacing w:val="-2"/>
                  <w:sz w:val="20"/>
                  <w:szCs w:val="20"/>
                </w:rPr>
                <w:t xml:space="preserve"> </w:t>
              </w:r>
              <w:r w:rsidRPr="00E824B7">
                <w:rPr>
                  <w:rFonts w:ascii="Times New Roman" w:hAnsi="Times New Roman" w:cs="Times New Roman"/>
                  <w:sz w:val="20"/>
                  <w:szCs w:val="20"/>
                </w:rPr>
                <w:t>U</w:t>
              </w:r>
              <w:r w:rsidRPr="00E824B7">
                <w:rPr>
                  <w:rFonts w:ascii="Times New Roman" w:hAnsi="Times New Roman" w:cs="Times New Roman"/>
                  <w:spacing w:val="-1"/>
                  <w:sz w:val="20"/>
                  <w:szCs w:val="20"/>
                </w:rPr>
                <w:t>M</w:t>
              </w:r>
              <w:r w:rsidRPr="00E824B7">
                <w:rPr>
                  <w:rFonts w:ascii="Times New Roman" w:hAnsi="Times New Roman" w:cs="Times New Roman"/>
                  <w:sz w:val="20"/>
                  <w:szCs w:val="20"/>
                </w:rPr>
                <w:t>B</w:t>
              </w:r>
              <w:r>
                <w:rPr>
                  <w:rFonts w:ascii="Times New Roman" w:hAnsi="Times New Roman" w:cs="Times New Roman"/>
                  <w:spacing w:val="1"/>
                  <w:sz w:val="20"/>
                  <w:szCs w:val="20"/>
                </w:rPr>
                <w:t>.</w:t>
              </w:r>
            </w:ins>
          </w:p>
          <w:p w14:paraId="45ED3778" w14:textId="77777777" w:rsidR="00A26BA8" w:rsidRPr="00637C70" w:rsidRDefault="00A26BA8" w:rsidP="00836D40">
            <w:pPr>
              <w:pStyle w:val="Predvolen"/>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jc w:val="both"/>
              <w:rPr>
                <w:ins w:id="444" w:author="Jana Vašíková" w:date="2018-05-23T14:21:00Z"/>
                <w:rFonts w:ascii="Times New Roman" w:eastAsia="Helvetica" w:hAnsi="Times New Roman" w:cs="Times New Roman"/>
                <w:sz w:val="20"/>
                <w:szCs w:val="20"/>
              </w:rPr>
            </w:pPr>
            <w:ins w:id="445" w:author="Jana Vašíková" w:date="2018-05-23T14:21:00Z">
              <w:r w:rsidRPr="00E824B7">
                <w:rPr>
                  <w:rFonts w:ascii="Times New Roman" w:hAnsi="Times New Roman" w:cs="Times New Roman"/>
                  <w:spacing w:val="1"/>
                  <w:sz w:val="20"/>
                  <w:szCs w:val="20"/>
                </w:rPr>
                <w:t>B</w:t>
              </w:r>
              <w:r w:rsidRPr="00E824B7">
                <w:rPr>
                  <w:rFonts w:ascii="Times New Roman" w:hAnsi="Times New Roman" w:cs="Times New Roman"/>
                  <w:sz w:val="20"/>
                  <w:szCs w:val="20"/>
                </w:rPr>
                <w:t>ic</w:t>
              </w:r>
              <w:r w:rsidRPr="00E824B7">
                <w:rPr>
                  <w:rFonts w:ascii="Times New Roman" w:hAnsi="Times New Roman" w:cs="Times New Roman"/>
                  <w:spacing w:val="1"/>
                  <w:sz w:val="20"/>
                  <w:szCs w:val="20"/>
                </w:rPr>
                <w:t>k</w:t>
              </w:r>
              <w:r w:rsidRPr="00E824B7">
                <w:rPr>
                  <w:rFonts w:ascii="Times New Roman" w:hAnsi="Times New Roman" w:cs="Times New Roman"/>
                  <w:spacing w:val="-2"/>
                  <w:sz w:val="20"/>
                  <w:szCs w:val="20"/>
                </w:rPr>
                <w:t>o</w:t>
              </w:r>
              <w:r w:rsidRPr="00E824B7">
                <w:rPr>
                  <w:rFonts w:ascii="Times New Roman" w:hAnsi="Times New Roman" w:cs="Times New Roman"/>
                  <w:spacing w:val="1"/>
                  <w:sz w:val="20"/>
                  <w:szCs w:val="20"/>
                </w:rPr>
                <w:t>vá</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G</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w:t>
              </w:r>
              <w:r w:rsidRPr="00E824B7">
                <w:rPr>
                  <w:rFonts w:ascii="Times New Roman" w:hAnsi="Times New Roman" w:cs="Times New Roman"/>
                  <w:spacing w:val="1"/>
                  <w:sz w:val="20"/>
                  <w:szCs w:val="20"/>
                </w:rPr>
                <w:t>2</w:t>
              </w:r>
              <w:r w:rsidRPr="00E824B7">
                <w:rPr>
                  <w:rFonts w:ascii="Times New Roman" w:hAnsi="Times New Roman" w:cs="Times New Roman"/>
                  <w:spacing w:val="-1"/>
                  <w:sz w:val="20"/>
                  <w:szCs w:val="20"/>
                </w:rPr>
                <w:t>0</w:t>
              </w:r>
              <w:r w:rsidRPr="00E824B7">
                <w:rPr>
                  <w:rFonts w:ascii="Times New Roman" w:hAnsi="Times New Roman" w:cs="Times New Roman"/>
                  <w:spacing w:val="1"/>
                  <w:sz w:val="20"/>
                  <w:szCs w:val="20"/>
                </w:rPr>
                <w:t>04</w:t>
              </w:r>
              <w:r w:rsidRPr="00E824B7">
                <w:rPr>
                  <w:rFonts w:ascii="Times New Roman" w:hAnsi="Times New Roman" w:cs="Times New Roman"/>
                  <w:sz w:val="20"/>
                  <w:szCs w:val="20"/>
                </w:rPr>
                <w:t>)</w:t>
              </w:r>
              <w:r>
                <w:rPr>
                  <w:rFonts w:ascii="Times New Roman" w:hAnsi="Times New Roman" w:cs="Times New Roman"/>
                  <w:sz w:val="20"/>
                  <w:szCs w:val="20"/>
                </w:rPr>
                <w:t>.</w:t>
              </w:r>
              <w:r w:rsidRPr="00E824B7">
                <w:rPr>
                  <w:rFonts w:ascii="Times New Roman" w:hAnsi="Times New Roman" w:cs="Times New Roman"/>
                  <w:sz w:val="20"/>
                  <w:szCs w:val="20"/>
                </w:rPr>
                <w:t xml:space="preserve"> H</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a</w:t>
              </w:r>
              <w:r w:rsidRPr="00E824B7">
                <w:rPr>
                  <w:rFonts w:ascii="Times New Roman" w:hAnsi="Times New Roman" w:cs="Times New Roman"/>
                  <w:sz w:val="20"/>
                  <w:szCs w:val="20"/>
                  <w:lang w:val="en-US"/>
                </w:rPr>
                <w:t>lth</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du</w:t>
              </w:r>
              <w:r w:rsidRPr="00E824B7">
                <w:rPr>
                  <w:rFonts w:ascii="Times New Roman" w:hAnsi="Times New Roman" w:cs="Times New Roman"/>
                  <w:spacing w:val="-2"/>
                  <w:sz w:val="20"/>
                  <w:szCs w:val="20"/>
                </w:rPr>
                <w:t>c</w:t>
              </w:r>
              <w:r w:rsidRPr="00E824B7">
                <w:rPr>
                  <w:rFonts w:ascii="Times New Roman" w:hAnsi="Times New Roman" w:cs="Times New Roman"/>
                  <w:spacing w:val="1"/>
                  <w:sz w:val="20"/>
                  <w:szCs w:val="20"/>
                </w:rPr>
                <w:t>a</w:t>
              </w:r>
              <w:r w:rsidRPr="00E824B7">
                <w:rPr>
                  <w:rFonts w:ascii="Times New Roman" w:hAnsi="Times New Roman" w:cs="Times New Roman"/>
                  <w:sz w:val="20"/>
                  <w:szCs w:val="20"/>
                </w:rPr>
                <w:t>ti</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n</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in</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2"/>
                  <w:sz w:val="20"/>
                  <w:szCs w:val="20"/>
                </w:rPr>
                <w:t>t</w:t>
              </w:r>
              <w:r w:rsidRPr="00E824B7">
                <w:rPr>
                  <w:rFonts w:ascii="Times New Roman" w:hAnsi="Times New Roman" w:cs="Times New Roman"/>
                  <w:spacing w:val="1"/>
                  <w:sz w:val="20"/>
                  <w:szCs w:val="20"/>
                </w:rPr>
                <w:t>h</w:t>
              </w:r>
              <w:r w:rsidRPr="00E824B7">
                <w:rPr>
                  <w:rFonts w:ascii="Times New Roman" w:hAnsi="Times New Roman" w:cs="Times New Roman"/>
                  <w:sz w:val="20"/>
                  <w:szCs w:val="20"/>
                </w:rPr>
                <w:t>e</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lang w:val="da-DK"/>
                </w:rPr>
                <w:t>syll</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bu</w:t>
              </w:r>
              <w:r w:rsidRPr="00E824B7">
                <w:rPr>
                  <w:rFonts w:ascii="Times New Roman" w:hAnsi="Times New Roman" w:cs="Times New Roman"/>
                  <w:sz w:val="20"/>
                  <w:szCs w:val="20"/>
                </w:rPr>
                <w:t xml:space="preserve">s </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f</w:t>
              </w:r>
              <w:r w:rsidRPr="00E824B7">
                <w:rPr>
                  <w:rFonts w:ascii="Times New Roman" w:hAnsi="Times New Roman" w:cs="Times New Roman"/>
                  <w:spacing w:val="1"/>
                  <w:sz w:val="20"/>
                  <w:szCs w:val="20"/>
                </w:rPr>
                <w:t xml:space="preserve"> 1</w:t>
              </w:r>
              <w:r w:rsidRPr="00E824B7">
                <w:rPr>
                  <w:rFonts w:ascii="Times New Roman" w:hAnsi="Times New Roman" w:cs="Times New Roman"/>
                  <w:spacing w:val="-2"/>
                  <w:sz w:val="20"/>
                  <w:szCs w:val="20"/>
                </w:rPr>
                <w:t>s</w:t>
              </w:r>
              <w:r w:rsidRPr="00E824B7">
                <w:rPr>
                  <w:rFonts w:ascii="Times New Roman" w:hAnsi="Times New Roman" w:cs="Times New Roman"/>
                  <w:sz w:val="20"/>
                  <w:szCs w:val="20"/>
                </w:rPr>
                <w:t>t</w:t>
              </w:r>
              <w:r w:rsidRPr="00E824B7">
                <w:rPr>
                  <w:rFonts w:ascii="Times New Roman" w:hAnsi="Times New Roman" w:cs="Times New Roman"/>
                  <w:spacing w:val="1"/>
                  <w:sz w:val="20"/>
                  <w:szCs w:val="20"/>
                </w:rPr>
                <w:t xml:space="preserve"> g</w:t>
              </w:r>
              <w:r w:rsidRPr="00E824B7">
                <w:rPr>
                  <w:rFonts w:ascii="Times New Roman" w:hAnsi="Times New Roman" w:cs="Times New Roman"/>
                  <w:spacing w:val="-1"/>
                  <w:sz w:val="20"/>
                  <w:szCs w:val="20"/>
                </w:rPr>
                <w:t>ra</w:t>
              </w:r>
              <w:r w:rsidRPr="00E824B7">
                <w:rPr>
                  <w:rFonts w:ascii="Times New Roman" w:hAnsi="Times New Roman" w:cs="Times New Roman"/>
                  <w:spacing w:val="1"/>
                  <w:sz w:val="20"/>
                  <w:szCs w:val="20"/>
                </w:rPr>
                <w:t>d</w:t>
              </w:r>
              <w:r w:rsidRPr="00E824B7">
                <w:rPr>
                  <w:rFonts w:ascii="Times New Roman" w:hAnsi="Times New Roman" w:cs="Times New Roman"/>
                  <w:sz w:val="20"/>
                  <w:szCs w:val="20"/>
                </w:rPr>
                <w:t>e</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f</w:t>
              </w:r>
              <w:r w:rsidRPr="00E824B7">
                <w:rPr>
                  <w:rFonts w:ascii="Times New Roman" w:hAnsi="Times New Roman" w:cs="Times New Roman"/>
                  <w:spacing w:val="1"/>
                  <w:sz w:val="20"/>
                  <w:szCs w:val="20"/>
                </w:rPr>
                <w:t xml:space="preserve"> e</w:t>
              </w:r>
              <w:r w:rsidRPr="00E824B7">
                <w:rPr>
                  <w:rFonts w:ascii="Times New Roman" w:hAnsi="Times New Roman" w:cs="Times New Roman"/>
                  <w:spacing w:val="-2"/>
                  <w:sz w:val="20"/>
                  <w:szCs w:val="20"/>
                </w:rPr>
                <w:t>l</w:t>
              </w:r>
              <w:r w:rsidRPr="00E824B7">
                <w:rPr>
                  <w:rFonts w:ascii="Times New Roman" w:hAnsi="Times New Roman" w:cs="Times New Roman"/>
                  <w:spacing w:val="1"/>
                  <w:sz w:val="20"/>
                  <w:szCs w:val="20"/>
                </w:rPr>
                <w:t>e</w:t>
              </w:r>
              <w:r w:rsidRPr="00E824B7">
                <w:rPr>
                  <w:rFonts w:ascii="Times New Roman" w:hAnsi="Times New Roman" w:cs="Times New Roman"/>
                  <w:spacing w:val="-1"/>
                  <w:sz w:val="20"/>
                  <w:szCs w:val="20"/>
                </w:rPr>
                <w:t>m</w:t>
              </w:r>
              <w:r w:rsidRPr="00E824B7">
                <w:rPr>
                  <w:rFonts w:ascii="Times New Roman" w:hAnsi="Times New Roman" w:cs="Times New Roman"/>
                  <w:spacing w:val="1"/>
                  <w:sz w:val="20"/>
                  <w:szCs w:val="20"/>
                </w:rPr>
                <w:t>en</w:t>
              </w:r>
              <w:r w:rsidRPr="00E824B7">
                <w:rPr>
                  <w:rFonts w:ascii="Times New Roman" w:hAnsi="Times New Roman" w:cs="Times New Roman"/>
                  <w:spacing w:val="-2"/>
                  <w:sz w:val="20"/>
                  <w:szCs w:val="20"/>
                </w:rPr>
                <w:t>t</w:t>
              </w:r>
              <w:r w:rsidRPr="00E824B7">
                <w:rPr>
                  <w:rFonts w:ascii="Times New Roman" w:hAnsi="Times New Roman" w:cs="Times New Roman"/>
                  <w:spacing w:val="1"/>
                  <w:sz w:val="20"/>
                  <w:szCs w:val="20"/>
                </w:rPr>
                <w:t>a</w:t>
              </w:r>
              <w:r w:rsidRPr="00E824B7">
                <w:rPr>
                  <w:rFonts w:ascii="Times New Roman" w:hAnsi="Times New Roman" w:cs="Times New Roman"/>
                  <w:spacing w:val="-1"/>
                  <w:sz w:val="20"/>
                  <w:szCs w:val="20"/>
                </w:rPr>
                <w:t>r</w:t>
              </w:r>
              <w:r w:rsidRPr="00E824B7">
                <w:rPr>
                  <w:rFonts w:ascii="Times New Roman" w:hAnsi="Times New Roman" w:cs="Times New Roman"/>
                  <w:sz w:val="20"/>
                  <w:szCs w:val="20"/>
                </w:rPr>
                <w:t>y</w:t>
              </w:r>
              <w:r w:rsidRPr="00E824B7">
                <w:rPr>
                  <w:rFonts w:ascii="Times New Roman" w:hAnsi="Times New Roman" w:cs="Times New Roman"/>
                  <w:spacing w:val="2"/>
                  <w:sz w:val="20"/>
                  <w:szCs w:val="20"/>
                </w:rPr>
                <w:t xml:space="preserve"> </w:t>
              </w:r>
              <w:r w:rsidRPr="00E824B7">
                <w:rPr>
                  <w:rFonts w:ascii="Times New Roman" w:hAnsi="Times New Roman" w:cs="Times New Roman"/>
                  <w:sz w:val="20"/>
                  <w:szCs w:val="20"/>
                </w:rPr>
                <w:t>s</w:t>
              </w:r>
              <w:r w:rsidRPr="00E824B7">
                <w:rPr>
                  <w:rFonts w:ascii="Times New Roman" w:hAnsi="Times New Roman" w:cs="Times New Roman"/>
                  <w:spacing w:val="-2"/>
                  <w:sz w:val="20"/>
                  <w:szCs w:val="20"/>
                </w:rPr>
                <w:t>c</w:t>
              </w:r>
              <w:r w:rsidRPr="00E824B7">
                <w:rPr>
                  <w:rFonts w:ascii="Times New Roman" w:hAnsi="Times New Roman" w:cs="Times New Roman"/>
                  <w:spacing w:val="1"/>
                  <w:sz w:val="20"/>
                  <w:szCs w:val="20"/>
                </w:rPr>
                <w:t>h</w:t>
              </w:r>
              <w:r w:rsidRPr="00E824B7">
                <w:rPr>
                  <w:rFonts w:ascii="Times New Roman" w:hAnsi="Times New Roman" w:cs="Times New Roman"/>
                  <w:spacing w:val="-1"/>
                  <w:sz w:val="20"/>
                  <w:szCs w:val="20"/>
                </w:rPr>
                <w:t>o</w:t>
              </w:r>
              <w:r w:rsidRPr="00E824B7">
                <w:rPr>
                  <w:rFonts w:ascii="Times New Roman" w:hAnsi="Times New Roman" w:cs="Times New Roman"/>
                  <w:spacing w:val="1"/>
                  <w:sz w:val="20"/>
                  <w:szCs w:val="20"/>
                </w:rPr>
                <w:t>o</w:t>
              </w:r>
              <w:r w:rsidRPr="00E824B7">
                <w:rPr>
                  <w:rFonts w:ascii="Times New Roman" w:hAnsi="Times New Roman" w:cs="Times New Roman"/>
                  <w:sz w:val="20"/>
                  <w:szCs w:val="20"/>
                </w:rPr>
                <w:t>l I</w:t>
              </w:r>
              <w:r w:rsidRPr="00E824B7">
                <w:rPr>
                  <w:rFonts w:ascii="Times New Roman" w:hAnsi="Times New Roman" w:cs="Times New Roman"/>
                  <w:spacing w:val="1"/>
                  <w:sz w:val="20"/>
                  <w:szCs w:val="20"/>
                </w:rPr>
                <w:t>n</w:t>
              </w:r>
              <w:r w:rsidRPr="00E824B7">
                <w:rPr>
                  <w:rFonts w:ascii="Times New Roman" w:hAnsi="Times New Roman" w:cs="Times New Roman"/>
                  <w:sz w:val="20"/>
                  <w:szCs w:val="20"/>
                </w:rPr>
                <w:t xml:space="preserve"> </w:t>
              </w:r>
              <w:r w:rsidRPr="0094547F">
                <w:rPr>
                  <w:rFonts w:ascii="Times New Roman" w:hAnsi="Times New Roman" w:cs="Times New Roman"/>
                  <w:i/>
                  <w:spacing w:val="-2"/>
                  <w:sz w:val="20"/>
                  <w:szCs w:val="20"/>
                </w:rPr>
                <w:t>T</w:t>
              </w:r>
              <w:r w:rsidRPr="0094547F">
                <w:rPr>
                  <w:rFonts w:ascii="Times New Roman" w:hAnsi="Times New Roman" w:cs="Times New Roman"/>
                  <w:i/>
                  <w:spacing w:val="1"/>
                  <w:sz w:val="20"/>
                  <w:szCs w:val="20"/>
                </w:rPr>
                <w:t>ea</w:t>
              </w:r>
              <w:r w:rsidRPr="0094547F">
                <w:rPr>
                  <w:rFonts w:ascii="Times New Roman" w:hAnsi="Times New Roman" w:cs="Times New Roman"/>
                  <w:i/>
                  <w:sz w:val="20"/>
                  <w:szCs w:val="20"/>
                </w:rPr>
                <w:t>c</w:t>
              </w:r>
              <w:r w:rsidRPr="0094547F">
                <w:rPr>
                  <w:rFonts w:ascii="Times New Roman" w:hAnsi="Times New Roman" w:cs="Times New Roman"/>
                  <w:i/>
                  <w:spacing w:val="-1"/>
                  <w:sz w:val="20"/>
                  <w:szCs w:val="20"/>
                </w:rPr>
                <w:t>h</w:t>
              </w:r>
              <w:r w:rsidRPr="0094547F">
                <w:rPr>
                  <w:rFonts w:ascii="Times New Roman" w:hAnsi="Times New Roman" w:cs="Times New Roman"/>
                  <w:i/>
                  <w:spacing w:val="1"/>
                  <w:sz w:val="20"/>
                  <w:szCs w:val="20"/>
                </w:rPr>
                <w:t>e</w:t>
              </w:r>
              <w:r w:rsidRPr="0094547F">
                <w:rPr>
                  <w:rFonts w:ascii="Times New Roman" w:hAnsi="Times New Roman" w:cs="Times New Roman"/>
                  <w:i/>
                  <w:spacing w:val="-1"/>
                  <w:sz w:val="20"/>
                  <w:szCs w:val="20"/>
                </w:rPr>
                <w:t>r</w:t>
              </w:r>
              <w:r w:rsidRPr="0094547F">
                <w:rPr>
                  <w:rFonts w:ascii="Times New Roman" w:hAnsi="Times New Roman" w:cs="Times New Roman"/>
                  <w:i/>
                  <w:sz w:val="20"/>
                  <w:szCs w:val="20"/>
                </w:rPr>
                <w:t xml:space="preserve">s </w:t>
              </w:r>
              <w:r w:rsidRPr="0094547F">
                <w:rPr>
                  <w:rFonts w:ascii="Times New Roman" w:hAnsi="Times New Roman" w:cs="Times New Roman"/>
                  <w:i/>
                  <w:spacing w:val="1"/>
                  <w:sz w:val="20"/>
                  <w:szCs w:val="20"/>
                </w:rPr>
                <w:t>a</w:t>
              </w:r>
              <w:r w:rsidRPr="0094547F">
                <w:rPr>
                  <w:rFonts w:ascii="Times New Roman" w:hAnsi="Times New Roman" w:cs="Times New Roman"/>
                  <w:i/>
                  <w:spacing w:val="-1"/>
                  <w:sz w:val="20"/>
                  <w:szCs w:val="20"/>
                </w:rPr>
                <w:t>n</w:t>
              </w:r>
              <w:r w:rsidRPr="0094547F">
                <w:rPr>
                  <w:rFonts w:ascii="Times New Roman" w:hAnsi="Times New Roman" w:cs="Times New Roman"/>
                  <w:i/>
                  <w:sz w:val="20"/>
                  <w:szCs w:val="20"/>
                </w:rPr>
                <w:t>d</w:t>
              </w:r>
              <w:r w:rsidRPr="0094547F">
                <w:rPr>
                  <w:rFonts w:ascii="Times New Roman" w:hAnsi="Times New Roman" w:cs="Times New Roman"/>
                  <w:i/>
                  <w:spacing w:val="1"/>
                  <w:sz w:val="20"/>
                  <w:szCs w:val="20"/>
                </w:rPr>
                <w:t xml:space="preserve"> </w:t>
              </w:r>
              <w:r w:rsidRPr="0094547F">
                <w:rPr>
                  <w:rFonts w:ascii="Times New Roman" w:hAnsi="Times New Roman" w:cs="Times New Roman"/>
                  <w:i/>
                  <w:sz w:val="20"/>
                  <w:szCs w:val="20"/>
                </w:rPr>
                <w:t>H</w:t>
              </w:r>
              <w:r w:rsidRPr="0094547F">
                <w:rPr>
                  <w:rFonts w:ascii="Times New Roman" w:hAnsi="Times New Roman" w:cs="Times New Roman"/>
                  <w:i/>
                  <w:spacing w:val="-1"/>
                  <w:sz w:val="20"/>
                  <w:szCs w:val="20"/>
                </w:rPr>
                <w:t>e</w:t>
              </w:r>
              <w:r w:rsidRPr="0094547F">
                <w:rPr>
                  <w:rFonts w:ascii="Times New Roman" w:hAnsi="Times New Roman" w:cs="Times New Roman"/>
                  <w:i/>
                  <w:spacing w:val="1"/>
                  <w:sz w:val="20"/>
                  <w:szCs w:val="20"/>
                </w:rPr>
                <w:t>a</w:t>
              </w:r>
              <w:r w:rsidRPr="0094547F">
                <w:rPr>
                  <w:rFonts w:ascii="Times New Roman" w:hAnsi="Times New Roman" w:cs="Times New Roman"/>
                  <w:i/>
                  <w:sz w:val="20"/>
                  <w:szCs w:val="20"/>
                </w:rPr>
                <w:t>lt</w:t>
              </w:r>
              <w:r w:rsidRPr="0094547F">
                <w:rPr>
                  <w:rFonts w:ascii="Times New Roman" w:hAnsi="Times New Roman" w:cs="Times New Roman"/>
                  <w:i/>
                  <w:spacing w:val="1"/>
                  <w:sz w:val="20"/>
                  <w:szCs w:val="20"/>
                </w:rPr>
                <w:t>h</w:t>
              </w:r>
              <w:r w:rsidRPr="0094547F">
                <w:rPr>
                  <w:rFonts w:ascii="Times New Roman" w:hAnsi="Times New Roman" w:cs="Times New Roman"/>
                  <w:i/>
                  <w:sz w:val="20"/>
                  <w:szCs w:val="20"/>
                </w:rPr>
                <w:t>.</w:t>
              </w:r>
              <w:r w:rsidRPr="00E824B7">
                <w:rPr>
                  <w:rFonts w:ascii="Times New Roman" w:hAnsi="Times New Roman" w:cs="Times New Roman"/>
                  <w:spacing w:val="1"/>
                  <w:sz w:val="20"/>
                  <w:szCs w:val="20"/>
                </w:rPr>
                <w:t xml:space="preserve"> B</w:t>
              </w:r>
              <w:r w:rsidRPr="00E824B7">
                <w:rPr>
                  <w:rFonts w:ascii="Times New Roman" w:hAnsi="Times New Roman" w:cs="Times New Roman"/>
                  <w:spacing w:val="-3"/>
                  <w:sz w:val="20"/>
                  <w:szCs w:val="20"/>
                </w:rPr>
                <w:t>r</w:t>
              </w:r>
              <w:r w:rsidRPr="00E824B7">
                <w:rPr>
                  <w:rFonts w:ascii="Times New Roman" w:hAnsi="Times New Roman" w:cs="Times New Roman"/>
                  <w:spacing w:val="1"/>
                  <w:sz w:val="20"/>
                  <w:szCs w:val="20"/>
                </w:rPr>
                <w:t>no</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pacing w:val="1"/>
                  <w:sz w:val="20"/>
                  <w:szCs w:val="20"/>
                </w:rPr>
                <w:t>Pa</w:t>
              </w:r>
              <w:r w:rsidRPr="00E824B7">
                <w:rPr>
                  <w:rFonts w:ascii="Times New Roman" w:hAnsi="Times New Roman" w:cs="Times New Roman"/>
                  <w:sz w:val="20"/>
                  <w:szCs w:val="20"/>
                </w:rPr>
                <w:t>i</w:t>
              </w:r>
              <w:r w:rsidRPr="00E824B7">
                <w:rPr>
                  <w:rFonts w:ascii="Times New Roman" w:hAnsi="Times New Roman" w:cs="Times New Roman"/>
                  <w:spacing w:val="-1"/>
                  <w:sz w:val="20"/>
                  <w:szCs w:val="20"/>
                </w:rPr>
                <w:t>d</w:t>
              </w:r>
              <w:r w:rsidRPr="00E824B7">
                <w:rPr>
                  <w:rFonts w:ascii="Times New Roman" w:hAnsi="Times New Roman" w:cs="Times New Roman"/>
                  <w:sz w:val="20"/>
                  <w:szCs w:val="20"/>
                </w:rPr>
                <w:t>o</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rPr>
                <w:t>a</w:t>
              </w:r>
              <w:r w:rsidRPr="00E824B7">
                <w:rPr>
                  <w:rFonts w:ascii="Times New Roman" w:hAnsi="Times New Roman" w:cs="Times New Roman"/>
                  <w:spacing w:val="-1"/>
                  <w:sz w:val="20"/>
                  <w:szCs w:val="20"/>
                </w:rPr>
                <w:t xml:space="preserve"> M</w:t>
              </w:r>
              <w:r w:rsidRPr="00E824B7">
                <w:rPr>
                  <w:rFonts w:ascii="Times New Roman" w:hAnsi="Times New Roman" w:cs="Times New Roman"/>
                  <w:sz w:val="20"/>
                  <w:szCs w:val="20"/>
                </w:rPr>
                <w:t>U</w:t>
              </w:r>
              <w:r w:rsidRPr="00E824B7">
                <w:rPr>
                  <w:rFonts w:ascii="Times New Roman" w:hAnsi="Times New Roman" w:cs="Times New Roman"/>
                  <w:spacing w:val="2"/>
                  <w:sz w:val="20"/>
                  <w:szCs w:val="20"/>
                </w:rPr>
                <w:t xml:space="preserve"> </w:t>
              </w:r>
              <w:r w:rsidRPr="00E824B7">
                <w:rPr>
                  <w:rFonts w:ascii="Times New Roman" w:hAnsi="Times New Roman" w:cs="Times New Roman"/>
                  <w:sz w:val="20"/>
                  <w:szCs w:val="20"/>
                </w:rPr>
                <w:t xml:space="preserve">v </w:t>
              </w:r>
              <w:r w:rsidRPr="00E824B7">
                <w:rPr>
                  <w:rFonts w:ascii="Times New Roman" w:hAnsi="Times New Roman" w:cs="Times New Roman"/>
                  <w:spacing w:val="1"/>
                  <w:sz w:val="20"/>
                  <w:szCs w:val="20"/>
                </w:rPr>
                <w:t>B</w:t>
              </w:r>
              <w:r w:rsidRPr="00E824B7">
                <w:rPr>
                  <w:rFonts w:ascii="Times New Roman" w:hAnsi="Times New Roman" w:cs="Times New Roman"/>
                  <w:spacing w:val="-3"/>
                  <w:sz w:val="20"/>
                  <w:szCs w:val="20"/>
                </w:rPr>
                <w:t>r</w:t>
              </w:r>
              <w:r w:rsidRPr="00E824B7">
                <w:rPr>
                  <w:rFonts w:ascii="Times New Roman" w:hAnsi="Times New Roman" w:cs="Times New Roman"/>
                  <w:spacing w:val="1"/>
                  <w:sz w:val="20"/>
                  <w:szCs w:val="20"/>
                </w:rPr>
                <w:t>ně</w:t>
              </w:r>
              <w:r w:rsidRPr="00E824B7">
                <w:rPr>
                  <w:rFonts w:ascii="Times New Roman" w:hAnsi="Times New Roman" w:cs="Times New Roman"/>
                  <w:sz w:val="20"/>
                  <w:szCs w:val="20"/>
                </w:rPr>
                <w:t>,</w:t>
              </w:r>
              <w:r w:rsidRPr="00E824B7">
                <w:rPr>
                  <w:rFonts w:ascii="Times New Roman" w:hAnsi="Times New Roman" w:cs="Times New Roman"/>
                  <w:spacing w:val="-1"/>
                  <w:sz w:val="20"/>
                  <w:szCs w:val="20"/>
                </w:rPr>
                <w:t xml:space="preserve"> </w:t>
              </w:r>
              <w:r w:rsidRPr="00E824B7">
                <w:rPr>
                  <w:rFonts w:ascii="Times New Roman" w:hAnsi="Times New Roman" w:cs="Times New Roman"/>
                  <w:sz w:val="20"/>
                  <w:szCs w:val="20"/>
                  <w:lang w:val="pt-PT"/>
                </w:rPr>
                <w:t>s.</w:t>
              </w:r>
              <w:r w:rsidRPr="00E824B7">
                <w:rPr>
                  <w:rFonts w:ascii="Times New Roman" w:hAnsi="Times New Roman" w:cs="Times New Roman"/>
                  <w:spacing w:val="1"/>
                  <w:sz w:val="20"/>
                  <w:szCs w:val="20"/>
                </w:rPr>
                <w:t xml:space="preserve"> 3</w:t>
              </w:r>
              <w:r w:rsidRPr="00E824B7">
                <w:rPr>
                  <w:rFonts w:ascii="Times New Roman" w:hAnsi="Times New Roman" w:cs="Times New Roman"/>
                  <w:spacing w:val="-1"/>
                  <w:sz w:val="20"/>
                  <w:szCs w:val="20"/>
                </w:rPr>
                <w:t>1</w:t>
              </w:r>
              <w:r w:rsidRPr="00E824B7">
                <w:rPr>
                  <w:rFonts w:ascii="Times New Roman" w:hAnsi="Times New Roman" w:cs="Times New Roman"/>
                  <w:spacing w:val="1"/>
                  <w:sz w:val="20"/>
                  <w:szCs w:val="20"/>
                </w:rPr>
                <w:t>3</w:t>
              </w:r>
              <w:r>
                <w:rPr>
                  <w:rFonts w:ascii="Times New Roman" w:hAnsi="Times New Roman" w:cs="Times New Roman"/>
                  <w:sz w:val="20"/>
                  <w:szCs w:val="20"/>
                </w:rPr>
                <w:t>.</w:t>
              </w:r>
            </w:ins>
          </w:p>
        </w:tc>
      </w:tr>
      <w:tr w:rsidR="00A26BA8" w:rsidRPr="00E824B7" w14:paraId="1B780C36" w14:textId="77777777" w:rsidTr="00836D40">
        <w:trPr>
          <w:trHeight w:val="218"/>
          <w:ins w:id="446" w:author="Jana Vašíková" w:date="2018-05-23T14:21:00Z"/>
        </w:trPr>
        <w:tc>
          <w:tcPr>
            <w:tcW w:w="9893" w:type="dxa"/>
            <w:gridSpan w:val="11"/>
            <w:shd w:val="clear" w:color="auto" w:fill="F7CAAC"/>
          </w:tcPr>
          <w:p w14:paraId="1D5686A4" w14:textId="77777777" w:rsidR="00A26BA8" w:rsidRPr="00E824B7" w:rsidRDefault="00A26BA8" w:rsidP="00836D40">
            <w:pPr>
              <w:rPr>
                <w:ins w:id="447" w:author="Jana Vašíková" w:date="2018-05-23T14:21:00Z"/>
                <w:b/>
              </w:rPr>
            </w:pPr>
            <w:ins w:id="448" w:author="Jana Vašíková" w:date="2018-05-23T14:21:00Z">
              <w:r w:rsidRPr="00E824B7">
                <w:rPr>
                  <w:b/>
                </w:rPr>
                <w:t>Působení v zahraničí</w:t>
              </w:r>
            </w:ins>
          </w:p>
        </w:tc>
      </w:tr>
      <w:tr w:rsidR="00A26BA8" w:rsidRPr="00E824B7" w14:paraId="2D5F1B15" w14:textId="77777777" w:rsidTr="00836D40">
        <w:trPr>
          <w:trHeight w:val="328"/>
          <w:ins w:id="449" w:author="Jana Vašíková" w:date="2018-05-23T14:21:00Z"/>
        </w:trPr>
        <w:tc>
          <w:tcPr>
            <w:tcW w:w="9893" w:type="dxa"/>
            <w:gridSpan w:val="11"/>
          </w:tcPr>
          <w:p w14:paraId="677923CB" w14:textId="77777777" w:rsidR="00A26BA8" w:rsidRPr="00E824B7" w:rsidRDefault="00A26BA8" w:rsidP="00836D40">
            <w:pPr>
              <w:rPr>
                <w:ins w:id="450" w:author="Jana Vašíková" w:date="2018-05-23T14:21:00Z"/>
              </w:rPr>
            </w:pPr>
          </w:p>
        </w:tc>
      </w:tr>
      <w:tr w:rsidR="00A26BA8" w:rsidRPr="00E824B7" w14:paraId="7E5252CA" w14:textId="77777777" w:rsidTr="00836D40">
        <w:trPr>
          <w:cantSplit/>
          <w:trHeight w:val="470"/>
          <w:ins w:id="451" w:author="Jana Vašíková" w:date="2018-05-23T14:21:00Z"/>
        </w:trPr>
        <w:tc>
          <w:tcPr>
            <w:tcW w:w="2552" w:type="dxa"/>
            <w:shd w:val="clear" w:color="auto" w:fill="F7CAAC"/>
          </w:tcPr>
          <w:p w14:paraId="349EC388" w14:textId="77777777" w:rsidR="00A26BA8" w:rsidRPr="00E824B7" w:rsidRDefault="00A26BA8" w:rsidP="00836D40">
            <w:pPr>
              <w:jc w:val="both"/>
              <w:rPr>
                <w:ins w:id="452" w:author="Jana Vašíková" w:date="2018-05-23T14:21:00Z"/>
                <w:b/>
              </w:rPr>
            </w:pPr>
            <w:ins w:id="453" w:author="Jana Vašíková" w:date="2018-05-23T14:21:00Z">
              <w:r w:rsidRPr="00E824B7">
                <w:rPr>
                  <w:b/>
                </w:rPr>
                <w:t xml:space="preserve">Podpis </w:t>
              </w:r>
            </w:ins>
          </w:p>
        </w:tc>
        <w:tc>
          <w:tcPr>
            <w:tcW w:w="4536" w:type="dxa"/>
            <w:gridSpan w:val="5"/>
          </w:tcPr>
          <w:p w14:paraId="49BFF626" w14:textId="7D592637" w:rsidR="00A26BA8" w:rsidRPr="00E824B7" w:rsidRDefault="00867E04" w:rsidP="00836D40">
            <w:pPr>
              <w:jc w:val="both"/>
              <w:rPr>
                <w:ins w:id="454" w:author="Jana Vašíková" w:date="2018-05-23T14:21:00Z"/>
              </w:rPr>
            </w:pPr>
            <w:ins w:id="455" w:author="Anežka Lengálová" w:date="2018-05-30T07:24:00Z">
              <w:r>
                <w:t>Gabriela Česlová, v. r.</w:t>
              </w:r>
            </w:ins>
          </w:p>
        </w:tc>
        <w:tc>
          <w:tcPr>
            <w:tcW w:w="786" w:type="dxa"/>
            <w:gridSpan w:val="2"/>
            <w:shd w:val="clear" w:color="auto" w:fill="F7CAAC"/>
          </w:tcPr>
          <w:p w14:paraId="6452DD0E" w14:textId="77777777" w:rsidR="00A26BA8" w:rsidRPr="00E824B7" w:rsidRDefault="00A26BA8" w:rsidP="00836D40">
            <w:pPr>
              <w:jc w:val="both"/>
              <w:rPr>
                <w:ins w:id="456" w:author="Jana Vašíková" w:date="2018-05-23T14:21:00Z"/>
              </w:rPr>
            </w:pPr>
            <w:ins w:id="457" w:author="Jana Vašíková" w:date="2018-05-23T14:21:00Z">
              <w:r w:rsidRPr="00E824B7">
                <w:rPr>
                  <w:b/>
                </w:rPr>
                <w:t>datum</w:t>
              </w:r>
            </w:ins>
          </w:p>
        </w:tc>
        <w:tc>
          <w:tcPr>
            <w:tcW w:w="2019" w:type="dxa"/>
            <w:gridSpan w:val="3"/>
          </w:tcPr>
          <w:p w14:paraId="59F74657" w14:textId="77777777" w:rsidR="00A26BA8" w:rsidRPr="00E824B7" w:rsidRDefault="0086248F" w:rsidP="00836D40">
            <w:pPr>
              <w:jc w:val="both"/>
              <w:rPr>
                <w:ins w:id="458" w:author="Jana Vašíková" w:date="2018-05-23T14:21:00Z"/>
              </w:rPr>
            </w:pPr>
            <w:r>
              <w:t>30. 5. 2018</w:t>
            </w:r>
          </w:p>
        </w:tc>
      </w:tr>
    </w:tbl>
    <w:p w14:paraId="373F11C2" w14:textId="77777777" w:rsidR="00A26BA8" w:rsidRDefault="00A26BA8">
      <w:pPr>
        <w:rPr>
          <w:ins w:id="459" w:author="Jana Vašíková" w:date="2018-05-23T14:20:00Z"/>
          <w:b/>
          <w:sz w:val="28"/>
        </w:rPr>
      </w:pPr>
      <w:ins w:id="460" w:author="Jana Vašíková" w:date="2018-05-23T14:20:00Z">
        <w:r>
          <w:rPr>
            <w:b/>
            <w:sz w:val="28"/>
          </w:rPr>
          <w:br w:type="page"/>
        </w:r>
      </w:ins>
    </w:p>
    <w:p w14:paraId="09991B6B" w14:textId="77777777" w:rsidR="00A26BA8" w:rsidRDefault="00A26BA8">
      <w:pPr>
        <w:rPr>
          <w:b/>
          <w:sz w:val="28"/>
        </w:rPr>
      </w:pP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40"/>
        <w:gridCol w:w="709"/>
        <w:gridCol w:w="899"/>
        <w:gridCol w:w="209"/>
        <w:gridCol w:w="425"/>
        <w:gridCol w:w="425"/>
        <w:gridCol w:w="284"/>
        <w:gridCol w:w="676"/>
      </w:tblGrid>
      <w:tr w:rsidR="001C77E7" w14:paraId="6EDCCF68" w14:textId="77777777" w:rsidTr="001C77E7">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51BD867A" w14:textId="77777777" w:rsidR="001C77E7" w:rsidRDefault="001C77E7" w:rsidP="001738A1">
            <w:pPr>
              <w:jc w:val="both"/>
              <w:rPr>
                <w:b/>
                <w:sz w:val="28"/>
              </w:rPr>
            </w:pPr>
            <w:r>
              <w:rPr>
                <w:b/>
                <w:sz w:val="28"/>
              </w:rPr>
              <w:t>C-I – Personální zabezpečení</w:t>
            </w:r>
          </w:p>
        </w:tc>
      </w:tr>
      <w:tr w:rsidR="001C77E7" w14:paraId="5FED325F" w14:textId="77777777" w:rsidTr="001C77E7">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280DC7DD" w14:textId="77777777" w:rsidR="001C77E7" w:rsidRDefault="001C77E7" w:rsidP="001738A1">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33B91F29" w14:textId="77777777" w:rsidR="001C77E7" w:rsidRDefault="001C77E7" w:rsidP="001738A1">
            <w:pPr>
              <w:jc w:val="both"/>
            </w:pPr>
            <w:r>
              <w:t>Univerzita Tomáše Bati ve Zlíně</w:t>
            </w:r>
          </w:p>
        </w:tc>
      </w:tr>
      <w:tr w:rsidR="001C77E7" w14:paraId="6B022AB4" w14:textId="77777777" w:rsidTr="001C77E7">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9B2557B" w14:textId="77777777" w:rsidR="001C77E7" w:rsidRDefault="001C77E7" w:rsidP="001738A1">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398629E6" w14:textId="77777777" w:rsidR="001C77E7" w:rsidRDefault="001C77E7" w:rsidP="001738A1">
            <w:pPr>
              <w:jc w:val="both"/>
            </w:pPr>
            <w:r>
              <w:t>Fakulta humanitních studií</w:t>
            </w:r>
          </w:p>
        </w:tc>
      </w:tr>
      <w:tr w:rsidR="001C77E7" w14:paraId="367B13AF" w14:textId="77777777" w:rsidTr="001C77E7">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D2D268A" w14:textId="77777777" w:rsidR="001C77E7" w:rsidRDefault="001C77E7" w:rsidP="001738A1">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582C4C61" w14:textId="77777777" w:rsidR="001C77E7" w:rsidRDefault="001C77E7" w:rsidP="001738A1">
            <w:pPr>
              <w:jc w:val="both"/>
            </w:pPr>
            <w:r>
              <w:t>Předškolní pedagogika</w:t>
            </w:r>
          </w:p>
        </w:tc>
      </w:tr>
      <w:tr w:rsidR="001C77E7" w14:paraId="59FEA9CA" w14:textId="77777777" w:rsidTr="0024059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AAEF060" w14:textId="77777777" w:rsidR="001C77E7" w:rsidRDefault="001C77E7" w:rsidP="001738A1">
            <w:pPr>
              <w:jc w:val="both"/>
              <w:rPr>
                <w:b/>
              </w:rPr>
            </w:pPr>
            <w:r>
              <w:rPr>
                <w:b/>
              </w:rPr>
              <w:t>Jméno a příjmení</w:t>
            </w:r>
          </w:p>
        </w:tc>
        <w:tc>
          <w:tcPr>
            <w:tcW w:w="4423" w:type="dxa"/>
            <w:gridSpan w:val="5"/>
            <w:tcBorders>
              <w:top w:val="single" w:sz="4" w:space="0" w:color="auto"/>
              <w:left w:val="single" w:sz="4" w:space="0" w:color="auto"/>
              <w:bottom w:val="single" w:sz="4" w:space="0" w:color="auto"/>
              <w:right w:val="single" w:sz="4" w:space="0" w:color="auto"/>
            </w:tcBorders>
          </w:tcPr>
          <w:p w14:paraId="14485783" w14:textId="77777777" w:rsidR="001C77E7" w:rsidRDefault="001C77E7" w:rsidP="001738A1">
            <w:pPr>
              <w:jc w:val="both"/>
            </w:pPr>
            <w:r>
              <w:t>Jana Doležalová</w:t>
            </w:r>
          </w:p>
        </w:tc>
        <w:tc>
          <w:tcPr>
            <w:tcW w:w="110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51FEC1" w14:textId="77777777" w:rsidR="001C77E7" w:rsidRDefault="001C77E7" w:rsidP="001738A1">
            <w:pPr>
              <w:jc w:val="both"/>
              <w:rPr>
                <w:b/>
              </w:rPr>
            </w:pPr>
            <w:r>
              <w:rPr>
                <w:b/>
              </w:rPr>
              <w:t>Tituly</w:t>
            </w:r>
          </w:p>
        </w:tc>
        <w:tc>
          <w:tcPr>
            <w:tcW w:w="1810" w:type="dxa"/>
            <w:gridSpan w:val="4"/>
            <w:tcBorders>
              <w:top w:val="single" w:sz="4" w:space="0" w:color="auto"/>
              <w:left w:val="single" w:sz="4" w:space="0" w:color="auto"/>
              <w:bottom w:val="single" w:sz="4" w:space="0" w:color="auto"/>
              <w:right w:val="single" w:sz="4" w:space="0" w:color="auto"/>
            </w:tcBorders>
          </w:tcPr>
          <w:p w14:paraId="02A6F481" w14:textId="77777777" w:rsidR="001C77E7" w:rsidRDefault="001C77E7" w:rsidP="001738A1">
            <w:pPr>
              <w:jc w:val="both"/>
            </w:pPr>
            <w:r>
              <w:t>PhDr., Ph.D.</w:t>
            </w:r>
          </w:p>
        </w:tc>
      </w:tr>
      <w:tr w:rsidR="001C77E7" w14:paraId="1E645A63" w14:textId="77777777" w:rsidTr="0024059C">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9C49BAE" w14:textId="77777777" w:rsidR="001C77E7" w:rsidRDefault="001C77E7" w:rsidP="001738A1">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26951EE8" w14:textId="77777777" w:rsidR="001C77E7" w:rsidRDefault="001C77E7" w:rsidP="001738A1">
            <w:pPr>
              <w:jc w:val="both"/>
            </w:pPr>
            <w:r>
              <w:t>1954</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1CF62B4" w14:textId="77777777" w:rsidR="001C77E7" w:rsidRDefault="001C77E7" w:rsidP="001738A1">
            <w:pPr>
              <w:jc w:val="both"/>
              <w:rPr>
                <w:b/>
              </w:rPr>
            </w:pPr>
            <w:r>
              <w:rPr>
                <w:b/>
              </w:rPr>
              <w:t>typ vztahu k VŠ</w:t>
            </w:r>
          </w:p>
        </w:tc>
        <w:tc>
          <w:tcPr>
            <w:tcW w:w="1164" w:type="dxa"/>
            <w:gridSpan w:val="2"/>
            <w:tcBorders>
              <w:top w:val="single" w:sz="4" w:space="0" w:color="auto"/>
              <w:left w:val="single" w:sz="4" w:space="0" w:color="auto"/>
              <w:bottom w:val="single" w:sz="4" w:space="0" w:color="auto"/>
              <w:right w:val="single" w:sz="4" w:space="0" w:color="auto"/>
            </w:tcBorders>
          </w:tcPr>
          <w:p w14:paraId="4C0A649D" w14:textId="77777777" w:rsidR="001C77E7" w:rsidRDefault="00C96339" w:rsidP="001738A1">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5C2B0FA" w14:textId="77777777" w:rsidR="001C77E7" w:rsidRDefault="001C77E7" w:rsidP="001738A1">
            <w:pPr>
              <w:jc w:val="both"/>
              <w:rPr>
                <w:b/>
              </w:rPr>
            </w:pPr>
            <w:r>
              <w:rPr>
                <w:b/>
              </w:rPr>
              <w:t>rozsah</w:t>
            </w:r>
          </w:p>
        </w:tc>
        <w:tc>
          <w:tcPr>
            <w:tcW w:w="1108" w:type="dxa"/>
            <w:gridSpan w:val="2"/>
            <w:tcBorders>
              <w:top w:val="single" w:sz="4" w:space="0" w:color="auto"/>
              <w:left w:val="single" w:sz="4" w:space="0" w:color="auto"/>
              <w:bottom w:val="single" w:sz="4" w:space="0" w:color="auto"/>
              <w:right w:val="single" w:sz="4" w:space="0" w:color="auto"/>
            </w:tcBorders>
          </w:tcPr>
          <w:p w14:paraId="590C4DC5" w14:textId="77777777" w:rsidR="001C77E7" w:rsidRDefault="00D46BA0" w:rsidP="00150956">
            <w:r>
              <w:t xml:space="preserve">40 h </w:t>
            </w:r>
            <w:r w:rsidR="005C7386">
              <w:t>týdně</w:t>
            </w:r>
            <w:r w:rsidR="00C96339">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106E6F" w14:textId="77777777" w:rsidR="001C77E7" w:rsidRDefault="001C77E7" w:rsidP="001738A1">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3969796F" w14:textId="55293167" w:rsidR="001C77E7" w:rsidRDefault="001C77E7" w:rsidP="00D30BFD">
            <w:pPr>
              <w:jc w:val="both"/>
            </w:pPr>
            <w:r>
              <w:t>1</w:t>
            </w:r>
            <w:r w:rsidR="00925734">
              <w:t>/</w:t>
            </w:r>
            <w:r>
              <w:t>20</w:t>
            </w:r>
            <w:del w:id="461" w:author="Anežka Lengálová" w:date="2018-05-30T06:55:00Z">
              <w:r w:rsidDel="00D30BFD">
                <w:delText>18</w:delText>
              </w:r>
            </w:del>
            <w:ins w:id="462" w:author="Anežka Lengálová" w:date="2018-05-30T06:55:00Z">
              <w:r w:rsidR="00D30BFD">
                <w:t>20</w:t>
              </w:r>
            </w:ins>
          </w:p>
        </w:tc>
      </w:tr>
      <w:tr w:rsidR="001C77E7" w14:paraId="037C133B" w14:textId="77777777" w:rsidTr="0024059C">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AEC5140" w14:textId="77777777" w:rsidR="001C77E7" w:rsidRDefault="001C77E7" w:rsidP="001738A1">
            <w:pPr>
              <w:jc w:val="both"/>
              <w:rPr>
                <w:b/>
              </w:rPr>
            </w:pPr>
            <w:r>
              <w:rPr>
                <w:b/>
              </w:rPr>
              <w:t xml:space="preserve">Typ vztahu na součásti VŠ, která uskutečňuje st. </w:t>
            </w:r>
            <w:r w:rsidR="00933BAE">
              <w:rPr>
                <w:b/>
              </w:rPr>
              <w:t>P</w:t>
            </w:r>
            <w:r>
              <w:rPr>
                <w:b/>
              </w:rPr>
              <w:t>rogram</w:t>
            </w:r>
          </w:p>
        </w:tc>
        <w:tc>
          <w:tcPr>
            <w:tcW w:w="1164" w:type="dxa"/>
            <w:gridSpan w:val="2"/>
            <w:tcBorders>
              <w:top w:val="single" w:sz="4" w:space="0" w:color="auto"/>
              <w:left w:val="single" w:sz="4" w:space="0" w:color="auto"/>
              <w:bottom w:val="single" w:sz="4" w:space="0" w:color="auto"/>
              <w:right w:val="single" w:sz="4" w:space="0" w:color="auto"/>
            </w:tcBorders>
          </w:tcPr>
          <w:p w14:paraId="26F5AA17" w14:textId="77777777" w:rsidR="001C77E7" w:rsidRDefault="00C96339" w:rsidP="001738A1">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398B03C8" w14:textId="77777777" w:rsidR="001C77E7" w:rsidRDefault="001C77E7" w:rsidP="001738A1">
            <w:pPr>
              <w:jc w:val="both"/>
              <w:rPr>
                <w:b/>
              </w:rPr>
            </w:pPr>
            <w:r>
              <w:rPr>
                <w:b/>
              </w:rPr>
              <w:t>rozsah</w:t>
            </w:r>
          </w:p>
        </w:tc>
        <w:tc>
          <w:tcPr>
            <w:tcW w:w="1108" w:type="dxa"/>
            <w:gridSpan w:val="2"/>
            <w:tcBorders>
              <w:top w:val="single" w:sz="4" w:space="0" w:color="auto"/>
              <w:left w:val="single" w:sz="4" w:space="0" w:color="auto"/>
              <w:bottom w:val="single" w:sz="4" w:space="0" w:color="auto"/>
              <w:right w:val="single" w:sz="4" w:space="0" w:color="auto"/>
            </w:tcBorders>
          </w:tcPr>
          <w:p w14:paraId="251CD7D0" w14:textId="77777777" w:rsidR="001C77E7" w:rsidRDefault="00D46BA0" w:rsidP="00150956">
            <w:r>
              <w:t xml:space="preserve">40 h </w:t>
            </w:r>
            <w:r w:rsidR="005C7386">
              <w:t>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E901D54" w14:textId="77777777" w:rsidR="001C77E7" w:rsidRDefault="001C77E7" w:rsidP="001738A1">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59C20664" w14:textId="25FE880E" w:rsidR="001C77E7" w:rsidRDefault="001C77E7" w:rsidP="00D30BFD">
            <w:pPr>
              <w:jc w:val="both"/>
            </w:pPr>
            <w:r>
              <w:t>1</w:t>
            </w:r>
            <w:r w:rsidR="00925734">
              <w:t>/</w:t>
            </w:r>
            <w:r>
              <w:t>20</w:t>
            </w:r>
            <w:del w:id="463" w:author="Anežka Lengálová" w:date="2018-05-30T06:56:00Z">
              <w:r w:rsidDel="00D30BFD">
                <w:delText>18</w:delText>
              </w:r>
            </w:del>
            <w:ins w:id="464" w:author="Anežka Lengálová" w:date="2018-05-30T06:56:00Z">
              <w:r w:rsidR="00D30BFD">
                <w:t>20</w:t>
              </w:r>
            </w:ins>
          </w:p>
        </w:tc>
      </w:tr>
      <w:tr w:rsidR="001C77E7" w14:paraId="356A1BF9" w14:textId="77777777" w:rsidTr="0024059C">
        <w:trPr>
          <w:jc w:val="center"/>
        </w:trPr>
        <w:tc>
          <w:tcPr>
            <w:tcW w:w="623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9FA7D4C" w14:textId="77777777" w:rsidR="001C77E7" w:rsidRDefault="001C77E7" w:rsidP="001738A1">
            <w:pPr>
              <w:jc w:val="both"/>
            </w:pPr>
            <w:r>
              <w:rPr>
                <w:b/>
              </w:rPr>
              <w:t>Další současná působení jako akademický pracovník na jiných VŠ</w:t>
            </w:r>
          </w:p>
        </w:tc>
        <w:tc>
          <w:tcPr>
            <w:tcW w:w="181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9A5B5A9" w14:textId="77777777" w:rsidR="001C77E7" w:rsidRDefault="001C77E7" w:rsidP="001738A1">
            <w:pPr>
              <w:jc w:val="both"/>
              <w:rPr>
                <w:b/>
              </w:rPr>
            </w:pPr>
            <w:r>
              <w:rPr>
                <w:b/>
              </w:rPr>
              <w:t>typ prac. vztahu</w:t>
            </w:r>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536E132" w14:textId="77777777" w:rsidR="001C77E7" w:rsidRDefault="00C17F95" w:rsidP="001738A1">
            <w:pPr>
              <w:jc w:val="both"/>
              <w:rPr>
                <w:b/>
              </w:rPr>
            </w:pPr>
            <w:r>
              <w:rPr>
                <w:b/>
              </w:rPr>
              <w:t>R</w:t>
            </w:r>
            <w:r w:rsidR="001C77E7">
              <w:rPr>
                <w:b/>
              </w:rPr>
              <w:t>ozsah</w:t>
            </w:r>
          </w:p>
        </w:tc>
      </w:tr>
      <w:tr w:rsidR="001C77E7" w14:paraId="0B7118D6" w14:textId="77777777" w:rsidTr="0024059C">
        <w:trPr>
          <w:jc w:val="center"/>
        </w:trPr>
        <w:tc>
          <w:tcPr>
            <w:tcW w:w="6232" w:type="dxa"/>
            <w:gridSpan w:val="5"/>
            <w:tcBorders>
              <w:top w:val="single" w:sz="4" w:space="0" w:color="auto"/>
              <w:left w:val="single" w:sz="4" w:space="0" w:color="auto"/>
              <w:bottom w:val="single" w:sz="4" w:space="0" w:color="auto"/>
              <w:right w:val="single" w:sz="4" w:space="0" w:color="auto"/>
            </w:tcBorders>
          </w:tcPr>
          <w:p w14:paraId="42BFED02" w14:textId="71FC4A93" w:rsidR="001C77E7" w:rsidRDefault="0086248F" w:rsidP="001738A1">
            <w:pPr>
              <w:jc w:val="both"/>
            </w:pPr>
            <w:del w:id="465" w:author="Anežka Lengálová" w:date="2018-05-30T06:56:00Z">
              <w:r w:rsidDel="00D30BFD">
                <w:delText>FHS počítá s pokračováním spolupráce</w:delText>
              </w:r>
            </w:del>
          </w:p>
        </w:tc>
        <w:tc>
          <w:tcPr>
            <w:tcW w:w="1817" w:type="dxa"/>
            <w:gridSpan w:val="3"/>
            <w:tcBorders>
              <w:top w:val="single" w:sz="4" w:space="0" w:color="auto"/>
              <w:left w:val="single" w:sz="4" w:space="0" w:color="auto"/>
              <w:bottom w:val="single" w:sz="4" w:space="0" w:color="auto"/>
              <w:right w:val="single" w:sz="4" w:space="0" w:color="auto"/>
            </w:tcBorders>
          </w:tcPr>
          <w:p w14:paraId="57F43F7D" w14:textId="77777777" w:rsidR="001C77E7" w:rsidRDefault="001C77E7" w:rsidP="001738A1">
            <w:pPr>
              <w:jc w:val="both"/>
            </w:pPr>
          </w:p>
        </w:tc>
        <w:tc>
          <w:tcPr>
            <w:tcW w:w="1810" w:type="dxa"/>
            <w:gridSpan w:val="4"/>
            <w:tcBorders>
              <w:top w:val="single" w:sz="4" w:space="0" w:color="auto"/>
              <w:left w:val="single" w:sz="4" w:space="0" w:color="auto"/>
              <w:bottom w:val="single" w:sz="4" w:space="0" w:color="auto"/>
              <w:right w:val="single" w:sz="4" w:space="0" w:color="auto"/>
            </w:tcBorders>
          </w:tcPr>
          <w:p w14:paraId="50348F7A" w14:textId="77777777" w:rsidR="001C77E7" w:rsidRDefault="001C77E7" w:rsidP="001738A1">
            <w:pPr>
              <w:jc w:val="both"/>
            </w:pPr>
          </w:p>
        </w:tc>
      </w:tr>
      <w:tr w:rsidR="001C77E7" w14:paraId="004EB3B6" w14:textId="77777777" w:rsidTr="001C77E7">
        <w:trPr>
          <w:trHeight w:val="423"/>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CD2713C" w14:textId="77777777" w:rsidR="001C77E7" w:rsidRDefault="001C77E7" w:rsidP="001738A1">
            <w:pPr>
              <w:jc w:val="both"/>
            </w:pPr>
            <w:r>
              <w:rPr>
                <w:b/>
              </w:rPr>
              <w:t>Předměty příslušného studijního programu a způsob zapojení do jejich výuky, příp. další zapojení do uskutečňování studijního programu</w:t>
            </w:r>
          </w:p>
        </w:tc>
      </w:tr>
      <w:tr w:rsidR="001C77E7" w14:paraId="4D934D41" w14:textId="77777777" w:rsidTr="0024059C">
        <w:trPr>
          <w:trHeight w:val="328"/>
          <w:jc w:val="center"/>
        </w:trPr>
        <w:tc>
          <w:tcPr>
            <w:tcW w:w="9859" w:type="dxa"/>
            <w:gridSpan w:val="12"/>
            <w:tcBorders>
              <w:top w:val="nil"/>
              <w:left w:val="single" w:sz="4" w:space="0" w:color="auto"/>
              <w:bottom w:val="single" w:sz="4" w:space="0" w:color="auto"/>
              <w:right w:val="single" w:sz="4" w:space="0" w:color="auto"/>
            </w:tcBorders>
          </w:tcPr>
          <w:p w14:paraId="66510756" w14:textId="77777777" w:rsidR="001C77E7" w:rsidRDefault="001C77E7" w:rsidP="0024059C">
            <w:r>
              <w:t>Teorie a metody rozvíjení gramotnosti v předškolním vzdělávání</w:t>
            </w:r>
          </w:p>
        </w:tc>
      </w:tr>
      <w:tr w:rsidR="001C77E7" w14:paraId="667D17FC" w14:textId="77777777" w:rsidTr="001C77E7">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70784C4" w14:textId="77777777" w:rsidR="001C77E7" w:rsidRDefault="001C77E7" w:rsidP="001738A1">
            <w:pPr>
              <w:jc w:val="both"/>
            </w:pPr>
            <w:r>
              <w:rPr>
                <w:b/>
              </w:rPr>
              <w:t xml:space="preserve">Údaje o vzdělání na VŠ </w:t>
            </w:r>
          </w:p>
        </w:tc>
      </w:tr>
      <w:tr w:rsidR="001C77E7" w14:paraId="1C902B5A" w14:textId="77777777" w:rsidTr="001C77E7">
        <w:trPr>
          <w:trHeight w:val="1055"/>
          <w:jc w:val="center"/>
        </w:trPr>
        <w:tc>
          <w:tcPr>
            <w:tcW w:w="9859" w:type="dxa"/>
            <w:gridSpan w:val="12"/>
            <w:tcBorders>
              <w:top w:val="single" w:sz="4" w:space="0" w:color="auto"/>
              <w:left w:val="single" w:sz="4" w:space="0" w:color="auto"/>
              <w:bottom w:val="single" w:sz="4" w:space="0" w:color="auto"/>
              <w:right w:val="single" w:sz="4" w:space="0" w:color="auto"/>
            </w:tcBorders>
          </w:tcPr>
          <w:p w14:paraId="680E1502" w14:textId="77777777" w:rsidR="001C77E7" w:rsidRDefault="001C77E7" w:rsidP="00925734">
            <w:pPr>
              <w:jc w:val="both"/>
              <w:rPr>
                <w:rFonts w:ascii="Arial Unicode MS" w:hAnsi="Arial Unicode MS" w:cs="Arial Unicode MS"/>
                <w:color w:val="000000"/>
              </w:rPr>
            </w:pPr>
            <w:r>
              <w:rPr>
                <w:color w:val="000000"/>
              </w:rPr>
              <w:t>1977  PdF Hradec</w:t>
            </w:r>
            <w:r w:rsidRPr="00176269">
              <w:rPr>
                <w:color w:val="000000"/>
              </w:rPr>
              <w:t xml:space="preserve"> Králové, </w:t>
            </w:r>
            <w:r>
              <w:rPr>
                <w:color w:val="000000"/>
              </w:rPr>
              <w:t xml:space="preserve">ukončené magisterské studium, aprobace </w:t>
            </w:r>
            <w:r w:rsidR="00933BAE">
              <w:rPr>
                <w:color w:val="000000"/>
              </w:rPr>
              <w:t xml:space="preserve">učitelství pro </w:t>
            </w:r>
            <w:r w:rsidR="00C17F95">
              <w:rPr>
                <w:color w:val="000000"/>
              </w:rPr>
              <w:t>1</w:t>
            </w:r>
            <w:r w:rsidRPr="00176269">
              <w:rPr>
                <w:color w:val="000000"/>
              </w:rPr>
              <w:t>-</w:t>
            </w:r>
            <w:r>
              <w:rPr>
                <w:color w:val="000000"/>
              </w:rPr>
              <w:t xml:space="preserve"> 4. ročník ZŠ, výtvarná vých. – Mgr.</w:t>
            </w:r>
          </w:p>
          <w:p w14:paraId="7F48CE3B" w14:textId="77777777" w:rsidR="001C77E7" w:rsidRPr="00176269" w:rsidRDefault="00933BAE" w:rsidP="001738A1">
            <w:pPr>
              <w:jc w:val="both"/>
              <w:rPr>
                <w:rFonts w:ascii="Arial Unicode MS" w:hAnsi="Arial Unicode MS" w:cs="Arial Unicode MS"/>
                <w:color w:val="FF0000"/>
              </w:rPr>
            </w:pPr>
            <w:r>
              <w:rPr>
                <w:color w:val="000000"/>
              </w:rPr>
              <w:t xml:space="preserve">1989 </w:t>
            </w:r>
            <w:r w:rsidR="001C77E7">
              <w:rPr>
                <w:color w:val="000000"/>
              </w:rPr>
              <w:t>FF</w:t>
            </w:r>
            <w:r w:rsidR="001C77E7" w:rsidRPr="00176269">
              <w:rPr>
                <w:color w:val="000000"/>
              </w:rPr>
              <w:t xml:space="preserve"> UK</w:t>
            </w:r>
            <w:r w:rsidR="001C77E7">
              <w:rPr>
                <w:color w:val="000000"/>
              </w:rPr>
              <w:t xml:space="preserve"> Praha</w:t>
            </w:r>
            <w:r w:rsidR="001C77E7" w:rsidRPr="00176269">
              <w:rPr>
                <w:color w:val="000000"/>
              </w:rPr>
              <w:t xml:space="preserve">, </w:t>
            </w:r>
            <w:r w:rsidR="001C77E7">
              <w:rPr>
                <w:color w:val="000000"/>
              </w:rPr>
              <w:t>ukončené magisterské studium,</w:t>
            </w:r>
            <w:r w:rsidR="001C77E7" w:rsidRPr="00176269">
              <w:rPr>
                <w:color w:val="000000"/>
              </w:rPr>
              <w:t xml:space="preserve"> obor pedagogika</w:t>
            </w:r>
            <w:r w:rsidR="001C77E7" w:rsidRPr="00301BA5">
              <w:t>-</w:t>
            </w:r>
            <w:r w:rsidR="001C77E7" w:rsidRPr="00176269">
              <w:rPr>
                <w:color w:val="000000"/>
              </w:rPr>
              <w:t xml:space="preserve"> Mgr.</w:t>
            </w:r>
          </w:p>
          <w:p w14:paraId="271CABD7" w14:textId="77777777" w:rsidR="001C77E7" w:rsidRDefault="001C77E7" w:rsidP="001738A1">
            <w:pPr>
              <w:jc w:val="both"/>
              <w:rPr>
                <w:color w:val="000000"/>
              </w:rPr>
            </w:pPr>
            <w:r>
              <w:rPr>
                <w:color w:val="000000"/>
              </w:rPr>
              <w:t xml:space="preserve">1989  </w:t>
            </w:r>
            <w:r w:rsidRPr="00176269">
              <w:rPr>
                <w:color w:val="000000"/>
              </w:rPr>
              <w:t>P</w:t>
            </w:r>
            <w:r>
              <w:rPr>
                <w:color w:val="000000"/>
              </w:rPr>
              <w:t xml:space="preserve">dF UK </w:t>
            </w:r>
            <w:r w:rsidRPr="00176269">
              <w:rPr>
                <w:color w:val="000000"/>
              </w:rPr>
              <w:t>Pra</w:t>
            </w:r>
            <w:r>
              <w:rPr>
                <w:color w:val="000000"/>
              </w:rPr>
              <w:t xml:space="preserve">ha - </w:t>
            </w:r>
            <w:r w:rsidRPr="00176269">
              <w:rPr>
                <w:color w:val="000000"/>
              </w:rPr>
              <w:t>PhDr.</w:t>
            </w:r>
          </w:p>
          <w:p w14:paraId="11F91B12" w14:textId="77777777" w:rsidR="001C77E7" w:rsidRPr="00C55316" w:rsidRDefault="001C77E7" w:rsidP="001738A1">
            <w:pPr>
              <w:ind w:left="-2"/>
              <w:jc w:val="both"/>
            </w:pPr>
            <w:r>
              <w:rPr>
                <w:color w:val="000000"/>
              </w:rPr>
              <w:t>2003  PdF UK Praha, ukončené doktorské</w:t>
            </w:r>
            <w:r w:rsidRPr="00176269">
              <w:rPr>
                <w:color w:val="000000"/>
              </w:rPr>
              <w:t xml:space="preserve"> studium</w:t>
            </w:r>
            <w:r>
              <w:rPr>
                <w:color w:val="000000"/>
              </w:rPr>
              <w:t xml:space="preserve"> v oboru Pedagogika - Ph.D.</w:t>
            </w:r>
          </w:p>
        </w:tc>
      </w:tr>
      <w:tr w:rsidR="001C77E7" w14:paraId="4AB2C51E" w14:textId="77777777" w:rsidTr="001C77E7">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1DBDCCE" w14:textId="77777777" w:rsidR="001C77E7" w:rsidRDefault="001C77E7" w:rsidP="001738A1">
            <w:pPr>
              <w:jc w:val="both"/>
              <w:rPr>
                <w:b/>
              </w:rPr>
            </w:pPr>
            <w:r>
              <w:rPr>
                <w:b/>
              </w:rPr>
              <w:t>Údaje o odborném působení od absolvování VŠ</w:t>
            </w:r>
          </w:p>
        </w:tc>
      </w:tr>
      <w:tr w:rsidR="001C77E7" w14:paraId="350BB005" w14:textId="77777777" w:rsidTr="001C77E7">
        <w:trPr>
          <w:trHeight w:val="995"/>
          <w:jc w:val="center"/>
        </w:trPr>
        <w:tc>
          <w:tcPr>
            <w:tcW w:w="9859" w:type="dxa"/>
            <w:gridSpan w:val="12"/>
            <w:tcBorders>
              <w:top w:val="single" w:sz="4" w:space="0" w:color="auto"/>
              <w:left w:val="single" w:sz="4" w:space="0" w:color="auto"/>
              <w:bottom w:val="single" w:sz="4" w:space="0" w:color="auto"/>
              <w:right w:val="single" w:sz="4" w:space="0" w:color="auto"/>
            </w:tcBorders>
          </w:tcPr>
          <w:p w14:paraId="4740FA85" w14:textId="77777777" w:rsidR="001C77E7" w:rsidRPr="00860022" w:rsidRDefault="00925734" w:rsidP="001738A1">
            <w:pPr>
              <w:jc w:val="both"/>
            </w:pPr>
            <w:r>
              <w:t xml:space="preserve">1977 - </w:t>
            </w:r>
            <w:r w:rsidR="001C77E7" w:rsidRPr="00860022">
              <w:t>1983</w:t>
            </w:r>
            <w:r w:rsidR="001C77E7">
              <w:t xml:space="preserve"> Z</w:t>
            </w:r>
            <w:r w:rsidR="001C77E7" w:rsidRPr="00860022">
              <w:t>Š Třebechovice pod Orebem</w:t>
            </w:r>
            <w:r w:rsidR="001C77E7">
              <w:t>, výuka na 1. stupni ZŠ, učitelka</w:t>
            </w:r>
          </w:p>
          <w:p w14:paraId="22D7AC5D" w14:textId="77777777" w:rsidR="001C77E7" w:rsidRDefault="001C77E7" w:rsidP="001738A1">
            <w:pPr>
              <w:tabs>
                <w:tab w:val="left" w:pos="2160"/>
              </w:tabs>
              <w:ind w:left="2160" w:hanging="2160"/>
            </w:pPr>
            <w:r w:rsidRPr="00860022">
              <w:t>1983</w:t>
            </w:r>
            <w:r w:rsidR="00925734">
              <w:t xml:space="preserve"> - </w:t>
            </w:r>
            <w:r>
              <w:t>2017 PdF UHK Hradec Králové, asistent (1983-1984), odborný asistent (1984-2017), zástupce vedoucího katedry</w:t>
            </w:r>
          </w:p>
          <w:p w14:paraId="46FC42C7" w14:textId="77777777" w:rsidR="001C77E7" w:rsidRPr="007801E8" w:rsidRDefault="00925734" w:rsidP="001738A1">
            <w:pPr>
              <w:tabs>
                <w:tab w:val="left" w:pos="2160"/>
              </w:tabs>
              <w:ind w:left="2160" w:hanging="2160"/>
            </w:pPr>
            <w:r>
              <w:t>2013 - 2015</w:t>
            </w:r>
            <w:r w:rsidR="001C77E7" w:rsidRPr="007801E8">
              <w:t xml:space="preserve"> vedoucí oddělení pedagogiky (1993-2017)</w:t>
            </w:r>
            <w:r w:rsidR="001C77E7" w:rsidRPr="007801E8">
              <w:tab/>
            </w:r>
          </w:p>
          <w:p w14:paraId="569AA1B6" w14:textId="77777777" w:rsidR="001C77E7" w:rsidRDefault="00925734" w:rsidP="001738A1">
            <w:pPr>
              <w:tabs>
                <w:tab w:val="left" w:pos="2160"/>
              </w:tabs>
              <w:ind w:left="2160" w:hanging="2160"/>
              <w:rPr>
                <w:color w:val="000000"/>
              </w:rPr>
            </w:pPr>
            <w:r>
              <w:rPr>
                <w:color w:val="000000"/>
              </w:rPr>
              <w:t xml:space="preserve">2002 - </w:t>
            </w:r>
            <w:r w:rsidR="001C77E7" w:rsidRPr="007801E8">
              <w:rPr>
                <w:color w:val="000000"/>
              </w:rPr>
              <w:t>2005 </w:t>
            </w:r>
            <w:r w:rsidR="001C77E7">
              <w:rPr>
                <w:color w:val="000000"/>
              </w:rPr>
              <w:t>LF UK</w:t>
            </w:r>
            <w:r w:rsidR="001C77E7" w:rsidRPr="007801E8">
              <w:rPr>
                <w:color w:val="000000"/>
              </w:rPr>
              <w:t> Hrad</w:t>
            </w:r>
            <w:r w:rsidR="001C77E7">
              <w:rPr>
                <w:color w:val="000000"/>
              </w:rPr>
              <w:t>ec</w:t>
            </w:r>
            <w:r w:rsidR="001C77E7" w:rsidRPr="007801E8">
              <w:rPr>
                <w:color w:val="000000"/>
              </w:rPr>
              <w:t xml:space="preserve"> Králové</w:t>
            </w:r>
            <w:r w:rsidR="001C77E7">
              <w:rPr>
                <w:color w:val="000000"/>
              </w:rPr>
              <w:t>, Ústav</w:t>
            </w:r>
            <w:r w:rsidR="001C77E7" w:rsidRPr="007801E8">
              <w:rPr>
                <w:color w:val="000000"/>
              </w:rPr>
              <w:t> sociálního lékařství</w:t>
            </w:r>
            <w:r w:rsidR="001C77E7">
              <w:rPr>
                <w:color w:val="000000"/>
              </w:rPr>
              <w:t>,</w:t>
            </w:r>
            <w:r w:rsidR="001C77E7" w:rsidRPr="007801E8">
              <w:rPr>
                <w:color w:val="000000"/>
              </w:rPr>
              <w:t xml:space="preserve"> externí </w:t>
            </w:r>
            <w:r w:rsidR="001C77E7">
              <w:rPr>
                <w:color w:val="000000"/>
              </w:rPr>
              <w:t>učitel</w:t>
            </w:r>
          </w:p>
          <w:p w14:paraId="053A9FA8" w14:textId="77777777" w:rsidR="001C77E7" w:rsidRDefault="00925734" w:rsidP="001738A1">
            <w:pPr>
              <w:jc w:val="both"/>
            </w:pPr>
            <w:r>
              <w:t xml:space="preserve">2017 - </w:t>
            </w:r>
            <w:r w:rsidR="001C77E7">
              <w:t>dosud UTB Zlín</w:t>
            </w:r>
          </w:p>
        </w:tc>
      </w:tr>
      <w:tr w:rsidR="001C77E7" w14:paraId="0B9BFBB0" w14:textId="77777777" w:rsidTr="001C77E7">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C6C8E4E" w14:textId="77777777" w:rsidR="001C77E7" w:rsidRDefault="001C77E7" w:rsidP="001738A1">
            <w:pPr>
              <w:jc w:val="both"/>
            </w:pPr>
            <w:r>
              <w:rPr>
                <w:b/>
              </w:rPr>
              <w:t>Zkušenosti s vedením rigorózních a dizertačních prací</w:t>
            </w:r>
          </w:p>
        </w:tc>
      </w:tr>
      <w:tr w:rsidR="001C77E7" w14:paraId="51CA9874" w14:textId="77777777" w:rsidTr="0024059C">
        <w:trPr>
          <w:trHeight w:val="192"/>
          <w:jc w:val="center"/>
        </w:trPr>
        <w:tc>
          <w:tcPr>
            <w:tcW w:w="9859" w:type="dxa"/>
            <w:gridSpan w:val="12"/>
            <w:tcBorders>
              <w:top w:val="single" w:sz="4" w:space="0" w:color="auto"/>
              <w:left w:val="single" w:sz="4" w:space="0" w:color="auto"/>
              <w:bottom w:val="single" w:sz="4" w:space="0" w:color="auto"/>
              <w:right w:val="single" w:sz="4" w:space="0" w:color="auto"/>
            </w:tcBorders>
          </w:tcPr>
          <w:p w14:paraId="7A134EFF" w14:textId="77777777" w:rsidR="001C77E7" w:rsidRDefault="001C77E7" w:rsidP="001738A1">
            <w:pPr>
              <w:jc w:val="both"/>
            </w:pPr>
          </w:p>
        </w:tc>
      </w:tr>
      <w:tr w:rsidR="001C77E7" w14:paraId="099C6D4A" w14:textId="77777777" w:rsidTr="001C77E7">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44771E1" w14:textId="77777777" w:rsidR="001C77E7" w:rsidRDefault="001C77E7" w:rsidP="001738A1">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3E8B97B" w14:textId="77777777" w:rsidR="001C77E7" w:rsidRDefault="001C77E7" w:rsidP="001738A1">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32205703" w14:textId="77777777" w:rsidR="001C77E7" w:rsidRDefault="001C77E7" w:rsidP="001738A1">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1DB6D1D4" w14:textId="77777777" w:rsidR="001C77E7" w:rsidRDefault="001C77E7" w:rsidP="001738A1">
            <w:pPr>
              <w:jc w:val="both"/>
              <w:rPr>
                <w:b/>
              </w:rPr>
            </w:pPr>
            <w:r>
              <w:rPr>
                <w:b/>
              </w:rPr>
              <w:t>Ohlasy publikací</w:t>
            </w:r>
          </w:p>
        </w:tc>
      </w:tr>
      <w:tr w:rsidR="001C77E7" w14:paraId="5274A2BF" w14:textId="77777777" w:rsidTr="00925734">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511956FF" w14:textId="77777777" w:rsidR="001C77E7" w:rsidRDefault="001C77E7" w:rsidP="001738A1">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542B476E" w14:textId="77777777" w:rsidR="001C77E7" w:rsidRDefault="001C77E7" w:rsidP="001738A1">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1B603C27" w14:textId="77777777" w:rsidR="001C77E7" w:rsidRDefault="001C77E7" w:rsidP="001738A1">
            <w:pPr>
              <w:jc w:val="both"/>
            </w:pPr>
          </w:p>
        </w:tc>
        <w:tc>
          <w:tcPr>
            <w:tcW w:w="634"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5F05AF1" w14:textId="77777777" w:rsidR="001C77E7" w:rsidRDefault="001C77E7" w:rsidP="001738A1">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0DDA0ED" w14:textId="77777777" w:rsidR="001C77E7" w:rsidRDefault="001C77E7" w:rsidP="001738A1">
            <w:pPr>
              <w:jc w:val="both"/>
              <w:rPr>
                <w:sz w:val="18"/>
              </w:rPr>
            </w:pPr>
            <w:r>
              <w:rPr>
                <w:b/>
                <w:sz w:val="18"/>
              </w:rPr>
              <w:t>Scopus</w:t>
            </w:r>
          </w:p>
        </w:tc>
        <w:tc>
          <w:tcPr>
            <w:tcW w:w="676" w:type="dxa"/>
            <w:tcBorders>
              <w:top w:val="single" w:sz="4" w:space="0" w:color="auto"/>
              <w:left w:val="single" w:sz="4" w:space="0" w:color="auto"/>
              <w:bottom w:val="single" w:sz="4" w:space="0" w:color="auto"/>
              <w:right w:val="single" w:sz="4" w:space="0" w:color="auto"/>
            </w:tcBorders>
            <w:shd w:val="clear" w:color="auto" w:fill="F7CAAC"/>
            <w:hideMark/>
          </w:tcPr>
          <w:p w14:paraId="5173619D" w14:textId="77777777" w:rsidR="001C77E7" w:rsidRDefault="001C77E7" w:rsidP="001738A1">
            <w:pPr>
              <w:jc w:val="both"/>
            </w:pPr>
            <w:r>
              <w:rPr>
                <w:b/>
                <w:sz w:val="18"/>
              </w:rPr>
              <w:t>ostatní</w:t>
            </w:r>
          </w:p>
        </w:tc>
      </w:tr>
      <w:tr w:rsidR="001C77E7" w14:paraId="76E16A4D" w14:textId="77777777" w:rsidTr="00925734">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F944F1A" w14:textId="77777777" w:rsidR="001C77E7" w:rsidRDefault="001C77E7" w:rsidP="001738A1">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7AB90DB" w14:textId="77777777" w:rsidR="001C77E7" w:rsidRDefault="001C77E7" w:rsidP="001738A1">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BE0F76D" w14:textId="77777777" w:rsidR="001C77E7" w:rsidRDefault="001C77E7" w:rsidP="001738A1">
            <w:pPr>
              <w:jc w:val="both"/>
            </w:pPr>
            <w:r>
              <w:rPr>
                <w:b/>
              </w:rPr>
              <w:t>Řízení konáno na VŠ</w:t>
            </w:r>
          </w:p>
        </w:tc>
        <w:tc>
          <w:tcPr>
            <w:tcW w:w="634" w:type="dxa"/>
            <w:gridSpan w:val="2"/>
            <w:vMerge w:val="restart"/>
            <w:tcBorders>
              <w:top w:val="single" w:sz="4" w:space="0" w:color="auto"/>
              <w:left w:val="single" w:sz="12" w:space="0" w:color="auto"/>
              <w:bottom w:val="single" w:sz="4" w:space="0" w:color="auto"/>
              <w:right w:val="single" w:sz="4" w:space="0" w:color="auto"/>
            </w:tcBorders>
          </w:tcPr>
          <w:p w14:paraId="3080F095" w14:textId="77777777" w:rsidR="001C77E7" w:rsidRDefault="001C77E7" w:rsidP="001738A1">
            <w:pPr>
              <w:jc w:val="both"/>
              <w:rPr>
                <w:b/>
              </w:rPr>
            </w:pP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D9A51D4" w14:textId="77777777" w:rsidR="001C77E7" w:rsidRDefault="001C77E7" w:rsidP="001738A1">
            <w:pPr>
              <w:jc w:val="both"/>
              <w:rPr>
                <w:b/>
              </w:rPr>
            </w:pPr>
          </w:p>
        </w:tc>
        <w:tc>
          <w:tcPr>
            <w:tcW w:w="676" w:type="dxa"/>
            <w:vMerge w:val="restart"/>
            <w:tcBorders>
              <w:top w:val="single" w:sz="4" w:space="0" w:color="auto"/>
              <w:left w:val="single" w:sz="4" w:space="0" w:color="auto"/>
              <w:bottom w:val="single" w:sz="4" w:space="0" w:color="auto"/>
              <w:right w:val="single" w:sz="4" w:space="0" w:color="auto"/>
            </w:tcBorders>
          </w:tcPr>
          <w:p w14:paraId="044219B8" w14:textId="77777777" w:rsidR="001C77E7" w:rsidRDefault="001C77E7" w:rsidP="001738A1">
            <w:pPr>
              <w:jc w:val="both"/>
              <w:rPr>
                <w:b/>
              </w:rPr>
            </w:pPr>
          </w:p>
        </w:tc>
      </w:tr>
      <w:tr w:rsidR="001C77E7" w14:paraId="2C3F37F9" w14:textId="77777777" w:rsidTr="00925734">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40B81099" w14:textId="77777777" w:rsidR="001C77E7" w:rsidRDefault="001C77E7" w:rsidP="001738A1">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70618489" w14:textId="77777777" w:rsidR="001C77E7" w:rsidRDefault="001C77E7" w:rsidP="001738A1">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68267C7F" w14:textId="77777777" w:rsidR="001C77E7" w:rsidRDefault="001C77E7" w:rsidP="001738A1">
            <w:pPr>
              <w:jc w:val="both"/>
            </w:pPr>
          </w:p>
        </w:tc>
        <w:tc>
          <w:tcPr>
            <w:tcW w:w="634" w:type="dxa"/>
            <w:gridSpan w:val="2"/>
            <w:vMerge/>
            <w:tcBorders>
              <w:top w:val="single" w:sz="4" w:space="0" w:color="auto"/>
              <w:left w:val="single" w:sz="12" w:space="0" w:color="auto"/>
              <w:bottom w:val="single" w:sz="4" w:space="0" w:color="auto"/>
              <w:right w:val="single" w:sz="4" w:space="0" w:color="auto"/>
            </w:tcBorders>
            <w:vAlign w:val="center"/>
            <w:hideMark/>
          </w:tcPr>
          <w:p w14:paraId="2782F060" w14:textId="77777777" w:rsidR="001C77E7" w:rsidRDefault="001C77E7" w:rsidP="001738A1">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54C5D5A" w14:textId="77777777" w:rsidR="001C77E7" w:rsidRDefault="001C77E7" w:rsidP="001738A1">
            <w:pPr>
              <w:rPr>
                <w:b/>
              </w:rPr>
            </w:pPr>
          </w:p>
        </w:tc>
        <w:tc>
          <w:tcPr>
            <w:tcW w:w="676" w:type="dxa"/>
            <w:vMerge/>
            <w:tcBorders>
              <w:top w:val="single" w:sz="4" w:space="0" w:color="auto"/>
              <w:left w:val="single" w:sz="4" w:space="0" w:color="auto"/>
              <w:bottom w:val="single" w:sz="4" w:space="0" w:color="auto"/>
              <w:right w:val="single" w:sz="4" w:space="0" w:color="auto"/>
            </w:tcBorders>
            <w:vAlign w:val="center"/>
            <w:hideMark/>
          </w:tcPr>
          <w:p w14:paraId="3DA634AA" w14:textId="77777777" w:rsidR="001C77E7" w:rsidRDefault="001C77E7" w:rsidP="001738A1">
            <w:pPr>
              <w:rPr>
                <w:b/>
              </w:rPr>
            </w:pPr>
          </w:p>
        </w:tc>
      </w:tr>
      <w:tr w:rsidR="001C77E7" w14:paraId="5F0A3A74" w14:textId="77777777" w:rsidTr="001C77E7">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053199C" w14:textId="77777777" w:rsidR="001C77E7" w:rsidRDefault="001C77E7" w:rsidP="001738A1">
            <w:pPr>
              <w:jc w:val="both"/>
              <w:rPr>
                <w:b/>
              </w:rPr>
            </w:pPr>
            <w:r>
              <w:rPr>
                <w:b/>
              </w:rPr>
              <w:t xml:space="preserve">Přehled o nejvýznamnější publikační a další tvůrčí činnosti nebo další profesní činnosti u odborníků z praxe vztahující se k zabezpečovaným předmětům </w:t>
            </w:r>
          </w:p>
        </w:tc>
      </w:tr>
      <w:tr w:rsidR="001C77E7" w:rsidRPr="00941EF7" w14:paraId="2C9D50C3" w14:textId="77777777" w:rsidTr="001C77E7">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14:paraId="26716A9B" w14:textId="77777777" w:rsidR="001C77E7" w:rsidRDefault="001C77E7" w:rsidP="001738A1">
            <w:pPr>
              <w:rPr>
                <w:color w:val="000000"/>
              </w:rPr>
            </w:pPr>
            <w:r w:rsidRPr="00617941">
              <w:rPr>
                <w:color w:val="000000"/>
              </w:rPr>
              <w:t xml:space="preserve">Doležalová, J. (2016). Strategie porozumění textu a studenti učitelství. </w:t>
            </w:r>
            <w:r w:rsidRPr="00617941">
              <w:rPr>
                <w:i/>
                <w:color w:val="000000"/>
              </w:rPr>
              <w:t>Orbis scholae</w:t>
            </w:r>
            <w:r w:rsidRPr="00617941">
              <w:rPr>
                <w:color w:val="000000"/>
              </w:rPr>
              <w:t>, 9/3, 11-124. Praha: UK.</w:t>
            </w:r>
          </w:p>
          <w:p w14:paraId="68137673" w14:textId="77777777" w:rsidR="001C77E7" w:rsidRPr="00617941" w:rsidRDefault="001C77E7" w:rsidP="001738A1">
            <w:r>
              <w:rPr>
                <w:color w:val="000000"/>
              </w:rPr>
              <w:t xml:space="preserve">Doležalová, J. (2016). </w:t>
            </w:r>
            <w:r w:rsidRPr="00602A59">
              <w:rPr>
                <w:i/>
                <w:color w:val="000000"/>
              </w:rPr>
              <w:t>Rozvoj grafomotoriky v projektech</w:t>
            </w:r>
            <w:r>
              <w:rPr>
                <w:color w:val="000000"/>
              </w:rPr>
              <w:t>. Praha: Portál.</w:t>
            </w:r>
          </w:p>
          <w:p w14:paraId="4DB4182E" w14:textId="77777777" w:rsidR="001C77E7" w:rsidRDefault="001C77E7" w:rsidP="001738A1">
            <w:pPr>
              <w:rPr>
                <w:color w:val="000000"/>
              </w:rPr>
            </w:pPr>
            <w:r w:rsidRPr="00617941">
              <w:rPr>
                <w:color w:val="000000"/>
              </w:rPr>
              <w:t xml:space="preserve">Doležalová, J. (2015). Students’ strategies for learning from the text – conceptual framework and research objectives; Strategies of learning from text used by students of monitored faculties of education. In Juklová, K. </w:t>
            </w:r>
            <w:r w:rsidRPr="00617941">
              <w:rPr>
                <w:i/>
                <w:color w:val="000000"/>
              </w:rPr>
              <w:t>Learning and Reading Strategies of Future Teachers in International Comparison.</w:t>
            </w:r>
            <w:r w:rsidRPr="00617941">
              <w:rPr>
                <w:color w:val="000000"/>
              </w:rPr>
              <w:t xml:space="preserve"> Toruň: Adam Marszalek. (43%)</w:t>
            </w:r>
          </w:p>
          <w:p w14:paraId="111086F6" w14:textId="77777777" w:rsidR="001C77E7" w:rsidRPr="00617941" w:rsidRDefault="001C77E7" w:rsidP="001738A1">
            <w:pPr>
              <w:rPr>
                <w:color w:val="000000"/>
              </w:rPr>
            </w:pPr>
            <w:r w:rsidRPr="00617941">
              <w:rPr>
                <w:color w:val="000000"/>
              </w:rPr>
              <w:t xml:space="preserve">Doležalová, J. </w:t>
            </w:r>
            <w:r>
              <w:rPr>
                <w:color w:val="000000"/>
              </w:rPr>
              <w:t>(2014</w:t>
            </w:r>
            <w:r w:rsidRPr="00617941">
              <w:rPr>
                <w:color w:val="000000"/>
              </w:rPr>
              <w:t>).</w:t>
            </w:r>
            <w:r w:rsidR="00C96339">
              <w:rPr>
                <w:color w:val="000000"/>
              </w:rPr>
              <w:t xml:space="preserve"> </w:t>
            </w:r>
            <w:r w:rsidRPr="004039F7">
              <w:rPr>
                <w:i/>
                <w:color w:val="000000"/>
              </w:rPr>
              <w:t>Čtenářská gramotnost. (Práce s textovými informacemi napříč kurikulem</w:t>
            </w:r>
            <w:r>
              <w:rPr>
                <w:color w:val="000000"/>
              </w:rPr>
              <w:t>). (CD-ROM). Hradec Králové: Gaudeamus.</w:t>
            </w:r>
          </w:p>
          <w:p w14:paraId="42165493" w14:textId="77777777" w:rsidR="001C77E7" w:rsidRPr="00617941" w:rsidRDefault="001C77E7" w:rsidP="001738A1">
            <w:pPr>
              <w:rPr>
                <w:color w:val="000000"/>
              </w:rPr>
            </w:pPr>
            <w:r w:rsidRPr="00617941">
              <w:rPr>
                <w:color w:val="000000"/>
              </w:rPr>
              <w:t xml:space="preserve">Doležalová, J. (2013). Learning style and reading strategies of prospective teachers in international comparison. In </w:t>
            </w:r>
            <w:r w:rsidRPr="00292C82">
              <w:rPr>
                <w:i/>
                <w:color w:val="000000"/>
              </w:rPr>
              <w:t>Proceedings of ICERI 2013</w:t>
            </w:r>
            <w:r w:rsidRPr="00617941">
              <w:rPr>
                <w:color w:val="000000"/>
              </w:rPr>
              <w:t>. 6th International Conference of Education Research and Innovation. 18th-20th November 2013, pp. 4321- 4328, Seville, Spain.</w:t>
            </w:r>
          </w:p>
          <w:p w14:paraId="6DB750A2" w14:textId="77777777" w:rsidR="001C77E7" w:rsidRPr="00941EF7" w:rsidRDefault="001C77E7" w:rsidP="003D6C7E">
            <w:r w:rsidRPr="00617941">
              <w:rPr>
                <w:color w:val="000000"/>
              </w:rPr>
              <w:t xml:space="preserve">Doležalová, J. (2012). Kvalita života studentů pedagogických fakult. In Doležalová, J., Ondráková, J., </w:t>
            </w:r>
            <w:r w:rsidRPr="00617941">
              <w:rPr>
                <w:rFonts w:eastAsiaTheme="minorHAnsi"/>
                <w:lang w:eastAsia="en-US"/>
              </w:rPr>
              <w:t>&amp;</w:t>
            </w:r>
            <w:r w:rsidR="00427AEF">
              <w:rPr>
                <w:rFonts w:eastAsiaTheme="minorHAnsi"/>
                <w:lang w:eastAsia="en-US"/>
              </w:rPr>
              <w:t xml:space="preserve"> </w:t>
            </w:r>
            <w:r w:rsidRPr="00617941">
              <w:rPr>
                <w:color w:val="000000"/>
              </w:rPr>
              <w:t xml:space="preserve">Novosad, I. (Eds.) </w:t>
            </w:r>
            <w:r w:rsidRPr="00617941">
              <w:rPr>
                <w:i/>
                <w:color w:val="000000"/>
              </w:rPr>
              <w:t>Kvalita života v kontextech vzdělávání</w:t>
            </w:r>
            <w:r w:rsidRPr="00617941">
              <w:rPr>
                <w:color w:val="000000"/>
              </w:rPr>
              <w:t xml:space="preserve"> (pp. 145 - 154).  Zielona Góra: Oficyna Wydawnicza Uniwersytetu Zielonogórskiego.</w:t>
            </w:r>
          </w:p>
        </w:tc>
      </w:tr>
      <w:tr w:rsidR="001C77E7" w14:paraId="10FD5DED" w14:textId="77777777" w:rsidTr="001C77E7">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2A3010B3" w14:textId="77777777" w:rsidR="001C77E7" w:rsidRDefault="001C77E7" w:rsidP="001738A1">
            <w:pPr>
              <w:rPr>
                <w:b/>
              </w:rPr>
            </w:pPr>
            <w:r>
              <w:rPr>
                <w:b/>
              </w:rPr>
              <w:t>Působení v</w:t>
            </w:r>
            <w:r w:rsidR="00150956">
              <w:rPr>
                <w:b/>
              </w:rPr>
              <w:t> </w:t>
            </w:r>
            <w:r>
              <w:rPr>
                <w:b/>
              </w:rPr>
              <w:t>zahraničí</w:t>
            </w:r>
          </w:p>
        </w:tc>
      </w:tr>
      <w:tr w:rsidR="001C77E7" w14:paraId="358AB832" w14:textId="77777777" w:rsidTr="0024059C">
        <w:trPr>
          <w:trHeight w:val="503"/>
          <w:jc w:val="center"/>
        </w:trPr>
        <w:tc>
          <w:tcPr>
            <w:tcW w:w="9859" w:type="dxa"/>
            <w:gridSpan w:val="12"/>
            <w:tcBorders>
              <w:top w:val="single" w:sz="4" w:space="0" w:color="auto"/>
              <w:left w:val="single" w:sz="4" w:space="0" w:color="auto"/>
              <w:bottom w:val="single" w:sz="4" w:space="0" w:color="auto"/>
              <w:right w:val="single" w:sz="4" w:space="0" w:color="auto"/>
            </w:tcBorders>
          </w:tcPr>
          <w:p w14:paraId="6308F7BB" w14:textId="77777777" w:rsidR="001C77E7" w:rsidRPr="00617941" w:rsidRDefault="001C77E7" w:rsidP="001738A1">
            <w:r w:rsidRPr="00617941">
              <w:t>1997 SRN – Landesinstitut fur schule, Soest, stáž</w:t>
            </w:r>
          </w:p>
          <w:p w14:paraId="6A14A855" w14:textId="77777777" w:rsidR="001C77E7" w:rsidRDefault="001C77E7" w:rsidP="001738A1">
            <w:pPr>
              <w:rPr>
                <w:b/>
              </w:rPr>
            </w:pPr>
            <w:r w:rsidRPr="00617941">
              <w:t>2005 Rakousko – Graz - Die Akademie am Hasnerplatz, Erasmus</w:t>
            </w:r>
          </w:p>
        </w:tc>
      </w:tr>
      <w:tr w:rsidR="001C77E7" w14:paraId="7C20E189" w14:textId="77777777" w:rsidTr="00EC4529">
        <w:trPr>
          <w:cantSplit/>
          <w:trHeight w:val="155"/>
          <w:jc w:val="center"/>
        </w:trPr>
        <w:tc>
          <w:tcPr>
            <w:tcW w:w="2518" w:type="dxa"/>
            <w:shd w:val="clear" w:color="auto" w:fill="F7CAAC"/>
          </w:tcPr>
          <w:p w14:paraId="25C91E8C" w14:textId="77777777" w:rsidR="001C77E7" w:rsidRDefault="001C77E7" w:rsidP="001738A1">
            <w:pPr>
              <w:jc w:val="both"/>
              <w:rPr>
                <w:b/>
              </w:rPr>
            </w:pPr>
            <w:r>
              <w:rPr>
                <w:b/>
              </w:rPr>
              <w:t xml:space="preserve">Podpis </w:t>
            </w:r>
          </w:p>
        </w:tc>
        <w:tc>
          <w:tcPr>
            <w:tcW w:w="4423" w:type="dxa"/>
            <w:gridSpan w:val="5"/>
          </w:tcPr>
          <w:p w14:paraId="2FA5A62B" w14:textId="77777777" w:rsidR="00EC4529" w:rsidRDefault="00B130E9" w:rsidP="001738A1">
            <w:pPr>
              <w:jc w:val="both"/>
            </w:pPr>
            <w:r>
              <w:t xml:space="preserve">Jana </w:t>
            </w:r>
            <w:r w:rsidR="00802B5C">
              <w:t>Doležalová, v.</w:t>
            </w:r>
            <w:r w:rsidR="005C7386">
              <w:t xml:space="preserve"> r.</w:t>
            </w:r>
          </w:p>
        </w:tc>
        <w:tc>
          <w:tcPr>
            <w:tcW w:w="899" w:type="dxa"/>
            <w:shd w:val="clear" w:color="auto" w:fill="F7CAAC"/>
          </w:tcPr>
          <w:p w14:paraId="00E49A23" w14:textId="77777777" w:rsidR="001C77E7" w:rsidRDefault="001C77E7" w:rsidP="001738A1">
            <w:pPr>
              <w:jc w:val="both"/>
            </w:pPr>
            <w:r>
              <w:rPr>
                <w:b/>
              </w:rPr>
              <w:t>datum</w:t>
            </w:r>
          </w:p>
        </w:tc>
        <w:tc>
          <w:tcPr>
            <w:tcW w:w="2019" w:type="dxa"/>
            <w:gridSpan w:val="5"/>
          </w:tcPr>
          <w:p w14:paraId="5CF9F460" w14:textId="77777777" w:rsidR="001C77E7" w:rsidRDefault="0086248F" w:rsidP="001738A1">
            <w:pPr>
              <w:jc w:val="both"/>
            </w:pPr>
            <w:r>
              <w:t>30. 5. 2018</w:t>
            </w:r>
          </w:p>
        </w:tc>
      </w:tr>
    </w:tbl>
    <w:p w14:paraId="14794832" w14:textId="77777777" w:rsidR="005908D9" w:rsidRDefault="005908D9">
      <w:pPr>
        <w:rPr>
          <w:b/>
          <w:sz w:val="28"/>
        </w:rPr>
      </w:pPr>
    </w:p>
    <w:p w14:paraId="0BD370B9" w14:textId="77777777" w:rsidR="0024059C" w:rsidRDefault="0024059C">
      <w:pPr>
        <w:rPr>
          <w:b/>
          <w:sz w:val="28"/>
        </w:rPr>
      </w:pPr>
    </w:p>
    <w:p w14:paraId="4998126B" w14:textId="77777777" w:rsidR="0024059C" w:rsidRDefault="0024059C">
      <w:pPr>
        <w:rPr>
          <w:b/>
          <w:sz w:val="28"/>
        </w:rPr>
      </w:pPr>
    </w:p>
    <w:p w14:paraId="6A0768F6" w14:textId="77777777" w:rsidR="0024059C" w:rsidRDefault="0024059C">
      <w:pPr>
        <w:rPr>
          <w:b/>
          <w:sz w:val="28"/>
        </w:rPr>
      </w:pPr>
    </w:p>
    <w:p w14:paraId="39529A42" w14:textId="77777777" w:rsidR="0024059C" w:rsidRDefault="0024059C">
      <w:pPr>
        <w:rPr>
          <w:b/>
          <w:sz w:val="28"/>
        </w:rPr>
      </w:pP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127"/>
        <w:gridCol w:w="566"/>
        <w:gridCol w:w="694"/>
      </w:tblGrid>
      <w:tr w:rsidR="00E6260A" w:rsidRPr="00833531" w14:paraId="325AE105" w14:textId="77777777" w:rsidTr="00AE3AEC">
        <w:trPr>
          <w:jc w:val="center"/>
        </w:trPr>
        <w:tc>
          <w:tcPr>
            <w:tcW w:w="9893" w:type="dxa"/>
            <w:gridSpan w:val="12"/>
            <w:tcBorders>
              <w:bottom w:val="double" w:sz="4" w:space="0" w:color="auto"/>
            </w:tcBorders>
            <w:shd w:val="clear" w:color="auto" w:fill="BDD6EE"/>
          </w:tcPr>
          <w:p w14:paraId="30F4973E" w14:textId="77777777" w:rsidR="00E6260A" w:rsidRPr="00833531" w:rsidRDefault="00E6260A" w:rsidP="00E6260A">
            <w:pPr>
              <w:jc w:val="both"/>
              <w:rPr>
                <w:b/>
                <w:sz w:val="28"/>
              </w:rPr>
            </w:pPr>
            <w:r w:rsidRPr="00833531">
              <w:rPr>
                <w:b/>
                <w:sz w:val="28"/>
              </w:rPr>
              <w:t>C-I – Personální zabezpečení</w:t>
            </w:r>
          </w:p>
        </w:tc>
      </w:tr>
      <w:tr w:rsidR="00E6260A" w:rsidRPr="00833531" w14:paraId="0760FE4D" w14:textId="77777777" w:rsidTr="00AE3AEC">
        <w:trPr>
          <w:jc w:val="center"/>
        </w:trPr>
        <w:tc>
          <w:tcPr>
            <w:tcW w:w="2552" w:type="dxa"/>
            <w:tcBorders>
              <w:top w:val="double" w:sz="4" w:space="0" w:color="auto"/>
            </w:tcBorders>
            <w:shd w:val="clear" w:color="auto" w:fill="F7CAAC"/>
          </w:tcPr>
          <w:p w14:paraId="637738D5" w14:textId="77777777" w:rsidR="00E6260A" w:rsidRPr="00833531" w:rsidRDefault="00E6260A" w:rsidP="00E6260A">
            <w:pPr>
              <w:jc w:val="both"/>
              <w:rPr>
                <w:b/>
              </w:rPr>
            </w:pPr>
            <w:r w:rsidRPr="00833531">
              <w:rPr>
                <w:b/>
              </w:rPr>
              <w:t>Vysoká škola</w:t>
            </w:r>
          </w:p>
        </w:tc>
        <w:tc>
          <w:tcPr>
            <w:tcW w:w="7341" w:type="dxa"/>
            <w:gridSpan w:val="11"/>
          </w:tcPr>
          <w:p w14:paraId="6FCC302C" w14:textId="77777777" w:rsidR="00E6260A" w:rsidRPr="00833531" w:rsidRDefault="00E6260A" w:rsidP="00E6260A">
            <w:pPr>
              <w:jc w:val="both"/>
            </w:pPr>
            <w:r>
              <w:t>UTB ve Zlíně</w:t>
            </w:r>
          </w:p>
        </w:tc>
      </w:tr>
      <w:tr w:rsidR="00E6260A" w:rsidRPr="00833531" w14:paraId="03F4F3AB" w14:textId="77777777" w:rsidTr="00AE3AEC">
        <w:trPr>
          <w:jc w:val="center"/>
        </w:trPr>
        <w:tc>
          <w:tcPr>
            <w:tcW w:w="2552" w:type="dxa"/>
            <w:shd w:val="clear" w:color="auto" w:fill="F7CAAC"/>
          </w:tcPr>
          <w:p w14:paraId="2F087C42" w14:textId="77777777" w:rsidR="00E6260A" w:rsidRPr="00833531" w:rsidRDefault="00E6260A" w:rsidP="00E6260A">
            <w:pPr>
              <w:jc w:val="both"/>
              <w:rPr>
                <w:b/>
              </w:rPr>
            </w:pPr>
            <w:r w:rsidRPr="00833531">
              <w:rPr>
                <w:b/>
              </w:rPr>
              <w:t>Součást vysoké školy</w:t>
            </w:r>
          </w:p>
        </w:tc>
        <w:tc>
          <w:tcPr>
            <w:tcW w:w="7341" w:type="dxa"/>
            <w:gridSpan w:val="11"/>
          </w:tcPr>
          <w:p w14:paraId="7393B0DD" w14:textId="77777777" w:rsidR="00E6260A" w:rsidRPr="00833531" w:rsidRDefault="00E6260A" w:rsidP="00E6260A">
            <w:pPr>
              <w:jc w:val="both"/>
            </w:pPr>
            <w:r>
              <w:t>Fakulta humanitních studií, Ústav školní pedagogiky</w:t>
            </w:r>
          </w:p>
        </w:tc>
      </w:tr>
      <w:tr w:rsidR="00E6260A" w:rsidRPr="00833531" w14:paraId="7BDD6D57" w14:textId="77777777" w:rsidTr="00AE3AEC">
        <w:trPr>
          <w:jc w:val="center"/>
        </w:trPr>
        <w:tc>
          <w:tcPr>
            <w:tcW w:w="2552" w:type="dxa"/>
            <w:shd w:val="clear" w:color="auto" w:fill="F7CAAC"/>
          </w:tcPr>
          <w:p w14:paraId="67349174" w14:textId="77777777" w:rsidR="00E6260A" w:rsidRPr="00833531" w:rsidRDefault="00E6260A" w:rsidP="00E6260A">
            <w:pPr>
              <w:jc w:val="both"/>
              <w:rPr>
                <w:b/>
              </w:rPr>
            </w:pPr>
            <w:r w:rsidRPr="00833531">
              <w:rPr>
                <w:b/>
              </w:rPr>
              <w:t>Název studijního programu</w:t>
            </w:r>
          </w:p>
        </w:tc>
        <w:tc>
          <w:tcPr>
            <w:tcW w:w="7341" w:type="dxa"/>
            <w:gridSpan w:val="11"/>
          </w:tcPr>
          <w:p w14:paraId="66BD0108" w14:textId="77777777" w:rsidR="00E6260A" w:rsidRPr="00833531" w:rsidRDefault="00E6260A" w:rsidP="00E6260A">
            <w:pPr>
              <w:jc w:val="both"/>
            </w:pPr>
            <w:r>
              <w:t>Předškolní pedagogika</w:t>
            </w:r>
          </w:p>
        </w:tc>
      </w:tr>
      <w:tr w:rsidR="00E6260A" w:rsidRPr="00833531" w14:paraId="09DCB4CA" w14:textId="77777777" w:rsidTr="00AE3AEC">
        <w:trPr>
          <w:trHeight w:val="207"/>
          <w:jc w:val="center"/>
        </w:trPr>
        <w:tc>
          <w:tcPr>
            <w:tcW w:w="2552" w:type="dxa"/>
            <w:shd w:val="clear" w:color="auto" w:fill="F7CAAC"/>
          </w:tcPr>
          <w:p w14:paraId="78B88FD9" w14:textId="77777777" w:rsidR="00E6260A" w:rsidRPr="00833531" w:rsidRDefault="00E6260A" w:rsidP="00E6260A">
            <w:pPr>
              <w:jc w:val="both"/>
              <w:rPr>
                <w:b/>
              </w:rPr>
            </w:pPr>
            <w:r w:rsidRPr="00833531">
              <w:rPr>
                <w:b/>
              </w:rPr>
              <w:t>Jméno a příjmení</w:t>
            </w:r>
          </w:p>
        </w:tc>
        <w:tc>
          <w:tcPr>
            <w:tcW w:w="4536" w:type="dxa"/>
            <w:gridSpan w:val="5"/>
          </w:tcPr>
          <w:p w14:paraId="5B7371BD" w14:textId="77777777" w:rsidR="00E6260A" w:rsidRPr="00143535" w:rsidRDefault="00E6260A" w:rsidP="00E6260A">
            <w:r>
              <w:t>Lucia Ficová</w:t>
            </w:r>
          </w:p>
        </w:tc>
        <w:tc>
          <w:tcPr>
            <w:tcW w:w="709" w:type="dxa"/>
            <w:shd w:val="clear" w:color="auto" w:fill="F7CAAC"/>
          </w:tcPr>
          <w:p w14:paraId="76DF4DE0" w14:textId="77777777" w:rsidR="00E6260A" w:rsidRPr="00833531" w:rsidRDefault="00E6260A" w:rsidP="00E6260A">
            <w:pPr>
              <w:jc w:val="both"/>
              <w:rPr>
                <w:b/>
              </w:rPr>
            </w:pPr>
            <w:r w:rsidRPr="00833531">
              <w:rPr>
                <w:b/>
              </w:rPr>
              <w:t>Tituly</w:t>
            </w:r>
          </w:p>
        </w:tc>
        <w:tc>
          <w:tcPr>
            <w:tcW w:w="2096" w:type="dxa"/>
            <w:gridSpan w:val="5"/>
          </w:tcPr>
          <w:p w14:paraId="6FBB91FE" w14:textId="77777777" w:rsidR="00E6260A" w:rsidRPr="003A5974" w:rsidRDefault="00E6260A" w:rsidP="00E6260A">
            <w:r>
              <w:t xml:space="preserve">PaedDr., </w:t>
            </w:r>
            <w:r w:rsidRPr="003A5974">
              <w:t>PhD.</w:t>
            </w:r>
          </w:p>
        </w:tc>
      </w:tr>
      <w:tr w:rsidR="00E6260A" w:rsidRPr="00833531" w14:paraId="48130835" w14:textId="77777777" w:rsidTr="0024059C">
        <w:trPr>
          <w:jc w:val="center"/>
        </w:trPr>
        <w:tc>
          <w:tcPr>
            <w:tcW w:w="2552" w:type="dxa"/>
            <w:shd w:val="clear" w:color="auto" w:fill="F7CAAC"/>
          </w:tcPr>
          <w:p w14:paraId="73105211" w14:textId="77777777" w:rsidR="00E6260A" w:rsidRPr="00833531" w:rsidRDefault="00E6260A" w:rsidP="00E6260A">
            <w:pPr>
              <w:jc w:val="both"/>
              <w:rPr>
                <w:b/>
              </w:rPr>
            </w:pPr>
            <w:r w:rsidRPr="00833531">
              <w:rPr>
                <w:b/>
              </w:rPr>
              <w:t>Rok narození</w:t>
            </w:r>
          </w:p>
        </w:tc>
        <w:tc>
          <w:tcPr>
            <w:tcW w:w="829" w:type="dxa"/>
          </w:tcPr>
          <w:p w14:paraId="54294837" w14:textId="77777777" w:rsidR="00E6260A" w:rsidRPr="00833531" w:rsidRDefault="00E6260A" w:rsidP="00E6260A">
            <w:pPr>
              <w:jc w:val="both"/>
            </w:pPr>
            <w:r>
              <w:t>1982</w:t>
            </w:r>
          </w:p>
        </w:tc>
        <w:tc>
          <w:tcPr>
            <w:tcW w:w="1721" w:type="dxa"/>
            <w:shd w:val="clear" w:color="auto" w:fill="F7CAAC"/>
          </w:tcPr>
          <w:p w14:paraId="4EC45181" w14:textId="77777777" w:rsidR="00E6260A" w:rsidRPr="00833531" w:rsidRDefault="00E6260A" w:rsidP="00E6260A">
            <w:pPr>
              <w:jc w:val="both"/>
              <w:rPr>
                <w:b/>
              </w:rPr>
            </w:pPr>
            <w:r w:rsidRPr="00833531">
              <w:rPr>
                <w:b/>
              </w:rPr>
              <w:t>typ vztahu k VŠ</w:t>
            </w:r>
          </w:p>
        </w:tc>
        <w:tc>
          <w:tcPr>
            <w:tcW w:w="992" w:type="dxa"/>
            <w:gridSpan w:val="2"/>
          </w:tcPr>
          <w:p w14:paraId="5C778E70" w14:textId="77777777" w:rsidR="00E6260A" w:rsidRPr="00C96339" w:rsidRDefault="00E6260A" w:rsidP="00E6260A">
            <w:pPr>
              <w:jc w:val="both"/>
            </w:pPr>
            <w:r w:rsidRPr="00C96339">
              <w:t>DPP</w:t>
            </w:r>
          </w:p>
        </w:tc>
        <w:tc>
          <w:tcPr>
            <w:tcW w:w="994" w:type="dxa"/>
            <w:shd w:val="clear" w:color="auto" w:fill="F7CAAC"/>
          </w:tcPr>
          <w:p w14:paraId="71A050F3" w14:textId="77777777" w:rsidR="00E6260A" w:rsidRPr="007616E8" w:rsidRDefault="00E6260A" w:rsidP="00E6260A">
            <w:pPr>
              <w:jc w:val="both"/>
              <w:rPr>
                <w:b/>
              </w:rPr>
            </w:pPr>
            <w:r w:rsidRPr="007616E8">
              <w:rPr>
                <w:b/>
              </w:rPr>
              <w:t>rozsah</w:t>
            </w:r>
          </w:p>
        </w:tc>
        <w:tc>
          <w:tcPr>
            <w:tcW w:w="709" w:type="dxa"/>
          </w:tcPr>
          <w:p w14:paraId="2E4E7A8E" w14:textId="77777777" w:rsidR="00E6260A" w:rsidRPr="007616E8" w:rsidRDefault="00E6260A" w:rsidP="00E6260A">
            <w:pPr>
              <w:jc w:val="both"/>
            </w:pPr>
          </w:p>
        </w:tc>
        <w:tc>
          <w:tcPr>
            <w:tcW w:w="836" w:type="dxa"/>
            <w:gridSpan w:val="3"/>
            <w:shd w:val="clear" w:color="auto" w:fill="F7CAAC"/>
          </w:tcPr>
          <w:p w14:paraId="13C0723B" w14:textId="77777777" w:rsidR="00E6260A" w:rsidRPr="007616E8" w:rsidRDefault="00E6260A" w:rsidP="00E6260A">
            <w:pPr>
              <w:jc w:val="both"/>
              <w:rPr>
                <w:b/>
              </w:rPr>
            </w:pPr>
            <w:r w:rsidRPr="007616E8">
              <w:rPr>
                <w:b/>
              </w:rPr>
              <w:t>do kdy</w:t>
            </w:r>
          </w:p>
        </w:tc>
        <w:tc>
          <w:tcPr>
            <w:tcW w:w="1260" w:type="dxa"/>
            <w:gridSpan w:val="2"/>
          </w:tcPr>
          <w:p w14:paraId="58EAF056" w14:textId="77777777" w:rsidR="00E6260A" w:rsidRPr="007616E8" w:rsidRDefault="00E6260A" w:rsidP="00E6260A">
            <w:pPr>
              <w:jc w:val="both"/>
            </w:pPr>
          </w:p>
        </w:tc>
      </w:tr>
      <w:tr w:rsidR="00E6260A" w:rsidRPr="00833531" w14:paraId="2651A14B" w14:textId="77777777" w:rsidTr="0024059C">
        <w:trPr>
          <w:jc w:val="center"/>
        </w:trPr>
        <w:tc>
          <w:tcPr>
            <w:tcW w:w="5102" w:type="dxa"/>
            <w:gridSpan w:val="3"/>
            <w:shd w:val="clear" w:color="auto" w:fill="F7CAAC"/>
          </w:tcPr>
          <w:p w14:paraId="1D2EA17D" w14:textId="77777777" w:rsidR="00E6260A" w:rsidRPr="00833531" w:rsidRDefault="00E6260A" w:rsidP="00E6260A">
            <w:pPr>
              <w:jc w:val="both"/>
              <w:rPr>
                <w:b/>
              </w:rPr>
            </w:pPr>
            <w:r w:rsidRPr="00833531">
              <w:rPr>
                <w:b/>
              </w:rPr>
              <w:t>Typ vztahu na součásti VŠ, která uskutečňuje st. program</w:t>
            </w:r>
          </w:p>
        </w:tc>
        <w:tc>
          <w:tcPr>
            <w:tcW w:w="992" w:type="dxa"/>
            <w:gridSpan w:val="2"/>
          </w:tcPr>
          <w:p w14:paraId="20F5EFC9" w14:textId="77777777" w:rsidR="00E6260A" w:rsidRPr="00C96339" w:rsidRDefault="00E6260A" w:rsidP="00E6260A">
            <w:pPr>
              <w:jc w:val="both"/>
            </w:pPr>
            <w:r w:rsidRPr="00C96339">
              <w:t>DPP</w:t>
            </w:r>
          </w:p>
        </w:tc>
        <w:tc>
          <w:tcPr>
            <w:tcW w:w="994" w:type="dxa"/>
            <w:shd w:val="clear" w:color="auto" w:fill="F7CAAC"/>
          </w:tcPr>
          <w:p w14:paraId="15FCAE6A" w14:textId="77777777" w:rsidR="00E6260A" w:rsidRPr="00833531" w:rsidRDefault="00E6260A" w:rsidP="00E6260A">
            <w:pPr>
              <w:jc w:val="both"/>
              <w:rPr>
                <w:b/>
              </w:rPr>
            </w:pPr>
            <w:r w:rsidRPr="00833531">
              <w:rPr>
                <w:b/>
              </w:rPr>
              <w:t>rozsah</w:t>
            </w:r>
          </w:p>
        </w:tc>
        <w:tc>
          <w:tcPr>
            <w:tcW w:w="709" w:type="dxa"/>
          </w:tcPr>
          <w:p w14:paraId="19BBDB6C" w14:textId="77777777" w:rsidR="00E6260A" w:rsidRPr="00D6100D" w:rsidRDefault="00E6260A" w:rsidP="00E6260A">
            <w:pPr>
              <w:jc w:val="both"/>
              <w:rPr>
                <w:lang w:val="sk-SK"/>
              </w:rPr>
            </w:pPr>
          </w:p>
        </w:tc>
        <w:tc>
          <w:tcPr>
            <w:tcW w:w="836" w:type="dxa"/>
            <w:gridSpan w:val="3"/>
            <w:shd w:val="clear" w:color="auto" w:fill="F7CAAC"/>
          </w:tcPr>
          <w:p w14:paraId="56DD7994" w14:textId="77777777" w:rsidR="00E6260A" w:rsidRPr="00833531" w:rsidRDefault="00E6260A" w:rsidP="00E6260A">
            <w:pPr>
              <w:jc w:val="both"/>
              <w:rPr>
                <w:b/>
              </w:rPr>
            </w:pPr>
            <w:r w:rsidRPr="00833531">
              <w:rPr>
                <w:b/>
              </w:rPr>
              <w:t>do kdy</w:t>
            </w:r>
          </w:p>
        </w:tc>
        <w:tc>
          <w:tcPr>
            <w:tcW w:w="1260" w:type="dxa"/>
            <w:gridSpan w:val="2"/>
          </w:tcPr>
          <w:p w14:paraId="098DF737" w14:textId="77777777" w:rsidR="00E6260A" w:rsidRPr="00833531" w:rsidRDefault="00E6260A" w:rsidP="00E6260A">
            <w:pPr>
              <w:jc w:val="both"/>
            </w:pPr>
          </w:p>
        </w:tc>
      </w:tr>
      <w:tr w:rsidR="00E6260A" w:rsidRPr="00833531" w14:paraId="2AE7D350" w14:textId="77777777" w:rsidTr="00AE3AEC">
        <w:trPr>
          <w:jc w:val="center"/>
        </w:trPr>
        <w:tc>
          <w:tcPr>
            <w:tcW w:w="6094" w:type="dxa"/>
            <w:gridSpan w:val="5"/>
            <w:shd w:val="clear" w:color="auto" w:fill="F7CAAC"/>
          </w:tcPr>
          <w:p w14:paraId="24A58973" w14:textId="77777777" w:rsidR="00E6260A" w:rsidRPr="00833531" w:rsidRDefault="00E6260A" w:rsidP="00E6260A">
            <w:pPr>
              <w:jc w:val="both"/>
            </w:pPr>
            <w:r w:rsidRPr="00833531">
              <w:rPr>
                <w:b/>
              </w:rPr>
              <w:t>Další současná působení jako akademický pracovník na jiných VŠ</w:t>
            </w:r>
          </w:p>
        </w:tc>
        <w:tc>
          <w:tcPr>
            <w:tcW w:w="1703" w:type="dxa"/>
            <w:gridSpan w:val="2"/>
            <w:shd w:val="clear" w:color="auto" w:fill="F7CAAC"/>
          </w:tcPr>
          <w:p w14:paraId="7D96B406" w14:textId="77777777" w:rsidR="00E6260A" w:rsidRPr="00833531" w:rsidRDefault="00E6260A" w:rsidP="00E6260A">
            <w:pPr>
              <w:jc w:val="both"/>
              <w:rPr>
                <w:b/>
              </w:rPr>
            </w:pPr>
            <w:r w:rsidRPr="00833531">
              <w:rPr>
                <w:b/>
              </w:rPr>
              <w:t>typ prac. vztahu</w:t>
            </w:r>
          </w:p>
        </w:tc>
        <w:tc>
          <w:tcPr>
            <w:tcW w:w="2096" w:type="dxa"/>
            <w:gridSpan w:val="5"/>
            <w:shd w:val="clear" w:color="auto" w:fill="F7CAAC"/>
          </w:tcPr>
          <w:p w14:paraId="198553AD" w14:textId="77777777" w:rsidR="00E6260A" w:rsidRPr="00833531" w:rsidRDefault="00E6260A" w:rsidP="00E6260A">
            <w:pPr>
              <w:jc w:val="both"/>
              <w:rPr>
                <w:b/>
              </w:rPr>
            </w:pPr>
            <w:r w:rsidRPr="00833531">
              <w:rPr>
                <w:b/>
              </w:rPr>
              <w:t>rozsah</w:t>
            </w:r>
          </w:p>
        </w:tc>
      </w:tr>
      <w:tr w:rsidR="00E6260A" w:rsidRPr="00833531" w14:paraId="6927097F" w14:textId="77777777" w:rsidTr="00AE3AEC">
        <w:trPr>
          <w:jc w:val="center"/>
        </w:trPr>
        <w:tc>
          <w:tcPr>
            <w:tcW w:w="6094" w:type="dxa"/>
            <w:gridSpan w:val="5"/>
          </w:tcPr>
          <w:p w14:paraId="1AA27822" w14:textId="77777777" w:rsidR="00E6260A" w:rsidRPr="00833531" w:rsidRDefault="00E6260A" w:rsidP="00E6260A">
            <w:pPr>
              <w:jc w:val="both"/>
            </w:pPr>
          </w:p>
        </w:tc>
        <w:tc>
          <w:tcPr>
            <w:tcW w:w="1703" w:type="dxa"/>
            <w:gridSpan w:val="2"/>
          </w:tcPr>
          <w:p w14:paraId="65E7828C" w14:textId="77777777" w:rsidR="00E6260A" w:rsidRPr="00833531" w:rsidRDefault="00E6260A" w:rsidP="00E6260A">
            <w:pPr>
              <w:jc w:val="both"/>
            </w:pPr>
          </w:p>
        </w:tc>
        <w:tc>
          <w:tcPr>
            <w:tcW w:w="2096" w:type="dxa"/>
            <w:gridSpan w:val="5"/>
          </w:tcPr>
          <w:p w14:paraId="7D8818A9" w14:textId="77777777" w:rsidR="00E6260A" w:rsidRPr="00833531" w:rsidRDefault="00E6260A" w:rsidP="00E6260A">
            <w:pPr>
              <w:jc w:val="both"/>
            </w:pPr>
          </w:p>
        </w:tc>
      </w:tr>
      <w:tr w:rsidR="00E6260A" w:rsidRPr="00833531" w14:paraId="4D82E7EF" w14:textId="77777777" w:rsidTr="00AE3AEC">
        <w:trPr>
          <w:jc w:val="center"/>
        </w:trPr>
        <w:tc>
          <w:tcPr>
            <w:tcW w:w="9893" w:type="dxa"/>
            <w:gridSpan w:val="12"/>
            <w:shd w:val="clear" w:color="auto" w:fill="F7CAAC"/>
          </w:tcPr>
          <w:p w14:paraId="19A441F4" w14:textId="77777777" w:rsidR="00E6260A" w:rsidRPr="00833531" w:rsidRDefault="00E6260A" w:rsidP="00E6260A">
            <w:pPr>
              <w:jc w:val="both"/>
            </w:pPr>
            <w:r w:rsidRPr="00833531">
              <w:rPr>
                <w:b/>
              </w:rPr>
              <w:t>Předměty příslušného studijního programu a způsob zapojení do jejich výuky, příp. další zapojení do uskutečňování studijního programu</w:t>
            </w:r>
          </w:p>
        </w:tc>
      </w:tr>
      <w:tr w:rsidR="00E6260A" w:rsidRPr="00833531" w14:paraId="1034177B" w14:textId="77777777" w:rsidTr="00AE3AEC">
        <w:trPr>
          <w:trHeight w:val="196"/>
          <w:jc w:val="center"/>
        </w:trPr>
        <w:tc>
          <w:tcPr>
            <w:tcW w:w="9893" w:type="dxa"/>
            <w:gridSpan w:val="12"/>
            <w:tcBorders>
              <w:top w:val="nil"/>
            </w:tcBorders>
          </w:tcPr>
          <w:p w14:paraId="3208A1CE" w14:textId="77777777" w:rsidR="00E6260A" w:rsidRPr="00833531" w:rsidRDefault="00E6260A" w:rsidP="00E6260A">
            <w:r>
              <w:t>Teorie a metody rozvíjení matematických představ v předškolním zařízení</w:t>
            </w:r>
          </w:p>
        </w:tc>
      </w:tr>
      <w:tr w:rsidR="00E6260A" w:rsidRPr="00833531" w14:paraId="6EADB8C4" w14:textId="77777777" w:rsidTr="00AE3AEC">
        <w:trPr>
          <w:jc w:val="center"/>
        </w:trPr>
        <w:tc>
          <w:tcPr>
            <w:tcW w:w="9893" w:type="dxa"/>
            <w:gridSpan w:val="12"/>
            <w:shd w:val="clear" w:color="auto" w:fill="F7CAAC"/>
          </w:tcPr>
          <w:p w14:paraId="397593A3" w14:textId="77777777" w:rsidR="00E6260A" w:rsidRPr="00833531" w:rsidRDefault="00E6260A" w:rsidP="00E6260A">
            <w:pPr>
              <w:jc w:val="both"/>
            </w:pPr>
            <w:r w:rsidRPr="00833531">
              <w:rPr>
                <w:b/>
              </w:rPr>
              <w:t xml:space="preserve">Údaje o vzdělání na VŠ </w:t>
            </w:r>
          </w:p>
        </w:tc>
      </w:tr>
      <w:tr w:rsidR="00E6260A" w:rsidRPr="00833531" w14:paraId="1805C1CA" w14:textId="77777777" w:rsidTr="00AE3AEC">
        <w:trPr>
          <w:trHeight w:val="713"/>
          <w:jc w:val="center"/>
        </w:trPr>
        <w:tc>
          <w:tcPr>
            <w:tcW w:w="9893" w:type="dxa"/>
            <w:gridSpan w:val="12"/>
          </w:tcPr>
          <w:p w14:paraId="19962E44" w14:textId="77777777" w:rsidR="00E6260A" w:rsidRDefault="00E6260A" w:rsidP="00E6260A">
            <w:r>
              <w:t xml:space="preserve">Mgr., </w:t>
            </w:r>
            <w:r w:rsidRPr="00910272">
              <w:t>magisterský obor učitelství</w:t>
            </w:r>
            <w:r>
              <w:t>, aprobace pedagogika a matematika, 2006,</w:t>
            </w:r>
            <w:r w:rsidRPr="00910272">
              <w:t xml:space="preserve">  P</w:t>
            </w:r>
            <w:r>
              <w:t>dF UKv Bratislave</w:t>
            </w:r>
          </w:p>
          <w:p w14:paraId="3179B24F" w14:textId="77777777" w:rsidR="00E6260A" w:rsidRPr="00910272" w:rsidRDefault="00E6260A" w:rsidP="00E6260A">
            <w:r>
              <w:t xml:space="preserve">PaedDr., </w:t>
            </w:r>
            <w:r w:rsidRPr="00910272">
              <w:t xml:space="preserve">rigorózní řízení v oboru </w:t>
            </w:r>
            <w:r>
              <w:t>Předškolní a elementární pedagogika, 2009,</w:t>
            </w:r>
            <w:r w:rsidRPr="00910272">
              <w:t xml:space="preserve"> P</w:t>
            </w:r>
            <w:r>
              <w:t>dF UKv Bratislave</w:t>
            </w:r>
          </w:p>
          <w:p w14:paraId="24BA3EBE" w14:textId="77777777" w:rsidR="00E6260A" w:rsidRPr="007616E8" w:rsidRDefault="00E6260A" w:rsidP="00E6260A">
            <w:r>
              <w:t>PhD</w:t>
            </w:r>
            <w:r w:rsidRPr="004E62B0">
              <w:t xml:space="preserve">., v oboru </w:t>
            </w:r>
            <w:r>
              <w:t>Předškolní a elementární pedagogika</w:t>
            </w:r>
            <w:r w:rsidRPr="004E62B0">
              <w:t xml:space="preserve">, </w:t>
            </w:r>
            <w:r>
              <w:t>2010</w:t>
            </w:r>
            <w:r w:rsidRPr="004E62B0">
              <w:t xml:space="preserve">,  </w:t>
            </w:r>
            <w:r w:rsidRPr="00910272">
              <w:t>P</w:t>
            </w:r>
            <w:r>
              <w:t>dF UKv Bratislave</w:t>
            </w:r>
          </w:p>
        </w:tc>
      </w:tr>
      <w:tr w:rsidR="00E6260A" w:rsidRPr="00833531" w14:paraId="74B29511" w14:textId="77777777" w:rsidTr="00AE3AEC">
        <w:trPr>
          <w:jc w:val="center"/>
        </w:trPr>
        <w:tc>
          <w:tcPr>
            <w:tcW w:w="9893" w:type="dxa"/>
            <w:gridSpan w:val="12"/>
            <w:shd w:val="clear" w:color="auto" w:fill="F7CAAC"/>
          </w:tcPr>
          <w:p w14:paraId="2FE80FCA" w14:textId="77777777" w:rsidR="00E6260A" w:rsidRPr="00833531" w:rsidRDefault="00E6260A" w:rsidP="00E6260A">
            <w:pPr>
              <w:jc w:val="both"/>
              <w:rPr>
                <w:b/>
              </w:rPr>
            </w:pPr>
            <w:r w:rsidRPr="00833531">
              <w:rPr>
                <w:b/>
              </w:rPr>
              <w:t>Údaje o odborném působení od absolvování VŠ</w:t>
            </w:r>
          </w:p>
        </w:tc>
      </w:tr>
      <w:tr w:rsidR="00E6260A" w:rsidRPr="00833531" w14:paraId="0F342231" w14:textId="77777777" w:rsidTr="00AE3AEC">
        <w:trPr>
          <w:trHeight w:val="1090"/>
          <w:jc w:val="center"/>
        </w:trPr>
        <w:tc>
          <w:tcPr>
            <w:tcW w:w="9893" w:type="dxa"/>
            <w:gridSpan w:val="12"/>
          </w:tcPr>
          <w:p w14:paraId="020DA178" w14:textId="77777777" w:rsidR="00E6260A" w:rsidRDefault="00E6260A" w:rsidP="00E6260A">
            <w:pPr>
              <w:jc w:val="both"/>
            </w:pPr>
            <w:r w:rsidRPr="00E743EA">
              <w:rPr>
                <w:rFonts w:eastAsiaTheme="minorHAnsi"/>
                <w:color w:val="000000"/>
                <w:lang w:eastAsia="en-US"/>
              </w:rPr>
              <w:t>2008 - 2013</w:t>
            </w:r>
            <w:r>
              <w:t>Pd</w:t>
            </w:r>
            <w:r w:rsidRPr="00FD6B2A">
              <w:t xml:space="preserve">F UK Bratislava, odborný asistent a vědecko-výzkumný pracovník </w:t>
            </w:r>
          </w:p>
          <w:p w14:paraId="5FF82879" w14:textId="77777777" w:rsidR="00E6260A" w:rsidRDefault="00E6260A" w:rsidP="00E6260A">
            <w:pPr>
              <w:jc w:val="both"/>
            </w:pPr>
            <w:r>
              <w:t>2013 - 2015 NÚCEM Bratislava</w:t>
            </w:r>
            <w:r w:rsidRPr="00E743EA">
              <w:t>, garant tvorby testovacích nástrojov – oblast ma</w:t>
            </w:r>
            <w:r>
              <w:t>tematika a práca s informáciami</w:t>
            </w:r>
          </w:p>
          <w:p w14:paraId="4E35866C" w14:textId="77777777" w:rsidR="00E6260A" w:rsidRPr="00FD6B2A" w:rsidRDefault="00E6260A" w:rsidP="00E6260A">
            <w:pPr>
              <w:pStyle w:val="Default"/>
              <w:jc w:val="both"/>
              <w:rPr>
                <w:sz w:val="20"/>
                <w:szCs w:val="20"/>
              </w:rPr>
            </w:pPr>
            <w:r w:rsidRPr="00E743EA">
              <w:rPr>
                <w:sz w:val="20"/>
                <w:szCs w:val="20"/>
              </w:rPr>
              <w:t>2016</w:t>
            </w:r>
            <w:r>
              <w:rPr>
                <w:sz w:val="20"/>
                <w:szCs w:val="20"/>
              </w:rPr>
              <w:t>ZŠ</w:t>
            </w:r>
            <w:r w:rsidRPr="00FD6B2A">
              <w:rPr>
                <w:sz w:val="20"/>
                <w:szCs w:val="20"/>
              </w:rPr>
              <w:t>, Bratislava, výuka předmětů</w:t>
            </w:r>
            <w:r>
              <w:rPr>
                <w:sz w:val="20"/>
                <w:szCs w:val="20"/>
              </w:rPr>
              <w:t xml:space="preserve"> matematika, učitel</w:t>
            </w:r>
          </w:p>
          <w:p w14:paraId="7672AD41" w14:textId="77777777" w:rsidR="00E6260A" w:rsidRDefault="00E6260A" w:rsidP="00E6260A">
            <w:pPr>
              <w:jc w:val="both"/>
            </w:pPr>
            <w:r w:rsidRPr="00E743EA">
              <w:rPr>
                <w:rFonts w:eastAsiaTheme="minorHAnsi"/>
                <w:color w:val="000000"/>
                <w:lang w:eastAsia="en-US"/>
              </w:rPr>
              <w:t>2016 - dosud</w:t>
            </w:r>
            <w:r>
              <w:t>NÚCEM Bratislava</w:t>
            </w:r>
            <w:r w:rsidRPr="00E743EA">
              <w:t xml:space="preserve">, </w:t>
            </w:r>
            <w:r>
              <w:rPr>
                <w:rFonts w:eastAsiaTheme="minorHAnsi"/>
                <w:color w:val="000000"/>
                <w:lang w:eastAsia="en-US"/>
              </w:rPr>
              <w:t>v</w:t>
            </w:r>
            <w:r w:rsidRPr="00E743EA">
              <w:rPr>
                <w:rFonts w:eastAsiaTheme="minorHAnsi"/>
                <w:color w:val="000000"/>
                <w:lang w:eastAsia="en-US"/>
              </w:rPr>
              <w:t>ýskumný a vývojový zamestnanec, koordinátor tvorby testov a banky úloh z matematiky a matematickej gramotnosti</w:t>
            </w:r>
          </w:p>
          <w:p w14:paraId="286D9685" w14:textId="77777777" w:rsidR="00E6260A" w:rsidRPr="00647BB1" w:rsidRDefault="00E6260A" w:rsidP="00E6260A">
            <w:pPr>
              <w:jc w:val="both"/>
            </w:pPr>
            <w:r>
              <w:t xml:space="preserve">2011 - </w:t>
            </w:r>
            <w:r w:rsidRPr="00FD6B2A">
              <w:t>dosud FHS UTB</w:t>
            </w:r>
            <w:r>
              <w:t xml:space="preserve"> ve Zlíně</w:t>
            </w:r>
            <w:r w:rsidRPr="00FD6B2A">
              <w:t>, odborný asistent</w:t>
            </w:r>
          </w:p>
        </w:tc>
      </w:tr>
      <w:tr w:rsidR="00E6260A" w:rsidRPr="00833531" w14:paraId="397C9EC3" w14:textId="77777777" w:rsidTr="00AE3AEC">
        <w:trPr>
          <w:trHeight w:val="250"/>
          <w:jc w:val="center"/>
        </w:trPr>
        <w:tc>
          <w:tcPr>
            <w:tcW w:w="9893" w:type="dxa"/>
            <w:gridSpan w:val="12"/>
            <w:shd w:val="clear" w:color="auto" w:fill="F7CAAC"/>
          </w:tcPr>
          <w:p w14:paraId="5E107C47" w14:textId="77777777" w:rsidR="00E6260A" w:rsidRPr="00AC71B6" w:rsidRDefault="00E6260A" w:rsidP="00E6260A">
            <w:pPr>
              <w:jc w:val="both"/>
            </w:pPr>
            <w:r w:rsidRPr="00AC71B6">
              <w:rPr>
                <w:b/>
              </w:rPr>
              <w:t>Zkušenosti s vedením kvalifikačních a rigorózních prací</w:t>
            </w:r>
          </w:p>
        </w:tc>
      </w:tr>
      <w:tr w:rsidR="00E6260A" w:rsidRPr="00833531" w14:paraId="3DA7DC3D" w14:textId="77777777" w:rsidTr="0024059C">
        <w:trPr>
          <w:trHeight w:val="252"/>
          <w:jc w:val="center"/>
        </w:trPr>
        <w:tc>
          <w:tcPr>
            <w:tcW w:w="9893" w:type="dxa"/>
            <w:gridSpan w:val="12"/>
          </w:tcPr>
          <w:p w14:paraId="7CE3790D" w14:textId="77777777" w:rsidR="00E6260A" w:rsidRPr="00AC71B6" w:rsidRDefault="00E6260A" w:rsidP="00E6260A">
            <w:pPr>
              <w:jc w:val="both"/>
            </w:pPr>
          </w:p>
        </w:tc>
      </w:tr>
      <w:tr w:rsidR="00E6260A" w:rsidRPr="00833531" w14:paraId="55129D29" w14:textId="77777777" w:rsidTr="00AE3AEC">
        <w:trPr>
          <w:cantSplit/>
          <w:jc w:val="center"/>
        </w:trPr>
        <w:tc>
          <w:tcPr>
            <w:tcW w:w="3381" w:type="dxa"/>
            <w:gridSpan w:val="2"/>
            <w:tcBorders>
              <w:top w:val="single" w:sz="12" w:space="0" w:color="auto"/>
            </w:tcBorders>
            <w:shd w:val="clear" w:color="auto" w:fill="F7CAAC"/>
          </w:tcPr>
          <w:p w14:paraId="6BB8D504" w14:textId="77777777" w:rsidR="00E6260A" w:rsidRPr="00AC71B6" w:rsidRDefault="00E6260A" w:rsidP="00E6260A">
            <w:pPr>
              <w:jc w:val="both"/>
            </w:pPr>
            <w:r w:rsidRPr="00AC71B6">
              <w:rPr>
                <w:b/>
              </w:rPr>
              <w:t xml:space="preserve">Obor habilitačního řízení </w:t>
            </w:r>
          </w:p>
        </w:tc>
        <w:tc>
          <w:tcPr>
            <w:tcW w:w="2245" w:type="dxa"/>
            <w:gridSpan w:val="2"/>
            <w:tcBorders>
              <w:top w:val="single" w:sz="12" w:space="0" w:color="auto"/>
            </w:tcBorders>
            <w:shd w:val="clear" w:color="auto" w:fill="F7CAAC"/>
          </w:tcPr>
          <w:p w14:paraId="2CD0F7E2" w14:textId="77777777" w:rsidR="00E6260A" w:rsidRPr="00833531" w:rsidRDefault="00E6260A" w:rsidP="00E6260A">
            <w:pPr>
              <w:jc w:val="both"/>
            </w:pPr>
            <w:r w:rsidRPr="00833531">
              <w:rPr>
                <w:b/>
              </w:rPr>
              <w:t>Rok udělení hodnosti</w:t>
            </w:r>
          </w:p>
        </w:tc>
        <w:tc>
          <w:tcPr>
            <w:tcW w:w="2248" w:type="dxa"/>
            <w:gridSpan w:val="4"/>
            <w:tcBorders>
              <w:top w:val="single" w:sz="12" w:space="0" w:color="auto"/>
              <w:right w:val="single" w:sz="12" w:space="0" w:color="auto"/>
            </w:tcBorders>
            <w:shd w:val="clear" w:color="auto" w:fill="F7CAAC"/>
          </w:tcPr>
          <w:p w14:paraId="67C275A3" w14:textId="77777777" w:rsidR="00E6260A" w:rsidRPr="00833531" w:rsidRDefault="00E6260A" w:rsidP="00E6260A">
            <w:pPr>
              <w:jc w:val="both"/>
            </w:pPr>
            <w:r w:rsidRPr="00833531">
              <w:rPr>
                <w:b/>
              </w:rPr>
              <w:t>Řízení konáno na VŠ</w:t>
            </w:r>
          </w:p>
        </w:tc>
        <w:tc>
          <w:tcPr>
            <w:tcW w:w="2019" w:type="dxa"/>
            <w:gridSpan w:val="4"/>
            <w:tcBorders>
              <w:top w:val="single" w:sz="12" w:space="0" w:color="auto"/>
              <w:left w:val="single" w:sz="12" w:space="0" w:color="auto"/>
            </w:tcBorders>
            <w:shd w:val="clear" w:color="auto" w:fill="F7CAAC"/>
          </w:tcPr>
          <w:p w14:paraId="2A27D492" w14:textId="77777777" w:rsidR="00E6260A" w:rsidRPr="00833531" w:rsidRDefault="00E6260A" w:rsidP="00E6260A">
            <w:pPr>
              <w:jc w:val="both"/>
              <w:rPr>
                <w:b/>
              </w:rPr>
            </w:pPr>
            <w:r w:rsidRPr="00833531">
              <w:rPr>
                <w:b/>
              </w:rPr>
              <w:t>Ohlasy publikací</w:t>
            </w:r>
          </w:p>
        </w:tc>
      </w:tr>
      <w:tr w:rsidR="00E6260A" w:rsidRPr="00833531" w14:paraId="2BEBEDF3" w14:textId="77777777" w:rsidTr="00AE3AEC">
        <w:trPr>
          <w:cantSplit/>
          <w:jc w:val="center"/>
        </w:trPr>
        <w:tc>
          <w:tcPr>
            <w:tcW w:w="3381" w:type="dxa"/>
            <w:gridSpan w:val="2"/>
          </w:tcPr>
          <w:p w14:paraId="4624099B" w14:textId="77777777" w:rsidR="00E6260A" w:rsidRPr="00AC71B6" w:rsidRDefault="00E6260A" w:rsidP="00E6260A">
            <w:pPr>
              <w:jc w:val="both"/>
            </w:pPr>
          </w:p>
        </w:tc>
        <w:tc>
          <w:tcPr>
            <w:tcW w:w="2245" w:type="dxa"/>
            <w:gridSpan w:val="2"/>
          </w:tcPr>
          <w:p w14:paraId="6F9165BC" w14:textId="77777777" w:rsidR="00E6260A" w:rsidRPr="00833531" w:rsidRDefault="00E6260A" w:rsidP="00E6260A">
            <w:pPr>
              <w:jc w:val="both"/>
            </w:pPr>
          </w:p>
        </w:tc>
        <w:tc>
          <w:tcPr>
            <w:tcW w:w="2248" w:type="dxa"/>
            <w:gridSpan w:val="4"/>
            <w:tcBorders>
              <w:right w:val="single" w:sz="12" w:space="0" w:color="auto"/>
            </w:tcBorders>
          </w:tcPr>
          <w:p w14:paraId="37F8C2C0" w14:textId="77777777" w:rsidR="00E6260A" w:rsidRPr="00833531" w:rsidRDefault="00E6260A" w:rsidP="00E6260A">
            <w:pPr>
              <w:jc w:val="both"/>
            </w:pPr>
          </w:p>
        </w:tc>
        <w:tc>
          <w:tcPr>
            <w:tcW w:w="632" w:type="dxa"/>
            <w:tcBorders>
              <w:left w:val="single" w:sz="12" w:space="0" w:color="auto"/>
            </w:tcBorders>
            <w:shd w:val="clear" w:color="auto" w:fill="F7CAAC"/>
          </w:tcPr>
          <w:p w14:paraId="5D54177D" w14:textId="77777777" w:rsidR="00E6260A" w:rsidRPr="00833531" w:rsidRDefault="00E6260A" w:rsidP="00E6260A">
            <w:pPr>
              <w:jc w:val="both"/>
            </w:pPr>
            <w:r w:rsidRPr="00833531">
              <w:rPr>
                <w:b/>
              </w:rPr>
              <w:t>WOS</w:t>
            </w:r>
          </w:p>
        </w:tc>
        <w:tc>
          <w:tcPr>
            <w:tcW w:w="693" w:type="dxa"/>
            <w:gridSpan w:val="2"/>
            <w:shd w:val="clear" w:color="auto" w:fill="F7CAAC"/>
          </w:tcPr>
          <w:p w14:paraId="7E160B25" w14:textId="77777777" w:rsidR="00E6260A" w:rsidRPr="00833531" w:rsidRDefault="00E6260A" w:rsidP="00E6260A">
            <w:pPr>
              <w:jc w:val="both"/>
              <w:rPr>
                <w:sz w:val="18"/>
              </w:rPr>
            </w:pPr>
            <w:r w:rsidRPr="00833531">
              <w:rPr>
                <w:b/>
                <w:sz w:val="18"/>
              </w:rPr>
              <w:t>Scopus</w:t>
            </w:r>
          </w:p>
        </w:tc>
        <w:tc>
          <w:tcPr>
            <w:tcW w:w="694" w:type="dxa"/>
            <w:shd w:val="clear" w:color="auto" w:fill="F7CAAC"/>
          </w:tcPr>
          <w:p w14:paraId="2EB68A7F" w14:textId="77777777" w:rsidR="00E6260A" w:rsidRPr="00833531" w:rsidRDefault="00E6260A" w:rsidP="00E6260A">
            <w:pPr>
              <w:jc w:val="both"/>
            </w:pPr>
            <w:r w:rsidRPr="00833531">
              <w:rPr>
                <w:b/>
                <w:sz w:val="18"/>
              </w:rPr>
              <w:t>ostatní</w:t>
            </w:r>
          </w:p>
        </w:tc>
      </w:tr>
      <w:tr w:rsidR="00E6260A" w:rsidRPr="00833531" w14:paraId="1C860F86" w14:textId="77777777" w:rsidTr="00AE3AEC">
        <w:trPr>
          <w:cantSplit/>
          <w:trHeight w:val="70"/>
          <w:jc w:val="center"/>
        </w:trPr>
        <w:tc>
          <w:tcPr>
            <w:tcW w:w="3381" w:type="dxa"/>
            <w:gridSpan w:val="2"/>
            <w:shd w:val="clear" w:color="auto" w:fill="F7CAAC"/>
          </w:tcPr>
          <w:p w14:paraId="15144584" w14:textId="77777777" w:rsidR="00E6260A" w:rsidRPr="00833531" w:rsidRDefault="00E6260A" w:rsidP="00E6260A">
            <w:pPr>
              <w:jc w:val="both"/>
            </w:pPr>
            <w:r w:rsidRPr="00833531">
              <w:rPr>
                <w:b/>
              </w:rPr>
              <w:t>Obor jmenovacího řízení</w:t>
            </w:r>
          </w:p>
        </w:tc>
        <w:tc>
          <w:tcPr>
            <w:tcW w:w="2245" w:type="dxa"/>
            <w:gridSpan w:val="2"/>
            <w:shd w:val="clear" w:color="auto" w:fill="F7CAAC"/>
          </w:tcPr>
          <w:p w14:paraId="45BBA24F" w14:textId="77777777" w:rsidR="00E6260A" w:rsidRPr="00833531" w:rsidRDefault="00E6260A" w:rsidP="00E6260A">
            <w:pPr>
              <w:jc w:val="both"/>
            </w:pPr>
            <w:r w:rsidRPr="00833531">
              <w:rPr>
                <w:b/>
              </w:rPr>
              <w:t>Rok udělení hodnosti</w:t>
            </w:r>
          </w:p>
        </w:tc>
        <w:tc>
          <w:tcPr>
            <w:tcW w:w="2248" w:type="dxa"/>
            <w:gridSpan w:val="4"/>
            <w:tcBorders>
              <w:right w:val="single" w:sz="12" w:space="0" w:color="auto"/>
            </w:tcBorders>
            <w:shd w:val="clear" w:color="auto" w:fill="F7CAAC"/>
          </w:tcPr>
          <w:p w14:paraId="4A4E83DF" w14:textId="77777777" w:rsidR="00E6260A" w:rsidRPr="00833531" w:rsidRDefault="00E6260A" w:rsidP="00E6260A">
            <w:pPr>
              <w:jc w:val="both"/>
            </w:pPr>
            <w:r w:rsidRPr="00833531">
              <w:rPr>
                <w:b/>
              </w:rPr>
              <w:t>Řízení konáno na VŠ</w:t>
            </w:r>
          </w:p>
        </w:tc>
        <w:tc>
          <w:tcPr>
            <w:tcW w:w="632" w:type="dxa"/>
            <w:vMerge w:val="restart"/>
            <w:tcBorders>
              <w:left w:val="single" w:sz="12" w:space="0" w:color="auto"/>
            </w:tcBorders>
          </w:tcPr>
          <w:p w14:paraId="4125CD51" w14:textId="77777777" w:rsidR="00E6260A" w:rsidRPr="00D62569" w:rsidRDefault="00E6260A" w:rsidP="00E6260A">
            <w:pPr>
              <w:jc w:val="both"/>
            </w:pPr>
          </w:p>
        </w:tc>
        <w:tc>
          <w:tcPr>
            <w:tcW w:w="693" w:type="dxa"/>
            <w:gridSpan w:val="2"/>
            <w:vMerge w:val="restart"/>
          </w:tcPr>
          <w:p w14:paraId="624264F4" w14:textId="77777777" w:rsidR="00E6260A" w:rsidRPr="00D62569" w:rsidRDefault="00E6260A" w:rsidP="00E6260A">
            <w:pPr>
              <w:jc w:val="both"/>
            </w:pPr>
          </w:p>
        </w:tc>
        <w:tc>
          <w:tcPr>
            <w:tcW w:w="694" w:type="dxa"/>
            <w:vMerge w:val="restart"/>
          </w:tcPr>
          <w:p w14:paraId="2827DE40" w14:textId="77777777" w:rsidR="00E6260A" w:rsidRPr="00D62569" w:rsidRDefault="00E6260A" w:rsidP="00E6260A">
            <w:pPr>
              <w:jc w:val="both"/>
            </w:pPr>
          </w:p>
        </w:tc>
      </w:tr>
      <w:tr w:rsidR="00E6260A" w:rsidRPr="00833531" w14:paraId="0BEDC5D8" w14:textId="77777777" w:rsidTr="00AE3AEC">
        <w:trPr>
          <w:trHeight w:val="205"/>
          <w:jc w:val="center"/>
        </w:trPr>
        <w:tc>
          <w:tcPr>
            <w:tcW w:w="3381" w:type="dxa"/>
            <w:gridSpan w:val="2"/>
          </w:tcPr>
          <w:p w14:paraId="5E0E4C16" w14:textId="77777777" w:rsidR="00E6260A" w:rsidRPr="00833531" w:rsidRDefault="00E6260A" w:rsidP="00E6260A">
            <w:pPr>
              <w:jc w:val="both"/>
            </w:pPr>
          </w:p>
        </w:tc>
        <w:tc>
          <w:tcPr>
            <w:tcW w:w="2245" w:type="dxa"/>
            <w:gridSpan w:val="2"/>
          </w:tcPr>
          <w:p w14:paraId="6589E1F9" w14:textId="77777777" w:rsidR="00E6260A" w:rsidRPr="00833531" w:rsidRDefault="00E6260A" w:rsidP="00E6260A">
            <w:pPr>
              <w:jc w:val="both"/>
            </w:pPr>
          </w:p>
        </w:tc>
        <w:tc>
          <w:tcPr>
            <w:tcW w:w="2248" w:type="dxa"/>
            <w:gridSpan w:val="4"/>
            <w:tcBorders>
              <w:right w:val="single" w:sz="12" w:space="0" w:color="auto"/>
            </w:tcBorders>
          </w:tcPr>
          <w:p w14:paraId="75AF0291" w14:textId="77777777" w:rsidR="00E6260A" w:rsidRPr="00833531" w:rsidRDefault="00E6260A" w:rsidP="00E6260A">
            <w:pPr>
              <w:jc w:val="both"/>
            </w:pPr>
          </w:p>
        </w:tc>
        <w:tc>
          <w:tcPr>
            <w:tcW w:w="632" w:type="dxa"/>
            <w:vMerge/>
            <w:tcBorders>
              <w:left w:val="single" w:sz="12" w:space="0" w:color="auto"/>
            </w:tcBorders>
            <w:vAlign w:val="center"/>
          </w:tcPr>
          <w:p w14:paraId="56027135" w14:textId="77777777" w:rsidR="00E6260A" w:rsidRPr="00833531" w:rsidRDefault="00E6260A" w:rsidP="00E6260A">
            <w:pPr>
              <w:rPr>
                <w:b/>
              </w:rPr>
            </w:pPr>
          </w:p>
        </w:tc>
        <w:tc>
          <w:tcPr>
            <w:tcW w:w="693" w:type="dxa"/>
            <w:gridSpan w:val="2"/>
            <w:vMerge/>
            <w:vAlign w:val="center"/>
          </w:tcPr>
          <w:p w14:paraId="36BDD3E6" w14:textId="77777777" w:rsidR="00E6260A" w:rsidRPr="00833531" w:rsidRDefault="00E6260A" w:rsidP="00E6260A">
            <w:pPr>
              <w:rPr>
                <w:b/>
              </w:rPr>
            </w:pPr>
          </w:p>
        </w:tc>
        <w:tc>
          <w:tcPr>
            <w:tcW w:w="694" w:type="dxa"/>
            <w:vMerge/>
            <w:vAlign w:val="center"/>
          </w:tcPr>
          <w:p w14:paraId="2B76E9A2" w14:textId="77777777" w:rsidR="00E6260A" w:rsidRPr="00833531" w:rsidRDefault="00E6260A" w:rsidP="00E6260A">
            <w:pPr>
              <w:rPr>
                <w:b/>
              </w:rPr>
            </w:pPr>
          </w:p>
        </w:tc>
      </w:tr>
      <w:tr w:rsidR="00E6260A" w:rsidRPr="00833531" w14:paraId="0F1445A2" w14:textId="77777777" w:rsidTr="00AE3AEC">
        <w:trPr>
          <w:jc w:val="center"/>
        </w:trPr>
        <w:tc>
          <w:tcPr>
            <w:tcW w:w="9893" w:type="dxa"/>
            <w:gridSpan w:val="12"/>
            <w:shd w:val="clear" w:color="auto" w:fill="F7CAAC"/>
          </w:tcPr>
          <w:p w14:paraId="3BCBA8B7" w14:textId="77777777" w:rsidR="00E6260A" w:rsidRPr="00833531" w:rsidRDefault="00E6260A" w:rsidP="00E6260A">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E6260A" w:rsidRPr="00833531" w14:paraId="35AD6665" w14:textId="77777777" w:rsidTr="00AE3AEC">
        <w:trPr>
          <w:trHeight w:val="70"/>
          <w:jc w:val="center"/>
        </w:trPr>
        <w:tc>
          <w:tcPr>
            <w:tcW w:w="9893" w:type="dxa"/>
            <w:gridSpan w:val="12"/>
          </w:tcPr>
          <w:p w14:paraId="17C00077" w14:textId="77777777" w:rsidR="00C209BF" w:rsidRDefault="00C209BF" w:rsidP="00150956">
            <w:pPr>
              <w:rPr>
                <w:lang w:val="sk-SK"/>
              </w:rPr>
            </w:pPr>
            <w:r w:rsidRPr="0069716D">
              <w:rPr>
                <w:lang w:val="sk-SK"/>
              </w:rPr>
              <w:t>F</w:t>
            </w:r>
            <w:r>
              <w:rPr>
                <w:lang w:val="sk-SK"/>
              </w:rPr>
              <w:t>icová</w:t>
            </w:r>
            <w:r w:rsidRPr="0069716D">
              <w:rPr>
                <w:lang w:val="sk-SK"/>
              </w:rPr>
              <w:t>, L.</w:t>
            </w:r>
            <w:r>
              <w:rPr>
                <w:lang w:val="sk-SK"/>
              </w:rPr>
              <w:t>,</w:t>
            </w:r>
            <w:r w:rsidR="00170E47">
              <w:rPr>
                <w:lang w:val="sk-SK"/>
              </w:rPr>
              <w:t xml:space="preserve"> &amp;</w:t>
            </w:r>
            <w:r>
              <w:rPr>
                <w:lang w:val="sk-SK"/>
              </w:rPr>
              <w:t xml:space="preserve"> </w:t>
            </w:r>
            <w:r w:rsidRPr="0069716D">
              <w:rPr>
                <w:lang w:val="sk-SK"/>
              </w:rPr>
              <w:t>P</w:t>
            </w:r>
            <w:r>
              <w:rPr>
                <w:lang w:val="sk-SK"/>
              </w:rPr>
              <w:t>ichaničová</w:t>
            </w:r>
            <w:r w:rsidRPr="0069716D">
              <w:rPr>
                <w:lang w:val="sk-SK"/>
              </w:rPr>
              <w:t xml:space="preserve">, I. </w:t>
            </w:r>
            <w:r>
              <w:rPr>
                <w:lang w:val="sk-SK"/>
              </w:rPr>
              <w:t>(</w:t>
            </w:r>
            <w:r w:rsidRPr="0069716D">
              <w:rPr>
                <w:lang w:val="sk-SK"/>
              </w:rPr>
              <w:t>2016</w:t>
            </w:r>
            <w:r>
              <w:rPr>
                <w:lang w:val="sk-SK"/>
              </w:rPr>
              <w:t xml:space="preserve">). </w:t>
            </w:r>
            <w:r w:rsidRPr="0069716D">
              <w:rPr>
                <w:i/>
                <w:lang w:val="sk-SK"/>
              </w:rPr>
              <w:t>Externé testovania na Slovensku – od papierových testov k e-testovaniu.</w:t>
            </w:r>
            <w:r>
              <w:rPr>
                <w:lang w:val="sk-SK"/>
              </w:rPr>
              <w:t xml:space="preserve"> Ostrava: Repronis s. r. o.</w:t>
            </w:r>
          </w:p>
          <w:p w14:paraId="3BDE99F1" w14:textId="77777777" w:rsidR="00C209BF" w:rsidRDefault="00C209BF" w:rsidP="00150956">
            <w:pPr>
              <w:rPr>
                <w:lang w:val="sk-SK"/>
              </w:rPr>
            </w:pPr>
            <w:r>
              <w:rPr>
                <w:lang w:val="sk-SK"/>
              </w:rPr>
              <w:t>Ficová</w:t>
            </w:r>
            <w:r w:rsidRPr="00F267B8">
              <w:rPr>
                <w:lang w:val="sk-SK"/>
              </w:rPr>
              <w:t>, L.</w:t>
            </w:r>
            <w:r w:rsidRPr="0069716D">
              <w:rPr>
                <w:lang w:val="sk-SK"/>
              </w:rPr>
              <w:t xml:space="preserve"> (2015)</w:t>
            </w:r>
            <w:r>
              <w:rPr>
                <w:lang w:val="sk-SK"/>
              </w:rPr>
              <w:t xml:space="preserve">. </w:t>
            </w:r>
            <w:r w:rsidRPr="0069716D">
              <w:rPr>
                <w:i/>
                <w:lang w:val="sk-SK"/>
              </w:rPr>
              <w:t>Možnosť identifikovania úrovne schopností žiakov primárneho matematického vzdelávania prostredníctvom testových úloh</w:t>
            </w:r>
            <w:r w:rsidRPr="0069716D">
              <w:rPr>
                <w:lang w:val="sk-SK"/>
              </w:rPr>
              <w:t xml:space="preserve">. </w:t>
            </w:r>
            <w:r>
              <w:rPr>
                <w:lang w:val="sk-SK"/>
              </w:rPr>
              <w:t>Praha: UK PdF.</w:t>
            </w:r>
          </w:p>
          <w:p w14:paraId="65C47BAE" w14:textId="77777777" w:rsidR="00C209BF" w:rsidRDefault="00C209BF" w:rsidP="00150956">
            <w:pPr>
              <w:widowControl w:val="0"/>
              <w:autoSpaceDE w:val="0"/>
              <w:autoSpaceDN w:val="0"/>
              <w:adjustRightInd w:val="0"/>
              <w:ind w:left="480" w:hanging="480"/>
              <w:rPr>
                <w:lang w:val="sk-SK"/>
              </w:rPr>
            </w:pPr>
            <w:r>
              <w:rPr>
                <w:lang w:val="sk-SK"/>
              </w:rPr>
              <w:t xml:space="preserve">Ficová, L., </w:t>
            </w:r>
            <w:r w:rsidR="00170E47">
              <w:rPr>
                <w:lang w:val="sk-SK"/>
              </w:rPr>
              <w:t xml:space="preserve">&amp; </w:t>
            </w:r>
            <w:r>
              <w:rPr>
                <w:lang w:val="sk-SK"/>
              </w:rPr>
              <w:t xml:space="preserve">Hirschnerová, Z. (2014). </w:t>
            </w:r>
            <w:r w:rsidRPr="00F267B8">
              <w:rPr>
                <w:i/>
                <w:lang w:val="sk-SK"/>
              </w:rPr>
              <w:t>Gramotnosť ako predmet testovania.</w:t>
            </w:r>
            <w:r>
              <w:rPr>
                <w:lang w:val="sk-SK"/>
              </w:rPr>
              <w:t xml:space="preserve"> Ostravice: Ostravská univerzita PdF.</w:t>
            </w:r>
          </w:p>
          <w:p w14:paraId="3DC9A6D7" w14:textId="77777777" w:rsidR="00C209BF" w:rsidRDefault="00C209BF" w:rsidP="00150956">
            <w:pPr>
              <w:rPr>
                <w:lang w:val="sk-SK"/>
              </w:rPr>
            </w:pPr>
            <w:r>
              <w:rPr>
                <w:lang w:val="sk-SK"/>
              </w:rPr>
              <w:t xml:space="preserve">Ficová, L., </w:t>
            </w:r>
            <w:r w:rsidR="00170E47">
              <w:rPr>
                <w:lang w:val="sk-SK"/>
              </w:rPr>
              <w:t xml:space="preserve">&amp; </w:t>
            </w:r>
            <w:r>
              <w:rPr>
                <w:lang w:val="sk-SK"/>
              </w:rPr>
              <w:t xml:space="preserve">Repovský, M. (2014). </w:t>
            </w:r>
            <w:r w:rsidRPr="00F267B8">
              <w:rPr>
                <w:i/>
                <w:lang w:val="sk-SK"/>
              </w:rPr>
              <w:t>Školské a národné testovania z matematiky v elektronickom prostredí E-test</w:t>
            </w:r>
            <w:r>
              <w:rPr>
                <w:i/>
                <w:lang w:val="sk-SK"/>
              </w:rPr>
              <w:t xml:space="preserve">. </w:t>
            </w:r>
            <w:r>
              <w:rPr>
                <w:lang w:val="sk-SK"/>
              </w:rPr>
              <w:t>Jasná: Žilinská univerzita.</w:t>
            </w:r>
          </w:p>
          <w:p w14:paraId="7C125DC5" w14:textId="77777777" w:rsidR="00170E47" w:rsidRPr="006551A5" w:rsidRDefault="00170E47" w:rsidP="00150956">
            <w:pPr>
              <w:autoSpaceDE w:val="0"/>
              <w:autoSpaceDN w:val="0"/>
              <w:rPr>
                <w:bCs/>
                <w:lang w:val="sk-SK"/>
              </w:rPr>
            </w:pPr>
            <w:r w:rsidRPr="006551A5">
              <w:rPr>
                <w:bCs/>
                <w:lang w:val="sk-SK"/>
              </w:rPr>
              <w:t>F</w:t>
            </w:r>
            <w:r w:rsidR="00150956">
              <w:rPr>
                <w:bCs/>
                <w:lang w:val="sk-SK"/>
              </w:rPr>
              <w:t xml:space="preserve">icová, L., </w:t>
            </w:r>
            <w:r>
              <w:rPr>
                <w:bCs/>
                <w:lang w:val="sk-SK"/>
              </w:rPr>
              <w:t xml:space="preserve">&amp; </w:t>
            </w:r>
            <w:r w:rsidRPr="006551A5">
              <w:rPr>
                <w:bCs/>
                <w:lang w:val="sk-SK"/>
              </w:rPr>
              <w:t>Ž</w:t>
            </w:r>
            <w:r>
              <w:rPr>
                <w:bCs/>
                <w:lang w:val="sk-SK"/>
              </w:rPr>
              <w:t>ilková</w:t>
            </w:r>
            <w:r w:rsidRPr="006551A5">
              <w:rPr>
                <w:bCs/>
                <w:lang w:val="sk-SK"/>
              </w:rPr>
              <w:t>, K</w:t>
            </w:r>
            <w:r>
              <w:rPr>
                <w:bCs/>
                <w:lang w:val="sk-SK"/>
              </w:rPr>
              <w:t xml:space="preserve">. (2012). </w:t>
            </w:r>
            <w:r w:rsidRPr="00F267B8">
              <w:rPr>
                <w:i/>
                <w:lang w:val="sk-SK"/>
              </w:rPr>
              <w:t>Mentálne mapy ako prostriedok integrácie obsahu primárneho matematického vzdelávania.</w:t>
            </w:r>
            <w:r>
              <w:rPr>
                <w:i/>
                <w:lang w:val="sk-SK"/>
              </w:rPr>
              <w:t xml:space="preserve"> </w:t>
            </w:r>
            <w:r>
              <w:rPr>
                <w:bCs/>
                <w:lang w:val="sk-SK"/>
              </w:rPr>
              <w:t>Prešov</w:t>
            </w:r>
            <w:r w:rsidRPr="006551A5">
              <w:rPr>
                <w:bCs/>
                <w:lang w:val="sk-SK"/>
              </w:rPr>
              <w:t>: Vydava</w:t>
            </w:r>
            <w:r>
              <w:rPr>
                <w:bCs/>
                <w:lang w:val="sk-SK"/>
              </w:rPr>
              <w:t xml:space="preserve">teľstvo PdF Prešov. </w:t>
            </w:r>
          </w:p>
          <w:p w14:paraId="67A43C56" w14:textId="77777777" w:rsidR="00E6260A" w:rsidRDefault="00E6260A" w:rsidP="00150956">
            <w:pPr>
              <w:widowControl w:val="0"/>
              <w:autoSpaceDE w:val="0"/>
              <w:autoSpaceDN w:val="0"/>
              <w:adjustRightInd w:val="0"/>
              <w:rPr>
                <w:lang w:val="sk-SK"/>
              </w:rPr>
            </w:pPr>
            <w:r>
              <w:rPr>
                <w:lang w:val="sk-SK"/>
              </w:rPr>
              <w:t>Ficová, L. (2011)</w:t>
            </w:r>
            <w:r w:rsidR="00CA247E">
              <w:rPr>
                <w:lang w:val="sk-SK"/>
              </w:rPr>
              <w:t>.</w:t>
            </w:r>
            <w:r w:rsidR="00170E47">
              <w:rPr>
                <w:lang w:val="sk-SK"/>
              </w:rPr>
              <w:t xml:space="preserve"> </w:t>
            </w:r>
            <w:r w:rsidRPr="00F267B8">
              <w:rPr>
                <w:i/>
                <w:lang w:val="sk-SK"/>
              </w:rPr>
              <w:t>Záškoláctvo ako problém súčasnej základnej školy</w:t>
            </w:r>
            <w:r>
              <w:rPr>
                <w:lang w:val="sk-SK"/>
              </w:rPr>
              <w:t>. Bratislava: OZ V4.</w:t>
            </w:r>
          </w:p>
          <w:p w14:paraId="22AB8D21" w14:textId="77777777" w:rsidR="00170E47" w:rsidRDefault="00E6260A" w:rsidP="00150956">
            <w:pPr>
              <w:widowControl w:val="0"/>
              <w:autoSpaceDE w:val="0"/>
              <w:autoSpaceDN w:val="0"/>
              <w:adjustRightInd w:val="0"/>
              <w:ind w:left="480" w:hanging="480"/>
              <w:rPr>
                <w:i/>
                <w:lang w:val="sk-SK"/>
              </w:rPr>
            </w:pPr>
            <w:r>
              <w:rPr>
                <w:lang w:val="sk-SK"/>
              </w:rPr>
              <w:t xml:space="preserve">Ficová, L., </w:t>
            </w:r>
            <w:r w:rsidR="00170E47">
              <w:rPr>
                <w:lang w:val="sk-SK"/>
              </w:rPr>
              <w:t xml:space="preserve">&amp; </w:t>
            </w:r>
            <w:r>
              <w:rPr>
                <w:lang w:val="sk-SK"/>
              </w:rPr>
              <w:t>Žilková, K. (2011)</w:t>
            </w:r>
            <w:r w:rsidR="00CA247E">
              <w:rPr>
                <w:lang w:val="sk-SK"/>
              </w:rPr>
              <w:t>.</w:t>
            </w:r>
            <w:r w:rsidRPr="00F267B8">
              <w:rPr>
                <w:i/>
                <w:lang w:val="sk-SK"/>
              </w:rPr>
              <w:t>Charakteristika hry Quarto s akcentom na š</w:t>
            </w:r>
            <w:r w:rsidR="00170E47">
              <w:rPr>
                <w:i/>
                <w:lang w:val="sk-SK"/>
              </w:rPr>
              <w:t xml:space="preserve">pecifiká matematiky v primárnom </w:t>
            </w:r>
          </w:p>
          <w:p w14:paraId="2A51F552" w14:textId="77777777" w:rsidR="00E6260A" w:rsidRDefault="00E6260A" w:rsidP="00150956">
            <w:pPr>
              <w:widowControl w:val="0"/>
              <w:autoSpaceDE w:val="0"/>
              <w:autoSpaceDN w:val="0"/>
              <w:adjustRightInd w:val="0"/>
              <w:ind w:left="480" w:hanging="480"/>
              <w:rPr>
                <w:lang w:val="sk-SK"/>
              </w:rPr>
            </w:pPr>
            <w:r w:rsidRPr="00F267B8">
              <w:rPr>
                <w:i/>
                <w:lang w:val="sk-SK"/>
              </w:rPr>
              <w:t>vzdelávaní</w:t>
            </w:r>
            <w:r>
              <w:rPr>
                <w:i/>
                <w:lang w:val="sk-SK"/>
              </w:rPr>
              <w:t>.</w:t>
            </w:r>
            <w:r w:rsidR="00170E47">
              <w:rPr>
                <w:lang w:val="sk-SK"/>
              </w:rPr>
              <w:t xml:space="preserve"> </w:t>
            </w:r>
            <w:r>
              <w:rPr>
                <w:lang w:val="sk-SK"/>
              </w:rPr>
              <w:t xml:space="preserve">Plzeň: Západočeská univerzita. </w:t>
            </w:r>
          </w:p>
          <w:p w14:paraId="253D0576" w14:textId="77777777" w:rsidR="00E6260A" w:rsidRPr="007C175F" w:rsidRDefault="00E6260A" w:rsidP="00150956">
            <w:r w:rsidRPr="007C175F">
              <w:t xml:space="preserve">Recenzování </w:t>
            </w:r>
            <w:r>
              <w:t>učebníc matematiky pre primárny a nižší sekundárny stupeň vzdelávania – vydavateľstvá SPN, Orbis, Aitec.</w:t>
            </w:r>
          </w:p>
          <w:p w14:paraId="31073BF6" w14:textId="77777777" w:rsidR="00E6260A" w:rsidRDefault="00E6260A" w:rsidP="00150956">
            <w:r>
              <w:t>ČlenOdbornej komisie pre primárne matematické vzdelávanie při ŠPÚ.</w:t>
            </w:r>
          </w:p>
          <w:p w14:paraId="7D9419C4" w14:textId="77777777" w:rsidR="00E6260A" w:rsidRPr="0069716D" w:rsidRDefault="00E6260A" w:rsidP="00150956">
            <w:pPr>
              <w:rPr>
                <w:lang w:val="sk-SK"/>
              </w:rPr>
            </w:pPr>
            <w:r>
              <w:t>Člen Odbornej komise pre poskytovanie odborných, hodnotiacich činností pre oddelenie učebnicovej politiky při MŠVVaŠ SR na úrovni primárneho a nižšieho sekundárneho vzdelávania.</w:t>
            </w:r>
          </w:p>
        </w:tc>
      </w:tr>
      <w:tr w:rsidR="00E6260A" w:rsidRPr="00833531" w14:paraId="5E1E60F9" w14:textId="77777777" w:rsidTr="00AE3AEC">
        <w:trPr>
          <w:trHeight w:val="218"/>
          <w:jc w:val="center"/>
        </w:trPr>
        <w:tc>
          <w:tcPr>
            <w:tcW w:w="9893" w:type="dxa"/>
            <w:gridSpan w:val="12"/>
            <w:shd w:val="clear" w:color="auto" w:fill="F7CAAC"/>
          </w:tcPr>
          <w:p w14:paraId="583E03A3" w14:textId="77777777" w:rsidR="00E6260A" w:rsidRPr="00833531" w:rsidRDefault="00E6260A" w:rsidP="00E6260A">
            <w:pPr>
              <w:rPr>
                <w:b/>
              </w:rPr>
            </w:pPr>
            <w:r w:rsidRPr="00833531">
              <w:rPr>
                <w:b/>
              </w:rPr>
              <w:t>Působení v</w:t>
            </w:r>
            <w:r w:rsidR="00150956">
              <w:rPr>
                <w:b/>
              </w:rPr>
              <w:t> </w:t>
            </w:r>
            <w:r w:rsidRPr="00833531">
              <w:rPr>
                <w:b/>
              </w:rPr>
              <w:t>zahraničí</w:t>
            </w:r>
          </w:p>
        </w:tc>
      </w:tr>
      <w:tr w:rsidR="00E6260A" w:rsidRPr="0073679C" w14:paraId="4A378985" w14:textId="77777777" w:rsidTr="00AE3AEC">
        <w:trPr>
          <w:trHeight w:val="766"/>
          <w:jc w:val="center"/>
        </w:trPr>
        <w:tc>
          <w:tcPr>
            <w:tcW w:w="9893" w:type="dxa"/>
            <w:gridSpan w:val="12"/>
          </w:tcPr>
          <w:p w14:paraId="4E7B2BB7" w14:textId="77777777" w:rsidR="00E6260A" w:rsidRDefault="00E6260A" w:rsidP="00E6260A">
            <w:r>
              <w:t xml:space="preserve">Září 2009 - </w:t>
            </w:r>
            <w:r w:rsidRPr="00D66731">
              <w:t xml:space="preserve">Studijní pobyt – Univerzita St. </w:t>
            </w:r>
            <w:r>
              <w:t xml:space="preserve">Kliment </w:t>
            </w:r>
            <w:r w:rsidRPr="00D66731">
              <w:t>Ochridského v Sofii, BĽR</w:t>
            </w:r>
          </w:p>
          <w:p w14:paraId="6648DD9A" w14:textId="77777777" w:rsidR="00E6260A" w:rsidRDefault="00E6260A" w:rsidP="00E6260A">
            <w:r>
              <w:t xml:space="preserve">Duben 2010 - </w:t>
            </w:r>
            <w:r w:rsidRPr="00D66731">
              <w:t xml:space="preserve">Studijní pobyt – </w:t>
            </w:r>
            <w:r>
              <w:t>Pedagogická fakulta MU v Brne, ČR</w:t>
            </w:r>
          </w:p>
          <w:p w14:paraId="146A39C9" w14:textId="77777777" w:rsidR="00E6260A" w:rsidRPr="00D66731" w:rsidRDefault="00E6260A" w:rsidP="00E6260A">
            <w:r>
              <w:t>Duben 2012 – Studijní pobyt – Pedagogická fakulta UK v Prahe, ČR</w:t>
            </w:r>
          </w:p>
        </w:tc>
      </w:tr>
      <w:tr w:rsidR="00E6260A" w:rsidRPr="00833531" w14:paraId="5460B80D" w14:textId="77777777" w:rsidTr="00EC4529">
        <w:trPr>
          <w:cantSplit/>
          <w:trHeight w:val="70"/>
          <w:jc w:val="center"/>
        </w:trPr>
        <w:tc>
          <w:tcPr>
            <w:tcW w:w="2552" w:type="dxa"/>
            <w:shd w:val="clear" w:color="auto" w:fill="F7CAAC"/>
          </w:tcPr>
          <w:p w14:paraId="4FA38151" w14:textId="77777777" w:rsidR="00E6260A" w:rsidRPr="00833531" w:rsidRDefault="00E6260A" w:rsidP="00E6260A">
            <w:pPr>
              <w:jc w:val="both"/>
              <w:rPr>
                <w:b/>
              </w:rPr>
            </w:pPr>
            <w:r w:rsidRPr="00833531">
              <w:rPr>
                <w:b/>
              </w:rPr>
              <w:t xml:space="preserve">Podpis </w:t>
            </w:r>
          </w:p>
        </w:tc>
        <w:tc>
          <w:tcPr>
            <w:tcW w:w="4536" w:type="dxa"/>
            <w:gridSpan w:val="5"/>
          </w:tcPr>
          <w:p w14:paraId="4EA4DDA3" w14:textId="77777777" w:rsidR="00EC4529" w:rsidRPr="00833531" w:rsidRDefault="00D17701" w:rsidP="00E6260A">
            <w:pPr>
              <w:jc w:val="both"/>
            </w:pPr>
            <w:r>
              <w:t>Lucia Ficová</w:t>
            </w:r>
            <w:r w:rsidR="00AE3AEC">
              <w:t>,</w:t>
            </w:r>
            <w:r>
              <w:t xml:space="preserve"> </w:t>
            </w:r>
            <w:r w:rsidR="00802B5C">
              <w:t>v. r.</w:t>
            </w:r>
          </w:p>
        </w:tc>
        <w:tc>
          <w:tcPr>
            <w:tcW w:w="786" w:type="dxa"/>
            <w:gridSpan w:val="2"/>
            <w:shd w:val="clear" w:color="auto" w:fill="F7CAAC"/>
          </w:tcPr>
          <w:p w14:paraId="25D78E8F" w14:textId="77777777" w:rsidR="00E6260A" w:rsidRPr="00833531" w:rsidRDefault="00E6260A" w:rsidP="00E6260A">
            <w:pPr>
              <w:jc w:val="both"/>
            </w:pPr>
            <w:r w:rsidRPr="00833531">
              <w:rPr>
                <w:b/>
              </w:rPr>
              <w:t>datum</w:t>
            </w:r>
          </w:p>
        </w:tc>
        <w:tc>
          <w:tcPr>
            <w:tcW w:w="2019" w:type="dxa"/>
            <w:gridSpan w:val="4"/>
          </w:tcPr>
          <w:p w14:paraId="5984BD58" w14:textId="77777777" w:rsidR="00E6260A" w:rsidRPr="00833531" w:rsidRDefault="0086248F" w:rsidP="00E6260A">
            <w:pPr>
              <w:jc w:val="both"/>
            </w:pPr>
            <w:r>
              <w:t>30. 5. 2018</w:t>
            </w:r>
          </w:p>
        </w:tc>
      </w:tr>
    </w:tbl>
    <w:p w14:paraId="1D81B7D2" w14:textId="4CE26337" w:rsidR="00DB3AE5" w:rsidRDefault="00DB3AE5">
      <w:pPr>
        <w:rPr>
          <w:b/>
          <w:sz w:val="28"/>
        </w:rPr>
      </w:pPr>
    </w:p>
    <w:p w14:paraId="4A08C109" w14:textId="7C74C4E5" w:rsidR="001C77E7" w:rsidRDefault="00DB3AE5">
      <w:pPr>
        <w:rPr>
          <w:b/>
          <w:sz w:val="28"/>
        </w:rPr>
      </w:pPr>
      <w:r>
        <w:rPr>
          <w:b/>
          <w:sz w:val="28"/>
        </w:rPr>
        <w:br w:type="page"/>
      </w:r>
    </w:p>
    <w:p w14:paraId="1475B8C0" w14:textId="77777777" w:rsidR="0024059C" w:rsidRDefault="0024059C">
      <w:pPr>
        <w:rPr>
          <w:b/>
          <w:sz w:val="28"/>
        </w:rPr>
      </w:pPr>
    </w:p>
    <w:tbl>
      <w:tblPr>
        <w:tblW w:w="9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4"/>
        <w:gridCol w:w="829"/>
        <w:gridCol w:w="1719"/>
        <w:gridCol w:w="524"/>
        <w:gridCol w:w="753"/>
        <w:gridCol w:w="709"/>
        <w:gridCol w:w="709"/>
        <w:gridCol w:w="77"/>
        <w:gridCol w:w="634"/>
        <w:gridCol w:w="149"/>
        <w:gridCol w:w="547"/>
        <w:gridCol w:w="697"/>
      </w:tblGrid>
      <w:tr w:rsidR="006D710B" w14:paraId="64927686" w14:textId="77777777" w:rsidTr="008227DC">
        <w:trPr>
          <w:jc w:val="center"/>
        </w:trPr>
        <w:tc>
          <w:tcPr>
            <w:tcW w:w="9861"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033D5FD7" w14:textId="77777777" w:rsidR="006D710B" w:rsidRDefault="006D710B" w:rsidP="006D710B">
            <w:pPr>
              <w:jc w:val="both"/>
              <w:rPr>
                <w:b/>
                <w:sz w:val="28"/>
              </w:rPr>
            </w:pPr>
            <w:r>
              <w:rPr>
                <w:b/>
                <w:sz w:val="28"/>
              </w:rPr>
              <w:t>C-I – Personální zabezpečení</w:t>
            </w:r>
          </w:p>
        </w:tc>
      </w:tr>
      <w:tr w:rsidR="006D710B" w14:paraId="35487A4D" w14:textId="77777777" w:rsidTr="008227DC">
        <w:trPr>
          <w:jc w:val="center"/>
        </w:trPr>
        <w:tc>
          <w:tcPr>
            <w:tcW w:w="2514" w:type="dxa"/>
            <w:tcBorders>
              <w:top w:val="double" w:sz="4" w:space="0" w:color="auto"/>
              <w:left w:val="single" w:sz="4" w:space="0" w:color="auto"/>
              <w:bottom w:val="single" w:sz="4" w:space="0" w:color="auto"/>
              <w:right w:val="single" w:sz="4" w:space="0" w:color="auto"/>
            </w:tcBorders>
            <w:shd w:val="clear" w:color="auto" w:fill="F7CAAC"/>
            <w:hideMark/>
          </w:tcPr>
          <w:p w14:paraId="61D9CE18" w14:textId="77777777" w:rsidR="006D710B" w:rsidRDefault="006D710B" w:rsidP="006D710B">
            <w:pPr>
              <w:jc w:val="both"/>
              <w:rPr>
                <w:b/>
              </w:rPr>
            </w:pPr>
            <w:r>
              <w:rPr>
                <w:b/>
              </w:rPr>
              <w:t>Vysoká škola</w:t>
            </w:r>
          </w:p>
        </w:tc>
        <w:tc>
          <w:tcPr>
            <w:tcW w:w="7347" w:type="dxa"/>
            <w:gridSpan w:val="11"/>
            <w:tcBorders>
              <w:top w:val="single" w:sz="4" w:space="0" w:color="auto"/>
              <w:left w:val="single" w:sz="4" w:space="0" w:color="auto"/>
              <w:bottom w:val="single" w:sz="4" w:space="0" w:color="auto"/>
              <w:right w:val="single" w:sz="4" w:space="0" w:color="auto"/>
            </w:tcBorders>
          </w:tcPr>
          <w:p w14:paraId="7BC45046" w14:textId="77777777" w:rsidR="006D710B" w:rsidRDefault="006D710B" w:rsidP="006D710B">
            <w:pPr>
              <w:jc w:val="both"/>
            </w:pPr>
            <w:r>
              <w:t>Univerzita Tomáše Bati ve Zlíně</w:t>
            </w:r>
          </w:p>
        </w:tc>
      </w:tr>
      <w:tr w:rsidR="006D710B" w14:paraId="7F222556" w14:textId="77777777" w:rsidTr="008227DC">
        <w:trPr>
          <w:jc w:val="center"/>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3888B2F7" w14:textId="77777777" w:rsidR="006D710B" w:rsidRDefault="006D710B" w:rsidP="006D710B">
            <w:pPr>
              <w:jc w:val="both"/>
              <w:rPr>
                <w:b/>
              </w:rPr>
            </w:pPr>
            <w:r>
              <w:rPr>
                <w:b/>
              </w:rPr>
              <w:t>Součást vysoké školy</w:t>
            </w:r>
          </w:p>
        </w:tc>
        <w:tc>
          <w:tcPr>
            <w:tcW w:w="7347" w:type="dxa"/>
            <w:gridSpan w:val="11"/>
            <w:tcBorders>
              <w:top w:val="single" w:sz="4" w:space="0" w:color="auto"/>
              <w:left w:val="single" w:sz="4" w:space="0" w:color="auto"/>
              <w:bottom w:val="single" w:sz="4" w:space="0" w:color="auto"/>
              <w:right w:val="single" w:sz="4" w:space="0" w:color="auto"/>
            </w:tcBorders>
          </w:tcPr>
          <w:p w14:paraId="6F468325" w14:textId="77777777" w:rsidR="006D710B" w:rsidRDefault="006D710B" w:rsidP="006D710B">
            <w:pPr>
              <w:jc w:val="both"/>
            </w:pPr>
            <w:r>
              <w:t>Fakulta humanitních studií</w:t>
            </w:r>
          </w:p>
        </w:tc>
      </w:tr>
      <w:tr w:rsidR="006D710B" w14:paraId="2BEC61E3" w14:textId="77777777" w:rsidTr="008227DC">
        <w:trPr>
          <w:jc w:val="center"/>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5BFF6108" w14:textId="77777777" w:rsidR="006D710B" w:rsidRDefault="006D710B" w:rsidP="006D710B">
            <w:pPr>
              <w:jc w:val="both"/>
              <w:rPr>
                <w:b/>
              </w:rPr>
            </w:pPr>
            <w:r>
              <w:rPr>
                <w:b/>
              </w:rPr>
              <w:t>Název studijního programu</w:t>
            </w:r>
          </w:p>
        </w:tc>
        <w:tc>
          <w:tcPr>
            <w:tcW w:w="7347" w:type="dxa"/>
            <w:gridSpan w:val="11"/>
            <w:tcBorders>
              <w:top w:val="single" w:sz="4" w:space="0" w:color="auto"/>
              <w:left w:val="single" w:sz="4" w:space="0" w:color="auto"/>
              <w:bottom w:val="single" w:sz="4" w:space="0" w:color="auto"/>
              <w:right w:val="single" w:sz="4" w:space="0" w:color="auto"/>
            </w:tcBorders>
          </w:tcPr>
          <w:p w14:paraId="6F3A556E" w14:textId="77777777" w:rsidR="006D710B" w:rsidRDefault="006D710B" w:rsidP="006D710B">
            <w:pPr>
              <w:jc w:val="both"/>
            </w:pPr>
            <w:r>
              <w:t>Předškolní pedagogika</w:t>
            </w:r>
          </w:p>
        </w:tc>
      </w:tr>
      <w:tr w:rsidR="006D710B" w14:paraId="769132BA" w14:textId="77777777" w:rsidTr="008227DC">
        <w:trPr>
          <w:jc w:val="center"/>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2673FDEF" w14:textId="77777777" w:rsidR="006D710B" w:rsidRDefault="006D710B" w:rsidP="006D710B">
            <w:pPr>
              <w:jc w:val="both"/>
              <w:rPr>
                <w:b/>
              </w:rPr>
            </w:pPr>
            <w:r>
              <w:rPr>
                <w:b/>
              </w:rPr>
              <w:t>Jméno a příjmení</w:t>
            </w:r>
          </w:p>
        </w:tc>
        <w:tc>
          <w:tcPr>
            <w:tcW w:w="4534" w:type="dxa"/>
            <w:gridSpan w:val="5"/>
            <w:tcBorders>
              <w:top w:val="single" w:sz="4" w:space="0" w:color="auto"/>
              <w:left w:val="single" w:sz="4" w:space="0" w:color="auto"/>
              <w:bottom w:val="single" w:sz="4" w:space="0" w:color="auto"/>
              <w:right w:val="single" w:sz="4" w:space="0" w:color="auto"/>
            </w:tcBorders>
          </w:tcPr>
          <w:p w14:paraId="4AE183B4" w14:textId="77777777" w:rsidR="006D710B" w:rsidRDefault="006D710B" w:rsidP="006D710B">
            <w:pPr>
              <w:jc w:val="both"/>
            </w:pPr>
            <w:r>
              <w:t>Markéta Hrozová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8866DFA" w14:textId="77777777" w:rsidR="006D710B" w:rsidRDefault="006D710B" w:rsidP="006D710B">
            <w:pPr>
              <w:jc w:val="both"/>
              <w:rPr>
                <w:b/>
              </w:rPr>
            </w:pPr>
            <w:r>
              <w:rPr>
                <w:b/>
              </w:rPr>
              <w:t>Tituly</w:t>
            </w:r>
          </w:p>
        </w:tc>
        <w:tc>
          <w:tcPr>
            <w:tcW w:w="2104" w:type="dxa"/>
            <w:gridSpan w:val="5"/>
            <w:tcBorders>
              <w:top w:val="single" w:sz="4" w:space="0" w:color="auto"/>
              <w:left w:val="single" w:sz="4" w:space="0" w:color="auto"/>
              <w:bottom w:val="single" w:sz="4" w:space="0" w:color="auto"/>
              <w:right w:val="single" w:sz="4" w:space="0" w:color="auto"/>
            </w:tcBorders>
          </w:tcPr>
          <w:p w14:paraId="6835E4A3" w14:textId="77777777" w:rsidR="006D710B" w:rsidRDefault="006D710B" w:rsidP="006D710B">
            <w:pPr>
              <w:jc w:val="both"/>
            </w:pPr>
            <w:r>
              <w:t>Mgr., Ph.D.</w:t>
            </w:r>
          </w:p>
        </w:tc>
      </w:tr>
      <w:tr w:rsidR="006D710B" w14:paraId="26929A97" w14:textId="77777777" w:rsidTr="0024059C">
        <w:trPr>
          <w:jc w:val="center"/>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3B5410E4" w14:textId="77777777" w:rsidR="006D710B" w:rsidRDefault="006D710B" w:rsidP="006D710B">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2318D678" w14:textId="77777777" w:rsidR="006D710B" w:rsidRDefault="006D710B" w:rsidP="006D710B">
            <w:pPr>
              <w:jc w:val="both"/>
            </w:pPr>
            <w:r>
              <w:t>1983</w:t>
            </w:r>
          </w:p>
        </w:tc>
        <w:tc>
          <w:tcPr>
            <w:tcW w:w="1719" w:type="dxa"/>
            <w:tcBorders>
              <w:top w:val="single" w:sz="4" w:space="0" w:color="auto"/>
              <w:left w:val="single" w:sz="4" w:space="0" w:color="auto"/>
              <w:bottom w:val="single" w:sz="4" w:space="0" w:color="auto"/>
              <w:right w:val="single" w:sz="4" w:space="0" w:color="auto"/>
            </w:tcBorders>
            <w:shd w:val="clear" w:color="auto" w:fill="F7CAAC"/>
            <w:hideMark/>
          </w:tcPr>
          <w:p w14:paraId="0AE872B1" w14:textId="77777777" w:rsidR="006D710B" w:rsidRDefault="006D710B" w:rsidP="006D710B">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1284B384" w14:textId="77777777" w:rsidR="006D710B" w:rsidRDefault="00C96339" w:rsidP="006D710B">
            <w:pPr>
              <w:jc w:val="both"/>
            </w:pPr>
            <w:r>
              <w:t>DPP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7E77FCF" w14:textId="77777777" w:rsidR="006D710B" w:rsidRDefault="006D710B" w:rsidP="006D710B">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571EEC28" w14:textId="77777777" w:rsidR="006D710B" w:rsidRDefault="006D710B" w:rsidP="006D710B">
            <w:pPr>
              <w:jc w:val="both"/>
            </w:pPr>
          </w:p>
        </w:tc>
        <w:tc>
          <w:tcPr>
            <w:tcW w:w="86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856B111" w14:textId="77777777" w:rsidR="006D710B" w:rsidRDefault="006D710B" w:rsidP="006D710B">
            <w:pPr>
              <w:jc w:val="both"/>
              <w:rPr>
                <w:b/>
              </w:rPr>
            </w:pPr>
            <w:r>
              <w:rPr>
                <w:b/>
              </w:rPr>
              <w:t>do kdy</w:t>
            </w:r>
          </w:p>
        </w:tc>
        <w:tc>
          <w:tcPr>
            <w:tcW w:w="1244" w:type="dxa"/>
            <w:gridSpan w:val="2"/>
            <w:tcBorders>
              <w:top w:val="single" w:sz="4" w:space="0" w:color="auto"/>
              <w:left w:val="single" w:sz="4" w:space="0" w:color="auto"/>
              <w:bottom w:val="single" w:sz="4" w:space="0" w:color="auto"/>
              <w:right w:val="single" w:sz="4" w:space="0" w:color="auto"/>
            </w:tcBorders>
          </w:tcPr>
          <w:p w14:paraId="10D3C0A8" w14:textId="77777777" w:rsidR="006D710B" w:rsidRDefault="006D710B" w:rsidP="006D710B">
            <w:pPr>
              <w:jc w:val="both"/>
            </w:pPr>
          </w:p>
        </w:tc>
      </w:tr>
      <w:tr w:rsidR="006D710B" w14:paraId="301B9171" w14:textId="77777777" w:rsidTr="0024059C">
        <w:trPr>
          <w:jc w:val="center"/>
        </w:trPr>
        <w:tc>
          <w:tcPr>
            <w:tcW w:w="506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141571D" w14:textId="77777777" w:rsidR="006D710B" w:rsidRDefault="006D710B" w:rsidP="006D710B">
            <w:pPr>
              <w:jc w:val="both"/>
              <w:rPr>
                <w:b/>
              </w:rPr>
            </w:pPr>
            <w:r>
              <w:rPr>
                <w:b/>
              </w:rPr>
              <w:t xml:space="preserve">Typ vztahu na součásti VŠ, která uskutečňuje st. </w:t>
            </w:r>
            <w:r w:rsidR="00933BAE">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14:paraId="22B7DF95" w14:textId="77777777" w:rsidR="006D710B" w:rsidRDefault="00C96339" w:rsidP="006D710B">
            <w:pPr>
              <w:jc w:val="both"/>
            </w:pPr>
            <w:r>
              <w:t>DPP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3092E20" w14:textId="77777777" w:rsidR="006D710B" w:rsidRDefault="006D710B" w:rsidP="006D710B">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123B30AF" w14:textId="77777777" w:rsidR="006D710B" w:rsidRDefault="006D710B" w:rsidP="006D710B">
            <w:pPr>
              <w:jc w:val="both"/>
            </w:pPr>
          </w:p>
        </w:tc>
        <w:tc>
          <w:tcPr>
            <w:tcW w:w="86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3C75FC1" w14:textId="77777777" w:rsidR="006D710B" w:rsidRDefault="006D710B" w:rsidP="006D710B">
            <w:pPr>
              <w:jc w:val="both"/>
              <w:rPr>
                <w:b/>
              </w:rPr>
            </w:pPr>
            <w:r>
              <w:rPr>
                <w:b/>
              </w:rPr>
              <w:t>do kdy</w:t>
            </w:r>
          </w:p>
        </w:tc>
        <w:tc>
          <w:tcPr>
            <w:tcW w:w="1244" w:type="dxa"/>
            <w:gridSpan w:val="2"/>
            <w:tcBorders>
              <w:top w:val="single" w:sz="4" w:space="0" w:color="auto"/>
              <w:left w:val="single" w:sz="4" w:space="0" w:color="auto"/>
              <w:bottom w:val="single" w:sz="4" w:space="0" w:color="auto"/>
              <w:right w:val="single" w:sz="4" w:space="0" w:color="auto"/>
            </w:tcBorders>
          </w:tcPr>
          <w:p w14:paraId="12B11FBF" w14:textId="77777777" w:rsidR="006D710B" w:rsidRDefault="006D710B" w:rsidP="006D710B">
            <w:pPr>
              <w:jc w:val="both"/>
            </w:pPr>
          </w:p>
        </w:tc>
      </w:tr>
      <w:tr w:rsidR="006D710B" w14:paraId="5B33F05A" w14:textId="77777777" w:rsidTr="008227DC">
        <w:trPr>
          <w:jc w:val="center"/>
        </w:trPr>
        <w:tc>
          <w:tcPr>
            <w:tcW w:w="6339"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CA77897" w14:textId="77777777" w:rsidR="006D710B" w:rsidRDefault="006D710B" w:rsidP="006D710B">
            <w:pPr>
              <w:jc w:val="both"/>
            </w:pPr>
            <w:r>
              <w:rPr>
                <w:b/>
              </w:rPr>
              <w:t>Další současná působení jako akademický pracovník na jiných VŠ</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FC9F8D8" w14:textId="77777777" w:rsidR="006D710B" w:rsidRDefault="006D710B" w:rsidP="006D710B">
            <w:pPr>
              <w:jc w:val="both"/>
              <w:rPr>
                <w:b/>
              </w:rPr>
            </w:pPr>
            <w:r>
              <w:rPr>
                <w:b/>
              </w:rPr>
              <w:t>typ prac. vztahu</w:t>
            </w:r>
          </w:p>
        </w:tc>
        <w:tc>
          <w:tcPr>
            <w:tcW w:w="2104"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25C54F3" w14:textId="77777777" w:rsidR="006D710B" w:rsidRDefault="006D710B" w:rsidP="006D710B">
            <w:pPr>
              <w:jc w:val="both"/>
              <w:rPr>
                <w:b/>
              </w:rPr>
            </w:pPr>
            <w:r>
              <w:rPr>
                <w:b/>
              </w:rPr>
              <w:t>rozsah</w:t>
            </w:r>
          </w:p>
        </w:tc>
      </w:tr>
      <w:tr w:rsidR="006D710B" w14:paraId="35484615" w14:textId="77777777" w:rsidTr="008227DC">
        <w:trPr>
          <w:jc w:val="center"/>
        </w:trPr>
        <w:tc>
          <w:tcPr>
            <w:tcW w:w="6339" w:type="dxa"/>
            <w:gridSpan w:val="5"/>
            <w:tcBorders>
              <w:top w:val="single" w:sz="4" w:space="0" w:color="auto"/>
              <w:left w:val="single" w:sz="4" w:space="0" w:color="auto"/>
              <w:bottom w:val="single" w:sz="4" w:space="0" w:color="auto"/>
              <w:right w:val="single" w:sz="4" w:space="0" w:color="auto"/>
            </w:tcBorders>
          </w:tcPr>
          <w:p w14:paraId="7298931F" w14:textId="77777777" w:rsidR="006D710B" w:rsidRDefault="006D710B" w:rsidP="006D710B">
            <w:pPr>
              <w:jc w:val="both"/>
            </w:pPr>
          </w:p>
        </w:tc>
        <w:tc>
          <w:tcPr>
            <w:tcW w:w="1418" w:type="dxa"/>
            <w:gridSpan w:val="2"/>
            <w:tcBorders>
              <w:top w:val="single" w:sz="4" w:space="0" w:color="auto"/>
              <w:left w:val="single" w:sz="4" w:space="0" w:color="auto"/>
              <w:bottom w:val="single" w:sz="4" w:space="0" w:color="auto"/>
              <w:right w:val="single" w:sz="4" w:space="0" w:color="auto"/>
            </w:tcBorders>
          </w:tcPr>
          <w:p w14:paraId="6250F1B6" w14:textId="77777777" w:rsidR="006D710B" w:rsidRDefault="006D710B" w:rsidP="006D710B">
            <w:pPr>
              <w:jc w:val="both"/>
            </w:pPr>
          </w:p>
        </w:tc>
        <w:tc>
          <w:tcPr>
            <w:tcW w:w="2104" w:type="dxa"/>
            <w:gridSpan w:val="5"/>
            <w:tcBorders>
              <w:top w:val="single" w:sz="4" w:space="0" w:color="auto"/>
              <w:left w:val="single" w:sz="4" w:space="0" w:color="auto"/>
              <w:bottom w:val="single" w:sz="4" w:space="0" w:color="auto"/>
              <w:right w:val="single" w:sz="4" w:space="0" w:color="auto"/>
            </w:tcBorders>
          </w:tcPr>
          <w:p w14:paraId="5655D138" w14:textId="77777777" w:rsidR="006D710B" w:rsidRDefault="006D710B" w:rsidP="006D710B">
            <w:pPr>
              <w:jc w:val="both"/>
            </w:pPr>
          </w:p>
        </w:tc>
      </w:tr>
      <w:tr w:rsidR="006D710B" w14:paraId="3B2FA686" w14:textId="77777777" w:rsidTr="008227DC">
        <w:trPr>
          <w:trHeight w:val="423"/>
          <w:jc w:val="center"/>
        </w:trPr>
        <w:tc>
          <w:tcPr>
            <w:tcW w:w="9861"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0B56D52" w14:textId="77777777" w:rsidR="006D710B" w:rsidRDefault="006D710B" w:rsidP="006D710B">
            <w:pPr>
              <w:jc w:val="both"/>
            </w:pPr>
            <w:r>
              <w:rPr>
                <w:b/>
              </w:rPr>
              <w:t>Předměty příslušného studijního programu a způsob zapojení do jejich výuky, příp. další zapojení do uskutečňování studijního programu</w:t>
            </w:r>
          </w:p>
        </w:tc>
      </w:tr>
      <w:tr w:rsidR="006D710B" w14:paraId="5A8D7E89" w14:textId="77777777" w:rsidTr="0024059C">
        <w:trPr>
          <w:trHeight w:val="186"/>
          <w:jc w:val="center"/>
        </w:trPr>
        <w:tc>
          <w:tcPr>
            <w:tcW w:w="9861" w:type="dxa"/>
            <w:gridSpan w:val="12"/>
            <w:tcBorders>
              <w:top w:val="nil"/>
              <w:left w:val="single" w:sz="4" w:space="0" w:color="auto"/>
              <w:bottom w:val="single" w:sz="4" w:space="0" w:color="auto"/>
              <w:right w:val="single" w:sz="4" w:space="0" w:color="auto"/>
            </w:tcBorders>
          </w:tcPr>
          <w:p w14:paraId="2E144450" w14:textId="77777777" w:rsidR="006D710B" w:rsidRDefault="006D710B" w:rsidP="002656F0">
            <w:r>
              <w:t xml:space="preserve">Alternativní přístupy v předškolním vzdělávání, </w:t>
            </w:r>
            <w:r w:rsidR="002656F0" w:rsidRPr="002656F0">
              <w:t>Management v</w:t>
            </w:r>
            <w:r w:rsidR="003F04D7">
              <w:t> </w:t>
            </w:r>
            <w:r w:rsidR="002656F0" w:rsidRPr="002656F0">
              <w:t>MŠ</w:t>
            </w:r>
            <w:r w:rsidR="003F04D7">
              <w:t>, Školská legislativa a dokumentace.</w:t>
            </w:r>
          </w:p>
        </w:tc>
      </w:tr>
      <w:tr w:rsidR="006D710B" w14:paraId="0079E74A" w14:textId="77777777" w:rsidTr="008227DC">
        <w:trPr>
          <w:jc w:val="center"/>
        </w:trPr>
        <w:tc>
          <w:tcPr>
            <w:tcW w:w="9861"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13C46EF" w14:textId="77777777" w:rsidR="006D710B" w:rsidRDefault="006D710B" w:rsidP="006D710B">
            <w:pPr>
              <w:jc w:val="both"/>
            </w:pPr>
            <w:r>
              <w:rPr>
                <w:b/>
              </w:rPr>
              <w:t xml:space="preserve">Údaje o vzdělání na VŠ </w:t>
            </w:r>
          </w:p>
        </w:tc>
      </w:tr>
      <w:tr w:rsidR="006D710B" w14:paraId="0C39367C" w14:textId="77777777" w:rsidTr="0024059C">
        <w:trPr>
          <w:trHeight w:val="419"/>
          <w:jc w:val="center"/>
        </w:trPr>
        <w:tc>
          <w:tcPr>
            <w:tcW w:w="9861" w:type="dxa"/>
            <w:gridSpan w:val="12"/>
            <w:tcBorders>
              <w:top w:val="single" w:sz="4" w:space="0" w:color="auto"/>
              <w:left w:val="single" w:sz="4" w:space="0" w:color="auto"/>
              <w:bottom w:val="single" w:sz="4" w:space="0" w:color="auto"/>
              <w:right w:val="single" w:sz="4" w:space="0" w:color="auto"/>
            </w:tcBorders>
          </w:tcPr>
          <w:p w14:paraId="5FAAB8A8" w14:textId="77777777" w:rsidR="006D710B" w:rsidRDefault="006D710B" w:rsidP="006D710B">
            <w:pPr>
              <w:jc w:val="both"/>
            </w:pPr>
            <w:r>
              <w:t>2009 PdF MU v Brně, magisterské studium, obor Učitelství pro 1. Stupeň ZŠ se zaměřením na NJ, Mgr.</w:t>
            </w:r>
          </w:p>
          <w:p w14:paraId="337AE1E7" w14:textId="77777777" w:rsidR="006D710B" w:rsidRPr="00C55316" w:rsidRDefault="006D710B" w:rsidP="0024059C">
            <w:pPr>
              <w:jc w:val="both"/>
            </w:pPr>
            <w:r>
              <w:t>2014 PdF MU v Brně, doktorské studium, obor Pedagogika, Ph.D.</w:t>
            </w:r>
          </w:p>
        </w:tc>
      </w:tr>
      <w:tr w:rsidR="006D710B" w14:paraId="39C3B6AE" w14:textId="77777777" w:rsidTr="008227DC">
        <w:trPr>
          <w:jc w:val="center"/>
        </w:trPr>
        <w:tc>
          <w:tcPr>
            <w:tcW w:w="9861"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9EBE52D" w14:textId="77777777" w:rsidR="006D710B" w:rsidRDefault="006D710B" w:rsidP="006D710B">
            <w:pPr>
              <w:jc w:val="both"/>
              <w:rPr>
                <w:b/>
              </w:rPr>
            </w:pPr>
            <w:r>
              <w:rPr>
                <w:b/>
              </w:rPr>
              <w:t>Údaje o odborném působení od absolvování VŠ</w:t>
            </w:r>
          </w:p>
        </w:tc>
      </w:tr>
      <w:tr w:rsidR="006D710B" w14:paraId="60F5C891" w14:textId="77777777" w:rsidTr="0024059C">
        <w:trPr>
          <w:trHeight w:val="274"/>
          <w:jc w:val="center"/>
        </w:trPr>
        <w:tc>
          <w:tcPr>
            <w:tcW w:w="9861" w:type="dxa"/>
            <w:gridSpan w:val="12"/>
            <w:tcBorders>
              <w:top w:val="single" w:sz="4" w:space="0" w:color="auto"/>
              <w:left w:val="single" w:sz="4" w:space="0" w:color="auto"/>
              <w:bottom w:val="single" w:sz="4" w:space="0" w:color="auto"/>
              <w:right w:val="single" w:sz="4" w:space="0" w:color="auto"/>
            </w:tcBorders>
          </w:tcPr>
          <w:p w14:paraId="2444080E" w14:textId="77777777" w:rsidR="006D710B" w:rsidRDefault="006D710B" w:rsidP="0024059C">
            <w:pPr>
              <w:pStyle w:val="Normln1"/>
              <w:tabs>
                <w:tab w:val="left" w:pos="708"/>
                <w:tab w:val="left" w:pos="1416"/>
                <w:tab w:val="left" w:pos="2124"/>
                <w:tab w:val="left" w:pos="2832"/>
                <w:tab w:val="left" w:pos="3540"/>
                <w:tab w:val="left" w:pos="4248"/>
                <w:tab w:val="left" w:pos="4755"/>
              </w:tabs>
              <w:ind w:left="2124" w:hanging="2124"/>
            </w:pPr>
            <w:r>
              <w:t xml:space="preserve">2017 Pdf MU, </w:t>
            </w:r>
            <w:r w:rsidRPr="003437B5">
              <w:t xml:space="preserve">Katedra tělesné výchovy a výchovy ke zdraví PdF MU, externí odborný lektor </w:t>
            </w:r>
          </w:p>
        </w:tc>
      </w:tr>
      <w:tr w:rsidR="006D710B" w14:paraId="67EE12BE" w14:textId="77777777" w:rsidTr="008227DC">
        <w:trPr>
          <w:trHeight w:val="250"/>
          <w:jc w:val="center"/>
        </w:trPr>
        <w:tc>
          <w:tcPr>
            <w:tcW w:w="9861"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01C4774" w14:textId="77777777" w:rsidR="006D710B" w:rsidRDefault="006D710B" w:rsidP="006D710B">
            <w:pPr>
              <w:jc w:val="both"/>
            </w:pPr>
            <w:r>
              <w:rPr>
                <w:b/>
              </w:rPr>
              <w:t>Zkušenosti s vedením rigorózních a dizertačních prací</w:t>
            </w:r>
          </w:p>
        </w:tc>
      </w:tr>
      <w:tr w:rsidR="006D710B" w14:paraId="685347C8" w14:textId="77777777" w:rsidTr="0024059C">
        <w:trPr>
          <w:trHeight w:val="154"/>
          <w:jc w:val="center"/>
        </w:trPr>
        <w:tc>
          <w:tcPr>
            <w:tcW w:w="9861" w:type="dxa"/>
            <w:gridSpan w:val="12"/>
            <w:tcBorders>
              <w:top w:val="single" w:sz="4" w:space="0" w:color="auto"/>
              <w:left w:val="single" w:sz="4" w:space="0" w:color="auto"/>
              <w:bottom w:val="single" w:sz="4" w:space="0" w:color="auto"/>
              <w:right w:val="single" w:sz="4" w:space="0" w:color="auto"/>
            </w:tcBorders>
          </w:tcPr>
          <w:p w14:paraId="3351E88D" w14:textId="77777777" w:rsidR="006D710B" w:rsidRDefault="006D710B" w:rsidP="006D710B">
            <w:pPr>
              <w:jc w:val="both"/>
            </w:pPr>
          </w:p>
        </w:tc>
      </w:tr>
      <w:tr w:rsidR="006D710B" w14:paraId="0DBB41ED" w14:textId="77777777" w:rsidTr="008227DC">
        <w:trPr>
          <w:cantSplit/>
          <w:jc w:val="center"/>
        </w:trPr>
        <w:tc>
          <w:tcPr>
            <w:tcW w:w="3343"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DF5A656" w14:textId="77777777" w:rsidR="006D710B" w:rsidRDefault="006D710B" w:rsidP="006D710B">
            <w:pPr>
              <w:jc w:val="both"/>
            </w:pPr>
            <w:r>
              <w:rPr>
                <w:b/>
              </w:rPr>
              <w:t xml:space="preserve">Obor habilitačního řízení </w:t>
            </w:r>
          </w:p>
        </w:tc>
        <w:tc>
          <w:tcPr>
            <w:tcW w:w="2243"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3FB138D" w14:textId="77777777" w:rsidR="006D710B" w:rsidRDefault="006D710B" w:rsidP="006D710B">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4229C7B0" w14:textId="77777777" w:rsidR="006D710B" w:rsidRDefault="006D710B" w:rsidP="006D710B">
            <w:pPr>
              <w:jc w:val="both"/>
            </w:pPr>
            <w:r>
              <w:rPr>
                <w:b/>
              </w:rPr>
              <w:t>Řízení konáno na VŠ</w:t>
            </w:r>
          </w:p>
        </w:tc>
        <w:tc>
          <w:tcPr>
            <w:tcW w:w="2027"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57DE7F02" w14:textId="77777777" w:rsidR="006D710B" w:rsidRDefault="006D710B" w:rsidP="006D710B">
            <w:pPr>
              <w:jc w:val="both"/>
              <w:rPr>
                <w:b/>
              </w:rPr>
            </w:pPr>
            <w:r>
              <w:rPr>
                <w:b/>
              </w:rPr>
              <w:t>Ohlasy publikací</w:t>
            </w:r>
          </w:p>
        </w:tc>
      </w:tr>
      <w:tr w:rsidR="006D710B" w14:paraId="5F420F24" w14:textId="77777777" w:rsidTr="008227DC">
        <w:trPr>
          <w:cantSplit/>
          <w:jc w:val="center"/>
        </w:trPr>
        <w:tc>
          <w:tcPr>
            <w:tcW w:w="3343" w:type="dxa"/>
            <w:gridSpan w:val="2"/>
            <w:tcBorders>
              <w:top w:val="single" w:sz="4" w:space="0" w:color="auto"/>
              <w:left w:val="single" w:sz="4" w:space="0" w:color="auto"/>
              <w:bottom w:val="single" w:sz="4" w:space="0" w:color="auto"/>
              <w:right w:val="single" w:sz="4" w:space="0" w:color="auto"/>
            </w:tcBorders>
          </w:tcPr>
          <w:p w14:paraId="63DCDE89" w14:textId="77777777" w:rsidR="006D710B" w:rsidRDefault="006D710B" w:rsidP="006D710B">
            <w:pPr>
              <w:jc w:val="both"/>
            </w:pPr>
          </w:p>
        </w:tc>
        <w:tc>
          <w:tcPr>
            <w:tcW w:w="2243" w:type="dxa"/>
            <w:gridSpan w:val="2"/>
            <w:tcBorders>
              <w:top w:val="single" w:sz="4" w:space="0" w:color="auto"/>
              <w:left w:val="single" w:sz="4" w:space="0" w:color="auto"/>
              <w:bottom w:val="single" w:sz="4" w:space="0" w:color="auto"/>
              <w:right w:val="single" w:sz="4" w:space="0" w:color="auto"/>
            </w:tcBorders>
          </w:tcPr>
          <w:p w14:paraId="2B522BE0" w14:textId="77777777" w:rsidR="006D710B" w:rsidRDefault="006D710B" w:rsidP="006D710B">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0A69FEC1" w14:textId="77777777" w:rsidR="006D710B" w:rsidRDefault="006D710B" w:rsidP="006D710B">
            <w:pPr>
              <w:jc w:val="both"/>
            </w:pPr>
          </w:p>
        </w:tc>
        <w:tc>
          <w:tcPr>
            <w:tcW w:w="634" w:type="dxa"/>
            <w:tcBorders>
              <w:top w:val="single" w:sz="4" w:space="0" w:color="auto"/>
              <w:left w:val="single" w:sz="12" w:space="0" w:color="auto"/>
              <w:bottom w:val="single" w:sz="4" w:space="0" w:color="auto"/>
              <w:right w:val="single" w:sz="4" w:space="0" w:color="auto"/>
            </w:tcBorders>
            <w:shd w:val="clear" w:color="auto" w:fill="F7CAAC"/>
            <w:hideMark/>
          </w:tcPr>
          <w:p w14:paraId="1F5EE571" w14:textId="77777777" w:rsidR="006D710B" w:rsidRDefault="006D710B" w:rsidP="006D710B">
            <w:pPr>
              <w:jc w:val="both"/>
            </w:pPr>
            <w:r>
              <w:rPr>
                <w:b/>
              </w:rPr>
              <w:t>WOS</w:t>
            </w:r>
          </w:p>
        </w:tc>
        <w:tc>
          <w:tcPr>
            <w:tcW w:w="6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694E3CA" w14:textId="77777777" w:rsidR="006D710B" w:rsidRDefault="006D710B" w:rsidP="006D710B">
            <w:pPr>
              <w:jc w:val="both"/>
              <w:rPr>
                <w:sz w:val="18"/>
              </w:rPr>
            </w:pPr>
            <w:r>
              <w:rPr>
                <w:b/>
                <w:sz w:val="18"/>
              </w:rPr>
              <w:t>Scopus</w:t>
            </w:r>
          </w:p>
        </w:tc>
        <w:tc>
          <w:tcPr>
            <w:tcW w:w="697" w:type="dxa"/>
            <w:tcBorders>
              <w:top w:val="single" w:sz="4" w:space="0" w:color="auto"/>
              <w:left w:val="single" w:sz="4" w:space="0" w:color="auto"/>
              <w:bottom w:val="single" w:sz="4" w:space="0" w:color="auto"/>
              <w:right w:val="single" w:sz="4" w:space="0" w:color="auto"/>
            </w:tcBorders>
            <w:shd w:val="clear" w:color="auto" w:fill="F7CAAC"/>
            <w:hideMark/>
          </w:tcPr>
          <w:p w14:paraId="68F377A6" w14:textId="77777777" w:rsidR="006D710B" w:rsidRDefault="006D710B" w:rsidP="006D710B">
            <w:pPr>
              <w:jc w:val="both"/>
            </w:pPr>
            <w:r>
              <w:rPr>
                <w:b/>
                <w:sz w:val="18"/>
              </w:rPr>
              <w:t>ostatní</w:t>
            </w:r>
          </w:p>
        </w:tc>
      </w:tr>
      <w:tr w:rsidR="006D710B" w14:paraId="3451D2DA" w14:textId="77777777" w:rsidTr="008227DC">
        <w:trPr>
          <w:cantSplit/>
          <w:trHeight w:val="70"/>
          <w:jc w:val="center"/>
        </w:trPr>
        <w:tc>
          <w:tcPr>
            <w:tcW w:w="33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44BD13E" w14:textId="77777777" w:rsidR="006D710B" w:rsidRDefault="006D710B" w:rsidP="006D710B">
            <w:pPr>
              <w:jc w:val="both"/>
            </w:pPr>
            <w:r>
              <w:rPr>
                <w:b/>
              </w:rPr>
              <w:t>Obor jmenovacího řízení</w:t>
            </w:r>
          </w:p>
        </w:tc>
        <w:tc>
          <w:tcPr>
            <w:tcW w:w="22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A6DFFB" w14:textId="77777777" w:rsidR="006D710B" w:rsidRDefault="006D710B" w:rsidP="006D710B">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7BEBA3AE" w14:textId="77777777" w:rsidR="006D710B" w:rsidRDefault="006D710B" w:rsidP="006D710B">
            <w:pPr>
              <w:jc w:val="both"/>
            </w:pPr>
            <w:r>
              <w:rPr>
                <w:b/>
              </w:rPr>
              <w:t>Řízení konáno na VŠ</w:t>
            </w:r>
          </w:p>
        </w:tc>
        <w:tc>
          <w:tcPr>
            <w:tcW w:w="634" w:type="dxa"/>
            <w:vMerge w:val="restart"/>
            <w:tcBorders>
              <w:top w:val="single" w:sz="4" w:space="0" w:color="auto"/>
              <w:left w:val="single" w:sz="12" w:space="0" w:color="auto"/>
              <w:bottom w:val="single" w:sz="4" w:space="0" w:color="auto"/>
              <w:right w:val="single" w:sz="4" w:space="0" w:color="auto"/>
            </w:tcBorders>
          </w:tcPr>
          <w:p w14:paraId="19F34206" w14:textId="77777777" w:rsidR="006D710B" w:rsidRDefault="006D710B" w:rsidP="006D710B">
            <w:pPr>
              <w:jc w:val="both"/>
              <w:rPr>
                <w:b/>
              </w:rPr>
            </w:pPr>
          </w:p>
        </w:tc>
        <w:tc>
          <w:tcPr>
            <w:tcW w:w="696" w:type="dxa"/>
            <w:gridSpan w:val="2"/>
            <w:vMerge w:val="restart"/>
            <w:tcBorders>
              <w:top w:val="single" w:sz="4" w:space="0" w:color="auto"/>
              <w:left w:val="single" w:sz="4" w:space="0" w:color="auto"/>
              <w:bottom w:val="single" w:sz="4" w:space="0" w:color="auto"/>
              <w:right w:val="single" w:sz="4" w:space="0" w:color="auto"/>
            </w:tcBorders>
          </w:tcPr>
          <w:p w14:paraId="2438A4BE" w14:textId="77777777" w:rsidR="006D710B" w:rsidRDefault="006D710B" w:rsidP="006D710B">
            <w:pPr>
              <w:jc w:val="both"/>
              <w:rPr>
                <w:b/>
              </w:rPr>
            </w:pPr>
          </w:p>
        </w:tc>
        <w:tc>
          <w:tcPr>
            <w:tcW w:w="697" w:type="dxa"/>
            <w:vMerge w:val="restart"/>
            <w:tcBorders>
              <w:top w:val="single" w:sz="4" w:space="0" w:color="auto"/>
              <w:left w:val="single" w:sz="4" w:space="0" w:color="auto"/>
              <w:bottom w:val="single" w:sz="4" w:space="0" w:color="auto"/>
              <w:right w:val="single" w:sz="4" w:space="0" w:color="auto"/>
            </w:tcBorders>
          </w:tcPr>
          <w:p w14:paraId="2C14C838" w14:textId="77777777" w:rsidR="006D710B" w:rsidRDefault="006D710B" w:rsidP="006D710B">
            <w:pPr>
              <w:jc w:val="both"/>
              <w:rPr>
                <w:b/>
              </w:rPr>
            </w:pPr>
          </w:p>
        </w:tc>
      </w:tr>
      <w:tr w:rsidR="006D710B" w14:paraId="51AAB3FE" w14:textId="77777777" w:rsidTr="008227DC">
        <w:trPr>
          <w:trHeight w:val="205"/>
          <w:jc w:val="center"/>
        </w:trPr>
        <w:tc>
          <w:tcPr>
            <w:tcW w:w="3343" w:type="dxa"/>
            <w:gridSpan w:val="2"/>
            <w:tcBorders>
              <w:top w:val="single" w:sz="4" w:space="0" w:color="auto"/>
              <w:left w:val="single" w:sz="4" w:space="0" w:color="auto"/>
              <w:bottom w:val="single" w:sz="4" w:space="0" w:color="auto"/>
              <w:right w:val="single" w:sz="4" w:space="0" w:color="auto"/>
            </w:tcBorders>
          </w:tcPr>
          <w:p w14:paraId="4212CC1D" w14:textId="77777777" w:rsidR="006D710B" w:rsidRDefault="006D710B" w:rsidP="006D710B">
            <w:pPr>
              <w:jc w:val="both"/>
            </w:pPr>
          </w:p>
        </w:tc>
        <w:tc>
          <w:tcPr>
            <w:tcW w:w="2243" w:type="dxa"/>
            <w:gridSpan w:val="2"/>
            <w:tcBorders>
              <w:top w:val="single" w:sz="4" w:space="0" w:color="auto"/>
              <w:left w:val="single" w:sz="4" w:space="0" w:color="auto"/>
              <w:bottom w:val="single" w:sz="4" w:space="0" w:color="auto"/>
              <w:right w:val="single" w:sz="4" w:space="0" w:color="auto"/>
            </w:tcBorders>
          </w:tcPr>
          <w:p w14:paraId="662D42FC" w14:textId="77777777" w:rsidR="006D710B" w:rsidRDefault="006D710B" w:rsidP="006D710B">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716F9E34" w14:textId="77777777" w:rsidR="006D710B" w:rsidRDefault="006D710B" w:rsidP="006D710B">
            <w:pPr>
              <w:jc w:val="both"/>
            </w:pPr>
          </w:p>
        </w:tc>
        <w:tc>
          <w:tcPr>
            <w:tcW w:w="634" w:type="dxa"/>
            <w:vMerge/>
            <w:tcBorders>
              <w:top w:val="single" w:sz="4" w:space="0" w:color="auto"/>
              <w:left w:val="single" w:sz="12" w:space="0" w:color="auto"/>
              <w:bottom w:val="single" w:sz="4" w:space="0" w:color="auto"/>
              <w:right w:val="single" w:sz="4" w:space="0" w:color="auto"/>
            </w:tcBorders>
            <w:vAlign w:val="center"/>
            <w:hideMark/>
          </w:tcPr>
          <w:p w14:paraId="621516DE" w14:textId="77777777" w:rsidR="006D710B" w:rsidRDefault="006D710B" w:rsidP="006D710B">
            <w:pPr>
              <w:rPr>
                <w:b/>
              </w:rPr>
            </w:pPr>
          </w:p>
        </w:tc>
        <w:tc>
          <w:tcPr>
            <w:tcW w:w="696" w:type="dxa"/>
            <w:gridSpan w:val="2"/>
            <w:vMerge/>
            <w:tcBorders>
              <w:top w:val="single" w:sz="4" w:space="0" w:color="auto"/>
              <w:left w:val="single" w:sz="4" w:space="0" w:color="auto"/>
              <w:bottom w:val="single" w:sz="4" w:space="0" w:color="auto"/>
              <w:right w:val="single" w:sz="4" w:space="0" w:color="auto"/>
            </w:tcBorders>
            <w:vAlign w:val="center"/>
            <w:hideMark/>
          </w:tcPr>
          <w:p w14:paraId="5E1B24BA" w14:textId="77777777" w:rsidR="006D710B" w:rsidRDefault="006D710B" w:rsidP="006D710B">
            <w:pPr>
              <w:rPr>
                <w:b/>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14:paraId="525CEADB" w14:textId="77777777" w:rsidR="006D710B" w:rsidRDefault="006D710B" w:rsidP="006D710B">
            <w:pPr>
              <w:rPr>
                <w:b/>
              </w:rPr>
            </w:pPr>
          </w:p>
        </w:tc>
      </w:tr>
      <w:tr w:rsidR="006D710B" w14:paraId="3C296657" w14:textId="77777777" w:rsidTr="008227DC">
        <w:trPr>
          <w:jc w:val="center"/>
        </w:trPr>
        <w:tc>
          <w:tcPr>
            <w:tcW w:w="9861"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CC7E859" w14:textId="77777777" w:rsidR="006D710B" w:rsidRDefault="006D710B" w:rsidP="006D710B">
            <w:pPr>
              <w:jc w:val="both"/>
              <w:rPr>
                <w:b/>
              </w:rPr>
            </w:pPr>
            <w:r>
              <w:rPr>
                <w:b/>
              </w:rPr>
              <w:t xml:space="preserve">Přehled o nejvýznamnější publikační a další tvůrčí činnosti nebo další profesní činnosti u odborníků z praxe vztahující se k zabezpečovaným předmětům </w:t>
            </w:r>
          </w:p>
        </w:tc>
      </w:tr>
      <w:tr w:rsidR="006D710B" w:rsidRPr="00941EF7" w14:paraId="4F17BFBA" w14:textId="77777777" w:rsidTr="008227DC">
        <w:trPr>
          <w:trHeight w:val="2347"/>
          <w:jc w:val="center"/>
        </w:trPr>
        <w:tc>
          <w:tcPr>
            <w:tcW w:w="9861" w:type="dxa"/>
            <w:gridSpan w:val="12"/>
            <w:tcBorders>
              <w:top w:val="single" w:sz="4" w:space="0" w:color="auto"/>
              <w:left w:val="single" w:sz="4" w:space="0" w:color="auto"/>
              <w:bottom w:val="single" w:sz="4" w:space="0" w:color="auto"/>
              <w:right w:val="single" w:sz="4" w:space="0" w:color="auto"/>
            </w:tcBorders>
          </w:tcPr>
          <w:p w14:paraId="1B47E070" w14:textId="77777777" w:rsidR="00810929" w:rsidRDefault="00810929" w:rsidP="00150956">
            <w:pPr>
              <w:pStyle w:val="Default"/>
              <w:rPr>
                <w:sz w:val="20"/>
                <w:szCs w:val="20"/>
              </w:rPr>
            </w:pPr>
            <w:r>
              <w:rPr>
                <w:color w:val="auto"/>
                <w:sz w:val="20"/>
                <w:szCs w:val="20"/>
              </w:rPr>
              <w:t xml:space="preserve">Hrozová, M. (2013). </w:t>
            </w:r>
            <w:r w:rsidRPr="003437B5">
              <w:rPr>
                <w:color w:val="auto"/>
                <w:sz w:val="20"/>
                <w:szCs w:val="20"/>
              </w:rPr>
              <w:t>T</w:t>
            </w:r>
            <w:r w:rsidRPr="003437B5">
              <w:rPr>
                <w:sz w:val="20"/>
                <w:szCs w:val="20"/>
              </w:rPr>
              <w:t xml:space="preserve">vorba a ověření kategoriálního systému pro obsahovou analýzu didaktického aparátu učebnic prvouky a přírodovědy pro primární školu. </w:t>
            </w:r>
            <w:r>
              <w:rPr>
                <w:color w:val="auto"/>
                <w:sz w:val="20"/>
                <w:szCs w:val="20"/>
              </w:rPr>
              <w:t>I</w:t>
            </w:r>
            <w:r w:rsidRPr="003437B5">
              <w:rPr>
                <w:color w:val="auto"/>
                <w:sz w:val="20"/>
                <w:szCs w:val="20"/>
              </w:rPr>
              <w:t>n</w:t>
            </w:r>
            <w:r>
              <w:rPr>
                <w:color w:val="auto"/>
                <w:sz w:val="20"/>
                <w:szCs w:val="20"/>
              </w:rPr>
              <w:t xml:space="preserve">: </w:t>
            </w:r>
            <w:r w:rsidRPr="003437B5">
              <w:rPr>
                <w:iCs/>
                <w:sz w:val="20"/>
                <w:szCs w:val="20"/>
              </w:rPr>
              <w:t>Janík, T.,</w:t>
            </w:r>
            <w:r w:rsidR="001E3D97">
              <w:rPr>
                <w:iCs/>
                <w:sz w:val="20"/>
                <w:szCs w:val="20"/>
              </w:rPr>
              <w:t xml:space="preserve"> &amp;</w:t>
            </w:r>
            <w:r w:rsidRPr="003437B5">
              <w:rPr>
                <w:iCs/>
                <w:sz w:val="20"/>
                <w:szCs w:val="20"/>
              </w:rPr>
              <w:t xml:space="preserve"> Pešková, K. et al. </w:t>
            </w:r>
            <w:r w:rsidRPr="00B809AC">
              <w:rPr>
                <w:i/>
                <w:iCs/>
                <w:sz w:val="20"/>
                <w:szCs w:val="20"/>
              </w:rPr>
              <w:t>Školní vzdělávání: od podmínek k výsledkům</w:t>
            </w:r>
            <w:r w:rsidRPr="003437B5">
              <w:rPr>
                <w:sz w:val="20"/>
                <w:szCs w:val="20"/>
              </w:rPr>
              <w:t>. Brno: Masarykova univerzita, 2013.</w:t>
            </w:r>
          </w:p>
          <w:p w14:paraId="2F79F172" w14:textId="77777777" w:rsidR="00810929" w:rsidRDefault="00810929" w:rsidP="00150956">
            <w:pPr>
              <w:pStyle w:val="Default"/>
              <w:rPr>
                <w:sz w:val="20"/>
                <w:szCs w:val="20"/>
              </w:rPr>
            </w:pPr>
            <w:r w:rsidRPr="003437B5">
              <w:rPr>
                <w:sz w:val="20"/>
                <w:szCs w:val="20"/>
              </w:rPr>
              <w:t>Hrozová, M. (2012)</w:t>
            </w:r>
            <w:r>
              <w:rPr>
                <w:sz w:val="20"/>
                <w:szCs w:val="20"/>
              </w:rPr>
              <w:t xml:space="preserve">. </w:t>
            </w:r>
            <w:r w:rsidRPr="003437B5">
              <w:rPr>
                <w:sz w:val="20"/>
                <w:szCs w:val="20"/>
              </w:rPr>
              <w:t xml:space="preserve">Podmínky pro realizaci výchovy ke zdraví v primární škole: teoreticko-metodologická východiska k tvorbě výzkumného nástroje. </w:t>
            </w:r>
            <w:r>
              <w:rPr>
                <w:sz w:val="20"/>
                <w:szCs w:val="20"/>
              </w:rPr>
              <w:t>I</w:t>
            </w:r>
            <w:r w:rsidRPr="003437B5">
              <w:rPr>
                <w:sz w:val="20"/>
                <w:szCs w:val="20"/>
              </w:rPr>
              <w:t>n</w:t>
            </w:r>
            <w:r>
              <w:rPr>
                <w:rStyle w:val="apple-converted-space"/>
              </w:rPr>
              <w:t xml:space="preserve">: </w:t>
            </w:r>
            <w:r w:rsidRPr="003437B5">
              <w:rPr>
                <w:iCs/>
                <w:sz w:val="20"/>
                <w:szCs w:val="20"/>
              </w:rPr>
              <w:t xml:space="preserve">Janík, T., </w:t>
            </w:r>
            <w:r>
              <w:rPr>
                <w:iCs/>
                <w:sz w:val="20"/>
                <w:szCs w:val="20"/>
              </w:rPr>
              <w:t xml:space="preserve">&amp; </w:t>
            </w:r>
            <w:r w:rsidRPr="003437B5">
              <w:rPr>
                <w:iCs/>
                <w:sz w:val="20"/>
                <w:szCs w:val="20"/>
              </w:rPr>
              <w:t xml:space="preserve">Pešková, K. et al. </w:t>
            </w:r>
            <w:r w:rsidRPr="00B809AC">
              <w:rPr>
                <w:i/>
                <w:iCs/>
                <w:sz w:val="20"/>
                <w:szCs w:val="20"/>
              </w:rPr>
              <w:t>Školní vzdělávání: podmínky, kurikulum, aktéři, procesy, výsledky</w:t>
            </w:r>
            <w:r w:rsidRPr="003437B5">
              <w:rPr>
                <w:sz w:val="20"/>
                <w:szCs w:val="20"/>
              </w:rPr>
              <w:t>. Brno: Masarykova univerzita.</w:t>
            </w:r>
          </w:p>
          <w:p w14:paraId="74306433" w14:textId="77777777" w:rsidR="00810929" w:rsidRPr="00C80E30" w:rsidRDefault="00810929" w:rsidP="00150956">
            <w:r w:rsidRPr="00C80E30">
              <w:t>Hrozová, M. (2012). Zjištění podmínek pro realizaci výchovy ke zdraví na prvním stupni zákla</w:t>
            </w:r>
            <w:r>
              <w:t>dních škol. In: Prídavková A.</w:t>
            </w:r>
            <w:r w:rsidRPr="00C80E30">
              <w:t xml:space="preserve">, </w:t>
            </w:r>
            <w:r>
              <w:t>&amp; Klimovič M</w:t>
            </w:r>
            <w:r w:rsidRPr="00C80E30">
              <w:t>. </w:t>
            </w:r>
            <w:r w:rsidRPr="00B809AC">
              <w:rPr>
                <w:i/>
              </w:rPr>
              <w:t>Komplexnosť a integrita v predprimárnej, primárnej a špeciálnej edukácii.</w:t>
            </w:r>
            <w:r w:rsidRPr="00C80E30">
              <w:t>Prešov: Pedagogická fakulta Prešovskej univerzity.</w:t>
            </w:r>
          </w:p>
          <w:p w14:paraId="7F80E4CC" w14:textId="77777777" w:rsidR="00810929" w:rsidRDefault="00810929" w:rsidP="00150956">
            <w:pPr>
              <w:pStyle w:val="Default"/>
              <w:rPr>
                <w:sz w:val="20"/>
                <w:szCs w:val="20"/>
              </w:rPr>
            </w:pPr>
            <w:r w:rsidRPr="002429FF">
              <w:rPr>
                <w:sz w:val="20"/>
                <w:szCs w:val="20"/>
              </w:rPr>
              <w:t>Hrozová, M. (2011). Klíčové kompetence žáků v oblasti Výchovy ke zdraví v přípravě budoucích učitelů 1. stupně ZŠ. In</w:t>
            </w:r>
            <w:r>
              <w:rPr>
                <w:sz w:val="20"/>
                <w:szCs w:val="20"/>
              </w:rPr>
              <w:t xml:space="preserve">: </w:t>
            </w:r>
            <w:r w:rsidRPr="002429FF">
              <w:rPr>
                <w:sz w:val="20"/>
                <w:szCs w:val="20"/>
              </w:rPr>
              <w:t>Šimoník</w:t>
            </w:r>
            <w:r>
              <w:rPr>
                <w:sz w:val="20"/>
                <w:szCs w:val="20"/>
              </w:rPr>
              <w:t>, O</w:t>
            </w:r>
            <w:r w:rsidRPr="002429FF">
              <w:rPr>
                <w:sz w:val="20"/>
                <w:szCs w:val="20"/>
              </w:rPr>
              <w:t>.</w:t>
            </w:r>
            <w:r w:rsidRPr="002429FF">
              <w:rPr>
                <w:rStyle w:val="apple-converted-space"/>
              </w:rPr>
              <w:t> </w:t>
            </w:r>
            <w:r w:rsidRPr="00B809AC">
              <w:rPr>
                <w:i/>
                <w:iCs/>
                <w:sz w:val="20"/>
                <w:szCs w:val="20"/>
              </w:rPr>
              <w:t>Příprava budoucích učitelů na rozvíjení klíčových kompetencí žáků na jednotlivých úrovních vzdělávání: kooperace, participace, konsekvence</w:t>
            </w:r>
            <w:r>
              <w:rPr>
                <w:iCs/>
                <w:sz w:val="20"/>
                <w:szCs w:val="20"/>
              </w:rPr>
              <w:t xml:space="preserve">. </w:t>
            </w:r>
            <w:r w:rsidRPr="002429FF">
              <w:rPr>
                <w:sz w:val="20"/>
                <w:szCs w:val="20"/>
              </w:rPr>
              <w:t>Brno: Masarykova univerzita.</w:t>
            </w:r>
          </w:p>
          <w:p w14:paraId="0ED65216" w14:textId="77777777" w:rsidR="006D710B" w:rsidRPr="00C80E30" w:rsidRDefault="00810929" w:rsidP="00150956">
            <w:pPr>
              <w:pStyle w:val="Default"/>
              <w:rPr>
                <w:sz w:val="20"/>
                <w:szCs w:val="20"/>
              </w:rPr>
            </w:pPr>
            <w:r>
              <w:rPr>
                <w:sz w:val="20"/>
                <w:szCs w:val="20"/>
              </w:rPr>
              <w:t xml:space="preserve">Hrozová, M., &amp; Dusíková, M. (2011). </w:t>
            </w:r>
            <w:r w:rsidRPr="002429FF">
              <w:rPr>
                <w:sz w:val="20"/>
                <w:szCs w:val="20"/>
              </w:rPr>
              <w:t>School Psychologist and Teacher with the Possibility of Cooperation in the Care of gifted pupils in Elementary schools. In</w:t>
            </w:r>
            <w:r w:rsidRPr="005908D9">
              <w:rPr>
                <w:sz w:val="20"/>
                <w:szCs w:val="20"/>
              </w:rPr>
              <w:t>:</w:t>
            </w:r>
            <w:r w:rsidRPr="005908D9">
              <w:rPr>
                <w:rStyle w:val="apple-converted-space"/>
                <w:sz w:val="20"/>
                <w:szCs w:val="20"/>
              </w:rPr>
              <w:t> Šimoník,</w:t>
            </w:r>
            <w:r>
              <w:rPr>
                <w:rStyle w:val="apple-converted-space"/>
              </w:rPr>
              <w:t xml:space="preserve"> O. </w:t>
            </w:r>
            <w:r w:rsidRPr="00B809AC">
              <w:rPr>
                <w:i/>
                <w:iCs/>
                <w:sz w:val="20"/>
                <w:szCs w:val="20"/>
              </w:rPr>
              <w:t>Talented Learner</w:t>
            </w:r>
            <w:r>
              <w:rPr>
                <w:iCs/>
                <w:sz w:val="20"/>
                <w:szCs w:val="20"/>
              </w:rPr>
              <w:t>.</w:t>
            </w:r>
            <w:r w:rsidRPr="002429FF">
              <w:rPr>
                <w:sz w:val="20"/>
                <w:szCs w:val="20"/>
              </w:rPr>
              <w:t xml:space="preserve"> Brno: Masarykova univerzita</w:t>
            </w:r>
            <w:r>
              <w:rPr>
                <w:sz w:val="20"/>
                <w:szCs w:val="20"/>
              </w:rPr>
              <w:t>.</w:t>
            </w:r>
          </w:p>
        </w:tc>
      </w:tr>
      <w:tr w:rsidR="006D710B" w14:paraId="28058E4F" w14:textId="77777777" w:rsidTr="008227DC">
        <w:trPr>
          <w:trHeight w:val="218"/>
          <w:jc w:val="center"/>
        </w:trPr>
        <w:tc>
          <w:tcPr>
            <w:tcW w:w="9861"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5D232314" w14:textId="77777777" w:rsidR="006D710B" w:rsidRDefault="006D710B" w:rsidP="006D710B">
            <w:pPr>
              <w:rPr>
                <w:b/>
              </w:rPr>
            </w:pPr>
            <w:r>
              <w:rPr>
                <w:b/>
              </w:rPr>
              <w:t>Působení v</w:t>
            </w:r>
            <w:r w:rsidR="00150956">
              <w:rPr>
                <w:b/>
              </w:rPr>
              <w:t> </w:t>
            </w:r>
            <w:r>
              <w:rPr>
                <w:b/>
              </w:rPr>
              <w:t>zahraničí</w:t>
            </w:r>
          </w:p>
        </w:tc>
      </w:tr>
      <w:tr w:rsidR="006D710B" w14:paraId="1221B3B3" w14:textId="77777777" w:rsidTr="00C80E30">
        <w:trPr>
          <w:trHeight w:val="188"/>
          <w:jc w:val="center"/>
        </w:trPr>
        <w:tc>
          <w:tcPr>
            <w:tcW w:w="9861" w:type="dxa"/>
            <w:gridSpan w:val="12"/>
            <w:tcBorders>
              <w:top w:val="single" w:sz="4" w:space="0" w:color="auto"/>
              <w:left w:val="single" w:sz="4" w:space="0" w:color="auto"/>
              <w:bottom w:val="single" w:sz="4" w:space="0" w:color="auto"/>
              <w:right w:val="single" w:sz="4" w:space="0" w:color="auto"/>
            </w:tcBorders>
          </w:tcPr>
          <w:p w14:paraId="78313095" w14:textId="77777777" w:rsidR="006D710B" w:rsidRDefault="006D710B" w:rsidP="006D710B">
            <w:pPr>
              <w:rPr>
                <w:b/>
              </w:rPr>
            </w:pPr>
          </w:p>
        </w:tc>
      </w:tr>
      <w:tr w:rsidR="006D710B" w14:paraId="3785F5FC" w14:textId="77777777" w:rsidTr="00EC4529">
        <w:trPr>
          <w:cantSplit/>
          <w:trHeight w:val="89"/>
          <w:jc w:val="center"/>
        </w:trPr>
        <w:tc>
          <w:tcPr>
            <w:tcW w:w="2514" w:type="dxa"/>
            <w:shd w:val="clear" w:color="auto" w:fill="F7CAAC"/>
          </w:tcPr>
          <w:p w14:paraId="31F79F56" w14:textId="77777777" w:rsidR="006D710B" w:rsidRDefault="006D710B" w:rsidP="006D710B">
            <w:pPr>
              <w:jc w:val="both"/>
              <w:rPr>
                <w:b/>
              </w:rPr>
            </w:pPr>
            <w:r>
              <w:rPr>
                <w:b/>
              </w:rPr>
              <w:t xml:space="preserve">Podpis </w:t>
            </w:r>
          </w:p>
        </w:tc>
        <w:tc>
          <w:tcPr>
            <w:tcW w:w="4534" w:type="dxa"/>
            <w:gridSpan w:val="5"/>
          </w:tcPr>
          <w:p w14:paraId="03A880C2" w14:textId="77777777" w:rsidR="00EC4529" w:rsidRDefault="00B130E9" w:rsidP="006D710B">
            <w:pPr>
              <w:jc w:val="both"/>
            </w:pPr>
            <w:r>
              <w:t>Markéta Hrozová</w:t>
            </w:r>
            <w:r w:rsidR="00AE3AEC">
              <w:t xml:space="preserve">, v. r. </w:t>
            </w:r>
          </w:p>
        </w:tc>
        <w:tc>
          <w:tcPr>
            <w:tcW w:w="786" w:type="dxa"/>
            <w:gridSpan w:val="2"/>
            <w:shd w:val="clear" w:color="auto" w:fill="F7CAAC"/>
          </w:tcPr>
          <w:p w14:paraId="72605622" w14:textId="77777777" w:rsidR="006D710B" w:rsidRDefault="006D710B" w:rsidP="006D710B">
            <w:pPr>
              <w:jc w:val="both"/>
            </w:pPr>
            <w:r>
              <w:rPr>
                <w:b/>
              </w:rPr>
              <w:t>datum</w:t>
            </w:r>
          </w:p>
        </w:tc>
        <w:tc>
          <w:tcPr>
            <w:tcW w:w="2027" w:type="dxa"/>
            <w:gridSpan w:val="4"/>
          </w:tcPr>
          <w:p w14:paraId="74D55760" w14:textId="77777777" w:rsidR="006D710B" w:rsidRDefault="0086248F" w:rsidP="006D710B">
            <w:pPr>
              <w:jc w:val="both"/>
            </w:pPr>
            <w:r>
              <w:t>30. 5. 2018</w:t>
            </w:r>
          </w:p>
        </w:tc>
      </w:tr>
    </w:tbl>
    <w:p w14:paraId="293AA4FB" w14:textId="77777777" w:rsidR="002656F0" w:rsidRPr="00C96339" w:rsidRDefault="002656F0"/>
    <w:p w14:paraId="49D80241" w14:textId="77777777" w:rsidR="00107675" w:rsidRDefault="00107675">
      <w:pPr>
        <w:rPr>
          <w:b/>
          <w:sz w:val="28"/>
        </w:rPr>
      </w:pPr>
    </w:p>
    <w:p w14:paraId="7EDB65FB" w14:textId="77777777" w:rsidR="0045185F" w:rsidRDefault="0045185F">
      <w:pPr>
        <w:rPr>
          <w:b/>
          <w:sz w:val="28"/>
        </w:rPr>
      </w:pPr>
      <w:r>
        <w:rPr>
          <w:b/>
          <w:sz w:val="28"/>
        </w:rPr>
        <w:br w:type="page"/>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07"/>
        <w:gridCol w:w="829"/>
        <w:gridCol w:w="1721"/>
        <w:gridCol w:w="524"/>
        <w:gridCol w:w="468"/>
        <w:gridCol w:w="994"/>
        <w:gridCol w:w="709"/>
        <w:gridCol w:w="77"/>
        <w:gridCol w:w="632"/>
        <w:gridCol w:w="708"/>
        <w:gridCol w:w="679"/>
      </w:tblGrid>
      <w:tr w:rsidR="00BF66BA" w:rsidRPr="00944A9E" w14:paraId="6C137AFE" w14:textId="77777777" w:rsidTr="00836D40">
        <w:trPr>
          <w:jc w:val="center"/>
          <w:ins w:id="466" w:author="Jana Vašíková" w:date="2018-05-23T10:56:00Z"/>
        </w:trPr>
        <w:tc>
          <w:tcPr>
            <w:tcW w:w="10048" w:type="dxa"/>
            <w:gridSpan w:val="11"/>
            <w:tcBorders>
              <w:bottom w:val="double" w:sz="4" w:space="0" w:color="auto"/>
            </w:tcBorders>
            <w:shd w:val="clear" w:color="auto" w:fill="BDD6EE"/>
          </w:tcPr>
          <w:p w14:paraId="41E43D61" w14:textId="77777777" w:rsidR="00BF66BA" w:rsidRPr="00944A9E" w:rsidRDefault="00BF66BA" w:rsidP="00836D40">
            <w:pPr>
              <w:jc w:val="both"/>
              <w:rPr>
                <w:ins w:id="467" w:author="Jana Vašíková" w:date="2018-05-23T10:56:00Z"/>
                <w:b/>
                <w:sz w:val="28"/>
                <w:szCs w:val="28"/>
              </w:rPr>
            </w:pPr>
            <w:ins w:id="468" w:author="Jana Vašíková" w:date="2018-05-23T10:56:00Z">
              <w:r w:rsidRPr="00944A9E">
                <w:rPr>
                  <w:b/>
                  <w:sz w:val="28"/>
                  <w:szCs w:val="28"/>
                </w:rPr>
                <w:t>C – I – Personální zabezpečení</w:t>
              </w:r>
            </w:ins>
          </w:p>
        </w:tc>
      </w:tr>
      <w:tr w:rsidR="00BF66BA" w:rsidRPr="00944A9E" w14:paraId="2C88E981" w14:textId="77777777" w:rsidTr="00836D40">
        <w:trPr>
          <w:jc w:val="center"/>
          <w:ins w:id="469" w:author="Jana Vašíková" w:date="2018-05-23T10:56:00Z"/>
        </w:trPr>
        <w:tc>
          <w:tcPr>
            <w:tcW w:w="2707" w:type="dxa"/>
            <w:tcBorders>
              <w:top w:val="double" w:sz="4" w:space="0" w:color="auto"/>
            </w:tcBorders>
            <w:shd w:val="clear" w:color="auto" w:fill="F7CAAC"/>
          </w:tcPr>
          <w:p w14:paraId="42624A6D" w14:textId="77777777" w:rsidR="00BF66BA" w:rsidRPr="00944A9E" w:rsidRDefault="00BF66BA" w:rsidP="00836D40">
            <w:pPr>
              <w:jc w:val="both"/>
              <w:rPr>
                <w:ins w:id="470" w:author="Jana Vašíková" w:date="2018-05-23T10:56:00Z"/>
                <w:b/>
              </w:rPr>
            </w:pPr>
            <w:ins w:id="471" w:author="Jana Vašíková" w:date="2018-05-23T10:56:00Z">
              <w:r w:rsidRPr="00944A9E">
                <w:rPr>
                  <w:b/>
                </w:rPr>
                <w:t>Vysoká škola</w:t>
              </w:r>
            </w:ins>
          </w:p>
        </w:tc>
        <w:tc>
          <w:tcPr>
            <w:tcW w:w="7341" w:type="dxa"/>
            <w:gridSpan w:val="10"/>
          </w:tcPr>
          <w:p w14:paraId="4FCDFDA8" w14:textId="77777777" w:rsidR="00BF66BA" w:rsidRPr="00944A9E" w:rsidRDefault="00BF66BA" w:rsidP="00836D40">
            <w:pPr>
              <w:jc w:val="both"/>
              <w:rPr>
                <w:ins w:id="472" w:author="Jana Vašíková" w:date="2018-05-23T10:56:00Z"/>
              </w:rPr>
            </w:pPr>
            <w:ins w:id="473" w:author="Jana Vašíková" w:date="2018-05-23T10:56:00Z">
              <w:r w:rsidRPr="00944A9E">
                <w:t>UTB ve Zlíně</w:t>
              </w:r>
            </w:ins>
          </w:p>
        </w:tc>
      </w:tr>
      <w:tr w:rsidR="00BF66BA" w:rsidRPr="00944A9E" w14:paraId="40B681B9" w14:textId="77777777" w:rsidTr="00836D40">
        <w:trPr>
          <w:jc w:val="center"/>
          <w:ins w:id="474" w:author="Jana Vašíková" w:date="2018-05-23T10:56:00Z"/>
        </w:trPr>
        <w:tc>
          <w:tcPr>
            <w:tcW w:w="2707" w:type="dxa"/>
            <w:shd w:val="clear" w:color="auto" w:fill="F7CAAC"/>
          </w:tcPr>
          <w:p w14:paraId="1B72BAAE" w14:textId="77777777" w:rsidR="00BF66BA" w:rsidRPr="00944A9E" w:rsidRDefault="00BF66BA" w:rsidP="00836D40">
            <w:pPr>
              <w:jc w:val="both"/>
              <w:rPr>
                <w:ins w:id="475" w:author="Jana Vašíková" w:date="2018-05-23T10:56:00Z"/>
                <w:b/>
              </w:rPr>
            </w:pPr>
            <w:ins w:id="476" w:author="Jana Vašíková" w:date="2018-05-23T10:56:00Z">
              <w:r w:rsidRPr="00944A9E">
                <w:rPr>
                  <w:b/>
                </w:rPr>
                <w:t>Součást vysoké školy</w:t>
              </w:r>
            </w:ins>
          </w:p>
        </w:tc>
        <w:tc>
          <w:tcPr>
            <w:tcW w:w="7341" w:type="dxa"/>
            <w:gridSpan w:val="10"/>
          </w:tcPr>
          <w:p w14:paraId="1B705D43" w14:textId="73A98542" w:rsidR="00BF66BA" w:rsidRPr="00944A9E" w:rsidRDefault="00BF66BA" w:rsidP="00D30BFD">
            <w:pPr>
              <w:jc w:val="both"/>
              <w:rPr>
                <w:ins w:id="477" w:author="Jana Vašíková" w:date="2018-05-23T10:56:00Z"/>
              </w:rPr>
            </w:pPr>
            <w:ins w:id="478" w:author="Jana Vašíková" w:date="2018-05-23T10:56:00Z">
              <w:r w:rsidRPr="00944A9E">
                <w:t>Fakulta humanitních studií</w:t>
              </w:r>
              <w:del w:id="479" w:author="Anežka Lengálová" w:date="2018-05-30T06:57:00Z">
                <w:r w:rsidRPr="00944A9E" w:rsidDel="00D30BFD">
                  <w:delText>, Ústav školní pedagogiky</w:delText>
                </w:r>
              </w:del>
            </w:ins>
          </w:p>
        </w:tc>
      </w:tr>
      <w:tr w:rsidR="00BF66BA" w:rsidRPr="00944A9E" w14:paraId="3D0ED7E5" w14:textId="77777777" w:rsidTr="00836D40">
        <w:trPr>
          <w:jc w:val="center"/>
          <w:ins w:id="480" w:author="Jana Vašíková" w:date="2018-05-23T10:56:00Z"/>
        </w:trPr>
        <w:tc>
          <w:tcPr>
            <w:tcW w:w="2707" w:type="dxa"/>
            <w:shd w:val="clear" w:color="auto" w:fill="F7CAAC"/>
          </w:tcPr>
          <w:p w14:paraId="349B5A65" w14:textId="77777777" w:rsidR="00BF66BA" w:rsidRPr="00944A9E" w:rsidRDefault="00BF66BA" w:rsidP="00836D40">
            <w:pPr>
              <w:jc w:val="both"/>
              <w:rPr>
                <w:ins w:id="481" w:author="Jana Vašíková" w:date="2018-05-23T10:56:00Z"/>
                <w:b/>
              </w:rPr>
            </w:pPr>
            <w:ins w:id="482" w:author="Jana Vašíková" w:date="2018-05-23T10:56:00Z">
              <w:r w:rsidRPr="00944A9E">
                <w:rPr>
                  <w:b/>
                </w:rPr>
                <w:t>Název studijního programu</w:t>
              </w:r>
            </w:ins>
          </w:p>
        </w:tc>
        <w:tc>
          <w:tcPr>
            <w:tcW w:w="7341" w:type="dxa"/>
            <w:gridSpan w:val="10"/>
          </w:tcPr>
          <w:p w14:paraId="46E79368" w14:textId="77777777" w:rsidR="00BF66BA" w:rsidRPr="00944A9E" w:rsidRDefault="00BF66BA" w:rsidP="00836D40">
            <w:pPr>
              <w:jc w:val="both"/>
              <w:rPr>
                <w:ins w:id="483" w:author="Jana Vašíková" w:date="2018-05-23T10:56:00Z"/>
              </w:rPr>
            </w:pPr>
            <w:ins w:id="484" w:author="Jana Vašíková" w:date="2018-05-23T10:56:00Z">
              <w:r>
                <w:t>Předškolní pedagogika</w:t>
              </w:r>
            </w:ins>
          </w:p>
        </w:tc>
      </w:tr>
      <w:tr w:rsidR="00BF66BA" w:rsidRPr="00944A9E" w14:paraId="341EAF65" w14:textId="77777777" w:rsidTr="00836D40">
        <w:trPr>
          <w:trHeight w:val="207"/>
          <w:jc w:val="center"/>
          <w:ins w:id="485" w:author="Jana Vašíková" w:date="2018-05-23T10:56:00Z"/>
        </w:trPr>
        <w:tc>
          <w:tcPr>
            <w:tcW w:w="2707" w:type="dxa"/>
            <w:shd w:val="clear" w:color="auto" w:fill="F7CAAC"/>
          </w:tcPr>
          <w:p w14:paraId="7D7D413B" w14:textId="77777777" w:rsidR="00BF66BA" w:rsidRPr="00944A9E" w:rsidRDefault="00BF66BA" w:rsidP="00836D40">
            <w:pPr>
              <w:jc w:val="both"/>
              <w:rPr>
                <w:ins w:id="486" w:author="Jana Vašíková" w:date="2018-05-23T10:56:00Z"/>
                <w:b/>
              </w:rPr>
            </w:pPr>
            <w:ins w:id="487" w:author="Jana Vašíková" w:date="2018-05-23T10:56:00Z">
              <w:r w:rsidRPr="00944A9E">
                <w:rPr>
                  <w:b/>
                </w:rPr>
                <w:t>Jméno a příjmení</w:t>
              </w:r>
            </w:ins>
          </w:p>
        </w:tc>
        <w:tc>
          <w:tcPr>
            <w:tcW w:w="4536" w:type="dxa"/>
            <w:gridSpan w:val="5"/>
          </w:tcPr>
          <w:p w14:paraId="493C7ADB" w14:textId="77777777" w:rsidR="00BF66BA" w:rsidRPr="00944A9E" w:rsidRDefault="00BF66BA" w:rsidP="00836D40">
            <w:pPr>
              <w:rPr>
                <w:ins w:id="488" w:author="Jana Vašíková" w:date="2018-05-23T10:56:00Z"/>
              </w:rPr>
            </w:pPr>
            <w:ins w:id="489" w:author="Jana Vašíková" w:date="2018-05-23T10:56:00Z">
              <w:r w:rsidRPr="00944A9E">
                <w:t>Marcela Janíková</w:t>
              </w:r>
            </w:ins>
          </w:p>
        </w:tc>
        <w:tc>
          <w:tcPr>
            <w:tcW w:w="709" w:type="dxa"/>
            <w:shd w:val="clear" w:color="auto" w:fill="F7CAAC"/>
          </w:tcPr>
          <w:p w14:paraId="3041F84E" w14:textId="77777777" w:rsidR="00BF66BA" w:rsidRPr="00944A9E" w:rsidRDefault="00BF66BA" w:rsidP="00836D40">
            <w:pPr>
              <w:jc w:val="both"/>
              <w:rPr>
                <w:ins w:id="490" w:author="Jana Vašíková" w:date="2018-05-23T10:56:00Z"/>
                <w:b/>
              </w:rPr>
            </w:pPr>
            <w:ins w:id="491" w:author="Jana Vašíková" w:date="2018-05-23T10:56:00Z">
              <w:r w:rsidRPr="00944A9E">
                <w:rPr>
                  <w:b/>
                </w:rPr>
                <w:t>Tituly</w:t>
              </w:r>
            </w:ins>
          </w:p>
        </w:tc>
        <w:tc>
          <w:tcPr>
            <w:tcW w:w="2096" w:type="dxa"/>
            <w:gridSpan w:val="4"/>
          </w:tcPr>
          <w:p w14:paraId="6DDF8C85" w14:textId="75991429" w:rsidR="00BF66BA" w:rsidRPr="00944A9E" w:rsidRDefault="00BF66BA" w:rsidP="00563302">
            <w:pPr>
              <w:rPr>
                <w:ins w:id="492" w:author="Jana Vašíková" w:date="2018-05-23T10:56:00Z"/>
              </w:rPr>
            </w:pPr>
            <w:ins w:id="493" w:author="Jana Vašíková" w:date="2018-05-23T10:56:00Z">
              <w:r w:rsidRPr="00944A9E">
                <w:t>PhDr.</w:t>
              </w:r>
              <w:del w:id="494" w:author="Anežka Lengálová" w:date="2018-05-30T07:25:00Z">
                <w:r w:rsidRPr="00944A9E" w:rsidDel="00563302">
                  <w:delText>,</w:delText>
                </w:r>
              </w:del>
              <w:r w:rsidRPr="00944A9E">
                <w:t xml:space="preserve"> Mgr., Ph.D.</w:t>
              </w:r>
            </w:ins>
          </w:p>
        </w:tc>
      </w:tr>
      <w:tr w:rsidR="00BF66BA" w:rsidRPr="00944A9E" w14:paraId="7EB88AA3" w14:textId="77777777" w:rsidTr="00836D40">
        <w:trPr>
          <w:jc w:val="center"/>
          <w:ins w:id="495" w:author="Jana Vašíková" w:date="2018-05-23T10:56:00Z"/>
        </w:trPr>
        <w:tc>
          <w:tcPr>
            <w:tcW w:w="2707" w:type="dxa"/>
            <w:shd w:val="clear" w:color="auto" w:fill="F7CAAC"/>
          </w:tcPr>
          <w:p w14:paraId="183B90E2" w14:textId="77777777" w:rsidR="00BF66BA" w:rsidRPr="00944A9E" w:rsidRDefault="00BF66BA" w:rsidP="00836D40">
            <w:pPr>
              <w:jc w:val="both"/>
              <w:rPr>
                <w:ins w:id="496" w:author="Jana Vašíková" w:date="2018-05-23T10:56:00Z"/>
                <w:b/>
              </w:rPr>
            </w:pPr>
            <w:ins w:id="497" w:author="Jana Vašíková" w:date="2018-05-23T10:56:00Z">
              <w:r w:rsidRPr="00944A9E">
                <w:rPr>
                  <w:b/>
                </w:rPr>
                <w:t>Rok narození</w:t>
              </w:r>
            </w:ins>
          </w:p>
        </w:tc>
        <w:tc>
          <w:tcPr>
            <w:tcW w:w="829" w:type="dxa"/>
          </w:tcPr>
          <w:p w14:paraId="4031E3C0" w14:textId="77777777" w:rsidR="00BF66BA" w:rsidRPr="00944A9E" w:rsidRDefault="00BF66BA" w:rsidP="00836D40">
            <w:pPr>
              <w:jc w:val="both"/>
              <w:rPr>
                <w:ins w:id="498" w:author="Jana Vašíková" w:date="2018-05-23T10:56:00Z"/>
              </w:rPr>
            </w:pPr>
            <w:ins w:id="499" w:author="Jana Vašíková" w:date="2018-05-23T10:56:00Z">
              <w:r w:rsidRPr="00944A9E">
                <w:t>1979</w:t>
              </w:r>
            </w:ins>
          </w:p>
        </w:tc>
        <w:tc>
          <w:tcPr>
            <w:tcW w:w="1721" w:type="dxa"/>
            <w:shd w:val="clear" w:color="auto" w:fill="F7CAAC"/>
          </w:tcPr>
          <w:p w14:paraId="54FB18B0" w14:textId="77777777" w:rsidR="00BF66BA" w:rsidRPr="00944A9E" w:rsidRDefault="00BF66BA" w:rsidP="00836D40">
            <w:pPr>
              <w:jc w:val="both"/>
              <w:rPr>
                <w:ins w:id="500" w:author="Jana Vašíková" w:date="2018-05-23T10:56:00Z"/>
                <w:b/>
              </w:rPr>
            </w:pPr>
            <w:ins w:id="501" w:author="Jana Vašíková" w:date="2018-05-23T10:56:00Z">
              <w:r w:rsidRPr="00944A9E">
                <w:rPr>
                  <w:b/>
                </w:rPr>
                <w:t>typ vztahu k VŠ</w:t>
              </w:r>
            </w:ins>
          </w:p>
        </w:tc>
        <w:tc>
          <w:tcPr>
            <w:tcW w:w="992" w:type="dxa"/>
            <w:gridSpan w:val="2"/>
          </w:tcPr>
          <w:p w14:paraId="3FEEECE8" w14:textId="77777777" w:rsidR="00BF66BA" w:rsidRPr="00944A9E" w:rsidRDefault="00BF66BA" w:rsidP="00836D40">
            <w:pPr>
              <w:jc w:val="both"/>
              <w:rPr>
                <w:ins w:id="502" w:author="Jana Vašíková" w:date="2018-05-23T10:56:00Z"/>
              </w:rPr>
            </w:pPr>
            <w:r>
              <w:t>pp</w:t>
            </w:r>
          </w:p>
        </w:tc>
        <w:tc>
          <w:tcPr>
            <w:tcW w:w="994" w:type="dxa"/>
            <w:shd w:val="clear" w:color="auto" w:fill="F7CAAC"/>
          </w:tcPr>
          <w:p w14:paraId="4C03595F" w14:textId="77777777" w:rsidR="00BF66BA" w:rsidRPr="00944A9E" w:rsidRDefault="00BF66BA" w:rsidP="00836D40">
            <w:pPr>
              <w:jc w:val="both"/>
              <w:rPr>
                <w:ins w:id="503" w:author="Jana Vašíková" w:date="2018-05-23T10:56:00Z"/>
                <w:b/>
              </w:rPr>
            </w:pPr>
            <w:ins w:id="504" w:author="Jana Vašíková" w:date="2018-05-23T10:56:00Z">
              <w:r w:rsidRPr="00944A9E">
                <w:rPr>
                  <w:b/>
                </w:rPr>
                <w:t>rozsah</w:t>
              </w:r>
            </w:ins>
          </w:p>
        </w:tc>
        <w:tc>
          <w:tcPr>
            <w:tcW w:w="709" w:type="dxa"/>
          </w:tcPr>
          <w:p w14:paraId="37886A3A" w14:textId="77777777" w:rsidR="00BF66BA" w:rsidRDefault="00BF66BA" w:rsidP="00BF66BA">
            <w:r>
              <w:t xml:space="preserve">20 h týdně </w:t>
            </w:r>
          </w:p>
          <w:p w14:paraId="07600F50" w14:textId="77777777" w:rsidR="00BF66BA" w:rsidRPr="00944A9E" w:rsidRDefault="00BF66BA" w:rsidP="00836D40">
            <w:pPr>
              <w:jc w:val="both"/>
              <w:rPr>
                <w:ins w:id="505" w:author="Jana Vašíková" w:date="2018-05-23T10:56:00Z"/>
              </w:rPr>
            </w:pPr>
          </w:p>
        </w:tc>
        <w:tc>
          <w:tcPr>
            <w:tcW w:w="709" w:type="dxa"/>
            <w:gridSpan w:val="2"/>
            <w:shd w:val="clear" w:color="auto" w:fill="F7CAAC"/>
          </w:tcPr>
          <w:p w14:paraId="0B38142E" w14:textId="77777777" w:rsidR="00BF66BA" w:rsidRPr="00944A9E" w:rsidRDefault="00BF66BA" w:rsidP="00836D40">
            <w:pPr>
              <w:jc w:val="both"/>
              <w:rPr>
                <w:ins w:id="506" w:author="Jana Vašíková" w:date="2018-05-23T10:56:00Z"/>
                <w:b/>
              </w:rPr>
            </w:pPr>
            <w:ins w:id="507" w:author="Jana Vašíková" w:date="2018-05-23T10:56:00Z">
              <w:r w:rsidRPr="00944A9E">
                <w:rPr>
                  <w:b/>
                </w:rPr>
                <w:t>do kdy</w:t>
              </w:r>
            </w:ins>
          </w:p>
        </w:tc>
        <w:tc>
          <w:tcPr>
            <w:tcW w:w="1387" w:type="dxa"/>
            <w:gridSpan w:val="2"/>
          </w:tcPr>
          <w:p w14:paraId="016AF152" w14:textId="77777777" w:rsidR="00BF66BA" w:rsidRPr="00944A9E" w:rsidRDefault="00BF66BA" w:rsidP="00836D40">
            <w:pPr>
              <w:jc w:val="both"/>
              <w:rPr>
                <w:ins w:id="508" w:author="Jana Vašíková" w:date="2018-05-23T10:56:00Z"/>
              </w:rPr>
            </w:pPr>
          </w:p>
        </w:tc>
      </w:tr>
      <w:tr w:rsidR="00BF66BA" w:rsidRPr="00944A9E" w14:paraId="04F7641A" w14:textId="77777777" w:rsidTr="00836D40">
        <w:trPr>
          <w:jc w:val="center"/>
          <w:ins w:id="509" w:author="Jana Vašíková" w:date="2018-05-23T10:56:00Z"/>
        </w:trPr>
        <w:tc>
          <w:tcPr>
            <w:tcW w:w="5257" w:type="dxa"/>
            <w:gridSpan w:val="3"/>
            <w:shd w:val="clear" w:color="auto" w:fill="F7CAAC"/>
          </w:tcPr>
          <w:p w14:paraId="08AB83BC" w14:textId="77777777" w:rsidR="00BF66BA" w:rsidRPr="00944A9E" w:rsidRDefault="00BF66BA" w:rsidP="00836D40">
            <w:pPr>
              <w:jc w:val="both"/>
              <w:rPr>
                <w:ins w:id="510" w:author="Jana Vašíková" w:date="2018-05-23T10:56:00Z"/>
                <w:b/>
              </w:rPr>
            </w:pPr>
            <w:ins w:id="511" w:author="Jana Vašíková" w:date="2018-05-23T10:56:00Z">
              <w:r w:rsidRPr="00944A9E">
                <w:rPr>
                  <w:b/>
                </w:rPr>
                <w:t>Typ vztahu na součásti VŠ, která uskutečňuje st. program</w:t>
              </w:r>
            </w:ins>
          </w:p>
        </w:tc>
        <w:tc>
          <w:tcPr>
            <w:tcW w:w="992" w:type="dxa"/>
            <w:gridSpan w:val="2"/>
          </w:tcPr>
          <w:p w14:paraId="36E96D55" w14:textId="77777777" w:rsidR="00BF66BA" w:rsidRPr="00944A9E" w:rsidRDefault="00BF66BA" w:rsidP="00836D40">
            <w:pPr>
              <w:jc w:val="both"/>
              <w:rPr>
                <w:ins w:id="512" w:author="Jana Vašíková" w:date="2018-05-23T10:56:00Z"/>
              </w:rPr>
            </w:pPr>
            <w:r>
              <w:t>pp</w:t>
            </w:r>
          </w:p>
        </w:tc>
        <w:tc>
          <w:tcPr>
            <w:tcW w:w="994" w:type="dxa"/>
            <w:shd w:val="clear" w:color="auto" w:fill="F7CAAC"/>
          </w:tcPr>
          <w:p w14:paraId="34142BE6" w14:textId="77777777" w:rsidR="00BF66BA" w:rsidRPr="00944A9E" w:rsidRDefault="00BF66BA" w:rsidP="00836D40">
            <w:pPr>
              <w:jc w:val="both"/>
              <w:rPr>
                <w:ins w:id="513" w:author="Jana Vašíková" w:date="2018-05-23T10:56:00Z"/>
                <w:b/>
              </w:rPr>
            </w:pPr>
            <w:ins w:id="514" w:author="Jana Vašíková" w:date="2018-05-23T10:56:00Z">
              <w:r w:rsidRPr="00944A9E">
                <w:rPr>
                  <w:b/>
                </w:rPr>
                <w:t>rozsah</w:t>
              </w:r>
            </w:ins>
          </w:p>
        </w:tc>
        <w:tc>
          <w:tcPr>
            <w:tcW w:w="709" w:type="dxa"/>
          </w:tcPr>
          <w:p w14:paraId="04E4DE1D" w14:textId="77777777" w:rsidR="00BF66BA" w:rsidRPr="00BF66BA" w:rsidRDefault="00BF66BA" w:rsidP="00BF66BA">
            <w:pPr>
              <w:rPr>
                <w:ins w:id="515" w:author="Jana Vašíková" w:date="2018-05-23T10:56:00Z"/>
              </w:rPr>
            </w:pPr>
            <w:r>
              <w:t xml:space="preserve">20 h týdně </w:t>
            </w:r>
          </w:p>
        </w:tc>
        <w:tc>
          <w:tcPr>
            <w:tcW w:w="709" w:type="dxa"/>
            <w:gridSpan w:val="2"/>
            <w:shd w:val="clear" w:color="auto" w:fill="F7CAAC"/>
          </w:tcPr>
          <w:p w14:paraId="5B29C3EB" w14:textId="77777777" w:rsidR="00BF66BA" w:rsidRPr="00944A9E" w:rsidRDefault="00BF66BA" w:rsidP="00836D40">
            <w:pPr>
              <w:jc w:val="both"/>
              <w:rPr>
                <w:ins w:id="516" w:author="Jana Vašíková" w:date="2018-05-23T10:56:00Z"/>
                <w:b/>
              </w:rPr>
            </w:pPr>
            <w:ins w:id="517" w:author="Jana Vašíková" w:date="2018-05-23T10:56:00Z">
              <w:r w:rsidRPr="00944A9E">
                <w:rPr>
                  <w:b/>
                </w:rPr>
                <w:t>do kdy</w:t>
              </w:r>
            </w:ins>
          </w:p>
        </w:tc>
        <w:tc>
          <w:tcPr>
            <w:tcW w:w="1387" w:type="dxa"/>
            <w:gridSpan w:val="2"/>
          </w:tcPr>
          <w:p w14:paraId="6C4DEFDA" w14:textId="77777777" w:rsidR="00BF66BA" w:rsidRPr="00944A9E" w:rsidRDefault="00BF66BA" w:rsidP="00836D40">
            <w:pPr>
              <w:jc w:val="both"/>
              <w:rPr>
                <w:ins w:id="518" w:author="Jana Vašíková" w:date="2018-05-23T10:56:00Z"/>
              </w:rPr>
            </w:pPr>
          </w:p>
        </w:tc>
      </w:tr>
      <w:tr w:rsidR="00BF66BA" w:rsidRPr="00944A9E" w14:paraId="3B763F74" w14:textId="77777777" w:rsidTr="00836D40">
        <w:trPr>
          <w:jc w:val="center"/>
          <w:ins w:id="519" w:author="Jana Vašíková" w:date="2018-05-23T10:56:00Z"/>
        </w:trPr>
        <w:tc>
          <w:tcPr>
            <w:tcW w:w="6249" w:type="dxa"/>
            <w:gridSpan w:val="5"/>
            <w:shd w:val="clear" w:color="auto" w:fill="F7CAAC"/>
          </w:tcPr>
          <w:p w14:paraId="21C7EE1F" w14:textId="77777777" w:rsidR="00BF66BA" w:rsidRPr="00944A9E" w:rsidRDefault="00BF66BA" w:rsidP="00836D40">
            <w:pPr>
              <w:jc w:val="both"/>
              <w:rPr>
                <w:ins w:id="520" w:author="Jana Vašíková" w:date="2018-05-23T10:56:00Z"/>
              </w:rPr>
            </w:pPr>
            <w:ins w:id="521" w:author="Jana Vašíková" w:date="2018-05-23T10:56:00Z">
              <w:r w:rsidRPr="00944A9E">
                <w:rPr>
                  <w:b/>
                </w:rPr>
                <w:t>Další současná působení jako akademický pracovník na jiných VŠ</w:t>
              </w:r>
            </w:ins>
          </w:p>
        </w:tc>
        <w:tc>
          <w:tcPr>
            <w:tcW w:w="1703" w:type="dxa"/>
            <w:gridSpan w:val="2"/>
            <w:shd w:val="clear" w:color="auto" w:fill="F7CAAC"/>
          </w:tcPr>
          <w:p w14:paraId="0E06E957" w14:textId="77777777" w:rsidR="00BF66BA" w:rsidRPr="00944A9E" w:rsidRDefault="00BF66BA" w:rsidP="00836D40">
            <w:pPr>
              <w:jc w:val="both"/>
              <w:rPr>
                <w:ins w:id="522" w:author="Jana Vašíková" w:date="2018-05-23T10:56:00Z"/>
                <w:b/>
              </w:rPr>
            </w:pPr>
            <w:ins w:id="523" w:author="Jana Vašíková" w:date="2018-05-23T10:56:00Z">
              <w:r w:rsidRPr="00944A9E">
                <w:rPr>
                  <w:b/>
                </w:rPr>
                <w:t>typ prac. vztahu</w:t>
              </w:r>
            </w:ins>
          </w:p>
        </w:tc>
        <w:tc>
          <w:tcPr>
            <w:tcW w:w="2096" w:type="dxa"/>
            <w:gridSpan w:val="4"/>
            <w:shd w:val="clear" w:color="auto" w:fill="F7CAAC"/>
          </w:tcPr>
          <w:p w14:paraId="3A326C6C" w14:textId="77777777" w:rsidR="00BF66BA" w:rsidRPr="00944A9E" w:rsidRDefault="00BF66BA" w:rsidP="00836D40">
            <w:pPr>
              <w:jc w:val="both"/>
              <w:rPr>
                <w:ins w:id="524" w:author="Jana Vašíková" w:date="2018-05-23T10:56:00Z"/>
                <w:b/>
              </w:rPr>
            </w:pPr>
            <w:ins w:id="525" w:author="Jana Vašíková" w:date="2018-05-23T10:56:00Z">
              <w:r w:rsidRPr="00944A9E">
                <w:rPr>
                  <w:b/>
                </w:rPr>
                <w:t>rozsah</w:t>
              </w:r>
            </w:ins>
          </w:p>
        </w:tc>
      </w:tr>
      <w:tr w:rsidR="00BF66BA" w:rsidRPr="00944A9E" w14:paraId="446E3F9C" w14:textId="77777777" w:rsidTr="00836D40">
        <w:trPr>
          <w:jc w:val="center"/>
          <w:ins w:id="526" w:author="Jana Vašíková" w:date="2018-05-23T10:56:00Z"/>
        </w:trPr>
        <w:tc>
          <w:tcPr>
            <w:tcW w:w="6249" w:type="dxa"/>
            <w:gridSpan w:val="5"/>
          </w:tcPr>
          <w:p w14:paraId="426D2546" w14:textId="77777777" w:rsidR="00BF66BA" w:rsidRPr="00944A9E" w:rsidRDefault="00BF66BA" w:rsidP="00836D40">
            <w:pPr>
              <w:jc w:val="both"/>
              <w:rPr>
                <w:ins w:id="527" w:author="Jana Vašíková" w:date="2018-05-23T10:56:00Z"/>
              </w:rPr>
            </w:pPr>
            <w:ins w:id="528" w:author="Jana Vašíková" w:date="2018-05-23T10:56:00Z">
              <w:r w:rsidRPr="00944A9E">
                <w:t>Fakulta sportovních studií MU, Brno</w:t>
              </w:r>
            </w:ins>
          </w:p>
        </w:tc>
        <w:tc>
          <w:tcPr>
            <w:tcW w:w="1703" w:type="dxa"/>
            <w:gridSpan w:val="2"/>
          </w:tcPr>
          <w:p w14:paraId="703BC9FD" w14:textId="77777777" w:rsidR="00BF66BA" w:rsidRPr="00944A9E" w:rsidRDefault="00BF66BA" w:rsidP="00836D40">
            <w:pPr>
              <w:jc w:val="both"/>
              <w:rPr>
                <w:ins w:id="529" w:author="Jana Vašíková" w:date="2018-05-23T10:56:00Z"/>
              </w:rPr>
            </w:pPr>
            <w:ins w:id="530" w:author="Jana Vašíková" w:date="2018-05-23T10:56:00Z">
              <w:r w:rsidRPr="00944A9E">
                <w:t>pp</w:t>
              </w:r>
            </w:ins>
          </w:p>
        </w:tc>
        <w:tc>
          <w:tcPr>
            <w:tcW w:w="2096" w:type="dxa"/>
            <w:gridSpan w:val="4"/>
          </w:tcPr>
          <w:p w14:paraId="40C0EDC4" w14:textId="77777777" w:rsidR="00BF66BA" w:rsidRPr="00944A9E" w:rsidRDefault="00BF66BA" w:rsidP="00836D40">
            <w:pPr>
              <w:jc w:val="both"/>
              <w:rPr>
                <w:ins w:id="531" w:author="Jana Vašíková" w:date="2018-05-23T10:56:00Z"/>
              </w:rPr>
            </w:pPr>
            <w:ins w:id="532" w:author="Jana Vašíková" w:date="2018-05-23T10:56:00Z">
              <w:r w:rsidRPr="00944A9E">
                <w:t>40h/týdně</w:t>
              </w:r>
            </w:ins>
          </w:p>
        </w:tc>
      </w:tr>
      <w:tr w:rsidR="00BF66BA" w:rsidRPr="00944A9E" w14:paraId="78905567" w14:textId="77777777" w:rsidTr="00836D40">
        <w:trPr>
          <w:jc w:val="center"/>
          <w:ins w:id="533" w:author="Jana Vašíková" w:date="2018-05-23T10:56:00Z"/>
        </w:trPr>
        <w:tc>
          <w:tcPr>
            <w:tcW w:w="10048" w:type="dxa"/>
            <w:gridSpan w:val="11"/>
            <w:shd w:val="clear" w:color="auto" w:fill="F7CAAC"/>
          </w:tcPr>
          <w:p w14:paraId="548B217B" w14:textId="77777777" w:rsidR="00BF66BA" w:rsidRPr="00944A9E" w:rsidRDefault="00BF66BA" w:rsidP="00836D40">
            <w:pPr>
              <w:jc w:val="both"/>
              <w:rPr>
                <w:ins w:id="534" w:author="Jana Vašíková" w:date="2018-05-23T10:56:00Z"/>
              </w:rPr>
            </w:pPr>
            <w:ins w:id="535" w:author="Jana Vašíková" w:date="2018-05-23T10:56:00Z">
              <w:r w:rsidRPr="00944A9E">
                <w:rPr>
                  <w:b/>
                </w:rPr>
                <w:t>Předměty příslušného studijního programu a způsob zapojení do jejich výuky, příp. další zapojení do uskutečňování studijního programu</w:t>
              </w:r>
            </w:ins>
          </w:p>
        </w:tc>
      </w:tr>
      <w:tr w:rsidR="00BF66BA" w:rsidRPr="00944A9E" w14:paraId="51B8C20E" w14:textId="77777777" w:rsidTr="00836D40">
        <w:trPr>
          <w:trHeight w:val="195"/>
          <w:jc w:val="center"/>
          <w:ins w:id="536" w:author="Jana Vašíková" w:date="2018-05-23T10:56:00Z"/>
        </w:trPr>
        <w:tc>
          <w:tcPr>
            <w:tcW w:w="10048" w:type="dxa"/>
            <w:gridSpan w:val="11"/>
            <w:tcBorders>
              <w:top w:val="nil"/>
            </w:tcBorders>
          </w:tcPr>
          <w:p w14:paraId="54295BEF" w14:textId="77777777" w:rsidR="00BF66BA" w:rsidRPr="00944A9E" w:rsidRDefault="00BF66BA" w:rsidP="00836D40">
            <w:pPr>
              <w:rPr>
                <w:ins w:id="537" w:author="Jana Vašíková" w:date="2018-05-23T10:56:00Z"/>
              </w:rPr>
            </w:pPr>
            <w:ins w:id="538" w:author="Jana Vašíková" w:date="2018-05-23T10:56:00Z">
              <w:r>
                <w:t>Řízení vzdělávacích institucí</w:t>
              </w:r>
            </w:ins>
          </w:p>
        </w:tc>
      </w:tr>
      <w:tr w:rsidR="00BF66BA" w:rsidRPr="00944A9E" w14:paraId="7795291A" w14:textId="77777777" w:rsidTr="00836D40">
        <w:trPr>
          <w:jc w:val="center"/>
          <w:ins w:id="539" w:author="Jana Vašíková" w:date="2018-05-23T10:56:00Z"/>
        </w:trPr>
        <w:tc>
          <w:tcPr>
            <w:tcW w:w="10048" w:type="dxa"/>
            <w:gridSpan w:val="11"/>
            <w:shd w:val="clear" w:color="auto" w:fill="F7CAAC"/>
          </w:tcPr>
          <w:p w14:paraId="37F971F2" w14:textId="77777777" w:rsidR="00BF66BA" w:rsidRPr="00944A9E" w:rsidRDefault="00BF66BA" w:rsidP="00836D40">
            <w:pPr>
              <w:jc w:val="both"/>
              <w:rPr>
                <w:ins w:id="540" w:author="Jana Vašíková" w:date="2018-05-23T10:56:00Z"/>
              </w:rPr>
            </w:pPr>
            <w:ins w:id="541" w:author="Jana Vašíková" w:date="2018-05-23T10:56:00Z">
              <w:r w:rsidRPr="00944A9E">
                <w:rPr>
                  <w:b/>
                </w:rPr>
                <w:t xml:space="preserve">Údaje o vzdělání na VŠ </w:t>
              </w:r>
            </w:ins>
          </w:p>
        </w:tc>
      </w:tr>
      <w:tr w:rsidR="00BF66BA" w:rsidRPr="00944A9E" w14:paraId="7A9D81B1" w14:textId="77777777" w:rsidTr="00836D40">
        <w:trPr>
          <w:trHeight w:val="1055"/>
          <w:jc w:val="center"/>
          <w:ins w:id="542" w:author="Jana Vašíková" w:date="2018-05-23T10:56:00Z"/>
        </w:trPr>
        <w:tc>
          <w:tcPr>
            <w:tcW w:w="10048" w:type="dxa"/>
            <w:gridSpan w:val="11"/>
          </w:tcPr>
          <w:p w14:paraId="3056C2A2" w14:textId="77777777" w:rsidR="00BF66BA" w:rsidRPr="00B71744" w:rsidRDefault="00BF66BA" w:rsidP="00836D40">
            <w:pPr>
              <w:rPr>
                <w:ins w:id="543" w:author="Jana Vašíková" w:date="2018-05-23T10:56:00Z"/>
                <w:lang w:eastAsia="en-US"/>
              </w:rPr>
            </w:pPr>
            <w:ins w:id="544" w:author="Jana Vašíková" w:date="2018-05-23T10:56:00Z">
              <w:r w:rsidRPr="00B71744">
                <w:rPr>
                  <w:lang w:eastAsia="en-US"/>
                </w:rPr>
                <w:t>Mgr., magisterské studium, obor Učitelství pro 1. stupeň ZŠ, specializace německý jazyk, 2001, PdF MU v Brně</w:t>
              </w:r>
            </w:ins>
          </w:p>
          <w:p w14:paraId="0B7581D1" w14:textId="77777777" w:rsidR="00BF66BA" w:rsidRPr="00B71744" w:rsidRDefault="00BF66BA" w:rsidP="00836D40">
            <w:pPr>
              <w:rPr>
                <w:ins w:id="545" w:author="Jana Vašíková" w:date="2018-05-23T10:56:00Z"/>
                <w:lang w:eastAsia="en-US"/>
              </w:rPr>
            </w:pPr>
            <w:ins w:id="546" w:author="Jana Vašíková" w:date="2018-05-23T10:56:00Z">
              <w:r w:rsidRPr="00B71744">
                <w:rPr>
                  <w:lang w:eastAsia="en-US"/>
                </w:rPr>
                <w:t>PhDr., rigorózní řízení, obor Pedagogika, 2005, PdF MU v Brně</w:t>
              </w:r>
            </w:ins>
          </w:p>
          <w:p w14:paraId="3601F4E9" w14:textId="77777777" w:rsidR="00BF66BA" w:rsidRPr="00B71744" w:rsidRDefault="00BF66BA" w:rsidP="00836D40">
            <w:pPr>
              <w:rPr>
                <w:ins w:id="547" w:author="Jana Vašíková" w:date="2018-05-23T10:56:00Z"/>
                <w:lang w:eastAsia="en-US"/>
              </w:rPr>
            </w:pPr>
            <w:ins w:id="548" w:author="Jana Vašíková" w:date="2018-05-23T10:56:00Z">
              <w:r w:rsidRPr="00B71744">
                <w:rPr>
                  <w:lang w:eastAsia="en-US"/>
                </w:rPr>
                <w:t>Ph.D., doktorské studium, obor Pedagogika, 2006, PdF MU v Brně</w:t>
              </w:r>
            </w:ins>
          </w:p>
          <w:p w14:paraId="041D5B26" w14:textId="77777777" w:rsidR="00BF66BA" w:rsidRPr="00B71744" w:rsidRDefault="00BF66BA" w:rsidP="00836D40">
            <w:pPr>
              <w:rPr>
                <w:ins w:id="549" w:author="Jana Vašíková" w:date="2018-05-23T10:56:00Z"/>
                <w:lang w:val="de-DE" w:eastAsia="en-US"/>
              </w:rPr>
            </w:pPr>
            <w:ins w:id="550" w:author="Jana Vašíková" w:date="2018-05-23T10:56:00Z">
              <w:r w:rsidRPr="00B71744">
                <w:rPr>
                  <w:lang w:val="de-DE" w:eastAsia="en-US"/>
                </w:rPr>
                <w:t>funkční studium školského managementu II, 2008, FF MU v Brně</w:t>
              </w:r>
            </w:ins>
          </w:p>
          <w:p w14:paraId="753E85BC" w14:textId="77777777" w:rsidR="00BF66BA" w:rsidRPr="00944A9E" w:rsidRDefault="00BF66BA" w:rsidP="00836D40">
            <w:pPr>
              <w:jc w:val="both"/>
              <w:rPr>
                <w:ins w:id="551" w:author="Jana Vašíková" w:date="2018-05-23T10:56:00Z"/>
              </w:rPr>
            </w:pPr>
          </w:p>
        </w:tc>
      </w:tr>
      <w:tr w:rsidR="00BF66BA" w:rsidRPr="00944A9E" w14:paraId="230DA033" w14:textId="77777777" w:rsidTr="00836D40">
        <w:trPr>
          <w:jc w:val="center"/>
          <w:ins w:id="552" w:author="Jana Vašíková" w:date="2018-05-23T10:56:00Z"/>
        </w:trPr>
        <w:tc>
          <w:tcPr>
            <w:tcW w:w="10048" w:type="dxa"/>
            <w:gridSpan w:val="11"/>
            <w:shd w:val="clear" w:color="auto" w:fill="F7CAAC"/>
          </w:tcPr>
          <w:p w14:paraId="07856202" w14:textId="77777777" w:rsidR="00BF66BA" w:rsidRPr="00944A9E" w:rsidRDefault="00BF66BA" w:rsidP="00836D40">
            <w:pPr>
              <w:jc w:val="both"/>
              <w:rPr>
                <w:ins w:id="553" w:author="Jana Vašíková" w:date="2018-05-23T10:56:00Z"/>
                <w:b/>
              </w:rPr>
            </w:pPr>
            <w:ins w:id="554" w:author="Jana Vašíková" w:date="2018-05-23T10:56:00Z">
              <w:r w:rsidRPr="00944A9E">
                <w:rPr>
                  <w:b/>
                </w:rPr>
                <w:t>Údaje o odborném působení od absolvování VŠ</w:t>
              </w:r>
            </w:ins>
          </w:p>
        </w:tc>
      </w:tr>
      <w:tr w:rsidR="00BF66BA" w:rsidRPr="00944A9E" w14:paraId="369EEED7" w14:textId="77777777" w:rsidTr="00836D40">
        <w:trPr>
          <w:trHeight w:val="1327"/>
          <w:jc w:val="center"/>
          <w:ins w:id="555" w:author="Jana Vašíková" w:date="2018-05-23T10:56:00Z"/>
        </w:trPr>
        <w:tc>
          <w:tcPr>
            <w:tcW w:w="10048" w:type="dxa"/>
            <w:gridSpan w:val="11"/>
          </w:tcPr>
          <w:p w14:paraId="5CC78437" w14:textId="77777777" w:rsidR="00BF66BA" w:rsidRPr="00B71744" w:rsidRDefault="00BF66BA" w:rsidP="00836D40">
            <w:pPr>
              <w:rPr>
                <w:ins w:id="556" w:author="Jana Vašíková" w:date="2018-05-23T10:56:00Z"/>
                <w:lang w:eastAsia="en-US"/>
              </w:rPr>
            </w:pPr>
            <w:ins w:id="557" w:author="Jana Vašíková" w:date="2018-05-23T10:56:00Z">
              <w:r w:rsidRPr="00B71744">
                <w:rPr>
                  <w:lang w:eastAsia="en-US"/>
                </w:rPr>
                <w:t>2005 – 2005 výuka na VUT v Brně</w:t>
              </w:r>
            </w:ins>
          </w:p>
          <w:p w14:paraId="5298FE08" w14:textId="77777777" w:rsidR="00BF66BA" w:rsidRDefault="00BF66BA" w:rsidP="00836D40">
            <w:pPr>
              <w:rPr>
                <w:ins w:id="558" w:author="Jana Vašíková" w:date="2018-05-31T11:26:00Z"/>
              </w:rPr>
            </w:pPr>
            <w:ins w:id="559" w:author="Jana Vašíková" w:date="2018-05-23T10:56:00Z">
              <w:r w:rsidRPr="00B71744">
                <w:rPr>
                  <w:lang w:eastAsia="en-US"/>
                </w:rPr>
                <w:t>2002 – 2007 učitel Vyšší odborná škola sociálně právní v Brně</w:t>
              </w:r>
              <w:r w:rsidRPr="00B71744">
                <w:rPr>
                  <w:lang w:eastAsia="en-US"/>
                </w:rPr>
                <w:br/>
                <w:t>2005 – dosud odborný asistent Fakulta sportovních studií MU v Brně </w:t>
              </w:r>
              <w:r w:rsidRPr="00B71744">
                <w:rPr>
                  <w:lang w:eastAsia="en-US"/>
                </w:rPr>
                <w:br/>
                <w:t>2005 – dosud  oborný asistent, PdF MU v Brně</w:t>
              </w:r>
              <w:r w:rsidRPr="00B71744">
                <w:rPr>
                  <w:lang w:eastAsia="en-US"/>
                </w:rPr>
                <w:br/>
              </w:r>
            </w:ins>
          </w:p>
          <w:p w14:paraId="6D281AF4" w14:textId="00A6286C" w:rsidR="006834D0" w:rsidRPr="006834D0" w:rsidRDefault="006834D0" w:rsidP="00836D40">
            <w:pPr>
              <w:rPr>
                <w:ins w:id="560" w:author="Jana Vašíková" w:date="2018-05-23T10:56:00Z"/>
              </w:rPr>
            </w:pPr>
            <w:ins w:id="561" w:author="Jana Vašíková" w:date="2018-05-31T11:26:00Z">
              <w:r w:rsidRPr="007F6B94">
                <w:t>Dr. Janíková spolupracuje s ústavem externě. Ale v této dobé se přihlásila do výběrového řízení na novou pozici AP.</w:t>
              </w:r>
            </w:ins>
          </w:p>
        </w:tc>
      </w:tr>
      <w:tr w:rsidR="00BF66BA" w:rsidRPr="00944A9E" w14:paraId="717ECFA8" w14:textId="77777777" w:rsidTr="00836D40">
        <w:trPr>
          <w:trHeight w:val="250"/>
          <w:jc w:val="center"/>
          <w:ins w:id="562" w:author="Jana Vašíková" w:date="2018-05-23T10:56:00Z"/>
        </w:trPr>
        <w:tc>
          <w:tcPr>
            <w:tcW w:w="10048" w:type="dxa"/>
            <w:gridSpan w:val="11"/>
            <w:shd w:val="clear" w:color="auto" w:fill="F7CAAC"/>
          </w:tcPr>
          <w:p w14:paraId="0A3D6CAD" w14:textId="77777777" w:rsidR="00BF66BA" w:rsidRPr="00944A9E" w:rsidRDefault="00BF66BA" w:rsidP="00836D40">
            <w:pPr>
              <w:jc w:val="both"/>
              <w:rPr>
                <w:ins w:id="563" w:author="Jana Vašíková" w:date="2018-05-23T10:56:00Z"/>
              </w:rPr>
            </w:pPr>
            <w:ins w:id="564" w:author="Jana Vašíková" w:date="2018-05-23T10:56:00Z">
              <w:r w:rsidRPr="00944A9E">
                <w:rPr>
                  <w:b/>
                </w:rPr>
                <w:t>Zkušenosti s vedením kvalifikačních a rigorózních prací</w:t>
              </w:r>
            </w:ins>
          </w:p>
        </w:tc>
      </w:tr>
      <w:tr w:rsidR="00BF66BA" w:rsidRPr="00944A9E" w14:paraId="4F89E998" w14:textId="77777777" w:rsidTr="00836D40">
        <w:trPr>
          <w:trHeight w:val="491"/>
          <w:jc w:val="center"/>
          <w:ins w:id="565" w:author="Jana Vašíková" w:date="2018-05-23T10:56:00Z"/>
        </w:trPr>
        <w:tc>
          <w:tcPr>
            <w:tcW w:w="10048" w:type="dxa"/>
            <w:gridSpan w:val="11"/>
          </w:tcPr>
          <w:p w14:paraId="28F163AF" w14:textId="77777777" w:rsidR="00BF66BA" w:rsidRPr="00944A9E" w:rsidRDefault="00BF66BA" w:rsidP="00836D40">
            <w:pPr>
              <w:jc w:val="both"/>
              <w:rPr>
                <w:ins w:id="566" w:author="Jana Vašíková" w:date="2018-05-23T10:56:00Z"/>
              </w:rPr>
            </w:pPr>
            <w:ins w:id="567" w:author="Jana Vašíková" w:date="2018-05-23T10:56:00Z">
              <w:r w:rsidRPr="00944A9E">
                <w:t>1 úspěšně obhájené bakalářská práce, 29 úspěšně obhájených diplomových prací, konzultant disertační práce</w:t>
              </w:r>
            </w:ins>
          </w:p>
        </w:tc>
      </w:tr>
      <w:tr w:rsidR="00BF66BA" w:rsidRPr="00944A9E" w14:paraId="6D296201" w14:textId="77777777" w:rsidTr="00836D40">
        <w:trPr>
          <w:jc w:val="center"/>
          <w:ins w:id="568" w:author="Jana Vašíková" w:date="2018-05-23T10:56:00Z"/>
        </w:trPr>
        <w:tc>
          <w:tcPr>
            <w:tcW w:w="3536" w:type="dxa"/>
            <w:gridSpan w:val="2"/>
            <w:tcBorders>
              <w:top w:val="single" w:sz="12" w:space="0" w:color="auto"/>
            </w:tcBorders>
            <w:shd w:val="clear" w:color="auto" w:fill="F7CAAC"/>
          </w:tcPr>
          <w:p w14:paraId="78D34ED2" w14:textId="77777777" w:rsidR="00BF66BA" w:rsidRPr="00944A9E" w:rsidRDefault="00BF66BA" w:rsidP="00836D40">
            <w:pPr>
              <w:jc w:val="both"/>
              <w:rPr>
                <w:ins w:id="569" w:author="Jana Vašíková" w:date="2018-05-23T10:56:00Z"/>
              </w:rPr>
            </w:pPr>
            <w:ins w:id="570" w:author="Jana Vašíková" w:date="2018-05-23T10:56:00Z">
              <w:r w:rsidRPr="00944A9E">
                <w:rPr>
                  <w:b/>
                </w:rPr>
                <w:t xml:space="preserve">Obor habilitačního řízení </w:t>
              </w:r>
            </w:ins>
          </w:p>
        </w:tc>
        <w:tc>
          <w:tcPr>
            <w:tcW w:w="2245" w:type="dxa"/>
            <w:gridSpan w:val="2"/>
            <w:tcBorders>
              <w:top w:val="single" w:sz="12" w:space="0" w:color="auto"/>
            </w:tcBorders>
            <w:shd w:val="clear" w:color="auto" w:fill="F7CAAC"/>
          </w:tcPr>
          <w:p w14:paraId="5D83CFFD" w14:textId="77777777" w:rsidR="00BF66BA" w:rsidRPr="00944A9E" w:rsidRDefault="00BF66BA" w:rsidP="00836D40">
            <w:pPr>
              <w:jc w:val="both"/>
              <w:rPr>
                <w:ins w:id="571" w:author="Jana Vašíková" w:date="2018-05-23T10:56:00Z"/>
              </w:rPr>
            </w:pPr>
            <w:ins w:id="572" w:author="Jana Vašíková" w:date="2018-05-23T10:56:00Z">
              <w:r w:rsidRPr="00944A9E">
                <w:rPr>
                  <w:b/>
                </w:rPr>
                <w:t>Rok udělení hodnosti</w:t>
              </w:r>
            </w:ins>
          </w:p>
        </w:tc>
        <w:tc>
          <w:tcPr>
            <w:tcW w:w="2248" w:type="dxa"/>
            <w:gridSpan w:val="4"/>
            <w:tcBorders>
              <w:top w:val="single" w:sz="12" w:space="0" w:color="auto"/>
              <w:right w:val="single" w:sz="12" w:space="0" w:color="auto"/>
            </w:tcBorders>
            <w:shd w:val="clear" w:color="auto" w:fill="F7CAAC"/>
          </w:tcPr>
          <w:p w14:paraId="24CF06F0" w14:textId="77777777" w:rsidR="00BF66BA" w:rsidRPr="00944A9E" w:rsidRDefault="00BF66BA" w:rsidP="00836D40">
            <w:pPr>
              <w:jc w:val="both"/>
              <w:rPr>
                <w:ins w:id="573" w:author="Jana Vašíková" w:date="2018-05-23T10:56:00Z"/>
              </w:rPr>
            </w:pPr>
            <w:ins w:id="574" w:author="Jana Vašíková" w:date="2018-05-23T10:56:00Z">
              <w:r w:rsidRPr="00944A9E">
                <w:rPr>
                  <w:b/>
                </w:rPr>
                <w:t>Řízení konáno na VŠ</w:t>
              </w:r>
            </w:ins>
          </w:p>
        </w:tc>
        <w:tc>
          <w:tcPr>
            <w:tcW w:w="2019" w:type="dxa"/>
            <w:gridSpan w:val="3"/>
            <w:tcBorders>
              <w:top w:val="single" w:sz="12" w:space="0" w:color="auto"/>
              <w:left w:val="single" w:sz="12" w:space="0" w:color="auto"/>
            </w:tcBorders>
            <w:shd w:val="clear" w:color="auto" w:fill="F7CAAC"/>
          </w:tcPr>
          <w:p w14:paraId="3549D97D" w14:textId="77777777" w:rsidR="00BF66BA" w:rsidRPr="00944A9E" w:rsidRDefault="00BF66BA" w:rsidP="00836D40">
            <w:pPr>
              <w:jc w:val="both"/>
              <w:rPr>
                <w:ins w:id="575" w:author="Jana Vašíková" w:date="2018-05-23T10:56:00Z"/>
                <w:b/>
              </w:rPr>
            </w:pPr>
            <w:ins w:id="576" w:author="Jana Vašíková" w:date="2018-05-23T10:56:00Z">
              <w:r w:rsidRPr="00944A9E">
                <w:rPr>
                  <w:b/>
                </w:rPr>
                <w:t>Ohlasy publikací</w:t>
              </w:r>
            </w:ins>
          </w:p>
        </w:tc>
      </w:tr>
      <w:tr w:rsidR="00BF66BA" w:rsidRPr="00944A9E" w14:paraId="23ACA0E1" w14:textId="77777777" w:rsidTr="00836D40">
        <w:trPr>
          <w:jc w:val="center"/>
          <w:ins w:id="577" w:author="Jana Vašíková" w:date="2018-05-23T10:56:00Z"/>
        </w:trPr>
        <w:tc>
          <w:tcPr>
            <w:tcW w:w="3536" w:type="dxa"/>
            <w:gridSpan w:val="2"/>
          </w:tcPr>
          <w:p w14:paraId="67A1B925" w14:textId="77777777" w:rsidR="00BF66BA" w:rsidRPr="00944A9E" w:rsidRDefault="00BF66BA" w:rsidP="00836D40">
            <w:pPr>
              <w:jc w:val="both"/>
              <w:rPr>
                <w:ins w:id="578" w:author="Jana Vašíková" w:date="2018-05-23T10:56:00Z"/>
              </w:rPr>
            </w:pPr>
          </w:p>
        </w:tc>
        <w:tc>
          <w:tcPr>
            <w:tcW w:w="2245" w:type="dxa"/>
            <w:gridSpan w:val="2"/>
          </w:tcPr>
          <w:p w14:paraId="4248B927" w14:textId="77777777" w:rsidR="00BF66BA" w:rsidRPr="00944A9E" w:rsidRDefault="00BF66BA" w:rsidP="00836D40">
            <w:pPr>
              <w:jc w:val="both"/>
              <w:rPr>
                <w:ins w:id="579" w:author="Jana Vašíková" w:date="2018-05-23T10:56:00Z"/>
              </w:rPr>
            </w:pPr>
          </w:p>
        </w:tc>
        <w:tc>
          <w:tcPr>
            <w:tcW w:w="2248" w:type="dxa"/>
            <w:gridSpan w:val="4"/>
            <w:tcBorders>
              <w:right w:val="single" w:sz="12" w:space="0" w:color="auto"/>
            </w:tcBorders>
          </w:tcPr>
          <w:p w14:paraId="7AF3D88B" w14:textId="77777777" w:rsidR="00BF66BA" w:rsidRPr="00944A9E" w:rsidRDefault="00BF66BA" w:rsidP="00836D40">
            <w:pPr>
              <w:jc w:val="both"/>
              <w:rPr>
                <w:ins w:id="580" w:author="Jana Vašíková" w:date="2018-05-23T10:56:00Z"/>
              </w:rPr>
            </w:pPr>
          </w:p>
        </w:tc>
        <w:tc>
          <w:tcPr>
            <w:tcW w:w="632" w:type="dxa"/>
            <w:tcBorders>
              <w:left w:val="single" w:sz="12" w:space="0" w:color="auto"/>
            </w:tcBorders>
            <w:shd w:val="clear" w:color="auto" w:fill="F7CAAC"/>
          </w:tcPr>
          <w:p w14:paraId="77C7425B" w14:textId="77777777" w:rsidR="00BF66BA" w:rsidRPr="00944A9E" w:rsidRDefault="00BF66BA" w:rsidP="00836D40">
            <w:pPr>
              <w:jc w:val="both"/>
              <w:rPr>
                <w:ins w:id="581" w:author="Jana Vašíková" w:date="2018-05-23T10:56:00Z"/>
                <w:sz w:val="18"/>
                <w:szCs w:val="18"/>
              </w:rPr>
            </w:pPr>
            <w:ins w:id="582" w:author="Jana Vašíková" w:date="2018-05-23T10:56:00Z">
              <w:r w:rsidRPr="00944A9E">
                <w:rPr>
                  <w:b/>
                  <w:sz w:val="18"/>
                  <w:szCs w:val="18"/>
                </w:rPr>
                <w:t>WOS</w:t>
              </w:r>
            </w:ins>
          </w:p>
        </w:tc>
        <w:tc>
          <w:tcPr>
            <w:tcW w:w="708" w:type="dxa"/>
            <w:shd w:val="clear" w:color="auto" w:fill="F7CAAC"/>
          </w:tcPr>
          <w:p w14:paraId="3249929F" w14:textId="77777777" w:rsidR="00BF66BA" w:rsidRPr="00944A9E" w:rsidRDefault="00BF66BA" w:rsidP="00836D40">
            <w:pPr>
              <w:jc w:val="both"/>
              <w:rPr>
                <w:ins w:id="583" w:author="Jana Vašíková" w:date="2018-05-23T10:56:00Z"/>
                <w:sz w:val="18"/>
                <w:szCs w:val="18"/>
              </w:rPr>
            </w:pPr>
            <w:ins w:id="584" w:author="Jana Vašíková" w:date="2018-05-23T10:56:00Z">
              <w:r w:rsidRPr="00944A9E">
                <w:rPr>
                  <w:b/>
                  <w:sz w:val="18"/>
                  <w:szCs w:val="18"/>
                </w:rPr>
                <w:t>Scopus</w:t>
              </w:r>
            </w:ins>
          </w:p>
        </w:tc>
        <w:tc>
          <w:tcPr>
            <w:tcW w:w="679" w:type="dxa"/>
            <w:shd w:val="clear" w:color="auto" w:fill="F7CAAC"/>
          </w:tcPr>
          <w:p w14:paraId="4B8AB773" w14:textId="77777777" w:rsidR="00BF66BA" w:rsidRPr="00944A9E" w:rsidRDefault="00BF66BA" w:rsidP="00836D40">
            <w:pPr>
              <w:jc w:val="both"/>
              <w:rPr>
                <w:ins w:id="585" w:author="Jana Vašíková" w:date="2018-05-23T10:56:00Z"/>
                <w:sz w:val="18"/>
                <w:szCs w:val="18"/>
              </w:rPr>
            </w:pPr>
            <w:ins w:id="586" w:author="Jana Vašíková" w:date="2018-05-23T10:56:00Z">
              <w:r w:rsidRPr="00944A9E">
                <w:rPr>
                  <w:b/>
                  <w:sz w:val="18"/>
                  <w:szCs w:val="18"/>
                </w:rPr>
                <w:t>ostatní</w:t>
              </w:r>
            </w:ins>
          </w:p>
        </w:tc>
      </w:tr>
      <w:tr w:rsidR="00BF66BA" w:rsidRPr="00944A9E" w14:paraId="4505408D" w14:textId="77777777" w:rsidTr="00836D40">
        <w:trPr>
          <w:trHeight w:val="70"/>
          <w:jc w:val="center"/>
          <w:ins w:id="587" w:author="Jana Vašíková" w:date="2018-05-23T10:56:00Z"/>
        </w:trPr>
        <w:tc>
          <w:tcPr>
            <w:tcW w:w="3536" w:type="dxa"/>
            <w:gridSpan w:val="2"/>
            <w:shd w:val="clear" w:color="auto" w:fill="F7CAAC"/>
          </w:tcPr>
          <w:p w14:paraId="30A49302" w14:textId="77777777" w:rsidR="00BF66BA" w:rsidRPr="00944A9E" w:rsidRDefault="00BF66BA" w:rsidP="00836D40">
            <w:pPr>
              <w:jc w:val="both"/>
              <w:rPr>
                <w:ins w:id="588" w:author="Jana Vašíková" w:date="2018-05-23T10:56:00Z"/>
              </w:rPr>
            </w:pPr>
            <w:ins w:id="589" w:author="Jana Vašíková" w:date="2018-05-23T10:56:00Z">
              <w:r w:rsidRPr="00944A9E">
                <w:rPr>
                  <w:b/>
                </w:rPr>
                <w:t>Obor jmenovacího řízení</w:t>
              </w:r>
            </w:ins>
          </w:p>
        </w:tc>
        <w:tc>
          <w:tcPr>
            <w:tcW w:w="2245" w:type="dxa"/>
            <w:gridSpan w:val="2"/>
            <w:shd w:val="clear" w:color="auto" w:fill="F7CAAC"/>
          </w:tcPr>
          <w:p w14:paraId="34A88134" w14:textId="77777777" w:rsidR="00BF66BA" w:rsidRPr="00944A9E" w:rsidRDefault="00BF66BA" w:rsidP="00836D40">
            <w:pPr>
              <w:jc w:val="both"/>
              <w:rPr>
                <w:ins w:id="590" w:author="Jana Vašíková" w:date="2018-05-23T10:56:00Z"/>
              </w:rPr>
            </w:pPr>
            <w:ins w:id="591" w:author="Jana Vašíková" w:date="2018-05-23T10:56:00Z">
              <w:r w:rsidRPr="00944A9E">
                <w:rPr>
                  <w:b/>
                </w:rPr>
                <w:t>Rok udělení hodnosti</w:t>
              </w:r>
            </w:ins>
          </w:p>
        </w:tc>
        <w:tc>
          <w:tcPr>
            <w:tcW w:w="2248" w:type="dxa"/>
            <w:gridSpan w:val="4"/>
            <w:tcBorders>
              <w:right w:val="single" w:sz="12" w:space="0" w:color="auto"/>
            </w:tcBorders>
            <w:shd w:val="clear" w:color="auto" w:fill="F7CAAC"/>
          </w:tcPr>
          <w:p w14:paraId="3F717AB0" w14:textId="77777777" w:rsidR="00BF66BA" w:rsidRPr="00944A9E" w:rsidRDefault="00BF66BA" w:rsidP="00836D40">
            <w:pPr>
              <w:jc w:val="both"/>
              <w:rPr>
                <w:ins w:id="592" w:author="Jana Vašíková" w:date="2018-05-23T10:56:00Z"/>
              </w:rPr>
            </w:pPr>
            <w:ins w:id="593" w:author="Jana Vašíková" w:date="2018-05-23T10:56:00Z">
              <w:r w:rsidRPr="00944A9E">
                <w:rPr>
                  <w:b/>
                </w:rPr>
                <w:t>Řízení konáno na VŠ</w:t>
              </w:r>
            </w:ins>
          </w:p>
        </w:tc>
        <w:tc>
          <w:tcPr>
            <w:tcW w:w="632" w:type="dxa"/>
            <w:vMerge w:val="restart"/>
            <w:tcBorders>
              <w:left w:val="single" w:sz="12" w:space="0" w:color="auto"/>
            </w:tcBorders>
          </w:tcPr>
          <w:p w14:paraId="7F7C80C2" w14:textId="77777777" w:rsidR="00BF66BA" w:rsidRPr="00944A9E" w:rsidRDefault="00BF66BA" w:rsidP="00836D40">
            <w:pPr>
              <w:jc w:val="both"/>
              <w:rPr>
                <w:ins w:id="594" w:author="Jana Vašíková" w:date="2018-05-23T10:56:00Z"/>
              </w:rPr>
            </w:pPr>
            <w:ins w:id="595" w:author="Jana Vašíková" w:date="2018-05-23T10:56:00Z">
              <w:r w:rsidRPr="00944A9E">
                <w:t>0</w:t>
              </w:r>
            </w:ins>
          </w:p>
        </w:tc>
        <w:tc>
          <w:tcPr>
            <w:tcW w:w="708" w:type="dxa"/>
            <w:vMerge w:val="restart"/>
          </w:tcPr>
          <w:p w14:paraId="666495F9" w14:textId="77777777" w:rsidR="00BF66BA" w:rsidRPr="00944A9E" w:rsidRDefault="00BF66BA" w:rsidP="00836D40">
            <w:pPr>
              <w:jc w:val="both"/>
              <w:rPr>
                <w:ins w:id="596" w:author="Jana Vašíková" w:date="2018-05-23T10:56:00Z"/>
              </w:rPr>
            </w:pPr>
            <w:ins w:id="597" w:author="Jana Vašíková" w:date="2018-05-23T10:56:00Z">
              <w:r w:rsidRPr="00944A9E">
                <w:t>0</w:t>
              </w:r>
            </w:ins>
          </w:p>
        </w:tc>
        <w:tc>
          <w:tcPr>
            <w:tcW w:w="679" w:type="dxa"/>
            <w:vMerge w:val="restart"/>
          </w:tcPr>
          <w:p w14:paraId="3BDA6945" w14:textId="77777777" w:rsidR="00BF66BA" w:rsidRPr="00944A9E" w:rsidRDefault="00BF66BA" w:rsidP="00836D40">
            <w:pPr>
              <w:jc w:val="both"/>
              <w:rPr>
                <w:ins w:id="598" w:author="Jana Vašíková" w:date="2018-05-23T10:56:00Z"/>
              </w:rPr>
            </w:pPr>
            <w:ins w:id="599" w:author="Jana Vašíková" w:date="2018-05-23T10:56:00Z">
              <w:r w:rsidRPr="00944A9E">
                <w:t>136</w:t>
              </w:r>
            </w:ins>
          </w:p>
        </w:tc>
      </w:tr>
      <w:tr w:rsidR="00BF66BA" w:rsidRPr="00944A9E" w14:paraId="346F4E5B" w14:textId="77777777" w:rsidTr="00836D40">
        <w:trPr>
          <w:trHeight w:val="205"/>
          <w:jc w:val="center"/>
          <w:ins w:id="600" w:author="Jana Vašíková" w:date="2018-05-23T10:56:00Z"/>
        </w:trPr>
        <w:tc>
          <w:tcPr>
            <w:tcW w:w="3536" w:type="dxa"/>
            <w:gridSpan w:val="2"/>
          </w:tcPr>
          <w:p w14:paraId="758A3BCF" w14:textId="77777777" w:rsidR="00BF66BA" w:rsidRPr="00944A9E" w:rsidRDefault="00BF66BA" w:rsidP="00836D40">
            <w:pPr>
              <w:jc w:val="both"/>
              <w:rPr>
                <w:ins w:id="601" w:author="Jana Vašíková" w:date="2018-05-23T10:56:00Z"/>
              </w:rPr>
            </w:pPr>
          </w:p>
        </w:tc>
        <w:tc>
          <w:tcPr>
            <w:tcW w:w="2245" w:type="dxa"/>
            <w:gridSpan w:val="2"/>
          </w:tcPr>
          <w:p w14:paraId="53256531" w14:textId="77777777" w:rsidR="00BF66BA" w:rsidRPr="00944A9E" w:rsidRDefault="00BF66BA" w:rsidP="00836D40">
            <w:pPr>
              <w:jc w:val="both"/>
              <w:rPr>
                <w:ins w:id="602" w:author="Jana Vašíková" w:date="2018-05-23T10:56:00Z"/>
              </w:rPr>
            </w:pPr>
          </w:p>
        </w:tc>
        <w:tc>
          <w:tcPr>
            <w:tcW w:w="2248" w:type="dxa"/>
            <w:gridSpan w:val="4"/>
            <w:tcBorders>
              <w:right w:val="single" w:sz="12" w:space="0" w:color="auto"/>
            </w:tcBorders>
          </w:tcPr>
          <w:p w14:paraId="5CA7DF57" w14:textId="77777777" w:rsidR="00BF66BA" w:rsidRPr="00944A9E" w:rsidRDefault="00BF66BA" w:rsidP="00836D40">
            <w:pPr>
              <w:jc w:val="both"/>
              <w:rPr>
                <w:ins w:id="603" w:author="Jana Vašíková" w:date="2018-05-23T10:56:00Z"/>
              </w:rPr>
            </w:pPr>
          </w:p>
        </w:tc>
        <w:tc>
          <w:tcPr>
            <w:tcW w:w="632" w:type="dxa"/>
            <w:vMerge/>
            <w:tcBorders>
              <w:left w:val="single" w:sz="12" w:space="0" w:color="auto"/>
            </w:tcBorders>
            <w:vAlign w:val="center"/>
          </w:tcPr>
          <w:p w14:paraId="2F3004F1" w14:textId="77777777" w:rsidR="00BF66BA" w:rsidRPr="00944A9E" w:rsidRDefault="00BF66BA" w:rsidP="00836D40">
            <w:pPr>
              <w:rPr>
                <w:ins w:id="604" w:author="Jana Vašíková" w:date="2018-05-23T10:56:00Z"/>
                <w:b/>
              </w:rPr>
            </w:pPr>
          </w:p>
        </w:tc>
        <w:tc>
          <w:tcPr>
            <w:tcW w:w="708" w:type="dxa"/>
            <w:vMerge/>
            <w:vAlign w:val="center"/>
          </w:tcPr>
          <w:p w14:paraId="603A6073" w14:textId="77777777" w:rsidR="00BF66BA" w:rsidRPr="00944A9E" w:rsidRDefault="00BF66BA" w:rsidP="00836D40">
            <w:pPr>
              <w:rPr>
                <w:ins w:id="605" w:author="Jana Vašíková" w:date="2018-05-23T10:56:00Z"/>
                <w:b/>
              </w:rPr>
            </w:pPr>
          </w:p>
        </w:tc>
        <w:tc>
          <w:tcPr>
            <w:tcW w:w="679" w:type="dxa"/>
            <w:vMerge/>
            <w:vAlign w:val="center"/>
          </w:tcPr>
          <w:p w14:paraId="3A92FFE2" w14:textId="77777777" w:rsidR="00BF66BA" w:rsidRPr="00944A9E" w:rsidRDefault="00BF66BA" w:rsidP="00836D40">
            <w:pPr>
              <w:rPr>
                <w:ins w:id="606" w:author="Jana Vašíková" w:date="2018-05-23T10:56:00Z"/>
                <w:b/>
              </w:rPr>
            </w:pPr>
          </w:p>
        </w:tc>
      </w:tr>
      <w:tr w:rsidR="00BF66BA" w:rsidRPr="00944A9E" w14:paraId="68006377" w14:textId="77777777" w:rsidTr="00836D40">
        <w:trPr>
          <w:jc w:val="center"/>
          <w:ins w:id="607" w:author="Jana Vašíková" w:date="2018-05-23T10:56:00Z"/>
        </w:trPr>
        <w:tc>
          <w:tcPr>
            <w:tcW w:w="10048" w:type="dxa"/>
            <w:gridSpan w:val="11"/>
            <w:shd w:val="clear" w:color="auto" w:fill="F7CAAC"/>
          </w:tcPr>
          <w:p w14:paraId="2D1DB6F3" w14:textId="77777777" w:rsidR="00BF66BA" w:rsidRPr="00944A9E" w:rsidRDefault="00BF66BA" w:rsidP="00836D40">
            <w:pPr>
              <w:jc w:val="both"/>
              <w:rPr>
                <w:ins w:id="608" w:author="Jana Vašíková" w:date="2018-05-23T10:56:00Z"/>
                <w:b/>
              </w:rPr>
            </w:pPr>
            <w:ins w:id="609" w:author="Jana Vašíková" w:date="2018-05-23T10:56:00Z">
              <w:r w:rsidRPr="00944A9E">
                <w:rPr>
                  <w:b/>
                </w:rPr>
                <w:t xml:space="preserve">Přehled o nejvýznamnější publikační a další tvůrčí činnosti nebo další profesní činnosti u odborníků z praxe vztahující se k zabezpečovaným předmětům </w:t>
              </w:r>
            </w:ins>
          </w:p>
        </w:tc>
      </w:tr>
      <w:tr w:rsidR="00BF66BA" w:rsidRPr="00944A9E" w14:paraId="2FECD029" w14:textId="77777777" w:rsidTr="00836D40">
        <w:trPr>
          <w:trHeight w:val="70"/>
          <w:jc w:val="center"/>
          <w:ins w:id="610" w:author="Jana Vašíková" w:date="2018-05-23T10:56:00Z"/>
        </w:trPr>
        <w:tc>
          <w:tcPr>
            <w:tcW w:w="10048" w:type="dxa"/>
            <w:gridSpan w:val="11"/>
          </w:tcPr>
          <w:p w14:paraId="71F4A83D" w14:textId="77777777" w:rsidR="00BF66BA" w:rsidRPr="00944A9E" w:rsidRDefault="00BF66BA" w:rsidP="00836D40">
            <w:pPr>
              <w:rPr>
                <w:ins w:id="611" w:author="Jana Vašíková" w:date="2018-05-23T10:56:00Z"/>
              </w:rPr>
            </w:pPr>
            <w:ins w:id="612" w:author="Jana Vašíková" w:date="2018-05-23T10:56:00Z">
              <w:r w:rsidRPr="00944A9E">
                <w:t xml:space="preserve">Havel, J., Janíková, M., Mužík, V., &amp; Mužíková, L. (2016). </w:t>
              </w:r>
              <w:r w:rsidRPr="00944A9E">
                <w:rPr>
                  <w:i/>
                </w:rPr>
                <w:t>Analýza a perspektivy utváření pohybového a výživového režimu žáků na prvním stupni základní školy</w:t>
              </w:r>
              <w:r w:rsidRPr="00944A9E">
                <w:t xml:space="preserve">. Brno: Masarykova univerzita. </w:t>
              </w:r>
            </w:ins>
          </w:p>
          <w:p w14:paraId="51E72E76" w14:textId="77777777" w:rsidR="00BF66BA" w:rsidRPr="00944A9E" w:rsidRDefault="00BF66BA" w:rsidP="00836D40">
            <w:pPr>
              <w:rPr>
                <w:ins w:id="613" w:author="Jana Vašíková" w:date="2018-05-23T10:56:00Z"/>
              </w:rPr>
            </w:pPr>
            <w:ins w:id="614" w:author="Jana Vašíková" w:date="2018-05-23T10:56:00Z">
              <w:r w:rsidRPr="00944A9E">
                <w:t xml:space="preserve">Sliacky, J., &amp; Janíková, M. (2013). Spektrum didaktických řídicích stylů ve výuce tělesné výchovy na 2. stupni základní školy. </w:t>
              </w:r>
              <w:r w:rsidRPr="00944A9E">
                <w:rPr>
                  <w:i/>
                </w:rPr>
                <w:t>Studia sportiva.</w:t>
              </w:r>
              <w:r w:rsidRPr="00944A9E">
                <w:t xml:space="preserve"> Brno: Fakulta sportovních studií Masarykovy univerzity. 7 (1), 81-97.</w:t>
              </w:r>
            </w:ins>
          </w:p>
          <w:p w14:paraId="2CEE39EA" w14:textId="77777777" w:rsidR="00BF66BA" w:rsidRPr="00944A9E" w:rsidRDefault="00BF66BA" w:rsidP="00836D40">
            <w:pPr>
              <w:rPr>
                <w:ins w:id="615" w:author="Jana Vašíková" w:date="2018-05-23T10:56:00Z"/>
              </w:rPr>
            </w:pPr>
            <w:ins w:id="616" w:author="Jana Vašíková" w:date="2018-05-23T10:56:00Z">
              <w:r w:rsidRPr="00944A9E">
                <w:t xml:space="preserve">Janíková, M. (2011). </w:t>
              </w:r>
              <w:r w:rsidRPr="00944A9E">
                <w:rPr>
                  <w:i/>
                </w:rPr>
                <w:t>Interakce a komunikace učitelů tělesné výchovy</w:t>
              </w:r>
              <w:r w:rsidRPr="00944A9E">
                <w:t>. Brno: Paido.</w:t>
              </w:r>
            </w:ins>
          </w:p>
          <w:p w14:paraId="4A307FB4" w14:textId="77777777" w:rsidR="00BF66BA" w:rsidRPr="00944A9E" w:rsidRDefault="00BF66BA" w:rsidP="00836D40">
            <w:pPr>
              <w:rPr>
                <w:ins w:id="617" w:author="Jana Vašíková" w:date="2018-05-23T10:56:00Z"/>
              </w:rPr>
            </w:pPr>
          </w:p>
          <w:p w14:paraId="419FF0FC" w14:textId="77777777" w:rsidR="00BF66BA" w:rsidRPr="00944A9E" w:rsidRDefault="00BF66BA" w:rsidP="00836D40">
            <w:pPr>
              <w:rPr>
                <w:ins w:id="618" w:author="Jana Vašíková" w:date="2018-05-23T10:56:00Z"/>
                <w:lang w:val="en-US" w:eastAsia="en-US"/>
              </w:rPr>
            </w:pPr>
          </w:p>
        </w:tc>
      </w:tr>
      <w:tr w:rsidR="00BF66BA" w:rsidRPr="00944A9E" w14:paraId="666E348F" w14:textId="77777777" w:rsidTr="00836D40">
        <w:trPr>
          <w:trHeight w:val="218"/>
          <w:jc w:val="center"/>
          <w:ins w:id="619" w:author="Jana Vašíková" w:date="2018-05-23T10:56:00Z"/>
        </w:trPr>
        <w:tc>
          <w:tcPr>
            <w:tcW w:w="10048" w:type="dxa"/>
            <w:gridSpan w:val="11"/>
            <w:shd w:val="clear" w:color="auto" w:fill="F7CAAC"/>
          </w:tcPr>
          <w:p w14:paraId="2AFA7BDA" w14:textId="77777777" w:rsidR="00BF66BA" w:rsidRPr="00944A9E" w:rsidRDefault="00BF66BA" w:rsidP="00836D40">
            <w:pPr>
              <w:rPr>
                <w:ins w:id="620" w:author="Jana Vašíková" w:date="2018-05-23T10:56:00Z"/>
                <w:b/>
              </w:rPr>
            </w:pPr>
            <w:ins w:id="621" w:author="Jana Vašíková" w:date="2018-05-23T10:56:00Z">
              <w:r w:rsidRPr="00944A9E">
                <w:rPr>
                  <w:b/>
                </w:rPr>
                <w:t>Působení v zahraničí</w:t>
              </w:r>
            </w:ins>
          </w:p>
        </w:tc>
      </w:tr>
      <w:tr w:rsidR="00BF66BA" w:rsidRPr="00944A9E" w14:paraId="23424CA1" w14:textId="77777777" w:rsidTr="00836D40">
        <w:trPr>
          <w:trHeight w:val="1217"/>
          <w:jc w:val="center"/>
          <w:ins w:id="622" w:author="Jana Vašíková" w:date="2018-05-23T10:56:00Z"/>
        </w:trPr>
        <w:tc>
          <w:tcPr>
            <w:tcW w:w="10048" w:type="dxa"/>
            <w:gridSpan w:val="11"/>
          </w:tcPr>
          <w:p w14:paraId="2CE32E0A" w14:textId="77777777" w:rsidR="00BF66BA" w:rsidRDefault="00BF66BA" w:rsidP="00836D40">
            <w:ins w:id="623" w:author="Jana Vašíková" w:date="2018-05-23T10:56:00Z">
              <w:r w:rsidRPr="00944A9E">
                <w:t>2017 Norsko Instiutt for pedagogikk, Fakultet for humaniora og pedagogikk, Universitetet i Agder, Visiting Researcher</w:t>
              </w:r>
            </w:ins>
          </w:p>
          <w:p w14:paraId="2269F22D" w14:textId="77777777" w:rsidR="00BF66BA" w:rsidRPr="00BF66BA" w:rsidRDefault="00BF66BA" w:rsidP="00BF66BA"/>
          <w:p w14:paraId="557C7932" w14:textId="77777777" w:rsidR="00BF66BA" w:rsidRPr="00BF66BA" w:rsidRDefault="00BF66BA" w:rsidP="00BF66BA">
            <w:pPr>
              <w:tabs>
                <w:tab w:val="left" w:pos="1395"/>
              </w:tabs>
              <w:rPr>
                <w:ins w:id="624" w:author="Jana Vašíková" w:date="2018-05-23T10:56:00Z"/>
              </w:rPr>
            </w:pPr>
          </w:p>
        </w:tc>
      </w:tr>
      <w:tr w:rsidR="00BF66BA" w:rsidRPr="00944A9E" w14:paraId="5FF8AC66" w14:textId="77777777" w:rsidTr="00836D40">
        <w:trPr>
          <w:trHeight w:val="412"/>
          <w:jc w:val="center"/>
          <w:ins w:id="625" w:author="Jana Vašíková" w:date="2018-05-23T10:56:00Z"/>
        </w:trPr>
        <w:tc>
          <w:tcPr>
            <w:tcW w:w="2707" w:type="dxa"/>
            <w:shd w:val="clear" w:color="auto" w:fill="F7CAAC"/>
          </w:tcPr>
          <w:p w14:paraId="418291AF" w14:textId="77777777" w:rsidR="00BF66BA" w:rsidRPr="00944A9E" w:rsidRDefault="00BF66BA" w:rsidP="00836D40">
            <w:pPr>
              <w:jc w:val="both"/>
              <w:rPr>
                <w:ins w:id="626" w:author="Jana Vašíková" w:date="2018-05-23T10:56:00Z"/>
                <w:b/>
              </w:rPr>
            </w:pPr>
            <w:ins w:id="627" w:author="Jana Vašíková" w:date="2018-05-23T10:56:00Z">
              <w:r w:rsidRPr="00944A9E">
                <w:rPr>
                  <w:b/>
                </w:rPr>
                <w:t xml:space="preserve">Podpis </w:t>
              </w:r>
            </w:ins>
          </w:p>
        </w:tc>
        <w:tc>
          <w:tcPr>
            <w:tcW w:w="4536" w:type="dxa"/>
            <w:gridSpan w:val="5"/>
          </w:tcPr>
          <w:p w14:paraId="491BAE35" w14:textId="795EE16C" w:rsidR="00BF66BA" w:rsidRPr="00944A9E" w:rsidRDefault="00D30BFD" w:rsidP="00836D40">
            <w:pPr>
              <w:jc w:val="both"/>
              <w:rPr>
                <w:ins w:id="628" w:author="Jana Vašíková" w:date="2018-05-23T10:56:00Z"/>
              </w:rPr>
            </w:pPr>
            <w:ins w:id="629" w:author="Anežka Lengálová" w:date="2018-05-30T06:58:00Z">
              <w:r>
                <w:t>Marcela Janíková, v. r.</w:t>
              </w:r>
            </w:ins>
          </w:p>
        </w:tc>
        <w:tc>
          <w:tcPr>
            <w:tcW w:w="786" w:type="dxa"/>
            <w:gridSpan w:val="2"/>
            <w:shd w:val="clear" w:color="auto" w:fill="F7CAAC"/>
          </w:tcPr>
          <w:p w14:paraId="45F6F39B" w14:textId="77777777" w:rsidR="00BF66BA" w:rsidRPr="00944A9E" w:rsidRDefault="00BF66BA" w:rsidP="00836D40">
            <w:pPr>
              <w:jc w:val="both"/>
              <w:rPr>
                <w:ins w:id="630" w:author="Jana Vašíková" w:date="2018-05-23T10:56:00Z"/>
              </w:rPr>
            </w:pPr>
            <w:ins w:id="631" w:author="Jana Vašíková" w:date="2018-05-23T10:56:00Z">
              <w:r w:rsidRPr="00944A9E">
                <w:rPr>
                  <w:b/>
                </w:rPr>
                <w:t>datum</w:t>
              </w:r>
            </w:ins>
          </w:p>
        </w:tc>
        <w:tc>
          <w:tcPr>
            <w:tcW w:w="2019" w:type="dxa"/>
            <w:gridSpan w:val="3"/>
          </w:tcPr>
          <w:p w14:paraId="2DEC5EAC" w14:textId="77777777" w:rsidR="00BF66BA" w:rsidRPr="00944A9E" w:rsidRDefault="0086248F" w:rsidP="00836D40">
            <w:pPr>
              <w:jc w:val="both"/>
              <w:rPr>
                <w:ins w:id="632" w:author="Jana Vašíková" w:date="2018-05-23T10:56:00Z"/>
              </w:rPr>
            </w:pPr>
            <w:r>
              <w:t>30. 5. 2018</w:t>
            </w:r>
          </w:p>
        </w:tc>
      </w:tr>
    </w:tbl>
    <w:p w14:paraId="61FA9C92" w14:textId="77777777" w:rsidR="0040742E" w:rsidRDefault="0040742E">
      <w:pPr>
        <w:rPr>
          <w:ins w:id="633" w:author="Jana Vašíková" w:date="2018-05-23T10:55:00Z"/>
        </w:rPr>
      </w:pPr>
      <w:ins w:id="634" w:author="Jana Vašíková" w:date="2018-05-23T10:55:00Z">
        <w:r>
          <w:br w:type="page"/>
        </w:r>
      </w:ins>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40"/>
        <w:gridCol w:w="709"/>
        <w:gridCol w:w="899"/>
        <w:gridCol w:w="209"/>
        <w:gridCol w:w="423"/>
        <w:gridCol w:w="427"/>
        <w:gridCol w:w="266"/>
        <w:gridCol w:w="694"/>
      </w:tblGrid>
      <w:tr w:rsidR="0045185F" w:rsidRPr="006E31B2" w14:paraId="763E8D10" w14:textId="77777777" w:rsidTr="0045185F">
        <w:trPr>
          <w:jc w:val="center"/>
        </w:trPr>
        <w:tc>
          <w:tcPr>
            <w:tcW w:w="9859" w:type="dxa"/>
            <w:gridSpan w:val="12"/>
            <w:tcBorders>
              <w:bottom w:val="double" w:sz="4" w:space="0" w:color="auto"/>
            </w:tcBorders>
            <w:shd w:val="clear" w:color="auto" w:fill="BDD6EE"/>
          </w:tcPr>
          <w:p w14:paraId="66556CDF" w14:textId="77777777" w:rsidR="0045185F" w:rsidRPr="006E31B2" w:rsidRDefault="0045185F" w:rsidP="0045185F">
            <w:pPr>
              <w:jc w:val="both"/>
              <w:rPr>
                <w:b/>
                <w:sz w:val="28"/>
              </w:rPr>
            </w:pPr>
            <w:r w:rsidRPr="006E31B2">
              <w:rPr>
                <w:b/>
                <w:sz w:val="28"/>
              </w:rPr>
              <w:t>C-I – Personální zabezpečení</w:t>
            </w:r>
          </w:p>
        </w:tc>
      </w:tr>
      <w:tr w:rsidR="0045185F" w:rsidRPr="006E31B2" w14:paraId="7F5800C7" w14:textId="77777777" w:rsidTr="0045185F">
        <w:trPr>
          <w:jc w:val="center"/>
        </w:trPr>
        <w:tc>
          <w:tcPr>
            <w:tcW w:w="2518" w:type="dxa"/>
            <w:tcBorders>
              <w:top w:val="double" w:sz="4" w:space="0" w:color="auto"/>
            </w:tcBorders>
            <w:shd w:val="clear" w:color="auto" w:fill="F7CAAC"/>
          </w:tcPr>
          <w:p w14:paraId="58B687C9" w14:textId="77777777" w:rsidR="0045185F" w:rsidRPr="006E31B2" w:rsidRDefault="0045185F" w:rsidP="0045185F">
            <w:pPr>
              <w:jc w:val="both"/>
              <w:rPr>
                <w:b/>
              </w:rPr>
            </w:pPr>
            <w:r w:rsidRPr="006E31B2">
              <w:rPr>
                <w:b/>
              </w:rPr>
              <w:t>Vysoká škola</w:t>
            </w:r>
          </w:p>
        </w:tc>
        <w:tc>
          <w:tcPr>
            <w:tcW w:w="7341" w:type="dxa"/>
            <w:gridSpan w:val="11"/>
          </w:tcPr>
          <w:p w14:paraId="6D84164A" w14:textId="77777777" w:rsidR="0045185F" w:rsidRPr="006E31B2" w:rsidRDefault="0045185F" w:rsidP="0045185F">
            <w:pPr>
              <w:jc w:val="both"/>
            </w:pPr>
            <w:r w:rsidRPr="006E31B2">
              <w:t>Univerzita Tomáše Bati ve Zlíně</w:t>
            </w:r>
          </w:p>
        </w:tc>
      </w:tr>
      <w:tr w:rsidR="0045185F" w:rsidRPr="006E31B2" w14:paraId="0EBACE07" w14:textId="77777777" w:rsidTr="0045185F">
        <w:trPr>
          <w:jc w:val="center"/>
        </w:trPr>
        <w:tc>
          <w:tcPr>
            <w:tcW w:w="2518" w:type="dxa"/>
            <w:shd w:val="clear" w:color="auto" w:fill="F7CAAC"/>
          </w:tcPr>
          <w:p w14:paraId="6E22C1B5" w14:textId="77777777" w:rsidR="0045185F" w:rsidRPr="006E31B2" w:rsidRDefault="0045185F" w:rsidP="0045185F">
            <w:pPr>
              <w:jc w:val="both"/>
              <w:rPr>
                <w:b/>
              </w:rPr>
            </w:pPr>
            <w:r w:rsidRPr="006E31B2">
              <w:rPr>
                <w:b/>
              </w:rPr>
              <w:t>Součást vysoké školy</w:t>
            </w:r>
          </w:p>
        </w:tc>
        <w:tc>
          <w:tcPr>
            <w:tcW w:w="7341" w:type="dxa"/>
            <w:gridSpan w:val="11"/>
          </w:tcPr>
          <w:p w14:paraId="466E40DA" w14:textId="77777777" w:rsidR="0045185F" w:rsidRPr="006E31B2" w:rsidRDefault="0045185F" w:rsidP="0045185F">
            <w:pPr>
              <w:jc w:val="both"/>
            </w:pPr>
            <w:r w:rsidRPr="006E31B2">
              <w:t>Fakulta humanitních studií</w:t>
            </w:r>
          </w:p>
        </w:tc>
      </w:tr>
      <w:tr w:rsidR="0045185F" w:rsidRPr="006E31B2" w14:paraId="67F2B51B" w14:textId="77777777" w:rsidTr="0045185F">
        <w:trPr>
          <w:jc w:val="center"/>
        </w:trPr>
        <w:tc>
          <w:tcPr>
            <w:tcW w:w="2518" w:type="dxa"/>
            <w:shd w:val="clear" w:color="auto" w:fill="F7CAAC"/>
          </w:tcPr>
          <w:p w14:paraId="2F7EAC6C" w14:textId="77777777" w:rsidR="0045185F" w:rsidRPr="006E31B2" w:rsidRDefault="0045185F" w:rsidP="0045185F">
            <w:pPr>
              <w:jc w:val="both"/>
              <w:rPr>
                <w:b/>
              </w:rPr>
            </w:pPr>
            <w:r w:rsidRPr="006E31B2">
              <w:rPr>
                <w:b/>
              </w:rPr>
              <w:t>Název studijního programu</w:t>
            </w:r>
          </w:p>
        </w:tc>
        <w:tc>
          <w:tcPr>
            <w:tcW w:w="7341" w:type="dxa"/>
            <w:gridSpan w:val="11"/>
          </w:tcPr>
          <w:p w14:paraId="29A988D2" w14:textId="77777777" w:rsidR="0045185F" w:rsidRPr="006E31B2" w:rsidRDefault="002331D7" w:rsidP="0045185F">
            <w:pPr>
              <w:jc w:val="both"/>
            </w:pPr>
            <w:r>
              <w:t>Předškolní pedagogika</w:t>
            </w:r>
          </w:p>
        </w:tc>
      </w:tr>
      <w:tr w:rsidR="0045185F" w:rsidRPr="006E31B2" w14:paraId="4A6CFED3" w14:textId="77777777" w:rsidTr="004321B4">
        <w:trPr>
          <w:jc w:val="center"/>
        </w:trPr>
        <w:tc>
          <w:tcPr>
            <w:tcW w:w="2518" w:type="dxa"/>
            <w:shd w:val="clear" w:color="auto" w:fill="F7CAAC"/>
          </w:tcPr>
          <w:p w14:paraId="651ABE53" w14:textId="77777777" w:rsidR="0045185F" w:rsidRPr="006E31B2" w:rsidRDefault="0045185F" w:rsidP="0045185F">
            <w:pPr>
              <w:jc w:val="both"/>
              <w:rPr>
                <w:b/>
              </w:rPr>
            </w:pPr>
            <w:r w:rsidRPr="006E31B2">
              <w:rPr>
                <w:b/>
              </w:rPr>
              <w:t>Jméno a příjmení</w:t>
            </w:r>
          </w:p>
        </w:tc>
        <w:tc>
          <w:tcPr>
            <w:tcW w:w="4423" w:type="dxa"/>
            <w:gridSpan w:val="5"/>
          </w:tcPr>
          <w:p w14:paraId="4E04571C" w14:textId="77777777" w:rsidR="0045185F" w:rsidRPr="006E31B2" w:rsidRDefault="0045185F" w:rsidP="0045185F">
            <w:pPr>
              <w:jc w:val="both"/>
            </w:pPr>
            <w:r w:rsidRPr="006E31B2">
              <w:t>Ilona Kočvarová</w:t>
            </w:r>
          </w:p>
        </w:tc>
        <w:tc>
          <w:tcPr>
            <w:tcW w:w="1108" w:type="dxa"/>
            <w:gridSpan w:val="2"/>
            <w:shd w:val="clear" w:color="auto" w:fill="F7CAAC"/>
          </w:tcPr>
          <w:p w14:paraId="178EA8AA" w14:textId="77777777" w:rsidR="0045185F" w:rsidRPr="006E31B2" w:rsidRDefault="0045185F" w:rsidP="0045185F">
            <w:pPr>
              <w:jc w:val="both"/>
              <w:rPr>
                <w:b/>
                <w:highlight w:val="yellow"/>
              </w:rPr>
            </w:pPr>
            <w:r w:rsidRPr="006E31B2">
              <w:rPr>
                <w:b/>
              </w:rPr>
              <w:t>Tituly</w:t>
            </w:r>
          </w:p>
        </w:tc>
        <w:tc>
          <w:tcPr>
            <w:tcW w:w="1810" w:type="dxa"/>
            <w:gridSpan w:val="4"/>
          </w:tcPr>
          <w:p w14:paraId="56E92CEA" w14:textId="77777777" w:rsidR="0045185F" w:rsidRPr="006E31B2" w:rsidRDefault="0045185F" w:rsidP="0045185F">
            <w:pPr>
              <w:jc w:val="both"/>
            </w:pPr>
            <w:r w:rsidRPr="006E31B2">
              <w:t>Mgr., Ph.D.</w:t>
            </w:r>
          </w:p>
        </w:tc>
      </w:tr>
      <w:tr w:rsidR="0045185F" w:rsidRPr="006E31B2" w14:paraId="66CF5422" w14:textId="77777777" w:rsidTr="004321B4">
        <w:trPr>
          <w:jc w:val="center"/>
        </w:trPr>
        <w:tc>
          <w:tcPr>
            <w:tcW w:w="2518" w:type="dxa"/>
            <w:shd w:val="clear" w:color="auto" w:fill="F7CAAC"/>
          </w:tcPr>
          <w:p w14:paraId="5278BB1E" w14:textId="77777777" w:rsidR="0045185F" w:rsidRPr="006E31B2" w:rsidRDefault="0045185F" w:rsidP="0045185F">
            <w:pPr>
              <w:jc w:val="both"/>
              <w:rPr>
                <w:b/>
              </w:rPr>
            </w:pPr>
            <w:r w:rsidRPr="006E31B2">
              <w:rPr>
                <w:b/>
              </w:rPr>
              <w:t>Rok narození</w:t>
            </w:r>
          </w:p>
        </w:tc>
        <w:tc>
          <w:tcPr>
            <w:tcW w:w="829" w:type="dxa"/>
          </w:tcPr>
          <w:p w14:paraId="7CAF5F43" w14:textId="77777777" w:rsidR="0045185F" w:rsidRPr="006E31B2" w:rsidRDefault="0045185F" w:rsidP="0045185F">
            <w:pPr>
              <w:jc w:val="both"/>
            </w:pPr>
            <w:r w:rsidRPr="006E31B2">
              <w:t>1983</w:t>
            </w:r>
          </w:p>
        </w:tc>
        <w:tc>
          <w:tcPr>
            <w:tcW w:w="1721" w:type="dxa"/>
            <w:shd w:val="clear" w:color="auto" w:fill="F7CAAC"/>
          </w:tcPr>
          <w:p w14:paraId="6EE686B9" w14:textId="77777777" w:rsidR="0045185F" w:rsidRPr="006E31B2" w:rsidRDefault="0045185F" w:rsidP="0045185F">
            <w:pPr>
              <w:jc w:val="both"/>
              <w:rPr>
                <w:b/>
              </w:rPr>
            </w:pPr>
            <w:r w:rsidRPr="006E31B2">
              <w:rPr>
                <w:b/>
              </w:rPr>
              <w:t>typ vztahu k</w:t>
            </w:r>
            <w:r w:rsidR="00933BAE">
              <w:rPr>
                <w:b/>
              </w:rPr>
              <w:t> </w:t>
            </w:r>
            <w:r w:rsidRPr="006E31B2">
              <w:rPr>
                <w:b/>
              </w:rPr>
              <w:t>VŠ</w:t>
            </w:r>
          </w:p>
        </w:tc>
        <w:tc>
          <w:tcPr>
            <w:tcW w:w="1164" w:type="dxa"/>
            <w:gridSpan w:val="2"/>
          </w:tcPr>
          <w:p w14:paraId="1CCB4AF0" w14:textId="77777777" w:rsidR="0045185F" w:rsidRPr="00C96339" w:rsidRDefault="00C96339" w:rsidP="0045185F">
            <w:pPr>
              <w:jc w:val="both"/>
            </w:pPr>
            <w:r w:rsidRPr="00C96339">
              <w:t>pp</w:t>
            </w:r>
          </w:p>
        </w:tc>
        <w:tc>
          <w:tcPr>
            <w:tcW w:w="709" w:type="dxa"/>
            <w:shd w:val="clear" w:color="auto" w:fill="F7CAAC"/>
          </w:tcPr>
          <w:p w14:paraId="3E06AA09" w14:textId="77777777" w:rsidR="0045185F" w:rsidRPr="006E31B2" w:rsidRDefault="0045185F" w:rsidP="0045185F">
            <w:pPr>
              <w:jc w:val="both"/>
              <w:rPr>
                <w:b/>
              </w:rPr>
            </w:pPr>
            <w:r w:rsidRPr="006E31B2">
              <w:rPr>
                <w:b/>
              </w:rPr>
              <w:t>rozsah</w:t>
            </w:r>
          </w:p>
        </w:tc>
        <w:tc>
          <w:tcPr>
            <w:tcW w:w="1108" w:type="dxa"/>
            <w:gridSpan w:val="2"/>
          </w:tcPr>
          <w:p w14:paraId="20B5F4BC" w14:textId="77777777" w:rsidR="0045185F" w:rsidRPr="004321B4" w:rsidRDefault="0040006C" w:rsidP="00C96339">
            <w:r>
              <w:t xml:space="preserve">40 h </w:t>
            </w:r>
            <w:r w:rsidR="00AE3AEC">
              <w:t>týdně</w:t>
            </w:r>
            <w:r w:rsidR="00C96339">
              <w:br/>
            </w:r>
          </w:p>
        </w:tc>
        <w:tc>
          <w:tcPr>
            <w:tcW w:w="850" w:type="dxa"/>
            <w:gridSpan w:val="2"/>
            <w:shd w:val="clear" w:color="auto" w:fill="F7CAAC"/>
          </w:tcPr>
          <w:p w14:paraId="7F7AA57D" w14:textId="77777777" w:rsidR="0045185F" w:rsidRPr="006E31B2" w:rsidRDefault="0045185F" w:rsidP="0045185F">
            <w:pPr>
              <w:jc w:val="both"/>
              <w:rPr>
                <w:b/>
              </w:rPr>
            </w:pPr>
            <w:r w:rsidRPr="006E31B2">
              <w:rPr>
                <w:b/>
              </w:rPr>
              <w:t>do kdy</w:t>
            </w:r>
          </w:p>
        </w:tc>
        <w:tc>
          <w:tcPr>
            <w:tcW w:w="960" w:type="dxa"/>
            <w:gridSpan w:val="2"/>
          </w:tcPr>
          <w:p w14:paraId="1F2B9A68" w14:textId="77777777" w:rsidR="0045185F" w:rsidRPr="006E31B2" w:rsidRDefault="0086248F" w:rsidP="0045185F">
            <w:pPr>
              <w:jc w:val="both"/>
              <w:rPr>
                <w:highlight w:val="yellow"/>
              </w:rPr>
            </w:pPr>
            <w:r>
              <w:t>8/2021</w:t>
            </w:r>
          </w:p>
        </w:tc>
      </w:tr>
      <w:tr w:rsidR="0045185F" w:rsidRPr="006E31B2" w14:paraId="35D4142F" w14:textId="77777777" w:rsidTr="004321B4">
        <w:trPr>
          <w:jc w:val="center"/>
        </w:trPr>
        <w:tc>
          <w:tcPr>
            <w:tcW w:w="5068" w:type="dxa"/>
            <w:gridSpan w:val="3"/>
            <w:shd w:val="clear" w:color="auto" w:fill="F7CAAC"/>
          </w:tcPr>
          <w:p w14:paraId="3ADB79B6" w14:textId="77777777" w:rsidR="0045185F" w:rsidRPr="006E31B2" w:rsidRDefault="0045185F" w:rsidP="0045185F">
            <w:pPr>
              <w:jc w:val="both"/>
              <w:rPr>
                <w:b/>
              </w:rPr>
            </w:pPr>
            <w:r w:rsidRPr="006E31B2">
              <w:rPr>
                <w:b/>
              </w:rPr>
              <w:t xml:space="preserve">Typ vztahu na součásti VŠ, která uskutečňuje st. </w:t>
            </w:r>
            <w:r w:rsidR="00933BAE" w:rsidRPr="006E31B2">
              <w:rPr>
                <w:b/>
              </w:rPr>
              <w:t>P</w:t>
            </w:r>
            <w:r w:rsidRPr="006E31B2">
              <w:rPr>
                <w:b/>
              </w:rPr>
              <w:t>rogram</w:t>
            </w:r>
          </w:p>
        </w:tc>
        <w:tc>
          <w:tcPr>
            <w:tcW w:w="1164" w:type="dxa"/>
            <w:gridSpan w:val="2"/>
          </w:tcPr>
          <w:p w14:paraId="10D92166" w14:textId="77777777" w:rsidR="0045185F" w:rsidRPr="00C96339" w:rsidRDefault="00C96339" w:rsidP="00C96339">
            <w:pPr>
              <w:jc w:val="both"/>
            </w:pPr>
            <w:r w:rsidRPr="00C96339">
              <w:t>pp</w:t>
            </w:r>
          </w:p>
        </w:tc>
        <w:tc>
          <w:tcPr>
            <w:tcW w:w="709" w:type="dxa"/>
            <w:shd w:val="clear" w:color="auto" w:fill="F7CAAC"/>
          </w:tcPr>
          <w:p w14:paraId="74E2F734" w14:textId="77777777" w:rsidR="0045185F" w:rsidRPr="006E31B2" w:rsidRDefault="0045185F" w:rsidP="0045185F">
            <w:pPr>
              <w:jc w:val="both"/>
              <w:rPr>
                <w:b/>
              </w:rPr>
            </w:pPr>
            <w:r w:rsidRPr="006E31B2">
              <w:rPr>
                <w:b/>
              </w:rPr>
              <w:t>rozsah</w:t>
            </w:r>
          </w:p>
        </w:tc>
        <w:tc>
          <w:tcPr>
            <w:tcW w:w="1108" w:type="dxa"/>
            <w:gridSpan w:val="2"/>
          </w:tcPr>
          <w:p w14:paraId="42328C16" w14:textId="77777777" w:rsidR="0045185F" w:rsidRPr="006E31B2" w:rsidRDefault="0040006C" w:rsidP="00C96339">
            <w:r>
              <w:t xml:space="preserve">40 h </w:t>
            </w:r>
            <w:r w:rsidR="00AE3AEC">
              <w:t>týdně</w:t>
            </w:r>
            <w:r w:rsidR="00C96339">
              <w:br/>
            </w:r>
          </w:p>
        </w:tc>
        <w:tc>
          <w:tcPr>
            <w:tcW w:w="850" w:type="dxa"/>
            <w:gridSpan w:val="2"/>
            <w:shd w:val="clear" w:color="auto" w:fill="F7CAAC"/>
          </w:tcPr>
          <w:p w14:paraId="28350E1F" w14:textId="77777777" w:rsidR="0045185F" w:rsidRPr="006E31B2" w:rsidRDefault="0045185F" w:rsidP="0045185F">
            <w:pPr>
              <w:jc w:val="both"/>
              <w:rPr>
                <w:b/>
              </w:rPr>
            </w:pPr>
            <w:r w:rsidRPr="006E31B2">
              <w:rPr>
                <w:b/>
              </w:rPr>
              <w:t>do kdy</w:t>
            </w:r>
          </w:p>
        </w:tc>
        <w:tc>
          <w:tcPr>
            <w:tcW w:w="960" w:type="dxa"/>
            <w:gridSpan w:val="2"/>
          </w:tcPr>
          <w:p w14:paraId="166B84D8" w14:textId="77777777" w:rsidR="0045185F" w:rsidRPr="006E31B2" w:rsidRDefault="0086248F" w:rsidP="0045185F">
            <w:pPr>
              <w:jc w:val="both"/>
              <w:rPr>
                <w:highlight w:val="yellow"/>
              </w:rPr>
            </w:pPr>
            <w:r>
              <w:t>8/2021</w:t>
            </w:r>
          </w:p>
        </w:tc>
      </w:tr>
      <w:tr w:rsidR="0045185F" w:rsidRPr="006E31B2" w14:paraId="33715F61" w14:textId="77777777" w:rsidTr="004321B4">
        <w:trPr>
          <w:jc w:val="center"/>
        </w:trPr>
        <w:tc>
          <w:tcPr>
            <w:tcW w:w="6232" w:type="dxa"/>
            <w:gridSpan w:val="5"/>
            <w:shd w:val="clear" w:color="auto" w:fill="F7CAAC"/>
          </w:tcPr>
          <w:p w14:paraId="24170E04" w14:textId="77777777" w:rsidR="0045185F" w:rsidRPr="006E31B2" w:rsidRDefault="0045185F" w:rsidP="0045185F">
            <w:pPr>
              <w:jc w:val="both"/>
            </w:pPr>
            <w:r w:rsidRPr="006E31B2">
              <w:rPr>
                <w:b/>
              </w:rPr>
              <w:t>Další současná působení jako akademický pracovník na jiných VŠ</w:t>
            </w:r>
          </w:p>
        </w:tc>
        <w:tc>
          <w:tcPr>
            <w:tcW w:w="1817" w:type="dxa"/>
            <w:gridSpan w:val="3"/>
            <w:shd w:val="clear" w:color="auto" w:fill="F7CAAC"/>
          </w:tcPr>
          <w:p w14:paraId="2381791C" w14:textId="77777777" w:rsidR="0045185F" w:rsidRPr="006E31B2" w:rsidRDefault="0045185F" w:rsidP="0045185F">
            <w:pPr>
              <w:jc w:val="both"/>
              <w:rPr>
                <w:b/>
              </w:rPr>
            </w:pPr>
            <w:r w:rsidRPr="006E31B2">
              <w:rPr>
                <w:b/>
              </w:rPr>
              <w:t>typ prac. vztahu</w:t>
            </w:r>
          </w:p>
        </w:tc>
        <w:tc>
          <w:tcPr>
            <w:tcW w:w="1810" w:type="dxa"/>
            <w:gridSpan w:val="4"/>
            <w:shd w:val="clear" w:color="auto" w:fill="F7CAAC"/>
          </w:tcPr>
          <w:p w14:paraId="390FEFDA" w14:textId="77777777" w:rsidR="0045185F" w:rsidRPr="006E31B2" w:rsidRDefault="00C17F95" w:rsidP="0045185F">
            <w:pPr>
              <w:jc w:val="both"/>
              <w:rPr>
                <w:b/>
              </w:rPr>
            </w:pPr>
            <w:r w:rsidRPr="006E31B2">
              <w:rPr>
                <w:b/>
              </w:rPr>
              <w:t>R</w:t>
            </w:r>
            <w:r w:rsidR="0045185F" w:rsidRPr="006E31B2">
              <w:rPr>
                <w:b/>
              </w:rPr>
              <w:t>ozsah</w:t>
            </w:r>
          </w:p>
        </w:tc>
      </w:tr>
      <w:tr w:rsidR="0045185F" w:rsidRPr="006E31B2" w14:paraId="217B3F5C" w14:textId="77777777" w:rsidTr="004321B4">
        <w:trPr>
          <w:jc w:val="center"/>
        </w:trPr>
        <w:tc>
          <w:tcPr>
            <w:tcW w:w="6232" w:type="dxa"/>
            <w:gridSpan w:val="5"/>
          </w:tcPr>
          <w:p w14:paraId="1F64D645" w14:textId="77777777" w:rsidR="0045185F" w:rsidRPr="006E31B2" w:rsidRDefault="00933BAE" w:rsidP="0045185F">
            <w:pPr>
              <w:jc w:val="both"/>
              <w:rPr>
                <w:highlight w:val="yellow"/>
              </w:rPr>
            </w:pPr>
            <w:r w:rsidRPr="006E31B2">
              <w:t>N</w:t>
            </w:r>
            <w:r w:rsidR="0045185F" w:rsidRPr="006E31B2">
              <w:t>emá</w:t>
            </w:r>
          </w:p>
        </w:tc>
        <w:tc>
          <w:tcPr>
            <w:tcW w:w="1817" w:type="dxa"/>
            <w:gridSpan w:val="3"/>
          </w:tcPr>
          <w:p w14:paraId="7A7CDA39" w14:textId="77777777" w:rsidR="0045185F" w:rsidRPr="006E31B2" w:rsidRDefault="0045185F" w:rsidP="0045185F">
            <w:pPr>
              <w:jc w:val="both"/>
            </w:pPr>
          </w:p>
        </w:tc>
        <w:tc>
          <w:tcPr>
            <w:tcW w:w="1810" w:type="dxa"/>
            <w:gridSpan w:val="4"/>
          </w:tcPr>
          <w:p w14:paraId="22CCAFA6" w14:textId="77777777" w:rsidR="0045185F" w:rsidRPr="006E31B2" w:rsidRDefault="0045185F" w:rsidP="0045185F">
            <w:pPr>
              <w:jc w:val="both"/>
            </w:pPr>
          </w:p>
        </w:tc>
      </w:tr>
      <w:tr w:rsidR="0045185F" w:rsidRPr="006E31B2" w14:paraId="2C97540B" w14:textId="77777777" w:rsidTr="0045185F">
        <w:trPr>
          <w:jc w:val="center"/>
        </w:trPr>
        <w:tc>
          <w:tcPr>
            <w:tcW w:w="9859" w:type="dxa"/>
            <w:gridSpan w:val="12"/>
            <w:shd w:val="clear" w:color="auto" w:fill="F7CAAC"/>
          </w:tcPr>
          <w:p w14:paraId="103A6DEA" w14:textId="77777777" w:rsidR="0045185F" w:rsidRPr="006E31B2" w:rsidRDefault="0045185F" w:rsidP="0045185F">
            <w:pPr>
              <w:jc w:val="both"/>
            </w:pPr>
            <w:r w:rsidRPr="006E31B2">
              <w:rPr>
                <w:b/>
              </w:rPr>
              <w:t>Předměty příslušného studijního programu a způsob zapojení do jejich výuky, příp. další zapojení do uskutečňování studijního programu</w:t>
            </w:r>
          </w:p>
        </w:tc>
      </w:tr>
      <w:tr w:rsidR="0045185F" w:rsidRPr="006E31B2" w14:paraId="7D8D6102" w14:textId="77777777" w:rsidTr="004321B4">
        <w:trPr>
          <w:trHeight w:val="186"/>
          <w:jc w:val="center"/>
        </w:trPr>
        <w:tc>
          <w:tcPr>
            <w:tcW w:w="9859" w:type="dxa"/>
            <w:gridSpan w:val="12"/>
            <w:tcBorders>
              <w:top w:val="nil"/>
            </w:tcBorders>
          </w:tcPr>
          <w:p w14:paraId="44800004" w14:textId="77777777" w:rsidR="0045185F" w:rsidRPr="006E31B2" w:rsidRDefault="002331D7" w:rsidP="003F04D7">
            <w:pPr>
              <w:jc w:val="both"/>
            </w:pPr>
            <w:r>
              <w:t>Evaluace v předškolním vzdělávání, Sta</w:t>
            </w:r>
            <w:r w:rsidR="003F04D7">
              <w:t>tistické metody zpracování dat.</w:t>
            </w:r>
          </w:p>
        </w:tc>
      </w:tr>
      <w:tr w:rsidR="0045185F" w:rsidRPr="006E31B2" w14:paraId="38DA8497" w14:textId="77777777" w:rsidTr="0045185F">
        <w:trPr>
          <w:jc w:val="center"/>
        </w:trPr>
        <w:tc>
          <w:tcPr>
            <w:tcW w:w="9859" w:type="dxa"/>
            <w:gridSpan w:val="12"/>
            <w:shd w:val="clear" w:color="auto" w:fill="F7CAAC"/>
          </w:tcPr>
          <w:p w14:paraId="33CF7579" w14:textId="77777777" w:rsidR="0045185F" w:rsidRPr="006E31B2" w:rsidRDefault="0045185F" w:rsidP="0045185F">
            <w:pPr>
              <w:jc w:val="both"/>
            </w:pPr>
            <w:r w:rsidRPr="006E31B2">
              <w:rPr>
                <w:b/>
              </w:rPr>
              <w:t xml:space="preserve">Údaje o vzdělání na VŠ </w:t>
            </w:r>
          </w:p>
        </w:tc>
      </w:tr>
      <w:tr w:rsidR="0045185F" w:rsidRPr="006E31B2" w14:paraId="6715A0AC" w14:textId="77777777" w:rsidTr="004321B4">
        <w:trPr>
          <w:trHeight w:val="422"/>
          <w:jc w:val="center"/>
        </w:trPr>
        <w:tc>
          <w:tcPr>
            <w:tcW w:w="9859" w:type="dxa"/>
            <w:gridSpan w:val="12"/>
          </w:tcPr>
          <w:p w14:paraId="321D6255" w14:textId="77777777" w:rsidR="0045185F" w:rsidRPr="006E31B2" w:rsidRDefault="0045185F" w:rsidP="0045185F">
            <w:pPr>
              <w:rPr>
                <w:color w:val="000000"/>
              </w:rPr>
            </w:pPr>
            <w:r w:rsidRPr="006E31B2">
              <w:rPr>
                <w:color w:val="000000"/>
              </w:rPr>
              <w:t>2008 Učitelství pedagogiky a základů společenských věd pro SŠ, PdF UP, Olomouc (Mgr.)</w:t>
            </w:r>
          </w:p>
          <w:p w14:paraId="2C5229AD" w14:textId="77777777" w:rsidR="0045185F" w:rsidRPr="006E31B2" w:rsidRDefault="0045185F" w:rsidP="0045185F">
            <w:pPr>
              <w:jc w:val="both"/>
              <w:rPr>
                <w:highlight w:val="yellow"/>
              </w:rPr>
            </w:pPr>
            <w:r w:rsidRPr="006E31B2">
              <w:rPr>
                <w:color w:val="000000"/>
              </w:rPr>
              <w:t>2011 Pedagogika, PdF UP, Olomouc (Ph.D.)</w:t>
            </w:r>
          </w:p>
        </w:tc>
      </w:tr>
      <w:tr w:rsidR="0045185F" w:rsidRPr="006E31B2" w14:paraId="7B7A7C21" w14:textId="77777777" w:rsidTr="0045185F">
        <w:trPr>
          <w:jc w:val="center"/>
        </w:trPr>
        <w:tc>
          <w:tcPr>
            <w:tcW w:w="9859" w:type="dxa"/>
            <w:gridSpan w:val="12"/>
            <w:shd w:val="clear" w:color="auto" w:fill="F7CAAC"/>
          </w:tcPr>
          <w:p w14:paraId="43C1C39F" w14:textId="77777777" w:rsidR="0045185F" w:rsidRPr="006E31B2" w:rsidRDefault="0045185F" w:rsidP="0045185F">
            <w:pPr>
              <w:jc w:val="both"/>
              <w:rPr>
                <w:b/>
              </w:rPr>
            </w:pPr>
            <w:r w:rsidRPr="006E31B2">
              <w:rPr>
                <w:b/>
              </w:rPr>
              <w:t>Údaje o odborném působení od absolvování VŠ</w:t>
            </w:r>
          </w:p>
        </w:tc>
      </w:tr>
      <w:tr w:rsidR="0045185F" w:rsidRPr="006E31B2" w14:paraId="4889DAF9" w14:textId="77777777" w:rsidTr="0045185F">
        <w:trPr>
          <w:trHeight w:val="1090"/>
          <w:jc w:val="center"/>
        </w:trPr>
        <w:tc>
          <w:tcPr>
            <w:tcW w:w="9859" w:type="dxa"/>
            <w:gridSpan w:val="12"/>
          </w:tcPr>
          <w:p w14:paraId="24F9083C" w14:textId="77777777" w:rsidR="0045185F" w:rsidRPr="006D7196" w:rsidRDefault="0045185F" w:rsidP="0045185F">
            <w:pPr>
              <w:rPr>
                <w:rFonts w:eastAsia="MS Mincho"/>
              </w:rPr>
            </w:pPr>
            <w:r w:rsidRPr="006D7196">
              <w:rPr>
                <w:rFonts w:eastAsia="MS Mincho"/>
              </w:rPr>
              <w:t>2008: učitel – SŠE, Lipník nad Bečvou</w:t>
            </w:r>
          </w:p>
          <w:p w14:paraId="00BD9E39" w14:textId="77777777" w:rsidR="0045185F" w:rsidRPr="006D7196" w:rsidRDefault="0045185F" w:rsidP="0045185F">
            <w:pPr>
              <w:ind w:left="2832" w:hanging="2832"/>
              <w:rPr>
                <w:rFonts w:eastAsia="MS Mincho"/>
              </w:rPr>
            </w:pPr>
            <w:r w:rsidRPr="006D7196">
              <w:rPr>
                <w:rFonts w:eastAsia="MS Mincho"/>
              </w:rPr>
              <w:t>2009: učitel – SPŠS, Olomouc</w:t>
            </w:r>
          </w:p>
          <w:p w14:paraId="056B9B92" w14:textId="77777777" w:rsidR="0045185F" w:rsidRPr="006D7196" w:rsidRDefault="0045185F" w:rsidP="0045185F">
            <w:pPr>
              <w:ind w:left="2832" w:hanging="2832"/>
              <w:rPr>
                <w:rFonts w:eastAsia="MS Mincho"/>
              </w:rPr>
            </w:pPr>
            <w:r w:rsidRPr="006D7196">
              <w:rPr>
                <w:rFonts w:eastAsia="MS Mincho"/>
              </w:rPr>
              <w:t>2009 – 2012: učitel – SŠOGD, Olomouc</w:t>
            </w:r>
          </w:p>
          <w:p w14:paraId="0C3BDFA0" w14:textId="77777777" w:rsidR="0045185F" w:rsidRPr="006D7196" w:rsidRDefault="0045185F" w:rsidP="0045185F">
            <w:pPr>
              <w:ind w:left="2832" w:hanging="2832"/>
              <w:rPr>
                <w:rFonts w:eastAsia="MS Mincho"/>
              </w:rPr>
            </w:pPr>
            <w:r w:rsidRPr="006D7196">
              <w:rPr>
                <w:rFonts w:eastAsia="MS Mincho"/>
              </w:rPr>
              <w:t>2012 – dosud: odborný asistent – FHS UTB ve Zlíně</w:t>
            </w:r>
          </w:p>
          <w:p w14:paraId="6FFEA2D8" w14:textId="77777777" w:rsidR="0045185F" w:rsidRPr="006E31B2" w:rsidRDefault="0045185F" w:rsidP="0045185F">
            <w:pPr>
              <w:jc w:val="both"/>
              <w:rPr>
                <w:highlight w:val="yellow"/>
              </w:rPr>
            </w:pPr>
          </w:p>
          <w:p w14:paraId="16BA2F5D" w14:textId="77777777" w:rsidR="0045185F" w:rsidRPr="006E31B2" w:rsidRDefault="0045185F" w:rsidP="0045185F">
            <w:pPr>
              <w:jc w:val="both"/>
              <w:rPr>
                <w:b/>
              </w:rPr>
            </w:pPr>
            <w:r w:rsidRPr="006E31B2">
              <w:rPr>
                <w:b/>
              </w:rPr>
              <w:t xml:space="preserve">Garant studijních oborů (programů): za posledních 10 let: </w:t>
            </w:r>
          </w:p>
          <w:p w14:paraId="7FB7C83D" w14:textId="77777777" w:rsidR="0045185F" w:rsidRPr="006E31B2" w:rsidRDefault="0045185F" w:rsidP="0045185F">
            <w:pPr>
              <w:jc w:val="both"/>
              <w:rPr>
                <w:highlight w:val="yellow"/>
              </w:rPr>
            </w:pPr>
            <w:r w:rsidRPr="006E31B2">
              <w:t>2016 – dosud: bakalářský studijní program Specializace v pedagogice, obor Učitelství odborných předmětů pro SŠ, Univerzita Tomáše Bati ve Zlíně, Fakulta humanitních studií</w:t>
            </w:r>
          </w:p>
        </w:tc>
      </w:tr>
      <w:tr w:rsidR="0045185F" w:rsidRPr="006E31B2" w14:paraId="4FF21350" w14:textId="77777777" w:rsidTr="0045185F">
        <w:trPr>
          <w:trHeight w:val="250"/>
          <w:jc w:val="center"/>
        </w:trPr>
        <w:tc>
          <w:tcPr>
            <w:tcW w:w="9859" w:type="dxa"/>
            <w:gridSpan w:val="12"/>
            <w:shd w:val="clear" w:color="auto" w:fill="F7CAAC"/>
          </w:tcPr>
          <w:p w14:paraId="6BA26463" w14:textId="77777777" w:rsidR="0045185F" w:rsidRPr="006E31B2" w:rsidRDefault="0045185F" w:rsidP="0045185F">
            <w:pPr>
              <w:jc w:val="both"/>
            </w:pPr>
            <w:r w:rsidRPr="006E31B2">
              <w:rPr>
                <w:b/>
              </w:rPr>
              <w:t>Zkušenosti s vedením kvalifikačních a rigorózních prací</w:t>
            </w:r>
          </w:p>
        </w:tc>
      </w:tr>
      <w:tr w:rsidR="0045185F" w:rsidRPr="006E31B2" w14:paraId="4F4FFEB9" w14:textId="77777777" w:rsidTr="002331D7">
        <w:trPr>
          <w:trHeight w:val="321"/>
          <w:jc w:val="center"/>
        </w:trPr>
        <w:tc>
          <w:tcPr>
            <w:tcW w:w="9859" w:type="dxa"/>
            <w:gridSpan w:val="12"/>
          </w:tcPr>
          <w:p w14:paraId="14DBCCE4" w14:textId="77777777" w:rsidR="0045185F" w:rsidRPr="006E31B2" w:rsidRDefault="0045185F" w:rsidP="0045185F">
            <w:pPr>
              <w:jc w:val="both"/>
              <w:rPr>
                <w:highlight w:val="yellow"/>
              </w:rPr>
            </w:pPr>
            <w:r w:rsidRPr="006E31B2">
              <w:t>Dosud nepůsobila jako školitel doktorandů.</w:t>
            </w:r>
          </w:p>
        </w:tc>
      </w:tr>
      <w:tr w:rsidR="0045185F" w:rsidRPr="006E31B2" w14:paraId="24CD62B3" w14:textId="77777777" w:rsidTr="0045185F">
        <w:trPr>
          <w:cantSplit/>
          <w:jc w:val="center"/>
        </w:trPr>
        <w:tc>
          <w:tcPr>
            <w:tcW w:w="3347" w:type="dxa"/>
            <w:gridSpan w:val="2"/>
            <w:tcBorders>
              <w:top w:val="single" w:sz="12" w:space="0" w:color="auto"/>
            </w:tcBorders>
            <w:shd w:val="clear" w:color="auto" w:fill="F7CAAC"/>
          </w:tcPr>
          <w:p w14:paraId="4AEBEC61" w14:textId="77777777" w:rsidR="0045185F" w:rsidRPr="006E31B2" w:rsidRDefault="0045185F" w:rsidP="0045185F">
            <w:pPr>
              <w:jc w:val="both"/>
            </w:pPr>
            <w:r w:rsidRPr="006E31B2">
              <w:rPr>
                <w:b/>
              </w:rPr>
              <w:t xml:space="preserve">Obor habilitačního řízení </w:t>
            </w:r>
          </w:p>
        </w:tc>
        <w:tc>
          <w:tcPr>
            <w:tcW w:w="2245" w:type="dxa"/>
            <w:gridSpan w:val="2"/>
            <w:tcBorders>
              <w:top w:val="single" w:sz="12" w:space="0" w:color="auto"/>
            </w:tcBorders>
            <w:shd w:val="clear" w:color="auto" w:fill="F7CAAC"/>
          </w:tcPr>
          <w:p w14:paraId="57D811AA" w14:textId="77777777" w:rsidR="0045185F" w:rsidRPr="006E31B2" w:rsidRDefault="0045185F" w:rsidP="0045185F">
            <w:pPr>
              <w:jc w:val="both"/>
            </w:pPr>
            <w:r w:rsidRPr="006E31B2">
              <w:rPr>
                <w:b/>
              </w:rPr>
              <w:t>Rok udělení hodnosti</w:t>
            </w:r>
          </w:p>
        </w:tc>
        <w:tc>
          <w:tcPr>
            <w:tcW w:w="2248" w:type="dxa"/>
            <w:gridSpan w:val="3"/>
            <w:tcBorders>
              <w:top w:val="single" w:sz="12" w:space="0" w:color="auto"/>
              <w:right w:val="single" w:sz="12" w:space="0" w:color="auto"/>
            </w:tcBorders>
            <w:shd w:val="clear" w:color="auto" w:fill="F7CAAC"/>
          </w:tcPr>
          <w:p w14:paraId="172A8B17" w14:textId="77777777" w:rsidR="0045185F" w:rsidRPr="006E31B2" w:rsidRDefault="0045185F" w:rsidP="0045185F">
            <w:pPr>
              <w:jc w:val="both"/>
            </w:pPr>
            <w:r w:rsidRPr="006E31B2">
              <w:rPr>
                <w:b/>
              </w:rPr>
              <w:t>Řízení konáno na VŠ</w:t>
            </w:r>
          </w:p>
        </w:tc>
        <w:tc>
          <w:tcPr>
            <w:tcW w:w="2019" w:type="dxa"/>
            <w:gridSpan w:val="5"/>
            <w:tcBorders>
              <w:top w:val="single" w:sz="12" w:space="0" w:color="auto"/>
              <w:left w:val="single" w:sz="12" w:space="0" w:color="auto"/>
            </w:tcBorders>
            <w:shd w:val="clear" w:color="auto" w:fill="F7CAAC"/>
          </w:tcPr>
          <w:p w14:paraId="5626AD26" w14:textId="77777777" w:rsidR="0045185F" w:rsidRPr="006E31B2" w:rsidRDefault="0045185F" w:rsidP="0045185F">
            <w:pPr>
              <w:jc w:val="both"/>
              <w:rPr>
                <w:b/>
              </w:rPr>
            </w:pPr>
            <w:r w:rsidRPr="006E31B2">
              <w:rPr>
                <w:b/>
              </w:rPr>
              <w:t>Ohlasy publikací</w:t>
            </w:r>
          </w:p>
        </w:tc>
      </w:tr>
      <w:tr w:rsidR="0045185F" w:rsidRPr="006E31B2" w14:paraId="6AAE0883" w14:textId="77777777" w:rsidTr="0045185F">
        <w:trPr>
          <w:cantSplit/>
          <w:jc w:val="center"/>
        </w:trPr>
        <w:tc>
          <w:tcPr>
            <w:tcW w:w="3347" w:type="dxa"/>
            <w:gridSpan w:val="2"/>
          </w:tcPr>
          <w:p w14:paraId="765022F9" w14:textId="77777777" w:rsidR="0045185F" w:rsidRPr="006E31B2" w:rsidRDefault="0045185F" w:rsidP="0045185F">
            <w:pPr>
              <w:jc w:val="both"/>
              <w:rPr>
                <w:highlight w:val="yellow"/>
              </w:rPr>
            </w:pPr>
          </w:p>
        </w:tc>
        <w:tc>
          <w:tcPr>
            <w:tcW w:w="2245" w:type="dxa"/>
            <w:gridSpan w:val="2"/>
          </w:tcPr>
          <w:p w14:paraId="7B5AA244" w14:textId="77777777" w:rsidR="0045185F" w:rsidRPr="006E31B2" w:rsidRDefault="0045185F" w:rsidP="0045185F">
            <w:pPr>
              <w:jc w:val="both"/>
              <w:rPr>
                <w:highlight w:val="yellow"/>
              </w:rPr>
            </w:pPr>
          </w:p>
        </w:tc>
        <w:tc>
          <w:tcPr>
            <w:tcW w:w="2248" w:type="dxa"/>
            <w:gridSpan w:val="3"/>
            <w:tcBorders>
              <w:right w:val="single" w:sz="12" w:space="0" w:color="auto"/>
            </w:tcBorders>
          </w:tcPr>
          <w:p w14:paraId="5F0FF5A0" w14:textId="77777777" w:rsidR="0045185F" w:rsidRPr="006E31B2" w:rsidRDefault="0045185F" w:rsidP="0045185F">
            <w:pPr>
              <w:jc w:val="both"/>
              <w:rPr>
                <w:highlight w:val="yellow"/>
              </w:rPr>
            </w:pPr>
          </w:p>
        </w:tc>
        <w:tc>
          <w:tcPr>
            <w:tcW w:w="632" w:type="dxa"/>
            <w:gridSpan w:val="2"/>
            <w:tcBorders>
              <w:left w:val="single" w:sz="12" w:space="0" w:color="auto"/>
            </w:tcBorders>
            <w:shd w:val="clear" w:color="auto" w:fill="F7CAAC"/>
          </w:tcPr>
          <w:p w14:paraId="024EDCC3" w14:textId="77777777" w:rsidR="0045185F" w:rsidRPr="006E31B2" w:rsidRDefault="0045185F" w:rsidP="0045185F">
            <w:pPr>
              <w:jc w:val="both"/>
            </w:pPr>
            <w:r w:rsidRPr="006E31B2">
              <w:rPr>
                <w:b/>
              </w:rPr>
              <w:t>WOS</w:t>
            </w:r>
          </w:p>
        </w:tc>
        <w:tc>
          <w:tcPr>
            <w:tcW w:w="693" w:type="dxa"/>
            <w:gridSpan w:val="2"/>
            <w:shd w:val="clear" w:color="auto" w:fill="F7CAAC"/>
          </w:tcPr>
          <w:p w14:paraId="2677CBF4" w14:textId="77777777" w:rsidR="0045185F" w:rsidRPr="006E31B2" w:rsidRDefault="0045185F" w:rsidP="0045185F">
            <w:pPr>
              <w:jc w:val="both"/>
              <w:rPr>
                <w:sz w:val="18"/>
              </w:rPr>
            </w:pPr>
            <w:r w:rsidRPr="006E31B2">
              <w:rPr>
                <w:b/>
                <w:sz w:val="18"/>
              </w:rPr>
              <w:t>Scopus</w:t>
            </w:r>
          </w:p>
        </w:tc>
        <w:tc>
          <w:tcPr>
            <w:tcW w:w="694" w:type="dxa"/>
            <w:shd w:val="clear" w:color="auto" w:fill="F7CAAC"/>
          </w:tcPr>
          <w:p w14:paraId="5CD82270" w14:textId="77777777" w:rsidR="0045185F" w:rsidRPr="006E31B2" w:rsidRDefault="0045185F" w:rsidP="0045185F">
            <w:pPr>
              <w:jc w:val="both"/>
            </w:pPr>
            <w:r w:rsidRPr="006E31B2">
              <w:rPr>
                <w:b/>
                <w:sz w:val="18"/>
              </w:rPr>
              <w:t>ostatní</w:t>
            </w:r>
          </w:p>
        </w:tc>
      </w:tr>
      <w:tr w:rsidR="0045185F" w:rsidRPr="006E31B2" w14:paraId="176FA12E" w14:textId="77777777" w:rsidTr="0045185F">
        <w:trPr>
          <w:cantSplit/>
          <w:trHeight w:val="70"/>
          <w:jc w:val="center"/>
        </w:trPr>
        <w:tc>
          <w:tcPr>
            <w:tcW w:w="3347" w:type="dxa"/>
            <w:gridSpan w:val="2"/>
            <w:shd w:val="clear" w:color="auto" w:fill="F7CAAC"/>
          </w:tcPr>
          <w:p w14:paraId="31898406" w14:textId="77777777" w:rsidR="0045185F" w:rsidRPr="006E31B2" w:rsidRDefault="0045185F" w:rsidP="0045185F">
            <w:pPr>
              <w:jc w:val="both"/>
            </w:pPr>
            <w:r w:rsidRPr="006E31B2">
              <w:rPr>
                <w:b/>
              </w:rPr>
              <w:t>Obor jmenovacího řízení</w:t>
            </w:r>
          </w:p>
        </w:tc>
        <w:tc>
          <w:tcPr>
            <w:tcW w:w="2245" w:type="dxa"/>
            <w:gridSpan w:val="2"/>
            <w:shd w:val="clear" w:color="auto" w:fill="F7CAAC"/>
          </w:tcPr>
          <w:p w14:paraId="039AAC61" w14:textId="77777777" w:rsidR="0045185F" w:rsidRPr="006E31B2" w:rsidRDefault="0045185F" w:rsidP="0045185F">
            <w:pPr>
              <w:jc w:val="both"/>
            </w:pPr>
            <w:r w:rsidRPr="006E31B2">
              <w:rPr>
                <w:b/>
              </w:rPr>
              <w:t>Rok udělení hodnosti</w:t>
            </w:r>
          </w:p>
        </w:tc>
        <w:tc>
          <w:tcPr>
            <w:tcW w:w="2248" w:type="dxa"/>
            <w:gridSpan w:val="3"/>
            <w:tcBorders>
              <w:right w:val="single" w:sz="12" w:space="0" w:color="auto"/>
            </w:tcBorders>
            <w:shd w:val="clear" w:color="auto" w:fill="F7CAAC"/>
          </w:tcPr>
          <w:p w14:paraId="5FD3C2AE" w14:textId="77777777" w:rsidR="0045185F" w:rsidRPr="006E31B2" w:rsidRDefault="0045185F" w:rsidP="0045185F">
            <w:pPr>
              <w:jc w:val="both"/>
            </w:pPr>
            <w:r w:rsidRPr="006E31B2">
              <w:rPr>
                <w:b/>
              </w:rPr>
              <w:t>Řízení konáno na VŠ</w:t>
            </w:r>
          </w:p>
        </w:tc>
        <w:tc>
          <w:tcPr>
            <w:tcW w:w="632" w:type="dxa"/>
            <w:gridSpan w:val="2"/>
            <w:vMerge w:val="restart"/>
            <w:tcBorders>
              <w:left w:val="single" w:sz="12" w:space="0" w:color="auto"/>
            </w:tcBorders>
          </w:tcPr>
          <w:p w14:paraId="59E064F3" w14:textId="77777777" w:rsidR="0045185F" w:rsidRPr="006E31B2" w:rsidRDefault="0045185F" w:rsidP="0045185F">
            <w:pPr>
              <w:jc w:val="both"/>
              <w:rPr>
                <w:b/>
              </w:rPr>
            </w:pPr>
            <w:r w:rsidRPr="006E31B2">
              <w:rPr>
                <w:b/>
              </w:rPr>
              <w:t>1</w:t>
            </w:r>
          </w:p>
        </w:tc>
        <w:tc>
          <w:tcPr>
            <w:tcW w:w="693" w:type="dxa"/>
            <w:gridSpan w:val="2"/>
            <w:vMerge w:val="restart"/>
          </w:tcPr>
          <w:p w14:paraId="108DB305" w14:textId="77777777" w:rsidR="0045185F" w:rsidRPr="006E31B2" w:rsidRDefault="0045185F" w:rsidP="0045185F">
            <w:pPr>
              <w:jc w:val="both"/>
              <w:rPr>
                <w:b/>
              </w:rPr>
            </w:pPr>
            <w:r w:rsidRPr="006E31B2">
              <w:rPr>
                <w:b/>
              </w:rPr>
              <w:t>3</w:t>
            </w:r>
          </w:p>
        </w:tc>
        <w:tc>
          <w:tcPr>
            <w:tcW w:w="694" w:type="dxa"/>
            <w:vMerge w:val="restart"/>
          </w:tcPr>
          <w:p w14:paraId="27197A25" w14:textId="77777777" w:rsidR="0045185F" w:rsidRPr="006E31B2" w:rsidRDefault="0045185F" w:rsidP="0045185F">
            <w:pPr>
              <w:jc w:val="both"/>
              <w:rPr>
                <w:b/>
              </w:rPr>
            </w:pPr>
            <w:r w:rsidRPr="006E31B2">
              <w:rPr>
                <w:b/>
              </w:rPr>
              <w:t>20</w:t>
            </w:r>
          </w:p>
        </w:tc>
      </w:tr>
      <w:tr w:rsidR="0045185F" w:rsidRPr="006E31B2" w14:paraId="6C9929FF" w14:textId="77777777" w:rsidTr="0045185F">
        <w:trPr>
          <w:trHeight w:val="205"/>
          <w:jc w:val="center"/>
        </w:trPr>
        <w:tc>
          <w:tcPr>
            <w:tcW w:w="3347" w:type="dxa"/>
            <w:gridSpan w:val="2"/>
          </w:tcPr>
          <w:p w14:paraId="30871CFB" w14:textId="77777777" w:rsidR="0045185F" w:rsidRPr="006E31B2" w:rsidRDefault="0045185F" w:rsidP="0045185F">
            <w:pPr>
              <w:jc w:val="both"/>
              <w:rPr>
                <w:highlight w:val="yellow"/>
              </w:rPr>
            </w:pPr>
          </w:p>
        </w:tc>
        <w:tc>
          <w:tcPr>
            <w:tcW w:w="2245" w:type="dxa"/>
            <w:gridSpan w:val="2"/>
          </w:tcPr>
          <w:p w14:paraId="4A6F96A9" w14:textId="77777777" w:rsidR="0045185F" w:rsidRPr="006E31B2" w:rsidRDefault="0045185F" w:rsidP="0045185F">
            <w:pPr>
              <w:jc w:val="both"/>
              <w:rPr>
                <w:highlight w:val="yellow"/>
              </w:rPr>
            </w:pPr>
          </w:p>
        </w:tc>
        <w:tc>
          <w:tcPr>
            <w:tcW w:w="2248" w:type="dxa"/>
            <w:gridSpan w:val="3"/>
            <w:tcBorders>
              <w:right w:val="single" w:sz="12" w:space="0" w:color="auto"/>
            </w:tcBorders>
          </w:tcPr>
          <w:p w14:paraId="35F3A431" w14:textId="77777777" w:rsidR="0045185F" w:rsidRPr="006E31B2" w:rsidRDefault="0045185F" w:rsidP="0045185F">
            <w:pPr>
              <w:jc w:val="both"/>
              <w:rPr>
                <w:highlight w:val="yellow"/>
              </w:rPr>
            </w:pPr>
          </w:p>
        </w:tc>
        <w:tc>
          <w:tcPr>
            <w:tcW w:w="632" w:type="dxa"/>
            <w:gridSpan w:val="2"/>
            <w:vMerge/>
            <w:tcBorders>
              <w:left w:val="single" w:sz="12" w:space="0" w:color="auto"/>
            </w:tcBorders>
            <w:vAlign w:val="center"/>
          </w:tcPr>
          <w:p w14:paraId="5EEEBAA0" w14:textId="77777777" w:rsidR="0045185F" w:rsidRPr="006E31B2" w:rsidRDefault="0045185F" w:rsidP="0045185F">
            <w:pPr>
              <w:rPr>
                <w:b/>
              </w:rPr>
            </w:pPr>
          </w:p>
        </w:tc>
        <w:tc>
          <w:tcPr>
            <w:tcW w:w="693" w:type="dxa"/>
            <w:gridSpan w:val="2"/>
            <w:vMerge/>
            <w:vAlign w:val="center"/>
          </w:tcPr>
          <w:p w14:paraId="077A6944" w14:textId="77777777" w:rsidR="0045185F" w:rsidRPr="006E31B2" w:rsidRDefault="0045185F" w:rsidP="0045185F">
            <w:pPr>
              <w:rPr>
                <w:b/>
              </w:rPr>
            </w:pPr>
          </w:p>
        </w:tc>
        <w:tc>
          <w:tcPr>
            <w:tcW w:w="694" w:type="dxa"/>
            <w:vMerge/>
            <w:vAlign w:val="center"/>
          </w:tcPr>
          <w:p w14:paraId="7E2500B5" w14:textId="77777777" w:rsidR="0045185F" w:rsidRPr="006E31B2" w:rsidRDefault="0045185F" w:rsidP="0045185F">
            <w:pPr>
              <w:rPr>
                <w:b/>
              </w:rPr>
            </w:pPr>
          </w:p>
        </w:tc>
      </w:tr>
      <w:tr w:rsidR="0045185F" w:rsidRPr="006E31B2" w14:paraId="004FD289" w14:textId="77777777" w:rsidTr="0045185F">
        <w:trPr>
          <w:jc w:val="center"/>
        </w:trPr>
        <w:tc>
          <w:tcPr>
            <w:tcW w:w="9859" w:type="dxa"/>
            <w:gridSpan w:val="12"/>
            <w:shd w:val="clear" w:color="auto" w:fill="F7CAAC"/>
          </w:tcPr>
          <w:p w14:paraId="4AECFA6C" w14:textId="77777777" w:rsidR="0045185F" w:rsidRPr="006E31B2" w:rsidRDefault="0045185F" w:rsidP="0045185F">
            <w:pPr>
              <w:jc w:val="both"/>
              <w:rPr>
                <w:b/>
              </w:rPr>
            </w:pPr>
            <w:r w:rsidRPr="006E31B2">
              <w:rPr>
                <w:b/>
              </w:rPr>
              <w:t xml:space="preserve">Přehled o nejvýznamnější publikační a další tvůrčí činnosti nebo další profesní činnosti u odborníků z praxe vztahující se k zabezpečovaným předmětům </w:t>
            </w:r>
          </w:p>
        </w:tc>
      </w:tr>
      <w:tr w:rsidR="0045185F" w:rsidRPr="006E31B2" w14:paraId="2F3AF8D9" w14:textId="77777777" w:rsidTr="0045185F">
        <w:trPr>
          <w:trHeight w:val="1492"/>
          <w:jc w:val="center"/>
        </w:trPr>
        <w:tc>
          <w:tcPr>
            <w:tcW w:w="9859" w:type="dxa"/>
            <w:gridSpan w:val="12"/>
          </w:tcPr>
          <w:p w14:paraId="114C8852" w14:textId="77777777" w:rsidR="0045185F" w:rsidRPr="006E31B2" w:rsidRDefault="0045185F" w:rsidP="0045185F">
            <w:r w:rsidRPr="006E31B2">
              <w:t>Soukup, P., &amp; Kočvarová, I. (2016). Velikost a reprezentativita výběrového souboru v kvantitativně orientovaném pedagogickém výzkumu. </w:t>
            </w:r>
            <w:r w:rsidRPr="006E31B2">
              <w:rPr>
                <w:i/>
              </w:rPr>
              <w:t>Pedagogická orientace</w:t>
            </w:r>
            <w:r w:rsidRPr="006E31B2">
              <w:t xml:space="preserve">, </w:t>
            </w:r>
            <w:r w:rsidRPr="006E31B2">
              <w:rPr>
                <w:i/>
              </w:rPr>
              <w:t>26</w:t>
            </w:r>
            <w:r w:rsidRPr="006E31B2">
              <w:t>(3), 512–536. </w:t>
            </w:r>
          </w:p>
          <w:p w14:paraId="40166E42" w14:textId="77777777" w:rsidR="0045185F" w:rsidRPr="006E31B2" w:rsidRDefault="0045185F" w:rsidP="0045185F">
            <w:r w:rsidRPr="006E31B2">
              <w:t>Chráska, M., &amp; Kočvarová, I. (2015). </w:t>
            </w:r>
            <w:r w:rsidRPr="006E31B2">
              <w:rPr>
                <w:i/>
              </w:rPr>
              <w:t>Kvantitativní metody sběru dat v pedagogických výzkumech</w:t>
            </w:r>
            <w:r w:rsidRPr="006E31B2">
              <w:t>. Zlín: Univerzita Tomáše Bati ve Zlíně, Fakulta humanitních studií.</w:t>
            </w:r>
          </w:p>
          <w:p w14:paraId="3790B239" w14:textId="77777777" w:rsidR="0045185F" w:rsidRPr="00C45F4B" w:rsidRDefault="0045185F" w:rsidP="0045185F">
            <w:r w:rsidRPr="00C45F4B">
              <w:t>Majerčíková, J., Kasáčová, B., &amp; Kočvarová, I. (2015). </w:t>
            </w:r>
            <w:r w:rsidRPr="00C45F4B">
              <w:rPr>
                <w:i/>
              </w:rPr>
              <w:t>Předškolní edukace a dítě: výzvy pro pedagogickou teorii a výzkum</w:t>
            </w:r>
            <w:r w:rsidRPr="00C45F4B">
              <w:t>. Zlín: Univerzita Tomáše Bati ve Zlíně, Fakulta humanitních studií.</w:t>
            </w:r>
          </w:p>
          <w:p w14:paraId="4512155D" w14:textId="77777777" w:rsidR="0045185F" w:rsidRDefault="0045185F" w:rsidP="0045185F">
            <w:r w:rsidRPr="006E31B2">
              <w:t>Chráska, M., &amp; Kočvarová, I. (2014). </w:t>
            </w:r>
            <w:r w:rsidRPr="006E31B2">
              <w:rPr>
                <w:i/>
              </w:rPr>
              <w:t>Kvantitativní design v pedagogických výzkumech začínajících akademických pracovníků</w:t>
            </w:r>
            <w:r w:rsidRPr="006E31B2">
              <w:t>. Zlín: Univerzita Tomáše Bati ve Zlíně, Fakulta humanitních studií.</w:t>
            </w:r>
          </w:p>
          <w:p w14:paraId="61CA76C3" w14:textId="77777777" w:rsidR="0045185F" w:rsidRPr="006E31B2" w:rsidRDefault="0045185F" w:rsidP="0045185F">
            <w:r w:rsidRPr="00C45F4B">
              <w:t>Machů, E., &amp; Kočvarová, I. (2013). </w:t>
            </w:r>
            <w:r w:rsidRPr="00C45F4B">
              <w:rPr>
                <w:i/>
              </w:rPr>
              <w:t>Kvalita školy z hlediska péče o nadané žáky</w:t>
            </w:r>
            <w:r w:rsidRPr="00C45F4B">
              <w:t>. Zlín: U</w:t>
            </w:r>
            <w:r>
              <w:t>niverzita Tomáše Bati ve Zlíně.</w:t>
            </w:r>
          </w:p>
        </w:tc>
      </w:tr>
      <w:tr w:rsidR="0045185F" w:rsidRPr="006E31B2" w14:paraId="5A991192" w14:textId="77777777" w:rsidTr="0045185F">
        <w:trPr>
          <w:trHeight w:val="218"/>
          <w:jc w:val="center"/>
        </w:trPr>
        <w:tc>
          <w:tcPr>
            <w:tcW w:w="9859" w:type="dxa"/>
            <w:gridSpan w:val="12"/>
            <w:shd w:val="clear" w:color="auto" w:fill="F7CAAC"/>
          </w:tcPr>
          <w:p w14:paraId="046966CA" w14:textId="77777777" w:rsidR="0045185F" w:rsidRPr="006E31B2" w:rsidRDefault="0045185F" w:rsidP="0045185F">
            <w:pPr>
              <w:rPr>
                <w:b/>
              </w:rPr>
            </w:pPr>
            <w:r w:rsidRPr="006E31B2">
              <w:rPr>
                <w:b/>
              </w:rPr>
              <w:t>Působení v</w:t>
            </w:r>
            <w:r w:rsidR="00C80E30">
              <w:rPr>
                <w:b/>
              </w:rPr>
              <w:t> </w:t>
            </w:r>
            <w:r w:rsidRPr="006E31B2">
              <w:rPr>
                <w:b/>
              </w:rPr>
              <w:t>zahraničí</w:t>
            </w:r>
          </w:p>
        </w:tc>
      </w:tr>
      <w:tr w:rsidR="0045185F" w:rsidRPr="006E31B2" w14:paraId="758481F8" w14:textId="77777777" w:rsidTr="002331D7">
        <w:trPr>
          <w:trHeight w:val="324"/>
          <w:jc w:val="center"/>
        </w:trPr>
        <w:tc>
          <w:tcPr>
            <w:tcW w:w="9859" w:type="dxa"/>
            <w:gridSpan w:val="12"/>
          </w:tcPr>
          <w:p w14:paraId="3D44051A" w14:textId="77777777" w:rsidR="0045185F" w:rsidRPr="006E31B2" w:rsidRDefault="0045185F" w:rsidP="0045185F">
            <w:pPr>
              <w:rPr>
                <w:b/>
                <w:highlight w:val="yellow"/>
              </w:rPr>
            </w:pPr>
          </w:p>
        </w:tc>
      </w:tr>
      <w:tr w:rsidR="0045185F" w:rsidRPr="006E31B2" w14:paraId="0AEFF38E" w14:textId="77777777" w:rsidTr="004321B4">
        <w:trPr>
          <w:cantSplit/>
          <w:trHeight w:val="256"/>
          <w:jc w:val="center"/>
        </w:trPr>
        <w:tc>
          <w:tcPr>
            <w:tcW w:w="2518" w:type="dxa"/>
            <w:shd w:val="clear" w:color="auto" w:fill="F7CAAC"/>
          </w:tcPr>
          <w:p w14:paraId="777B0AE4" w14:textId="77777777" w:rsidR="0045185F" w:rsidRPr="006E31B2" w:rsidRDefault="0045185F" w:rsidP="0045185F">
            <w:pPr>
              <w:jc w:val="both"/>
              <w:rPr>
                <w:b/>
              </w:rPr>
            </w:pPr>
            <w:r w:rsidRPr="006E31B2">
              <w:rPr>
                <w:b/>
              </w:rPr>
              <w:t xml:space="preserve">Podpis </w:t>
            </w:r>
          </w:p>
        </w:tc>
        <w:tc>
          <w:tcPr>
            <w:tcW w:w="4423" w:type="dxa"/>
            <w:gridSpan w:val="5"/>
          </w:tcPr>
          <w:p w14:paraId="465DBA26" w14:textId="77777777" w:rsidR="0045185F" w:rsidRPr="006E31B2" w:rsidRDefault="002331D7" w:rsidP="0045185F">
            <w:pPr>
              <w:jc w:val="both"/>
            </w:pPr>
            <w:r>
              <w:t>Ilona Kočvarová</w:t>
            </w:r>
            <w:r w:rsidR="00AE3AEC">
              <w:t xml:space="preserve">, </w:t>
            </w:r>
            <w:r>
              <w:t>v.r.</w:t>
            </w:r>
          </w:p>
        </w:tc>
        <w:tc>
          <w:tcPr>
            <w:tcW w:w="899" w:type="dxa"/>
            <w:shd w:val="clear" w:color="auto" w:fill="F7CAAC"/>
          </w:tcPr>
          <w:p w14:paraId="14BB1E3F" w14:textId="77777777" w:rsidR="0045185F" w:rsidRPr="006E31B2" w:rsidRDefault="0045185F" w:rsidP="0045185F">
            <w:pPr>
              <w:jc w:val="both"/>
            </w:pPr>
            <w:r w:rsidRPr="006E31B2">
              <w:rPr>
                <w:b/>
              </w:rPr>
              <w:t>datum</w:t>
            </w:r>
          </w:p>
        </w:tc>
        <w:tc>
          <w:tcPr>
            <w:tcW w:w="2019" w:type="dxa"/>
            <w:gridSpan w:val="5"/>
          </w:tcPr>
          <w:p w14:paraId="69841394" w14:textId="77777777" w:rsidR="0045185F" w:rsidRPr="006E31B2" w:rsidRDefault="0086248F" w:rsidP="0045185F">
            <w:pPr>
              <w:jc w:val="both"/>
            </w:pPr>
            <w:r>
              <w:t>30. 5. 2018</w:t>
            </w:r>
          </w:p>
        </w:tc>
      </w:tr>
    </w:tbl>
    <w:p w14:paraId="325F3972" w14:textId="77777777" w:rsidR="002331D7" w:rsidRDefault="002331D7">
      <w:pPr>
        <w:rPr>
          <w:b/>
          <w:sz w:val="28"/>
        </w:rPr>
      </w:pPr>
    </w:p>
    <w:p w14:paraId="0A2BA05C" w14:textId="77777777" w:rsidR="000C5791" w:rsidRDefault="000C5791">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0C5791" w14:paraId="758DFE97" w14:textId="77777777" w:rsidTr="000C5791">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46B3AA03" w14:textId="77777777" w:rsidR="000C5791" w:rsidRDefault="000C5791" w:rsidP="000C5791">
            <w:pPr>
              <w:jc w:val="both"/>
              <w:rPr>
                <w:b/>
                <w:sz w:val="28"/>
              </w:rPr>
            </w:pPr>
            <w:r>
              <w:rPr>
                <w:b/>
                <w:sz w:val="28"/>
              </w:rPr>
              <w:t>C-I – Personální zabezpečení</w:t>
            </w:r>
          </w:p>
        </w:tc>
      </w:tr>
      <w:tr w:rsidR="000C5791" w14:paraId="44CB2A0C" w14:textId="77777777" w:rsidTr="000C5791">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36CEE53" w14:textId="77777777" w:rsidR="000C5791" w:rsidRDefault="000C5791" w:rsidP="000C5791">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64FFCF93" w14:textId="77777777" w:rsidR="000C5791" w:rsidRDefault="000C5791" w:rsidP="000C5791">
            <w:pPr>
              <w:jc w:val="both"/>
            </w:pPr>
            <w:r>
              <w:t>Univerzita Tomáše Bati ve Zlíně</w:t>
            </w:r>
          </w:p>
        </w:tc>
      </w:tr>
      <w:tr w:rsidR="000C5791" w14:paraId="2CCE3BD1" w14:textId="77777777" w:rsidTr="000C5791">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118DA90" w14:textId="77777777" w:rsidR="000C5791" w:rsidRDefault="000C5791" w:rsidP="000C5791">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718595BC" w14:textId="77777777" w:rsidR="000C5791" w:rsidRDefault="000C5791" w:rsidP="000C5791">
            <w:pPr>
              <w:jc w:val="both"/>
            </w:pPr>
            <w:r>
              <w:t>Fakulta humanitních studií</w:t>
            </w:r>
          </w:p>
        </w:tc>
      </w:tr>
      <w:tr w:rsidR="000C5791" w14:paraId="272D394A" w14:textId="77777777" w:rsidTr="000C5791">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ED997C4" w14:textId="77777777" w:rsidR="000C5791" w:rsidRDefault="000C5791" w:rsidP="000C5791">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7CA0280B" w14:textId="77777777" w:rsidR="000C5791" w:rsidRDefault="000C5791" w:rsidP="000C5791">
            <w:pPr>
              <w:jc w:val="both"/>
            </w:pPr>
            <w:r>
              <w:t>Předškolní pedagogika</w:t>
            </w:r>
          </w:p>
        </w:tc>
      </w:tr>
      <w:tr w:rsidR="000C5791" w14:paraId="0B86B3BF" w14:textId="77777777" w:rsidTr="000C5791">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CFB9923" w14:textId="77777777" w:rsidR="000C5791" w:rsidRDefault="000C5791" w:rsidP="000C5791">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2B2E919B" w14:textId="2EA5D526" w:rsidR="000C5791" w:rsidRDefault="000C5791" w:rsidP="00FB307C">
            <w:pPr>
              <w:jc w:val="both"/>
            </w:pPr>
            <w:r>
              <w:t>Věra Kozáková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494C27F" w14:textId="77777777" w:rsidR="000C5791" w:rsidRDefault="000C5791" w:rsidP="000C5791">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14:paraId="49F65E26" w14:textId="0FC05FBA" w:rsidR="000C5791" w:rsidRDefault="000C5791" w:rsidP="000C5791">
            <w:pPr>
              <w:jc w:val="both"/>
            </w:pPr>
            <w:r>
              <w:t>Mgr.</w:t>
            </w:r>
            <w:r w:rsidR="00FB307C">
              <w:t>, Ph.D.</w:t>
            </w:r>
          </w:p>
        </w:tc>
      </w:tr>
      <w:tr w:rsidR="000C5791" w14:paraId="621097BF" w14:textId="77777777" w:rsidTr="000C5791">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9AA54FE" w14:textId="77777777" w:rsidR="000C5791" w:rsidRDefault="000C5791" w:rsidP="000C5791">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268B6D5D" w14:textId="77777777" w:rsidR="000C5791" w:rsidRDefault="000C5791" w:rsidP="000C5791">
            <w:pPr>
              <w:jc w:val="both"/>
            </w:pP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DEF6180" w14:textId="77777777" w:rsidR="000C5791" w:rsidRDefault="000C5791" w:rsidP="000C5791">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737C47BC" w14:textId="77777777" w:rsidR="000C5791" w:rsidRDefault="000C5791" w:rsidP="000C5791">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01D8E825" w14:textId="77777777" w:rsidR="000C5791" w:rsidRDefault="000C5791" w:rsidP="000C5791">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794E75D5" w14:textId="77777777" w:rsidR="000C5791" w:rsidRDefault="000C5791" w:rsidP="000C5791">
            <w:r>
              <w:t>40 h týdně</w:t>
            </w:r>
          </w:p>
          <w:p w14:paraId="520B5488" w14:textId="77777777" w:rsidR="000C5791" w:rsidRDefault="000C5791" w:rsidP="000C5791">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7B6C265" w14:textId="77777777" w:rsidR="000C5791" w:rsidRDefault="000C5791" w:rsidP="000C5791">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594C6020" w14:textId="77777777" w:rsidR="000C5791" w:rsidRDefault="0086248F" w:rsidP="000C5791">
            <w:pPr>
              <w:jc w:val="both"/>
            </w:pPr>
            <w:r>
              <w:t>N</w:t>
            </w:r>
          </w:p>
        </w:tc>
      </w:tr>
      <w:tr w:rsidR="000C5791" w14:paraId="53EBAA67" w14:textId="77777777" w:rsidTr="000C5791">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9A5859" w14:textId="77777777" w:rsidR="000C5791" w:rsidRDefault="000C5791" w:rsidP="000C5791">
            <w:pPr>
              <w:jc w:val="both"/>
              <w:rPr>
                <w:b/>
              </w:rPr>
            </w:pPr>
            <w:r>
              <w:rPr>
                <w:b/>
              </w:rPr>
              <w:t xml:space="preserve">Typ vztahu na součásti VŠ, která uskutečňuje st. </w:t>
            </w:r>
            <w:r w:rsidR="00150956">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14:paraId="093C1FA2" w14:textId="77777777" w:rsidR="000C5791" w:rsidRDefault="000C5791" w:rsidP="000C5791">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2964066" w14:textId="77777777" w:rsidR="000C5791" w:rsidRDefault="000C5791" w:rsidP="000C5791">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39316BE3" w14:textId="77777777" w:rsidR="000C5791" w:rsidRDefault="000C5791" w:rsidP="000C5791">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804AD58" w14:textId="77777777" w:rsidR="000C5791" w:rsidRDefault="000C5791" w:rsidP="000C5791">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267AE68E" w14:textId="77777777" w:rsidR="000C5791" w:rsidRDefault="0086248F" w:rsidP="000C5791">
            <w:pPr>
              <w:jc w:val="both"/>
            </w:pPr>
            <w:r>
              <w:t>N</w:t>
            </w:r>
          </w:p>
        </w:tc>
      </w:tr>
      <w:tr w:rsidR="000C5791" w14:paraId="175B03F7" w14:textId="77777777" w:rsidTr="000C5791">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2F522F0" w14:textId="77777777" w:rsidR="000C5791" w:rsidRDefault="000C5791" w:rsidP="000C5791">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14A0BC8" w14:textId="77777777" w:rsidR="000C5791" w:rsidRDefault="000C5791" w:rsidP="000C5791">
            <w:pPr>
              <w:jc w:val="both"/>
              <w:rPr>
                <w:b/>
              </w:rPr>
            </w:pPr>
            <w:r>
              <w:rPr>
                <w:b/>
              </w:rPr>
              <w:t>typ prac. vztahu</w:t>
            </w:r>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0B2D324" w14:textId="77777777" w:rsidR="000C5791" w:rsidRDefault="000C5791" w:rsidP="000C5791">
            <w:pPr>
              <w:jc w:val="both"/>
              <w:rPr>
                <w:b/>
              </w:rPr>
            </w:pPr>
            <w:r>
              <w:rPr>
                <w:b/>
              </w:rPr>
              <w:t>rozsah</w:t>
            </w:r>
          </w:p>
        </w:tc>
      </w:tr>
      <w:tr w:rsidR="000C5791" w14:paraId="60DCEB85" w14:textId="77777777" w:rsidTr="000C5791">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19B3E630" w14:textId="77777777" w:rsidR="000C5791" w:rsidRDefault="000C5791" w:rsidP="000C5791">
            <w:pPr>
              <w:jc w:val="both"/>
            </w:pPr>
            <w:r>
              <w:t>Nemá</w:t>
            </w:r>
          </w:p>
        </w:tc>
        <w:tc>
          <w:tcPr>
            <w:tcW w:w="1846" w:type="dxa"/>
            <w:gridSpan w:val="3"/>
            <w:tcBorders>
              <w:top w:val="single" w:sz="4" w:space="0" w:color="auto"/>
              <w:left w:val="single" w:sz="4" w:space="0" w:color="auto"/>
              <w:bottom w:val="single" w:sz="4" w:space="0" w:color="auto"/>
              <w:right w:val="single" w:sz="4" w:space="0" w:color="auto"/>
            </w:tcBorders>
          </w:tcPr>
          <w:p w14:paraId="25926F8B" w14:textId="77777777" w:rsidR="000C5791" w:rsidRDefault="000C5791" w:rsidP="000C5791">
            <w:pPr>
              <w:jc w:val="both"/>
            </w:pPr>
          </w:p>
        </w:tc>
        <w:tc>
          <w:tcPr>
            <w:tcW w:w="1668" w:type="dxa"/>
            <w:gridSpan w:val="4"/>
            <w:tcBorders>
              <w:top w:val="single" w:sz="4" w:space="0" w:color="auto"/>
              <w:left w:val="single" w:sz="4" w:space="0" w:color="auto"/>
              <w:bottom w:val="single" w:sz="4" w:space="0" w:color="auto"/>
              <w:right w:val="single" w:sz="4" w:space="0" w:color="auto"/>
            </w:tcBorders>
          </w:tcPr>
          <w:p w14:paraId="7DCDF27F" w14:textId="77777777" w:rsidR="000C5791" w:rsidRDefault="000C5791" w:rsidP="000C5791">
            <w:pPr>
              <w:jc w:val="both"/>
            </w:pPr>
          </w:p>
        </w:tc>
      </w:tr>
      <w:tr w:rsidR="000C5791" w14:paraId="511A6A22" w14:textId="77777777" w:rsidTr="000C579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644310D" w14:textId="77777777" w:rsidR="000C5791" w:rsidRDefault="000C5791" w:rsidP="000C5791">
            <w:pPr>
              <w:jc w:val="both"/>
            </w:pPr>
            <w:r>
              <w:rPr>
                <w:b/>
              </w:rPr>
              <w:t>Předměty příslušného studijního programu a způsob zapojení do jejich výuky, příp. další zapojení do uskutečňování studijního programu</w:t>
            </w:r>
          </w:p>
        </w:tc>
      </w:tr>
      <w:tr w:rsidR="000C5791" w14:paraId="5D6A9A25" w14:textId="77777777" w:rsidTr="000C5791">
        <w:trPr>
          <w:trHeight w:val="366"/>
          <w:jc w:val="center"/>
        </w:trPr>
        <w:tc>
          <w:tcPr>
            <w:tcW w:w="9859" w:type="dxa"/>
            <w:gridSpan w:val="12"/>
            <w:tcBorders>
              <w:top w:val="nil"/>
              <w:left w:val="single" w:sz="4" w:space="0" w:color="auto"/>
              <w:bottom w:val="single" w:sz="4" w:space="0" w:color="auto"/>
              <w:right w:val="single" w:sz="4" w:space="0" w:color="auto"/>
            </w:tcBorders>
          </w:tcPr>
          <w:p w14:paraId="7D666CD8" w14:textId="77777777" w:rsidR="000C5791" w:rsidRDefault="000C5791" w:rsidP="00427AEF">
            <w:r>
              <w:t>Výběrový cizí jazyk I (německý) pro učitele MŠ, Výběrový cizí jazyk II (německý) pro učitele MŠ</w:t>
            </w:r>
          </w:p>
        </w:tc>
      </w:tr>
      <w:tr w:rsidR="000C5791" w14:paraId="212014B0" w14:textId="77777777" w:rsidTr="000C579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DA86B0F" w14:textId="77777777" w:rsidR="000C5791" w:rsidRDefault="000C5791" w:rsidP="000C5791">
            <w:pPr>
              <w:jc w:val="both"/>
            </w:pPr>
            <w:r>
              <w:rPr>
                <w:b/>
              </w:rPr>
              <w:t xml:space="preserve">Údaje o vzdělání na VŠ </w:t>
            </w:r>
          </w:p>
        </w:tc>
      </w:tr>
      <w:tr w:rsidR="000C5791" w14:paraId="76B2A1F5" w14:textId="77777777" w:rsidTr="000C5791">
        <w:trPr>
          <w:trHeight w:val="588"/>
          <w:jc w:val="center"/>
        </w:trPr>
        <w:tc>
          <w:tcPr>
            <w:tcW w:w="9859" w:type="dxa"/>
            <w:gridSpan w:val="12"/>
            <w:tcBorders>
              <w:top w:val="single" w:sz="4" w:space="0" w:color="auto"/>
              <w:left w:val="single" w:sz="4" w:space="0" w:color="auto"/>
              <w:bottom w:val="single" w:sz="4" w:space="0" w:color="auto"/>
              <w:right w:val="single" w:sz="4" w:space="0" w:color="auto"/>
            </w:tcBorders>
          </w:tcPr>
          <w:p w14:paraId="66C66F8A" w14:textId="77777777" w:rsidR="00427AEF" w:rsidRPr="009A3584" w:rsidRDefault="00427AEF" w:rsidP="00427AEF">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Pr>
                <w:b/>
                <w:color w:val="000000"/>
                <w:szCs w:val="24"/>
              </w:rPr>
              <w:t>Ph.D.</w:t>
            </w:r>
            <w:r w:rsidRPr="009A3584">
              <w:rPr>
                <w:color w:val="000000"/>
                <w:szCs w:val="24"/>
              </w:rPr>
              <w:t>)</w:t>
            </w:r>
          </w:p>
          <w:p w14:paraId="65B1E589" w14:textId="77777777" w:rsidR="00427AEF" w:rsidRPr="009A3584" w:rsidRDefault="00427AEF" w:rsidP="00427AEF">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14:paraId="74BFA1E4" w14:textId="77777777" w:rsidR="000C5791" w:rsidRPr="00C55316" w:rsidRDefault="00427AEF" w:rsidP="00427AEF">
            <w:pPr>
              <w:ind w:left="-2"/>
              <w:jc w:val="both"/>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Pr>
                <w:b/>
                <w:color w:val="000000"/>
                <w:szCs w:val="24"/>
              </w:rPr>
              <w:t>Mgr.</w:t>
            </w:r>
            <w:r w:rsidRPr="009A3584">
              <w:rPr>
                <w:color w:val="000000"/>
                <w:szCs w:val="24"/>
              </w:rPr>
              <w:t>)</w:t>
            </w:r>
          </w:p>
        </w:tc>
      </w:tr>
      <w:tr w:rsidR="000C5791" w14:paraId="0FDEA1D5" w14:textId="77777777" w:rsidTr="000C579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DFC3734" w14:textId="77777777" w:rsidR="000C5791" w:rsidRDefault="000C5791" w:rsidP="000C5791">
            <w:pPr>
              <w:jc w:val="both"/>
              <w:rPr>
                <w:b/>
              </w:rPr>
            </w:pPr>
            <w:r>
              <w:rPr>
                <w:b/>
              </w:rPr>
              <w:t>Údaje o odborném působení od absolvování VŠ</w:t>
            </w:r>
          </w:p>
        </w:tc>
      </w:tr>
      <w:tr w:rsidR="000C5791" w14:paraId="59CA3801" w14:textId="77777777" w:rsidTr="000C5791">
        <w:trPr>
          <w:trHeight w:val="156"/>
          <w:jc w:val="center"/>
        </w:trPr>
        <w:tc>
          <w:tcPr>
            <w:tcW w:w="9859" w:type="dxa"/>
            <w:gridSpan w:val="12"/>
            <w:tcBorders>
              <w:top w:val="single" w:sz="4" w:space="0" w:color="auto"/>
              <w:left w:val="single" w:sz="4" w:space="0" w:color="auto"/>
              <w:bottom w:val="single" w:sz="4" w:space="0" w:color="auto"/>
              <w:right w:val="single" w:sz="4" w:space="0" w:color="auto"/>
            </w:tcBorders>
          </w:tcPr>
          <w:p w14:paraId="6AF316FB" w14:textId="77777777" w:rsidR="00427AEF" w:rsidRDefault="00427AEF" w:rsidP="00427AEF">
            <w:pPr>
              <w:tabs>
                <w:tab w:val="left" w:pos="2127"/>
              </w:tabs>
              <w:autoSpaceDE w:val="0"/>
              <w:autoSpaceDN w:val="0"/>
              <w:adjustRightInd w:val="0"/>
              <w:rPr>
                <w:color w:val="000000"/>
                <w:szCs w:val="24"/>
              </w:rPr>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p w14:paraId="0AC59AA4" w14:textId="77777777" w:rsidR="000C5791" w:rsidRDefault="000C5791" w:rsidP="000C5791">
            <w:pPr>
              <w:jc w:val="both"/>
            </w:pPr>
          </w:p>
        </w:tc>
      </w:tr>
      <w:tr w:rsidR="000C5791" w14:paraId="7152E465" w14:textId="77777777" w:rsidTr="000C5791">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DD36192" w14:textId="77777777" w:rsidR="000C5791" w:rsidRDefault="000C5791" w:rsidP="000C5791">
            <w:pPr>
              <w:jc w:val="both"/>
            </w:pPr>
            <w:r>
              <w:rPr>
                <w:b/>
              </w:rPr>
              <w:t>Zkušenosti s vedením rigorózních a dizertačních prací</w:t>
            </w:r>
          </w:p>
        </w:tc>
      </w:tr>
      <w:tr w:rsidR="000C5791" w14:paraId="6755BE1C" w14:textId="77777777" w:rsidTr="000C5791">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1410E60A" w14:textId="77777777" w:rsidR="000C5791" w:rsidRDefault="000C5791" w:rsidP="000C5791">
            <w:pPr>
              <w:jc w:val="both"/>
            </w:pPr>
          </w:p>
        </w:tc>
      </w:tr>
      <w:tr w:rsidR="000C5791" w14:paraId="0E9DD7AC" w14:textId="77777777" w:rsidTr="000C5791">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F6B2604" w14:textId="77777777" w:rsidR="000C5791" w:rsidRDefault="000C5791" w:rsidP="000C5791">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C9E4C3C" w14:textId="77777777" w:rsidR="000C5791" w:rsidRDefault="000C5791" w:rsidP="000C5791">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4FDF5909" w14:textId="77777777" w:rsidR="000C5791" w:rsidRDefault="000C5791" w:rsidP="000C5791">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466793CC" w14:textId="77777777" w:rsidR="000C5791" w:rsidRDefault="000C5791" w:rsidP="000C5791">
            <w:pPr>
              <w:jc w:val="both"/>
              <w:rPr>
                <w:b/>
              </w:rPr>
            </w:pPr>
            <w:r>
              <w:rPr>
                <w:b/>
              </w:rPr>
              <w:t>Ohlasy publikací</w:t>
            </w:r>
          </w:p>
        </w:tc>
      </w:tr>
      <w:tr w:rsidR="000C5791" w14:paraId="7AE3DA46" w14:textId="77777777" w:rsidTr="000C5791">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58679DCD" w14:textId="77777777" w:rsidR="000C5791" w:rsidRDefault="000C5791" w:rsidP="000C5791">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1A1DA3C8" w14:textId="77777777" w:rsidR="000C5791" w:rsidRDefault="000C5791" w:rsidP="000C5791">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7E20EF1E" w14:textId="77777777" w:rsidR="000C5791" w:rsidRDefault="000C5791" w:rsidP="000C5791">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50824C55" w14:textId="77777777" w:rsidR="000C5791" w:rsidRDefault="000C5791" w:rsidP="000C5791">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1B72B3A" w14:textId="77777777" w:rsidR="000C5791" w:rsidRDefault="000C5791" w:rsidP="000C5791">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B021B72" w14:textId="77777777" w:rsidR="000C5791" w:rsidRDefault="000C5791" w:rsidP="000C5791">
            <w:pPr>
              <w:jc w:val="both"/>
            </w:pPr>
            <w:r>
              <w:rPr>
                <w:b/>
                <w:sz w:val="18"/>
              </w:rPr>
              <w:t>ostatní</w:t>
            </w:r>
          </w:p>
        </w:tc>
      </w:tr>
      <w:tr w:rsidR="000C5791" w14:paraId="68BB790D" w14:textId="77777777" w:rsidTr="000C5791">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39A4EC" w14:textId="77777777" w:rsidR="000C5791" w:rsidRDefault="000C5791" w:rsidP="000C5791">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789E04" w14:textId="77777777" w:rsidR="000C5791" w:rsidRDefault="000C5791" w:rsidP="000C5791">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5652E6B4" w14:textId="77777777" w:rsidR="000C5791" w:rsidRDefault="000C5791" w:rsidP="000C5791">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45696CC5" w14:textId="77777777" w:rsidR="000C5791" w:rsidRDefault="000C5791" w:rsidP="000C5791">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787E9230" w14:textId="77777777" w:rsidR="000C5791" w:rsidRDefault="000C5791" w:rsidP="000C5791">
            <w:pPr>
              <w:jc w:val="both"/>
              <w:rPr>
                <w:b/>
              </w:rPr>
            </w:pPr>
            <w:r>
              <w:rPr>
                <w:b/>
              </w:rPr>
              <w:t>0</w:t>
            </w:r>
          </w:p>
        </w:tc>
        <w:tc>
          <w:tcPr>
            <w:tcW w:w="694" w:type="dxa"/>
            <w:vMerge w:val="restart"/>
            <w:tcBorders>
              <w:top w:val="single" w:sz="4" w:space="0" w:color="auto"/>
              <w:left w:val="single" w:sz="4" w:space="0" w:color="auto"/>
              <w:bottom w:val="single" w:sz="4" w:space="0" w:color="auto"/>
              <w:right w:val="single" w:sz="4" w:space="0" w:color="auto"/>
            </w:tcBorders>
          </w:tcPr>
          <w:p w14:paraId="2ABB265D" w14:textId="77777777" w:rsidR="000C5791" w:rsidRDefault="000C5791" w:rsidP="000C5791">
            <w:pPr>
              <w:jc w:val="both"/>
              <w:rPr>
                <w:b/>
              </w:rPr>
            </w:pPr>
            <w:r>
              <w:rPr>
                <w:b/>
              </w:rPr>
              <w:t>0</w:t>
            </w:r>
          </w:p>
        </w:tc>
      </w:tr>
      <w:tr w:rsidR="000C5791" w14:paraId="2AC33C46" w14:textId="77777777" w:rsidTr="000C5791">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7B1FDB8F" w14:textId="77777777" w:rsidR="000C5791" w:rsidRDefault="000C5791" w:rsidP="000C5791">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1036F61D" w14:textId="77777777" w:rsidR="000C5791" w:rsidRDefault="000C5791" w:rsidP="000C5791">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278C5F13" w14:textId="77777777" w:rsidR="000C5791" w:rsidRDefault="000C5791" w:rsidP="000C5791">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4F2819A5" w14:textId="77777777" w:rsidR="000C5791" w:rsidRDefault="000C5791" w:rsidP="000C5791">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506C9C31" w14:textId="77777777" w:rsidR="000C5791" w:rsidRDefault="000C5791" w:rsidP="000C5791">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71B0E80D" w14:textId="77777777" w:rsidR="000C5791" w:rsidRDefault="000C5791" w:rsidP="000C5791">
            <w:pPr>
              <w:rPr>
                <w:b/>
              </w:rPr>
            </w:pPr>
          </w:p>
        </w:tc>
      </w:tr>
      <w:tr w:rsidR="000C5791" w14:paraId="64681BDB" w14:textId="77777777" w:rsidTr="000C579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EEC2585" w14:textId="77777777" w:rsidR="000C5791" w:rsidRDefault="000C5791" w:rsidP="000C5791">
            <w:pPr>
              <w:jc w:val="both"/>
              <w:rPr>
                <w:b/>
              </w:rPr>
            </w:pPr>
            <w:r>
              <w:rPr>
                <w:b/>
              </w:rPr>
              <w:t xml:space="preserve">Přehled o nejvýznamnější publikační a další tvůrčí činnosti nebo další profesní činnosti u odborníků z praxe vztahující se k zabezpečovaným předmětům </w:t>
            </w:r>
          </w:p>
        </w:tc>
      </w:tr>
      <w:tr w:rsidR="000C5791" w:rsidRPr="00941EF7" w14:paraId="48D20E9E" w14:textId="77777777" w:rsidTr="000C5791">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090197C6" w14:textId="77777777" w:rsidR="00427AEF" w:rsidRPr="00C61EED" w:rsidRDefault="00427AEF" w:rsidP="00427AEF">
            <w:pPr>
              <w:spacing w:after="80"/>
              <w:jc w:val="both"/>
              <w:rPr>
                <w:caps/>
              </w:rPr>
            </w:pPr>
            <w:r w:rsidRPr="00C61EED">
              <w:rPr>
                <w:caps/>
              </w:rPr>
              <w:t>K</w:t>
            </w:r>
            <w:r w:rsidRPr="00C61EED">
              <w:t>ozáková</w:t>
            </w:r>
            <w:r w:rsidRPr="00C61EED">
              <w:rPr>
                <w:caps/>
              </w:rPr>
              <w:t>, V. (2016). O</w:t>
            </w:r>
            <w:r w:rsidRPr="00C61EED">
              <w:t xml:space="preserve">d začátečníka k mentorovi (podpůrné strategie vzdělávání učitelů ve Zlínském regionu). In: </w:t>
            </w:r>
            <w:r w:rsidRPr="00C61EED">
              <w:rPr>
                <w:caps/>
              </w:rPr>
              <w:t>w</w:t>
            </w:r>
            <w:r w:rsidRPr="00C61EED">
              <w:t>iegerová</w:t>
            </w:r>
            <w:r w:rsidRPr="00C61EED">
              <w:rPr>
                <w:caps/>
              </w:rPr>
              <w:t>, a.</w:t>
            </w:r>
            <w:r w:rsidRPr="00C61EED">
              <w:t xml:space="preserve"> </w:t>
            </w:r>
            <w:r w:rsidRPr="00C61EED">
              <w:rPr>
                <w:i/>
              </w:rPr>
              <w:t>Studijní materiály k 16 modulům projektu Fondu vzdělávací politiky MŠMT</w:t>
            </w:r>
            <w:r w:rsidRPr="00C61EED">
              <w:t>. 2016 ISBN 978-80-7454-517-7.</w:t>
            </w:r>
          </w:p>
          <w:p w14:paraId="1D283A09" w14:textId="77777777" w:rsidR="00427AEF" w:rsidRPr="00C61EED" w:rsidRDefault="00427AEF" w:rsidP="00427AEF">
            <w:pPr>
              <w:spacing w:after="80"/>
              <w:jc w:val="both"/>
            </w:pPr>
            <w:r w:rsidRPr="00C61EED">
              <w:t>Kozáková, V. (2014). Obchodní němčina. Wirtschaftsdeutsch. Albatros Media, a.s. Brno, 2014. ISBN 978-80-266-0039-8.</w:t>
            </w:r>
          </w:p>
          <w:p w14:paraId="2B471A1A" w14:textId="77777777" w:rsidR="00427AEF" w:rsidRPr="00C61EED" w:rsidRDefault="00427AEF" w:rsidP="00427AEF">
            <w:pPr>
              <w:spacing w:after="80"/>
              <w:jc w:val="both"/>
            </w:pPr>
            <w:r w:rsidRPr="00C61EED">
              <w:t xml:space="preserve">Kozáková, V. (2010). Didaktisierung der Sprichwörter. In: Gester, S., &amp; Marek, L. (Hrsg.) </w:t>
            </w:r>
            <w:r w:rsidRPr="00C61EED">
              <w:rPr>
                <w:i/>
              </w:rPr>
              <w:t>Phraseologismen und Sprichwörter in der modernen deutschen Sprache.</w:t>
            </w:r>
            <w:r w:rsidRPr="00C61EED">
              <w:t xml:space="preserve"> Zlín:</w:t>
            </w:r>
            <w:r w:rsidR="00C61EED">
              <w:t xml:space="preserve"> UTB ve Zlíně, 2010, s. 36-46. </w:t>
            </w:r>
          </w:p>
          <w:p w14:paraId="61C11F13" w14:textId="77777777" w:rsidR="000C5791" w:rsidRPr="00941EF7" w:rsidRDefault="00427AEF" w:rsidP="00427AEF">
            <w:pPr>
              <w:jc w:val="both"/>
            </w:pPr>
            <w:r w:rsidRPr="00C61EED">
              <w:t>2011 Mezinárodní projekt AKTION  - spoluřešitel 60p4 Kommunikative Aktivitäten als Bestandteil des Marketings für die Erhaltung der österreichischen und tschechischen Bierkultur: Wege aus der Krise. Řešitel: doc. Ing. Vratislav Kozák, Ph.D.</w:t>
            </w:r>
          </w:p>
        </w:tc>
      </w:tr>
      <w:tr w:rsidR="000C5791" w14:paraId="172F18C2" w14:textId="77777777" w:rsidTr="000C5791">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3D87A0C2" w14:textId="77777777" w:rsidR="000C5791" w:rsidRDefault="000C5791" w:rsidP="000C5791">
            <w:pPr>
              <w:rPr>
                <w:b/>
              </w:rPr>
            </w:pPr>
            <w:r>
              <w:rPr>
                <w:b/>
              </w:rPr>
              <w:t>Působení v zahraničí</w:t>
            </w:r>
          </w:p>
        </w:tc>
      </w:tr>
      <w:tr w:rsidR="000C5791" w14:paraId="0CF4AF53" w14:textId="77777777" w:rsidTr="000C5791">
        <w:trPr>
          <w:trHeight w:val="72"/>
          <w:jc w:val="center"/>
        </w:trPr>
        <w:tc>
          <w:tcPr>
            <w:tcW w:w="9859" w:type="dxa"/>
            <w:gridSpan w:val="12"/>
            <w:tcBorders>
              <w:top w:val="single" w:sz="4" w:space="0" w:color="auto"/>
              <w:left w:val="single" w:sz="4" w:space="0" w:color="auto"/>
              <w:bottom w:val="single" w:sz="4" w:space="0" w:color="auto"/>
              <w:right w:val="single" w:sz="4" w:space="0" w:color="auto"/>
            </w:tcBorders>
          </w:tcPr>
          <w:p w14:paraId="04D57BA2" w14:textId="77777777" w:rsidR="000C5791" w:rsidRDefault="000C5791" w:rsidP="000C5791">
            <w:pPr>
              <w:rPr>
                <w:b/>
              </w:rPr>
            </w:pPr>
          </w:p>
        </w:tc>
      </w:tr>
      <w:tr w:rsidR="000C5791" w14:paraId="1343504A" w14:textId="77777777" w:rsidTr="000C5791">
        <w:trPr>
          <w:cantSplit/>
          <w:trHeight w:val="177"/>
          <w:jc w:val="center"/>
        </w:trPr>
        <w:tc>
          <w:tcPr>
            <w:tcW w:w="2518" w:type="dxa"/>
            <w:shd w:val="clear" w:color="auto" w:fill="F7CAAC"/>
          </w:tcPr>
          <w:p w14:paraId="21F6C2D8" w14:textId="77777777" w:rsidR="000C5791" w:rsidRDefault="000C5791" w:rsidP="000C5791">
            <w:pPr>
              <w:jc w:val="both"/>
              <w:rPr>
                <w:b/>
              </w:rPr>
            </w:pPr>
            <w:r>
              <w:rPr>
                <w:b/>
              </w:rPr>
              <w:t xml:space="preserve">Podpis </w:t>
            </w:r>
          </w:p>
        </w:tc>
        <w:tc>
          <w:tcPr>
            <w:tcW w:w="4536" w:type="dxa"/>
            <w:gridSpan w:val="5"/>
          </w:tcPr>
          <w:p w14:paraId="129D9B15" w14:textId="77777777" w:rsidR="000C5791" w:rsidRDefault="00427AEF" w:rsidP="000C5791">
            <w:pPr>
              <w:jc w:val="both"/>
            </w:pPr>
            <w:r>
              <w:t xml:space="preserve">Věra Kozáková, </w:t>
            </w:r>
            <w:r w:rsidR="000C5791">
              <w:t>v. r.</w:t>
            </w:r>
          </w:p>
        </w:tc>
        <w:tc>
          <w:tcPr>
            <w:tcW w:w="786" w:type="dxa"/>
            <w:shd w:val="clear" w:color="auto" w:fill="F7CAAC"/>
          </w:tcPr>
          <w:p w14:paraId="43533A76" w14:textId="77777777" w:rsidR="000C5791" w:rsidRDefault="000C5791" w:rsidP="000C5791">
            <w:pPr>
              <w:jc w:val="both"/>
            </w:pPr>
            <w:r>
              <w:rPr>
                <w:b/>
              </w:rPr>
              <w:t>datum</w:t>
            </w:r>
          </w:p>
        </w:tc>
        <w:tc>
          <w:tcPr>
            <w:tcW w:w="2019" w:type="dxa"/>
            <w:gridSpan w:val="5"/>
          </w:tcPr>
          <w:p w14:paraId="6AF6A5CB" w14:textId="77777777" w:rsidR="000C5791" w:rsidRDefault="0086248F" w:rsidP="000C5791">
            <w:pPr>
              <w:jc w:val="both"/>
            </w:pPr>
            <w:r>
              <w:t>30. 5. 2018</w:t>
            </w:r>
          </w:p>
        </w:tc>
      </w:tr>
    </w:tbl>
    <w:p w14:paraId="186BDDF5" w14:textId="77777777" w:rsidR="00107675" w:rsidRDefault="002331D7">
      <w:pPr>
        <w:rPr>
          <w:b/>
          <w:sz w:val="28"/>
        </w:rPr>
      </w:pPr>
      <w:r>
        <w:rPr>
          <w:b/>
          <w:sz w:val="28"/>
        </w:rP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748"/>
        <w:gridCol w:w="714"/>
        <w:gridCol w:w="786"/>
        <w:gridCol w:w="334"/>
        <w:gridCol w:w="298"/>
        <w:gridCol w:w="552"/>
        <w:gridCol w:w="141"/>
        <w:gridCol w:w="694"/>
      </w:tblGrid>
      <w:tr w:rsidR="00107675" w:rsidRPr="00833531" w14:paraId="0690C5DD" w14:textId="77777777" w:rsidTr="00107675">
        <w:trPr>
          <w:jc w:val="center"/>
        </w:trPr>
        <w:tc>
          <w:tcPr>
            <w:tcW w:w="9893" w:type="dxa"/>
            <w:gridSpan w:val="12"/>
            <w:tcBorders>
              <w:bottom w:val="double" w:sz="4" w:space="0" w:color="auto"/>
            </w:tcBorders>
            <w:shd w:val="clear" w:color="auto" w:fill="BDD6EE"/>
          </w:tcPr>
          <w:p w14:paraId="7D2EC6E2" w14:textId="77777777" w:rsidR="00107675" w:rsidRPr="00833531" w:rsidRDefault="00107675" w:rsidP="00172C9D">
            <w:pPr>
              <w:jc w:val="both"/>
              <w:rPr>
                <w:b/>
                <w:sz w:val="28"/>
              </w:rPr>
            </w:pPr>
            <w:r w:rsidRPr="00833531">
              <w:rPr>
                <w:b/>
                <w:sz w:val="28"/>
              </w:rPr>
              <w:t>C-I – Personální zabezpečení</w:t>
            </w:r>
          </w:p>
        </w:tc>
      </w:tr>
      <w:tr w:rsidR="00107675" w:rsidRPr="00833531" w14:paraId="758BA193" w14:textId="77777777" w:rsidTr="00107675">
        <w:trPr>
          <w:jc w:val="center"/>
        </w:trPr>
        <w:tc>
          <w:tcPr>
            <w:tcW w:w="2552" w:type="dxa"/>
            <w:tcBorders>
              <w:top w:val="double" w:sz="4" w:space="0" w:color="auto"/>
            </w:tcBorders>
            <w:shd w:val="clear" w:color="auto" w:fill="F7CAAC"/>
          </w:tcPr>
          <w:p w14:paraId="7B036934" w14:textId="77777777" w:rsidR="00107675" w:rsidRPr="00833531" w:rsidRDefault="00107675" w:rsidP="00172C9D">
            <w:pPr>
              <w:jc w:val="both"/>
              <w:rPr>
                <w:b/>
              </w:rPr>
            </w:pPr>
            <w:r w:rsidRPr="00833531">
              <w:rPr>
                <w:b/>
              </w:rPr>
              <w:t>Vysoká škola</w:t>
            </w:r>
          </w:p>
        </w:tc>
        <w:tc>
          <w:tcPr>
            <w:tcW w:w="7341" w:type="dxa"/>
            <w:gridSpan w:val="11"/>
          </w:tcPr>
          <w:p w14:paraId="4CE7D964" w14:textId="77777777" w:rsidR="00107675" w:rsidRPr="00833531" w:rsidRDefault="0009644E" w:rsidP="00172C9D">
            <w:pPr>
              <w:jc w:val="both"/>
            </w:pPr>
            <w:r>
              <w:t>Univerzita Tomáše Bati ve Zlíně</w:t>
            </w:r>
          </w:p>
        </w:tc>
      </w:tr>
      <w:tr w:rsidR="00107675" w:rsidRPr="00833531" w14:paraId="31EFD13A" w14:textId="77777777" w:rsidTr="00107675">
        <w:trPr>
          <w:jc w:val="center"/>
        </w:trPr>
        <w:tc>
          <w:tcPr>
            <w:tcW w:w="2552" w:type="dxa"/>
            <w:shd w:val="clear" w:color="auto" w:fill="F7CAAC"/>
          </w:tcPr>
          <w:p w14:paraId="08C272DA" w14:textId="77777777" w:rsidR="00107675" w:rsidRPr="00833531" w:rsidRDefault="00107675" w:rsidP="00172C9D">
            <w:pPr>
              <w:jc w:val="both"/>
              <w:rPr>
                <w:b/>
              </w:rPr>
            </w:pPr>
            <w:r w:rsidRPr="00833531">
              <w:rPr>
                <w:b/>
              </w:rPr>
              <w:t>Součást vysoké školy</w:t>
            </w:r>
          </w:p>
        </w:tc>
        <w:tc>
          <w:tcPr>
            <w:tcW w:w="7341" w:type="dxa"/>
            <w:gridSpan w:val="11"/>
          </w:tcPr>
          <w:p w14:paraId="26BCBEC8" w14:textId="77777777" w:rsidR="00107675" w:rsidRPr="00833531" w:rsidRDefault="0009644E" w:rsidP="00172C9D">
            <w:pPr>
              <w:jc w:val="both"/>
            </w:pPr>
            <w:r>
              <w:t>Fakulta humanitních studií</w:t>
            </w:r>
          </w:p>
        </w:tc>
      </w:tr>
      <w:tr w:rsidR="00107675" w:rsidRPr="00833531" w14:paraId="55C24A69" w14:textId="77777777" w:rsidTr="00107675">
        <w:trPr>
          <w:jc w:val="center"/>
        </w:trPr>
        <w:tc>
          <w:tcPr>
            <w:tcW w:w="2552" w:type="dxa"/>
            <w:shd w:val="clear" w:color="auto" w:fill="F7CAAC"/>
          </w:tcPr>
          <w:p w14:paraId="583A7E5A" w14:textId="77777777" w:rsidR="00107675" w:rsidRPr="00833531" w:rsidRDefault="00107675" w:rsidP="00172C9D">
            <w:pPr>
              <w:jc w:val="both"/>
              <w:rPr>
                <w:b/>
              </w:rPr>
            </w:pPr>
            <w:r w:rsidRPr="00833531">
              <w:rPr>
                <w:b/>
              </w:rPr>
              <w:t>Název studijního programu</w:t>
            </w:r>
          </w:p>
        </w:tc>
        <w:tc>
          <w:tcPr>
            <w:tcW w:w="7341" w:type="dxa"/>
            <w:gridSpan w:val="11"/>
          </w:tcPr>
          <w:p w14:paraId="570E2C31" w14:textId="77777777" w:rsidR="00107675" w:rsidRPr="00833531" w:rsidRDefault="0009644E" w:rsidP="00172C9D">
            <w:pPr>
              <w:jc w:val="both"/>
            </w:pPr>
            <w:r>
              <w:t>Předškolní pedagogika</w:t>
            </w:r>
          </w:p>
        </w:tc>
      </w:tr>
      <w:tr w:rsidR="00107675" w:rsidRPr="00833531" w14:paraId="1E8101FC" w14:textId="77777777" w:rsidTr="002C1A93">
        <w:trPr>
          <w:jc w:val="center"/>
        </w:trPr>
        <w:tc>
          <w:tcPr>
            <w:tcW w:w="2552" w:type="dxa"/>
            <w:shd w:val="clear" w:color="auto" w:fill="F7CAAC"/>
          </w:tcPr>
          <w:p w14:paraId="19AD8C97" w14:textId="77777777" w:rsidR="00107675" w:rsidRPr="00833531" w:rsidRDefault="00107675" w:rsidP="00172C9D">
            <w:pPr>
              <w:jc w:val="both"/>
              <w:rPr>
                <w:b/>
              </w:rPr>
            </w:pPr>
            <w:r w:rsidRPr="00833531">
              <w:rPr>
                <w:b/>
              </w:rPr>
              <w:t>Jméno a příjmení</w:t>
            </w:r>
          </w:p>
        </w:tc>
        <w:tc>
          <w:tcPr>
            <w:tcW w:w="4536" w:type="dxa"/>
            <w:gridSpan w:val="5"/>
          </w:tcPr>
          <w:p w14:paraId="31F74CA8" w14:textId="77777777" w:rsidR="00107675" w:rsidRPr="00833531" w:rsidRDefault="00107675" w:rsidP="00172C9D">
            <w:pPr>
              <w:jc w:val="both"/>
            </w:pPr>
            <w:r>
              <w:t>Eva Machů</w:t>
            </w:r>
          </w:p>
        </w:tc>
        <w:tc>
          <w:tcPr>
            <w:tcW w:w="1120" w:type="dxa"/>
            <w:gridSpan w:val="2"/>
            <w:shd w:val="clear" w:color="auto" w:fill="F7CAAC"/>
          </w:tcPr>
          <w:p w14:paraId="77448DAA" w14:textId="77777777" w:rsidR="00107675" w:rsidRPr="00833531" w:rsidRDefault="00107675" w:rsidP="00172C9D">
            <w:pPr>
              <w:jc w:val="both"/>
              <w:rPr>
                <w:b/>
              </w:rPr>
            </w:pPr>
            <w:r w:rsidRPr="00833531">
              <w:rPr>
                <w:b/>
              </w:rPr>
              <w:t>Tituly</w:t>
            </w:r>
          </w:p>
        </w:tc>
        <w:tc>
          <w:tcPr>
            <w:tcW w:w="1685" w:type="dxa"/>
            <w:gridSpan w:val="4"/>
          </w:tcPr>
          <w:p w14:paraId="1BFB9B49" w14:textId="77777777" w:rsidR="00107675" w:rsidRPr="00833531" w:rsidRDefault="00107675" w:rsidP="00172C9D">
            <w:pPr>
              <w:jc w:val="both"/>
            </w:pPr>
            <w:r>
              <w:t>Mgr., Ph.D.</w:t>
            </w:r>
          </w:p>
        </w:tc>
      </w:tr>
      <w:tr w:rsidR="00107675" w:rsidRPr="00833531" w14:paraId="24E9F9A4" w14:textId="77777777" w:rsidTr="002C1A93">
        <w:trPr>
          <w:jc w:val="center"/>
        </w:trPr>
        <w:tc>
          <w:tcPr>
            <w:tcW w:w="2552" w:type="dxa"/>
            <w:shd w:val="clear" w:color="auto" w:fill="F7CAAC"/>
          </w:tcPr>
          <w:p w14:paraId="5635D871" w14:textId="77777777" w:rsidR="00107675" w:rsidRPr="00833531" w:rsidRDefault="00107675" w:rsidP="00172C9D">
            <w:pPr>
              <w:jc w:val="both"/>
              <w:rPr>
                <w:b/>
              </w:rPr>
            </w:pPr>
            <w:r w:rsidRPr="00833531">
              <w:rPr>
                <w:b/>
              </w:rPr>
              <w:t>Rok narození</w:t>
            </w:r>
          </w:p>
        </w:tc>
        <w:tc>
          <w:tcPr>
            <w:tcW w:w="829" w:type="dxa"/>
          </w:tcPr>
          <w:p w14:paraId="6ABD5438" w14:textId="77777777" w:rsidR="00107675" w:rsidRPr="00833531" w:rsidRDefault="00107675" w:rsidP="00172C9D">
            <w:pPr>
              <w:jc w:val="both"/>
            </w:pPr>
            <w:r>
              <w:t>1981</w:t>
            </w:r>
          </w:p>
        </w:tc>
        <w:tc>
          <w:tcPr>
            <w:tcW w:w="1721" w:type="dxa"/>
            <w:shd w:val="clear" w:color="auto" w:fill="F7CAAC"/>
          </w:tcPr>
          <w:p w14:paraId="7C54DB21" w14:textId="77777777" w:rsidR="00107675" w:rsidRPr="00833531" w:rsidRDefault="00107675" w:rsidP="00172C9D">
            <w:pPr>
              <w:jc w:val="both"/>
              <w:rPr>
                <w:b/>
              </w:rPr>
            </w:pPr>
            <w:r w:rsidRPr="00833531">
              <w:rPr>
                <w:b/>
              </w:rPr>
              <w:t>typ vztahu k VŠ</w:t>
            </w:r>
          </w:p>
        </w:tc>
        <w:tc>
          <w:tcPr>
            <w:tcW w:w="1272" w:type="dxa"/>
            <w:gridSpan w:val="2"/>
          </w:tcPr>
          <w:p w14:paraId="5E678BAE" w14:textId="77777777" w:rsidR="00107675" w:rsidRPr="007616E8" w:rsidRDefault="00C96339" w:rsidP="00172C9D">
            <w:pPr>
              <w:jc w:val="both"/>
            </w:pPr>
            <w:r>
              <w:t>pp</w:t>
            </w:r>
          </w:p>
        </w:tc>
        <w:tc>
          <w:tcPr>
            <w:tcW w:w="714" w:type="dxa"/>
            <w:shd w:val="clear" w:color="auto" w:fill="F7CAAC"/>
          </w:tcPr>
          <w:p w14:paraId="45667471" w14:textId="77777777" w:rsidR="00107675" w:rsidRPr="007616E8" w:rsidRDefault="00107675" w:rsidP="00172C9D">
            <w:pPr>
              <w:jc w:val="both"/>
              <w:rPr>
                <w:b/>
              </w:rPr>
            </w:pPr>
            <w:r w:rsidRPr="007616E8">
              <w:rPr>
                <w:b/>
              </w:rPr>
              <w:t>rozsah</w:t>
            </w:r>
          </w:p>
        </w:tc>
        <w:tc>
          <w:tcPr>
            <w:tcW w:w="1120" w:type="dxa"/>
            <w:gridSpan w:val="2"/>
          </w:tcPr>
          <w:p w14:paraId="068DF1EA" w14:textId="77777777" w:rsidR="00107675" w:rsidRPr="007616E8" w:rsidRDefault="0040006C" w:rsidP="00C96339">
            <w:r>
              <w:t xml:space="preserve">40 h </w:t>
            </w:r>
            <w:r w:rsidR="00AE3AEC">
              <w:t>týdně</w:t>
            </w:r>
            <w:r w:rsidR="00C96339">
              <w:br/>
            </w:r>
          </w:p>
        </w:tc>
        <w:tc>
          <w:tcPr>
            <w:tcW w:w="850" w:type="dxa"/>
            <w:gridSpan w:val="2"/>
            <w:shd w:val="clear" w:color="auto" w:fill="F7CAAC"/>
          </w:tcPr>
          <w:p w14:paraId="0E864FD7" w14:textId="77777777" w:rsidR="00107675" w:rsidRPr="007616E8" w:rsidRDefault="00107675" w:rsidP="00172C9D">
            <w:pPr>
              <w:jc w:val="both"/>
              <w:rPr>
                <w:b/>
              </w:rPr>
            </w:pPr>
            <w:r w:rsidRPr="007616E8">
              <w:rPr>
                <w:b/>
              </w:rPr>
              <w:t>do kdy</w:t>
            </w:r>
          </w:p>
        </w:tc>
        <w:tc>
          <w:tcPr>
            <w:tcW w:w="835" w:type="dxa"/>
            <w:gridSpan w:val="2"/>
          </w:tcPr>
          <w:p w14:paraId="51B19690" w14:textId="77777777" w:rsidR="00107675" w:rsidRPr="007616E8" w:rsidRDefault="0086248F" w:rsidP="00172C9D">
            <w:pPr>
              <w:jc w:val="both"/>
            </w:pPr>
            <w:ins w:id="635" w:author="Jana Vašíková" w:date="2018-05-29T11:34:00Z">
              <w:r>
                <w:t>N</w:t>
              </w:r>
            </w:ins>
          </w:p>
        </w:tc>
      </w:tr>
      <w:tr w:rsidR="00107675" w:rsidRPr="00833531" w14:paraId="68F72832" w14:textId="77777777" w:rsidTr="002C1A93">
        <w:trPr>
          <w:jc w:val="center"/>
        </w:trPr>
        <w:tc>
          <w:tcPr>
            <w:tcW w:w="5102" w:type="dxa"/>
            <w:gridSpan w:val="3"/>
            <w:shd w:val="clear" w:color="auto" w:fill="F7CAAC"/>
          </w:tcPr>
          <w:p w14:paraId="3F1ACE90" w14:textId="77777777" w:rsidR="00107675" w:rsidRPr="00833531" w:rsidRDefault="00107675" w:rsidP="00172C9D">
            <w:pPr>
              <w:jc w:val="both"/>
              <w:rPr>
                <w:b/>
              </w:rPr>
            </w:pPr>
            <w:r w:rsidRPr="00833531">
              <w:rPr>
                <w:b/>
              </w:rPr>
              <w:t>Typ vztahu na součásti VŠ, která uskutečňuje st. program</w:t>
            </w:r>
          </w:p>
        </w:tc>
        <w:tc>
          <w:tcPr>
            <w:tcW w:w="1272" w:type="dxa"/>
            <w:gridSpan w:val="2"/>
          </w:tcPr>
          <w:p w14:paraId="027336D2" w14:textId="77777777" w:rsidR="00107675" w:rsidRPr="00833531" w:rsidRDefault="00C96339" w:rsidP="00172C9D">
            <w:pPr>
              <w:jc w:val="both"/>
            </w:pPr>
            <w:r>
              <w:t>pp</w:t>
            </w:r>
          </w:p>
        </w:tc>
        <w:tc>
          <w:tcPr>
            <w:tcW w:w="714" w:type="dxa"/>
            <w:shd w:val="clear" w:color="auto" w:fill="F7CAAC"/>
          </w:tcPr>
          <w:p w14:paraId="190AB4DD" w14:textId="77777777" w:rsidR="00107675" w:rsidRPr="00833531" w:rsidRDefault="00107675" w:rsidP="00172C9D">
            <w:pPr>
              <w:jc w:val="both"/>
              <w:rPr>
                <w:b/>
              </w:rPr>
            </w:pPr>
            <w:r w:rsidRPr="00833531">
              <w:rPr>
                <w:b/>
              </w:rPr>
              <w:t>rozsah</w:t>
            </w:r>
          </w:p>
        </w:tc>
        <w:tc>
          <w:tcPr>
            <w:tcW w:w="1120" w:type="dxa"/>
            <w:gridSpan w:val="2"/>
          </w:tcPr>
          <w:p w14:paraId="4AC939F5" w14:textId="77777777" w:rsidR="00107675" w:rsidRPr="002C1A93" w:rsidRDefault="0040006C" w:rsidP="00C96339">
            <w:r>
              <w:t xml:space="preserve">40 h </w:t>
            </w:r>
            <w:r w:rsidR="00AE3AEC">
              <w:t>týdně</w:t>
            </w:r>
            <w:r w:rsidR="00C96339">
              <w:br/>
            </w:r>
          </w:p>
        </w:tc>
        <w:tc>
          <w:tcPr>
            <w:tcW w:w="850" w:type="dxa"/>
            <w:gridSpan w:val="2"/>
            <w:shd w:val="clear" w:color="auto" w:fill="F7CAAC"/>
          </w:tcPr>
          <w:p w14:paraId="24C15B46" w14:textId="77777777" w:rsidR="00107675" w:rsidRPr="00833531" w:rsidRDefault="00107675" w:rsidP="00172C9D">
            <w:pPr>
              <w:jc w:val="both"/>
              <w:rPr>
                <w:b/>
              </w:rPr>
            </w:pPr>
            <w:r w:rsidRPr="00833531">
              <w:rPr>
                <w:b/>
              </w:rPr>
              <w:t>do kdy</w:t>
            </w:r>
          </w:p>
        </w:tc>
        <w:tc>
          <w:tcPr>
            <w:tcW w:w="835" w:type="dxa"/>
            <w:gridSpan w:val="2"/>
          </w:tcPr>
          <w:p w14:paraId="28D75C28" w14:textId="77777777" w:rsidR="00107675" w:rsidRPr="00833531" w:rsidRDefault="0086248F" w:rsidP="00172C9D">
            <w:pPr>
              <w:jc w:val="both"/>
            </w:pPr>
            <w:ins w:id="636" w:author="Jana Vašíková" w:date="2018-05-29T11:34:00Z">
              <w:r>
                <w:t xml:space="preserve">N </w:t>
              </w:r>
            </w:ins>
            <w:del w:id="637" w:author="Jana Vašíková" w:date="2018-05-29T11:34:00Z">
              <w:r w:rsidR="00AE3AEC" w:rsidDel="0086248F">
                <w:delText>8/2018</w:delText>
              </w:r>
            </w:del>
          </w:p>
        </w:tc>
      </w:tr>
      <w:tr w:rsidR="00107675" w:rsidRPr="00833531" w14:paraId="35DBE663" w14:textId="77777777" w:rsidTr="002C1A93">
        <w:trPr>
          <w:jc w:val="center"/>
        </w:trPr>
        <w:tc>
          <w:tcPr>
            <w:tcW w:w="6374" w:type="dxa"/>
            <w:gridSpan w:val="5"/>
            <w:shd w:val="clear" w:color="auto" w:fill="F7CAAC"/>
          </w:tcPr>
          <w:p w14:paraId="6CCDF2CF" w14:textId="77777777" w:rsidR="00107675" w:rsidRPr="00833531" w:rsidRDefault="00107675" w:rsidP="00172C9D">
            <w:pPr>
              <w:jc w:val="both"/>
            </w:pPr>
            <w:r w:rsidRPr="00833531">
              <w:rPr>
                <w:b/>
              </w:rPr>
              <w:t>Další současná působení jako akademický pracovník na jiných VŠ</w:t>
            </w:r>
          </w:p>
        </w:tc>
        <w:tc>
          <w:tcPr>
            <w:tcW w:w="1834" w:type="dxa"/>
            <w:gridSpan w:val="3"/>
            <w:shd w:val="clear" w:color="auto" w:fill="F7CAAC"/>
          </w:tcPr>
          <w:p w14:paraId="33E8D793" w14:textId="77777777" w:rsidR="00107675" w:rsidRPr="00833531" w:rsidRDefault="00107675" w:rsidP="00172C9D">
            <w:pPr>
              <w:jc w:val="both"/>
              <w:rPr>
                <w:b/>
              </w:rPr>
            </w:pPr>
            <w:r w:rsidRPr="00833531">
              <w:rPr>
                <w:b/>
              </w:rPr>
              <w:t>typ prac. vztahu</w:t>
            </w:r>
          </w:p>
        </w:tc>
        <w:tc>
          <w:tcPr>
            <w:tcW w:w="1685" w:type="dxa"/>
            <w:gridSpan w:val="4"/>
            <w:shd w:val="clear" w:color="auto" w:fill="F7CAAC"/>
          </w:tcPr>
          <w:p w14:paraId="06A2FD4B" w14:textId="77777777" w:rsidR="00107675" w:rsidRPr="00833531" w:rsidRDefault="00AE3AEC" w:rsidP="00172C9D">
            <w:pPr>
              <w:jc w:val="both"/>
              <w:rPr>
                <w:b/>
              </w:rPr>
            </w:pPr>
            <w:r w:rsidRPr="00833531">
              <w:rPr>
                <w:b/>
              </w:rPr>
              <w:t>R</w:t>
            </w:r>
            <w:r w:rsidR="00107675" w:rsidRPr="00833531">
              <w:rPr>
                <w:b/>
              </w:rPr>
              <w:t>ozsah</w:t>
            </w:r>
          </w:p>
        </w:tc>
      </w:tr>
      <w:tr w:rsidR="00107675" w:rsidRPr="00833531" w14:paraId="5938AB18" w14:textId="77777777" w:rsidTr="002C1A93">
        <w:trPr>
          <w:jc w:val="center"/>
        </w:trPr>
        <w:tc>
          <w:tcPr>
            <w:tcW w:w="6374" w:type="dxa"/>
            <w:gridSpan w:val="5"/>
          </w:tcPr>
          <w:p w14:paraId="50222A06" w14:textId="77777777" w:rsidR="00107675" w:rsidRPr="00833531" w:rsidRDefault="00AE3AEC" w:rsidP="00172C9D">
            <w:pPr>
              <w:jc w:val="both"/>
            </w:pPr>
            <w:r>
              <w:t>N</w:t>
            </w:r>
            <w:r w:rsidR="00107675">
              <w:t>emá</w:t>
            </w:r>
          </w:p>
        </w:tc>
        <w:tc>
          <w:tcPr>
            <w:tcW w:w="1834" w:type="dxa"/>
            <w:gridSpan w:val="3"/>
          </w:tcPr>
          <w:p w14:paraId="49B2FBA6" w14:textId="77777777" w:rsidR="00107675" w:rsidRPr="00833531" w:rsidRDefault="00107675" w:rsidP="00172C9D">
            <w:pPr>
              <w:jc w:val="both"/>
            </w:pPr>
          </w:p>
        </w:tc>
        <w:tc>
          <w:tcPr>
            <w:tcW w:w="1685" w:type="dxa"/>
            <w:gridSpan w:val="4"/>
          </w:tcPr>
          <w:p w14:paraId="726CF67A" w14:textId="77777777" w:rsidR="00107675" w:rsidRPr="00833531" w:rsidRDefault="00107675" w:rsidP="00172C9D">
            <w:pPr>
              <w:jc w:val="both"/>
            </w:pPr>
          </w:p>
        </w:tc>
      </w:tr>
      <w:tr w:rsidR="00107675" w:rsidRPr="00833531" w14:paraId="5901756A" w14:textId="77777777" w:rsidTr="00107675">
        <w:trPr>
          <w:jc w:val="center"/>
        </w:trPr>
        <w:tc>
          <w:tcPr>
            <w:tcW w:w="9893" w:type="dxa"/>
            <w:gridSpan w:val="12"/>
            <w:shd w:val="clear" w:color="auto" w:fill="F7CAAC"/>
          </w:tcPr>
          <w:p w14:paraId="6E088C76" w14:textId="77777777" w:rsidR="00107675" w:rsidRPr="00833531" w:rsidRDefault="00107675" w:rsidP="00172C9D">
            <w:pPr>
              <w:jc w:val="both"/>
            </w:pPr>
            <w:r w:rsidRPr="00833531">
              <w:rPr>
                <w:b/>
              </w:rPr>
              <w:t>Předměty příslušného studijního programu a způsob zapojení do jejich výuky, příp. další zapojení do uskutečňování studijního programu</w:t>
            </w:r>
          </w:p>
        </w:tc>
      </w:tr>
      <w:tr w:rsidR="00107675" w:rsidRPr="00833531" w14:paraId="7AAD3D58" w14:textId="77777777" w:rsidTr="002C1A93">
        <w:trPr>
          <w:trHeight w:val="328"/>
          <w:jc w:val="center"/>
        </w:trPr>
        <w:tc>
          <w:tcPr>
            <w:tcW w:w="9893" w:type="dxa"/>
            <w:gridSpan w:val="12"/>
            <w:tcBorders>
              <w:top w:val="nil"/>
            </w:tcBorders>
          </w:tcPr>
          <w:p w14:paraId="280248BD" w14:textId="77777777" w:rsidR="00107675" w:rsidRPr="00833531" w:rsidRDefault="002D6105" w:rsidP="002C1A93">
            <w:pPr>
              <w:jc w:val="both"/>
            </w:pPr>
            <w:r>
              <w:t>Integrované vzdělávání v podmínkách mateřské školy</w:t>
            </w:r>
          </w:p>
        </w:tc>
      </w:tr>
      <w:tr w:rsidR="00107675" w:rsidRPr="00833531" w14:paraId="0FD0953D" w14:textId="77777777" w:rsidTr="00107675">
        <w:trPr>
          <w:jc w:val="center"/>
        </w:trPr>
        <w:tc>
          <w:tcPr>
            <w:tcW w:w="9893" w:type="dxa"/>
            <w:gridSpan w:val="12"/>
            <w:shd w:val="clear" w:color="auto" w:fill="F7CAAC"/>
          </w:tcPr>
          <w:p w14:paraId="63174C22" w14:textId="77777777" w:rsidR="00107675" w:rsidRPr="00833531" w:rsidRDefault="00107675" w:rsidP="00172C9D">
            <w:pPr>
              <w:jc w:val="both"/>
            </w:pPr>
            <w:r w:rsidRPr="00833531">
              <w:rPr>
                <w:b/>
              </w:rPr>
              <w:t xml:space="preserve">Údaje o vzdělání na VŠ </w:t>
            </w:r>
          </w:p>
        </w:tc>
      </w:tr>
      <w:tr w:rsidR="00107675" w:rsidRPr="00833531" w14:paraId="48BEBD9E" w14:textId="77777777" w:rsidTr="002C1A93">
        <w:trPr>
          <w:trHeight w:val="592"/>
          <w:jc w:val="center"/>
        </w:trPr>
        <w:tc>
          <w:tcPr>
            <w:tcW w:w="9893" w:type="dxa"/>
            <w:gridSpan w:val="12"/>
          </w:tcPr>
          <w:p w14:paraId="4FF9F351" w14:textId="77777777" w:rsidR="00107675" w:rsidRDefault="00107675" w:rsidP="00172C9D">
            <w:r>
              <w:t xml:space="preserve">2004  PdF UP v Olomouci, ukončené magisterské studium v oboru Učitelství pro II. stupeň ZŠ (český jazyk, hudební výchova) </w:t>
            </w:r>
          </w:p>
          <w:p w14:paraId="42F84012" w14:textId="77777777" w:rsidR="00107675" w:rsidRPr="007616E8" w:rsidRDefault="00107675" w:rsidP="00172C9D">
            <w:r>
              <w:t xml:space="preserve">2009  PdF MU v Brně, ukončené doktorské studium v oboru Pedagogika </w:t>
            </w:r>
          </w:p>
        </w:tc>
      </w:tr>
      <w:tr w:rsidR="00107675" w:rsidRPr="00833531" w14:paraId="55B62593" w14:textId="77777777" w:rsidTr="00107675">
        <w:trPr>
          <w:jc w:val="center"/>
        </w:trPr>
        <w:tc>
          <w:tcPr>
            <w:tcW w:w="9893" w:type="dxa"/>
            <w:gridSpan w:val="12"/>
            <w:shd w:val="clear" w:color="auto" w:fill="F7CAAC"/>
          </w:tcPr>
          <w:p w14:paraId="587D3063" w14:textId="77777777" w:rsidR="00107675" w:rsidRPr="00833531" w:rsidRDefault="00107675" w:rsidP="00172C9D">
            <w:pPr>
              <w:jc w:val="both"/>
              <w:rPr>
                <w:b/>
              </w:rPr>
            </w:pPr>
            <w:r w:rsidRPr="00833531">
              <w:rPr>
                <w:b/>
              </w:rPr>
              <w:t>Údaje o odborném působení od absolvování VŠ</w:t>
            </w:r>
          </w:p>
        </w:tc>
      </w:tr>
      <w:tr w:rsidR="00107675" w:rsidRPr="00833531" w14:paraId="2852EA3D" w14:textId="77777777" w:rsidTr="002C1A93">
        <w:trPr>
          <w:trHeight w:val="647"/>
          <w:jc w:val="center"/>
        </w:trPr>
        <w:tc>
          <w:tcPr>
            <w:tcW w:w="9893" w:type="dxa"/>
            <w:gridSpan w:val="12"/>
          </w:tcPr>
          <w:p w14:paraId="47CC498D" w14:textId="77777777" w:rsidR="00107675" w:rsidRDefault="00107675" w:rsidP="00172C9D">
            <w:pPr>
              <w:rPr>
                <w:b/>
              </w:rPr>
            </w:pPr>
            <w:r>
              <w:rPr>
                <w:b/>
              </w:rPr>
              <w:t>Praxe:</w:t>
            </w:r>
          </w:p>
          <w:p w14:paraId="032E7533" w14:textId="77777777" w:rsidR="00107675" w:rsidRPr="00647BB1" w:rsidRDefault="00107675" w:rsidP="002C1A93">
            <w:r>
              <w:t>2004 - 2009  učitelka základní školy, výuka předmětů na I. a II. St. ZŠ (hudební výchova, český jazyk, anglický jazyk)</w:t>
            </w:r>
            <w:r>
              <w:br/>
              <w:t>2009 - doposud odborná asistentka FHS UTB ve Zlíně</w:t>
            </w:r>
          </w:p>
        </w:tc>
      </w:tr>
      <w:tr w:rsidR="00107675" w:rsidRPr="00833531" w14:paraId="2918E584" w14:textId="77777777" w:rsidTr="00107675">
        <w:trPr>
          <w:trHeight w:val="250"/>
          <w:jc w:val="center"/>
        </w:trPr>
        <w:tc>
          <w:tcPr>
            <w:tcW w:w="9893" w:type="dxa"/>
            <w:gridSpan w:val="12"/>
            <w:shd w:val="clear" w:color="auto" w:fill="F7CAAC"/>
          </w:tcPr>
          <w:p w14:paraId="0FF0EF4C" w14:textId="77777777" w:rsidR="00107675" w:rsidRPr="00AC71B6" w:rsidRDefault="00107675" w:rsidP="00172C9D">
            <w:pPr>
              <w:jc w:val="both"/>
            </w:pPr>
            <w:r w:rsidRPr="00AC71B6">
              <w:rPr>
                <w:b/>
              </w:rPr>
              <w:t>Zkušenosti s vedením kvalifikačních a rigorózních prací</w:t>
            </w:r>
          </w:p>
        </w:tc>
      </w:tr>
      <w:tr w:rsidR="00107675" w:rsidRPr="00833531" w14:paraId="4CD95AD1" w14:textId="77777777" w:rsidTr="002C1A93">
        <w:trPr>
          <w:trHeight w:val="264"/>
          <w:jc w:val="center"/>
        </w:trPr>
        <w:tc>
          <w:tcPr>
            <w:tcW w:w="9893" w:type="dxa"/>
            <w:gridSpan w:val="12"/>
          </w:tcPr>
          <w:p w14:paraId="3B29C78E" w14:textId="77777777" w:rsidR="00107675" w:rsidRPr="00B823EF" w:rsidRDefault="00107675" w:rsidP="002C1A93">
            <w:pPr>
              <w:jc w:val="both"/>
            </w:pPr>
          </w:p>
        </w:tc>
      </w:tr>
      <w:tr w:rsidR="00107675" w:rsidRPr="00833531" w14:paraId="177ED6C6" w14:textId="77777777" w:rsidTr="00107675">
        <w:trPr>
          <w:cantSplit/>
          <w:jc w:val="center"/>
        </w:trPr>
        <w:tc>
          <w:tcPr>
            <w:tcW w:w="3381" w:type="dxa"/>
            <w:gridSpan w:val="2"/>
            <w:tcBorders>
              <w:top w:val="single" w:sz="12" w:space="0" w:color="auto"/>
            </w:tcBorders>
            <w:shd w:val="clear" w:color="auto" w:fill="F7CAAC"/>
          </w:tcPr>
          <w:p w14:paraId="497DE1A9" w14:textId="77777777" w:rsidR="00107675" w:rsidRPr="00AC71B6" w:rsidRDefault="00107675" w:rsidP="00172C9D">
            <w:pPr>
              <w:jc w:val="both"/>
            </w:pPr>
            <w:r w:rsidRPr="00AC71B6">
              <w:rPr>
                <w:b/>
              </w:rPr>
              <w:t xml:space="preserve">Obor habilitačního řízení </w:t>
            </w:r>
          </w:p>
        </w:tc>
        <w:tc>
          <w:tcPr>
            <w:tcW w:w="2245" w:type="dxa"/>
            <w:gridSpan w:val="2"/>
            <w:tcBorders>
              <w:top w:val="single" w:sz="12" w:space="0" w:color="auto"/>
            </w:tcBorders>
            <w:shd w:val="clear" w:color="auto" w:fill="F7CAAC"/>
          </w:tcPr>
          <w:p w14:paraId="7D46F326" w14:textId="77777777" w:rsidR="00107675" w:rsidRPr="00833531" w:rsidRDefault="00107675" w:rsidP="00172C9D">
            <w:pPr>
              <w:jc w:val="both"/>
            </w:pPr>
            <w:r w:rsidRPr="00833531">
              <w:rPr>
                <w:b/>
              </w:rPr>
              <w:t>Rok udělení hodnosti</w:t>
            </w:r>
          </w:p>
        </w:tc>
        <w:tc>
          <w:tcPr>
            <w:tcW w:w="2248" w:type="dxa"/>
            <w:gridSpan w:val="3"/>
            <w:tcBorders>
              <w:top w:val="single" w:sz="12" w:space="0" w:color="auto"/>
              <w:right w:val="single" w:sz="12" w:space="0" w:color="auto"/>
            </w:tcBorders>
            <w:shd w:val="clear" w:color="auto" w:fill="F7CAAC"/>
          </w:tcPr>
          <w:p w14:paraId="25EAE215" w14:textId="77777777" w:rsidR="00107675" w:rsidRPr="00833531" w:rsidRDefault="00107675" w:rsidP="00172C9D">
            <w:pPr>
              <w:jc w:val="both"/>
            </w:pPr>
            <w:r w:rsidRPr="00833531">
              <w:rPr>
                <w:b/>
              </w:rPr>
              <w:t>Řízení konáno na VŠ</w:t>
            </w:r>
          </w:p>
        </w:tc>
        <w:tc>
          <w:tcPr>
            <w:tcW w:w="2019" w:type="dxa"/>
            <w:gridSpan w:val="5"/>
            <w:tcBorders>
              <w:top w:val="single" w:sz="12" w:space="0" w:color="auto"/>
              <w:left w:val="single" w:sz="12" w:space="0" w:color="auto"/>
            </w:tcBorders>
            <w:shd w:val="clear" w:color="auto" w:fill="F7CAAC"/>
          </w:tcPr>
          <w:p w14:paraId="3EEFFB0C" w14:textId="77777777" w:rsidR="00107675" w:rsidRPr="00833531" w:rsidRDefault="00107675" w:rsidP="00172C9D">
            <w:pPr>
              <w:jc w:val="both"/>
              <w:rPr>
                <w:b/>
              </w:rPr>
            </w:pPr>
            <w:r w:rsidRPr="00833531">
              <w:rPr>
                <w:b/>
              </w:rPr>
              <w:t>Ohlasy publikací</w:t>
            </w:r>
          </w:p>
        </w:tc>
      </w:tr>
      <w:tr w:rsidR="00107675" w:rsidRPr="00833531" w14:paraId="652D45B6" w14:textId="77777777" w:rsidTr="00107675">
        <w:trPr>
          <w:cantSplit/>
          <w:jc w:val="center"/>
        </w:trPr>
        <w:tc>
          <w:tcPr>
            <w:tcW w:w="3381" w:type="dxa"/>
            <w:gridSpan w:val="2"/>
          </w:tcPr>
          <w:p w14:paraId="7802347B" w14:textId="77777777" w:rsidR="00107675" w:rsidRPr="00AC71B6" w:rsidRDefault="00107675" w:rsidP="00172C9D">
            <w:pPr>
              <w:jc w:val="both"/>
            </w:pPr>
          </w:p>
        </w:tc>
        <w:tc>
          <w:tcPr>
            <w:tcW w:w="2245" w:type="dxa"/>
            <w:gridSpan w:val="2"/>
          </w:tcPr>
          <w:p w14:paraId="07A448A0" w14:textId="77777777" w:rsidR="00107675" w:rsidRPr="00833531" w:rsidRDefault="00107675" w:rsidP="00172C9D">
            <w:pPr>
              <w:jc w:val="both"/>
            </w:pPr>
          </w:p>
        </w:tc>
        <w:tc>
          <w:tcPr>
            <w:tcW w:w="2248" w:type="dxa"/>
            <w:gridSpan w:val="3"/>
            <w:tcBorders>
              <w:right w:val="single" w:sz="12" w:space="0" w:color="auto"/>
            </w:tcBorders>
          </w:tcPr>
          <w:p w14:paraId="4482D201" w14:textId="77777777" w:rsidR="00107675" w:rsidRPr="00833531" w:rsidRDefault="00107675" w:rsidP="00172C9D">
            <w:pPr>
              <w:jc w:val="both"/>
            </w:pPr>
          </w:p>
        </w:tc>
        <w:tc>
          <w:tcPr>
            <w:tcW w:w="632" w:type="dxa"/>
            <w:gridSpan w:val="2"/>
            <w:tcBorders>
              <w:left w:val="single" w:sz="12" w:space="0" w:color="auto"/>
            </w:tcBorders>
            <w:shd w:val="clear" w:color="auto" w:fill="F7CAAC"/>
          </w:tcPr>
          <w:p w14:paraId="69BF4CD3" w14:textId="77777777" w:rsidR="00107675" w:rsidRPr="00833531" w:rsidRDefault="00107675" w:rsidP="00172C9D">
            <w:pPr>
              <w:jc w:val="both"/>
            </w:pPr>
            <w:r w:rsidRPr="00833531">
              <w:rPr>
                <w:b/>
              </w:rPr>
              <w:t>WOS</w:t>
            </w:r>
          </w:p>
        </w:tc>
        <w:tc>
          <w:tcPr>
            <w:tcW w:w="693" w:type="dxa"/>
            <w:gridSpan w:val="2"/>
            <w:shd w:val="clear" w:color="auto" w:fill="F7CAAC"/>
          </w:tcPr>
          <w:p w14:paraId="6AF31A09" w14:textId="77777777" w:rsidR="00107675" w:rsidRPr="00833531" w:rsidRDefault="00107675" w:rsidP="00172C9D">
            <w:pPr>
              <w:jc w:val="both"/>
              <w:rPr>
                <w:sz w:val="18"/>
              </w:rPr>
            </w:pPr>
            <w:r w:rsidRPr="00833531">
              <w:rPr>
                <w:b/>
                <w:sz w:val="18"/>
              </w:rPr>
              <w:t>Scopus</w:t>
            </w:r>
          </w:p>
        </w:tc>
        <w:tc>
          <w:tcPr>
            <w:tcW w:w="694" w:type="dxa"/>
            <w:shd w:val="clear" w:color="auto" w:fill="F7CAAC"/>
          </w:tcPr>
          <w:p w14:paraId="0B3AADE1" w14:textId="77777777" w:rsidR="00107675" w:rsidRPr="00833531" w:rsidRDefault="00107675" w:rsidP="00172C9D">
            <w:pPr>
              <w:jc w:val="both"/>
            </w:pPr>
            <w:r w:rsidRPr="00833531">
              <w:rPr>
                <w:b/>
                <w:sz w:val="18"/>
              </w:rPr>
              <w:t>ostatní</w:t>
            </w:r>
          </w:p>
        </w:tc>
      </w:tr>
      <w:tr w:rsidR="00107675" w:rsidRPr="00833531" w14:paraId="666D4161" w14:textId="77777777" w:rsidTr="00107675">
        <w:trPr>
          <w:cantSplit/>
          <w:trHeight w:val="70"/>
          <w:jc w:val="center"/>
        </w:trPr>
        <w:tc>
          <w:tcPr>
            <w:tcW w:w="3381" w:type="dxa"/>
            <w:gridSpan w:val="2"/>
            <w:shd w:val="clear" w:color="auto" w:fill="F7CAAC"/>
          </w:tcPr>
          <w:p w14:paraId="14D84112" w14:textId="77777777" w:rsidR="00107675" w:rsidRPr="00833531" w:rsidRDefault="00107675" w:rsidP="00172C9D">
            <w:pPr>
              <w:jc w:val="both"/>
            </w:pPr>
            <w:r w:rsidRPr="00833531">
              <w:rPr>
                <w:b/>
              </w:rPr>
              <w:t>Obor jmenovacího řízení</w:t>
            </w:r>
          </w:p>
        </w:tc>
        <w:tc>
          <w:tcPr>
            <w:tcW w:w="2245" w:type="dxa"/>
            <w:gridSpan w:val="2"/>
            <w:shd w:val="clear" w:color="auto" w:fill="F7CAAC"/>
          </w:tcPr>
          <w:p w14:paraId="4744FCDF" w14:textId="77777777" w:rsidR="00107675" w:rsidRPr="00833531" w:rsidRDefault="00107675" w:rsidP="00172C9D">
            <w:pPr>
              <w:jc w:val="both"/>
            </w:pPr>
            <w:r w:rsidRPr="00833531">
              <w:rPr>
                <w:b/>
              </w:rPr>
              <w:t>Rok udělení hodnosti</w:t>
            </w:r>
          </w:p>
        </w:tc>
        <w:tc>
          <w:tcPr>
            <w:tcW w:w="2248" w:type="dxa"/>
            <w:gridSpan w:val="3"/>
            <w:tcBorders>
              <w:right w:val="single" w:sz="12" w:space="0" w:color="auto"/>
            </w:tcBorders>
            <w:shd w:val="clear" w:color="auto" w:fill="F7CAAC"/>
          </w:tcPr>
          <w:p w14:paraId="3CA5CCBB" w14:textId="77777777" w:rsidR="00107675" w:rsidRPr="00833531" w:rsidRDefault="00107675" w:rsidP="00172C9D">
            <w:pPr>
              <w:jc w:val="both"/>
            </w:pPr>
            <w:r w:rsidRPr="00833531">
              <w:rPr>
                <w:b/>
              </w:rPr>
              <w:t>Řízení konáno na VŠ</w:t>
            </w:r>
          </w:p>
        </w:tc>
        <w:tc>
          <w:tcPr>
            <w:tcW w:w="632" w:type="dxa"/>
            <w:gridSpan w:val="2"/>
            <w:vMerge w:val="restart"/>
            <w:tcBorders>
              <w:left w:val="single" w:sz="12" w:space="0" w:color="auto"/>
            </w:tcBorders>
          </w:tcPr>
          <w:p w14:paraId="3FABF3FB" w14:textId="77777777" w:rsidR="00107675" w:rsidRPr="00D62569" w:rsidRDefault="00107675" w:rsidP="00172C9D">
            <w:pPr>
              <w:jc w:val="both"/>
            </w:pPr>
          </w:p>
        </w:tc>
        <w:tc>
          <w:tcPr>
            <w:tcW w:w="693" w:type="dxa"/>
            <w:gridSpan w:val="2"/>
            <w:vMerge w:val="restart"/>
          </w:tcPr>
          <w:p w14:paraId="42BBBA0D" w14:textId="77777777" w:rsidR="00107675" w:rsidRPr="00D62569" w:rsidRDefault="00107675" w:rsidP="00172C9D">
            <w:pPr>
              <w:jc w:val="both"/>
            </w:pPr>
          </w:p>
        </w:tc>
        <w:tc>
          <w:tcPr>
            <w:tcW w:w="694" w:type="dxa"/>
            <w:vMerge w:val="restart"/>
          </w:tcPr>
          <w:p w14:paraId="36DD64B5" w14:textId="77777777" w:rsidR="00107675" w:rsidRPr="00D62569" w:rsidRDefault="00107675" w:rsidP="00172C9D">
            <w:pPr>
              <w:jc w:val="both"/>
            </w:pPr>
          </w:p>
        </w:tc>
      </w:tr>
      <w:tr w:rsidR="00107675" w:rsidRPr="00833531" w14:paraId="54DE5868" w14:textId="77777777" w:rsidTr="00107675">
        <w:trPr>
          <w:trHeight w:val="205"/>
          <w:jc w:val="center"/>
        </w:trPr>
        <w:tc>
          <w:tcPr>
            <w:tcW w:w="3381" w:type="dxa"/>
            <w:gridSpan w:val="2"/>
          </w:tcPr>
          <w:p w14:paraId="087206F9" w14:textId="77777777" w:rsidR="00107675" w:rsidRPr="00833531" w:rsidRDefault="00107675" w:rsidP="00172C9D">
            <w:pPr>
              <w:jc w:val="both"/>
            </w:pPr>
          </w:p>
        </w:tc>
        <w:tc>
          <w:tcPr>
            <w:tcW w:w="2245" w:type="dxa"/>
            <w:gridSpan w:val="2"/>
          </w:tcPr>
          <w:p w14:paraId="1982450B" w14:textId="77777777" w:rsidR="00107675" w:rsidRPr="00833531" w:rsidRDefault="00107675" w:rsidP="00172C9D">
            <w:pPr>
              <w:jc w:val="both"/>
            </w:pPr>
          </w:p>
        </w:tc>
        <w:tc>
          <w:tcPr>
            <w:tcW w:w="2248" w:type="dxa"/>
            <w:gridSpan w:val="3"/>
            <w:tcBorders>
              <w:right w:val="single" w:sz="12" w:space="0" w:color="auto"/>
            </w:tcBorders>
          </w:tcPr>
          <w:p w14:paraId="359F6E85" w14:textId="77777777" w:rsidR="00107675" w:rsidRPr="00833531" w:rsidRDefault="00107675" w:rsidP="00172C9D">
            <w:pPr>
              <w:jc w:val="both"/>
            </w:pPr>
          </w:p>
        </w:tc>
        <w:tc>
          <w:tcPr>
            <w:tcW w:w="632" w:type="dxa"/>
            <w:gridSpan w:val="2"/>
            <w:vMerge/>
            <w:tcBorders>
              <w:left w:val="single" w:sz="12" w:space="0" w:color="auto"/>
            </w:tcBorders>
            <w:vAlign w:val="center"/>
          </w:tcPr>
          <w:p w14:paraId="405FAEA5" w14:textId="77777777" w:rsidR="00107675" w:rsidRPr="00833531" w:rsidRDefault="00107675" w:rsidP="00172C9D">
            <w:pPr>
              <w:rPr>
                <w:b/>
              </w:rPr>
            </w:pPr>
          </w:p>
        </w:tc>
        <w:tc>
          <w:tcPr>
            <w:tcW w:w="693" w:type="dxa"/>
            <w:gridSpan w:val="2"/>
            <w:vMerge/>
            <w:vAlign w:val="center"/>
          </w:tcPr>
          <w:p w14:paraId="31BBD0FA" w14:textId="77777777" w:rsidR="00107675" w:rsidRPr="00833531" w:rsidRDefault="00107675" w:rsidP="00172C9D">
            <w:pPr>
              <w:rPr>
                <w:b/>
              </w:rPr>
            </w:pPr>
          </w:p>
        </w:tc>
        <w:tc>
          <w:tcPr>
            <w:tcW w:w="694" w:type="dxa"/>
            <w:vMerge/>
            <w:vAlign w:val="center"/>
          </w:tcPr>
          <w:p w14:paraId="0D4CC2EB" w14:textId="77777777" w:rsidR="00107675" w:rsidRPr="00833531" w:rsidRDefault="00107675" w:rsidP="00172C9D">
            <w:pPr>
              <w:rPr>
                <w:b/>
              </w:rPr>
            </w:pPr>
          </w:p>
        </w:tc>
      </w:tr>
      <w:tr w:rsidR="00107675" w:rsidRPr="00833531" w14:paraId="22244668" w14:textId="77777777" w:rsidTr="00107675">
        <w:trPr>
          <w:jc w:val="center"/>
        </w:trPr>
        <w:tc>
          <w:tcPr>
            <w:tcW w:w="9893" w:type="dxa"/>
            <w:gridSpan w:val="12"/>
            <w:shd w:val="clear" w:color="auto" w:fill="F7CAAC"/>
          </w:tcPr>
          <w:p w14:paraId="70F27FF8" w14:textId="77777777" w:rsidR="00107675" w:rsidRPr="00833531" w:rsidRDefault="00107675" w:rsidP="00172C9D">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107675" w:rsidRPr="00833531" w14:paraId="33DFF341" w14:textId="77777777" w:rsidTr="00107675">
        <w:trPr>
          <w:trHeight w:val="70"/>
          <w:jc w:val="center"/>
        </w:trPr>
        <w:tc>
          <w:tcPr>
            <w:tcW w:w="9893" w:type="dxa"/>
            <w:gridSpan w:val="12"/>
          </w:tcPr>
          <w:p w14:paraId="64ADBA41" w14:textId="77777777" w:rsidR="00122E4D" w:rsidRPr="00122E4D" w:rsidRDefault="003F04D7" w:rsidP="003F04D7">
            <w:pPr>
              <w:pStyle w:val="Nzev"/>
              <w:jc w:val="left"/>
              <w:rPr>
                <w:b w:val="0"/>
                <w:sz w:val="20"/>
                <w:szCs w:val="20"/>
              </w:rPr>
            </w:pPr>
            <w:r w:rsidRPr="00122E4D">
              <w:rPr>
                <w:b w:val="0"/>
                <w:sz w:val="20"/>
                <w:szCs w:val="20"/>
              </w:rPr>
              <w:t xml:space="preserve">Machů, E. (2016). Teachers´ Attitudes Toward Education of Gifted Pupils In Aytekin, I. (Ed.) </w:t>
            </w:r>
            <w:r w:rsidRPr="00122E4D">
              <w:rPr>
                <w:b w:val="0"/>
                <w:i/>
                <w:sz w:val="20"/>
                <w:szCs w:val="20"/>
              </w:rPr>
              <w:t xml:space="preserve">The Tourkish Online Journal of Educational Technology. Special Issue for INTE 2016. </w:t>
            </w:r>
            <w:r w:rsidRPr="00122E4D">
              <w:rPr>
                <w:b w:val="0"/>
                <w:sz w:val="20"/>
                <w:szCs w:val="20"/>
              </w:rPr>
              <w:t>p. 621 – 626.</w:t>
            </w:r>
          </w:p>
          <w:p w14:paraId="77CF2B79" w14:textId="77777777" w:rsidR="00122E4D" w:rsidRPr="00122E4D" w:rsidRDefault="00122E4D" w:rsidP="00122E4D">
            <w:pPr>
              <w:pStyle w:val="Normlnweb3"/>
              <w:shd w:val="clear" w:color="auto" w:fill="FFFFFF"/>
              <w:rPr>
                <w:sz w:val="20"/>
                <w:szCs w:val="20"/>
              </w:rPr>
            </w:pPr>
            <w:r w:rsidRPr="00122E4D">
              <w:rPr>
                <w:sz w:val="20"/>
                <w:szCs w:val="20"/>
              </w:rPr>
              <w:t>Machů, E. (2015). Analyzing Differentiated Instructions in Inclusive Education of Gifted Preschoolers</w:t>
            </w:r>
            <w:r w:rsidRPr="00122E4D">
              <w:rPr>
                <w:i/>
                <w:sz w:val="20"/>
                <w:szCs w:val="20"/>
              </w:rPr>
              <w:t>. Proceedia – Social and Behavioral Sciences.</w:t>
            </w:r>
            <w:r w:rsidRPr="00122E4D">
              <w:rPr>
                <w:sz w:val="20"/>
                <w:szCs w:val="20"/>
              </w:rPr>
              <w:t xml:space="preserve"> Elsevier. Vol. 171, p. 1147- 1155.</w:t>
            </w:r>
            <w:r w:rsidRPr="00122E4D">
              <w:rPr>
                <w:sz w:val="20"/>
                <w:szCs w:val="20"/>
              </w:rPr>
              <w:br/>
              <w:t xml:space="preserve">Machů, E. (2012). Rozvoj matematických dovedností u nadaných dětí předškolního věku. In NOVOTNÁ, J. (ed). </w:t>
            </w:r>
            <w:r w:rsidRPr="00122E4D">
              <w:rPr>
                <w:i/>
                <w:sz w:val="20"/>
                <w:szCs w:val="20"/>
              </w:rPr>
              <w:t>Motivace nadaných žáků a studentů v matematice a přírodních vědách.</w:t>
            </w:r>
            <w:r w:rsidRPr="00122E4D">
              <w:rPr>
                <w:sz w:val="20"/>
                <w:szCs w:val="20"/>
              </w:rPr>
              <w:t xml:space="preserve"> Brno: Pedagogická fakulta MU, s. 30 - 41. </w:t>
            </w:r>
          </w:p>
          <w:p w14:paraId="61C3B552" w14:textId="77777777" w:rsidR="00122E4D" w:rsidRPr="00122E4D" w:rsidRDefault="00122E4D" w:rsidP="00122E4D">
            <w:pPr>
              <w:jc w:val="both"/>
            </w:pPr>
            <w:r w:rsidRPr="00122E4D">
              <w:t xml:space="preserve">Machů, E. (2013). </w:t>
            </w:r>
            <w:r w:rsidRPr="00122E4D">
              <w:rPr>
                <w:rFonts w:eastAsia="Calibri"/>
              </w:rPr>
              <w:t>Gifted Preschoolers - Case studies.</w:t>
            </w:r>
            <w:r w:rsidR="001E3D97">
              <w:t xml:space="preserve"> In Janda, M., Šťáva, J., &amp; Věchtová, G.</w:t>
            </w:r>
            <w:r w:rsidRPr="00122E4D">
              <w:t xml:space="preserve"> </w:t>
            </w:r>
            <w:r w:rsidRPr="00122E4D">
              <w:rPr>
                <w:i/>
              </w:rPr>
              <w:t>Guiding Gifted Pupils and Students in Czech School</w:t>
            </w:r>
            <w:r w:rsidRPr="00122E4D">
              <w:t>. Brno: MSD, p. 22-33.</w:t>
            </w:r>
          </w:p>
          <w:p w14:paraId="2C0FE814" w14:textId="77777777" w:rsidR="00122E4D" w:rsidRPr="00122E4D" w:rsidRDefault="00122E4D" w:rsidP="00122E4D">
            <w:pPr>
              <w:jc w:val="both"/>
            </w:pPr>
            <w:r w:rsidRPr="00122E4D">
              <w:t xml:space="preserve">Pacholík, V., Lipnická, M., Machů, E., Leix, A. &amp; Nedělová, M. (2015). </w:t>
            </w:r>
            <w:r w:rsidRPr="00122E4D">
              <w:rPr>
                <w:i/>
              </w:rPr>
              <w:t>Specifika edukace dětí se speciálními vzdělávacími potřebami v mateřských školách.</w:t>
            </w:r>
            <w:r w:rsidRPr="00122E4D">
              <w:t xml:space="preserve"> Zlín: Univerzita Tomáše Bati ve Zlíně. </w:t>
            </w:r>
          </w:p>
          <w:p w14:paraId="79470035" w14:textId="77777777" w:rsidR="00107675" w:rsidRPr="00C61EED" w:rsidRDefault="00122E4D" w:rsidP="00122E4D">
            <w:pPr>
              <w:pStyle w:val="Nzev"/>
              <w:jc w:val="both"/>
              <w:rPr>
                <w:b w:val="0"/>
                <w:sz w:val="20"/>
                <w:szCs w:val="20"/>
              </w:rPr>
            </w:pPr>
            <w:r w:rsidRPr="00122E4D">
              <w:rPr>
                <w:b w:val="0"/>
                <w:sz w:val="20"/>
                <w:szCs w:val="20"/>
              </w:rPr>
              <w:t xml:space="preserve">Machů, E., &amp; Kočvarová, I. a kol. (2013). </w:t>
            </w:r>
            <w:r w:rsidRPr="00122E4D">
              <w:rPr>
                <w:b w:val="0"/>
                <w:i/>
                <w:sz w:val="20"/>
                <w:szCs w:val="20"/>
              </w:rPr>
              <w:t>Kvalita školy z hlediska péče o nadané žáky.</w:t>
            </w:r>
            <w:r w:rsidRPr="00122E4D">
              <w:rPr>
                <w:b w:val="0"/>
                <w:sz w:val="20"/>
                <w:szCs w:val="20"/>
              </w:rPr>
              <w:t xml:space="preserve"> Zlín: Univerzita Tomáše Bati ve Zlíně. </w:t>
            </w:r>
            <w:r w:rsidR="003F04D7" w:rsidRPr="00122E4D">
              <w:rPr>
                <w:b w:val="0"/>
                <w:sz w:val="20"/>
                <w:szCs w:val="20"/>
              </w:rPr>
              <w:br/>
            </w:r>
            <w:r w:rsidR="00107675" w:rsidRPr="00122E4D">
              <w:rPr>
                <w:b w:val="0"/>
                <w:sz w:val="20"/>
                <w:szCs w:val="20"/>
              </w:rPr>
              <w:t>Machů, E.</w:t>
            </w:r>
            <w:r>
              <w:rPr>
                <w:b w:val="0"/>
                <w:sz w:val="20"/>
                <w:szCs w:val="20"/>
              </w:rPr>
              <w:t xml:space="preserve"> </w:t>
            </w:r>
            <w:r w:rsidR="00107675" w:rsidRPr="00122E4D">
              <w:rPr>
                <w:b w:val="0"/>
                <w:sz w:val="20"/>
                <w:szCs w:val="20"/>
              </w:rPr>
              <w:t>(</w:t>
            </w:r>
            <w:r w:rsidR="00802B5C" w:rsidRPr="00122E4D">
              <w:rPr>
                <w:b w:val="0"/>
                <w:sz w:val="20"/>
                <w:szCs w:val="20"/>
              </w:rPr>
              <w:t>2010).</w:t>
            </w:r>
            <w:r w:rsidR="00802B5C" w:rsidRPr="00122E4D">
              <w:rPr>
                <w:b w:val="0"/>
                <w:i/>
                <w:sz w:val="20"/>
                <w:szCs w:val="20"/>
              </w:rPr>
              <w:t xml:space="preserve"> Nadaný</w:t>
            </w:r>
            <w:r w:rsidR="00107675" w:rsidRPr="00122E4D">
              <w:rPr>
                <w:b w:val="0"/>
                <w:i/>
                <w:sz w:val="20"/>
                <w:szCs w:val="20"/>
              </w:rPr>
              <w:t xml:space="preserve"> žák</w:t>
            </w:r>
            <w:r w:rsidR="00C61EED">
              <w:rPr>
                <w:b w:val="0"/>
                <w:sz w:val="20"/>
                <w:szCs w:val="20"/>
              </w:rPr>
              <w:t xml:space="preserve">. Brno: Paido. </w:t>
            </w:r>
          </w:p>
        </w:tc>
      </w:tr>
      <w:tr w:rsidR="00107675" w:rsidRPr="00833531" w14:paraId="2BD44FFC" w14:textId="77777777" w:rsidTr="00107675">
        <w:trPr>
          <w:trHeight w:val="218"/>
          <w:jc w:val="center"/>
        </w:trPr>
        <w:tc>
          <w:tcPr>
            <w:tcW w:w="9893" w:type="dxa"/>
            <w:gridSpan w:val="12"/>
            <w:shd w:val="clear" w:color="auto" w:fill="F7CAAC"/>
          </w:tcPr>
          <w:p w14:paraId="3183E426" w14:textId="77777777" w:rsidR="00107675" w:rsidRPr="00833531" w:rsidRDefault="00107675" w:rsidP="00172C9D">
            <w:pPr>
              <w:rPr>
                <w:b/>
              </w:rPr>
            </w:pPr>
            <w:r w:rsidRPr="00833531">
              <w:rPr>
                <w:b/>
              </w:rPr>
              <w:t>Působení v</w:t>
            </w:r>
            <w:r w:rsidR="001E3D97">
              <w:rPr>
                <w:b/>
              </w:rPr>
              <w:t> </w:t>
            </w:r>
            <w:r w:rsidRPr="00833531">
              <w:rPr>
                <w:b/>
              </w:rPr>
              <w:t>zahraničí</w:t>
            </w:r>
          </w:p>
        </w:tc>
      </w:tr>
      <w:tr w:rsidR="00107675" w:rsidRPr="0073679C" w14:paraId="17CF0347" w14:textId="77777777" w:rsidTr="009B1415">
        <w:trPr>
          <w:trHeight w:val="189"/>
          <w:jc w:val="center"/>
        </w:trPr>
        <w:tc>
          <w:tcPr>
            <w:tcW w:w="9893" w:type="dxa"/>
            <w:gridSpan w:val="12"/>
          </w:tcPr>
          <w:p w14:paraId="0B0D49A5" w14:textId="77777777" w:rsidR="00107675" w:rsidRPr="00D66731" w:rsidRDefault="00107675" w:rsidP="00172C9D"/>
        </w:tc>
      </w:tr>
      <w:tr w:rsidR="00107675" w:rsidRPr="00833531" w14:paraId="502097CB" w14:textId="77777777" w:rsidTr="00EC4529">
        <w:trPr>
          <w:cantSplit/>
          <w:trHeight w:val="122"/>
          <w:jc w:val="center"/>
        </w:trPr>
        <w:tc>
          <w:tcPr>
            <w:tcW w:w="2552" w:type="dxa"/>
            <w:shd w:val="clear" w:color="auto" w:fill="F7CAAC"/>
          </w:tcPr>
          <w:p w14:paraId="7BBD8771" w14:textId="77777777" w:rsidR="00107675" w:rsidRPr="00833531" w:rsidRDefault="00107675" w:rsidP="00172C9D">
            <w:pPr>
              <w:jc w:val="both"/>
              <w:rPr>
                <w:b/>
              </w:rPr>
            </w:pPr>
            <w:r w:rsidRPr="00833531">
              <w:rPr>
                <w:b/>
              </w:rPr>
              <w:t xml:space="preserve">Podpis </w:t>
            </w:r>
          </w:p>
        </w:tc>
        <w:tc>
          <w:tcPr>
            <w:tcW w:w="4536" w:type="dxa"/>
            <w:gridSpan w:val="5"/>
          </w:tcPr>
          <w:p w14:paraId="3101F349" w14:textId="77777777" w:rsidR="00EC4529" w:rsidRPr="00833531" w:rsidRDefault="00B130E9" w:rsidP="00172C9D">
            <w:pPr>
              <w:jc w:val="both"/>
            </w:pPr>
            <w:r>
              <w:t>Eva Machů</w:t>
            </w:r>
            <w:r w:rsidR="00AE3AEC">
              <w:t xml:space="preserve">, </w:t>
            </w:r>
            <w:r w:rsidR="002331D7">
              <w:t>v. r.</w:t>
            </w:r>
          </w:p>
        </w:tc>
        <w:tc>
          <w:tcPr>
            <w:tcW w:w="786" w:type="dxa"/>
            <w:shd w:val="clear" w:color="auto" w:fill="F7CAAC"/>
          </w:tcPr>
          <w:p w14:paraId="32DF0D77" w14:textId="77777777" w:rsidR="00107675" w:rsidRPr="00833531" w:rsidRDefault="00107675" w:rsidP="00172C9D">
            <w:pPr>
              <w:jc w:val="both"/>
            </w:pPr>
            <w:r w:rsidRPr="00833531">
              <w:rPr>
                <w:b/>
              </w:rPr>
              <w:t>datum</w:t>
            </w:r>
          </w:p>
        </w:tc>
        <w:tc>
          <w:tcPr>
            <w:tcW w:w="2019" w:type="dxa"/>
            <w:gridSpan w:val="5"/>
          </w:tcPr>
          <w:p w14:paraId="32144ED2" w14:textId="77777777" w:rsidR="00107675" w:rsidRPr="00833531" w:rsidRDefault="0086248F" w:rsidP="00172C9D">
            <w:pPr>
              <w:jc w:val="both"/>
            </w:pPr>
            <w:r>
              <w:t>30. 5. 2018</w:t>
            </w:r>
          </w:p>
        </w:tc>
      </w:tr>
    </w:tbl>
    <w:p w14:paraId="0D6C27DB" w14:textId="77777777" w:rsidR="00C17F95" w:rsidRDefault="00C17F95">
      <w:pPr>
        <w:rPr>
          <w:b/>
          <w:sz w:val="28"/>
        </w:rPr>
      </w:pPr>
    </w:p>
    <w:p w14:paraId="0941BFA0" w14:textId="77777777" w:rsidR="000F3D8E" w:rsidRDefault="00C17F95">
      <w:pPr>
        <w:rPr>
          <w:b/>
          <w:sz w:val="28"/>
        </w:rPr>
      </w:pPr>
      <w:r>
        <w:rPr>
          <w:b/>
          <w:sz w:val="28"/>
        </w:rP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748"/>
        <w:gridCol w:w="714"/>
        <w:gridCol w:w="786"/>
        <w:gridCol w:w="334"/>
        <w:gridCol w:w="298"/>
        <w:gridCol w:w="552"/>
        <w:gridCol w:w="141"/>
        <w:gridCol w:w="694"/>
      </w:tblGrid>
      <w:tr w:rsidR="00B130E9" w:rsidRPr="00833531" w14:paraId="364B7233" w14:textId="77777777" w:rsidTr="00E519EF">
        <w:trPr>
          <w:jc w:val="center"/>
        </w:trPr>
        <w:tc>
          <w:tcPr>
            <w:tcW w:w="9893" w:type="dxa"/>
            <w:gridSpan w:val="12"/>
            <w:tcBorders>
              <w:bottom w:val="double" w:sz="4" w:space="0" w:color="auto"/>
            </w:tcBorders>
            <w:shd w:val="clear" w:color="auto" w:fill="BDD6EE"/>
          </w:tcPr>
          <w:p w14:paraId="3A61000B" w14:textId="77777777" w:rsidR="00B130E9" w:rsidRPr="00833531" w:rsidRDefault="00B130E9" w:rsidP="00960076">
            <w:pPr>
              <w:jc w:val="both"/>
              <w:rPr>
                <w:b/>
                <w:sz w:val="28"/>
              </w:rPr>
            </w:pPr>
            <w:r w:rsidRPr="00833531">
              <w:rPr>
                <w:b/>
                <w:sz w:val="28"/>
              </w:rPr>
              <w:t>C-I – Personální zabezpečení</w:t>
            </w:r>
          </w:p>
        </w:tc>
      </w:tr>
      <w:tr w:rsidR="00B130E9" w:rsidRPr="00833531" w14:paraId="6EA6E5E0" w14:textId="77777777" w:rsidTr="00E519EF">
        <w:trPr>
          <w:jc w:val="center"/>
        </w:trPr>
        <w:tc>
          <w:tcPr>
            <w:tcW w:w="2552" w:type="dxa"/>
            <w:tcBorders>
              <w:top w:val="double" w:sz="4" w:space="0" w:color="auto"/>
            </w:tcBorders>
            <w:shd w:val="clear" w:color="auto" w:fill="F7CAAC"/>
          </w:tcPr>
          <w:p w14:paraId="0768DDF5" w14:textId="77777777" w:rsidR="00B130E9" w:rsidRPr="00833531" w:rsidRDefault="00B130E9" w:rsidP="00960076">
            <w:pPr>
              <w:jc w:val="both"/>
              <w:rPr>
                <w:b/>
              </w:rPr>
            </w:pPr>
            <w:r w:rsidRPr="00833531">
              <w:rPr>
                <w:b/>
              </w:rPr>
              <w:t>Vysoká škola</w:t>
            </w:r>
          </w:p>
        </w:tc>
        <w:tc>
          <w:tcPr>
            <w:tcW w:w="7341" w:type="dxa"/>
            <w:gridSpan w:val="11"/>
          </w:tcPr>
          <w:p w14:paraId="5D17A1CC" w14:textId="77777777" w:rsidR="00B130E9" w:rsidRPr="00833531" w:rsidRDefault="00B130E9" w:rsidP="00960076">
            <w:pPr>
              <w:jc w:val="both"/>
            </w:pPr>
            <w:r>
              <w:t>Univerzita Tomáše Bati ve Zlíně</w:t>
            </w:r>
          </w:p>
        </w:tc>
      </w:tr>
      <w:tr w:rsidR="00B130E9" w:rsidRPr="00833531" w14:paraId="4280A7E7" w14:textId="77777777" w:rsidTr="00E519EF">
        <w:trPr>
          <w:jc w:val="center"/>
        </w:trPr>
        <w:tc>
          <w:tcPr>
            <w:tcW w:w="2552" w:type="dxa"/>
            <w:shd w:val="clear" w:color="auto" w:fill="F7CAAC"/>
          </w:tcPr>
          <w:p w14:paraId="13CDA941" w14:textId="77777777" w:rsidR="00B130E9" w:rsidRPr="00833531" w:rsidRDefault="00B130E9" w:rsidP="00960076">
            <w:pPr>
              <w:jc w:val="both"/>
              <w:rPr>
                <w:b/>
              </w:rPr>
            </w:pPr>
            <w:r w:rsidRPr="00833531">
              <w:rPr>
                <w:b/>
              </w:rPr>
              <w:t>Součást vysoké školy</w:t>
            </w:r>
          </w:p>
        </w:tc>
        <w:tc>
          <w:tcPr>
            <w:tcW w:w="7341" w:type="dxa"/>
            <w:gridSpan w:val="11"/>
          </w:tcPr>
          <w:p w14:paraId="53E2E539" w14:textId="77777777" w:rsidR="00B130E9" w:rsidRPr="00833531" w:rsidRDefault="00B130E9" w:rsidP="00960076">
            <w:pPr>
              <w:jc w:val="both"/>
            </w:pPr>
            <w:r>
              <w:t>Fakulta humanitních studií</w:t>
            </w:r>
          </w:p>
        </w:tc>
      </w:tr>
      <w:tr w:rsidR="00B130E9" w:rsidRPr="00833531" w14:paraId="11F24904" w14:textId="77777777" w:rsidTr="00E519EF">
        <w:trPr>
          <w:jc w:val="center"/>
        </w:trPr>
        <w:tc>
          <w:tcPr>
            <w:tcW w:w="2552" w:type="dxa"/>
            <w:shd w:val="clear" w:color="auto" w:fill="F7CAAC"/>
          </w:tcPr>
          <w:p w14:paraId="5CB62DD8" w14:textId="77777777" w:rsidR="00B130E9" w:rsidRPr="00833531" w:rsidRDefault="00B130E9" w:rsidP="00960076">
            <w:pPr>
              <w:jc w:val="both"/>
              <w:rPr>
                <w:b/>
              </w:rPr>
            </w:pPr>
            <w:r w:rsidRPr="00833531">
              <w:rPr>
                <w:b/>
              </w:rPr>
              <w:t>Název studijního programu</w:t>
            </w:r>
          </w:p>
        </w:tc>
        <w:tc>
          <w:tcPr>
            <w:tcW w:w="7341" w:type="dxa"/>
            <w:gridSpan w:val="11"/>
          </w:tcPr>
          <w:p w14:paraId="5409AB02" w14:textId="77777777" w:rsidR="00B130E9" w:rsidRPr="00833531" w:rsidRDefault="00B130E9" w:rsidP="00960076">
            <w:pPr>
              <w:jc w:val="both"/>
            </w:pPr>
            <w:r>
              <w:t>Předškolní pedagogika</w:t>
            </w:r>
          </w:p>
        </w:tc>
      </w:tr>
      <w:tr w:rsidR="00B130E9" w:rsidRPr="00833531" w14:paraId="01AADDF1" w14:textId="77777777" w:rsidTr="00AD6FFA">
        <w:trPr>
          <w:jc w:val="center"/>
        </w:trPr>
        <w:tc>
          <w:tcPr>
            <w:tcW w:w="2552" w:type="dxa"/>
            <w:shd w:val="clear" w:color="auto" w:fill="F7CAAC"/>
          </w:tcPr>
          <w:p w14:paraId="16E7D767" w14:textId="77777777" w:rsidR="00B130E9" w:rsidRPr="00833531" w:rsidRDefault="00B130E9" w:rsidP="00960076">
            <w:pPr>
              <w:jc w:val="both"/>
              <w:rPr>
                <w:b/>
              </w:rPr>
            </w:pPr>
            <w:r w:rsidRPr="00833531">
              <w:rPr>
                <w:b/>
              </w:rPr>
              <w:t>Jméno a příjmení</w:t>
            </w:r>
          </w:p>
        </w:tc>
        <w:tc>
          <w:tcPr>
            <w:tcW w:w="4536" w:type="dxa"/>
            <w:gridSpan w:val="5"/>
          </w:tcPr>
          <w:p w14:paraId="573F3FB1" w14:textId="77777777" w:rsidR="00B130E9" w:rsidRPr="000F3D8E" w:rsidRDefault="000F3D8E" w:rsidP="00960076">
            <w:pPr>
              <w:jc w:val="both"/>
            </w:pPr>
            <w:r w:rsidRPr="000F3D8E">
              <w:t>Petr Novák</w:t>
            </w:r>
          </w:p>
        </w:tc>
        <w:tc>
          <w:tcPr>
            <w:tcW w:w="1120" w:type="dxa"/>
            <w:gridSpan w:val="2"/>
            <w:shd w:val="clear" w:color="auto" w:fill="F7CAAC"/>
          </w:tcPr>
          <w:p w14:paraId="307B48C3" w14:textId="77777777" w:rsidR="00B130E9" w:rsidRPr="00833531" w:rsidRDefault="00B130E9" w:rsidP="00960076">
            <w:pPr>
              <w:jc w:val="both"/>
              <w:rPr>
                <w:b/>
              </w:rPr>
            </w:pPr>
            <w:r w:rsidRPr="00833531">
              <w:rPr>
                <w:b/>
              </w:rPr>
              <w:t>Tituly</w:t>
            </w:r>
          </w:p>
        </w:tc>
        <w:tc>
          <w:tcPr>
            <w:tcW w:w="1685" w:type="dxa"/>
            <w:gridSpan w:val="4"/>
          </w:tcPr>
          <w:p w14:paraId="04A3240E" w14:textId="77777777" w:rsidR="00B130E9" w:rsidRPr="00833531" w:rsidRDefault="000F3D8E" w:rsidP="00960076">
            <w:pPr>
              <w:jc w:val="both"/>
            </w:pPr>
            <w:r>
              <w:t>Ing., Ph.D.</w:t>
            </w:r>
          </w:p>
        </w:tc>
      </w:tr>
      <w:tr w:rsidR="00B130E9" w:rsidRPr="00833531" w14:paraId="372F5FA9" w14:textId="77777777" w:rsidTr="00AD6FFA">
        <w:trPr>
          <w:jc w:val="center"/>
        </w:trPr>
        <w:tc>
          <w:tcPr>
            <w:tcW w:w="2552" w:type="dxa"/>
            <w:shd w:val="clear" w:color="auto" w:fill="F7CAAC"/>
          </w:tcPr>
          <w:p w14:paraId="13112A84" w14:textId="77777777" w:rsidR="00B130E9" w:rsidRPr="00833531" w:rsidRDefault="00B130E9" w:rsidP="00960076">
            <w:pPr>
              <w:jc w:val="both"/>
              <w:rPr>
                <w:b/>
              </w:rPr>
            </w:pPr>
            <w:r w:rsidRPr="00833531">
              <w:rPr>
                <w:b/>
              </w:rPr>
              <w:t>Rok narození</w:t>
            </w:r>
          </w:p>
        </w:tc>
        <w:tc>
          <w:tcPr>
            <w:tcW w:w="829" w:type="dxa"/>
          </w:tcPr>
          <w:p w14:paraId="1498B3C5" w14:textId="77777777" w:rsidR="00B130E9" w:rsidRPr="00833531" w:rsidRDefault="000F3D8E" w:rsidP="00960076">
            <w:pPr>
              <w:jc w:val="both"/>
            </w:pPr>
            <w:r>
              <w:t>1979</w:t>
            </w:r>
          </w:p>
        </w:tc>
        <w:tc>
          <w:tcPr>
            <w:tcW w:w="1721" w:type="dxa"/>
            <w:shd w:val="clear" w:color="auto" w:fill="F7CAAC"/>
          </w:tcPr>
          <w:p w14:paraId="41353E52" w14:textId="77777777" w:rsidR="00B130E9" w:rsidRPr="00833531" w:rsidRDefault="00B130E9" w:rsidP="00960076">
            <w:pPr>
              <w:jc w:val="both"/>
              <w:rPr>
                <w:b/>
              </w:rPr>
            </w:pPr>
            <w:r w:rsidRPr="00833531">
              <w:rPr>
                <w:b/>
              </w:rPr>
              <w:t>typ vztahu k VŠ</w:t>
            </w:r>
          </w:p>
        </w:tc>
        <w:tc>
          <w:tcPr>
            <w:tcW w:w="1272" w:type="dxa"/>
            <w:gridSpan w:val="2"/>
          </w:tcPr>
          <w:p w14:paraId="32A49AA5" w14:textId="77777777" w:rsidR="00B130E9" w:rsidRPr="007616E8" w:rsidRDefault="00C96339" w:rsidP="00960076">
            <w:pPr>
              <w:jc w:val="both"/>
            </w:pPr>
            <w:r>
              <w:t>pp</w:t>
            </w:r>
          </w:p>
        </w:tc>
        <w:tc>
          <w:tcPr>
            <w:tcW w:w="714" w:type="dxa"/>
            <w:shd w:val="clear" w:color="auto" w:fill="F7CAAC"/>
          </w:tcPr>
          <w:p w14:paraId="6FCD7106" w14:textId="77777777" w:rsidR="00B130E9" w:rsidRPr="007616E8" w:rsidRDefault="00B130E9" w:rsidP="00960076">
            <w:pPr>
              <w:jc w:val="both"/>
              <w:rPr>
                <w:b/>
              </w:rPr>
            </w:pPr>
            <w:r w:rsidRPr="007616E8">
              <w:rPr>
                <w:b/>
              </w:rPr>
              <w:t>rozsah</w:t>
            </w:r>
          </w:p>
        </w:tc>
        <w:tc>
          <w:tcPr>
            <w:tcW w:w="1120" w:type="dxa"/>
            <w:gridSpan w:val="2"/>
          </w:tcPr>
          <w:p w14:paraId="3775DF27" w14:textId="77777777" w:rsidR="00B130E9" w:rsidRPr="007616E8" w:rsidRDefault="0040006C" w:rsidP="00122E4D">
            <w:r>
              <w:t xml:space="preserve">40 h </w:t>
            </w:r>
            <w:r w:rsidR="00AE3AEC">
              <w:t>týdně</w:t>
            </w:r>
            <w:r w:rsidR="00C96339">
              <w:br/>
            </w:r>
          </w:p>
        </w:tc>
        <w:tc>
          <w:tcPr>
            <w:tcW w:w="850" w:type="dxa"/>
            <w:gridSpan w:val="2"/>
            <w:shd w:val="clear" w:color="auto" w:fill="F7CAAC"/>
          </w:tcPr>
          <w:p w14:paraId="3FFEAB44" w14:textId="77777777" w:rsidR="00B130E9" w:rsidRPr="007616E8" w:rsidRDefault="00B130E9" w:rsidP="00960076">
            <w:pPr>
              <w:jc w:val="both"/>
              <w:rPr>
                <w:b/>
              </w:rPr>
            </w:pPr>
            <w:r w:rsidRPr="007616E8">
              <w:rPr>
                <w:b/>
              </w:rPr>
              <w:t>do kdy</w:t>
            </w:r>
          </w:p>
        </w:tc>
        <w:tc>
          <w:tcPr>
            <w:tcW w:w="835" w:type="dxa"/>
            <w:gridSpan w:val="2"/>
          </w:tcPr>
          <w:p w14:paraId="27FD3036" w14:textId="77777777" w:rsidR="00B130E9" w:rsidRPr="007616E8" w:rsidRDefault="000C5791" w:rsidP="00960076">
            <w:pPr>
              <w:jc w:val="both"/>
            </w:pPr>
            <w:r>
              <w:t>N</w:t>
            </w:r>
          </w:p>
        </w:tc>
      </w:tr>
      <w:tr w:rsidR="00B130E9" w:rsidRPr="00833531" w14:paraId="5C348920" w14:textId="77777777" w:rsidTr="00AD6FFA">
        <w:trPr>
          <w:jc w:val="center"/>
        </w:trPr>
        <w:tc>
          <w:tcPr>
            <w:tcW w:w="5102" w:type="dxa"/>
            <w:gridSpan w:val="3"/>
            <w:shd w:val="clear" w:color="auto" w:fill="F7CAAC"/>
          </w:tcPr>
          <w:p w14:paraId="2F759A48" w14:textId="77777777" w:rsidR="00B130E9" w:rsidRPr="00833531" w:rsidRDefault="00B130E9" w:rsidP="00960076">
            <w:pPr>
              <w:jc w:val="both"/>
              <w:rPr>
                <w:b/>
              </w:rPr>
            </w:pPr>
            <w:r w:rsidRPr="00833531">
              <w:rPr>
                <w:b/>
              </w:rPr>
              <w:t>Typ vztahu na součásti VŠ, která uskutečňuje st. program</w:t>
            </w:r>
          </w:p>
        </w:tc>
        <w:tc>
          <w:tcPr>
            <w:tcW w:w="1272" w:type="dxa"/>
            <w:gridSpan w:val="2"/>
          </w:tcPr>
          <w:p w14:paraId="4DAC855C" w14:textId="77777777" w:rsidR="00B130E9" w:rsidRPr="00833531" w:rsidRDefault="00C96339" w:rsidP="00960076">
            <w:pPr>
              <w:jc w:val="both"/>
            </w:pPr>
            <w:r>
              <w:t>pp</w:t>
            </w:r>
          </w:p>
        </w:tc>
        <w:tc>
          <w:tcPr>
            <w:tcW w:w="714" w:type="dxa"/>
            <w:shd w:val="clear" w:color="auto" w:fill="F7CAAC"/>
          </w:tcPr>
          <w:p w14:paraId="6E850604" w14:textId="77777777" w:rsidR="00B130E9" w:rsidRPr="00833531" w:rsidRDefault="00B130E9" w:rsidP="00960076">
            <w:pPr>
              <w:jc w:val="both"/>
              <w:rPr>
                <w:b/>
              </w:rPr>
            </w:pPr>
            <w:r w:rsidRPr="00833531">
              <w:rPr>
                <w:b/>
              </w:rPr>
              <w:t>rozsah</w:t>
            </w:r>
          </w:p>
        </w:tc>
        <w:tc>
          <w:tcPr>
            <w:tcW w:w="1120" w:type="dxa"/>
            <w:gridSpan w:val="2"/>
          </w:tcPr>
          <w:p w14:paraId="0044C15E" w14:textId="77777777" w:rsidR="00B130E9" w:rsidRPr="00AD6FFA" w:rsidRDefault="0040006C" w:rsidP="00122E4D">
            <w:r>
              <w:t xml:space="preserve">40 h </w:t>
            </w:r>
            <w:r w:rsidR="00F70B15">
              <w:t>týdně</w:t>
            </w:r>
            <w:r w:rsidR="00C96339">
              <w:br/>
            </w:r>
          </w:p>
        </w:tc>
        <w:tc>
          <w:tcPr>
            <w:tcW w:w="850" w:type="dxa"/>
            <w:gridSpan w:val="2"/>
            <w:shd w:val="clear" w:color="auto" w:fill="F7CAAC"/>
          </w:tcPr>
          <w:p w14:paraId="68BAD4A4" w14:textId="77777777" w:rsidR="00B130E9" w:rsidRPr="00833531" w:rsidRDefault="00B130E9" w:rsidP="00960076">
            <w:pPr>
              <w:jc w:val="both"/>
              <w:rPr>
                <w:b/>
              </w:rPr>
            </w:pPr>
            <w:r w:rsidRPr="00833531">
              <w:rPr>
                <w:b/>
              </w:rPr>
              <w:t>do kdy</w:t>
            </w:r>
          </w:p>
        </w:tc>
        <w:tc>
          <w:tcPr>
            <w:tcW w:w="835" w:type="dxa"/>
            <w:gridSpan w:val="2"/>
          </w:tcPr>
          <w:p w14:paraId="627C78D6" w14:textId="77777777" w:rsidR="00B130E9" w:rsidRPr="00833531" w:rsidRDefault="000C5791" w:rsidP="00960076">
            <w:pPr>
              <w:jc w:val="both"/>
            </w:pPr>
            <w:r>
              <w:t>N</w:t>
            </w:r>
          </w:p>
        </w:tc>
      </w:tr>
      <w:tr w:rsidR="00B130E9" w:rsidRPr="00833531" w14:paraId="27C2EFCD" w14:textId="77777777" w:rsidTr="00AD6FFA">
        <w:trPr>
          <w:jc w:val="center"/>
        </w:trPr>
        <w:tc>
          <w:tcPr>
            <w:tcW w:w="6374" w:type="dxa"/>
            <w:gridSpan w:val="5"/>
            <w:shd w:val="clear" w:color="auto" w:fill="F7CAAC"/>
          </w:tcPr>
          <w:p w14:paraId="667D733B" w14:textId="77777777" w:rsidR="00B130E9" w:rsidRPr="00833531" w:rsidRDefault="00B130E9" w:rsidP="00960076">
            <w:pPr>
              <w:jc w:val="both"/>
            </w:pPr>
            <w:r w:rsidRPr="00833531">
              <w:rPr>
                <w:b/>
              </w:rPr>
              <w:t>Další současná působení jako akademický pracovník na jiných VŠ</w:t>
            </w:r>
          </w:p>
        </w:tc>
        <w:tc>
          <w:tcPr>
            <w:tcW w:w="1834" w:type="dxa"/>
            <w:gridSpan w:val="3"/>
            <w:shd w:val="clear" w:color="auto" w:fill="F7CAAC"/>
          </w:tcPr>
          <w:p w14:paraId="75BA79C5" w14:textId="77777777" w:rsidR="00B130E9" w:rsidRPr="00833531" w:rsidRDefault="00B130E9" w:rsidP="00960076">
            <w:pPr>
              <w:jc w:val="both"/>
              <w:rPr>
                <w:b/>
              </w:rPr>
            </w:pPr>
            <w:r w:rsidRPr="00833531">
              <w:rPr>
                <w:b/>
              </w:rPr>
              <w:t xml:space="preserve">typ prac. </w:t>
            </w:r>
            <w:r w:rsidR="00AE3AEC" w:rsidRPr="00833531">
              <w:rPr>
                <w:b/>
              </w:rPr>
              <w:t>V</w:t>
            </w:r>
            <w:r w:rsidRPr="00833531">
              <w:rPr>
                <w:b/>
              </w:rPr>
              <w:t>ztahu</w:t>
            </w:r>
          </w:p>
        </w:tc>
        <w:tc>
          <w:tcPr>
            <w:tcW w:w="1685" w:type="dxa"/>
            <w:gridSpan w:val="4"/>
            <w:shd w:val="clear" w:color="auto" w:fill="F7CAAC"/>
          </w:tcPr>
          <w:p w14:paraId="0DDE6485" w14:textId="77777777" w:rsidR="00B130E9" w:rsidRPr="00833531" w:rsidRDefault="000C5791" w:rsidP="00960076">
            <w:pPr>
              <w:jc w:val="both"/>
              <w:rPr>
                <w:b/>
              </w:rPr>
            </w:pPr>
            <w:r w:rsidRPr="00833531">
              <w:rPr>
                <w:b/>
              </w:rPr>
              <w:t>R</w:t>
            </w:r>
            <w:r w:rsidR="00B130E9" w:rsidRPr="00833531">
              <w:rPr>
                <w:b/>
              </w:rPr>
              <w:t>ozsah</w:t>
            </w:r>
          </w:p>
        </w:tc>
      </w:tr>
      <w:tr w:rsidR="00B130E9" w:rsidRPr="00833531" w14:paraId="1C0338C8" w14:textId="77777777" w:rsidTr="00AD6FFA">
        <w:trPr>
          <w:jc w:val="center"/>
        </w:trPr>
        <w:tc>
          <w:tcPr>
            <w:tcW w:w="6374" w:type="dxa"/>
            <w:gridSpan w:val="5"/>
          </w:tcPr>
          <w:p w14:paraId="7C7648C3" w14:textId="77777777" w:rsidR="00B130E9" w:rsidRPr="00833531" w:rsidRDefault="000F3D8E" w:rsidP="00960076">
            <w:pPr>
              <w:jc w:val="both"/>
            </w:pPr>
            <w:r w:rsidRPr="003129DB">
              <w:t>Moravská vysoká škola Olomouc</w:t>
            </w:r>
          </w:p>
        </w:tc>
        <w:tc>
          <w:tcPr>
            <w:tcW w:w="1834" w:type="dxa"/>
            <w:gridSpan w:val="3"/>
          </w:tcPr>
          <w:p w14:paraId="60D25101" w14:textId="77777777" w:rsidR="00B130E9" w:rsidRPr="00833531" w:rsidRDefault="00122E4D" w:rsidP="00960076">
            <w:pPr>
              <w:jc w:val="both"/>
            </w:pPr>
            <w:r>
              <w:t>P</w:t>
            </w:r>
            <w:r w:rsidR="000F3D8E">
              <w:t>p</w:t>
            </w:r>
          </w:p>
        </w:tc>
        <w:tc>
          <w:tcPr>
            <w:tcW w:w="1685" w:type="dxa"/>
            <w:gridSpan w:val="4"/>
          </w:tcPr>
          <w:p w14:paraId="7F7A906A" w14:textId="77777777" w:rsidR="00B130E9" w:rsidRPr="00833531" w:rsidRDefault="000F3D8E" w:rsidP="00960076">
            <w:pPr>
              <w:jc w:val="both"/>
            </w:pPr>
            <w:r>
              <w:t>20</w:t>
            </w:r>
            <w:r w:rsidR="00C96339">
              <w:t xml:space="preserve"> h týdně</w:t>
            </w:r>
          </w:p>
        </w:tc>
      </w:tr>
      <w:tr w:rsidR="00B130E9" w:rsidRPr="00833531" w14:paraId="78D93CEA" w14:textId="77777777" w:rsidTr="00E519EF">
        <w:trPr>
          <w:jc w:val="center"/>
        </w:trPr>
        <w:tc>
          <w:tcPr>
            <w:tcW w:w="9893" w:type="dxa"/>
            <w:gridSpan w:val="12"/>
            <w:shd w:val="clear" w:color="auto" w:fill="F7CAAC"/>
          </w:tcPr>
          <w:p w14:paraId="42A61750" w14:textId="77777777" w:rsidR="00B130E9" w:rsidRPr="00833531" w:rsidRDefault="00B130E9" w:rsidP="00960076">
            <w:pPr>
              <w:jc w:val="both"/>
            </w:pPr>
            <w:r w:rsidRPr="00833531">
              <w:rPr>
                <w:b/>
              </w:rPr>
              <w:t>Předměty příslušného studijního programu a způsob zapojení do jejich výuky, příp. další zapojení do uskutečňování studijního programu</w:t>
            </w:r>
          </w:p>
        </w:tc>
      </w:tr>
      <w:tr w:rsidR="00B130E9" w:rsidRPr="00833531" w14:paraId="22FC1440" w14:textId="77777777" w:rsidTr="002331D7">
        <w:trPr>
          <w:trHeight w:val="353"/>
          <w:jc w:val="center"/>
        </w:trPr>
        <w:tc>
          <w:tcPr>
            <w:tcW w:w="9893" w:type="dxa"/>
            <w:gridSpan w:val="12"/>
            <w:tcBorders>
              <w:top w:val="nil"/>
            </w:tcBorders>
          </w:tcPr>
          <w:p w14:paraId="4102C994" w14:textId="77777777" w:rsidR="00B130E9" w:rsidRPr="00833531" w:rsidRDefault="00D07D0F" w:rsidP="00960076">
            <w:pPr>
              <w:jc w:val="both"/>
            </w:pPr>
            <w:r>
              <w:t>Podnikání a řízení organizací</w:t>
            </w:r>
          </w:p>
        </w:tc>
      </w:tr>
      <w:tr w:rsidR="00B130E9" w:rsidRPr="00833531" w14:paraId="41BC126C" w14:textId="77777777" w:rsidTr="00E519EF">
        <w:trPr>
          <w:jc w:val="center"/>
        </w:trPr>
        <w:tc>
          <w:tcPr>
            <w:tcW w:w="9893" w:type="dxa"/>
            <w:gridSpan w:val="12"/>
            <w:shd w:val="clear" w:color="auto" w:fill="F7CAAC"/>
          </w:tcPr>
          <w:p w14:paraId="3BA19ACA" w14:textId="77777777" w:rsidR="00B130E9" w:rsidRPr="00833531" w:rsidRDefault="00B130E9" w:rsidP="00960076">
            <w:pPr>
              <w:jc w:val="both"/>
            </w:pPr>
            <w:r w:rsidRPr="00833531">
              <w:rPr>
                <w:b/>
              </w:rPr>
              <w:t xml:space="preserve">Údaje o vzdělání na VŠ </w:t>
            </w:r>
          </w:p>
        </w:tc>
      </w:tr>
      <w:tr w:rsidR="00B130E9" w:rsidRPr="00833531" w14:paraId="1F0E1CF6" w14:textId="77777777" w:rsidTr="00AD6FFA">
        <w:trPr>
          <w:trHeight w:val="436"/>
          <w:jc w:val="center"/>
        </w:trPr>
        <w:tc>
          <w:tcPr>
            <w:tcW w:w="9893" w:type="dxa"/>
            <w:gridSpan w:val="12"/>
          </w:tcPr>
          <w:p w14:paraId="671B874F" w14:textId="77777777" w:rsidR="00B130E9" w:rsidRDefault="000F3D8E" w:rsidP="00960076">
            <w:r>
              <w:t xml:space="preserve">2003 – 2009 </w:t>
            </w:r>
            <w:r w:rsidRPr="003129DB">
              <w:t>Univerzita Tomáš Bati ve Zlíně, obor Management a ekonomika (Ph.D</w:t>
            </w:r>
            <w:r>
              <w:t>)</w:t>
            </w:r>
          </w:p>
          <w:p w14:paraId="2622C5E1" w14:textId="77777777" w:rsidR="00B130E9" w:rsidRPr="007616E8" w:rsidRDefault="000F3D8E" w:rsidP="00960076">
            <w:r>
              <w:t xml:space="preserve">1998 – 2003 </w:t>
            </w:r>
            <w:r w:rsidRPr="003129DB">
              <w:t>Univerzita Tomáš Bati ve Zlíně, obor Management a ekonomika (</w:t>
            </w:r>
            <w:r>
              <w:t>Bc, Ing.)</w:t>
            </w:r>
          </w:p>
        </w:tc>
      </w:tr>
      <w:tr w:rsidR="00B130E9" w:rsidRPr="00833531" w14:paraId="093FF148" w14:textId="77777777" w:rsidTr="00E519EF">
        <w:trPr>
          <w:jc w:val="center"/>
        </w:trPr>
        <w:tc>
          <w:tcPr>
            <w:tcW w:w="9893" w:type="dxa"/>
            <w:gridSpan w:val="12"/>
            <w:shd w:val="clear" w:color="auto" w:fill="F7CAAC"/>
          </w:tcPr>
          <w:p w14:paraId="7B79C322" w14:textId="77777777" w:rsidR="00B130E9" w:rsidRPr="00833531" w:rsidRDefault="00B130E9" w:rsidP="00960076">
            <w:pPr>
              <w:jc w:val="both"/>
              <w:rPr>
                <w:b/>
              </w:rPr>
            </w:pPr>
            <w:r w:rsidRPr="00833531">
              <w:rPr>
                <w:b/>
              </w:rPr>
              <w:t>Údaje o odborném působení od absolvování VŠ</w:t>
            </w:r>
          </w:p>
        </w:tc>
      </w:tr>
      <w:tr w:rsidR="00B130E9" w:rsidRPr="00833531" w14:paraId="3A05E1F8" w14:textId="77777777" w:rsidTr="00AD6FFA">
        <w:trPr>
          <w:trHeight w:val="715"/>
          <w:jc w:val="center"/>
        </w:trPr>
        <w:tc>
          <w:tcPr>
            <w:tcW w:w="9893" w:type="dxa"/>
            <w:gridSpan w:val="12"/>
          </w:tcPr>
          <w:p w14:paraId="7518096E" w14:textId="77777777" w:rsidR="00B130E9" w:rsidRDefault="000F3D8E" w:rsidP="00B130E9">
            <w:r w:rsidRPr="00983ABE">
              <w:t xml:space="preserve">2006 </w:t>
            </w:r>
            <w:r>
              <w:t>–</w:t>
            </w:r>
            <w:r w:rsidRPr="00983ABE">
              <w:t xml:space="preserve"> dosud</w:t>
            </w:r>
            <w:r>
              <w:t xml:space="preserve"> - </w:t>
            </w:r>
            <w:r w:rsidRPr="003129DB">
              <w:t>Univerzita Tomáše Bati ve Zlíně, Fakulta managementu a ekonomiky, akademický pracovník</w:t>
            </w:r>
            <w:r>
              <w:t>, odborný asistent, ředitel ústavu Podnikové ekonomiky (od 2016)</w:t>
            </w:r>
          </w:p>
          <w:p w14:paraId="362EBC98" w14:textId="77777777" w:rsidR="000F3D8E" w:rsidRPr="00647BB1" w:rsidRDefault="000F3D8E" w:rsidP="00B130E9">
            <w:r>
              <w:t xml:space="preserve">2011 – dosud - </w:t>
            </w:r>
            <w:r w:rsidRPr="003129DB">
              <w:t>Moravská vysoká škola Olomouc, Ústav podnikové ekonomiky, akademický pracovník</w:t>
            </w:r>
            <w:r>
              <w:t>, odborný asistent</w:t>
            </w:r>
          </w:p>
        </w:tc>
      </w:tr>
      <w:tr w:rsidR="00B130E9" w:rsidRPr="00833531" w14:paraId="2CFB88D6" w14:textId="77777777" w:rsidTr="00E519EF">
        <w:trPr>
          <w:trHeight w:val="250"/>
          <w:jc w:val="center"/>
        </w:trPr>
        <w:tc>
          <w:tcPr>
            <w:tcW w:w="9893" w:type="dxa"/>
            <w:gridSpan w:val="12"/>
            <w:shd w:val="clear" w:color="auto" w:fill="F7CAAC"/>
          </w:tcPr>
          <w:p w14:paraId="0EBABD44" w14:textId="77777777" w:rsidR="00B130E9" w:rsidRPr="00AC71B6" w:rsidRDefault="00B130E9" w:rsidP="00960076">
            <w:pPr>
              <w:jc w:val="both"/>
            </w:pPr>
            <w:r w:rsidRPr="00AC71B6">
              <w:rPr>
                <w:b/>
              </w:rPr>
              <w:t>Zkušenosti s vedením kvalifikačních a rigorózních prací</w:t>
            </w:r>
          </w:p>
        </w:tc>
      </w:tr>
      <w:tr w:rsidR="00B130E9" w:rsidRPr="00833531" w14:paraId="1DEF5E56" w14:textId="77777777" w:rsidTr="00AD6FFA">
        <w:trPr>
          <w:trHeight w:val="162"/>
          <w:jc w:val="center"/>
        </w:trPr>
        <w:tc>
          <w:tcPr>
            <w:tcW w:w="9893" w:type="dxa"/>
            <w:gridSpan w:val="12"/>
          </w:tcPr>
          <w:p w14:paraId="48BD36E2" w14:textId="77777777" w:rsidR="00B130E9" w:rsidRPr="00B823EF" w:rsidRDefault="00B130E9" w:rsidP="00960076">
            <w:pPr>
              <w:jc w:val="both"/>
            </w:pPr>
          </w:p>
        </w:tc>
      </w:tr>
      <w:tr w:rsidR="00B130E9" w:rsidRPr="00833531" w14:paraId="22093F17" w14:textId="77777777" w:rsidTr="00E519EF">
        <w:trPr>
          <w:cantSplit/>
          <w:jc w:val="center"/>
        </w:trPr>
        <w:tc>
          <w:tcPr>
            <w:tcW w:w="3381" w:type="dxa"/>
            <w:gridSpan w:val="2"/>
            <w:tcBorders>
              <w:top w:val="single" w:sz="12" w:space="0" w:color="auto"/>
            </w:tcBorders>
            <w:shd w:val="clear" w:color="auto" w:fill="F7CAAC"/>
          </w:tcPr>
          <w:p w14:paraId="0302C1BE" w14:textId="77777777" w:rsidR="00B130E9" w:rsidRPr="00AC71B6" w:rsidRDefault="00B130E9" w:rsidP="00960076">
            <w:pPr>
              <w:jc w:val="both"/>
            </w:pPr>
            <w:r w:rsidRPr="00AC71B6">
              <w:rPr>
                <w:b/>
              </w:rPr>
              <w:t xml:space="preserve">Obor habilitačního řízení </w:t>
            </w:r>
          </w:p>
        </w:tc>
        <w:tc>
          <w:tcPr>
            <w:tcW w:w="2245" w:type="dxa"/>
            <w:gridSpan w:val="2"/>
            <w:tcBorders>
              <w:top w:val="single" w:sz="12" w:space="0" w:color="auto"/>
            </w:tcBorders>
            <w:shd w:val="clear" w:color="auto" w:fill="F7CAAC"/>
          </w:tcPr>
          <w:p w14:paraId="1BCF47DA" w14:textId="77777777" w:rsidR="00B130E9" w:rsidRPr="00833531" w:rsidRDefault="00B130E9" w:rsidP="00960076">
            <w:pPr>
              <w:jc w:val="both"/>
            </w:pPr>
            <w:r w:rsidRPr="00833531">
              <w:rPr>
                <w:b/>
              </w:rPr>
              <w:t>Rok udělení hodnosti</w:t>
            </w:r>
          </w:p>
        </w:tc>
        <w:tc>
          <w:tcPr>
            <w:tcW w:w="2248" w:type="dxa"/>
            <w:gridSpan w:val="3"/>
            <w:tcBorders>
              <w:top w:val="single" w:sz="12" w:space="0" w:color="auto"/>
              <w:right w:val="single" w:sz="12" w:space="0" w:color="auto"/>
            </w:tcBorders>
            <w:shd w:val="clear" w:color="auto" w:fill="F7CAAC"/>
          </w:tcPr>
          <w:p w14:paraId="7A044804" w14:textId="77777777" w:rsidR="00B130E9" w:rsidRPr="00833531" w:rsidRDefault="00B130E9" w:rsidP="00960076">
            <w:pPr>
              <w:jc w:val="both"/>
            </w:pPr>
            <w:r w:rsidRPr="00833531">
              <w:rPr>
                <w:b/>
              </w:rPr>
              <w:t>Řízení konáno na VŠ</w:t>
            </w:r>
          </w:p>
        </w:tc>
        <w:tc>
          <w:tcPr>
            <w:tcW w:w="2019" w:type="dxa"/>
            <w:gridSpan w:val="5"/>
            <w:tcBorders>
              <w:top w:val="single" w:sz="12" w:space="0" w:color="auto"/>
              <w:left w:val="single" w:sz="12" w:space="0" w:color="auto"/>
            </w:tcBorders>
            <w:shd w:val="clear" w:color="auto" w:fill="F7CAAC"/>
          </w:tcPr>
          <w:p w14:paraId="114BBFC9" w14:textId="77777777" w:rsidR="00B130E9" w:rsidRPr="00833531" w:rsidRDefault="00B130E9" w:rsidP="00960076">
            <w:pPr>
              <w:jc w:val="both"/>
              <w:rPr>
                <w:b/>
              </w:rPr>
            </w:pPr>
            <w:r w:rsidRPr="00833531">
              <w:rPr>
                <w:b/>
              </w:rPr>
              <w:t>Ohlasy publikací</w:t>
            </w:r>
          </w:p>
        </w:tc>
      </w:tr>
      <w:tr w:rsidR="00B130E9" w:rsidRPr="00833531" w14:paraId="1A8A380F" w14:textId="77777777" w:rsidTr="00E519EF">
        <w:trPr>
          <w:cantSplit/>
          <w:jc w:val="center"/>
        </w:trPr>
        <w:tc>
          <w:tcPr>
            <w:tcW w:w="3381" w:type="dxa"/>
            <w:gridSpan w:val="2"/>
          </w:tcPr>
          <w:p w14:paraId="57C60A41" w14:textId="77777777" w:rsidR="00B130E9" w:rsidRPr="00AC71B6" w:rsidRDefault="00B130E9" w:rsidP="00960076">
            <w:pPr>
              <w:jc w:val="both"/>
            </w:pPr>
          </w:p>
        </w:tc>
        <w:tc>
          <w:tcPr>
            <w:tcW w:w="2245" w:type="dxa"/>
            <w:gridSpan w:val="2"/>
          </w:tcPr>
          <w:p w14:paraId="63844297" w14:textId="77777777" w:rsidR="00B130E9" w:rsidRPr="00833531" w:rsidRDefault="00B130E9" w:rsidP="00960076">
            <w:pPr>
              <w:jc w:val="both"/>
            </w:pPr>
          </w:p>
        </w:tc>
        <w:tc>
          <w:tcPr>
            <w:tcW w:w="2248" w:type="dxa"/>
            <w:gridSpan w:val="3"/>
            <w:tcBorders>
              <w:right w:val="single" w:sz="12" w:space="0" w:color="auto"/>
            </w:tcBorders>
          </w:tcPr>
          <w:p w14:paraId="63FB9908" w14:textId="77777777" w:rsidR="00B130E9" w:rsidRPr="00833531" w:rsidRDefault="00B130E9" w:rsidP="00960076">
            <w:pPr>
              <w:jc w:val="both"/>
            </w:pPr>
          </w:p>
        </w:tc>
        <w:tc>
          <w:tcPr>
            <w:tcW w:w="632" w:type="dxa"/>
            <w:gridSpan w:val="2"/>
            <w:tcBorders>
              <w:left w:val="single" w:sz="12" w:space="0" w:color="auto"/>
            </w:tcBorders>
            <w:shd w:val="clear" w:color="auto" w:fill="F7CAAC"/>
          </w:tcPr>
          <w:p w14:paraId="462AC39D" w14:textId="77777777" w:rsidR="00B130E9" w:rsidRPr="00833531" w:rsidRDefault="00B130E9" w:rsidP="00960076">
            <w:pPr>
              <w:jc w:val="both"/>
            </w:pPr>
            <w:r w:rsidRPr="00833531">
              <w:rPr>
                <w:b/>
              </w:rPr>
              <w:t>WOS</w:t>
            </w:r>
          </w:p>
        </w:tc>
        <w:tc>
          <w:tcPr>
            <w:tcW w:w="693" w:type="dxa"/>
            <w:gridSpan w:val="2"/>
            <w:shd w:val="clear" w:color="auto" w:fill="F7CAAC"/>
          </w:tcPr>
          <w:p w14:paraId="719F339A" w14:textId="77777777" w:rsidR="00B130E9" w:rsidRPr="00833531" w:rsidRDefault="00B130E9" w:rsidP="00960076">
            <w:pPr>
              <w:jc w:val="both"/>
              <w:rPr>
                <w:sz w:val="18"/>
              </w:rPr>
            </w:pPr>
            <w:r w:rsidRPr="00833531">
              <w:rPr>
                <w:b/>
                <w:sz w:val="18"/>
              </w:rPr>
              <w:t>Scopus</w:t>
            </w:r>
          </w:p>
        </w:tc>
        <w:tc>
          <w:tcPr>
            <w:tcW w:w="694" w:type="dxa"/>
            <w:shd w:val="clear" w:color="auto" w:fill="F7CAAC"/>
          </w:tcPr>
          <w:p w14:paraId="038B856C" w14:textId="77777777" w:rsidR="00B130E9" w:rsidRPr="00833531" w:rsidRDefault="00B130E9" w:rsidP="00960076">
            <w:pPr>
              <w:jc w:val="both"/>
            </w:pPr>
            <w:r w:rsidRPr="00833531">
              <w:rPr>
                <w:b/>
                <w:sz w:val="18"/>
              </w:rPr>
              <w:t>ostatní</w:t>
            </w:r>
          </w:p>
        </w:tc>
      </w:tr>
      <w:tr w:rsidR="00B130E9" w:rsidRPr="00833531" w14:paraId="2FC8C2E0" w14:textId="77777777" w:rsidTr="00E519EF">
        <w:trPr>
          <w:cantSplit/>
          <w:trHeight w:val="70"/>
          <w:jc w:val="center"/>
        </w:trPr>
        <w:tc>
          <w:tcPr>
            <w:tcW w:w="3381" w:type="dxa"/>
            <w:gridSpan w:val="2"/>
            <w:shd w:val="clear" w:color="auto" w:fill="F7CAAC"/>
          </w:tcPr>
          <w:p w14:paraId="4395574A" w14:textId="77777777" w:rsidR="00B130E9" w:rsidRPr="00833531" w:rsidRDefault="00B130E9" w:rsidP="00960076">
            <w:pPr>
              <w:jc w:val="both"/>
            </w:pPr>
            <w:r w:rsidRPr="00833531">
              <w:rPr>
                <w:b/>
              </w:rPr>
              <w:t>Obor jmenovacího řízení</w:t>
            </w:r>
          </w:p>
        </w:tc>
        <w:tc>
          <w:tcPr>
            <w:tcW w:w="2245" w:type="dxa"/>
            <w:gridSpan w:val="2"/>
            <w:shd w:val="clear" w:color="auto" w:fill="F7CAAC"/>
          </w:tcPr>
          <w:p w14:paraId="5342826E" w14:textId="77777777" w:rsidR="00B130E9" w:rsidRPr="00833531" w:rsidRDefault="00B130E9" w:rsidP="00960076">
            <w:pPr>
              <w:jc w:val="both"/>
            </w:pPr>
            <w:r w:rsidRPr="00833531">
              <w:rPr>
                <w:b/>
              </w:rPr>
              <w:t>Rok udělení hodnosti</w:t>
            </w:r>
          </w:p>
        </w:tc>
        <w:tc>
          <w:tcPr>
            <w:tcW w:w="2248" w:type="dxa"/>
            <w:gridSpan w:val="3"/>
            <w:tcBorders>
              <w:right w:val="single" w:sz="12" w:space="0" w:color="auto"/>
            </w:tcBorders>
            <w:shd w:val="clear" w:color="auto" w:fill="F7CAAC"/>
          </w:tcPr>
          <w:p w14:paraId="399299EA" w14:textId="77777777" w:rsidR="00B130E9" w:rsidRPr="00833531" w:rsidRDefault="00B130E9" w:rsidP="00960076">
            <w:pPr>
              <w:jc w:val="both"/>
            </w:pPr>
            <w:r w:rsidRPr="00833531">
              <w:rPr>
                <w:b/>
              </w:rPr>
              <w:t>Řízení konáno na VŠ</w:t>
            </w:r>
          </w:p>
        </w:tc>
        <w:tc>
          <w:tcPr>
            <w:tcW w:w="632" w:type="dxa"/>
            <w:gridSpan w:val="2"/>
            <w:vMerge w:val="restart"/>
            <w:tcBorders>
              <w:left w:val="single" w:sz="12" w:space="0" w:color="auto"/>
            </w:tcBorders>
          </w:tcPr>
          <w:p w14:paraId="48278BAF" w14:textId="77777777" w:rsidR="00B130E9" w:rsidRPr="00D62569" w:rsidRDefault="00B130E9" w:rsidP="00960076">
            <w:pPr>
              <w:jc w:val="both"/>
            </w:pPr>
          </w:p>
        </w:tc>
        <w:tc>
          <w:tcPr>
            <w:tcW w:w="693" w:type="dxa"/>
            <w:gridSpan w:val="2"/>
            <w:vMerge w:val="restart"/>
          </w:tcPr>
          <w:p w14:paraId="3026A512" w14:textId="77777777" w:rsidR="00B130E9" w:rsidRPr="00D62569" w:rsidRDefault="00B130E9" w:rsidP="00960076">
            <w:pPr>
              <w:jc w:val="both"/>
            </w:pPr>
          </w:p>
        </w:tc>
        <w:tc>
          <w:tcPr>
            <w:tcW w:w="694" w:type="dxa"/>
            <w:vMerge w:val="restart"/>
          </w:tcPr>
          <w:p w14:paraId="55977DFA" w14:textId="77777777" w:rsidR="00B130E9" w:rsidRPr="00D62569" w:rsidRDefault="00B130E9" w:rsidP="00960076">
            <w:pPr>
              <w:jc w:val="both"/>
            </w:pPr>
          </w:p>
        </w:tc>
      </w:tr>
      <w:tr w:rsidR="00B130E9" w:rsidRPr="00833531" w14:paraId="2CBD84AF" w14:textId="77777777" w:rsidTr="00E519EF">
        <w:trPr>
          <w:trHeight w:val="205"/>
          <w:jc w:val="center"/>
        </w:trPr>
        <w:tc>
          <w:tcPr>
            <w:tcW w:w="3381" w:type="dxa"/>
            <w:gridSpan w:val="2"/>
          </w:tcPr>
          <w:p w14:paraId="43E8EA29" w14:textId="77777777" w:rsidR="00B130E9" w:rsidRPr="00833531" w:rsidRDefault="00B130E9" w:rsidP="00960076">
            <w:pPr>
              <w:jc w:val="both"/>
            </w:pPr>
          </w:p>
        </w:tc>
        <w:tc>
          <w:tcPr>
            <w:tcW w:w="2245" w:type="dxa"/>
            <w:gridSpan w:val="2"/>
          </w:tcPr>
          <w:p w14:paraId="596BF81E" w14:textId="77777777" w:rsidR="00B130E9" w:rsidRPr="00833531" w:rsidRDefault="00B130E9" w:rsidP="00960076">
            <w:pPr>
              <w:jc w:val="both"/>
            </w:pPr>
          </w:p>
        </w:tc>
        <w:tc>
          <w:tcPr>
            <w:tcW w:w="2248" w:type="dxa"/>
            <w:gridSpan w:val="3"/>
            <w:tcBorders>
              <w:right w:val="single" w:sz="12" w:space="0" w:color="auto"/>
            </w:tcBorders>
          </w:tcPr>
          <w:p w14:paraId="1E1A6CD8" w14:textId="77777777" w:rsidR="00B130E9" w:rsidRPr="00833531" w:rsidRDefault="00B130E9" w:rsidP="00960076">
            <w:pPr>
              <w:jc w:val="both"/>
            </w:pPr>
          </w:p>
        </w:tc>
        <w:tc>
          <w:tcPr>
            <w:tcW w:w="632" w:type="dxa"/>
            <w:gridSpan w:val="2"/>
            <w:vMerge/>
            <w:tcBorders>
              <w:left w:val="single" w:sz="12" w:space="0" w:color="auto"/>
            </w:tcBorders>
            <w:vAlign w:val="center"/>
          </w:tcPr>
          <w:p w14:paraId="76CE5B0E" w14:textId="77777777" w:rsidR="00B130E9" w:rsidRPr="00833531" w:rsidRDefault="00B130E9" w:rsidP="00960076">
            <w:pPr>
              <w:rPr>
                <w:b/>
              </w:rPr>
            </w:pPr>
          </w:p>
        </w:tc>
        <w:tc>
          <w:tcPr>
            <w:tcW w:w="693" w:type="dxa"/>
            <w:gridSpan w:val="2"/>
            <w:vMerge/>
            <w:vAlign w:val="center"/>
          </w:tcPr>
          <w:p w14:paraId="658817F4" w14:textId="77777777" w:rsidR="00B130E9" w:rsidRPr="00833531" w:rsidRDefault="00B130E9" w:rsidP="00960076">
            <w:pPr>
              <w:rPr>
                <w:b/>
              </w:rPr>
            </w:pPr>
          </w:p>
        </w:tc>
        <w:tc>
          <w:tcPr>
            <w:tcW w:w="694" w:type="dxa"/>
            <w:vMerge/>
            <w:vAlign w:val="center"/>
          </w:tcPr>
          <w:p w14:paraId="310BCCD3" w14:textId="77777777" w:rsidR="00B130E9" w:rsidRPr="00833531" w:rsidRDefault="00B130E9" w:rsidP="00960076">
            <w:pPr>
              <w:rPr>
                <w:b/>
              </w:rPr>
            </w:pPr>
          </w:p>
        </w:tc>
      </w:tr>
      <w:tr w:rsidR="00B130E9" w:rsidRPr="00833531" w14:paraId="4947E2E0" w14:textId="77777777" w:rsidTr="00E519EF">
        <w:trPr>
          <w:jc w:val="center"/>
        </w:trPr>
        <w:tc>
          <w:tcPr>
            <w:tcW w:w="9893" w:type="dxa"/>
            <w:gridSpan w:val="12"/>
            <w:shd w:val="clear" w:color="auto" w:fill="F7CAAC"/>
          </w:tcPr>
          <w:p w14:paraId="7D97F2BB" w14:textId="77777777" w:rsidR="00B130E9" w:rsidRPr="00833531" w:rsidRDefault="00B130E9" w:rsidP="00960076">
            <w:pPr>
              <w:jc w:val="both"/>
              <w:rPr>
                <w:b/>
              </w:rPr>
            </w:pPr>
            <w:r w:rsidRPr="00833531">
              <w:rPr>
                <w:b/>
              </w:rPr>
              <w:t xml:space="preserve">Přehled o nejvýznamnější publikační a další tvůrčí činnosti nebo další profesní činnosti u odborníků z praxe vztahující se k zabezpečovaným předmětům </w:t>
            </w:r>
          </w:p>
        </w:tc>
      </w:tr>
      <w:tr w:rsidR="00B130E9" w:rsidRPr="00833531" w14:paraId="2DF5CA11" w14:textId="77777777" w:rsidTr="00AD6FFA">
        <w:trPr>
          <w:trHeight w:val="3560"/>
          <w:jc w:val="center"/>
        </w:trPr>
        <w:tc>
          <w:tcPr>
            <w:tcW w:w="9893" w:type="dxa"/>
            <w:gridSpan w:val="12"/>
          </w:tcPr>
          <w:p w14:paraId="65D7776D" w14:textId="77777777" w:rsidR="000F3D8E" w:rsidRPr="00983ABE" w:rsidRDefault="000F3D8E" w:rsidP="00690550">
            <w:pPr>
              <w:pStyle w:val="Nadpis5"/>
              <w:spacing w:before="0" w:line="240" w:lineRule="atLeast"/>
              <w:jc w:val="both"/>
              <w:rPr>
                <w:rFonts w:ascii="Times New Roman" w:eastAsia="Times New Roman" w:hAnsi="Times New Roman" w:cs="Times New Roman"/>
                <w:caps/>
                <w:color w:val="000000"/>
              </w:rPr>
            </w:pPr>
            <w:r w:rsidRPr="00983ABE">
              <w:rPr>
                <w:rFonts w:ascii="Times New Roman" w:eastAsia="Times New Roman" w:hAnsi="Times New Roman" w:cs="Times New Roman"/>
                <w:caps/>
                <w:color w:val="000000"/>
              </w:rPr>
              <w:t>N</w:t>
            </w:r>
            <w:r w:rsidRPr="00983ABE">
              <w:rPr>
                <w:rFonts w:ascii="Times New Roman" w:eastAsia="Times New Roman" w:hAnsi="Times New Roman" w:cs="Times New Roman"/>
                <w:color w:val="000000"/>
              </w:rPr>
              <w:t>ovák</w:t>
            </w:r>
            <w:r w:rsidRPr="00983ABE">
              <w:rPr>
                <w:rFonts w:ascii="Times New Roman" w:eastAsia="Times New Roman" w:hAnsi="Times New Roman" w:cs="Times New Roman"/>
                <w:caps/>
                <w:color w:val="000000"/>
              </w:rPr>
              <w:t xml:space="preserve">, </w:t>
            </w:r>
            <w:r w:rsidR="00802B5C" w:rsidRPr="00983ABE">
              <w:rPr>
                <w:rFonts w:ascii="Times New Roman" w:eastAsia="Times New Roman" w:hAnsi="Times New Roman" w:cs="Times New Roman"/>
                <w:caps/>
                <w:color w:val="000000"/>
              </w:rPr>
              <w:t>P., D</w:t>
            </w:r>
            <w:r w:rsidR="00186081" w:rsidRPr="00983ABE">
              <w:rPr>
                <w:rFonts w:ascii="Times New Roman" w:eastAsia="Times New Roman" w:hAnsi="Times New Roman" w:cs="Times New Roman"/>
                <w:color w:val="000000"/>
              </w:rPr>
              <w:t>vorský</w:t>
            </w:r>
            <w:r w:rsidRPr="00983ABE">
              <w:rPr>
                <w:rFonts w:ascii="Times New Roman" w:eastAsia="Times New Roman" w:hAnsi="Times New Roman" w:cs="Times New Roman"/>
                <w:caps/>
                <w:color w:val="000000"/>
              </w:rPr>
              <w:t>, J., P</w:t>
            </w:r>
            <w:r w:rsidRPr="00983ABE">
              <w:rPr>
                <w:rFonts w:ascii="Times New Roman" w:eastAsia="Times New Roman" w:hAnsi="Times New Roman" w:cs="Times New Roman"/>
                <w:color w:val="000000"/>
              </w:rPr>
              <w:t>opesko</w:t>
            </w:r>
            <w:r w:rsidRPr="00983ABE">
              <w:rPr>
                <w:rFonts w:ascii="Times New Roman" w:eastAsia="Times New Roman" w:hAnsi="Times New Roman" w:cs="Times New Roman"/>
                <w:caps/>
                <w:color w:val="000000"/>
              </w:rPr>
              <w:t>, B.</w:t>
            </w:r>
            <w:r w:rsidR="00122E4D">
              <w:rPr>
                <w:rFonts w:ascii="Times New Roman" w:eastAsia="Times New Roman" w:hAnsi="Times New Roman" w:cs="Times New Roman"/>
                <w:caps/>
                <w:color w:val="000000"/>
              </w:rPr>
              <w:t>,</w:t>
            </w:r>
            <w:r w:rsidRPr="00983ABE">
              <w:rPr>
                <w:rFonts w:ascii="Times New Roman" w:eastAsia="Times New Roman" w:hAnsi="Times New Roman" w:cs="Times New Roman"/>
                <w:caps/>
                <w:color w:val="000000"/>
              </w:rPr>
              <w:t xml:space="preserve"> </w:t>
            </w:r>
            <w:r>
              <w:rPr>
                <w:rFonts w:ascii="Times New Roman" w:eastAsia="Times New Roman" w:hAnsi="Times New Roman" w:cs="Times New Roman"/>
                <w:color w:val="000000"/>
              </w:rPr>
              <w:t>&amp;</w:t>
            </w:r>
            <w:r w:rsidR="00186081">
              <w:rPr>
                <w:rFonts w:ascii="Times New Roman" w:eastAsia="Times New Roman" w:hAnsi="Times New Roman" w:cs="Times New Roman"/>
                <w:color w:val="000000"/>
              </w:rPr>
              <w:t xml:space="preserve"> </w:t>
            </w:r>
            <w:r w:rsidRPr="00983ABE">
              <w:rPr>
                <w:rFonts w:ascii="Times New Roman" w:eastAsia="Times New Roman" w:hAnsi="Times New Roman" w:cs="Times New Roman"/>
                <w:caps/>
                <w:color w:val="000000"/>
              </w:rPr>
              <w:t>S</w:t>
            </w:r>
            <w:r w:rsidRPr="00983ABE">
              <w:rPr>
                <w:rFonts w:ascii="Times New Roman" w:eastAsia="Times New Roman" w:hAnsi="Times New Roman" w:cs="Times New Roman"/>
                <w:color w:val="000000"/>
              </w:rPr>
              <w:t>trouhal</w:t>
            </w:r>
            <w:r w:rsidRPr="00983ABE">
              <w:rPr>
                <w:rFonts w:ascii="Times New Roman" w:eastAsia="Times New Roman" w:hAnsi="Times New Roman" w:cs="Times New Roman"/>
                <w:caps/>
                <w:color w:val="000000"/>
              </w:rPr>
              <w:t>, J.</w:t>
            </w:r>
            <w:r w:rsidR="00690550">
              <w:rPr>
                <w:rFonts w:ascii="Times New Roman" w:eastAsia="Times New Roman" w:hAnsi="Times New Roman" w:cs="Times New Roman"/>
                <w:caps/>
                <w:color w:val="000000"/>
              </w:rPr>
              <w:t xml:space="preserve"> (2017)</w:t>
            </w:r>
            <w:r w:rsidR="003D6C7E">
              <w:rPr>
                <w:rFonts w:ascii="Times New Roman" w:eastAsia="Times New Roman" w:hAnsi="Times New Roman" w:cs="Times New Roman"/>
                <w:caps/>
                <w:color w:val="000000"/>
              </w:rPr>
              <w:t>.</w:t>
            </w:r>
            <w:r w:rsidRPr="00983ABE">
              <w:rPr>
                <w:rFonts w:ascii="Times New Roman" w:eastAsia="Times New Roman" w:hAnsi="Times New Roman" w:cs="Times New Roman"/>
                <w:color w:val="000000"/>
              </w:rPr>
              <w:t xml:space="preserve">Analysis of overhead cost behavior: Case study on decision-making approach. </w:t>
            </w:r>
            <w:r w:rsidRPr="00983ABE">
              <w:rPr>
                <w:rFonts w:ascii="Times New Roman" w:eastAsia="Times New Roman" w:hAnsi="Times New Roman" w:cs="Times New Roman"/>
                <w:i/>
                <w:color w:val="000000"/>
              </w:rPr>
              <w:t>Journal of International Studies,</w:t>
            </w:r>
            <w:r w:rsidRPr="00983ABE">
              <w:rPr>
                <w:rFonts w:ascii="Times New Roman" w:eastAsia="Times New Roman" w:hAnsi="Times New Roman" w:cs="Times New Roman"/>
                <w:color w:val="000000"/>
              </w:rPr>
              <w:t xml:space="preserve"> Vol. 10, no. 1, pp 74-91, SJR = 0,437</w:t>
            </w:r>
            <w:r w:rsidRPr="00983ABE">
              <w:t> </w:t>
            </w:r>
          </w:p>
          <w:p w14:paraId="160D7873" w14:textId="77777777" w:rsidR="00690550" w:rsidRDefault="000F3D8E" w:rsidP="00690550">
            <w:pPr>
              <w:pStyle w:val="Nadpis5"/>
              <w:spacing w:before="0" w:line="240" w:lineRule="atLeast"/>
              <w:jc w:val="both"/>
              <w:rPr>
                <w:rFonts w:ascii="Times New Roman" w:eastAsia="Times New Roman" w:hAnsi="Times New Roman" w:cs="Times New Roman"/>
                <w:color w:val="000000"/>
              </w:rPr>
            </w:pPr>
            <w:r w:rsidRPr="00983ABE">
              <w:rPr>
                <w:rFonts w:ascii="Times New Roman" w:eastAsia="Times New Roman" w:hAnsi="Times New Roman" w:cs="Times New Roman"/>
                <w:caps/>
                <w:color w:val="000000"/>
              </w:rPr>
              <w:t>N</w:t>
            </w:r>
            <w:r w:rsidRPr="00983ABE">
              <w:rPr>
                <w:rFonts w:ascii="Times New Roman" w:eastAsia="Times New Roman" w:hAnsi="Times New Roman" w:cs="Times New Roman"/>
                <w:color w:val="000000"/>
              </w:rPr>
              <w:t>ovák</w:t>
            </w:r>
            <w:r w:rsidRPr="00983ABE">
              <w:rPr>
                <w:rFonts w:ascii="Times New Roman" w:eastAsia="Times New Roman" w:hAnsi="Times New Roman" w:cs="Times New Roman"/>
                <w:caps/>
                <w:color w:val="000000"/>
              </w:rPr>
              <w:t>, P.,  P</w:t>
            </w:r>
            <w:r w:rsidRPr="00983ABE">
              <w:rPr>
                <w:rFonts w:ascii="Times New Roman" w:eastAsia="Times New Roman" w:hAnsi="Times New Roman" w:cs="Times New Roman"/>
                <w:color w:val="000000"/>
              </w:rPr>
              <w:t>apadaki</w:t>
            </w:r>
            <w:r w:rsidRPr="00983ABE">
              <w:rPr>
                <w:rFonts w:ascii="Times New Roman" w:eastAsia="Times New Roman" w:hAnsi="Times New Roman" w:cs="Times New Roman"/>
                <w:caps/>
                <w:color w:val="000000"/>
              </w:rPr>
              <w:t>, Š., P</w:t>
            </w:r>
            <w:r w:rsidRPr="00983ABE">
              <w:rPr>
                <w:rFonts w:ascii="Times New Roman" w:eastAsia="Times New Roman" w:hAnsi="Times New Roman" w:cs="Times New Roman"/>
                <w:color w:val="000000"/>
              </w:rPr>
              <w:t>opesko</w:t>
            </w:r>
            <w:r w:rsidRPr="00983ABE">
              <w:rPr>
                <w:rFonts w:ascii="Times New Roman" w:eastAsia="Times New Roman" w:hAnsi="Times New Roman" w:cs="Times New Roman"/>
                <w:caps/>
                <w:color w:val="000000"/>
              </w:rPr>
              <w:t>, B.</w:t>
            </w:r>
            <w:r w:rsidR="00122E4D">
              <w:rPr>
                <w:rFonts w:ascii="Times New Roman" w:eastAsia="Times New Roman" w:hAnsi="Times New Roman" w:cs="Times New Roman"/>
                <w:caps/>
                <w:color w:val="000000"/>
              </w:rPr>
              <w:t>,</w:t>
            </w:r>
            <w:r w:rsidRPr="00983ABE">
              <w:rPr>
                <w:rFonts w:ascii="Times New Roman" w:eastAsia="Times New Roman" w:hAnsi="Times New Roman" w:cs="Times New Roman"/>
                <w:caps/>
                <w:color w:val="000000"/>
              </w:rPr>
              <w:t xml:space="preserve"> </w:t>
            </w:r>
            <w:r>
              <w:rPr>
                <w:rFonts w:ascii="Times New Roman" w:eastAsia="Times New Roman" w:hAnsi="Times New Roman" w:cs="Times New Roman"/>
                <w:color w:val="000000"/>
              </w:rPr>
              <w:t>&amp;</w:t>
            </w:r>
            <w:r w:rsidRPr="00983ABE">
              <w:rPr>
                <w:rFonts w:ascii="Times New Roman" w:eastAsia="Times New Roman" w:hAnsi="Times New Roman" w:cs="Times New Roman"/>
                <w:caps/>
                <w:color w:val="000000"/>
              </w:rPr>
              <w:t xml:space="preserve"> H</w:t>
            </w:r>
            <w:r w:rsidRPr="00983ABE">
              <w:rPr>
                <w:rFonts w:ascii="Times New Roman" w:eastAsia="Times New Roman" w:hAnsi="Times New Roman" w:cs="Times New Roman"/>
                <w:color w:val="000000"/>
              </w:rPr>
              <w:t>rabec</w:t>
            </w:r>
            <w:r w:rsidRPr="00983ABE">
              <w:rPr>
                <w:rFonts w:ascii="Times New Roman" w:eastAsia="Times New Roman" w:hAnsi="Times New Roman" w:cs="Times New Roman"/>
                <w:caps/>
                <w:color w:val="000000"/>
              </w:rPr>
              <w:t>, D</w:t>
            </w:r>
            <w:r w:rsidRPr="00983ABE">
              <w:rPr>
                <w:rFonts w:ascii="Times New Roman" w:eastAsia="Times New Roman" w:hAnsi="Times New Roman" w:cs="Times New Roman"/>
                <w:color w:val="000000"/>
              </w:rPr>
              <w:t xml:space="preserve">. </w:t>
            </w:r>
            <w:r w:rsidR="00690550">
              <w:rPr>
                <w:rFonts w:ascii="Times New Roman" w:eastAsia="Times New Roman" w:hAnsi="Times New Roman" w:cs="Times New Roman"/>
                <w:color w:val="000000"/>
              </w:rPr>
              <w:t>(2016)</w:t>
            </w:r>
            <w:r w:rsidR="003D6C7E">
              <w:rPr>
                <w:rFonts w:ascii="Times New Roman" w:eastAsia="Times New Roman" w:hAnsi="Times New Roman" w:cs="Times New Roman"/>
                <w:color w:val="000000"/>
              </w:rPr>
              <w:t>.</w:t>
            </w:r>
            <w:r w:rsidRPr="00983ABE">
              <w:rPr>
                <w:rFonts w:ascii="Times New Roman" w:eastAsia="Times New Roman" w:hAnsi="Times New Roman" w:cs="Times New Roman"/>
                <w:color w:val="000000"/>
              </w:rPr>
              <w:t xml:space="preserve">Comparison of Managerial Implications for Utilization of Variable Costing and Throughput Accounting Methods, </w:t>
            </w:r>
            <w:r w:rsidRPr="00983ABE">
              <w:rPr>
                <w:rFonts w:ascii="Times New Roman" w:eastAsia="Times New Roman" w:hAnsi="Times New Roman" w:cs="Times New Roman"/>
                <w:i/>
                <w:color w:val="000000"/>
              </w:rPr>
              <w:t>Journal of Applied Engineering Science</w:t>
            </w:r>
            <w:r w:rsidRPr="00983ABE">
              <w:rPr>
                <w:rFonts w:ascii="Times New Roman" w:eastAsia="Times New Roman" w:hAnsi="Times New Roman" w:cs="Times New Roman"/>
                <w:color w:val="000000"/>
              </w:rPr>
              <w:t xml:space="preserve">, Vol. 14, No. 3, 351-360. SJR = 0,302. </w:t>
            </w:r>
          </w:p>
          <w:p w14:paraId="1DD2A42E" w14:textId="77777777" w:rsidR="00690550" w:rsidRPr="00690550" w:rsidRDefault="000F3D8E" w:rsidP="00690550">
            <w:pPr>
              <w:pStyle w:val="Nadpis5"/>
              <w:spacing w:before="0" w:line="240" w:lineRule="atLeast"/>
              <w:jc w:val="both"/>
              <w:rPr>
                <w:rFonts w:ascii="Times New Roman" w:eastAsia="Times New Roman" w:hAnsi="Times New Roman" w:cs="Times New Roman"/>
                <w:color w:val="000000"/>
              </w:rPr>
            </w:pPr>
            <w:r w:rsidRPr="00983ABE">
              <w:rPr>
                <w:rFonts w:ascii="Times New Roman" w:eastAsia="Times New Roman" w:hAnsi="Times New Roman" w:cs="Times New Roman"/>
                <w:caps/>
                <w:color w:val="000000"/>
              </w:rPr>
              <w:t>N</w:t>
            </w:r>
            <w:r w:rsidRPr="00983ABE">
              <w:rPr>
                <w:rFonts w:ascii="Times New Roman" w:eastAsia="Times New Roman" w:hAnsi="Times New Roman" w:cs="Times New Roman"/>
                <w:color w:val="000000"/>
              </w:rPr>
              <w:t>ovák</w:t>
            </w:r>
            <w:r w:rsidRPr="00983ABE">
              <w:rPr>
                <w:rFonts w:ascii="Times New Roman" w:eastAsia="Times New Roman" w:hAnsi="Times New Roman" w:cs="Times New Roman"/>
                <w:caps/>
                <w:color w:val="000000"/>
              </w:rPr>
              <w:t>, P.</w:t>
            </w:r>
            <w:r w:rsidR="00122E4D">
              <w:rPr>
                <w:rFonts w:ascii="Times New Roman" w:eastAsia="Times New Roman" w:hAnsi="Times New Roman" w:cs="Times New Roman"/>
                <w:caps/>
                <w:color w:val="000000"/>
              </w:rPr>
              <w:t>,</w:t>
            </w:r>
            <w:r w:rsidRPr="00983ABE">
              <w:rPr>
                <w:rFonts w:ascii="Times New Roman" w:eastAsia="Times New Roman" w:hAnsi="Times New Roman" w:cs="Times New Roman"/>
                <w:caps/>
                <w:color w:val="000000"/>
              </w:rPr>
              <w:t xml:space="preserve"> </w:t>
            </w:r>
            <w:r w:rsidR="00690550">
              <w:rPr>
                <w:rFonts w:ascii="Times New Roman" w:eastAsia="Times New Roman" w:hAnsi="Times New Roman" w:cs="Times New Roman"/>
                <w:color w:val="000000"/>
              </w:rPr>
              <w:t>&amp;</w:t>
            </w:r>
            <w:r w:rsidRPr="00983ABE">
              <w:rPr>
                <w:rFonts w:ascii="Times New Roman" w:eastAsia="Times New Roman" w:hAnsi="Times New Roman" w:cs="Times New Roman"/>
                <w:caps/>
                <w:color w:val="000000"/>
              </w:rPr>
              <w:t xml:space="preserve"> V</w:t>
            </w:r>
            <w:r w:rsidRPr="00983ABE">
              <w:rPr>
                <w:rFonts w:ascii="Times New Roman" w:eastAsia="Times New Roman" w:hAnsi="Times New Roman" w:cs="Times New Roman"/>
                <w:color w:val="000000"/>
              </w:rPr>
              <w:t>encálek</w:t>
            </w:r>
            <w:r w:rsidRPr="00983ABE">
              <w:rPr>
                <w:rFonts w:ascii="Times New Roman" w:eastAsia="Times New Roman" w:hAnsi="Times New Roman" w:cs="Times New Roman"/>
                <w:caps/>
                <w:color w:val="000000"/>
              </w:rPr>
              <w:t xml:space="preserve">, o. </w:t>
            </w:r>
            <w:r w:rsidRPr="00983ABE">
              <w:rPr>
                <w:rFonts w:ascii="Times New Roman" w:eastAsia="Times New Roman" w:hAnsi="Times New Roman" w:cs="Times New Roman"/>
                <w:color w:val="000000"/>
              </w:rPr>
              <w:t xml:space="preserve">Is It Sufficient to Assess Cost Behavior Merely by Volume of Production? Cost behavior research results from Czech Republic. </w:t>
            </w:r>
            <w:r w:rsidRPr="00983ABE">
              <w:rPr>
                <w:rFonts w:ascii="Times New Roman" w:eastAsia="Times New Roman" w:hAnsi="Times New Roman" w:cs="Times New Roman"/>
                <w:i/>
                <w:color w:val="000000"/>
              </w:rPr>
              <w:t>Montenegrin Journal of Economics</w:t>
            </w:r>
            <w:r w:rsidRPr="00983ABE">
              <w:rPr>
                <w:rFonts w:ascii="Times New Roman" w:eastAsia="Times New Roman" w:hAnsi="Times New Roman" w:cs="Times New Roman"/>
                <w:color w:val="000000"/>
              </w:rPr>
              <w:t>, Vol. 12, no. 3, pp. 139-154, (WoS ESCI)</w:t>
            </w:r>
          </w:p>
          <w:p w14:paraId="34F1285E" w14:textId="77777777" w:rsidR="00690550" w:rsidRPr="00983ABE" w:rsidRDefault="000F3D8E" w:rsidP="00690550">
            <w:pPr>
              <w:spacing w:line="240" w:lineRule="atLeast"/>
              <w:jc w:val="both"/>
              <w:rPr>
                <w:color w:val="000000"/>
              </w:rPr>
            </w:pPr>
            <w:r w:rsidRPr="00983ABE">
              <w:rPr>
                <w:caps/>
                <w:color w:val="000000"/>
              </w:rPr>
              <w:t>R</w:t>
            </w:r>
            <w:r w:rsidR="00690550" w:rsidRPr="00983ABE">
              <w:rPr>
                <w:color w:val="000000"/>
              </w:rPr>
              <w:t>ajnoha</w:t>
            </w:r>
            <w:r w:rsidRPr="00983ABE">
              <w:rPr>
                <w:caps/>
                <w:color w:val="000000"/>
              </w:rPr>
              <w:t>, R., N</w:t>
            </w:r>
            <w:r w:rsidR="00690550" w:rsidRPr="00983ABE">
              <w:rPr>
                <w:color w:val="000000"/>
              </w:rPr>
              <w:t>ovák</w:t>
            </w:r>
            <w:r w:rsidRPr="00983ABE">
              <w:rPr>
                <w:caps/>
                <w:color w:val="000000"/>
              </w:rPr>
              <w:t xml:space="preserve">, P., </w:t>
            </w:r>
            <w:r w:rsidR="00690550">
              <w:rPr>
                <w:color w:val="000000"/>
              </w:rPr>
              <w:t>&amp;</w:t>
            </w:r>
            <w:r w:rsidRPr="00983ABE">
              <w:rPr>
                <w:caps/>
                <w:color w:val="000000"/>
              </w:rPr>
              <w:t xml:space="preserve"> M</w:t>
            </w:r>
            <w:r w:rsidR="00690550" w:rsidRPr="00983ABE">
              <w:rPr>
                <w:color w:val="000000"/>
              </w:rPr>
              <w:t>erková</w:t>
            </w:r>
            <w:r w:rsidRPr="00983ABE">
              <w:rPr>
                <w:caps/>
                <w:color w:val="000000"/>
              </w:rPr>
              <w:t>, M</w:t>
            </w:r>
            <w:r w:rsidRPr="00983ABE">
              <w:rPr>
                <w:color w:val="000000"/>
              </w:rPr>
              <w:t xml:space="preserve">. Relationships Between Investment Effectiveness Controlling and Business Performance. </w:t>
            </w:r>
            <w:r w:rsidRPr="00983ABE">
              <w:rPr>
                <w:i/>
                <w:color w:val="000000"/>
              </w:rPr>
              <w:t>Montenegrin Journal of Economics</w:t>
            </w:r>
            <w:r w:rsidRPr="00983ABE">
              <w:rPr>
                <w:color w:val="000000"/>
              </w:rPr>
              <w:t>, Vol. 12, no. 2, pp. 139-154, (WoS ESCI)</w:t>
            </w:r>
          </w:p>
          <w:p w14:paraId="22A665B5" w14:textId="77777777" w:rsidR="000F3D8E" w:rsidRPr="00983ABE" w:rsidRDefault="000F3D8E" w:rsidP="000F3D8E">
            <w:pPr>
              <w:jc w:val="both"/>
              <w:rPr>
                <w:color w:val="000000"/>
              </w:rPr>
            </w:pPr>
            <w:r w:rsidRPr="00983ABE">
              <w:rPr>
                <w:color w:val="000000"/>
              </w:rPr>
              <w:t>P</w:t>
            </w:r>
            <w:r w:rsidR="00690550" w:rsidRPr="00983ABE">
              <w:rPr>
                <w:color w:val="000000"/>
              </w:rPr>
              <w:t>opesko</w:t>
            </w:r>
            <w:r w:rsidRPr="00983ABE">
              <w:rPr>
                <w:color w:val="000000"/>
              </w:rPr>
              <w:t>, B., N</w:t>
            </w:r>
            <w:r w:rsidR="00690550" w:rsidRPr="00983ABE">
              <w:rPr>
                <w:color w:val="000000"/>
              </w:rPr>
              <w:t>ovák</w:t>
            </w:r>
            <w:r w:rsidRPr="00983ABE">
              <w:rPr>
                <w:color w:val="000000"/>
              </w:rPr>
              <w:t>, P., P</w:t>
            </w:r>
            <w:r w:rsidR="00690550" w:rsidRPr="00983ABE">
              <w:rPr>
                <w:color w:val="000000"/>
              </w:rPr>
              <w:t>apadki</w:t>
            </w:r>
            <w:r w:rsidR="00690550">
              <w:rPr>
                <w:color w:val="000000"/>
              </w:rPr>
              <w:t>, S.</w:t>
            </w:r>
            <w:r w:rsidR="00122E4D">
              <w:rPr>
                <w:color w:val="000000"/>
              </w:rPr>
              <w:t>,</w:t>
            </w:r>
            <w:r w:rsidR="00690550">
              <w:rPr>
                <w:color w:val="000000"/>
              </w:rPr>
              <w:t xml:space="preserve"> &amp;</w:t>
            </w:r>
            <w:r w:rsidR="00633922">
              <w:rPr>
                <w:color w:val="000000"/>
              </w:rPr>
              <w:t xml:space="preserve"> </w:t>
            </w:r>
            <w:r w:rsidRPr="00983ABE">
              <w:rPr>
                <w:color w:val="000000"/>
              </w:rPr>
              <w:t>H</w:t>
            </w:r>
            <w:r w:rsidR="00690550" w:rsidRPr="00983ABE">
              <w:rPr>
                <w:color w:val="000000"/>
              </w:rPr>
              <w:t>rabec</w:t>
            </w:r>
            <w:r w:rsidRPr="00983ABE">
              <w:rPr>
                <w:color w:val="000000"/>
              </w:rPr>
              <w:t>, D.</w:t>
            </w:r>
            <w:r w:rsidR="00690550">
              <w:rPr>
                <w:color w:val="000000"/>
              </w:rPr>
              <w:t>(2015)</w:t>
            </w:r>
            <w:r w:rsidR="003D6C7E">
              <w:rPr>
                <w:color w:val="000000"/>
              </w:rPr>
              <w:t>.</w:t>
            </w:r>
            <w:r w:rsidRPr="00983ABE">
              <w:rPr>
                <w:color w:val="000000"/>
              </w:rPr>
              <w:t xml:space="preserve"> Are the Traditional Budgets Still Prevalent: The Survey of the Czech Firms Budgeting Practices. </w:t>
            </w:r>
            <w:r w:rsidRPr="00983ABE">
              <w:rPr>
                <w:rStyle w:val="Zdraznn"/>
                <w:color w:val="000000"/>
              </w:rPr>
              <w:t>Transformations in Business &amp; Economics</w:t>
            </w:r>
            <w:r w:rsidR="00690550">
              <w:rPr>
                <w:color w:val="000000"/>
              </w:rPr>
              <w:t>, Vol. 14, No. 3C (36C)</w:t>
            </w:r>
            <w:r w:rsidRPr="00983ABE">
              <w:rPr>
                <w:color w:val="000000"/>
              </w:rPr>
              <w:t>.​  IF=0,374</w:t>
            </w:r>
          </w:p>
          <w:p w14:paraId="64989623" w14:textId="77777777" w:rsidR="000F3D8E" w:rsidRPr="00983ABE" w:rsidRDefault="000F3D8E" w:rsidP="000F3D8E">
            <w:pPr>
              <w:jc w:val="both"/>
              <w:rPr>
                <w:iCs/>
              </w:rPr>
            </w:pPr>
            <w:r w:rsidRPr="00983ABE">
              <w:t>P</w:t>
            </w:r>
            <w:r w:rsidR="00690550" w:rsidRPr="00983ABE">
              <w:t>opesko</w:t>
            </w:r>
            <w:r w:rsidRPr="00983ABE">
              <w:t>, B., P</w:t>
            </w:r>
            <w:r w:rsidR="00690550" w:rsidRPr="00983ABE">
              <w:t>apadaki</w:t>
            </w:r>
            <w:r w:rsidR="00690550">
              <w:t>, Š., &amp;</w:t>
            </w:r>
            <w:r w:rsidRPr="00983ABE">
              <w:t xml:space="preserve"> N</w:t>
            </w:r>
            <w:r w:rsidR="00690550" w:rsidRPr="00983ABE">
              <w:t>ovák</w:t>
            </w:r>
            <w:r w:rsidRPr="00983ABE">
              <w:t xml:space="preserve">, P. </w:t>
            </w:r>
            <w:r w:rsidR="00E519EF">
              <w:t>(</w:t>
            </w:r>
            <w:r w:rsidR="00802B5C">
              <w:t>2015).</w:t>
            </w:r>
            <w:r w:rsidR="00802B5C" w:rsidRPr="00983ABE">
              <w:t xml:space="preserve"> Cost</w:t>
            </w:r>
            <w:r w:rsidRPr="00983ABE">
              <w:t xml:space="preserve"> and Reimbursement Aanalysis of Selected Hospital Diagnoses via Acitivity-Based Costing, </w:t>
            </w:r>
            <w:r w:rsidRPr="00983ABE">
              <w:rPr>
                <w:i/>
              </w:rPr>
              <w:t xml:space="preserve">E </w:t>
            </w:r>
            <w:r w:rsidRPr="00983ABE">
              <w:rPr>
                <w:rStyle w:val="Zdraznn"/>
                <w:color w:val="000000"/>
              </w:rPr>
              <w:t>&amp;</w:t>
            </w:r>
            <w:r w:rsidRPr="00983ABE">
              <w:rPr>
                <w:i/>
              </w:rPr>
              <w:t>M Ekonomie a Management</w:t>
            </w:r>
            <w:r w:rsidRPr="00983ABE">
              <w:t>, Vol. 18, No. 3. pp. 50 – 61</w:t>
            </w:r>
            <w:r w:rsidRPr="00983ABE">
              <w:rPr>
                <w:i/>
                <w:iCs/>
                <w:color w:val="1F497D"/>
              </w:rPr>
              <w:t xml:space="preserve">. </w:t>
            </w:r>
            <w:r w:rsidRPr="00983ABE">
              <w:rPr>
                <w:iCs/>
              </w:rPr>
              <w:t>IF = 1,021</w:t>
            </w:r>
          </w:p>
          <w:p w14:paraId="4CC49E32" w14:textId="77777777" w:rsidR="000F3D8E" w:rsidRPr="00D66731" w:rsidRDefault="000F3D8E" w:rsidP="00AE3AEC">
            <w:pPr>
              <w:jc w:val="both"/>
            </w:pPr>
            <w:r w:rsidRPr="00983ABE">
              <w:t>P</w:t>
            </w:r>
            <w:r w:rsidR="00E519EF" w:rsidRPr="00983ABE">
              <w:t>opesko</w:t>
            </w:r>
            <w:r w:rsidRPr="00983ABE">
              <w:t>, B., N</w:t>
            </w:r>
            <w:r w:rsidR="00E519EF" w:rsidRPr="00983ABE">
              <w:t>ovák</w:t>
            </w:r>
            <w:r w:rsidR="00122E4D">
              <w:t xml:space="preserve">, P., </w:t>
            </w:r>
            <w:r w:rsidR="00E519EF">
              <w:t>&amp;</w:t>
            </w:r>
            <w:r w:rsidRPr="00983ABE">
              <w:t xml:space="preserve"> P</w:t>
            </w:r>
            <w:r w:rsidR="00E519EF" w:rsidRPr="00983ABE">
              <w:t>apadaki</w:t>
            </w:r>
            <w:r w:rsidRPr="00983ABE">
              <w:t xml:space="preserve">, Š. Measuring diagnosis and patient profitability in healthcare: Economics vs ethics. </w:t>
            </w:r>
            <w:r w:rsidRPr="00983ABE">
              <w:rPr>
                <w:i/>
                <w:iCs/>
              </w:rPr>
              <w:t>Economics and Sociology</w:t>
            </w:r>
            <w:r w:rsidRPr="00983ABE">
              <w:t>, Vol. 8, No 1, pp. 234-245. SJR = 0,174</w:t>
            </w:r>
          </w:p>
        </w:tc>
      </w:tr>
      <w:tr w:rsidR="00B130E9" w:rsidRPr="00833531" w14:paraId="7B15110D" w14:textId="77777777" w:rsidTr="00E519EF">
        <w:trPr>
          <w:trHeight w:val="218"/>
          <w:jc w:val="center"/>
        </w:trPr>
        <w:tc>
          <w:tcPr>
            <w:tcW w:w="9893" w:type="dxa"/>
            <w:gridSpan w:val="12"/>
            <w:shd w:val="clear" w:color="auto" w:fill="F7CAAC"/>
          </w:tcPr>
          <w:p w14:paraId="4955C937" w14:textId="77777777" w:rsidR="00B130E9" w:rsidRPr="00833531" w:rsidRDefault="00B130E9" w:rsidP="00960076">
            <w:pPr>
              <w:rPr>
                <w:b/>
              </w:rPr>
            </w:pPr>
            <w:r w:rsidRPr="00833531">
              <w:rPr>
                <w:b/>
              </w:rPr>
              <w:t>Působení v</w:t>
            </w:r>
            <w:r w:rsidR="000C5791">
              <w:rPr>
                <w:b/>
              </w:rPr>
              <w:t> </w:t>
            </w:r>
            <w:r w:rsidRPr="00833531">
              <w:rPr>
                <w:b/>
              </w:rPr>
              <w:t>zahraničí</w:t>
            </w:r>
          </w:p>
        </w:tc>
      </w:tr>
      <w:tr w:rsidR="00B130E9" w:rsidRPr="0073679C" w14:paraId="092E4700" w14:textId="77777777" w:rsidTr="00C80E30">
        <w:trPr>
          <w:trHeight w:val="206"/>
          <w:jc w:val="center"/>
        </w:trPr>
        <w:tc>
          <w:tcPr>
            <w:tcW w:w="9893" w:type="dxa"/>
            <w:gridSpan w:val="12"/>
          </w:tcPr>
          <w:p w14:paraId="723C2A43" w14:textId="77777777" w:rsidR="00B130E9" w:rsidRPr="00D66731" w:rsidRDefault="00B130E9" w:rsidP="00960076"/>
        </w:tc>
      </w:tr>
      <w:tr w:rsidR="00B130E9" w:rsidRPr="00833531" w14:paraId="47FA65FB" w14:textId="77777777" w:rsidTr="00EC4529">
        <w:trPr>
          <w:cantSplit/>
          <w:trHeight w:val="155"/>
          <w:jc w:val="center"/>
        </w:trPr>
        <w:tc>
          <w:tcPr>
            <w:tcW w:w="2552" w:type="dxa"/>
            <w:shd w:val="clear" w:color="auto" w:fill="F7CAAC"/>
          </w:tcPr>
          <w:p w14:paraId="4F668BD0" w14:textId="77777777" w:rsidR="00B130E9" w:rsidRPr="00833531" w:rsidRDefault="00B130E9" w:rsidP="00960076">
            <w:pPr>
              <w:jc w:val="both"/>
              <w:rPr>
                <w:b/>
              </w:rPr>
            </w:pPr>
            <w:r w:rsidRPr="00833531">
              <w:rPr>
                <w:b/>
              </w:rPr>
              <w:t xml:space="preserve">Podpis </w:t>
            </w:r>
          </w:p>
        </w:tc>
        <w:tc>
          <w:tcPr>
            <w:tcW w:w="4536" w:type="dxa"/>
            <w:gridSpan w:val="5"/>
          </w:tcPr>
          <w:p w14:paraId="2C0E88F9" w14:textId="77777777" w:rsidR="00EC4529" w:rsidRPr="00833531" w:rsidRDefault="00E519EF" w:rsidP="00960076">
            <w:pPr>
              <w:jc w:val="both"/>
            </w:pPr>
            <w:r>
              <w:t>Petr Novák</w:t>
            </w:r>
            <w:r w:rsidR="00AE3AEC">
              <w:t>,</w:t>
            </w:r>
            <w:r>
              <w:t xml:space="preserve"> </w:t>
            </w:r>
            <w:r w:rsidR="00802B5C">
              <w:t>v. r.</w:t>
            </w:r>
          </w:p>
        </w:tc>
        <w:tc>
          <w:tcPr>
            <w:tcW w:w="786" w:type="dxa"/>
            <w:shd w:val="clear" w:color="auto" w:fill="F7CAAC"/>
          </w:tcPr>
          <w:p w14:paraId="44A98D33" w14:textId="77777777" w:rsidR="00B130E9" w:rsidRPr="00833531" w:rsidRDefault="00B130E9" w:rsidP="00960076">
            <w:pPr>
              <w:jc w:val="both"/>
            </w:pPr>
            <w:r w:rsidRPr="00833531">
              <w:rPr>
                <w:b/>
              </w:rPr>
              <w:t>datum</w:t>
            </w:r>
          </w:p>
        </w:tc>
        <w:tc>
          <w:tcPr>
            <w:tcW w:w="2019" w:type="dxa"/>
            <w:gridSpan w:val="5"/>
          </w:tcPr>
          <w:p w14:paraId="379AC814" w14:textId="77777777" w:rsidR="00B130E9" w:rsidRPr="00833531" w:rsidRDefault="0086248F" w:rsidP="00960076">
            <w:pPr>
              <w:jc w:val="both"/>
            </w:pPr>
            <w:r>
              <w:t>30. 5. 2018</w:t>
            </w:r>
          </w:p>
        </w:tc>
      </w:tr>
    </w:tbl>
    <w:p w14:paraId="6C27294B" w14:textId="77777777" w:rsidR="009B1415" w:rsidRDefault="009B1415">
      <w:pPr>
        <w:rPr>
          <w:b/>
          <w:sz w:val="28"/>
        </w:rPr>
      </w:pPr>
    </w:p>
    <w:p w14:paraId="35681DA7" w14:textId="77777777" w:rsidR="009B1415" w:rsidRDefault="009B1415">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E95371" w14:paraId="073BE70A" w14:textId="77777777" w:rsidTr="00E95371">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76466FCC" w14:textId="77777777" w:rsidR="00E95371" w:rsidRDefault="00E95371" w:rsidP="00C15984">
            <w:pPr>
              <w:jc w:val="both"/>
              <w:rPr>
                <w:b/>
                <w:sz w:val="28"/>
              </w:rPr>
            </w:pPr>
            <w:r>
              <w:rPr>
                <w:b/>
                <w:sz w:val="28"/>
              </w:rPr>
              <w:t>C-I – Personální zabezpečení</w:t>
            </w:r>
          </w:p>
        </w:tc>
      </w:tr>
      <w:tr w:rsidR="00E95371" w14:paraId="2ED73E9C" w14:textId="77777777" w:rsidTr="00E95371">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201B1CE9" w14:textId="77777777" w:rsidR="00E95371" w:rsidRDefault="00E95371" w:rsidP="00C15984">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4B30EBEA" w14:textId="77777777" w:rsidR="00E95371" w:rsidRDefault="00E95371" w:rsidP="00C15984">
            <w:pPr>
              <w:jc w:val="both"/>
            </w:pPr>
            <w:r>
              <w:t>Univerzita Tomáše Bati ve Zlíně</w:t>
            </w:r>
          </w:p>
        </w:tc>
      </w:tr>
      <w:tr w:rsidR="00E95371" w14:paraId="0D37366D" w14:textId="77777777" w:rsidTr="00E95371">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289AEE8" w14:textId="77777777" w:rsidR="00E95371" w:rsidRDefault="00E95371" w:rsidP="00C15984">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4707B1A7" w14:textId="77777777" w:rsidR="00E95371" w:rsidRDefault="00E95371" w:rsidP="00C15984">
            <w:pPr>
              <w:jc w:val="both"/>
            </w:pPr>
            <w:r>
              <w:t>Fakulta humanitních studií</w:t>
            </w:r>
          </w:p>
        </w:tc>
      </w:tr>
      <w:tr w:rsidR="00E95371" w14:paraId="566DF744" w14:textId="77777777" w:rsidTr="00E95371">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A2FB683" w14:textId="77777777" w:rsidR="00E95371" w:rsidRDefault="00E95371" w:rsidP="00C15984">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33797AEF" w14:textId="77777777" w:rsidR="00E95371" w:rsidRDefault="00E95371" w:rsidP="00C15984">
            <w:pPr>
              <w:jc w:val="both"/>
            </w:pPr>
            <w:r>
              <w:t>Předškolní pedagogika</w:t>
            </w:r>
          </w:p>
        </w:tc>
      </w:tr>
      <w:tr w:rsidR="00E95371" w14:paraId="1856C9E1" w14:textId="77777777" w:rsidTr="008507D8">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3B3E0BE" w14:textId="77777777" w:rsidR="00E95371" w:rsidRDefault="00E95371" w:rsidP="00C15984">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36C1A839" w14:textId="77777777" w:rsidR="00E95371" w:rsidRDefault="00E95371" w:rsidP="00C15984">
            <w:pPr>
              <w:jc w:val="both"/>
            </w:pPr>
            <w:r>
              <w:t>Viktor Pacholík</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E5F6C52" w14:textId="77777777" w:rsidR="00E95371" w:rsidRDefault="00E95371" w:rsidP="00C15984">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14:paraId="6DCB68EB" w14:textId="77777777" w:rsidR="00B70DF8" w:rsidRDefault="00B70DF8" w:rsidP="00B70DF8">
            <w:r>
              <w:t>Mgr. et Mgr.,</w:t>
            </w:r>
          </w:p>
          <w:p w14:paraId="2F84E520" w14:textId="0124E4C3" w:rsidR="00E95371" w:rsidRDefault="00E95371" w:rsidP="00B70DF8">
            <w:r>
              <w:t>Ph</w:t>
            </w:r>
            <w:ins w:id="638" w:author="Adriana Wiegerová" w:date="2018-05-31T14:52:00Z">
              <w:r w:rsidR="00FB307C">
                <w:t>.</w:t>
              </w:r>
            </w:ins>
            <w:r>
              <w:t>D.</w:t>
            </w:r>
          </w:p>
        </w:tc>
      </w:tr>
      <w:tr w:rsidR="00E95371" w14:paraId="26FA84EA" w14:textId="77777777" w:rsidTr="008507D8">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48B7AA1" w14:textId="77777777" w:rsidR="00E95371" w:rsidRDefault="00E95371" w:rsidP="00C15984">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05EC4DAE" w14:textId="77777777" w:rsidR="00E95371" w:rsidRDefault="00E95371" w:rsidP="00C15984">
            <w:pPr>
              <w:jc w:val="both"/>
            </w:pPr>
            <w:r>
              <w:t>1979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56CC1DC" w14:textId="77777777" w:rsidR="00E95371" w:rsidRDefault="00E95371" w:rsidP="00C15984">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4855F0DC" w14:textId="77777777" w:rsidR="00E95371" w:rsidRDefault="00C96339" w:rsidP="00C1598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405FCE5" w14:textId="77777777" w:rsidR="00E95371" w:rsidRDefault="00E95371" w:rsidP="00C1598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14C38FEC" w14:textId="77777777" w:rsidR="00E95371" w:rsidRDefault="0040006C" w:rsidP="00C96339">
            <w:r>
              <w:t xml:space="preserve">40 h </w:t>
            </w:r>
            <w:r w:rsidR="00AE3AEC">
              <w:t>týdně</w:t>
            </w:r>
            <w:r w:rsidR="00C96339">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D750316" w14:textId="77777777" w:rsidR="00E95371" w:rsidRDefault="00E95371" w:rsidP="00C1598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7D043F3A" w14:textId="77777777" w:rsidR="00E95371" w:rsidRDefault="00E95371" w:rsidP="00C15984">
            <w:pPr>
              <w:jc w:val="both"/>
            </w:pPr>
            <w:r>
              <w:t>8/2020</w:t>
            </w:r>
          </w:p>
        </w:tc>
      </w:tr>
      <w:tr w:rsidR="00E95371" w14:paraId="211DA6F6" w14:textId="77777777" w:rsidTr="008507D8">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3C9CDC3" w14:textId="77777777" w:rsidR="00E95371" w:rsidRDefault="00E95371" w:rsidP="00C15984">
            <w:pPr>
              <w:jc w:val="both"/>
              <w:rPr>
                <w:b/>
              </w:rPr>
            </w:pPr>
            <w:r>
              <w:rPr>
                <w:b/>
              </w:rPr>
              <w:t xml:space="preserve">Typ vztahu na součásti VŠ, která uskutečňuje st. </w:t>
            </w:r>
            <w:r w:rsidR="002331D7">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14:paraId="1FE799FE" w14:textId="77777777" w:rsidR="00E95371" w:rsidRDefault="00C96339" w:rsidP="00C1598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30B6B56" w14:textId="77777777" w:rsidR="00E95371" w:rsidRDefault="00E95371" w:rsidP="00C1598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38216F5A" w14:textId="77777777" w:rsidR="00E95371" w:rsidRDefault="0040006C" w:rsidP="00C96339">
            <w:r>
              <w:t xml:space="preserve">40 h </w:t>
            </w:r>
            <w:r w:rsidR="00EC4529">
              <w:t>t</w:t>
            </w:r>
            <w:r w:rsidR="00AE3AEC">
              <w: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5B99081" w14:textId="77777777" w:rsidR="00E95371" w:rsidRDefault="00E95371" w:rsidP="00C1598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6AE9A9A2" w14:textId="77777777" w:rsidR="00E95371" w:rsidRDefault="00F70B15" w:rsidP="00C15984">
            <w:pPr>
              <w:jc w:val="both"/>
            </w:pPr>
            <w:r>
              <w:t>8</w:t>
            </w:r>
            <w:r w:rsidR="00E95371">
              <w:t>/2020</w:t>
            </w:r>
          </w:p>
        </w:tc>
      </w:tr>
      <w:tr w:rsidR="00E95371" w14:paraId="331A833D" w14:textId="77777777" w:rsidTr="008507D8">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99AEFA1" w14:textId="77777777" w:rsidR="00E95371" w:rsidRDefault="00E95371" w:rsidP="00C15984">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7E7B92D" w14:textId="77777777" w:rsidR="00E95371" w:rsidRDefault="00E95371" w:rsidP="00C15984">
            <w:pPr>
              <w:jc w:val="both"/>
              <w:rPr>
                <w:b/>
              </w:rPr>
            </w:pPr>
            <w:r>
              <w:rPr>
                <w:b/>
              </w:rPr>
              <w:t xml:space="preserve">typ prac. </w:t>
            </w:r>
            <w:r w:rsidR="00C17F95">
              <w:rPr>
                <w:b/>
              </w:rPr>
              <w:t>V</w:t>
            </w:r>
            <w:r>
              <w:rPr>
                <w:b/>
              </w:rPr>
              <w:t>ztahu</w:t>
            </w:r>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FB7A3FA" w14:textId="77777777" w:rsidR="00E95371" w:rsidRDefault="00E95371" w:rsidP="00C15984">
            <w:pPr>
              <w:jc w:val="both"/>
              <w:rPr>
                <w:b/>
              </w:rPr>
            </w:pPr>
            <w:r>
              <w:rPr>
                <w:b/>
              </w:rPr>
              <w:t>rozsah</w:t>
            </w:r>
          </w:p>
        </w:tc>
      </w:tr>
      <w:tr w:rsidR="00E95371" w14:paraId="20206BE7" w14:textId="77777777" w:rsidTr="008507D8">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1B2997B3" w14:textId="77777777" w:rsidR="00E95371" w:rsidRDefault="002331D7" w:rsidP="00C15984">
            <w:pPr>
              <w:jc w:val="both"/>
            </w:pPr>
            <w:r>
              <w:t>N</w:t>
            </w:r>
            <w:r w:rsidR="00E95371">
              <w:t>emá</w:t>
            </w:r>
          </w:p>
        </w:tc>
        <w:tc>
          <w:tcPr>
            <w:tcW w:w="1846" w:type="dxa"/>
            <w:gridSpan w:val="3"/>
            <w:tcBorders>
              <w:top w:val="single" w:sz="4" w:space="0" w:color="auto"/>
              <w:left w:val="single" w:sz="4" w:space="0" w:color="auto"/>
              <w:bottom w:val="single" w:sz="4" w:space="0" w:color="auto"/>
              <w:right w:val="single" w:sz="4" w:space="0" w:color="auto"/>
            </w:tcBorders>
          </w:tcPr>
          <w:p w14:paraId="25AD6E05" w14:textId="77777777" w:rsidR="00E95371" w:rsidRDefault="00E95371" w:rsidP="00C15984">
            <w:pPr>
              <w:jc w:val="both"/>
            </w:pPr>
          </w:p>
        </w:tc>
        <w:tc>
          <w:tcPr>
            <w:tcW w:w="1668" w:type="dxa"/>
            <w:gridSpan w:val="4"/>
            <w:tcBorders>
              <w:top w:val="single" w:sz="4" w:space="0" w:color="auto"/>
              <w:left w:val="single" w:sz="4" w:space="0" w:color="auto"/>
              <w:bottom w:val="single" w:sz="4" w:space="0" w:color="auto"/>
              <w:right w:val="single" w:sz="4" w:space="0" w:color="auto"/>
            </w:tcBorders>
          </w:tcPr>
          <w:p w14:paraId="09626DF1" w14:textId="77777777" w:rsidR="00E95371" w:rsidRDefault="00E95371" w:rsidP="00C15984">
            <w:pPr>
              <w:jc w:val="both"/>
            </w:pPr>
          </w:p>
        </w:tc>
      </w:tr>
      <w:tr w:rsidR="00E95371" w14:paraId="00A84EA4" w14:textId="77777777" w:rsidTr="00E9537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6D83CFC" w14:textId="77777777" w:rsidR="00E95371" w:rsidRDefault="00E95371" w:rsidP="00C15984">
            <w:pPr>
              <w:jc w:val="both"/>
            </w:pPr>
            <w:r>
              <w:rPr>
                <w:b/>
              </w:rPr>
              <w:t>Předměty příslušného studijního programu a způsob zapojení do jejich výuky, příp. další zapojení do uskutečňování studijního programu</w:t>
            </w:r>
          </w:p>
        </w:tc>
      </w:tr>
      <w:tr w:rsidR="00E95371" w14:paraId="7788B7A3" w14:textId="77777777" w:rsidTr="008507D8">
        <w:trPr>
          <w:trHeight w:val="246"/>
          <w:jc w:val="center"/>
        </w:trPr>
        <w:tc>
          <w:tcPr>
            <w:tcW w:w="9859" w:type="dxa"/>
            <w:gridSpan w:val="12"/>
            <w:tcBorders>
              <w:top w:val="nil"/>
              <w:left w:val="single" w:sz="4" w:space="0" w:color="auto"/>
              <w:bottom w:val="single" w:sz="4" w:space="0" w:color="auto"/>
              <w:right w:val="single" w:sz="4" w:space="0" w:color="auto"/>
            </w:tcBorders>
          </w:tcPr>
          <w:p w14:paraId="53DD9ACE" w14:textId="77777777" w:rsidR="00E95371" w:rsidRDefault="00E95371" w:rsidP="00C15984">
            <w:r>
              <w:t>Pedagogická psychologie</w:t>
            </w:r>
          </w:p>
        </w:tc>
      </w:tr>
      <w:tr w:rsidR="00E95371" w14:paraId="5584A301" w14:textId="77777777" w:rsidTr="00E9537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2F9D59C" w14:textId="77777777" w:rsidR="00E95371" w:rsidRDefault="00E95371" w:rsidP="00C15984">
            <w:pPr>
              <w:jc w:val="both"/>
            </w:pPr>
            <w:r>
              <w:rPr>
                <w:b/>
              </w:rPr>
              <w:t xml:space="preserve">Údaje o vzdělání na VŠ </w:t>
            </w:r>
          </w:p>
        </w:tc>
      </w:tr>
      <w:tr w:rsidR="00E95371" w14:paraId="295043EE" w14:textId="77777777" w:rsidTr="008507D8">
        <w:trPr>
          <w:trHeight w:val="891"/>
          <w:jc w:val="center"/>
        </w:trPr>
        <w:tc>
          <w:tcPr>
            <w:tcW w:w="9859" w:type="dxa"/>
            <w:gridSpan w:val="12"/>
            <w:tcBorders>
              <w:top w:val="single" w:sz="4" w:space="0" w:color="auto"/>
              <w:left w:val="single" w:sz="4" w:space="0" w:color="auto"/>
              <w:bottom w:val="single" w:sz="4" w:space="0" w:color="auto"/>
              <w:right w:val="single" w:sz="4" w:space="0" w:color="auto"/>
            </w:tcBorders>
          </w:tcPr>
          <w:p w14:paraId="5C6E3554" w14:textId="77777777" w:rsidR="00E95371" w:rsidRDefault="00E95371" w:rsidP="00C15984">
            <w:pPr>
              <w:ind w:left="-2"/>
              <w:jc w:val="both"/>
            </w:pPr>
            <w:r>
              <w:t>2002 PdF MU Brno, obor Učitelství pro 1. stupeň ZŠ, (Mgr.)</w:t>
            </w:r>
          </w:p>
          <w:p w14:paraId="0B00BACD" w14:textId="77777777" w:rsidR="00E95371" w:rsidRDefault="00E95371" w:rsidP="00C15984">
            <w:pPr>
              <w:ind w:left="-2"/>
              <w:jc w:val="both"/>
            </w:pPr>
            <w:r>
              <w:t>2011 FF UP Olomouc, obor Psychologie (Bc.)</w:t>
            </w:r>
          </w:p>
          <w:p w14:paraId="360AF170" w14:textId="77777777" w:rsidR="00E95371" w:rsidRDefault="00E95371" w:rsidP="00C15984">
            <w:pPr>
              <w:ind w:left="-2"/>
              <w:jc w:val="both"/>
            </w:pPr>
            <w:r>
              <w:t>2012 FSpS MU Brno, obor Kinantropologie (Ph.D.)</w:t>
            </w:r>
          </w:p>
          <w:p w14:paraId="5CDD1A8C" w14:textId="77777777" w:rsidR="00E95371" w:rsidRPr="00C55316" w:rsidRDefault="00E95371" w:rsidP="00C15984">
            <w:pPr>
              <w:ind w:left="-2"/>
              <w:jc w:val="both"/>
            </w:pPr>
            <w:r>
              <w:t>2013 FF UP Olomouc, obor Psychologie (Mgr.)</w:t>
            </w:r>
          </w:p>
        </w:tc>
      </w:tr>
      <w:tr w:rsidR="00E95371" w14:paraId="586DE876" w14:textId="77777777" w:rsidTr="00E9537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74AB77D" w14:textId="77777777" w:rsidR="00E95371" w:rsidRDefault="00E95371" w:rsidP="00C15984">
            <w:pPr>
              <w:jc w:val="both"/>
              <w:rPr>
                <w:b/>
              </w:rPr>
            </w:pPr>
            <w:r>
              <w:rPr>
                <w:b/>
              </w:rPr>
              <w:t>Údaje o odborném působení od absolvování VŠ</w:t>
            </w:r>
          </w:p>
        </w:tc>
      </w:tr>
      <w:tr w:rsidR="00E95371" w14:paraId="1A7B312F" w14:textId="77777777" w:rsidTr="008507D8">
        <w:trPr>
          <w:trHeight w:val="412"/>
          <w:jc w:val="center"/>
        </w:trPr>
        <w:tc>
          <w:tcPr>
            <w:tcW w:w="9859" w:type="dxa"/>
            <w:gridSpan w:val="12"/>
            <w:tcBorders>
              <w:top w:val="single" w:sz="4" w:space="0" w:color="auto"/>
              <w:left w:val="single" w:sz="4" w:space="0" w:color="auto"/>
              <w:bottom w:val="single" w:sz="4" w:space="0" w:color="auto"/>
              <w:right w:val="single" w:sz="4" w:space="0" w:color="auto"/>
            </w:tcBorders>
          </w:tcPr>
          <w:p w14:paraId="0B7BDD99" w14:textId="77777777" w:rsidR="00EC7E84" w:rsidRDefault="00EC7E84" w:rsidP="00C15984">
            <w:pPr>
              <w:jc w:val="both"/>
            </w:pPr>
            <w:r>
              <w:t xml:space="preserve">2008 - 2014   FSpS MU Brno, asistent (od r. 2012 odborný asistent) se zaměřením na psychologii sportu </w:t>
            </w:r>
          </w:p>
          <w:p w14:paraId="29F0EB2F" w14:textId="77777777" w:rsidR="00E95371" w:rsidRDefault="00EC7E84" w:rsidP="00C15984">
            <w:pPr>
              <w:jc w:val="both"/>
            </w:pPr>
            <w:r>
              <w:t xml:space="preserve">2014 - </w:t>
            </w:r>
            <w:r w:rsidR="00E95371">
              <w:t>dosud FHS UTB ve Zlíně, odborný asistent se zaměřením na psychologii</w:t>
            </w:r>
          </w:p>
        </w:tc>
      </w:tr>
      <w:tr w:rsidR="00E95371" w14:paraId="2E9338F0" w14:textId="77777777" w:rsidTr="00E95371">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31A9A04" w14:textId="77777777" w:rsidR="00E95371" w:rsidRDefault="00E95371" w:rsidP="00C15984">
            <w:pPr>
              <w:jc w:val="both"/>
            </w:pPr>
            <w:r>
              <w:rPr>
                <w:b/>
              </w:rPr>
              <w:t>Zkušenosti s vedením rigorózních a dizertačních prací</w:t>
            </w:r>
          </w:p>
        </w:tc>
      </w:tr>
      <w:tr w:rsidR="00E95371" w14:paraId="4077AB7E" w14:textId="77777777" w:rsidTr="008507D8">
        <w:trPr>
          <w:trHeight w:val="124"/>
          <w:jc w:val="center"/>
        </w:trPr>
        <w:tc>
          <w:tcPr>
            <w:tcW w:w="9859" w:type="dxa"/>
            <w:gridSpan w:val="12"/>
            <w:tcBorders>
              <w:top w:val="single" w:sz="4" w:space="0" w:color="auto"/>
              <w:left w:val="single" w:sz="4" w:space="0" w:color="auto"/>
              <w:bottom w:val="single" w:sz="4" w:space="0" w:color="auto"/>
              <w:right w:val="single" w:sz="4" w:space="0" w:color="auto"/>
            </w:tcBorders>
          </w:tcPr>
          <w:p w14:paraId="60FC0C7B" w14:textId="77777777" w:rsidR="00E95371" w:rsidRDefault="00E95371" w:rsidP="00C15984">
            <w:pPr>
              <w:jc w:val="both"/>
            </w:pPr>
            <w:r w:rsidRPr="00165D09">
              <w:t>Dosud nep</w:t>
            </w:r>
            <w:r>
              <w:t>ůsobil jako školitel doktorandů ani jako konzultant či oponent rigorózních prací.</w:t>
            </w:r>
          </w:p>
        </w:tc>
      </w:tr>
      <w:tr w:rsidR="00E95371" w14:paraId="0F2BFB5D" w14:textId="77777777" w:rsidTr="00E95371">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49FACE53" w14:textId="77777777" w:rsidR="00E95371" w:rsidRDefault="00E95371" w:rsidP="00C15984">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5CA1FEB" w14:textId="77777777" w:rsidR="00E95371" w:rsidRDefault="00E95371" w:rsidP="00C15984">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26374514" w14:textId="77777777" w:rsidR="00E95371" w:rsidRDefault="00E95371" w:rsidP="00C15984">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3161C76A" w14:textId="77777777" w:rsidR="00E95371" w:rsidRDefault="00E95371" w:rsidP="00C15984">
            <w:pPr>
              <w:jc w:val="both"/>
              <w:rPr>
                <w:b/>
              </w:rPr>
            </w:pPr>
            <w:r>
              <w:rPr>
                <w:b/>
              </w:rPr>
              <w:t>Ohlasy publikací</w:t>
            </w:r>
          </w:p>
        </w:tc>
      </w:tr>
      <w:tr w:rsidR="00E95371" w14:paraId="32852B03" w14:textId="77777777" w:rsidTr="00E95371">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2556C7B3" w14:textId="77777777" w:rsidR="00E95371" w:rsidRDefault="00E95371" w:rsidP="00C1598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0D37D840" w14:textId="77777777" w:rsidR="00E95371" w:rsidRDefault="00E95371" w:rsidP="00C15984">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326FC7E6" w14:textId="77777777" w:rsidR="00E95371" w:rsidRDefault="00E95371" w:rsidP="00C15984">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5548253" w14:textId="77777777" w:rsidR="00E95371" w:rsidRDefault="00E95371" w:rsidP="00C15984">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6184D5F" w14:textId="77777777" w:rsidR="00E95371" w:rsidRDefault="00E95371" w:rsidP="00C15984">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D5CF739" w14:textId="77777777" w:rsidR="00E95371" w:rsidRDefault="00E95371" w:rsidP="00C15984">
            <w:pPr>
              <w:jc w:val="both"/>
            </w:pPr>
            <w:r>
              <w:rPr>
                <w:b/>
                <w:sz w:val="18"/>
              </w:rPr>
              <w:t>ostatní</w:t>
            </w:r>
          </w:p>
        </w:tc>
      </w:tr>
      <w:tr w:rsidR="00E95371" w14:paraId="2542A154" w14:textId="77777777" w:rsidTr="00E95371">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9CFDBBF" w14:textId="77777777" w:rsidR="00E95371" w:rsidRDefault="00E95371" w:rsidP="00C15984">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62DF710" w14:textId="77777777" w:rsidR="00E95371" w:rsidRDefault="00E95371" w:rsidP="00C15984">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5C6C285B" w14:textId="77777777" w:rsidR="00E95371" w:rsidRDefault="00E95371" w:rsidP="00C15984">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3C551B87" w14:textId="77777777" w:rsidR="00E95371" w:rsidRDefault="00E95371" w:rsidP="00C15984">
            <w:pPr>
              <w:jc w:val="both"/>
              <w:rPr>
                <w:b/>
              </w:rPr>
            </w:pP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280DD62C" w14:textId="77777777" w:rsidR="00E95371" w:rsidRDefault="00E95371" w:rsidP="00C15984">
            <w:pPr>
              <w:jc w:val="both"/>
              <w:rPr>
                <w:b/>
              </w:rPr>
            </w:pPr>
            <w:r>
              <w:rPr>
                <w:b/>
              </w:rPr>
              <w:t>1</w:t>
            </w:r>
          </w:p>
        </w:tc>
        <w:tc>
          <w:tcPr>
            <w:tcW w:w="694" w:type="dxa"/>
            <w:vMerge w:val="restart"/>
            <w:tcBorders>
              <w:top w:val="single" w:sz="4" w:space="0" w:color="auto"/>
              <w:left w:val="single" w:sz="4" w:space="0" w:color="auto"/>
              <w:bottom w:val="single" w:sz="4" w:space="0" w:color="auto"/>
              <w:right w:val="single" w:sz="4" w:space="0" w:color="auto"/>
            </w:tcBorders>
          </w:tcPr>
          <w:p w14:paraId="35DE1E71" w14:textId="77777777" w:rsidR="00E95371" w:rsidRDefault="00E95371" w:rsidP="00C15984">
            <w:pPr>
              <w:jc w:val="both"/>
              <w:rPr>
                <w:b/>
              </w:rPr>
            </w:pPr>
            <w:r>
              <w:rPr>
                <w:b/>
              </w:rPr>
              <w:t>2</w:t>
            </w:r>
          </w:p>
        </w:tc>
      </w:tr>
      <w:tr w:rsidR="00E95371" w14:paraId="604B9F07" w14:textId="77777777" w:rsidTr="00E95371">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0833E9E9" w14:textId="77777777" w:rsidR="00E95371" w:rsidRDefault="00E95371" w:rsidP="00C1598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4AA153AE" w14:textId="77777777" w:rsidR="00E95371" w:rsidRDefault="00E95371" w:rsidP="00C15984">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2A14115B" w14:textId="77777777" w:rsidR="00E95371" w:rsidRDefault="00E95371" w:rsidP="00C15984">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5EEA8D0C" w14:textId="77777777" w:rsidR="00E95371" w:rsidRDefault="00E95371" w:rsidP="00C15984">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67320004" w14:textId="77777777" w:rsidR="00E95371" w:rsidRDefault="00E95371" w:rsidP="00C15984">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0437808F" w14:textId="77777777" w:rsidR="00E95371" w:rsidRDefault="00E95371" w:rsidP="00C15984">
            <w:pPr>
              <w:rPr>
                <w:b/>
              </w:rPr>
            </w:pPr>
          </w:p>
        </w:tc>
      </w:tr>
      <w:tr w:rsidR="00E95371" w14:paraId="0FE987F5" w14:textId="77777777" w:rsidTr="00E95371">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020A868" w14:textId="77777777" w:rsidR="00E95371" w:rsidRDefault="00E95371" w:rsidP="00C15984">
            <w:pPr>
              <w:jc w:val="both"/>
              <w:rPr>
                <w:b/>
              </w:rPr>
            </w:pPr>
            <w:r>
              <w:rPr>
                <w:b/>
              </w:rPr>
              <w:t xml:space="preserve">Přehled o nejvýznamnější publikační a další tvůrčí činnosti nebo další profesní činnosti u odborníků z praxe vztahující se k zabezpečovaným předmětům </w:t>
            </w:r>
          </w:p>
        </w:tc>
      </w:tr>
      <w:tr w:rsidR="00E95371" w:rsidRPr="00941EF7" w14:paraId="70A45C39" w14:textId="77777777" w:rsidTr="00E95371">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14:paraId="0D11843E" w14:textId="77777777" w:rsidR="00122E4D" w:rsidRDefault="00E95371" w:rsidP="00150956">
            <w:r>
              <w:t>Pacholík, V.</w:t>
            </w:r>
            <w:r w:rsidR="00122E4D">
              <w:t>,</w:t>
            </w:r>
            <w:r>
              <w:t xml:space="preserve"> &amp; Nedělová, M. (2017). Physical Games as a Means of Developing Children’s Social Skills in Kindergarten. </w:t>
            </w:r>
            <w:r w:rsidRPr="008203A3">
              <w:rPr>
                <w:i/>
              </w:rPr>
              <w:t>Acta Technologica Dubnicae, 7</w:t>
            </w:r>
            <w:r>
              <w:t>(2), pp. 56-68. Retrieved from doi:10.1515/atd-2017-0013. (ERIH+, EBSCO)</w:t>
            </w:r>
            <w:r w:rsidR="00122E4D">
              <w:br/>
              <w:t xml:space="preserve">Pacholík, V. (2016). Possibilities Of Using Physical Activities To Support The Social Relationships From The Point Of View Of A University Teacher [Online]. </w:t>
            </w:r>
            <w:r w:rsidR="00122E4D" w:rsidRPr="006B6CF0">
              <w:rPr>
                <w:i/>
              </w:rPr>
              <w:t>Turkish Online Journal of Educational Technology</w:t>
            </w:r>
            <w:r w:rsidR="00122E4D">
              <w:t>, 2016(12), pp. 217-224.</w:t>
            </w:r>
          </w:p>
          <w:p w14:paraId="740B07E0" w14:textId="77777777" w:rsidR="00122E4D" w:rsidRDefault="00122E4D" w:rsidP="00150956">
            <w:r>
              <w:t xml:space="preserve">Retrieved from </w:t>
            </w:r>
            <w:hyperlink r:id="rId25" w:history="1">
              <w:r w:rsidRPr="00EC7E84">
                <w:rPr>
                  <w:rStyle w:val="Hypertextovodkaz"/>
                  <w:color w:val="auto"/>
                </w:rPr>
                <w:t>http://www.tojet.net/special/2016_12_1.pdf</w:t>
              </w:r>
            </w:hyperlink>
            <w:r w:rsidRPr="00EC7E84">
              <w:rPr>
                <w:u w:val="single"/>
              </w:rPr>
              <w:t>. (</w:t>
            </w:r>
            <w:r>
              <w:t>Scopus, WoS)</w:t>
            </w:r>
          </w:p>
          <w:p w14:paraId="663A15E8" w14:textId="77777777" w:rsidR="00E95371" w:rsidRDefault="00122E4D" w:rsidP="00150956">
            <w:r>
              <w:t xml:space="preserve">Pacholík, V., Nedělová, M., &amp; Šmatelková, N. (2016). </w:t>
            </w:r>
            <w:r w:rsidRPr="006B6CF0">
              <w:rPr>
                <w:i/>
              </w:rPr>
              <w:t>Rozvíjení sociálních dovedností dětí prostřednictvím pohybových her</w:t>
            </w:r>
            <w:r>
              <w:t>. Zlín: Univerzita Tomáše Bati ve Zlíně, Fakulta humanitních studií.</w:t>
            </w:r>
          </w:p>
          <w:p w14:paraId="5D675719" w14:textId="77777777" w:rsidR="00E95371" w:rsidRDefault="00E95371" w:rsidP="00150956">
            <w:r>
              <w:t>Pacholík, V., Lipnická, M., Machů, E., Leix, A.</w:t>
            </w:r>
            <w:r w:rsidR="00122E4D">
              <w:t>,</w:t>
            </w:r>
            <w:r>
              <w:t xml:space="preserve"> &amp; Nedělová, M. (2015). </w:t>
            </w:r>
            <w:r w:rsidRPr="006B6CF0">
              <w:rPr>
                <w:i/>
              </w:rPr>
              <w:t>Specifika edukace dětí se speciálními vzdělávacími potřebami v mateřských školách</w:t>
            </w:r>
            <w:r>
              <w:t>. Zlín: Univerzita Tomáše Bati ve Zlíně, Fakulta humanitních studií.</w:t>
            </w:r>
          </w:p>
          <w:p w14:paraId="6085308C" w14:textId="77777777" w:rsidR="00C80E30" w:rsidRPr="00941EF7" w:rsidRDefault="00E95371" w:rsidP="00150956">
            <w:r>
              <w:t xml:space="preserve">Pacholík, V. &amp; Wiegerová, A. (Eds.). (2014). </w:t>
            </w:r>
            <w:r w:rsidRPr="006B6CF0">
              <w:rPr>
                <w:i/>
              </w:rPr>
              <w:t>Researchers forum XIV</w:t>
            </w:r>
            <w:r>
              <w:t>. Zlín: Univerzita Tomáše Bati ve Zlíně, Fakulta humanitních studií.</w:t>
            </w:r>
          </w:p>
        </w:tc>
      </w:tr>
      <w:tr w:rsidR="00E95371" w14:paraId="10718617" w14:textId="77777777" w:rsidTr="00E95371">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6C72F017" w14:textId="77777777" w:rsidR="00E95371" w:rsidRDefault="00E95371" w:rsidP="00C15984">
            <w:pPr>
              <w:rPr>
                <w:b/>
              </w:rPr>
            </w:pPr>
            <w:r>
              <w:rPr>
                <w:b/>
              </w:rPr>
              <w:t>Působení v</w:t>
            </w:r>
            <w:r w:rsidR="00122E4D">
              <w:rPr>
                <w:b/>
              </w:rPr>
              <w:t> </w:t>
            </w:r>
            <w:r>
              <w:rPr>
                <w:b/>
              </w:rPr>
              <w:t>zahraničí</w:t>
            </w:r>
          </w:p>
        </w:tc>
      </w:tr>
      <w:tr w:rsidR="00E95371" w14:paraId="073F7393" w14:textId="77777777" w:rsidTr="00C80E30">
        <w:trPr>
          <w:trHeight w:val="159"/>
          <w:jc w:val="center"/>
        </w:trPr>
        <w:tc>
          <w:tcPr>
            <w:tcW w:w="9859" w:type="dxa"/>
            <w:gridSpan w:val="12"/>
            <w:tcBorders>
              <w:top w:val="single" w:sz="4" w:space="0" w:color="auto"/>
              <w:left w:val="single" w:sz="4" w:space="0" w:color="auto"/>
              <w:bottom w:val="single" w:sz="4" w:space="0" w:color="auto"/>
              <w:right w:val="single" w:sz="4" w:space="0" w:color="auto"/>
            </w:tcBorders>
          </w:tcPr>
          <w:p w14:paraId="6E31CAD6" w14:textId="77777777" w:rsidR="00E95371" w:rsidRDefault="00E95371" w:rsidP="00C15984">
            <w:pPr>
              <w:rPr>
                <w:b/>
              </w:rPr>
            </w:pPr>
          </w:p>
        </w:tc>
      </w:tr>
      <w:tr w:rsidR="00E95371" w14:paraId="10014420" w14:textId="77777777" w:rsidTr="00EC4529">
        <w:trPr>
          <w:cantSplit/>
          <w:trHeight w:val="70"/>
          <w:jc w:val="center"/>
        </w:trPr>
        <w:tc>
          <w:tcPr>
            <w:tcW w:w="2518" w:type="dxa"/>
            <w:shd w:val="clear" w:color="auto" w:fill="F7CAAC"/>
          </w:tcPr>
          <w:p w14:paraId="28417D62" w14:textId="77777777" w:rsidR="00E95371" w:rsidRDefault="00E95371" w:rsidP="00C15984">
            <w:pPr>
              <w:jc w:val="both"/>
              <w:rPr>
                <w:b/>
              </w:rPr>
            </w:pPr>
            <w:r>
              <w:rPr>
                <w:b/>
              </w:rPr>
              <w:t xml:space="preserve">Podpis </w:t>
            </w:r>
          </w:p>
        </w:tc>
        <w:tc>
          <w:tcPr>
            <w:tcW w:w="4536" w:type="dxa"/>
            <w:gridSpan w:val="5"/>
          </w:tcPr>
          <w:p w14:paraId="7373EE2B" w14:textId="77777777" w:rsidR="00EC7E84" w:rsidRDefault="00AE3AEC" w:rsidP="00C15984">
            <w:pPr>
              <w:jc w:val="both"/>
            </w:pPr>
            <w:r>
              <w:t xml:space="preserve">Viktor Pacholík, v. r. </w:t>
            </w:r>
          </w:p>
        </w:tc>
        <w:tc>
          <w:tcPr>
            <w:tcW w:w="786" w:type="dxa"/>
            <w:shd w:val="clear" w:color="auto" w:fill="F7CAAC"/>
          </w:tcPr>
          <w:p w14:paraId="4184D218" w14:textId="77777777" w:rsidR="00E95371" w:rsidRDefault="00E95371" w:rsidP="00C15984">
            <w:pPr>
              <w:jc w:val="both"/>
            </w:pPr>
            <w:r>
              <w:rPr>
                <w:b/>
              </w:rPr>
              <w:t>datum</w:t>
            </w:r>
          </w:p>
        </w:tc>
        <w:tc>
          <w:tcPr>
            <w:tcW w:w="2019" w:type="dxa"/>
            <w:gridSpan w:val="5"/>
          </w:tcPr>
          <w:p w14:paraId="1F7CC0E8" w14:textId="77777777" w:rsidR="00E95371" w:rsidRDefault="0086248F" w:rsidP="00C15984">
            <w:pPr>
              <w:jc w:val="both"/>
            </w:pPr>
            <w:r>
              <w:t>30. 5. 2018</w:t>
            </w:r>
          </w:p>
        </w:tc>
      </w:tr>
    </w:tbl>
    <w:p w14:paraId="1B9F29D0" w14:textId="77777777" w:rsidR="00B67C54" w:rsidRDefault="00B67C54">
      <w:pPr>
        <w:rPr>
          <w:b/>
          <w:sz w:val="28"/>
        </w:rPr>
      </w:pPr>
    </w:p>
    <w:p w14:paraId="4413CE27" w14:textId="77777777" w:rsidR="00B67C54" w:rsidRDefault="00B67C54">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B67C54" w14:paraId="7DACB1F6" w14:textId="77777777" w:rsidTr="00B67C54">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46D893D8" w14:textId="77777777" w:rsidR="00B67C54" w:rsidRDefault="00B67C54" w:rsidP="003C56B4">
            <w:pPr>
              <w:jc w:val="both"/>
              <w:rPr>
                <w:b/>
                <w:sz w:val="28"/>
              </w:rPr>
            </w:pPr>
            <w:r>
              <w:rPr>
                <w:b/>
                <w:sz w:val="28"/>
              </w:rPr>
              <w:t>C-I – Personální zabezpečení</w:t>
            </w:r>
          </w:p>
        </w:tc>
      </w:tr>
      <w:tr w:rsidR="00B67C54" w14:paraId="5E5BF280" w14:textId="77777777" w:rsidTr="00B67C54">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5342B2B" w14:textId="77777777" w:rsidR="00B67C54" w:rsidRDefault="00B67C54" w:rsidP="003C56B4">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1D68F3C1" w14:textId="77777777" w:rsidR="00B67C54" w:rsidRDefault="00B67C54" w:rsidP="003C56B4">
            <w:pPr>
              <w:jc w:val="both"/>
            </w:pPr>
            <w:r>
              <w:t>Univerzita Tomáše Bati ve Zlíně</w:t>
            </w:r>
          </w:p>
        </w:tc>
      </w:tr>
      <w:tr w:rsidR="00B67C54" w14:paraId="28F984CA" w14:textId="77777777" w:rsidTr="00B67C5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8730BF8" w14:textId="77777777" w:rsidR="00B67C54" w:rsidRDefault="00B67C54" w:rsidP="003C56B4">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409ED90C" w14:textId="77777777" w:rsidR="00B67C54" w:rsidRDefault="00B67C54" w:rsidP="003C56B4">
            <w:pPr>
              <w:jc w:val="both"/>
            </w:pPr>
            <w:r>
              <w:t>Fakulta humanitních studií</w:t>
            </w:r>
          </w:p>
        </w:tc>
      </w:tr>
      <w:tr w:rsidR="00B67C54" w14:paraId="207D958D" w14:textId="77777777" w:rsidTr="00B67C5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76814A6" w14:textId="77777777" w:rsidR="00B67C54" w:rsidRDefault="00B67C54" w:rsidP="003C56B4">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3EECE0EC" w14:textId="77777777" w:rsidR="00B67C54" w:rsidRDefault="00B67C54" w:rsidP="003C56B4">
            <w:pPr>
              <w:jc w:val="both"/>
            </w:pPr>
            <w:r>
              <w:t>Předškolní pedagogika</w:t>
            </w:r>
          </w:p>
        </w:tc>
      </w:tr>
      <w:tr w:rsidR="00B67C54" w14:paraId="63122D9E" w14:textId="77777777" w:rsidTr="00B67C5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CDF1792" w14:textId="77777777" w:rsidR="00B67C54" w:rsidRDefault="00B67C54" w:rsidP="003C56B4">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6597EB3E" w14:textId="77777777" w:rsidR="00B67C54" w:rsidRDefault="00B67C54" w:rsidP="003C56B4">
            <w:pPr>
              <w:jc w:val="both"/>
            </w:pPr>
            <w:r>
              <w:t>Petr Snopek</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289400" w14:textId="77777777" w:rsidR="00B67C54" w:rsidRDefault="00B67C54" w:rsidP="003C56B4">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14:paraId="7FC27BBE" w14:textId="77777777" w:rsidR="00B67C54" w:rsidRDefault="00B67C54" w:rsidP="003C56B4">
            <w:pPr>
              <w:jc w:val="both"/>
            </w:pPr>
            <w:r>
              <w:t>PhDr., PhD.</w:t>
            </w:r>
          </w:p>
        </w:tc>
      </w:tr>
      <w:tr w:rsidR="00B67C54" w14:paraId="3E01AD8B" w14:textId="77777777" w:rsidTr="00B67C5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B6D0181" w14:textId="77777777" w:rsidR="00B67C54" w:rsidRDefault="00B67C54" w:rsidP="003C56B4">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2FDF9C6A" w14:textId="77777777" w:rsidR="00B67C54" w:rsidRDefault="00B67C54" w:rsidP="003C56B4">
            <w:pPr>
              <w:jc w:val="both"/>
            </w:pPr>
            <w:r>
              <w:t>1977</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0804D39" w14:textId="77777777" w:rsidR="00B67C54" w:rsidRDefault="00B67C54" w:rsidP="003C56B4">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451F5ED2" w14:textId="77777777" w:rsidR="00B67C54" w:rsidRDefault="00B67C54" w:rsidP="003C56B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F857355" w14:textId="77777777" w:rsidR="00B67C54" w:rsidRDefault="00B67C54" w:rsidP="003C56B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1DA663F0" w14:textId="77777777" w:rsidR="00B67C54" w:rsidRDefault="00B67C54" w:rsidP="003C56B4">
            <w:pPr>
              <w:jc w:val="both"/>
            </w:pPr>
            <w:r>
              <w:t>40 h týdně</w:t>
            </w:r>
          </w:p>
          <w:p w14:paraId="1354C2C9" w14:textId="77777777" w:rsidR="00B67C54" w:rsidRDefault="00B67C54" w:rsidP="003C56B4">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5C14F45" w14:textId="77777777" w:rsidR="00B67C54" w:rsidRDefault="00B67C54" w:rsidP="003C56B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540AD106" w14:textId="77777777" w:rsidR="00B67C54" w:rsidRDefault="00B67C54" w:rsidP="003C56B4">
            <w:pPr>
              <w:jc w:val="both"/>
            </w:pPr>
            <w:r>
              <w:t>N</w:t>
            </w:r>
          </w:p>
        </w:tc>
      </w:tr>
      <w:tr w:rsidR="00B67C54" w14:paraId="54B1F47B" w14:textId="77777777" w:rsidTr="00B67C54">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16B8995" w14:textId="77777777" w:rsidR="00B67C54" w:rsidRDefault="00B67C54" w:rsidP="003C56B4">
            <w:pPr>
              <w:jc w:val="both"/>
              <w:rPr>
                <w:b/>
              </w:rPr>
            </w:pPr>
            <w:r>
              <w:rPr>
                <w:b/>
              </w:rPr>
              <w:t>Typ vztahu na součásti VŠ, která uskutečňuje st. Program</w:t>
            </w:r>
          </w:p>
        </w:tc>
        <w:tc>
          <w:tcPr>
            <w:tcW w:w="1277" w:type="dxa"/>
            <w:gridSpan w:val="2"/>
            <w:tcBorders>
              <w:top w:val="single" w:sz="4" w:space="0" w:color="auto"/>
              <w:left w:val="single" w:sz="4" w:space="0" w:color="auto"/>
              <w:bottom w:val="single" w:sz="4" w:space="0" w:color="auto"/>
              <w:right w:val="single" w:sz="4" w:space="0" w:color="auto"/>
            </w:tcBorders>
          </w:tcPr>
          <w:p w14:paraId="7589FC08" w14:textId="77777777" w:rsidR="00B67C54" w:rsidRDefault="00B67C54" w:rsidP="003C56B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996B61E" w14:textId="77777777" w:rsidR="00B67C54" w:rsidRDefault="00B67C54" w:rsidP="003C56B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35D57670" w14:textId="77777777" w:rsidR="00B67C54" w:rsidRDefault="00B67C54" w:rsidP="003C56B4">
            <w:r>
              <w:t>40 h 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92D82D9" w14:textId="77777777" w:rsidR="00B67C54" w:rsidRDefault="00B67C54" w:rsidP="003C56B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4201A8B5" w14:textId="77777777" w:rsidR="00B67C54" w:rsidRDefault="00B67C54" w:rsidP="003C56B4">
            <w:pPr>
              <w:jc w:val="both"/>
            </w:pPr>
            <w:r>
              <w:t>N</w:t>
            </w:r>
          </w:p>
        </w:tc>
      </w:tr>
      <w:tr w:rsidR="00B67C54" w14:paraId="1B588A38" w14:textId="77777777" w:rsidTr="00B67C54">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9FCEC86" w14:textId="77777777" w:rsidR="00B67C54" w:rsidRDefault="00B67C54" w:rsidP="003C56B4">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70AA25B" w14:textId="77777777" w:rsidR="00B67C54" w:rsidRDefault="00B67C54" w:rsidP="003C56B4">
            <w:pPr>
              <w:jc w:val="both"/>
              <w:rPr>
                <w:b/>
              </w:rPr>
            </w:pPr>
            <w:r>
              <w:rPr>
                <w:b/>
              </w:rPr>
              <w:t>typ prac. vztahu</w:t>
            </w:r>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E033016" w14:textId="77777777" w:rsidR="00B67C54" w:rsidRDefault="00B67C54" w:rsidP="003C56B4">
            <w:pPr>
              <w:jc w:val="both"/>
              <w:rPr>
                <w:b/>
              </w:rPr>
            </w:pPr>
            <w:r>
              <w:rPr>
                <w:b/>
              </w:rPr>
              <w:t>rozsah</w:t>
            </w:r>
          </w:p>
        </w:tc>
      </w:tr>
      <w:tr w:rsidR="00B67C54" w14:paraId="31ACEE66" w14:textId="77777777" w:rsidTr="00B67C54">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2EBB5219" w14:textId="77777777" w:rsidR="00B67C54" w:rsidRDefault="00B67C54" w:rsidP="003C56B4">
            <w:pPr>
              <w:jc w:val="both"/>
            </w:pPr>
            <w:r>
              <w:t>Nemá</w:t>
            </w:r>
          </w:p>
        </w:tc>
        <w:tc>
          <w:tcPr>
            <w:tcW w:w="1846" w:type="dxa"/>
            <w:gridSpan w:val="3"/>
            <w:tcBorders>
              <w:top w:val="single" w:sz="4" w:space="0" w:color="auto"/>
              <w:left w:val="single" w:sz="4" w:space="0" w:color="auto"/>
              <w:bottom w:val="single" w:sz="4" w:space="0" w:color="auto"/>
              <w:right w:val="single" w:sz="4" w:space="0" w:color="auto"/>
            </w:tcBorders>
          </w:tcPr>
          <w:p w14:paraId="6349550F" w14:textId="77777777" w:rsidR="00B67C54" w:rsidRDefault="00B67C54" w:rsidP="003C56B4">
            <w:pPr>
              <w:jc w:val="both"/>
            </w:pPr>
          </w:p>
        </w:tc>
        <w:tc>
          <w:tcPr>
            <w:tcW w:w="1668" w:type="dxa"/>
            <w:gridSpan w:val="4"/>
            <w:tcBorders>
              <w:top w:val="single" w:sz="4" w:space="0" w:color="auto"/>
              <w:left w:val="single" w:sz="4" w:space="0" w:color="auto"/>
              <w:bottom w:val="single" w:sz="4" w:space="0" w:color="auto"/>
              <w:right w:val="single" w:sz="4" w:space="0" w:color="auto"/>
            </w:tcBorders>
          </w:tcPr>
          <w:p w14:paraId="0F510156" w14:textId="77777777" w:rsidR="00B67C54" w:rsidRDefault="00B67C54" w:rsidP="003C56B4">
            <w:pPr>
              <w:jc w:val="both"/>
            </w:pPr>
          </w:p>
        </w:tc>
      </w:tr>
      <w:tr w:rsidR="00B67C54" w14:paraId="5F4F621B" w14:textId="77777777" w:rsidTr="00B67C5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24294B2" w14:textId="77777777" w:rsidR="00B67C54" w:rsidRDefault="00B67C54" w:rsidP="003C56B4">
            <w:pPr>
              <w:jc w:val="both"/>
            </w:pPr>
            <w:r>
              <w:rPr>
                <w:b/>
              </w:rPr>
              <w:t>Předměty příslušného studijního programu a způsob zapojení do jejich výuky, příp. další zapojení do uskutečňování studijního programu</w:t>
            </w:r>
          </w:p>
        </w:tc>
      </w:tr>
      <w:tr w:rsidR="00B67C54" w14:paraId="00FA94B9" w14:textId="77777777" w:rsidTr="00B67C54">
        <w:trPr>
          <w:trHeight w:val="64"/>
          <w:jc w:val="center"/>
        </w:trPr>
        <w:tc>
          <w:tcPr>
            <w:tcW w:w="9859" w:type="dxa"/>
            <w:gridSpan w:val="12"/>
            <w:tcBorders>
              <w:top w:val="nil"/>
              <w:left w:val="single" w:sz="4" w:space="0" w:color="auto"/>
              <w:bottom w:val="single" w:sz="4" w:space="0" w:color="auto"/>
              <w:right w:val="single" w:sz="4" w:space="0" w:color="auto"/>
            </w:tcBorders>
          </w:tcPr>
          <w:p w14:paraId="03737FCD" w14:textId="77777777" w:rsidR="00B67C54" w:rsidRDefault="00B67C54" w:rsidP="003C56B4">
            <w:r>
              <w:t>Medicínská propedeutika.</w:t>
            </w:r>
          </w:p>
        </w:tc>
      </w:tr>
      <w:tr w:rsidR="00B67C54" w14:paraId="27930A40" w14:textId="77777777" w:rsidTr="00B67C5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82827FE" w14:textId="77777777" w:rsidR="00B67C54" w:rsidRDefault="00B67C54" w:rsidP="003C56B4">
            <w:pPr>
              <w:jc w:val="both"/>
            </w:pPr>
            <w:r>
              <w:rPr>
                <w:b/>
              </w:rPr>
              <w:t xml:space="preserve">Údaje o vzdělání na VŠ </w:t>
            </w:r>
          </w:p>
        </w:tc>
      </w:tr>
      <w:tr w:rsidR="00B67C54" w14:paraId="0F52C7B9" w14:textId="77777777" w:rsidTr="00B67C54">
        <w:trPr>
          <w:trHeight w:val="1055"/>
          <w:jc w:val="center"/>
        </w:trPr>
        <w:tc>
          <w:tcPr>
            <w:tcW w:w="9859" w:type="dxa"/>
            <w:gridSpan w:val="12"/>
            <w:tcBorders>
              <w:top w:val="single" w:sz="4" w:space="0" w:color="auto"/>
              <w:left w:val="single" w:sz="4" w:space="0" w:color="auto"/>
              <w:bottom w:val="single" w:sz="4" w:space="0" w:color="auto"/>
              <w:right w:val="single" w:sz="4" w:space="0" w:color="auto"/>
            </w:tcBorders>
          </w:tcPr>
          <w:p w14:paraId="4EFD0976" w14:textId="77777777" w:rsidR="00B67C54" w:rsidRDefault="00B67C54" w:rsidP="003C56B4">
            <w:pPr>
              <w:ind w:left="-2"/>
              <w:jc w:val="both"/>
            </w:pPr>
            <w:r>
              <w:t xml:space="preserve">2007 </w:t>
            </w:r>
            <w:r w:rsidRPr="00CA218C">
              <w:t>Univerzita Tomáše Bati ve Zlíně, Fakulta humanitních studií, studijní obor Ošetřovatelství (Bc.)</w:t>
            </w:r>
          </w:p>
          <w:p w14:paraId="5C60CBA5" w14:textId="77777777" w:rsidR="00B67C54" w:rsidRDefault="00B67C54" w:rsidP="003C56B4">
            <w:pPr>
              <w:ind w:left="-2"/>
              <w:jc w:val="both"/>
            </w:pPr>
            <w:r>
              <w:t xml:space="preserve">2010 </w:t>
            </w:r>
            <w:r w:rsidRPr="00CA218C">
              <w:t>Univerzita A. Dubčeka v Trenčíně, Fakulta zdravotníctva, studijní obor Ošetřovatelství (Mgr.)</w:t>
            </w:r>
          </w:p>
          <w:p w14:paraId="08715DF3" w14:textId="77777777" w:rsidR="00B67C54" w:rsidRDefault="00B67C54" w:rsidP="003C56B4">
            <w:pPr>
              <w:ind w:left="-2"/>
              <w:jc w:val="both"/>
            </w:pPr>
            <w:r>
              <w:t xml:space="preserve">2013 </w:t>
            </w:r>
            <w:r w:rsidRPr="00CA218C">
              <w:t>Univerzita A. Dubčeka v Trenčíně, Fakulta zdravotníctva, studijní obor Ošetřovatelství (PhDr.)</w:t>
            </w:r>
          </w:p>
          <w:p w14:paraId="002DE110" w14:textId="77777777" w:rsidR="00B67C54" w:rsidRDefault="00B67C54" w:rsidP="003C56B4">
            <w:pPr>
              <w:ind w:left="-2"/>
              <w:jc w:val="both"/>
            </w:pPr>
            <w:r>
              <w:t xml:space="preserve">2014 - dosud </w:t>
            </w:r>
            <w:r w:rsidRPr="00CA218C">
              <w:t>Vysoká škola zdravotníctva a sociálnej práce sv. Alžbety v Bratislavě, doktorský studijní obor Ošetřovatelství (PhD.)</w:t>
            </w:r>
          </w:p>
          <w:p w14:paraId="7B1FD59C" w14:textId="77777777" w:rsidR="00B67C54" w:rsidRPr="00C55316" w:rsidRDefault="00B67C54" w:rsidP="003C56B4">
            <w:pPr>
              <w:ind w:left="-2"/>
              <w:jc w:val="both"/>
            </w:pPr>
            <w:r>
              <w:t xml:space="preserve">2016 - dosud </w:t>
            </w:r>
            <w:r w:rsidRPr="0057107C">
              <w:rPr>
                <w:rFonts w:eastAsia="Calibri"/>
                <w:lang w:eastAsia="en-US"/>
              </w:rPr>
              <w:t>Vysok</w:t>
            </w:r>
            <w:r>
              <w:rPr>
                <w:rFonts w:eastAsia="Calibri"/>
                <w:lang w:eastAsia="en-US"/>
              </w:rPr>
              <w:t xml:space="preserve">á škola polytechnická Jihlava, Katedra zdravotnických studií, </w:t>
            </w:r>
            <w:r w:rsidRPr="0057107C">
              <w:rPr>
                <w:rFonts w:eastAsia="Calibri"/>
                <w:lang w:eastAsia="en-US"/>
              </w:rPr>
              <w:t xml:space="preserve">specializace ve zdravotnictví </w:t>
            </w:r>
            <w:r>
              <w:rPr>
                <w:rFonts w:eastAsia="Calibri"/>
                <w:lang w:eastAsia="en-US"/>
              </w:rPr>
              <w:t xml:space="preserve">(nMgr. </w:t>
            </w:r>
            <w:r w:rsidRPr="0057107C">
              <w:rPr>
                <w:rFonts w:eastAsia="Calibri"/>
                <w:lang w:eastAsia="en-US"/>
              </w:rPr>
              <w:t>obor Organizace a řízení ve zdravotnictví</w:t>
            </w:r>
          </w:p>
        </w:tc>
      </w:tr>
      <w:tr w:rsidR="00B67C54" w14:paraId="18B03043" w14:textId="77777777" w:rsidTr="00B67C5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5C4C46B" w14:textId="77777777" w:rsidR="00B67C54" w:rsidRDefault="00B67C54" w:rsidP="003C56B4">
            <w:pPr>
              <w:jc w:val="both"/>
              <w:rPr>
                <w:b/>
              </w:rPr>
            </w:pPr>
            <w:r>
              <w:rPr>
                <w:b/>
              </w:rPr>
              <w:t>Údaje o odborném působení od absolvování VŠ</w:t>
            </w:r>
          </w:p>
        </w:tc>
      </w:tr>
      <w:tr w:rsidR="00B67C54" w14:paraId="0804B24D" w14:textId="77777777" w:rsidTr="00B67C54">
        <w:trPr>
          <w:trHeight w:val="262"/>
          <w:jc w:val="center"/>
        </w:trPr>
        <w:tc>
          <w:tcPr>
            <w:tcW w:w="9859" w:type="dxa"/>
            <w:gridSpan w:val="12"/>
            <w:tcBorders>
              <w:top w:val="single" w:sz="4" w:space="0" w:color="auto"/>
              <w:left w:val="single" w:sz="4" w:space="0" w:color="auto"/>
              <w:bottom w:val="single" w:sz="4" w:space="0" w:color="auto"/>
              <w:right w:val="single" w:sz="4" w:space="0" w:color="auto"/>
            </w:tcBorders>
          </w:tcPr>
          <w:p w14:paraId="3A3849B1" w14:textId="77777777" w:rsidR="00B67C54" w:rsidRDefault="00B67C54" w:rsidP="003C56B4">
            <w:pPr>
              <w:jc w:val="both"/>
            </w:pPr>
            <w:r>
              <w:t xml:space="preserve">2008 - dosud </w:t>
            </w:r>
            <w:r w:rsidRPr="00CA218C">
              <w:t>Univerzita Tomáše Bati ve Zlíně, Fakulta humanitních studií, Ústav zdravotnických věd, asistent</w:t>
            </w:r>
          </w:p>
          <w:p w14:paraId="1C6FCC7E" w14:textId="77777777" w:rsidR="00B67C54" w:rsidRDefault="00B67C54" w:rsidP="003C56B4">
            <w:pPr>
              <w:jc w:val="both"/>
            </w:pPr>
            <w:r>
              <w:t xml:space="preserve">2014 - dosud </w:t>
            </w:r>
            <w:r w:rsidRPr="00CA218C">
              <w:t>Krajská nemocnice T. Bati, a. s., všeobecná sestra</w:t>
            </w:r>
          </w:p>
        </w:tc>
      </w:tr>
      <w:tr w:rsidR="00B67C54" w14:paraId="1EF9C298" w14:textId="77777777" w:rsidTr="00B67C54">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738F41D" w14:textId="77777777" w:rsidR="00B67C54" w:rsidRDefault="00B67C54" w:rsidP="003C56B4">
            <w:pPr>
              <w:jc w:val="both"/>
            </w:pPr>
            <w:r>
              <w:rPr>
                <w:b/>
              </w:rPr>
              <w:t>Zkušenosti s vedením rigorózních a dizertačních prací</w:t>
            </w:r>
          </w:p>
        </w:tc>
      </w:tr>
      <w:tr w:rsidR="00B67C54" w14:paraId="34458B1D" w14:textId="77777777" w:rsidTr="00B67C54">
        <w:trPr>
          <w:trHeight w:val="300"/>
          <w:jc w:val="center"/>
        </w:trPr>
        <w:tc>
          <w:tcPr>
            <w:tcW w:w="9859" w:type="dxa"/>
            <w:gridSpan w:val="12"/>
            <w:tcBorders>
              <w:top w:val="single" w:sz="4" w:space="0" w:color="auto"/>
              <w:left w:val="single" w:sz="4" w:space="0" w:color="auto"/>
              <w:bottom w:val="single" w:sz="4" w:space="0" w:color="auto"/>
              <w:right w:val="single" w:sz="4" w:space="0" w:color="auto"/>
            </w:tcBorders>
          </w:tcPr>
          <w:p w14:paraId="6EAB14B0" w14:textId="77777777" w:rsidR="00B67C54" w:rsidRDefault="00B67C54" w:rsidP="003C56B4">
            <w:pPr>
              <w:jc w:val="both"/>
            </w:pPr>
          </w:p>
        </w:tc>
      </w:tr>
      <w:tr w:rsidR="00B67C54" w14:paraId="2C0CE6F4" w14:textId="77777777" w:rsidTr="00B67C54">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AF6B604" w14:textId="77777777" w:rsidR="00B67C54" w:rsidRDefault="00B67C54" w:rsidP="003C56B4">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15B1B988" w14:textId="77777777" w:rsidR="00B67C54" w:rsidRDefault="00B67C54" w:rsidP="003C56B4">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5E275678" w14:textId="77777777" w:rsidR="00B67C54" w:rsidRDefault="00B67C54" w:rsidP="003C56B4">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262D1F0C" w14:textId="77777777" w:rsidR="00B67C54" w:rsidRDefault="00B67C54" w:rsidP="003C56B4">
            <w:pPr>
              <w:jc w:val="both"/>
              <w:rPr>
                <w:b/>
              </w:rPr>
            </w:pPr>
            <w:r>
              <w:rPr>
                <w:b/>
              </w:rPr>
              <w:t>Ohlasy publikací</w:t>
            </w:r>
          </w:p>
        </w:tc>
      </w:tr>
      <w:tr w:rsidR="00B67C54" w14:paraId="59E631C9" w14:textId="77777777" w:rsidTr="00B67C54">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0604DF15" w14:textId="77777777" w:rsidR="00B67C54" w:rsidRDefault="00B67C54" w:rsidP="003C56B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03EEE433" w14:textId="77777777" w:rsidR="00B67C54" w:rsidRDefault="00B67C54" w:rsidP="003C56B4">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7EB53B82" w14:textId="77777777" w:rsidR="00B67C54" w:rsidRDefault="00B67C54" w:rsidP="003C56B4">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09B8F945" w14:textId="77777777" w:rsidR="00B67C54" w:rsidRDefault="00B67C54" w:rsidP="003C56B4">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83F761B" w14:textId="77777777" w:rsidR="00B67C54" w:rsidRDefault="00B67C54" w:rsidP="003C56B4">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5A29976" w14:textId="77777777" w:rsidR="00B67C54" w:rsidRDefault="00B67C54" w:rsidP="003C56B4">
            <w:pPr>
              <w:jc w:val="both"/>
            </w:pPr>
            <w:r>
              <w:rPr>
                <w:b/>
                <w:sz w:val="18"/>
              </w:rPr>
              <w:t>ostatní</w:t>
            </w:r>
          </w:p>
        </w:tc>
      </w:tr>
      <w:tr w:rsidR="00B67C54" w14:paraId="32D1A74B" w14:textId="77777777" w:rsidTr="00B67C54">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10D7C4" w14:textId="77777777" w:rsidR="00B67C54" w:rsidRDefault="00B67C54" w:rsidP="003C56B4">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4325BAF" w14:textId="77777777" w:rsidR="00B67C54" w:rsidRDefault="00B67C54" w:rsidP="003C56B4">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4AF42E8D" w14:textId="77777777" w:rsidR="00B67C54" w:rsidRDefault="00B67C54" w:rsidP="003C56B4">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14AAB94F" w14:textId="77777777" w:rsidR="00B67C54" w:rsidRDefault="00B67C54" w:rsidP="003C56B4">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7493B641" w14:textId="77777777" w:rsidR="00B67C54" w:rsidRDefault="00B67C54" w:rsidP="003C56B4">
            <w:pPr>
              <w:jc w:val="both"/>
              <w:rPr>
                <w:b/>
              </w:rPr>
            </w:pPr>
            <w:r>
              <w:rPr>
                <w:b/>
              </w:rPr>
              <w:t>1</w:t>
            </w:r>
          </w:p>
        </w:tc>
        <w:tc>
          <w:tcPr>
            <w:tcW w:w="694" w:type="dxa"/>
            <w:vMerge w:val="restart"/>
            <w:tcBorders>
              <w:top w:val="single" w:sz="4" w:space="0" w:color="auto"/>
              <w:left w:val="single" w:sz="4" w:space="0" w:color="auto"/>
              <w:bottom w:val="single" w:sz="4" w:space="0" w:color="auto"/>
              <w:right w:val="single" w:sz="4" w:space="0" w:color="auto"/>
            </w:tcBorders>
          </w:tcPr>
          <w:p w14:paraId="61C3E268" w14:textId="77777777" w:rsidR="00B67C54" w:rsidRDefault="00B67C54" w:rsidP="003C56B4">
            <w:pPr>
              <w:jc w:val="both"/>
              <w:rPr>
                <w:b/>
              </w:rPr>
            </w:pPr>
            <w:r>
              <w:rPr>
                <w:b/>
              </w:rPr>
              <w:t>1</w:t>
            </w:r>
          </w:p>
        </w:tc>
      </w:tr>
      <w:tr w:rsidR="00B67C54" w14:paraId="11580600" w14:textId="77777777" w:rsidTr="00B67C54">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300BB739" w14:textId="77777777" w:rsidR="00B67C54" w:rsidRDefault="00B67C54" w:rsidP="003C56B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4C80CA6A" w14:textId="77777777" w:rsidR="00B67C54" w:rsidRDefault="00B67C54" w:rsidP="003C56B4">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03E23401" w14:textId="77777777" w:rsidR="00B67C54" w:rsidRDefault="00B67C54" w:rsidP="003C56B4">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17F1C8A2" w14:textId="77777777" w:rsidR="00B67C54" w:rsidRDefault="00B67C54" w:rsidP="003C56B4">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31AAA028" w14:textId="77777777" w:rsidR="00B67C54" w:rsidRDefault="00B67C54" w:rsidP="003C56B4">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79CEE5EF" w14:textId="77777777" w:rsidR="00B67C54" w:rsidRDefault="00B67C54" w:rsidP="003C56B4">
            <w:pPr>
              <w:rPr>
                <w:b/>
              </w:rPr>
            </w:pPr>
          </w:p>
        </w:tc>
      </w:tr>
      <w:tr w:rsidR="00B67C54" w14:paraId="683A3B93" w14:textId="77777777" w:rsidTr="00B67C5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8EAF15B" w14:textId="77777777" w:rsidR="00B67C54" w:rsidRDefault="00B67C54" w:rsidP="003C56B4">
            <w:pPr>
              <w:jc w:val="both"/>
              <w:rPr>
                <w:b/>
              </w:rPr>
            </w:pPr>
            <w:r>
              <w:rPr>
                <w:b/>
              </w:rPr>
              <w:t xml:space="preserve">Přehled o nejvýznamnější publikační a další tvůrčí činnosti nebo další profesní činnosti u odborníků z praxe vztahující se k zabezpečovaným předmětům </w:t>
            </w:r>
          </w:p>
        </w:tc>
      </w:tr>
      <w:tr w:rsidR="00B67C54" w:rsidRPr="00941EF7" w14:paraId="2FD775D2" w14:textId="77777777" w:rsidTr="00B67C54">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14:paraId="1D0C58A3" w14:textId="77777777" w:rsidR="00B67C54" w:rsidRPr="00CA218C" w:rsidRDefault="00B67C54" w:rsidP="003C56B4">
            <w:pPr>
              <w:jc w:val="both"/>
            </w:pPr>
            <w:r w:rsidRPr="00CA218C">
              <w:t>Snopek</w:t>
            </w:r>
            <w:r>
              <w:t xml:space="preserve">, P., &amp; </w:t>
            </w:r>
            <w:r w:rsidRPr="00CA218C">
              <w:t xml:space="preserve">Slezáková, Z. </w:t>
            </w:r>
            <w:r>
              <w:t>(</w:t>
            </w:r>
            <w:r w:rsidRPr="00CA218C">
              <w:t>2017</w:t>
            </w:r>
            <w:r>
              <w:t>).</w:t>
            </w:r>
            <w:r w:rsidRPr="008227DC">
              <w:rPr>
                <w:i/>
              </w:rPr>
              <w:t xml:space="preserve"> Komunikační kompetence v multidisciplinárním týmu.</w:t>
            </w:r>
            <w:r w:rsidRPr="00CA218C">
              <w:t xml:space="preserve"> In: Semanišinová, Mária. Nursing of the 21st ce</w:t>
            </w:r>
            <w:r>
              <w:t>ntury in the process of changes</w:t>
            </w:r>
            <w:r w:rsidRPr="00CA218C">
              <w:t>: – recenzovaný sborník abstrakt z odborné konferen</w:t>
            </w:r>
            <w:r>
              <w:t>ce s mezinárodní účastí. Nitra.</w:t>
            </w:r>
          </w:p>
          <w:p w14:paraId="7DB11DB5" w14:textId="77777777" w:rsidR="00B67C54" w:rsidRDefault="00B67C54" w:rsidP="003C56B4">
            <w:pPr>
              <w:jc w:val="both"/>
            </w:pPr>
            <w:r w:rsidRPr="00CA218C">
              <w:rPr>
                <w:lang w:val="sk-SK"/>
              </w:rPr>
              <w:t>Popovičová</w:t>
            </w:r>
            <w:r>
              <w:rPr>
                <w:lang w:val="sk-SK"/>
              </w:rPr>
              <w:t xml:space="preserve">, M., &amp; </w:t>
            </w:r>
            <w:r w:rsidRPr="00CA218C">
              <w:rPr>
                <w:lang w:val="sk-SK"/>
              </w:rPr>
              <w:t xml:space="preserve">Snopek, P. </w:t>
            </w:r>
            <w:r>
              <w:rPr>
                <w:lang w:val="sk-SK"/>
              </w:rPr>
              <w:t>(</w:t>
            </w:r>
            <w:r w:rsidRPr="00CA218C">
              <w:rPr>
                <w:lang w:val="sk-SK"/>
              </w:rPr>
              <w:t>2017</w:t>
            </w:r>
            <w:r>
              <w:rPr>
                <w:lang w:val="sk-SK"/>
              </w:rPr>
              <w:t>)</w:t>
            </w:r>
            <w:r w:rsidRPr="00CA218C">
              <w:rPr>
                <w:lang w:val="sk-SK"/>
              </w:rPr>
              <w:t xml:space="preserve">. </w:t>
            </w:r>
            <w:r w:rsidRPr="008227DC">
              <w:rPr>
                <w:i/>
                <w:lang w:val="sk-SK"/>
              </w:rPr>
              <w:t>Analysis of the Ethical Aspects of Communication Process between Nurse and Patient.</w:t>
            </w:r>
            <w:r w:rsidRPr="00CA218C">
              <w:rPr>
                <w:lang w:val="sk-SK"/>
              </w:rPr>
              <w:t xml:space="preserve"> In: Evidence Briefs about Health and Health-care in Slovakia, Pennsylvania, US</w:t>
            </w:r>
            <w:r>
              <w:rPr>
                <w:lang w:val="sk-SK"/>
              </w:rPr>
              <w:t>.</w:t>
            </w:r>
          </w:p>
          <w:p w14:paraId="0ECDA750" w14:textId="77777777" w:rsidR="00B67C54" w:rsidRPr="00CA218C" w:rsidRDefault="00B67C54" w:rsidP="003C56B4">
            <w:pPr>
              <w:jc w:val="both"/>
            </w:pPr>
            <w:r w:rsidRPr="00CA218C">
              <w:t xml:space="preserve">Snopek, P., Popovicova, M., </w:t>
            </w:r>
            <w:r>
              <w:t xml:space="preserve">&amp; </w:t>
            </w:r>
            <w:r w:rsidRPr="00CA218C">
              <w:t xml:space="preserve">Plisková, B. </w:t>
            </w:r>
            <w:r>
              <w:t xml:space="preserve">(2016). </w:t>
            </w:r>
            <w:r w:rsidRPr="00CA218C">
              <w:t xml:space="preserve">Moral Dilemma in Clinical Practice of Nursing Students. </w:t>
            </w:r>
            <w:r w:rsidRPr="00CA218C">
              <w:rPr>
                <w:i/>
              </w:rPr>
              <w:t>European Proceedings of Social and Behavioural Sciences</w:t>
            </w:r>
            <w:r w:rsidRPr="00CA218C">
              <w:t>, č. 13, s. 197-202.</w:t>
            </w:r>
          </w:p>
          <w:p w14:paraId="0298539A" w14:textId="77777777" w:rsidR="00B67C54" w:rsidRPr="00CA218C" w:rsidRDefault="00B67C54" w:rsidP="003C56B4">
            <w:pPr>
              <w:jc w:val="both"/>
            </w:pPr>
            <w:r w:rsidRPr="00CA218C">
              <w:t>Popovičová</w:t>
            </w:r>
            <w:r>
              <w:t xml:space="preserve">, M., &amp; </w:t>
            </w:r>
            <w:r w:rsidRPr="00CA218C">
              <w:t xml:space="preserve">Snopek, P. </w:t>
            </w:r>
            <w:r>
              <w:t xml:space="preserve">(2016). </w:t>
            </w:r>
            <w:r w:rsidRPr="00CA218C">
              <w:t xml:space="preserve">Mobbing, a modern life threat also threatening nurses. In </w:t>
            </w:r>
            <w:r w:rsidRPr="00CA218C">
              <w:rPr>
                <w:caps/>
              </w:rPr>
              <w:t>S</w:t>
            </w:r>
            <w:r w:rsidRPr="00CA218C">
              <w:t>uvada</w:t>
            </w:r>
            <w:r w:rsidRPr="00CA218C">
              <w:rPr>
                <w:caps/>
              </w:rPr>
              <w:t xml:space="preserve"> J., C</w:t>
            </w:r>
            <w:r w:rsidRPr="00CA218C">
              <w:t>zarnecki</w:t>
            </w:r>
            <w:r>
              <w:rPr>
                <w:caps/>
              </w:rPr>
              <w:t xml:space="preserve"> P. &amp; </w:t>
            </w:r>
            <w:r w:rsidRPr="00CA218C">
              <w:rPr>
                <w:caps/>
              </w:rPr>
              <w:t>M</w:t>
            </w:r>
            <w:r w:rsidRPr="00CA218C">
              <w:t>razova</w:t>
            </w:r>
            <w:r>
              <w:t xml:space="preserve"> </w:t>
            </w:r>
            <w:r>
              <w:rPr>
                <w:caps/>
              </w:rPr>
              <w:t xml:space="preserve">M. </w:t>
            </w:r>
            <w:r w:rsidRPr="00CA218C">
              <w:rPr>
                <w:i/>
              </w:rPr>
              <w:t xml:space="preserve">Interdisciplinary Updates on Health in Europe. </w:t>
            </w:r>
            <w:r w:rsidRPr="00CA218C">
              <w:t>Warsaw: Warsaw Management University</w:t>
            </w:r>
            <w:r>
              <w:t>.</w:t>
            </w:r>
          </w:p>
          <w:p w14:paraId="28CBDC84" w14:textId="77777777" w:rsidR="00B67C54" w:rsidRPr="00C61EED" w:rsidRDefault="00B67C54" w:rsidP="003C56B4">
            <w:pPr>
              <w:jc w:val="both"/>
            </w:pPr>
            <w:r w:rsidRPr="00CA218C">
              <w:t xml:space="preserve">Plisková, </w:t>
            </w:r>
            <w:r>
              <w:t xml:space="preserve">B., &amp; </w:t>
            </w:r>
            <w:r w:rsidRPr="00CA218C">
              <w:t>Snopek</w:t>
            </w:r>
            <w:r>
              <w:t xml:space="preserve">, P. (2016). </w:t>
            </w:r>
            <w:r w:rsidRPr="00CA218C">
              <w:t>Klinická praxe studentů ošetřovatelství. In Bužgová</w:t>
            </w:r>
            <w:r>
              <w:t xml:space="preserve">, R., &amp; </w:t>
            </w:r>
            <w:r w:rsidRPr="00CA218C">
              <w:t>Sikorová</w:t>
            </w:r>
            <w:r>
              <w:t xml:space="preserve">, L. eds. </w:t>
            </w:r>
            <w:r w:rsidRPr="00CA218C">
              <w:rPr>
                <w:i/>
              </w:rPr>
              <w:t>Ošetřovatelský výzkum a praxe založená na důkazech. Sborník příspěvků z X. mezinárodního sympozia ošetřovatelství</w:t>
            </w:r>
            <w:r>
              <w:rPr>
                <w:i/>
              </w:rPr>
              <w:t xml:space="preserve">. </w:t>
            </w:r>
            <w:r w:rsidRPr="00CA218C">
              <w:t>Ostr</w:t>
            </w:r>
            <w:r>
              <w:t>ava: Ostravská univerzita.</w:t>
            </w:r>
          </w:p>
        </w:tc>
      </w:tr>
      <w:tr w:rsidR="00B67C54" w14:paraId="76A4DB8B" w14:textId="77777777" w:rsidTr="00B67C54">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77CFB6CD" w14:textId="77777777" w:rsidR="00B67C54" w:rsidRDefault="00B67C54" w:rsidP="003C56B4">
            <w:pPr>
              <w:rPr>
                <w:b/>
              </w:rPr>
            </w:pPr>
            <w:r>
              <w:rPr>
                <w:b/>
              </w:rPr>
              <w:t>Působení v zahraničí</w:t>
            </w:r>
          </w:p>
        </w:tc>
      </w:tr>
      <w:tr w:rsidR="00B67C54" w14:paraId="5216D207" w14:textId="77777777" w:rsidTr="00B67C54">
        <w:trPr>
          <w:trHeight w:val="328"/>
          <w:jc w:val="center"/>
        </w:trPr>
        <w:tc>
          <w:tcPr>
            <w:tcW w:w="9859" w:type="dxa"/>
            <w:gridSpan w:val="12"/>
            <w:tcBorders>
              <w:top w:val="single" w:sz="4" w:space="0" w:color="auto"/>
              <w:left w:val="single" w:sz="4" w:space="0" w:color="auto"/>
              <w:bottom w:val="single" w:sz="4" w:space="0" w:color="auto"/>
              <w:right w:val="single" w:sz="4" w:space="0" w:color="auto"/>
            </w:tcBorders>
          </w:tcPr>
          <w:p w14:paraId="2D87541D" w14:textId="77777777" w:rsidR="00B67C54" w:rsidRPr="00CA218C" w:rsidRDefault="00B67C54" w:rsidP="003C56B4">
            <w:r w:rsidRPr="00CA218C">
              <w:t>2013 Trenčianská univerzita Alexandra Dubčeka v Trenčíne, Fakulta zdravotníctva, přednášející.</w:t>
            </w:r>
          </w:p>
          <w:p w14:paraId="3BB2B6AD" w14:textId="77777777" w:rsidR="00B67C54" w:rsidRDefault="00B67C54" w:rsidP="003C56B4">
            <w:pPr>
              <w:rPr>
                <w:b/>
              </w:rPr>
            </w:pPr>
            <w:r w:rsidRPr="00CA218C">
              <w:t>2014 Trnavská univerzita v Trnavě, Fakulta zdravotníctva a sociálnej práce, přednášející.                                                          2015 Katolícka univerzita v Ružomberku, Fakulta zdravotníctva, přednášející.</w:t>
            </w:r>
          </w:p>
        </w:tc>
      </w:tr>
      <w:tr w:rsidR="00B67C54" w14:paraId="60AAB81B" w14:textId="77777777" w:rsidTr="00B67C54">
        <w:trPr>
          <w:cantSplit/>
          <w:trHeight w:val="80"/>
          <w:jc w:val="center"/>
        </w:trPr>
        <w:tc>
          <w:tcPr>
            <w:tcW w:w="2518" w:type="dxa"/>
            <w:shd w:val="clear" w:color="auto" w:fill="F7CAAC"/>
          </w:tcPr>
          <w:p w14:paraId="508445D0" w14:textId="77777777" w:rsidR="00B67C54" w:rsidRDefault="00B67C54" w:rsidP="003C56B4">
            <w:pPr>
              <w:jc w:val="both"/>
              <w:rPr>
                <w:b/>
              </w:rPr>
            </w:pPr>
            <w:r>
              <w:rPr>
                <w:b/>
              </w:rPr>
              <w:t xml:space="preserve">Podpis </w:t>
            </w:r>
          </w:p>
        </w:tc>
        <w:tc>
          <w:tcPr>
            <w:tcW w:w="4536" w:type="dxa"/>
            <w:gridSpan w:val="5"/>
          </w:tcPr>
          <w:p w14:paraId="7D770C48" w14:textId="77777777" w:rsidR="00B67C54" w:rsidRDefault="00B67C54" w:rsidP="003C56B4">
            <w:pPr>
              <w:jc w:val="both"/>
            </w:pPr>
            <w:r>
              <w:t>Petr Snopek, v. r.</w:t>
            </w:r>
          </w:p>
        </w:tc>
        <w:tc>
          <w:tcPr>
            <w:tcW w:w="786" w:type="dxa"/>
            <w:shd w:val="clear" w:color="auto" w:fill="F7CAAC"/>
          </w:tcPr>
          <w:p w14:paraId="5B1F308C" w14:textId="77777777" w:rsidR="00B67C54" w:rsidRDefault="00B67C54" w:rsidP="003C56B4">
            <w:pPr>
              <w:jc w:val="both"/>
            </w:pPr>
            <w:r>
              <w:rPr>
                <w:b/>
              </w:rPr>
              <w:t>datum</w:t>
            </w:r>
          </w:p>
        </w:tc>
        <w:tc>
          <w:tcPr>
            <w:tcW w:w="2019" w:type="dxa"/>
            <w:gridSpan w:val="5"/>
          </w:tcPr>
          <w:p w14:paraId="56965794" w14:textId="77777777" w:rsidR="00B67C54" w:rsidRDefault="00B67C54" w:rsidP="003C56B4">
            <w:pPr>
              <w:jc w:val="both"/>
            </w:pPr>
            <w:r>
              <w:t>30. 11. 2017</w:t>
            </w:r>
          </w:p>
        </w:tc>
      </w:tr>
    </w:tbl>
    <w:p w14:paraId="1065E0DE" w14:textId="77777777" w:rsidR="00B67C54" w:rsidRDefault="00B67C54">
      <w:pPr>
        <w:rPr>
          <w:b/>
          <w:sz w:val="28"/>
        </w:rPr>
      </w:pPr>
    </w:p>
    <w:p w14:paraId="2F705E32" w14:textId="77777777" w:rsidR="002D6105" w:rsidRDefault="002331D7">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2D6105" w14:paraId="4A40DF24" w14:textId="77777777" w:rsidTr="002D6105">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04DA6AD3" w14:textId="77777777" w:rsidR="002D6105" w:rsidRDefault="002D6105" w:rsidP="00172C9D">
            <w:pPr>
              <w:jc w:val="both"/>
              <w:rPr>
                <w:b/>
                <w:sz w:val="28"/>
              </w:rPr>
            </w:pPr>
            <w:r>
              <w:rPr>
                <w:b/>
                <w:sz w:val="28"/>
              </w:rPr>
              <w:t>C-I – Personální zabezpečení</w:t>
            </w:r>
          </w:p>
        </w:tc>
      </w:tr>
      <w:tr w:rsidR="002D6105" w14:paraId="3730360D" w14:textId="77777777" w:rsidTr="002D6105">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35BD54A6" w14:textId="77777777" w:rsidR="002D6105" w:rsidRDefault="002D6105" w:rsidP="00172C9D">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3B6545B6" w14:textId="77777777" w:rsidR="002D6105" w:rsidRDefault="002D6105" w:rsidP="00172C9D">
            <w:pPr>
              <w:jc w:val="both"/>
            </w:pPr>
            <w:r>
              <w:t>Univerzita Tomáše Bati ve Zlíně</w:t>
            </w:r>
          </w:p>
        </w:tc>
      </w:tr>
      <w:tr w:rsidR="002D6105" w14:paraId="4691E62C" w14:textId="77777777" w:rsidTr="002D610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F966FE2" w14:textId="77777777" w:rsidR="002D6105" w:rsidRDefault="002D6105" w:rsidP="00172C9D">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594EFECD" w14:textId="77777777" w:rsidR="002D6105" w:rsidRDefault="002D6105" w:rsidP="00172C9D">
            <w:pPr>
              <w:jc w:val="both"/>
            </w:pPr>
            <w:r>
              <w:t>Fakulta humanitních studií</w:t>
            </w:r>
          </w:p>
        </w:tc>
      </w:tr>
      <w:tr w:rsidR="002D6105" w14:paraId="141AEAAD" w14:textId="77777777" w:rsidTr="002D610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6380ECF" w14:textId="77777777" w:rsidR="002D6105" w:rsidRDefault="002D6105" w:rsidP="00172C9D">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0F9CF976" w14:textId="77777777" w:rsidR="002D6105" w:rsidRDefault="002D6105" w:rsidP="00172C9D">
            <w:pPr>
              <w:jc w:val="both"/>
            </w:pPr>
            <w:r>
              <w:t>Předškolní pedagogika</w:t>
            </w:r>
          </w:p>
        </w:tc>
      </w:tr>
      <w:tr w:rsidR="002D6105" w14:paraId="5D3F1F13" w14:textId="77777777" w:rsidTr="00B24A82">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7A9BB46" w14:textId="77777777" w:rsidR="002D6105" w:rsidRDefault="002D6105" w:rsidP="00172C9D">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758250C1" w14:textId="77777777" w:rsidR="002D6105" w:rsidRDefault="002D6105" w:rsidP="00172C9D">
            <w:pPr>
              <w:jc w:val="both"/>
            </w:pPr>
            <w:r>
              <w:t>Jana Vašíková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36104A2" w14:textId="77777777" w:rsidR="002D6105" w:rsidRDefault="002D6105" w:rsidP="00172C9D">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14:paraId="5BFB92E4" w14:textId="77777777" w:rsidR="002D6105" w:rsidRDefault="002D6105" w:rsidP="00172C9D">
            <w:pPr>
              <w:jc w:val="both"/>
            </w:pPr>
            <w:r>
              <w:t>Mgr., PhD.</w:t>
            </w:r>
          </w:p>
        </w:tc>
      </w:tr>
      <w:tr w:rsidR="002D6105" w14:paraId="78829BAF" w14:textId="77777777" w:rsidTr="00B24A82">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9980B78" w14:textId="77777777" w:rsidR="002D6105" w:rsidRDefault="002D6105" w:rsidP="00172C9D">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38FCE631" w14:textId="77777777" w:rsidR="002D6105" w:rsidRDefault="002D6105" w:rsidP="00172C9D">
            <w:pPr>
              <w:jc w:val="both"/>
            </w:pPr>
            <w:r>
              <w:t>1985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5917B958" w14:textId="77777777" w:rsidR="002D6105" w:rsidRDefault="002D6105" w:rsidP="00172C9D">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7E2E531C" w14:textId="77777777" w:rsidR="002D6105" w:rsidRDefault="00C96339" w:rsidP="00172C9D">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23759D3" w14:textId="77777777" w:rsidR="002D6105" w:rsidRDefault="002D6105" w:rsidP="00172C9D">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307DC8D9" w14:textId="77777777" w:rsidR="002D6105" w:rsidRDefault="0040006C" w:rsidP="00122E4D">
            <w:r>
              <w:t xml:space="preserve">40 h </w:t>
            </w:r>
            <w:r w:rsidR="00AE3AEC">
              <w:t>týdně</w:t>
            </w:r>
          </w:p>
          <w:p w14:paraId="648EF476" w14:textId="77777777" w:rsidR="00C96339" w:rsidRDefault="00C96339" w:rsidP="00AE3AEC">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B454595" w14:textId="77777777" w:rsidR="002D6105" w:rsidRDefault="002D6105" w:rsidP="00172C9D">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0B8B427E" w14:textId="77777777" w:rsidR="002D6105" w:rsidRDefault="002D6105" w:rsidP="00172C9D">
            <w:pPr>
              <w:jc w:val="both"/>
            </w:pPr>
            <w:r>
              <w:t>8</w:t>
            </w:r>
            <w:r w:rsidR="00C17F95">
              <w:t>/</w:t>
            </w:r>
            <w:r>
              <w:t>2020</w:t>
            </w:r>
          </w:p>
        </w:tc>
      </w:tr>
      <w:tr w:rsidR="002D6105" w14:paraId="199D6F4D" w14:textId="77777777" w:rsidTr="00B24A82">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59B8674" w14:textId="77777777" w:rsidR="002D6105" w:rsidRDefault="002D6105" w:rsidP="00172C9D">
            <w:pPr>
              <w:jc w:val="both"/>
              <w:rPr>
                <w:b/>
              </w:rPr>
            </w:pPr>
            <w:r>
              <w:rPr>
                <w:b/>
              </w:rPr>
              <w:t xml:space="preserve">Typ vztahu na součásti VŠ, která uskutečňuje st. </w:t>
            </w:r>
            <w:r w:rsidR="00150956">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14:paraId="7A81EFF8" w14:textId="77777777" w:rsidR="002D6105" w:rsidRDefault="00C96339" w:rsidP="00172C9D">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5E00982" w14:textId="77777777" w:rsidR="002D6105" w:rsidRDefault="002D6105" w:rsidP="00172C9D">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5ED9A959" w14:textId="77777777" w:rsidR="002D6105" w:rsidRDefault="0040006C" w:rsidP="00122E4D">
            <w:r>
              <w:t xml:space="preserve">40 h </w:t>
            </w:r>
            <w:r w:rsidR="008F04A5">
              <w:t>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F42B577" w14:textId="77777777" w:rsidR="002D6105" w:rsidRDefault="002D6105" w:rsidP="00172C9D">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1D3872EB" w14:textId="77777777" w:rsidR="002D6105" w:rsidRDefault="002D6105" w:rsidP="00172C9D">
            <w:pPr>
              <w:jc w:val="both"/>
            </w:pPr>
            <w:r>
              <w:t>8</w:t>
            </w:r>
            <w:r w:rsidR="00C17F95">
              <w:t>/</w:t>
            </w:r>
            <w:r>
              <w:t>2020</w:t>
            </w:r>
          </w:p>
        </w:tc>
      </w:tr>
      <w:tr w:rsidR="002D6105" w14:paraId="5A52DC1D" w14:textId="77777777" w:rsidTr="00B24A82">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7C38CDA" w14:textId="77777777" w:rsidR="002D6105" w:rsidRDefault="002D6105" w:rsidP="00172C9D">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3FF63A8" w14:textId="77777777" w:rsidR="002D6105" w:rsidRDefault="002D6105" w:rsidP="00172C9D">
            <w:pPr>
              <w:jc w:val="both"/>
              <w:rPr>
                <w:b/>
              </w:rPr>
            </w:pPr>
            <w:r>
              <w:rPr>
                <w:b/>
              </w:rPr>
              <w:t xml:space="preserve">typ prac. </w:t>
            </w:r>
            <w:r w:rsidR="008F04A5">
              <w:rPr>
                <w:b/>
              </w:rPr>
              <w:t>V</w:t>
            </w:r>
            <w:r>
              <w:rPr>
                <w:b/>
              </w:rPr>
              <w:t>ztahu</w:t>
            </w:r>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79F036A" w14:textId="77777777" w:rsidR="002D6105" w:rsidRDefault="00C17F95" w:rsidP="00172C9D">
            <w:pPr>
              <w:jc w:val="both"/>
              <w:rPr>
                <w:b/>
              </w:rPr>
            </w:pPr>
            <w:r>
              <w:rPr>
                <w:b/>
              </w:rPr>
              <w:t>R</w:t>
            </w:r>
            <w:r w:rsidR="002D6105">
              <w:rPr>
                <w:b/>
              </w:rPr>
              <w:t>ozsah</w:t>
            </w:r>
          </w:p>
        </w:tc>
      </w:tr>
      <w:tr w:rsidR="002D6105" w14:paraId="281E1788" w14:textId="77777777" w:rsidTr="00B24A82">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37D31FE0" w14:textId="77777777" w:rsidR="002D6105" w:rsidRDefault="00AE3AEC" w:rsidP="00172C9D">
            <w:pPr>
              <w:jc w:val="both"/>
            </w:pPr>
            <w:r>
              <w:t>N</w:t>
            </w:r>
            <w:r w:rsidR="002D6105">
              <w:t>emá</w:t>
            </w:r>
          </w:p>
        </w:tc>
        <w:tc>
          <w:tcPr>
            <w:tcW w:w="1846" w:type="dxa"/>
            <w:gridSpan w:val="3"/>
            <w:tcBorders>
              <w:top w:val="single" w:sz="4" w:space="0" w:color="auto"/>
              <w:left w:val="single" w:sz="4" w:space="0" w:color="auto"/>
              <w:bottom w:val="single" w:sz="4" w:space="0" w:color="auto"/>
              <w:right w:val="single" w:sz="4" w:space="0" w:color="auto"/>
            </w:tcBorders>
          </w:tcPr>
          <w:p w14:paraId="397A97F6" w14:textId="77777777" w:rsidR="002D6105" w:rsidRDefault="002D6105" w:rsidP="00172C9D">
            <w:pPr>
              <w:jc w:val="both"/>
            </w:pPr>
          </w:p>
        </w:tc>
        <w:tc>
          <w:tcPr>
            <w:tcW w:w="1668" w:type="dxa"/>
            <w:gridSpan w:val="4"/>
            <w:tcBorders>
              <w:top w:val="single" w:sz="4" w:space="0" w:color="auto"/>
              <w:left w:val="single" w:sz="4" w:space="0" w:color="auto"/>
              <w:bottom w:val="single" w:sz="4" w:space="0" w:color="auto"/>
              <w:right w:val="single" w:sz="4" w:space="0" w:color="auto"/>
            </w:tcBorders>
          </w:tcPr>
          <w:p w14:paraId="2F248C10" w14:textId="77777777" w:rsidR="002D6105" w:rsidRDefault="002D6105" w:rsidP="00172C9D">
            <w:pPr>
              <w:jc w:val="both"/>
            </w:pPr>
          </w:p>
        </w:tc>
      </w:tr>
      <w:tr w:rsidR="002D6105" w14:paraId="435ACE02" w14:textId="77777777" w:rsidTr="002D610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5798E74" w14:textId="77777777" w:rsidR="002D6105" w:rsidRDefault="002D6105" w:rsidP="00172C9D">
            <w:pPr>
              <w:jc w:val="both"/>
            </w:pPr>
            <w:r>
              <w:rPr>
                <w:b/>
              </w:rPr>
              <w:t>Předměty příslušného studijního programu a způsob zapojení do jejich výuky, příp. další zapojení do uskutečňování studijního programu</w:t>
            </w:r>
          </w:p>
        </w:tc>
      </w:tr>
      <w:tr w:rsidR="002D6105" w14:paraId="01DACDBF" w14:textId="77777777" w:rsidTr="002331D7">
        <w:trPr>
          <w:trHeight w:val="248"/>
          <w:jc w:val="center"/>
        </w:trPr>
        <w:tc>
          <w:tcPr>
            <w:tcW w:w="9859" w:type="dxa"/>
            <w:gridSpan w:val="12"/>
            <w:tcBorders>
              <w:top w:val="nil"/>
              <w:left w:val="single" w:sz="4" w:space="0" w:color="auto"/>
              <w:bottom w:val="single" w:sz="4" w:space="0" w:color="auto"/>
              <w:right w:val="single" w:sz="4" w:space="0" w:color="auto"/>
            </w:tcBorders>
          </w:tcPr>
          <w:p w14:paraId="0D9E02B7" w14:textId="77777777" w:rsidR="002D6105" w:rsidRPr="00EC7E84" w:rsidRDefault="002D6105" w:rsidP="00172C9D">
            <w:r w:rsidRPr="00EC7E84">
              <w:t>Komparativní pedagogika</w:t>
            </w:r>
            <w:r w:rsidR="000C5791">
              <w:t>, Specifika vzdělávání dětí mladších tří let.</w:t>
            </w:r>
          </w:p>
        </w:tc>
      </w:tr>
      <w:tr w:rsidR="002D6105" w14:paraId="0D892311" w14:textId="77777777" w:rsidTr="002D610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213D2C2" w14:textId="77777777" w:rsidR="002D6105" w:rsidRDefault="002D6105" w:rsidP="00172C9D">
            <w:pPr>
              <w:jc w:val="both"/>
            </w:pPr>
            <w:r>
              <w:rPr>
                <w:b/>
              </w:rPr>
              <w:t xml:space="preserve">Údaje o vzdělání na VŠ </w:t>
            </w:r>
          </w:p>
        </w:tc>
      </w:tr>
      <w:tr w:rsidR="002D6105" w14:paraId="4BE20B81" w14:textId="77777777" w:rsidTr="00B24A82">
        <w:trPr>
          <w:trHeight w:val="817"/>
          <w:jc w:val="center"/>
        </w:trPr>
        <w:tc>
          <w:tcPr>
            <w:tcW w:w="9859" w:type="dxa"/>
            <w:gridSpan w:val="12"/>
            <w:tcBorders>
              <w:top w:val="single" w:sz="4" w:space="0" w:color="auto"/>
              <w:left w:val="single" w:sz="4" w:space="0" w:color="auto"/>
              <w:bottom w:val="single" w:sz="4" w:space="0" w:color="auto"/>
              <w:right w:val="single" w:sz="4" w:space="0" w:color="auto"/>
            </w:tcBorders>
          </w:tcPr>
          <w:p w14:paraId="6112EB56" w14:textId="77777777" w:rsidR="002D6105" w:rsidRDefault="00EC7E84" w:rsidP="002D6105">
            <w:r>
              <w:t xml:space="preserve">2005 - </w:t>
            </w:r>
            <w:r w:rsidR="002D6105">
              <w:t>2008 Univerzita Palackého v Olomouci, Učitelství pro Mat</w:t>
            </w:r>
            <w:r>
              <w:t>eřské školy (titul - Bc.)</w:t>
            </w:r>
            <w:r>
              <w:br/>
              <w:t xml:space="preserve">2008 - </w:t>
            </w:r>
            <w:r w:rsidR="002D6105">
              <w:t xml:space="preserve">2010 Univerzita Komenského v Bratislavě, Předškolní a elementární pedagogika: </w:t>
            </w:r>
          </w:p>
          <w:p w14:paraId="2DDB29DF" w14:textId="77777777" w:rsidR="002D6105" w:rsidRPr="00C55316" w:rsidRDefault="002D6105" w:rsidP="002D6105">
            <w:pPr>
              <w:ind w:left="-2"/>
            </w:pPr>
            <w:r>
              <w:t xml:space="preserve">                     Učitelství pro 1. stupeň ZŠ (titul - Mgr.)</w:t>
            </w:r>
            <w:r>
              <w:br/>
              <w:t>2010 - 2013 Univerzita Komenského v Bratislavě, Předškolní a elementární pedagogika, doktorandské studium, PhD.</w:t>
            </w:r>
          </w:p>
        </w:tc>
      </w:tr>
      <w:tr w:rsidR="002D6105" w14:paraId="698DD551" w14:textId="77777777" w:rsidTr="002D610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9E0363F" w14:textId="77777777" w:rsidR="002D6105" w:rsidRDefault="002D6105" w:rsidP="00172C9D">
            <w:pPr>
              <w:jc w:val="both"/>
              <w:rPr>
                <w:b/>
              </w:rPr>
            </w:pPr>
            <w:r>
              <w:rPr>
                <w:b/>
              </w:rPr>
              <w:t>Údaje o odborném působení od absolvování VŠ</w:t>
            </w:r>
          </w:p>
        </w:tc>
      </w:tr>
      <w:tr w:rsidR="002D6105" w14:paraId="15584B7C" w14:textId="77777777" w:rsidTr="00B24A82">
        <w:trPr>
          <w:trHeight w:val="791"/>
          <w:jc w:val="center"/>
        </w:trPr>
        <w:tc>
          <w:tcPr>
            <w:tcW w:w="9859" w:type="dxa"/>
            <w:gridSpan w:val="12"/>
            <w:tcBorders>
              <w:top w:val="single" w:sz="4" w:space="0" w:color="auto"/>
              <w:left w:val="single" w:sz="4" w:space="0" w:color="auto"/>
              <w:bottom w:val="single" w:sz="4" w:space="0" w:color="auto"/>
              <w:right w:val="single" w:sz="4" w:space="0" w:color="auto"/>
            </w:tcBorders>
          </w:tcPr>
          <w:p w14:paraId="013D7ABE" w14:textId="77777777" w:rsidR="002D6105" w:rsidRDefault="00EC7E84" w:rsidP="002D6105">
            <w:r>
              <w:t xml:space="preserve">2014 - </w:t>
            </w:r>
            <w:r w:rsidR="002D6105">
              <w:t>dosud FHS UTB ve Zlíně, odborný asistent</w:t>
            </w:r>
          </w:p>
          <w:p w14:paraId="2E9A773C" w14:textId="77777777" w:rsidR="002D6105" w:rsidRDefault="002D6105" w:rsidP="002D6105"/>
          <w:p w14:paraId="76DCF2B7" w14:textId="77777777" w:rsidR="002D6105" w:rsidRDefault="002D6105" w:rsidP="002D6105">
            <w:pPr>
              <w:jc w:val="both"/>
            </w:pPr>
            <w:r>
              <w:t>Garant kurzu celoživotního vzdělávání Ústavu školní pedagogiky FHS, UTB ve Zlíně. Akreditovaný studijní program k rozšíření odborné kvalifikace Vzdělávání dětí do tří let.</w:t>
            </w:r>
          </w:p>
        </w:tc>
      </w:tr>
      <w:tr w:rsidR="002D6105" w14:paraId="01A36890" w14:textId="77777777" w:rsidTr="002D6105">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7548C9D" w14:textId="77777777" w:rsidR="002D6105" w:rsidRDefault="002D6105" w:rsidP="00172C9D">
            <w:pPr>
              <w:jc w:val="both"/>
            </w:pPr>
            <w:r>
              <w:rPr>
                <w:b/>
              </w:rPr>
              <w:t>Zkušenosti s vedením rigorózních a dizertačních prací</w:t>
            </w:r>
          </w:p>
        </w:tc>
      </w:tr>
      <w:tr w:rsidR="002D6105" w14:paraId="10719EC0" w14:textId="77777777" w:rsidTr="00B24A82">
        <w:trPr>
          <w:trHeight w:val="254"/>
          <w:jc w:val="center"/>
        </w:trPr>
        <w:tc>
          <w:tcPr>
            <w:tcW w:w="9859" w:type="dxa"/>
            <w:gridSpan w:val="12"/>
            <w:tcBorders>
              <w:top w:val="single" w:sz="4" w:space="0" w:color="auto"/>
              <w:left w:val="single" w:sz="4" w:space="0" w:color="auto"/>
              <w:bottom w:val="single" w:sz="4" w:space="0" w:color="auto"/>
              <w:right w:val="single" w:sz="4" w:space="0" w:color="auto"/>
            </w:tcBorders>
          </w:tcPr>
          <w:p w14:paraId="74EF03CC" w14:textId="77777777" w:rsidR="002D6105" w:rsidRDefault="002D6105" w:rsidP="00172C9D">
            <w:pPr>
              <w:jc w:val="both"/>
            </w:pPr>
          </w:p>
        </w:tc>
      </w:tr>
      <w:tr w:rsidR="002D6105" w14:paraId="6C47FCDD" w14:textId="77777777" w:rsidTr="002D6105">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1E3F181" w14:textId="77777777" w:rsidR="002D6105" w:rsidRDefault="002D6105" w:rsidP="00172C9D">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0B4E630" w14:textId="77777777" w:rsidR="002D6105" w:rsidRDefault="002D6105" w:rsidP="00172C9D">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46EF90E2" w14:textId="77777777" w:rsidR="002D6105" w:rsidRDefault="002D6105" w:rsidP="00172C9D">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6F9618F2" w14:textId="77777777" w:rsidR="002D6105" w:rsidRDefault="002D6105" w:rsidP="00172C9D">
            <w:pPr>
              <w:jc w:val="both"/>
              <w:rPr>
                <w:b/>
              </w:rPr>
            </w:pPr>
            <w:r>
              <w:rPr>
                <w:b/>
              </w:rPr>
              <w:t>Ohlasy publikací</w:t>
            </w:r>
          </w:p>
        </w:tc>
      </w:tr>
      <w:tr w:rsidR="002D6105" w14:paraId="70034C0C" w14:textId="77777777" w:rsidTr="002D6105">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20BC9B5B" w14:textId="77777777" w:rsidR="002D6105" w:rsidRDefault="002D6105" w:rsidP="00172C9D">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7EA0A947" w14:textId="77777777" w:rsidR="002D6105" w:rsidRDefault="002D6105" w:rsidP="00172C9D">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748B03F9" w14:textId="77777777" w:rsidR="002D6105" w:rsidRDefault="002D6105" w:rsidP="00172C9D">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142458FA" w14:textId="77777777" w:rsidR="002D6105" w:rsidRDefault="002D6105" w:rsidP="00172C9D">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176297D" w14:textId="77777777" w:rsidR="002D6105" w:rsidRDefault="002D6105" w:rsidP="00172C9D">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D2282DE" w14:textId="77777777" w:rsidR="002D6105" w:rsidRDefault="002D6105" w:rsidP="00172C9D">
            <w:pPr>
              <w:jc w:val="both"/>
            </w:pPr>
            <w:r>
              <w:rPr>
                <w:b/>
                <w:sz w:val="18"/>
              </w:rPr>
              <w:t>ostatní</w:t>
            </w:r>
          </w:p>
        </w:tc>
      </w:tr>
      <w:tr w:rsidR="002D6105" w14:paraId="29DAE180" w14:textId="77777777" w:rsidTr="002D6105">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9895A8D" w14:textId="77777777" w:rsidR="002D6105" w:rsidRDefault="002D6105" w:rsidP="00172C9D">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563A62B" w14:textId="77777777" w:rsidR="002D6105" w:rsidRDefault="002D6105" w:rsidP="00172C9D">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4AEA9C62" w14:textId="77777777" w:rsidR="002D6105" w:rsidRDefault="002D6105" w:rsidP="00172C9D">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257E307F" w14:textId="77777777" w:rsidR="002D6105" w:rsidRDefault="002D6105" w:rsidP="00172C9D">
            <w:pPr>
              <w:jc w:val="both"/>
              <w:rPr>
                <w:b/>
              </w:rPr>
            </w:pP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75174A41" w14:textId="77777777" w:rsidR="002D6105" w:rsidRDefault="002D6105" w:rsidP="00172C9D">
            <w:pPr>
              <w:jc w:val="both"/>
              <w:rPr>
                <w:b/>
              </w:rPr>
            </w:pPr>
          </w:p>
        </w:tc>
        <w:tc>
          <w:tcPr>
            <w:tcW w:w="694" w:type="dxa"/>
            <w:vMerge w:val="restart"/>
            <w:tcBorders>
              <w:top w:val="single" w:sz="4" w:space="0" w:color="auto"/>
              <w:left w:val="single" w:sz="4" w:space="0" w:color="auto"/>
              <w:bottom w:val="single" w:sz="4" w:space="0" w:color="auto"/>
              <w:right w:val="single" w:sz="4" w:space="0" w:color="auto"/>
            </w:tcBorders>
          </w:tcPr>
          <w:p w14:paraId="1988A2D1" w14:textId="77777777" w:rsidR="002D6105" w:rsidRDefault="002D6105" w:rsidP="00172C9D">
            <w:pPr>
              <w:jc w:val="both"/>
              <w:rPr>
                <w:b/>
              </w:rPr>
            </w:pPr>
          </w:p>
        </w:tc>
      </w:tr>
      <w:tr w:rsidR="002D6105" w14:paraId="2A529D98" w14:textId="77777777" w:rsidTr="002D6105">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4D09C078" w14:textId="77777777" w:rsidR="002D6105" w:rsidRDefault="002D6105" w:rsidP="00172C9D">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0A2994B0" w14:textId="77777777" w:rsidR="002D6105" w:rsidRDefault="002D6105" w:rsidP="00172C9D">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7839D649" w14:textId="77777777" w:rsidR="002D6105" w:rsidRDefault="002D6105" w:rsidP="00172C9D">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5DDEB11E" w14:textId="77777777" w:rsidR="002D6105" w:rsidRDefault="002D6105" w:rsidP="00172C9D">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433DBCD1" w14:textId="77777777" w:rsidR="002D6105" w:rsidRDefault="002D6105" w:rsidP="00172C9D">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32816D80" w14:textId="77777777" w:rsidR="002D6105" w:rsidRDefault="002D6105" w:rsidP="00172C9D">
            <w:pPr>
              <w:rPr>
                <w:b/>
              </w:rPr>
            </w:pPr>
          </w:p>
        </w:tc>
      </w:tr>
      <w:tr w:rsidR="002D6105" w14:paraId="1AFAC6A7" w14:textId="77777777" w:rsidTr="002D6105">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E749EBE" w14:textId="77777777" w:rsidR="002D6105" w:rsidRDefault="002D6105" w:rsidP="00172C9D">
            <w:pPr>
              <w:jc w:val="both"/>
              <w:rPr>
                <w:b/>
              </w:rPr>
            </w:pPr>
            <w:r>
              <w:rPr>
                <w:b/>
              </w:rPr>
              <w:t xml:space="preserve">Přehled o nejvýznamnější publikační a další tvůrčí činnosti nebo další profesní činnosti u odborníků z praxe vztahující se k zabezpečovaným předmětům </w:t>
            </w:r>
          </w:p>
        </w:tc>
      </w:tr>
      <w:tr w:rsidR="002D6105" w:rsidRPr="00941EF7" w14:paraId="56802539" w14:textId="77777777" w:rsidTr="002D6105">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14:paraId="21A3B02A" w14:textId="77777777" w:rsidR="00122E4D" w:rsidRDefault="00122E4D" w:rsidP="00122E4D">
            <w:r>
              <w:t xml:space="preserve">Vašíková, J. (2017). </w:t>
            </w:r>
            <w:r w:rsidR="00FB7FE7">
              <w:t xml:space="preserve">Teacher as an Amateur Speech Therapist – Current Knowledge in the Field of Speech Therapy Prevention in Kinderdartens. </w:t>
            </w:r>
            <w:r w:rsidR="00FB7FE7">
              <w:rPr>
                <w:i/>
              </w:rPr>
              <w:t>Acta Educationis Generalis</w:t>
            </w:r>
            <w:r w:rsidR="009D17A5">
              <w:t>,</w:t>
            </w:r>
            <w:r w:rsidR="00FB7FE7">
              <w:rPr>
                <w:i/>
              </w:rPr>
              <w:t xml:space="preserve"> </w:t>
            </w:r>
            <w:r w:rsidR="00FB7FE7">
              <w:t>7(3), 122-128.</w:t>
            </w:r>
            <w:r>
              <w:br/>
              <w:t>Vašíková, J.</w:t>
            </w:r>
            <w:r w:rsidR="00C700CB">
              <w:t>,</w:t>
            </w:r>
            <w:r>
              <w:t xml:space="preserve"> &amp; Žáková, I. (2017). Speech Therapy Prevention in Kindergarten. </w:t>
            </w:r>
            <w:r>
              <w:rPr>
                <w:i/>
              </w:rPr>
              <w:t>Acta Educationis Generalis</w:t>
            </w:r>
            <w:r>
              <w:t>, 7 (2), 69-78.</w:t>
            </w:r>
            <w:r>
              <w:br/>
              <w:t>Vašíková, J.</w:t>
            </w:r>
            <w:r w:rsidR="00C700CB">
              <w:t>,</w:t>
            </w:r>
            <w:r>
              <w:t xml:space="preserve"> &amp; Žáková, I. (2017).</w:t>
            </w:r>
            <w:r>
              <w:rPr>
                <w:i/>
              </w:rPr>
              <w:t xml:space="preserve"> Význam primární logopedické prevence v rozvoji řečových a jazykových schopností dětí předškolního věku.</w:t>
            </w:r>
            <w:r w:rsidR="00FB7FE7">
              <w:t xml:space="preserve"> Zlín: Univerzita Tomáše B</w:t>
            </w:r>
            <w:r w:rsidR="00150956">
              <w:t>ati.</w:t>
            </w:r>
            <w:r>
              <w:br/>
              <w:t>Vašíková, J. (2015). Proměny kurikul předškolního vzdělávání dětí do tří let. Situace v České republice a Evropě. In Wiegerová, A. </w:t>
            </w:r>
            <w:r>
              <w:rPr>
                <w:i/>
              </w:rPr>
              <w:t>Profesionalizace učitele mateřské školy z pohledu reformy kurikula</w:t>
            </w:r>
            <w:r>
              <w:t>.  Zlín: Univerzita Tomáše Bati ve Zlíně, Fakulta humanitních studií, 82-91.</w:t>
            </w:r>
          </w:p>
          <w:p w14:paraId="1FA9F747" w14:textId="77777777" w:rsidR="002D6105" w:rsidRPr="00941EF7" w:rsidRDefault="00122E4D" w:rsidP="00122E4D">
            <w:r>
              <w:t xml:space="preserve">Krajcarová, J. (2014). Kreativita jako jeden ze současných požadavků na vzdělávání. In </w:t>
            </w:r>
            <w:r>
              <w:rPr>
                <w:i/>
              </w:rPr>
              <w:t>Kreatívne vzdelávanie</w:t>
            </w:r>
            <w:r>
              <w:t>. [online] 1. vyd. Zohor: Virvar, 102 –103. Dostupné na: www.kreativnevzdelavanie.sk</w:t>
            </w:r>
            <w:r>
              <w:br/>
            </w:r>
            <w:r w:rsidR="002D6105">
              <w:t>Krajcarová, J. (2013). Postavení současné výtvarné výchovy - výtvarné kurikulum Anglie = Contemporary art</w:t>
            </w:r>
            <w:r w:rsidR="00E96357">
              <w:t xml:space="preserve"> education - art curriculum of </w:t>
            </w:r>
            <w:r w:rsidR="002D6105">
              <w:t xml:space="preserve">England. </w:t>
            </w:r>
            <w:r w:rsidR="00186081">
              <w:t xml:space="preserve">In </w:t>
            </w:r>
            <w:r w:rsidR="002D6105">
              <w:rPr>
                <w:i/>
              </w:rPr>
              <w:t>Kreatívne vzdelávanie</w:t>
            </w:r>
            <w:r w:rsidR="00A450DE">
              <w:t>. [online] Zohor:</w:t>
            </w:r>
            <w:r w:rsidR="002D6105">
              <w:t xml:space="preserve">Virvar, 63-69, Dostupné </w:t>
            </w:r>
            <w:r w:rsidR="00C61EED">
              <w:t xml:space="preserve">na: </w:t>
            </w:r>
            <w:hyperlink r:id="rId26" w:history="1">
              <w:r w:rsidR="00150956" w:rsidRPr="003D0146">
                <w:rPr>
                  <w:rStyle w:val="Hypertextovodkaz"/>
                </w:rPr>
                <w:t>www.kreativnevzdelavanie.sk</w:t>
              </w:r>
            </w:hyperlink>
          </w:p>
        </w:tc>
      </w:tr>
      <w:tr w:rsidR="002D6105" w14:paraId="43F17C63" w14:textId="77777777" w:rsidTr="002D6105">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0D20F206" w14:textId="77777777" w:rsidR="002D6105" w:rsidRDefault="002D6105" w:rsidP="00172C9D">
            <w:pPr>
              <w:rPr>
                <w:b/>
              </w:rPr>
            </w:pPr>
            <w:r>
              <w:rPr>
                <w:b/>
              </w:rPr>
              <w:t>Působení v</w:t>
            </w:r>
            <w:r w:rsidR="00150956">
              <w:rPr>
                <w:b/>
              </w:rPr>
              <w:t> </w:t>
            </w:r>
            <w:r>
              <w:rPr>
                <w:b/>
              </w:rPr>
              <w:t>zahraničí</w:t>
            </w:r>
          </w:p>
        </w:tc>
      </w:tr>
      <w:tr w:rsidR="002D6105" w14:paraId="3651D463" w14:textId="77777777" w:rsidTr="00C80E30">
        <w:trPr>
          <w:trHeight w:val="196"/>
          <w:jc w:val="center"/>
        </w:trPr>
        <w:tc>
          <w:tcPr>
            <w:tcW w:w="9859" w:type="dxa"/>
            <w:gridSpan w:val="12"/>
            <w:tcBorders>
              <w:top w:val="single" w:sz="4" w:space="0" w:color="auto"/>
              <w:left w:val="single" w:sz="4" w:space="0" w:color="auto"/>
              <w:bottom w:val="single" w:sz="4" w:space="0" w:color="auto"/>
              <w:right w:val="single" w:sz="4" w:space="0" w:color="auto"/>
            </w:tcBorders>
          </w:tcPr>
          <w:p w14:paraId="223DC240" w14:textId="77777777" w:rsidR="002D6105" w:rsidRDefault="002D6105" w:rsidP="00172C9D">
            <w:pPr>
              <w:rPr>
                <w:b/>
              </w:rPr>
            </w:pPr>
          </w:p>
        </w:tc>
      </w:tr>
      <w:tr w:rsidR="002D6105" w14:paraId="1BFD206E" w14:textId="77777777" w:rsidTr="00EC4529">
        <w:trPr>
          <w:cantSplit/>
          <w:trHeight w:val="92"/>
          <w:jc w:val="center"/>
        </w:trPr>
        <w:tc>
          <w:tcPr>
            <w:tcW w:w="2518" w:type="dxa"/>
            <w:shd w:val="clear" w:color="auto" w:fill="F7CAAC"/>
          </w:tcPr>
          <w:p w14:paraId="7C4DAA36" w14:textId="77777777" w:rsidR="002D6105" w:rsidRDefault="002D6105" w:rsidP="00172C9D">
            <w:pPr>
              <w:jc w:val="both"/>
              <w:rPr>
                <w:b/>
              </w:rPr>
            </w:pPr>
            <w:r>
              <w:rPr>
                <w:b/>
              </w:rPr>
              <w:t xml:space="preserve">Podpis </w:t>
            </w:r>
          </w:p>
        </w:tc>
        <w:tc>
          <w:tcPr>
            <w:tcW w:w="4536" w:type="dxa"/>
            <w:gridSpan w:val="5"/>
          </w:tcPr>
          <w:p w14:paraId="4A87C810" w14:textId="77777777" w:rsidR="00EC4529" w:rsidRDefault="002D6105" w:rsidP="00172C9D">
            <w:pPr>
              <w:jc w:val="both"/>
            </w:pPr>
            <w:r>
              <w:t>Jana Vašíková</w:t>
            </w:r>
            <w:r w:rsidR="008F04A5">
              <w:t>,</w:t>
            </w:r>
            <w:r>
              <w:t xml:space="preserve"> </w:t>
            </w:r>
            <w:r w:rsidR="00FB7FE7">
              <w:t>v. r.</w:t>
            </w:r>
          </w:p>
        </w:tc>
        <w:tc>
          <w:tcPr>
            <w:tcW w:w="786" w:type="dxa"/>
            <w:shd w:val="clear" w:color="auto" w:fill="F7CAAC"/>
          </w:tcPr>
          <w:p w14:paraId="5612DDC3" w14:textId="77777777" w:rsidR="002D6105" w:rsidRDefault="002D6105" w:rsidP="00172C9D">
            <w:pPr>
              <w:jc w:val="both"/>
            </w:pPr>
            <w:r>
              <w:rPr>
                <w:b/>
              </w:rPr>
              <w:t>datum</w:t>
            </w:r>
          </w:p>
        </w:tc>
        <w:tc>
          <w:tcPr>
            <w:tcW w:w="2019" w:type="dxa"/>
            <w:gridSpan w:val="5"/>
          </w:tcPr>
          <w:p w14:paraId="2CD2546A" w14:textId="77777777" w:rsidR="002D6105" w:rsidRDefault="0086248F" w:rsidP="00172C9D">
            <w:pPr>
              <w:jc w:val="both"/>
            </w:pPr>
            <w:r>
              <w:t>30. 5. 2018</w:t>
            </w:r>
          </w:p>
        </w:tc>
      </w:tr>
    </w:tbl>
    <w:p w14:paraId="58D1DF18" w14:textId="77777777" w:rsidR="00437364" w:rsidRDefault="002D6105">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437364" w14:paraId="74C28EF5" w14:textId="77777777" w:rsidTr="00437364">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06689256" w14:textId="77777777" w:rsidR="00437364" w:rsidRDefault="00437364" w:rsidP="00437364">
            <w:pPr>
              <w:jc w:val="both"/>
              <w:rPr>
                <w:b/>
                <w:sz w:val="28"/>
              </w:rPr>
            </w:pPr>
            <w:r>
              <w:rPr>
                <w:b/>
                <w:sz w:val="28"/>
              </w:rPr>
              <w:t>C-I – Personální zabezpečení</w:t>
            </w:r>
          </w:p>
        </w:tc>
      </w:tr>
      <w:tr w:rsidR="00437364" w14:paraId="358EBF03" w14:textId="77777777" w:rsidTr="00437364">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6F3432A" w14:textId="77777777" w:rsidR="00437364" w:rsidRDefault="00437364" w:rsidP="00437364">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1D648D55" w14:textId="77777777" w:rsidR="00437364" w:rsidRDefault="00437364" w:rsidP="00437364">
            <w:pPr>
              <w:jc w:val="both"/>
            </w:pPr>
            <w:r>
              <w:t>Univerzita Tomáše Bati ve Zlíně</w:t>
            </w:r>
          </w:p>
        </w:tc>
      </w:tr>
      <w:tr w:rsidR="00437364" w14:paraId="696D2CFA" w14:textId="77777777" w:rsidTr="0043736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042945B" w14:textId="77777777" w:rsidR="00437364" w:rsidRDefault="00437364" w:rsidP="00437364">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55423EB9" w14:textId="77777777" w:rsidR="00437364" w:rsidRDefault="00437364" w:rsidP="00437364">
            <w:pPr>
              <w:jc w:val="both"/>
            </w:pPr>
            <w:r>
              <w:t>Fakulta humanitních studií</w:t>
            </w:r>
          </w:p>
        </w:tc>
      </w:tr>
      <w:tr w:rsidR="00437364" w14:paraId="430F6EC5" w14:textId="77777777" w:rsidTr="0043736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C6350A2" w14:textId="77777777" w:rsidR="00437364" w:rsidRDefault="00437364" w:rsidP="00437364">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29191A37" w14:textId="77777777" w:rsidR="00437364" w:rsidRDefault="00437364" w:rsidP="00437364">
            <w:pPr>
              <w:jc w:val="both"/>
            </w:pPr>
            <w:r>
              <w:t>Předškolní pedagogika</w:t>
            </w:r>
          </w:p>
        </w:tc>
      </w:tr>
      <w:tr w:rsidR="00437364" w14:paraId="427C6B32" w14:textId="77777777" w:rsidTr="00931FDA">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42195DA6" w14:textId="77777777" w:rsidR="00437364" w:rsidRDefault="00437364" w:rsidP="00437364">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622A7A3A" w14:textId="77777777" w:rsidR="00437364" w:rsidRDefault="00437364" w:rsidP="00437364">
            <w:pPr>
              <w:jc w:val="both"/>
            </w:pPr>
            <w:r>
              <w:t>Hana Navrátilová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9FE382" w14:textId="77777777" w:rsidR="00437364" w:rsidRDefault="00437364" w:rsidP="00437364">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14:paraId="1AE79CF0" w14:textId="77777777" w:rsidR="00437364" w:rsidRDefault="00437364" w:rsidP="00437364">
            <w:pPr>
              <w:jc w:val="both"/>
            </w:pPr>
            <w:r>
              <w:t>Mgr.</w:t>
            </w:r>
          </w:p>
        </w:tc>
      </w:tr>
      <w:tr w:rsidR="00437364" w14:paraId="6C5E2FAF" w14:textId="77777777" w:rsidTr="00931FDA">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A2925FF" w14:textId="77777777" w:rsidR="00437364" w:rsidRDefault="00437364" w:rsidP="00437364">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57A37064" w14:textId="77777777" w:rsidR="00437364" w:rsidRDefault="001615CE" w:rsidP="00437364">
            <w:pPr>
              <w:jc w:val="both"/>
            </w:pPr>
            <w:r>
              <w:t>1979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41B947B" w14:textId="77777777" w:rsidR="00437364" w:rsidRDefault="00437364" w:rsidP="00437364">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211BF898" w14:textId="77777777" w:rsidR="00437364" w:rsidRDefault="00633922" w:rsidP="0043736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91CA4C1" w14:textId="77777777" w:rsidR="00437364" w:rsidRDefault="00437364" w:rsidP="0043736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6AE9492B" w14:textId="77777777" w:rsidR="00437364" w:rsidRDefault="0040006C" w:rsidP="00633922">
            <w:r>
              <w:t xml:space="preserve">40 h </w:t>
            </w:r>
            <w:r w:rsidR="00437364">
              <w:t>týdně</w:t>
            </w:r>
            <w:r w:rsidR="00633922">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A8D449" w14:textId="77777777" w:rsidR="00437364" w:rsidRDefault="00437364" w:rsidP="0043736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71E4AA17" w14:textId="77777777" w:rsidR="00437364" w:rsidRDefault="001615CE" w:rsidP="00437364">
            <w:pPr>
              <w:jc w:val="both"/>
            </w:pPr>
            <w:r>
              <w:t>1/2019</w:t>
            </w:r>
          </w:p>
        </w:tc>
      </w:tr>
      <w:tr w:rsidR="00437364" w14:paraId="37E4A0EC" w14:textId="77777777" w:rsidTr="00931FDA">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584C2D" w14:textId="77777777" w:rsidR="00437364" w:rsidRDefault="00437364" w:rsidP="00437364">
            <w:pPr>
              <w:jc w:val="both"/>
              <w:rPr>
                <w:b/>
              </w:rPr>
            </w:pPr>
            <w:r>
              <w:rPr>
                <w:b/>
              </w:rPr>
              <w:t xml:space="preserve">Typ vztahu na součásti VŠ, která uskutečňuje st. </w:t>
            </w:r>
            <w:r w:rsidR="00802B5C">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14:paraId="7A6F4112" w14:textId="77777777" w:rsidR="00437364" w:rsidRDefault="00633922" w:rsidP="0043736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92050F1" w14:textId="77777777" w:rsidR="00437364" w:rsidRDefault="00437364" w:rsidP="0043736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07CDFBB4" w14:textId="77777777" w:rsidR="00437364" w:rsidRDefault="0040006C" w:rsidP="00437364">
            <w:pPr>
              <w:jc w:val="both"/>
            </w:pPr>
            <w:r>
              <w:t xml:space="preserve">40 h </w:t>
            </w:r>
            <w:r w:rsidR="00437364">
              <w:t>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43DED2E" w14:textId="77777777" w:rsidR="00437364" w:rsidRDefault="00437364" w:rsidP="0043736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56C0A772" w14:textId="77777777" w:rsidR="00437364" w:rsidRDefault="001615CE" w:rsidP="00437364">
            <w:pPr>
              <w:jc w:val="both"/>
            </w:pPr>
            <w:r>
              <w:t>1/2019</w:t>
            </w:r>
          </w:p>
        </w:tc>
      </w:tr>
      <w:tr w:rsidR="00437364" w14:paraId="0A91449C" w14:textId="77777777" w:rsidTr="00931FDA">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8FE55C6" w14:textId="77777777" w:rsidR="00437364" w:rsidRDefault="00437364" w:rsidP="00437364">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02D772E" w14:textId="77777777" w:rsidR="00437364" w:rsidRDefault="00437364" w:rsidP="00437364">
            <w:pPr>
              <w:jc w:val="both"/>
              <w:rPr>
                <w:b/>
              </w:rPr>
            </w:pPr>
            <w:r>
              <w:rPr>
                <w:b/>
              </w:rPr>
              <w:t>typ prac. vztahu</w:t>
            </w:r>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B41E8EA" w14:textId="77777777" w:rsidR="00437364" w:rsidRDefault="00437364" w:rsidP="00437364">
            <w:pPr>
              <w:jc w:val="both"/>
              <w:rPr>
                <w:b/>
              </w:rPr>
            </w:pPr>
            <w:r>
              <w:rPr>
                <w:b/>
              </w:rPr>
              <w:t>rozsah</w:t>
            </w:r>
          </w:p>
        </w:tc>
      </w:tr>
      <w:tr w:rsidR="00437364" w14:paraId="6EDB9A4F" w14:textId="77777777" w:rsidTr="00931FDA">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0201C1DC" w14:textId="77777777" w:rsidR="00437364" w:rsidRDefault="0086248F" w:rsidP="00437364">
            <w:pPr>
              <w:jc w:val="both"/>
            </w:pPr>
            <w:r>
              <w:t>FHS počítá s pokračováním spolupráce</w:t>
            </w:r>
          </w:p>
        </w:tc>
        <w:tc>
          <w:tcPr>
            <w:tcW w:w="1846" w:type="dxa"/>
            <w:gridSpan w:val="3"/>
            <w:tcBorders>
              <w:top w:val="single" w:sz="4" w:space="0" w:color="auto"/>
              <w:left w:val="single" w:sz="4" w:space="0" w:color="auto"/>
              <w:bottom w:val="single" w:sz="4" w:space="0" w:color="auto"/>
              <w:right w:val="single" w:sz="4" w:space="0" w:color="auto"/>
            </w:tcBorders>
          </w:tcPr>
          <w:p w14:paraId="1876B658" w14:textId="77777777" w:rsidR="00437364" w:rsidRDefault="00437364" w:rsidP="00437364">
            <w:pPr>
              <w:jc w:val="both"/>
            </w:pPr>
          </w:p>
        </w:tc>
        <w:tc>
          <w:tcPr>
            <w:tcW w:w="1668" w:type="dxa"/>
            <w:gridSpan w:val="4"/>
            <w:tcBorders>
              <w:top w:val="single" w:sz="4" w:space="0" w:color="auto"/>
              <w:left w:val="single" w:sz="4" w:space="0" w:color="auto"/>
              <w:bottom w:val="single" w:sz="4" w:space="0" w:color="auto"/>
              <w:right w:val="single" w:sz="4" w:space="0" w:color="auto"/>
            </w:tcBorders>
          </w:tcPr>
          <w:p w14:paraId="1D3E01E6" w14:textId="77777777" w:rsidR="00437364" w:rsidRDefault="00437364" w:rsidP="00437364">
            <w:pPr>
              <w:jc w:val="both"/>
            </w:pPr>
          </w:p>
        </w:tc>
      </w:tr>
      <w:tr w:rsidR="00437364" w14:paraId="34B530A1" w14:textId="77777777" w:rsidTr="0043736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9BBCD05" w14:textId="77777777" w:rsidR="00437364" w:rsidRDefault="00437364" w:rsidP="00437364">
            <w:pPr>
              <w:jc w:val="both"/>
            </w:pPr>
            <w:r>
              <w:rPr>
                <w:b/>
              </w:rPr>
              <w:t>Předměty příslušného studijního programu a způsob zapojení do jejich výuky, příp. další zapojení do uskutečňování studijního programu</w:t>
            </w:r>
          </w:p>
        </w:tc>
      </w:tr>
      <w:tr w:rsidR="00437364" w14:paraId="68268EEA" w14:textId="77777777" w:rsidTr="00931FDA">
        <w:trPr>
          <w:trHeight w:val="64"/>
          <w:jc w:val="center"/>
        </w:trPr>
        <w:tc>
          <w:tcPr>
            <w:tcW w:w="9859" w:type="dxa"/>
            <w:gridSpan w:val="12"/>
            <w:tcBorders>
              <w:top w:val="nil"/>
              <w:left w:val="single" w:sz="4" w:space="0" w:color="auto"/>
              <w:bottom w:val="single" w:sz="4" w:space="0" w:color="auto"/>
              <w:right w:val="single" w:sz="4" w:space="0" w:color="auto"/>
            </w:tcBorders>
          </w:tcPr>
          <w:p w14:paraId="2617550D" w14:textId="77777777" w:rsidR="00437364" w:rsidRDefault="001615CE" w:rsidP="00427AEF">
            <w:r>
              <w:t>Specifika vzdělávání dětí mladší</w:t>
            </w:r>
            <w:r w:rsidR="000C5791">
              <w:t>ch 3 let v MŠ, Akademické psaní, Výběrový cizí jazyk I (</w:t>
            </w:r>
            <w:r w:rsidR="00427AEF">
              <w:t>francouzský</w:t>
            </w:r>
            <w:r w:rsidR="000C5791">
              <w:t>) pro učitele MŠ, Výběrový cizí jazyk II (</w:t>
            </w:r>
            <w:r w:rsidR="00427AEF">
              <w:t>francouzský</w:t>
            </w:r>
            <w:r w:rsidR="000C5791">
              <w:t>) pro učitele MŠ.</w:t>
            </w:r>
          </w:p>
        </w:tc>
      </w:tr>
      <w:tr w:rsidR="00437364" w14:paraId="4A46F5A8" w14:textId="77777777" w:rsidTr="0043736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A4593E1" w14:textId="77777777" w:rsidR="00437364" w:rsidRDefault="00437364" w:rsidP="00437364">
            <w:pPr>
              <w:jc w:val="both"/>
            </w:pPr>
            <w:r>
              <w:rPr>
                <w:b/>
              </w:rPr>
              <w:t xml:space="preserve">Údaje o vzdělání na VŠ </w:t>
            </w:r>
          </w:p>
        </w:tc>
      </w:tr>
      <w:tr w:rsidR="00437364" w14:paraId="0D1F7E96" w14:textId="77777777" w:rsidTr="00931FDA">
        <w:trPr>
          <w:trHeight w:val="277"/>
          <w:jc w:val="center"/>
        </w:trPr>
        <w:tc>
          <w:tcPr>
            <w:tcW w:w="9859" w:type="dxa"/>
            <w:gridSpan w:val="12"/>
            <w:tcBorders>
              <w:top w:val="single" w:sz="4" w:space="0" w:color="auto"/>
              <w:left w:val="single" w:sz="4" w:space="0" w:color="auto"/>
              <w:bottom w:val="single" w:sz="4" w:space="0" w:color="auto"/>
              <w:right w:val="single" w:sz="4" w:space="0" w:color="auto"/>
            </w:tcBorders>
          </w:tcPr>
          <w:p w14:paraId="1F4AFC7C" w14:textId="77777777" w:rsidR="001615CE" w:rsidRDefault="001615CE" w:rsidP="001615CE">
            <w:pPr>
              <w:ind w:left="-2"/>
              <w:jc w:val="both"/>
            </w:pPr>
            <w:r>
              <w:t>2003 PdF Uk Praha, učitelství, obor český jazyk a literatura – francouzský jazyk a literatura</w:t>
            </w:r>
          </w:p>
          <w:p w14:paraId="1AC4DB58" w14:textId="77777777" w:rsidR="00437364" w:rsidRPr="00C55316" w:rsidRDefault="001615CE" w:rsidP="001615CE">
            <w:pPr>
              <w:ind w:left="-2"/>
              <w:jc w:val="both"/>
            </w:pPr>
            <w:r>
              <w:t>od 2013 studium na FF MU Brno, doktorský obor Pedagogika</w:t>
            </w:r>
          </w:p>
        </w:tc>
      </w:tr>
      <w:tr w:rsidR="00437364" w14:paraId="40A094AB" w14:textId="77777777" w:rsidTr="0043736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C47FC23" w14:textId="77777777" w:rsidR="00437364" w:rsidRDefault="00437364" w:rsidP="00437364">
            <w:pPr>
              <w:jc w:val="both"/>
              <w:rPr>
                <w:b/>
              </w:rPr>
            </w:pPr>
            <w:r>
              <w:rPr>
                <w:b/>
              </w:rPr>
              <w:t>Údaje o odborném působení od absolvování VŠ</w:t>
            </w:r>
          </w:p>
        </w:tc>
      </w:tr>
      <w:tr w:rsidR="00437364" w14:paraId="0B079632" w14:textId="77777777" w:rsidTr="00931FDA">
        <w:trPr>
          <w:trHeight w:val="841"/>
          <w:jc w:val="center"/>
        </w:trPr>
        <w:tc>
          <w:tcPr>
            <w:tcW w:w="9859" w:type="dxa"/>
            <w:gridSpan w:val="12"/>
            <w:tcBorders>
              <w:top w:val="single" w:sz="4" w:space="0" w:color="auto"/>
              <w:left w:val="single" w:sz="4" w:space="0" w:color="auto"/>
              <w:bottom w:val="single" w:sz="4" w:space="0" w:color="auto"/>
              <w:right w:val="single" w:sz="4" w:space="0" w:color="auto"/>
            </w:tcBorders>
          </w:tcPr>
          <w:p w14:paraId="6B7448AC" w14:textId="77777777" w:rsidR="001615CE" w:rsidRDefault="001615CE" w:rsidP="001615CE">
            <w:pPr>
              <w:jc w:val="both"/>
            </w:pPr>
            <w:r>
              <w:t>2002 – 2003 ZŠ Brno, učitel na 2. stupni, výuka předmětů český jazyk a francouzský jazyk</w:t>
            </w:r>
          </w:p>
          <w:p w14:paraId="6714E58B" w14:textId="77777777" w:rsidR="001615CE" w:rsidRDefault="001615CE" w:rsidP="001615CE">
            <w:pPr>
              <w:jc w:val="both"/>
            </w:pPr>
            <w:r>
              <w:t>2003 – 2008 Brno, Kunovice, soukromý sektor</w:t>
            </w:r>
          </w:p>
          <w:p w14:paraId="27B6F777" w14:textId="77777777" w:rsidR="001615CE" w:rsidRDefault="001615CE" w:rsidP="001615CE">
            <w:pPr>
              <w:jc w:val="both"/>
            </w:pPr>
            <w:r>
              <w:t>2010 – 2012 FAI UTB, externí lektor, výuka předmětů Sociální komunikace, Pedagogická evaluace</w:t>
            </w:r>
          </w:p>
          <w:p w14:paraId="31404E46" w14:textId="77777777" w:rsidR="00437364" w:rsidRDefault="001615CE" w:rsidP="001615CE">
            <w:pPr>
              <w:jc w:val="both"/>
            </w:pPr>
            <w:r>
              <w:t>2013 – dosud FHS UTB ve Zlíně, asistent</w:t>
            </w:r>
          </w:p>
        </w:tc>
      </w:tr>
      <w:tr w:rsidR="00437364" w14:paraId="1C8B22BA" w14:textId="77777777" w:rsidTr="00437364">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D19A992" w14:textId="77777777" w:rsidR="00437364" w:rsidRDefault="00437364" w:rsidP="00437364">
            <w:pPr>
              <w:jc w:val="both"/>
            </w:pPr>
            <w:r>
              <w:rPr>
                <w:b/>
              </w:rPr>
              <w:t>Zkušenosti s vedením rigorózních a dizertačních prací</w:t>
            </w:r>
          </w:p>
        </w:tc>
      </w:tr>
      <w:tr w:rsidR="00437364" w14:paraId="01EC6962" w14:textId="77777777" w:rsidTr="00EC4529">
        <w:trPr>
          <w:trHeight w:val="192"/>
          <w:jc w:val="center"/>
        </w:trPr>
        <w:tc>
          <w:tcPr>
            <w:tcW w:w="9859" w:type="dxa"/>
            <w:gridSpan w:val="12"/>
            <w:tcBorders>
              <w:top w:val="single" w:sz="4" w:space="0" w:color="auto"/>
              <w:left w:val="single" w:sz="4" w:space="0" w:color="auto"/>
              <w:bottom w:val="single" w:sz="4" w:space="0" w:color="auto"/>
              <w:right w:val="single" w:sz="4" w:space="0" w:color="auto"/>
            </w:tcBorders>
          </w:tcPr>
          <w:p w14:paraId="20C0077F" w14:textId="77777777" w:rsidR="00437364" w:rsidRDefault="00437364" w:rsidP="00437364">
            <w:pPr>
              <w:jc w:val="both"/>
            </w:pPr>
          </w:p>
        </w:tc>
      </w:tr>
      <w:tr w:rsidR="00437364" w14:paraId="7C74E15F" w14:textId="77777777" w:rsidTr="00437364">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5938AB3" w14:textId="77777777" w:rsidR="00437364" w:rsidRDefault="00437364" w:rsidP="00437364">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83CD469" w14:textId="77777777" w:rsidR="00437364" w:rsidRDefault="00437364" w:rsidP="00437364">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00ADB9C2" w14:textId="77777777" w:rsidR="00437364" w:rsidRDefault="00437364" w:rsidP="00437364">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23BBF363" w14:textId="77777777" w:rsidR="00437364" w:rsidRDefault="00437364" w:rsidP="00437364">
            <w:pPr>
              <w:jc w:val="both"/>
              <w:rPr>
                <w:b/>
              </w:rPr>
            </w:pPr>
            <w:r>
              <w:rPr>
                <w:b/>
              </w:rPr>
              <w:t>Ohlasy publikací</w:t>
            </w:r>
          </w:p>
        </w:tc>
      </w:tr>
      <w:tr w:rsidR="00437364" w14:paraId="22532776" w14:textId="77777777" w:rsidTr="00437364">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2AF6FF00" w14:textId="77777777" w:rsidR="00437364" w:rsidRDefault="00437364" w:rsidP="0043736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60A15A12" w14:textId="77777777" w:rsidR="00437364" w:rsidRDefault="00437364" w:rsidP="00437364">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290951C9" w14:textId="77777777" w:rsidR="00437364" w:rsidRDefault="00437364" w:rsidP="00437364">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65935F6A" w14:textId="77777777" w:rsidR="00437364" w:rsidRDefault="00437364" w:rsidP="00437364">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C045B7" w14:textId="77777777" w:rsidR="00437364" w:rsidRDefault="00437364" w:rsidP="00437364">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83F6003" w14:textId="77777777" w:rsidR="00437364" w:rsidRDefault="00437364" w:rsidP="00437364">
            <w:pPr>
              <w:jc w:val="both"/>
            </w:pPr>
            <w:r>
              <w:rPr>
                <w:b/>
                <w:sz w:val="18"/>
              </w:rPr>
              <w:t>ostatní</w:t>
            </w:r>
          </w:p>
        </w:tc>
      </w:tr>
      <w:tr w:rsidR="00437364" w14:paraId="06744FC0" w14:textId="77777777" w:rsidTr="00437364">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1DA192" w14:textId="77777777" w:rsidR="00437364" w:rsidRDefault="00437364" w:rsidP="00437364">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CC57B8" w14:textId="77777777" w:rsidR="00437364" w:rsidRDefault="00437364" w:rsidP="00437364">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C4E2D72" w14:textId="77777777" w:rsidR="00437364" w:rsidRDefault="00437364" w:rsidP="00437364">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1E325525" w14:textId="77777777" w:rsidR="00437364" w:rsidRDefault="00437364" w:rsidP="00437364">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0BF9210B" w14:textId="77777777" w:rsidR="00437364" w:rsidRDefault="00437364" w:rsidP="00437364">
            <w:pPr>
              <w:jc w:val="both"/>
              <w:rPr>
                <w:b/>
              </w:rPr>
            </w:pPr>
            <w:r>
              <w:rPr>
                <w:b/>
              </w:rPr>
              <w:t>0</w:t>
            </w:r>
          </w:p>
        </w:tc>
        <w:tc>
          <w:tcPr>
            <w:tcW w:w="694" w:type="dxa"/>
            <w:vMerge w:val="restart"/>
            <w:tcBorders>
              <w:top w:val="single" w:sz="4" w:space="0" w:color="auto"/>
              <w:left w:val="single" w:sz="4" w:space="0" w:color="auto"/>
              <w:bottom w:val="single" w:sz="4" w:space="0" w:color="auto"/>
              <w:right w:val="single" w:sz="4" w:space="0" w:color="auto"/>
            </w:tcBorders>
          </w:tcPr>
          <w:p w14:paraId="6F756A1A" w14:textId="77777777" w:rsidR="00437364" w:rsidRDefault="001615CE" w:rsidP="00437364">
            <w:pPr>
              <w:jc w:val="both"/>
              <w:rPr>
                <w:b/>
              </w:rPr>
            </w:pPr>
            <w:r>
              <w:rPr>
                <w:b/>
              </w:rPr>
              <w:t>1</w:t>
            </w:r>
          </w:p>
        </w:tc>
      </w:tr>
      <w:tr w:rsidR="00437364" w14:paraId="49B7E368" w14:textId="77777777" w:rsidTr="00437364">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3724263B" w14:textId="77777777" w:rsidR="00437364" w:rsidRDefault="00437364" w:rsidP="0043736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00DB8918" w14:textId="77777777" w:rsidR="00437364" w:rsidRDefault="00437364" w:rsidP="00437364">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0127012A" w14:textId="77777777" w:rsidR="00437364" w:rsidRDefault="00437364" w:rsidP="00437364">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50645883" w14:textId="77777777" w:rsidR="00437364" w:rsidRDefault="00437364" w:rsidP="00437364">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34A47E08" w14:textId="77777777" w:rsidR="00437364" w:rsidRDefault="00437364" w:rsidP="00437364">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2583BB5F" w14:textId="77777777" w:rsidR="00437364" w:rsidRDefault="00437364" w:rsidP="00437364">
            <w:pPr>
              <w:rPr>
                <w:b/>
              </w:rPr>
            </w:pPr>
          </w:p>
        </w:tc>
      </w:tr>
      <w:tr w:rsidR="00437364" w14:paraId="30D0D212" w14:textId="77777777" w:rsidTr="0043736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E9BF9F4" w14:textId="77777777" w:rsidR="00437364" w:rsidRDefault="00437364" w:rsidP="00437364">
            <w:pPr>
              <w:jc w:val="both"/>
              <w:rPr>
                <w:b/>
              </w:rPr>
            </w:pPr>
            <w:r>
              <w:rPr>
                <w:b/>
              </w:rPr>
              <w:t xml:space="preserve">Přehled o nejvýznamnější publikační a další tvůrčí činnosti nebo další profesní činnosti u odborníků z praxe vztahující se k zabezpečovaným předmětům </w:t>
            </w:r>
          </w:p>
        </w:tc>
      </w:tr>
      <w:tr w:rsidR="00437364" w:rsidRPr="00941EF7" w14:paraId="35316F9C" w14:textId="77777777" w:rsidTr="00437364">
        <w:trPr>
          <w:trHeight w:val="2347"/>
          <w:jc w:val="center"/>
        </w:trPr>
        <w:tc>
          <w:tcPr>
            <w:tcW w:w="9859" w:type="dxa"/>
            <w:gridSpan w:val="12"/>
            <w:tcBorders>
              <w:top w:val="single" w:sz="4" w:space="0" w:color="auto"/>
              <w:left w:val="single" w:sz="4" w:space="0" w:color="auto"/>
              <w:bottom w:val="single" w:sz="4" w:space="0" w:color="auto"/>
              <w:right w:val="single" w:sz="4" w:space="0" w:color="auto"/>
            </w:tcBorders>
          </w:tcPr>
          <w:p w14:paraId="5617BA81" w14:textId="77777777" w:rsidR="009D17A5" w:rsidRDefault="009D17A5" w:rsidP="001615CE">
            <w:pPr>
              <w:jc w:val="both"/>
            </w:pPr>
            <w:r>
              <w:t>Navrátilová, H</w:t>
            </w:r>
            <w:r w:rsidRPr="00ED2383">
              <w:t xml:space="preserve">. </w:t>
            </w:r>
            <w:r>
              <w:t xml:space="preserve">(2017). </w:t>
            </w:r>
            <w:r w:rsidRPr="00ED2383">
              <w:t xml:space="preserve">Children´s Initiations in Communication with Preschool Teachers. </w:t>
            </w:r>
            <w:r w:rsidRPr="00AA059B">
              <w:rPr>
                <w:i/>
              </w:rPr>
              <w:t>Acta Educationis Generalis</w:t>
            </w:r>
            <w:r w:rsidRPr="00ED2383">
              <w:t xml:space="preserve">, roč. </w:t>
            </w:r>
            <w:r>
              <w:t xml:space="preserve">7, č. 2, </w:t>
            </w:r>
            <w:r w:rsidRPr="00ED2383">
              <w:t>s. 42 – 55.</w:t>
            </w:r>
          </w:p>
          <w:p w14:paraId="675AC904" w14:textId="77777777" w:rsidR="009D17A5" w:rsidRDefault="009D17A5" w:rsidP="001615CE">
            <w:pPr>
              <w:jc w:val="both"/>
            </w:pPr>
            <w:r>
              <w:t xml:space="preserve">Wiegerová, A., &amp; Navrátilová, H. (2017). Let´s Not Be Scared of Comics (Researching Possibilities of Using Conceptual Comics in Teaching Nature Study in Kindergarden). </w:t>
            </w:r>
            <w:r w:rsidRPr="00AA059B">
              <w:rPr>
                <w:i/>
              </w:rPr>
              <w:t>Procedia-Social and Behavioral Sciences</w:t>
            </w:r>
            <w:r>
              <w:t>, vol.</w:t>
            </w:r>
            <w:r w:rsidRPr="00AA059B">
              <w:t xml:space="preserve"> 237, </w:t>
            </w:r>
            <w:r>
              <w:t xml:space="preserve">s. </w:t>
            </w:r>
            <w:r w:rsidRPr="00AA059B">
              <w:t>1576-1581</w:t>
            </w:r>
            <w:r>
              <w:t>.</w:t>
            </w:r>
            <w:r>
              <w:br/>
              <w:t xml:space="preserve">Navrátilová, H. (2016). Pre-service preschool teachers in interactions with a child: microanalyses of teacher´s handling of child´s communication initiatives. </w:t>
            </w:r>
            <w:r w:rsidRPr="00AA059B">
              <w:rPr>
                <w:i/>
              </w:rPr>
              <w:t>INTED2016 Proceedings</w:t>
            </w:r>
            <w:r>
              <w:t>, s. 4385 – 4390.</w:t>
            </w:r>
          </w:p>
          <w:p w14:paraId="20DE9CB6" w14:textId="77777777" w:rsidR="001615CE" w:rsidRDefault="001615CE" w:rsidP="001615CE">
            <w:pPr>
              <w:jc w:val="both"/>
            </w:pPr>
            <w:r>
              <w:t>Navrátilová, H</w:t>
            </w:r>
            <w:r w:rsidRPr="00BA3500">
              <w:t xml:space="preserve">. </w:t>
            </w:r>
            <w:r>
              <w:t xml:space="preserve">(2015). </w:t>
            </w:r>
            <w:r w:rsidRPr="00BA3500">
              <w:t xml:space="preserve">Učitel mateřské školy a jeho postavení ve školském systému. In Wiegerová, A. et al. </w:t>
            </w:r>
            <w:r w:rsidRPr="00AA059B">
              <w:rPr>
                <w:i/>
              </w:rPr>
              <w:t>Profesionalizace učitele mateřské školy z pohledu reformy kurikula.</w:t>
            </w:r>
            <w:r w:rsidRPr="00BA3500">
              <w:t xml:space="preserve"> Zlín: Univerzita Tomáše Bati</w:t>
            </w:r>
            <w:r>
              <w:t xml:space="preserve"> ve Zlíně.</w:t>
            </w:r>
          </w:p>
          <w:p w14:paraId="172EA812" w14:textId="77777777" w:rsidR="001615CE" w:rsidRDefault="001615CE" w:rsidP="001615CE">
            <w:pPr>
              <w:jc w:val="both"/>
            </w:pPr>
            <w:r>
              <w:t xml:space="preserve">Gavora, P., Wiegerová, A., &amp; Navrátilová, H. </w:t>
            </w:r>
            <w:r w:rsidRPr="00AA059B">
              <w:t xml:space="preserve">Předškolní vzdělávání od dvou let: hlediska rodičů a učitelů. </w:t>
            </w:r>
            <w:r w:rsidRPr="00AA059B">
              <w:rPr>
                <w:i/>
              </w:rPr>
              <w:t>Orbis Scholae</w:t>
            </w:r>
            <w:r>
              <w:t>, 2018, v recenzním řízení.</w:t>
            </w:r>
          </w:p>
          <w:p w14:paraId="73F2659F" w14:textId="77777777" w:rsidR="00437364" w:rsidRPr="00941EF7" w:rsidRDefault="001615CE" w:rsidP="009D17A5">
            <w:pPr>
              <w:jc w:val="both"/>
            </w:pPr>
            <w:r w:rsidRPr="00BA3500">
              <w:t>Navrátilov</w:t>
            </w:r>
            <w:r>
              <w:t xml:space="preserve">á, H. (2014). </w:t>
            </w:r>
            <w:r w:rsidRPr="00BA3500">
              <w:t xml:space="preserve">Profesional Roles of a University Teacher and Their Changes. In </w:t>
            </w:r>
            <w:r w:rsidRPr="00AA059B">
              <w:rPr>
                <w:i/>
              </w:rPr>
              <w:t>ICERI2014 Proceedings: 7th International Conference of Education, Research and Innovation</w:t>
            </w:r>
            <w:r w:rsidRPr="00BA3500">
              <w:t xml:space="preserve">, </w:t>
            </w:r>
            <w:r w:rsidR="00C61EED">
              <w:t xml:space="preserve">Seville. </w:t>
            </w:r>
          </w:p>
        </w:tc>
      </w:tr>
      <w:tr w:rsidR="00437364" w14:paraId="6BCB2AB5" w14:textId="77777777" w:rsidTr="00437364">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44938E69" w14:textId="77777777" w:rsidR="00437364" w:rsidRDefault="00437364" w:rsidP="00437364">
            <w:pPr>
              <w:rPr>
                <w:b/>
              </w:rPr>
            </w:pPr>
            <w:r>
              <w:rPr>
                <w:b/>
              </w:rPr>
              <w:t>Působení v</w:t>
            </w:r>
            <w:r w:rsidR="00427AEF">
              <w:rPr>
                <w:b/>
              </w:rPr>
              <w:t> </w:t>
            </w:r>
            <w:r>
              <w:rPr>
                <w:b/>
              </w:rPr>
              <w:t>zahraničí</w:t>
            </w:r>
          </w:p>
        </w:tc>
      </w:tr>
      <w:tr w:rsidR="00437364" w14:paraId="622A19AA" w14:textId="77777777" w:rsidTr="00931FDA">
        <w:trPr>
          <w:trHeight w:val="202"/>
          <w:jc w:val="center"/>
        </w:trPr>
        <w:tc>
          <w:tcPr>
            <w:tcW w:w="9859" w:type="dxa"/>
            <w:gridSpan w:val="12"/>
            <w:tcBorders>
              <w:top w:val="single" w:sz="4" w:space="0" w:color="auto"/>
              <w:left w:val="single" w:sz="4" w:space="0" w:color="auto"/>
              <w:bottom w:val="single" w:sz="4" w:space="0" w:color="auto"/>
              <w:right w:val="single" w:sz="4" w:space="0" w:color="auto"/>
            </w:tcBorders>
          </w:tcPr>
          <w:p w14:paraId="6C32566A" w14:textId="77777777" w:rsidR="00437364" w:rsidRDefault="001615CE" w:rsidP="00437364">
            <w:pPr>
              <w:rPr>
                <w:b/>
              </w:rPr>
            </w:pPr>
            <w:r w:rsidRPr="00F06E07">
              <w:t>2014</w:t>
            </w:r>
            <w:r>
              <w:t xml:space="preserve"> PdF UMB Banská Bystrica, SK; 2015 PdF Klaipeda University, LT.</w:t>
            </w:r>
          </w:p>
        </w:tc>
      </w:tr>
      <w:tr w:rsidR="00437364" w14:paraId="112D0B89" w14:textId="77777777" w:rsidTr="00931FDA">
        <w:trPr>
          <w:cantSplit/>
          <w:trHeight w:val="234"/>
          <w:jc w:val="center"/>
        </w:trPr>
        <w:tc>
          <w:tcPr>
            <w:tcW w:w="2518" w:type="dxa"/>
            <w:shd w:val="clear" w:color="auto" w:fill="F7CAAC"/>
          </w:tcPr>
          <w:p w14:paraId="04278406" w14:textId="77777777" w:rsidR="00437364" w:rsidRDefault="00437364" w:rsidP="00437364">
            <w:pPr>
              <w:jc w:val="both"/>
              <w:rPr>
                <w:b/>
              </w:rPr>
            </w:pPr>
            <w:r>
              <w:rPr>
                <w:b/>
              </w:rPr>
              <w:t xml:space="preserve">Podpis </w:t>
            </w:r>
          </w:p>
        </w:tc>
        <w:tc>
          <w:tcPr>
            <w:tcW w:w="4536" w:type="dxa"/>
            <w:gridSpan w:val="5"/>
          </w:tcPr>
          <w:p w14:paraId="7B0097EB" w14:textId="77777777" w:rsidR="00437364" w:rsidRDefault="00437364" w:rsidP="00437364">
            <w:pPr>
              <w:jc w:val="both"/>
            </w:pPr>
            <w:r>
              <w:t>Hana Navrátilová, v. r.</w:t>
            </w:r>
          </w:p>
        </w:tc>
        <w:tc>
          <w:tcPr>
            <w:tcW w:w="786" w:type="dxa"/>
            <w:shd w:val="clear" w:color="auto" w:fill="F7CAAC"/>
          </w:tcPr>
          <w:p w14:paraId="60D105FC" w14:textId="77777777" w:rsidR="00437364" w:rsidRDefault="00437364" w:rsidP="00437364">
            <w:pPr>
              <w:jc w:val="both"/>
            </w:pPr>
            <w:r>
              <w:rPr>
                <w:b/>
              </w:rPr>
              <w:t>datum</w:t>
            </w:r>
          </w:p>
        </w:tc>
        <w:tc>
          <w:tcPr>
            <w:tcW w:w="2019" w:type="dxa"/>
            <w:gridSpan w:val="5"/>
          </w:tcPr>
          <w:p w14:paraId="4DDF78E0" w14:textId="77777777" w:rsidR="00437364" w:rsidRDefault="0086248F" w:rsidP="00437364">
            <w:pPr>
              <w:jc w:val="both"/>
            </w:pPr>
            <w:r>
              <w:t>30. 5. 2018</w:t>
            </w:r>
          </w:p>
        </w:tc>
      </w:tr>
    </w:tbl>
    <w:p w14:paraId="0820384D" w14:textId="77777777" w:rsidR="009417A4" w:rsidRPr="00437364" w:rsidRDefault="000E63A2">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209"/>
        <w:gridCol w:w="423"/>
        <w:gridCol w:w="427"/>
        <w:gridCol w:w="266"/>
        <w:gridCol w:w="694"/>
      </w:tblGrid>
      <w:tr w:rsidR="001615CE" w14:paraId="7EFD0A2E" w14:textId="77777777" w:rsidTr="00035374">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571C97EC" w14:textId="77777777" w:rsidR="001615CE" w:rsidRDefault="001615CE" w:rsidP="00035374">
            <w:pPr>
              <w:jc w:val="both"/>
              <w:rPr>
                <w:b/>
                <w:sz w:val="28"/>
              </w:rPr>
            </w:pPr>
            <w:r>
              <w:rPr>
                <w:b/>
                <w:sz w:val="28"/>
              </w:rPr>
              <w:t>C-I – Personální zabezpečení</w:t>
            </w:r>
          </w:p>
        </w:tc>
      </w:tr>
      <w:tr w:rsidR="001615CE" w14:paraId="496D1981" w14:textId="77777777" w:rsidTr="00035374">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4C7C718F" w14:textId="77777777" w:rsidR="001615CE" w:rsidRDefault="001615CE" w:rsidP="00035374">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5D1D55B0" w14:textId="77777777" w:rsidR="001615CE" w:rsidRDefault="001615CE" w:rsidP="00035374">
            <w:pPr>
              <w:jc w:val="both"/>
            </w:pPr>
            <w:r>
              <w:t>Univerzita Tomáše Bati ve Zlíně</w:t>
            </w:r>
          </w:p>
        </w:tc>
      </w:tr>
      <w:tr w:rsidR="001615CE" w14:paraId="302DE60B" w14:textId="77777777" w:rsidTr="0003537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9783829" w14:textId="77777777" w:rsidR="001615CE" w:rsidRDefault="001615CE" w:rsidP="00035374">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140F75FB" w14:textId="77777777" w:rsidR="001615CE" w:rsidRDefault="001615CE" w:rsidP="00035374">
            <w:pPr>
              <w:jc w:val="both"/>
            </w:pPr>
            <w:r>
              <w:t>Fakulta humanitních studií</w:t>
            </w:r>
          </w:p>
        </w:tc>
      </w:tr>
      <w:tr w:rsidR="001615CE" w14:paraId="4E3E9321" w14:textId="77777777" w:rsidTr="0003537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BDEEEE3" w14:textId="77777777" w:rsidR="001615CE" w:rsidRDefault="001615CE" w:rsidP="00035374">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627F71D3" w14:textId="77777777" w:rsidR="001615CE" w:rsidRDefault="001615CE" w:rsidP="00035374">
            <w:pPr>
              <w:jc w:val="both"/>
            </w:pPr>
            <w:r>
              <w:t>Předškolní pedagogika</w:t>
            </w:r>
          </w:p>
        </w:tc>
      </w:tr>
      <w:tr w:rsidR="001615CE" w14:paraId="699DA3B3" w14:textId="77777777" w:rsidTr="003C2733">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19F2CE8" w14:textId="77777777" w:rsidR="001615CE" w:rsidRDefault="001615CE" w:rsidP="00035374">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628AAAE7" w14:textId="77777777" w:rsidR="001615CE" w:rsidRDefault="001615CE" w:rsidP="00035374">
            <w:pPr>
              <w:jc w:val="both"/>
            </w:pPr>
            <w:r>
              <w:t>Marie Pavelková</w:t>
            </w:r>
          </w:p>
        </w:tc>
        <w:tc>
          <w:tcPr>
            <w:tcW w:w="9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CB4BF6" w14:textId="77777777" w:rsidR="001615CE" w:rsidRDefault="001615CE" w:rsidP="00035374">
            <w:pPr>
              <w:jc w:val="both"/>
              <w:rPr>
                <w:b/>
              </w:rPr>
            </w:pPr>
            <w:r>
              <w:rPr>
                <w:b/>
              </w:rPr>
              <w:t>Tituly</w:t>
            </w:r>
          </w:p>
        </w:tc>
        <w:tc>
          <w:tcPr>
            <w:tcW w:w="1810" w:type="dxa"/>
            <w:gridSpan w:val="4"/>
            <w:tcBorders>
              <w:top w:val="single" w:sz="4" w:space="0" w:color="auto"/>
              <w:left w:val="single" w:sz="4" w:space="0" w:color="auto"/>
              <w:bottom w:val="single" w:sz="4" w:space="0" w:color="auto"/>
              <w:right w:val="single" w:sz="4" w:space="0" w:color="auto"/>
            </w:tcBorders>
          </w:tcPr>
          <w:p w14:paraId="1E2E19BA" w14:textId="77777777" w:rsidR="001615CE" w:rsidRDefault="001615CE" w:rsidP="00035374">
            <w:pPr>
              <w:jc w:val="both"/>
            </w:pPr>
            <w:r>
              <w:t>Mgr.</w:t>
            </w:r>
          </w:p>
        </w:tc>
      </w:tr>
      <w:tr w:rsidR="001615CE" w14:paraId="29982EF7" w14:textId="77777777" w:rsidTr="003C2733">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F9DED88" w14:textId="77777777" w:rsidR="001615CE" w:rsidRDefault="001615CE" w:rsidP="00035374">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48AE5CA3" w14:textId="77777777" w:rsidR="001615CE" w:rsidRDefault="001615CE" w:rsidP="00035374">
            <w:pPr>
              <w:jc w:val="both"/>
            </w:pPr>
            <w:r>
              <w:t>1984</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6424B812" w14:textId="77777777" w:rsidR="001615CE" w:rsidRDefault="001615CE" w:rsidP="00035374">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6FB68917" w14:textId="77777777" w:rsidR="001615CE" w:rsidRDefault="00633922" w:rsidP="0003537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8B62F8A" w14:textId="77777777" w:rsidR="001615CE" w:rsidRDefault="001615CE" w:rsidP="00035374">
            <w:pPr>
              <w:jc w:val="both"/>
              <w:rPr>
                <w:b/>
              </w:rPr>
            </w:pPr>
            <w:r>
              <w:rPr>
                <w:b/>
              </w:rPr>
              <w:t>rozsah</w:t>
            </w:r>
          </w:p>
        </w:tc>
        <w:tc>
          <w:tcPr>
            <w:tcW w:w="995" w:type="dxa"/>
            <w:gridSpan w:val="2"/>
            <w:tcBorders>
              <w:top w:val="single" w:sz="4" w:space="0" w:color="auto"/>
              <w:left w:val="single" w:sz="4" w:space="0" w:color="auto"/>
              <w:bottom w:val="single" w:sz="4" w:space="0" w:color="auto"/>
              <w:right w:val="single" w:sz="4" w:space="0" w:color="auto"/>
            </w:tcBorders>
          </w:tcPr>
          <w:p w14:paraId="104AA876" w14:textId="77777777" w:rsidR="001615CE" w:rsidRDefault="0040006C" w:rsidP="009D17A5">
            <w:r>
              <w:t xml:space="preserve">40 h </w:t>
            </w:r>
            <w:r w:rsidR="001615CE">
              <w:t>týdně</w:t>
            </w:r>
            <w:r w:rsidR="00633922">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B2D7CDA" w14:textId="77777777" w:rsidR="001615CE" w:rsidRDefault="001615CE" w:rsidP="00035374">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3B1B83B3" w14:textId="77777777" w:rsidR="001615CE" w:rsidRDefault="001615CE" w:rsidP="00035374">
            <w:pPr>
              <w:jc w:val="both"/>
            </w:pPr>
            <w:r>
              <w:t>8/2019</w:t>
            </w:r>
          </w:p>
        </w:tc>
      </w:tr>
      <w:tr w:rsidR="001615CE" w14:paraId="6F49CB12" w14:textId="77777777" w:rsidTr="003C2733">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E4E7167" w14:textId="77777777" w:rsidR="001615CE" w:rsidRDefault="001615CE" w:rsidP="00035374">
            <w:pPr>
              <w:jc w:val="both"/>
              <w:rPr>
                <w:b/>
              </w:rPr>
            </w:pPr>
            <w:r>
              <w:rPr>
                <w:b/>
              </w:rPr>
              <w:t xml:space="preserve">Typ vztahu na součásti VŠ, která uskutečňuje st. </w:t>
            </w:r>
            <w:r w:rsidR="00802B5C">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14:paraId="326154AF" w14:textId="77777777" w:rsidR="001615CE" w:rsidRDefault="00633922" w:rsidP="0003537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AFA965D" w14:textId="77777777" w:rsidR="001615CE" w:rsidRDefault="001615CE" w:rsidP="00035374">
            <w:pPr>
              <w:jc w:val="both"/>
              <w:rPr>
                <w:b/>
              </w:rPr>
            </w:pPr>
            <w:r>
              <w:rPr>
                <w:b/>
              </w:rPr>
              <w:t>rozsah</w:t>
            </w:r>
          </w:p>
        </w:tc>
        <w:tc>
          <w:tcPr>
            <w:tcW w:w="995" w:type="dxa"/>
            <w:gridSpan w:val="2"/>
            <w:tcBorders>
              <w:top w:val="single" w:sz="4" w:space="0" w:color="auto"/>
              <w:left w:val="single" w:sz="4" w:space="0" w:color="auto"/>
              <w:bottom w:val="single" w:sz="4" w:space="0" w:color="auto"/>
              <w:right w:val="single" w:sz="4" w:space="0" w:color="auto"/>
            </w:tcBorders>
          </w:tcPr>
          <w:p w14:paraId="5A6750FD" w14:textId="77777777" w:rsidR="001615CE" w:rsidRDefault="0040006C" w:rsidP="009D17A5">
            <w:r>
              <w:t xml:space="preserve">40 h </w:t>
            </w:r>
            <w:r w:rsidR="001615CE">
              <w:t>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9AE6A2" w14:textId="77777777" w:rsidR="001615CE" w:rsidRDefault="001615CE" w:rsidP="00035374">
            <w:pPr>
              <w:jc w:val="both"/>
              <w:rPr>
                <w:b/>
              </w:rPr>
            </w:pPr>
            <w:r>
              <w:rPr>
                <w:b/>
              </w:rPr>
              <w:t>do kdy</w:t>
            </w:r>
          </w:p>
        </w:tc>
        <w:tc>
          <w:tcPr>
            <w:tcW w:w="960" w:type="dxa"/>
            <w:gridSpan w:val="2"/>
            <w:tcBorders>
              <w:top w:val="single" w:sz="4" w:space="0" w:color="auto"/>
              <w:left w:val="single" w:sz="4" w:space="0" w:color="auto"/>
              <w:bottom w:val="single" w:sz="4" w:space="0" w:color="auto"/>
              <w:right w:val="single" w:sz="4" w:space="0" w:color="auto"/>
            </w:tcBorders>
          </w:tcPr>
          <w:p w14:paraId="798E9DD4" w14:textId="77777777" w:rsidR="001615CE" w:rsidRDefault="001615CE" w:rsidP="00035374">
            <w:pPr>
              <w:jc w:val="both"/>
            </w:pPr>
            <w:r>
              <w:t>8/2019</w:t>
            </w:r>
          </w:p>
        </w:tc>
      </w:tr>
      <w:tr w:rsidR="001615CE" w14:paraId="2BC076E2" w14:textId="77777777" w:rsidTr="003C2733">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D005185" w14:textId="77777777" w:rsidR="001615CE" w:rsidRDefault="001615CE" w:rsidP="00035374">
            <w:pPr>
              <w:jc w:val="both"/>
            </w:pPr>
            <w:r>
              <w:rPr>
                <w:b/>
              </w:rPr>
              <w:t>Další současná působení jako akademický pracovník na jiných VŠ</w:t>
            </w:r>
          </w:p>
        </w:tc>
        <w:tc>
          <w:tcPr>
            <w:tcW w:w="170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0444F62" w14:textId="77777777" w:rsidR="001615CE" w:rsidRDefault="001615CE" w:rsidP="00035374">
            <w:pPr>
              <w:jc w:val="both"/>
              <w:rPr>
                <w:b/>
              </w:rPr>
            </w:pPr>
            <w:r>
              <w:rPr>
                <w:b/>
              </w:rPr>
              <w:t>typ prac. vztahu</w:t>
            </w:r>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7A62404" w14:textId="77777777" w:rsidR="001615CE" w:rsidRDefault="001615CE" w:rsidP="00035374">
            <w:pPr>
              <w:jc w:val="both"/>
              <w:rPr>
                <w:b/>
              </w:rPr>
            </w:pPr>
            <w:r>
              <w:rPr>
                <w:b/>
              </w:rPr>
              <w:t>rozsah</w:t>
            </w:r>
          </w:p>
        </w:tc>
      </w:tr>
      <w:tr w:rsidR="001615CE" w14:paraId="3A39B21E" w14:textId="77777777" w:rsidTr="003C2733">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119D963E" w14:textId="77777777" w:rsidR="001615CE" w:rsidRDefault="00802B5C" w:rsidP="00035374">
            <w:pPr>
              <w:jc w:val="both"/>
            </w:pPr>
            <w:r>
              <w:t>N</w:t>
            </w:r>
            <w:r w:rsidR="001615CE">
              <w:t>emá</w:t>
            </w:r>
          </w:p>
        </w:tc>
        <w:tc>
          <w:tcPr>
            <w:tcW w:w="1704" w:type="dxa"/>
            <w:gridSpan w:val="3"/>
            <w:tcBorders>
              <w:top w:val="single" w:sz="4" w:space="0" w:color="auto"/>
              <w:left w:val="single" w:sz="4" w:space="0" w:color="auto"/>
              <w:bottom w:val="single" w:sz="4" w:space="0" w:color="auto"/>
              <w:right w:val="single" w:sz="4" w:space="0" w:color="auto"/>
            </w:tcBorders>
          </w:tcPr>
          <w:p w14:paraId="65998FB4" w14:textId="77777777" w:rsidR="001615CE" w:rsidRDefault="001615CE" w:rsidP="00035374">
            <w:pPr>
              <w:jc w:val="both"/>
            </w:pPr>
          </w:p>
        </w:tc>
        <w:tc>
          <w:tcPr>
            <w:tcW w:w="1810" w:type="dxa"/>
            <w:gridSpan w:val="4"/>
            <w:tcBorders>
              <w:top w:val="single" w:sz="4" w:space="0" w:color="auto"/>
              <w:left w:val="single" w:sz="4" w:space="0" w:color="auto"/>
              <w:bottom w:val="single" w:sz="4" w:space="0" w:color="auto"/>
              <w:right w:val="single" w:sz="4" w:space="0" w:color="auto"/>
            </w:tcBorders>
          </w:tcPr>
          <w:p w14:paraId="4F2ADBA9" w14:textId="77777777" w:rsidR="001615CE" w:rsidRDefault="001615CE" w:rsidP="00035374">
            <w:pPr>
              <w:jc w:val="both"/>
            </w:pPr>
          </w:p>
        </w:tc>
      </w:tr>
      <w:tr w:rsidR="001615CE" w14:paraId="22C3CCBF" w14:textId="77777777"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2730CED" w14:textId="77777777" w:rsidR="001615CE" w:rsidRDefault="001615CE" w:rsidP="00035374">
            <w:pPr>
              <w:jc w:val="both"/>
            </w:pPr>
            <w:r>
              <w:rPr>
                <w:b/>
              </w:rPr>
              <w:t>Předměty příslušného studijního programu a způsob zapojení do jejich výuky, příp. další zapojení do uskutečňování studijního programu</w:t>
            </w:r>
          </w:p>
        </w:tc>
      </w:tr>
      <w:tr w:rsidR="001615CE" w14:paraId="2AE18CDF" w14:textId="77777777" w:rsidTr="003C2733">
        <w:trPr>
          <w:trHeight w:val="187"/>
          <w:jc w:val="center"/>
        </w:trPr>
        <w:tc>
          <w:tcPr>
            <w:tcW w:w="9859" w:type="dxa"/>
            <w:gridSpan w:val="12"/>
            <w:tcBorders>
              <w:top w:val="nil"/>
              <w:left w:val="single" w:sz="4" w:space="0" w:color="auto"/>
              <w:bottom w:val="single" w:sz="4" w:space="0" w:color="auto"/>
              <w:right w:val="single" w:sz="4" w:space="0" w:color="auto"/>
            </w:tcBorders>
          </w:tcPr>
          <w:p w14:paraId="4C927D66" w14:textId="77777777" w:rsidR="001615CE" w:rsidRDefault="001615CE" w:rsidP="00035374">
            <w:r>
              <w:t>Teorie a metody rozvíjení matematických představ v předškolním vzdělávání</w:t>
            </w:r>
          </w:p>
        </w:tc>
      </w:tr>
      <w:tr w:rsidR="001615CE" w14:paraId="77A1D540" w14:textId="77777777"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9E6002F" w14:textId="77777777" w:rsidR="001615CE" w:rsidRDefault="001615CE" w:rsidP="00035374">
            <w:pPr>
              <w:jc w:val="both"/>
            </w:pPr>
            <w:r>
              <w:rPr>
                <w:b/>
              </w:rPr>
              <w:t xml:space="preserve">Údaje o vzdělání na VŠ </w:t>
            </w:r>
          </w:p>
        </w:tc>
      </w:tr>
      <w:tr w:rsidR="001615CE" w14:paraId="75D0ED81" w14:textId="77777777" w:rsidTr="003C2733">
        <w:trPr>
          <w:trHeight w:val="561"/>
          <w:jc w:val="center"/>
        </w:trPr>
        <w:tc>
          <w:tcPr>
            <w:tcW w:w="9859" w:type="dxa"/>
            <w:gridSpan w:val="12"/>
            <w:tcBorders>
              <w:top w:val="single" w:sz="4" w:space="0" w:color="auto"/>
              <w:left w:val="single" w:sz="4" w:space="0" w:color="auto"/>
              <w:bottom w:val="single" w:sz="4" w:space="0" w:color="auto"/>
              <w:right w:val="single" w:sz="4" w:space="0" w:color="auto"/>
            </w:tcBorders>
          </w:tcPr>
          <w:p w14:paraId="167EF1B6" w14:textId="77777777" w:rsidR="001615CE" w:rsidRDefault="001615CE" w:rsidP="001615CE">
            <w:pPr>
              <w:pStyle w:val="Default"/>
              <w:jc w:val="both"/>
              <w:rPr>
                <w:sz w:val="20"/>
                <w:szCs w:val="20"/>
              </w:rPr>
            </w:pPr>
            <w:r>
              <w:rPr>
                <w:sz w:val="20"/>
                <w:szCs w:val="20"/>
              </w:rPr>
              <w:t>2008 UP v Olomouci, ukončené bakalářské studium, aprobace Učitelství pro mateřské školy  - (Bc.)</w:t>
            </w:r>
          </w:p>
          <w:p w14:paraId="1F0B9787" w14:textId="77777777" w:rsidR="001615CE" w:rsidRDefault="001615CE" w:rsidP="001615CE">
            <w:pPr>
              <w:pStyle w:val="Default"/>
              <w:jc w:val="both"/>
              <w:rPr>
                <w:sz w:val="20"/>
                <w:szCs w:val="20"/>
              </w:rPr>
            </w:pPr>
            <w:r>
              <w:rPr>
                <w:sz w:val="20"/>
                <w:szCs w:val="20"/>
              </w:rPr>
              <w:t>2010 UK v Bratislavě, ukončené magisterské studium, aprobace Učitelství pro první stupeň ZŠ - (Mgr.)</w:t>
            </w:r>
          </w:p>
          <w:p w14:paraId="1AC0E9AA" w14:textId="77777777" w:rsidR="001615CE" w:rsidRPr="00C55316" w:rsidRDefault="001615CE" w:rsidP="0040006C">
            <w:pPr>
              <w:ind w:left="-2"/>
              <w:jc w:val="both"/>
            </w:pPr>
            <w:r>
              <w:t xml:space="preserve">2016  UTB ve Zlíně, </w:t>
            </w:r>
            <w:r w:rsidR="0040006C">
              <w:t xml:space="preserve">doktorské studium ve </w:t>
            </w:r>
            <w:r>
              <w:t>studijním programu Pedagogika -  (Ph.D.)</w:t>
            </w:r>
          </w:p>
        </w:tc>
      </w:tr>
      <w:tr w:rsidR="001615CE" w14:paraId="54E27A55" w14:textId="77777777"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B346A64" w14:textId="77777777" w:rsidR="001615CE" w:rsidRDefault="001615CE" w:rsidP="00035374">
            <w:pPr>
              <w:jc w:val="both"/>
              <w:rPr>
                <w:b/>
              </w:rPr>
            </w:pPr>
            <w:r>
              <w:rPr>
                <w:b/>
              </w:rPr>
              <w:t>Údaje o odborném působení od absolvování VŠ</w:t>
            </w:r>
          </w:p>
        </w:tc>
      </w:tr>
      <w:tr w:rsidR="001615CE" w14:paraId="5120D2CB" w14:textId="77777777" w:rsidTr="003C2733">
        <w:trPr>
          <w:trHeight w:val="320"/>
          <w:jc w:val="center"/>
        </w:trPr>
        <w:tc>
          <w:tcPr>
            <w:tcW w:w="9859" w:type="dxa"/>
            <w:gridSpan w:val="12"/>
            <w:tcBorders>
              <w:top w:val="single" w:sz="4" w:space="0" w:color="auto"/>
              <w:left w:val="single" w:sz="4" w:space="0" w:color="auto"/>
              <w:bottom w:val="single" w:sz="4" w:space="0" w:color="auto"/>
              <w:right w:val="single" w:sz="4" w:space="0" w:color="auto"/>
            </w:tcBorders>
          </w:tcPr>
          <w:p w14:paraId="0F7C0066" w14:textId="77777777" w:rsidR="001615CE" w:rsidRDefault="001615CE" w:rsidP="001615CE">
            <w:pPr>
              <w:pStyle w:val="Normlnweb"/>
              <w:spacing w:before="0" w:beforeAutospacing="0" w:after="0" w:afterAutospacing="0"/>
              <w:jc w:val="both"/>
              <w:rPr>
                <w:sz w:val="20"/>
                <w:szCs w:val="20"/>
              </w:rPr>
            </w:pPr>
            <w:r>
              <w:rPr>
                <w:sz w:val="20"/>
                <w:szCs w:val="20"/>
              </w:rPr>
              <w:t>2010 - 2013 ZŠ Zlín, výuka na 1. stupni základní školy, učitel</w:t>
            </w:r>
          </w:p>
          <w:p w14:paraId="232803A7" w14:textId="77777777" w:rsidR="001615CE" w:rsidRDefault="001615CE" w:rsidP="001615CE">
            <w:pPr>
              <w:jc w:val="both"/>
            </w:pPr>
            <w:r>
              <w:t>2016 - dosud FHS UTB ve Zlíně, asistent</w:t>
            </w:r>
          </w:p>
        </w:tc>
      </w:tr>
      <w:tr w:rsidR="001615CE" w14:paraId="00A92D86" w14:textId="77777777" w:rsidTr="00035374">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3438744" w14:textId="77777777" w:rsidR="001615CE" w:rsidRDefault="001615CE" w:rsidP="00035374">
            <w:pPr>
              <w:jc w:val="both"/>
            </w:pPr>
            <w:r>
              <w:rPr>
                <w:b/>
              </w:rPr>
              <w:t>Zkušenosti s vedením rigorózních a dizertačních prací</w:t>
            </w:r>
          </w:p>
        </w:tc>
      </w:tr>
      <w:tr w:rsidR="001615CE" w14:paraId="513A52E5" w14:textId="77777777" w:rsidTr="003803F7">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75441DDB" w14:textId="77777777" w:rsidR="001615CE" w:rsidRDefault="001615CE" w:rsidP="00035374">
            <w:pPr>
              <w:jc w:val="both"/>
            </w:pPr>
          </w:p>
        </w:tc>
      </w:tr>
      <w:tr w:rsidR="001615CE" w14:paraId="69662D20" w14:textId="77777777" w:rsidTr="00035374">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458AF5A1" w14:textId="77777777" w:rsidR="001615CE" w:rsidRDefault="001615CE" w:rsidP="00035374">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EFE048A" w14:textId="77777777" w:rsidR="001615CE" w:rsidRDefault="001615CE" w:rsidP="00035374">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72012747" w14:textId="77777777" w:rsidR="001615CE" w:rsidRDefault="001615CE" w:rsidP="00035374">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314CC674" w14:textId="77777777" w:rsidR="001615CE" w:rsidRDefault="001615CE" w:rsidP="00035374">
            <w:pPr>
              <w:jc w:val="both"/>
              <w:rPr>
                <w:b/>
              </w:rPr>
            </w:pPr>
            <w:r>
              <w:rPr>
                <w:b/>
              </w:rPr>
              <w:t>Ohlasy publikací</w:t>
            </w:r>
          </w:p>
        </w:tc>
      </w:tr>
      <w:tr w:rsidR="001615CE" w14:paraId="075872C5" w14:textId="77777777" w:rsidTr="00035374">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0FDE0E6D" w14:textId="77777777" w:rsidR="001615CE" w:rsidRDefault="001615CE" w:rsidP="0003537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54DC315B" w14:textId="77777777" w:rsidR="001615CE" w:rsidRDefault="001615CE" w:rsidP="00035374">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1E5E4E05" w14:textId="77777777" w:rsidR="001615CE" w:rsidRDefault="001615CE" w:rsidP="00035374">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2E3E71E" w14:textId="77777777" w:rsidR="001615CE" w:rsidRDefault="001615CE" w:rsidP="00035374">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C262073" w14:textId="77777777" w:rsidR="001615CE" w:rsidRDefault="001615CE" w:rsidP="00035374">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DB7983E" w14:textId="77777777" w:rsidR="001615CE" w:rsidRDefault="001615CE" w:rsidP="00035374">
            <w:pPr>
              <w:jc w:val="both"/>
            </w:pPr>
            <w:r>
              <w:rPr>
                <w:b/>
                <w:sz w:val="18"/>
              </w:rPr>
              <w:t>ostatní</w:t>
            </w:r>
          </w:p>
        </w:tc>
      </w:tr>
      <w:tr w:rsidR="001615CE" w14:paraId="6DA8EC59" w14:textId="77777777" w:rsidTr="00035374">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737A6F0" w14:textId="77777777" w:rsidR="001615CE" w:rsidRDefault="001615CE" w:rsidP="00035374">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D0C27F1" w14:textId="77777777" w:rsidR="001615CE" w:rsidRDefault="001615CE" w:rsidP="00035374">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66531D3" w14:textId="77777777" w:rsidR="001615CE" w:rsidRDefault="001615CE" w:rsidP="00035374">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63354D5B" w14:textId="77777777" w:rsidR="001615CE" w:rsidRDefault="001615CE" w:rsidP="00035374">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0EE596DF" w14:textId="77777777" w:rsidR="001615CE" w:rsidRDefault="001615CE" w:rsidP="00035374">
            <w:pPr>
              <w:jc w:val="both"/>
              <w:rPr>
                <w:b/>
              </w:rPr>
            </w:pPr>
            <w:r>
              <w:rPr>
                <w:b/>
              </w:rPr>
              <w:t>0</w:t>
            </w:r>
          </w:p>
        </w:tc>
        <w:tc>
          <w:tcPr>
            <w:tcW w:w="694" w:type="dxa"/>
            <w:vMerge w:val="restart"/>
            <w:tcBorders>
              <w:top w:val="single" w:sz="4" w:space="0" w:color="auto"/>
              <w:left w:val="single" w:sz="4" w:space="0" w:color="auto"/>
              <w:bottom w:val="single" w:sz="4" w:space="0" w:color="auto"/>
              <w:right w:val="single" w:sz="4" w:space="0" w:color="auto"/>
            </w:tcBorders>
          </w:tcPr>
          <w:p w14:paraId="18D99153" w14:textId="77777777" w:rsidR="001615CE" w:rsidRDefault="001615CE" w:rsidP="00035374">
            <w:pPr>
              <w:jc w:val="both"/>
              <w:rPr>
                <w:b/>
              </w:rPr>
            </w:pPr>
            <w:r>
              <w:rPr>
                <w:b/>
              </w:rPr>
              <w:t>0</w:t>
            </w:r>
          </w:p>
        </w:tc>
      </w:tr>
      <w:tr w:rsidR="001615CE" w14:paraId="0752E72A" w14:textId="77777777" w:rsidTr="00035374">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04801250" w14:textId="77777777" w:rsidR="001615CE" w:rsidRDefault="001615CE" w:rsidP="0003537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404B43D4" w14:textId="77777777" w:rsidR="001615CE" w:rsidRDefault="001615CE" w:rsidP="00035374">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227601C5" w14:textId="77777777" w:rsidR="001615CE" w:rsidRDefault="001615CE" w:rsidP="00035374">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242EAFAB" w14:textId="77777777" w:rsidR="001615CE" w:rsidRDefault="001615CE" w:rsidP="00035374">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2E160971" w14:textId="77777777" w:rsidR="001615CE" w:rsidRDefault="001615CE" w:rsidP="00035374">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1E74F11F" w14:textId="77777777" w:rsidR="001615CE" w:rsidRDefault="001615CE" w:rsidP="00035374">
            <w:pPr>
              <w:rPr>
                <w:b/>
              </w:rPr>
            </w:pPr>
          </w:p>
        </w:tc>
      </w:tr>
      <w:tr w:rsidR="001615CE" w14:paraId="11C45332" w14:textId="77777777"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27AF2E1" w14:textId="77777777" w:rsidR="001615CE" w:rsidRDefault="001615CE" w:rsidP="00035374">
            <w:pPr>
              <w:jc w:val="both"/>
              <w:rPr>
                <w:b/>
              </w:rPr>
            </w:pPr>
            <w:r>
              <w:rPr>
                <w:b/>
              </w:rPr>
              <w:t xml:space="preserve">Přehled o nejvýznamnější publikační a další tvůrčí činnosti nebo další profesní činnosti u odborníků z praxe vztahující se k zabezpečovaným předmětům </w:t>
            </w:r>
          </w:p>
        </w:tc>
      </w:tr>
      <w:tr w:rsidR="001615CE" w:rsidRPr="00941EF7" w14:paraId="4180E502" w14:textId="77777777" w:rsidTr="003803F7">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33B85425" w14:textId="77777777" w:rsidR="001615CE" w:rsidRPr="00941EF7" w:rsidRDefault="001615CE" w:rsidP="00035374">
            <w:pPr>
              <w:jc w:val="both"/>
            </w:pPr>
          </w:p>
        </w:tc>
      </w:tr>
      <w:tr w:rsidR="001615CE" w14:paraId="57504AA3" w14:textId="77777777" w:rsidTr="00035374">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08DE6834" w14:textId="77777777" w:rsidR="001615CE" w:rsidRDefault="001615CE" w:rsidP="00035374">
            <w:pPr>
              <w:rPr>
                <w:b/>
              </w:rPr>
            </w:pPr>
            <w:r>
              <w:rPr>
                <w:b/>
              </w:rPr>
              <w:t>Působení v</w:t>
            </w:r>
            <w:r w:rsidR="00427AEF">
              <w:rPr>
                <w:b/>
              </w:rPr>
              <w:t> </w:t>
            </w:r>
            <w:r>
              <w:rPr>
                <w:b/>
              </w:rPr>
              <w:t>zahraničí</w:t>
            </w:r>
          </w:p>
        </w:tc>
      </w:tr>
      <w:tr w:rsidR="001615CE" w14:paraId="0B9EC673" w14:textId="77777777" w:rsidTr="003C2733">
        <w:trPr>
          <w:trHeight w:val="120"/>
          <w:jc w:val="center"/>
        </w:trPr>
        <w:tc>
          <w:tcPr>
            <w:tcW w:w="9859" w:type="dxa"/>
            <w:gridSpan w:val="12"/>
            <w:tcBorders>
              <w:top w:val="single" w:sz="4" w:space="0" w:color="auto"/>
              <w:left w:val="single" w:sz="4" w:space="0" w:color="auto"/>
              <w:bottom w:val="single" w:sz="4" w:space="0" w:color="auto"/>
              <w:right w:val="single" w:sz="4" w:space="0" w:color="auto"/>
            </w:tcBorders>
          </w:tcPr>
          <w:p w14:paraId="3E4C2E73" w14:textId="2A849697" w:rsidR="001615CE" w:rsidRDefault="001615CE" w:rsidP="00156B78">
            <w:pPr>
              <w:rPr>
                <w:b/>
              </w:rPr>
            </w:pPr>
            <w:r w:rsidRPr="00022FAB">
              <w:t>2016 Pedagogical University of Cracow</w:t>
            </w:r>
            <w:r>
              <w:t>, Institute of  Pre-School and Early School Education</w:t>
            </w:r>
            <w:del w:id="639" w:author="Anežka Lengálová" w:date="2018-05-30T07:01:00Z">
              <w:r w:rsidDel="00156B78">
                <w:delText>al.</w:delText>
              </w:r>
            </w:del>
          </w:p>
        </w:tc>
      </w:tr>
      <w:tr w:rsidR="001615CE" w14:paraId="3CBD55AE" w14:textId="77777777" w:rsidTr="003803F7">
        <w:trPr>
          <w:cantSplit/>
          <w:trHeight w:val="200"/>
          <w:jc w:val="center"/>
        </w:trPr>
        <w:tc>
          <w:tcPr>
            <w:tcW w:w="2518" w:type="dxa"/>
            <w:shd w:val="clear" w:color="auto" w:fill="F7CAAC"/>
          </w:tcPr>
          <w:p w14:paraId="652FE6FE" w14:textId="77777777" w:rsidR="001615CE" w:rsidRDefault="001615CE" w:rsidP="00035374">
            <w:pPr>
              <w:jc w:val="both"/>
              <w:rPr>
                <w:b/>
              </w:rPr>
            </w:pPr>
            <w:r>
              <w:rPr>
                <w:b/>
              </w:rPr>
              <w:t xml:space="preserve">Podpis </w:t>
            </w:r>
          </w:p>
        </w:tc>
        <w:tc>
          <w:tcPr>
            <w:tcW w:w="4536" w:type="dxa"/>
            <w:gridSpan w:val="5"/>
          </w:tcPr>
          <w:p w14:paraId="79BD8778" w14:textId="77777777" w:rsidR="003803F7" w:rsidRDefault="001615CE" w:rsidP="00926594">
            <w:pPr>
              <w:jc w:val="both"/>
            </w:pPr>
            <w:r>
              <w:t>Marie Pavelková, v. r.</w:t>
            </w:r>
          </w:p>
        </w:tc>
        <w:tc>
          <w:tcPr>
            <w:tcW w:w="786" w:type="dxa"/>
            <w:shd w:val="clear" w:color="auto" w:fill="F7CAAC"/>
          </w:tcPr>
          <w:p w14:paraId="770307B1" w14:textId="77777777" w:rsidR="001615CE" w:rsidRDefault="001615CE" w:rsidP="00035374">
            <w:pPr>
              <w:jc w:val="both"/>
            </w:pPr>
            <w:r>
              <w:rPr>
                <w:b/>
              </w:rPr>
              <w:t>datum</w:t>
            </w:r>
          </w:p>
        </w:tc>
        <w:tc>
          <w:tcPr>
            <w:tcW w:w="2019" w:type="dxa"/>
            <w:gridSpan w:val="5"/>
          </w:tcPr>
          <w:p w14:paraId="4A4B104E" w14:textId="77777777" w:rsidR="001615CE" w:rsidRDefault="0086248F" w:rsidP="00035374">
            <w:pPr>
              <w:jc w:val="both"/>
            </w:pPr>
            <w:r>
              <w:t>30. 5. 2018</w:t>
            </w:r>
          </w:p>
        </w:tc>
      </w:tr>
    </w:tbl>
    <w:p w14:paraId="468CC9C7" w14:textId="77777777" w:rsidR="00ED39E2" w:rsidRDefault="00ED39E2">
      <w:pPr>
        <w:rPr>
          <w:b/>
          <w:sz w:val="28"/>
        </w:rPr>
      </w:pPr>
    </w:p>
    <w:p w14:paraId="2225C1C5" w14:textId="77777777" w:rsidR="00455008" w:rsidRDefault="00ED39E2">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583"/>
        <w:gridCol w:w="662"/>
        <w:gridCol w:w="614"/>
        <w:gridCol w:w="709"/>
        <w:gridCol w:w="925"/>
        <w:gridCol w:w="67"/>
        <w:gridCol w:w="142"/>
        <w:gridCol w:w="425"/>
        <w:gridCol w:w="567"/>
        <w:gridCol w:w="124"/>
        <w:gridCol w:w="694"/>
      </w:tblGrid>
      <w:tr w:rsidR="00F57341" w14:paraId="6CA08E4B" w14:textId="77777777" w:rsidTr="001C77E7">
        <w:trPr>
          <w:jc w:val="center"/>
        </w:trPr>
        <w:tc>
          <w:tcPr>
            <w:tcW w:w="9859"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1D875A51" w14:textId="77777777" w:rsidR="00F57341" w:rsidRDefault="00F57341" w:rsidP="00D27518">
            <w:pPr>
              <w:jc w:val="both"/>
              <w:rPr>
                <w:b/>
                <w:sz w:val="28"/>
              </w:rPr>
            </w:pPr>
            <w:r>
              <w:rPr>
                <w:b/>
                <w:sz w:val="28"/>
              </w:rPr>
              <w:t>C-I – Personální zabezpečení</w:t>
            </w:r>
          </w:p>
        </w:tc>
      </w:tr>
      <w:tr w:rsidR="00F57341" w14:paraId="7825AE73" w14:textId="77777777" w:rsidTr="001C77E7">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67FCE47" w14:textId="77777777" w:rsidR="00F57341" w:rsidRDefault="00F57341" w:rsidP="00D27518">
            <w:pPr>
              <w:jc w:val="both"/>
              <w:rPr>
                <w:b/>
              </w:rPr>
            </w:pPr>
            <w:r>
              <w:rPr>
                <w:b/>
              </w:rPr>
              <w:t>Vysoká škola</w:t>
            </w:r>
          </w:p>
        </w:tc>
        <w:tc>
          <w:tcPr>
            <w:tcW w:w="7341" w:type="dxa"/>
            <w:gridSpan w:val="12"/>
            <w:tcBorders>
              <w:top w:val="single" w:sz="4" w:space="0" w:color="auto"/>
              <w:left w:val="single" w:sz="4" w:space="0" w:color="auto"/>
              <w:bottom w:val="single" w:sz="4" w:space="0" w:color="auto"/>
              <w:right w:val="single" w:sz="4" w:space="0" w:color="auto"/>
            </w:tcBorders>
          </w:tcPr>
          <w:p w14:paraId="50195D86" w14:textId="77777777" w:rsidR="00F57341" w:rsidRDefault="00F57341" w:rsidP="00D27518">
            <w:pPr>
              <w:jc w:val="both"/>
            </w:pPr>
            <w:r>
              <w:t>Univerzita Tomáše Bati ve Zlíně</w:t>
            </w:r>
          </w:p>
        </w:tc>
      </w:tr>
      <w:tr w:rsidR="00F57341" w14:paraId="15D9B089" w14:textId="77777777" w:rsidTr="001C77E7">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8A26AA3" w14:textId="77777777" w:rsidR="00F57341" w:rsidRDefault="00F57341" w:rsidP="00D27518">
            <w:pPr>
              <w:jc w:val="both"/>
              <w:rPr>
                <w:b/>
              </w:rPr>
            </w:pPr>
            <w:r>
              <w:rPr>
                <w:b/>
              </w:rPr>
              <w:t>Součást vysoké školy</w:t>
            </w:r>
          </w:p>
        </w:tc>
        <w:tc>
          <w:tcPr>
            <w:tcW w:w="7341" w:type="dxa"/>
            <w:gridSpan w:val="12"/>
            <w:tcBorders>
              <w:top w:val="single" w:sz="4" w:space="0" w:color="auto"/>
              <w:left w:val="single" w:sz="4" w:space="0" w:color="auto"/>
              <w:bottom w:val="single" w:sz="4" w:space="0" w:color="auto"/>
              <w:right w:val="single" w:sz="4" w:space="0" w:color="auto"/>
            </w:tcBorders>
          </w:tcPr>
          <w:p w14:paraId="69E1C89A" w14:textId="77777777" w:rsidR="00F57341" w:rsidRDefault="00F57341" w:rsidP="00D27518">
            <w:pPr>
              <w:jc w:val="both"/>
            </w:pPr>
            <w:r>
              <w:t>Fakulta humanitních studií</w:t>
            </w:r>
          </w:p>
        </w:tc>
      </w:tr>
      <w:tr w:rsidR="00F57341" w14:paraId="3A8908EA" w14:textId="77777777" w:rsidTr="001C77E7">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B564385" w14:textId="77777777" w:rsidR="00F57341" w:rsidRDefault="00F57341" w:rsidP="00D27518">
            <w:pPr>
              <w:jc w:val="both"/>
              <w:rPr>
                <w:b/>
              </w:rPr>
            </w:pPr>
            <w:r>
              <w:rPr>
                <w:b/>
              </w:rPr>
              <w:t>Název studijního programu</w:t>
            </w:r>
          </w:p>
        </w:tc>
        <w:tc>
          <w:tcPr>
            <w:tcW w:w="7341" w:type="dxa"/>
            <w:gridSpan w:val="12"/>
            <w:tcBorders>
              <w:top w:val="single" w:sz="4" w:space="0" w:color="auto"/>
              <w:left w:val="single" w:sz="4" w:space="0" w:color="auto"/>
              <w:bottom w:val="single" w:sz="4" w:space="0" w:color="auto"/>
              <w:right w:val="single" w:sz="4" w:space="0" w:color="auto"/>
            </w:tcBorders>
          </w:tcPr>
          <w:p w14:paraId="176937A9" w14:textId="77777777" w:rsidR="00F57341" w:rsidRDefault="00F57341" w:rsidP="00D27518">
            <w:pPr>
              <w:jc w:val="both"/>
            </w:pPr>
            <w:r>
              <w:t>Předškolní pedagogika</w:t>
            </w:r>
          </w:p>
        </w:tc>
      </w:tr>
      <w:tr w:rsidR="00F57341" w14:paraId="25B105A9" w14:textId="77777777" w:rsidTr="00377281">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627CD87" w14:textId="77777777" w:rsidR="00F57341" w:rsidRDefault="00F57341" w:rsidP="00D27518">
            <w:pPr>
              <w:jc w:val="both"/>
              <w:rPr>
                <w:b/>
              </w:rPr>
            </w:pPr>
            <w:r>
              <w:rPr>
                <w:b/>
              </w:rPr>
              <w:t>Jméno a příjmení</w:t>
            </w:r>
          </w:p>
        </w:tc>
        <w:tc>
          <w:tcPr>
            <w:tcW w:w="4397" w:type="dxa"/>
            <w:gridSpan w:val="5"/>
            <w:tcBorders>
              <w:top w:val="single" w:sz="4" w:space="0" w:color="auto"/>
              <w:left w:val="single" w:sz="4" w:space="0" w:color="auto"/>
              <w:bottom w:val="single" w:sz="4" w:space="0" w:color="auto"/>
              <w:right w:val="single" w:sz="4" w:space="0" w:color="auto"/>
            </w:tcBorders>
          </w:tcPr>
          <w:p w14:paraId="300489B0" w14:textId="77777777" w:rsidR="00F57341" w:rsidRDefault="00F57341" w:rsidP="00D27518">
            <w:pPr>
              <w:jc w:val="both"/>
            </w:pPr>
            <w:r>
              <w:t>Veronika Pečivová</w:t>
            </w:r>
          </w:p>
        </w:tc>
        <w:tc>
          <w:tcPr>
            <w:tcW w:w="99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922F004" w14:textId="77777777" w:rsidR="00F57341" w:rsidRDefault="00F57341" w:rsidP="00D27518">
            <w:pPr>
              <w:jc w:val="both"/>
              <w:rPr>
                <w:b/>
              </w:rPr>
            </w:pPr>
            <w:r>
              <w:rPr>
                <w:b/>
              </w:rPr>
              <w:t>Tituly</w:t>
            </w:r>
          </w:p>
        </w:tc>
        <w:tc>
          <w:tcPr>
            <w:tcW w:w="1952" w:type="dxa"/>
            <w:gridSpan w:val="5"/>
            <w:tcBorders>
              <w:top w:val="single" w:sz="4" w:space="0" w:color="auto"/>
              <w:left w:val="single" w:sz="4" w:space="0" w:color="auto"/>
              <w:bottom w:val="single" w:sz="4" w:space="0" w:color="auto"/>
              <w:right w:val="single" w:sz="4" w:space="0" w:color="auto"/>
            </w:tcBorders>
          </w:tcPr>
          <w:p w14:paraId="0C5EA372" w14:textId="77777777" w:rsidR="00F57341" w:rsidRDefault="00F57341" w:rsidP="00D27518">
            <w:pPr>
              <w:jc w:val="both"/>
            </w:pPr>
            <w:r>
              <w:t>Mgr.</w:t>
            </w:r>
          </w:p>
        </w:tc>
      </w:tr>
      <w:tr w:rsidR="00F57341" w14:paraId="2463279D" w14:textId="77777777" w:rsidTr="0092659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332F58C" w14:textId="77777777" w:rsidR="00F57341" w:rsidRDefault="00F57341" w:rsidP="00D27518">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2502A479" w14:textId="77777777" w:rsidR="00F57341" w:rsidRDefault="00F57341" w:rsidP="00D27518">
            <w:pPr>
              <w:jc w:val="both"/>
            </w:pPr>
            <w:r>
              <w:t>1979</w:t>
            </w:r>
          </w:p>
        </w:tc>
        <w:tc>
          <w:tcPr>
            <w:tcW w:w="1583" w:type="dxa"/>
            <w:tcBorders>
              <w:top w:val="single" w:sz="4" w:space="0" w:color="auto"/>
              <w:left w:val="single" w:sz="4" w:space="0" w:color="auto"/>
              <w:bottom w:val="single" w:sz="4" w:space="0" w:color="auto"/>
              <w:right w:val="single" w:sz="4" w:space="0" w:color="auto"/>
            </w:tcBorders>
            <w:shd w:val="clear" w:color="auto" w:fill="F7CAAC"/>
            <w:hideMark/>
          </w:tcPr>
          <w:p w14:paraId="716C7AAA" w14:textId="77777777" w:rsidR="00F57341" w:rsidRDefault="00F57341" w:rsidP="00D27518">
            <w:pPr>
              <w:jc w:val="both"/>
              <w:rPr>
                <w:b/>
              </w:rPr>
            </w:pPr>
            <w:r>
              <w:rPr>
                <w:b/>
              </w:rPr>
              <w:t>typ vztahu k VŠ</w:t>
            </w:r>
          </w:p>
        </w:tc>
        <w:tc>
          <w:tcPr>
            <w:tcW w:w="1276" w:type="dxa"/>
            <w:gridSpan w:val="2"/>
            <w:tcBorders>
              <w:top w:val="single" w:sz="4" w:space="0" w:color="auto"/>
              <w:left w:val="single" w:sz="4" w:space="0" w:color="auto"/>
              <w:bottom w:val="single" w:sz="4" w:space="0" w:color="auto"/>
              <w:right w:val="single" w:sz="4" w:space="0" w:color="auto"/>
            </w:tcBorders>
          </w:tcPr>
          <w:p w14:paraId="69AABB40" w14:textId="77777777" w:rsidR="00F57341" w:rsidRDefault="00633922" w:rsidP="00D27518">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5DE6AE1" w14:textId="77777777" w:rsidR="00F57341" w:rsidRDefault="00F57341" w:rsidP="00D27518">
            <w:pPr>
              <w:jc w:val="both"/>
              <w:rPr>
                <w:b/>
              </w:rPr>
            </w:pPr>
            <w:r>
              <w:rPr>
                <w:b/>
              </w:rPr>
              <w:t>rozsah</w:t>
            </w:r>
          </w:p>
        </w:tc>
        <w:tc>
          <w:tcPr>
            <w:tcW w:w="1134" w:type="dxa"/>
            <w:gridSpan w:val="3"/>
            <w:tcBorders>
              <w:top w:val="single" w:sz="4" w:space="0" w:color="auto"/>
              <w:left w:val="single" w:sz="4" w:space="0" w:color="auto"/>
              <w:bottom w:val="single" w:sz="4" w:space="0" w:color="auto"/>
              <w:right w:val="single" w:sz="4" w:space="0" w:color="auto"/>
            </w:tcBorders>
          </w:tcPr>
          <w:p w14:paraId="50B71167" w14:textId="77777777" w:rsidR="00F57341" w:rsidRDefault="0040006C" w:rsidP="009D17A5">
            <w:r>
              <w:t xml:space="preserve">40 h </w:t>
            </w:r>
            <w:r w:rsidR="008F04A5">
              <w:t>týdně</w:t>
            </w:r>
            <w:r w:rsidR="00633922">
              <w:br/>
            </w:r>
          </w:p>
        </w:tc>
        <w:tc>
          <w:tcPr>
            <w:tcW w:w="99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A238A31" w14:textId="77777777" w:rsidR="00F57341" w:rsidRDefault="00F57341" w:rsidP="00D27518">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6079313F" w14:textId="77777777" w:rsidR="00F57341" w:rsidRDefault="00F57341" w:rsidP="00D27518">
            <w:pPr>
              <w:jc w:val="both"/>
            </w:pPr>
            <w:r>
              <w:t>8</w:t>
            </w:r>
            <w:r w:rsidR="001615CE">
              <w:t>/</w:t>
            </w:r>
            <w:r>
              <w:t>2019</w:t>
            </w:r>
          </w:p>
        </w:tc>
      </w:tr>
      <w:tr w:rsidR="00F57341" w14:paraId="28A80320" w14:textId="77777777" w:rsidTr="00926594">
        <w:trPr>
          <w:jc w:val="center"/>
        </w:trPr>
        <w:tc>
          <w:tcPr>
            <w:tcW w:w="493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AF370D4" w14:textId="77777777" w:rsidR="00F57341" w:rsidRDefault="00F57341" w:rsidP="00D27518">
            <w:pPr>
              <w:jc w:val="both"/>
              <w:rPr>
                <w:b/>
              </w:rPr>
            </w:pPr>
            <w:r>
              <w:rPr>
                <w:b/>
              </w:rPr>
              <w:t xml:space="preserve">Typ vztahu na součásti VŠ, která uskutečňuje st. </w:t>
            </w:r>
            <w:r w:rsidR="002331D7">
              <w:rPr>
                <w:b/>
              </w:rPr>
              <w:t>P</w:t>
            </w:r>
            <w:r>
              <w:rPr>
                <w:b/>
              </w:rPr>
              <w:t>rogram</w:t>
            </w:r>
          </w:p>
        </w:tc>
        <w:tc>
          <w:tcPr>
            <w:tcW w:w="1276" w:type="dxa"/>
            <w:gridSpan w:val="2"/>
            <w:tcBorders>
              <w:top w:val="single" w:sz="4" w:space="0" w:color="auto"/>
              <w:left w:val="single" w:sz="4" w:space="0" w:color="auto"/>
              <w:bottom w:val="single" w:sz="4" w:space="0" w:color="auto"/>
              <w:right w:val="single" w:sz="4" w:space="0" w:color="auto"/>
            </w:tcBorders>
          </w:tcPr>
          <w:p w14:paraId="383C30BC" w14:textId="77777777" w:rsidR="00F57341" w:rsidRDefault="00633922" w:rsidP="00D27518">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8266D37" w14:textId="77777777" w:rsidR="00F57341" w:rsidRDefault="00F57341" w:rsidP="00D27518">
            <w:pPr>
              <w:jc w:val="both"/>
              <w:rPr>
                <w:b/>
              </w:rPr>
            </w:pPr>
            <w:r>
              <w:rPr>
                <w:b/>
              </w:rPr>
              <w:t>rozsah</w:t>
            </w:r>
          </w:p>
        </w:tc>
        <w:tc>
          <w:tcPr>
            <w:tcW w:w="1134" w:type="dxa"/>
            <w:gridSpan w:val="3"/>
            <w:tcBorders>
              <w:top w:val="single" w:sz="4" w:space="0" w:color="auto"/>
              <w:left w:val="single" w:sz="4" w:space="0" w:color="auto"/>
              <w:bottom w:val="single" w:sz="4" w:space="0" w:color="auto"/>
              <w:right w:val="single" w:sz="4" w:space="0" w:color="auto"/>
            </w:tcBorders>
          </w:tcPr>
          <w:p w14:paraId="7538DDC6" w14:textId="77777777" w:rsidR="00F57341" w:rsidRDefault="0040006C" w:rsidP="009D17A5">
            <w:r>
              <w:t xml:space="preserve">40 h </w:t>
            </w:r>
            <w:r w:rsidR="008F04A5">
              <w:t>týdně</w:t>
            </w:r>
          </w:p>
        </w:tc>
        <w:tc>
          <w:tcPr>
            <w:tcW w:w="99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1A0EC71" w14:textId="77777777" w:rsidR="00F57341" w:rsidRDefault="00F57341" w:rsidP="00D27518">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359B7A1A" w14:textId="77777777" w:rsidR="00F57341" w:rsidRDefault="00F57341" w:rsidP="00D27518">
            <w:pPr>
              <w:jc w:val="both"/>
            </w:pPr>
            <w:r>
              <w:t>8</w:t>
            </w:r>
            <w:r w:rsidR="001615CE">
              <w:t>/</w:t>
            </w:r>
            <w:r>
              <w:t>2019</w:t>
            </w:r>
          </w:p>
        </w:tc>
      </w:tr>
      <w:tr w:rsidR="00F57341" w14:paraId="315FC98E" w14:textId="77777777" w:rsidTr="00926594">
        <w:trPr>
          <w:jc w:val="center"/>
        </w:trPr>
        <w:tc>
          <w:tcPr>
            <w:tcW w:w="620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08CA7A2" w14:textId="77777777" w:rsidR="00F57341" w:rsidRDefault="00F57341" w:rsidP="00D27518">
            <w:pPr>
              <w:jc w:val="both"/>
            </w:pPr>
            <w:r>
              <w:rPr>
                <w:b/>
              </w:rPr>
              <w:t>Další současná působení jako akademický pracovník na jiných VŠ</w:t>
            </w:r>
          </w:p>
        </w:tc>
        <w:tc>
          <w:tcPr>
            <w:tcW w:w="1843"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F07D6DB" w14:textId="77777777" w:rsidR="00F57341" w:rsidRDefault="00F57341" w:rsidP="00D27518">
            <w:pPr>
              <w:jc w:val="both"/>
              <w:rPr>
                <w:b/>
              </w:rPr>
            </w:pPr>
            <w:r>
              <w:rPr>
                <w:b/>
              </w:rPr>
              <w:t>typ prac. vztahu</w:t>
            </w:r>
          </w:p>
        </w:tc>
        <w:tc>
          <w:tcPr>
            <w:tcW w:w="181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ACA63B4" w14:textId="77777777" w:rsidR="00F57341" w:rsidRDefault="001615CE" w:rsidP="00D27518">
            <w:pPr>
              <w:jc w:val="both"/>
              <w:rPr>
                <w:b/>
              </w:rPr>
            </w:pPr>
            <w:r>
              <w:rPr>
                <w:b/>
              </w:rPr>
              <w:t>R</w:t>
            </w:r>
            <w:r w:rsidR="00F57341">
              <w:rPr>
                <w:b/>
              </w:rPr>
              <w:t>ozsah</w:t>
            </w:r>
          </w:p>
        </w:tc>
      </w:tr>
      <w:tr w:rsidR="00F57341" w14:paraId="2B1E939F" w14:textId="77777777" w:rsidTr="00926594">
        <w:trPr>
          <w:jc w:val="center"/>
        </w:trPr>
        <w:tc>
          <w:tcPr>
            <w:tcW w:w="6206" w:type="dxa"/>
            <w:gridSpan w:val="5"/>
            <w:tcBorders>
              <w:top w:val="single" w:sz="4" w:space="0" w:color="auto"/>
              <w:left w:val="single" w:sz="4" w:space="0" w:color="auto"/>
              <w:bottom w:val="single" w:sz="4" w:space="0" w:color="auto"/>
              <w:right w:val="single" w:sz="4" w:space="0" w:color="auto"/>
            </w:tcBorders>
          </w:tcPr>
          <w:p w14:paraId="42C42C45" w14:textId="77777777" w:rsidR="00F57341" w:rsidRDefault="002331D7" w:rsidP="00D27518">
            <w:pPr>
              <w:jc w:val="both"/>
            </w:pPr>
            <w:r>
              <w:t>N</w:t>
            </w:r>
            <w:r w:rsidR="00F57341">
              <w:t>emá</w:t>
            </w:r>
          </w:p>
        </w:tc>
        <w:tc>
          <w:tcPr>
            <w:tcW w:w="1843" w:type="dxa"/>
            <w:gridSpan w:val="4"/>
            <w:tcBorders>
              <w:top w:val="single" w:sz="4" w:space="0" w:color="auto"/>
              <w:left w:val="single" w:sz="4" w:space="0" w:color="auto"/>
              <w:bottom w:val="single" w:sz="4" w:space="0" w:color="auto"/>
              <w:right w:val="single" w:sz="4" w:space="0" w:color="auto"/>
            </w:tcBorders>
          </w:tcPr>
          <w:p w14:paraId="7AE32B2E" w14:textId="77777777" w:rsidR="00F57341" w:rsidRDefault="00F57341" w:rsidP="00D27518">
            <w:pPr>
              <w:jc w:val="both"/>
            </w:pPr>
          </w:p>
        </w:tc>
        <w:tc>
          <w:tcPr>
            <w:tcW w:w="1810" w:type="dxa"/>
            <w:gridSpan w:val="4"/>
            <w:tcBorders>
              <w:top w:val="single" w:sz="4" w:space="0" w:color="auto"/>
              <w:left w:val="single" w:sz="4" w:space="0" w:color="auto"/>
              <w:bottom w:val="single" w:sz="4" w:space="0" w:color="auto"/>
              <w:right w:val="single" w:sz="4" w:space="0" w:color="auto"/>
            </w:tcBorders>
          </w:tcPr>
          <w:p w14:paraId="77FC74ED" w14:textId="77777777" w:rsidR="00F57341" w:rsidRDefault="00F57341" w:rsidP="00D27518">
            <w:pPr>
              <w:jc w:val="both"/>
            </w:pPr>
          </w:p>
        </w:tc>
      </w:tr>
      <w:tr w:rsidR="00F57341" w14:paraId="01B34062" w14:textId="77777777" w:rsidTr="001C77E7">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F12076A" w14:textId="77777777" w:rsidR="00F57341" w:rsidRDefault="00F57341" w:rsidP="00D27518">
            <w:pPr>
              <w:jc w:val="both"/>
            </w:pPr>
            <w:r>
              <w:rPr>
                <w:b/>
              </w:rPr>
              <w:t>Předměty příslušného studijního programu a způsob zapojení do jejich výuky, příp. další zapojení do uskutečňování studijního programu</w:t>
            </w:r>
          </w:p>
        </w:tc>
      </w:tr>
      <w:tr w:rsidR="00F57341" w14:paraId="7016CEEC" w14:textId="77777777" w:rsidTr="00926594">
        <w:trPr>
          <w:trHeight w:val="328"/>
          <w:jc w:val="center"/>
        </w:trPr>
        <w:tc>
          <w:tcPr>
            <w:tcW w:w="9859" w:type="dxa"/>
            <w:gridSpan w:val="13"/>
            <w:tcBorders>
              <w:top w:val="nil"/>
              <w:left w:val="single" w:sz="4" w:space="0" w:color="auto"/>
              <w:bottom w:val="single" w:sz="4" w:space="0" w:color="auto"/>
              <w:right w:val="single" w:sz="4" w:space="0" w:color="auto"/>
            </w:tcBorders>
          </w:tcPr>
          <w:p w14:paraId="54B99F08" w14:textId="759A7CCD" w:rsidR="003803F7" w:rsidRDefault="00F57341" w:rsidP="007A21E4">
            <w:r>
              <w:t>Odborná komunika</w:t>
            </w:r>
            <w:r w:rsidR="0040006C">
              <w:t>ce v cizím jazyce pro učitele I –</w:t>
            </w:r>
            <w:r>
              <w:t xml:space="preserve"> IV</w:t>
            </w:r>
            <w:del w:id="640" w:author="Anežka Lengálová" w:date="2018-05-30T07:02:00Z">
              <w:r w:rsidR="0040006C" w:rsidDel="007A21E4">
                <w:delText>.</w:delText>
              </w:r>
            </w:del>
            <w:r w:rsidR="004F68D1">
              <w:t>, Výběrový cizí jazyk I (</w:t>
            </w:r>
            <w:r w:rsidR="00427AEF">
              <w:t>španělský</w:t>
            </w:r>
            <w:r w:rsidR="004F68D1">
              <w:t>) pro učitele MŠ, Výběrový cizí jazyk II (</w:t>
            </w:r>
            <w:r w:rsidR="00427AEF">
              <w:t xml:space="preserve">španělský </w:t>
            </w:r>
            <w:r w:rsidR="004F68D1">
              <w:t>) pro učitele MŠ</w:t>
            </w:r>
          </w:p>
        </w:tc>
      </w:tr>
      <w:tr w:rsidR="00F57341" w14:paraId="300A987D" w14:textId="77777777" w:rsidTr="001C77E7">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60D1C7C" w14:textId="77777777" w:rsidR="00F57341" w:rsidRDefault="00F57341" w:rsidP="00D27518">
            <w:pPr>
              <w:jc w:val="both"/>
            </w:pPr>
            <w:r>
              <w:rPr>
                <w:b/>
              </w:rPr>
              <w:t xml:space="preserve">Údaje o vzdělání na VŠ </w:t>
            </w:r>
          </w:p>
        </w:tc>
      </w:tr>
      <w:tr w:rsidR="00F57341" w14:paraId="72F2938B" w14:textId="77777777" w:rsidTr="003803F7">
        <w:trPr>
          <w:trHeight w:val="348"/>
          <w:jc w:val="center"/>
        </w:trPr>
        <w:tc>
          <w:tcPr>
            <w:tcW w:w="9859" w:type="dxa"/>
            <w:gridSpan w:val="13"/>
            <w:tcBorders>
              <w:top w:val="single" w:sz="4" w:space="0" w:color="auto"/>
              <w:left w:val="single" w:sz="4" w:space="0" w:color="auto"/>
              <w:bottom w:val="single" w:sz="4" w:space="0" w:color="auto"/>
              <w:right w:val="single" w:sz="4" w:space="0" w:color="auto"/>
            </w:tcBorders>
          </w:tcPr>
          <w:p w14:paraId="2188CC47" w14:textId="77777777" w:rsidR="00F57341" w:rsidRDefault="00F57341" w:rsidP="00D27518">
            <w:pPr>
              <w:jc w:val="both"/>
            </w:pPr>
            <w:r>
              <w:t xml:space="preserve">2005 FF MU Brno, ukončené magisterské studium v oborech Anglický jazyk a literatura, Španělský jazyk a literatura </w:t>
            </w:r>
          </w:p>
          <w:p w14:paraId="1811839B" w14:textId="77777777" w:rsidR="003803F7" w:rsidRPr="00C55316" w:rsidRDefault="00F57341" w:rsidP="00D27518">
            <w:pPr>
              <w:ind w:left="-2"/>
              <w:jc w:val="both"/>
            </w:pPr>
            <w:r>
              <w:t xml:space="preserve">         – Mgr.</w:t>
            </w:r>
          </w:p>
        </w:tc>
      </w:tr>
      <w:tr w:rsidR="00F57341" w14:paraId="7D6DB039" w14:textId="77777777" w:rsidTr="001C77E7">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F132B36" w14:textId="77777777" w:rsidR="00F57341" w:rsidRDefault="00F57341" w:rsidP="00D27518">
            <w:pPr>
              <w:jc w:val="both"/>
              <w:rPr>
                <w:b/>
              </w:rPr>
            </w:pPr>
            <w:r>
              <w:rPr>
                <w:b/>
              </w:rPr>
              <w:t>Údaje o odborném působení od absolvování VŠ</w:t>
            </w:r>
          </w:p>
        </w:tc>
      </w:tr>
      <w:tr w:rsidR="00F57341" w14:paraId="696BBB87" w14:textId="77777777" w:rsidTr="003803F7">
        <w:trPr>
          <w:trHeight w:val="135"/>
          <w:jc w:val="center"/>
        </w:trPr>
        <w:tc>
          <w:tcPr>
            <w:tcW w:w="9859" w:type="dxa"/>
            <w:gridSpan w:val="13"/>
            <w:tcBorders>
              <w:top w:val="single" w:sz="4" w:space="0" w:color="auto"/>
              <w:left w:val="single" w:sz="4" w:space="0" w:color="auto"/>
              <w:bottom w:val="single" w:sz="4" w:space="0" w:color="auto"/>
              <w:right w:val="single" w:sz="4" w:space="0" w:color="auto"/>
            </w:tcBorders>
          </w:tcPr>
          <w:p w14:paraId="740E7357" w14:textId="77777777" w:rsidR="003803F7" w:rsidRDefault="00F57341" w:rsidP="00D27518">
            <w:pPr>
              <w:jc w:val="both"/>
            </w:pPr>
            <w:r>
              <w:t>2016 – dosud FHS UTB ve Zlíně, lektor</w:t>
            </w:r>
          </w:p>
        </w:tc>
      </w:tr>
      <w:tr w:rsidR="00F57341" w14:paraId="33FAB953" w14:textId="77777777" w:rsidTr="001C77E7">
        <w:trPr>
          <w:trHeight w:val="250"/>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5060BAC" w14:textId="77777777" w:rsidR="00F57341" w:rsidRDefault="00F57341" w:rsidP="00D27518">
            <w:pPr>
              <w:jc w:val="both"/>
            </w:pPr>
            <w:r>
              <w:rPr>
                <w:b/>
              </w:rPr>
              <w:t>Zkušenosti s vedením rigorózních a dizertačních prací</w:t>
            </w:r>
          </w:p>
        </w:tc>
      </w:tr>
      <w:tr w:rsidR="00F57341" w14:paraId="249A741B" w14:textId="77777777" w:rsidTr="003803F7">
        <w:trPr>
          <w:trHeight w:val="70"/>
          <w:jc w:val="center"/>
        </w:trPr>
        <w:tc>
          <w:tcPr>
            <w:tcW w:w="9859" w:type="dxa"/>
            <w:gridSpan w:val="13"/>
            <w:tcBorders>
              <w:top w:val="single" w:sz="4" w:space="0" w:color="auto"/>
              <w:left w:val="single" w:sz="4" w:space="0" w:color="auto"/>
              <w:bottom w:val="single" w:sz="4" w:space="0" w:color="auto"/>
              <w:right w:val="single" w:sz="4" w:space="0" w:color="auto"/>
            </w:tcBorders>
          </w:tcPr>
          <w:p w14:paraId="34A477F3" w14:textId="77777777" w:rsidR="00F57341" w:rsidRDefault="00F57341" w:rsidP="00D27518">
            <w:pPr>
              <w:jc w:val="both"/>
            </w:pPr>
          </w:p>
        </w:tc>
      </w:tr>
      <w:tr w:rsidR="00F57341" w14:paraId="27694088" w14:textId="77777777" w:rsidTr="001C77E7">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464E695" w14:textId="77777777" w:rsidR="00F57341" w:rsidRDefault="00F57341" w:rsidP="00D27518">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DEEB380" w14:textId="77777777" w:rsidR="00F57341" w:rsidRDefault="00F57341" w:rsidP="00D27518">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09691962" w14:textId="77777777" w:rsidR="00F57341" w:rsidRDefault="00F57341" w:rsidP="00D27518">
            <w:pPr>
              <w:jc w:val="both"/>
            </w:pPr>
            <w:r>
              <w:rPr>
                <w:b/>
              </w:rPr>
              <w:t>Řízení konáno na VŠ</w:t>
            </w:r>
          </w:p>
        </w:tc>
        <w:tc>
          <w:tcPr>
            <w:tcW w:w="2019" w:type="dxa"/>
            <w:gridSpan w:val="6"/>
            <w:tcBorders>
              <w:top w:val="single" w:sz="12" w:space="0" w:color="auto"/>
              <w:left w:val="single" w:sz="12" w:space="0" w:color="auto"/>
              <w:bottom w:val="single" w:sz="4" w:space="0" w:color="auto"/>
              <w:right w:val="single" w:sz="4" w:space="0" w:color="auto"/>
            </w:tcBorders>
            <w:shd w:val="clear" w:color="auto" w:fill="F7CAAC"/>
            <w:hideMark/>
          </w:tcPr>
          <w:p w14:paraId="1FFF7CF3" w14:textId="77777777" w:rsidR="00F57341" w:rsidRDefault="00F57341" w:rsidP="00D27518">
            <w:pPr>
              <w:jc w:val="both"/>
              <w:rPr>
                <w:b/>
              </w:rPr>
            </w:pPr>
            <w:r>
              <w:rPr>
                <w:b/>
              </w:rPr>
              <w:t>Ohlasy publikací</w:t>
            </w:r>
          </w:p>
        </w:tc>
      </w:tr>
      <w:tr w:rsidR="00F57341" w14:paraId="759081EF" w14:textId="77777777" w:rsidTr="00D14147">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0BDD7B79" w14:textId="77777777" w:rsidR="00F57341" w:rsidRDefault="00F57341" w:rsidP="00D27518">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4AD6912C" w14:textId="77777777" w:rsidR="00F57341" w:rsidRDefault="00F57341" w:rsidP="00D27518">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248C1203" w14:textId="77777777" w:rsidR="00F57341" w:rsidRDefault="00F57341" w:rsidP="00D27518">
            <w:pPr>
              <w:jc w:val="both"/>
            </w:pPr>
          </w:p>
        </w:tc>
        <w:tc>
          <w:tcPr>
            <w:tcW w:w="634"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2C9BCC71" w14:textId="77777777" w:rsidR="00F57341" w:rsidRDefault="00F57341" w:rsidP="00D27518">
            <w:pPr>
              <w:jc w:val="both"/>
            </w:pPr>
            <w:r>
              <w:rPr>
                <w:b/>
              </w:rPr>
              <w:t>WOS</w:t>
            </w:r>
          </w:p>
        </w:tc>
        <w:tc>
          <w:tcPr>
            <w:tcW w:w="69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FECC3C" w14:textId="77777777" w:rsidR="00F57341" w:rsidRDefault="00F57341" w:rsidP="00D27518">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CEE1B0D" w14:textId="77777777" w:rsidR="00F57341" w:rsidRDefault="00F57341" w:rsidP="00D27518">
            <w:pPr>
              <w:jc w:val="both"/>
            </w:pPr>
            <w:r>
              <w:rPr>
                <w:b/>
                <w:sz w:val="18"/>
              </w:rPr>
              <w:t>ostatní</w:t>
            </w:r>
          </w:p>
        </w:tc>
      </w:tr>
      <w:tr w:rsidR="00F57341" w14:paraId="3675FD00" w14:textId="77777777" w:rsidTr="00D14147">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3D5A137" w14:textId="77777777" w:rsidR="00F57341" w:rsidRDefault="00F57341" w:rsidP="00D27518">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5968A54" w14:textId="77777777" w:rsidR="00F57341" w:rsidRDefault="00F57341" w:rsidP="00D27518">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2B45A011" w14:textId="77777777" w:rsidR="00F57341" w:rsidRDefault="00F57341" w:rsidP="00D27518">
            <w:pPr>
              <w:jc w:val="both"/>
            </w:pPr>
            <w:r>
              <w:rPr>
                <w:b/>
              </w:rPr>
              <w:t>Řízení konáno na VŠ</w:t>
            </w:r>
          </w:p>
        </w:tc>
        <w:tc>
          <w:tcPr>
            <w:tcW w:w="634" w:type="dxa"/>
            <w:gridSpan w:val="3"/>
            <w:vMerge w:val="restart"/>
            <w:tcBorders>
              <w:top w:val="single" w:sz="4" w:space="0" w:color="auto"/>
              <w:left w:val="single" w:sz="12" w:space="0" w:color="auto"/>
              <w:bottom w:val="single" w:sz="4" w:space="0" w:color="auto"/>
              <w:right w:val="single" w:sz="4" w:space="0" w:color="auto"/>
            </w:tcBorders>
          </w:tcPr>
          <w:p w14:paraId="291A8737" w14:textId="77777777" w:rsidR="00F57341" w:rsidRDefault="00F57341" w:rsidP="00D27518">
            <w:pPr>
              <w:jc w:val="both"/>
              <w:rPr>
                <w:b/>
              </w:rPr>
            </w:pPr>
          </w:p>
        </w:tc>
        <w:tc>
          <w:tcPr>
            <w:tcW w:w="691" w:type="dxa"/>
            <w:gridSpan w:val="2"/>
            <w:vMerge w:val="restart"/>
            <w:tcBorders>
              <w:top w:val="single" w:sz="4" w:space="0" w:color="auto"/>
              <w:left w:val="single" w:sz="4" w:space="0" w:color="auto"/>
              <w:bottom w:val="single" w:sz="4" w:space="0" w:color="auto"/>
              <w:right w:val="single" w:sz="4" w:space="0" w:color="auto"/>
            </w:tcBorders>
          </w:tcPr>
          <w:p w14:paraId="79C2170D" w14:textId="77777777" w:rsidR="00F57341" w:rsidRDefault="00F57341" w:rsidP="00D27518">
            <w:pPr>
              <w:jc w:val="both"/>
              <w:rPr>
                <w:b/>
              </w:rPr>
            </w:pPr>
          </w:p>
        </w:tc>
        <w:tc>
          <w:tcPr>
            <w:tcW w:w="694" w:type="dxa"/>
            <w:vMerge w:val="restart"/>
            <w:tcBorders>
              <w:top w:val="single" w:sz="4" w:space="0" w:color="auto"/>
              <w:left w:val="single" w:sz="4" w:space="0" w:color="auto"/>
              <w:bottom w:val="single" w:sz="4" w:space="0" w:color="auto"/>
              <w:right w:val="single" w:sz="4" w:space="0" w:color="auto"/>
            </w:tcBorders>
          </w:tcPr>
          <w:p w14:paraId="25FB5844" w14:textId="77777777" w:rsidR="00F57341" w:rsidRDefault="00F57341" w:rsidP="00D27518">
            <w:pPr>
              <w:jc w:val="both"/>
              <w:rPr>
                <w:b/>
              </w:rPr>
            </w:pPr>
          </w:p>
        </w:tc>
      </w:tr>
      <w:tr w:rsidR="00F57341" w14:paraId="18F7EBE8" w14:textId="77777777" w:rsidTr="00D14147">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6777A9BC" w14:textId="77777777" w:rsidR="00F57341" w:rsidRDefault="00F57341" w:rsidP="00D27518">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74B78F19" w14:textId="77777777" w:rsidR="00F57341" w:rsidRDefault="00F57341" w:rsidP="00D27518">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40F9B150" w14:textId="77777777" w:rsidR="00F57341" w:rsidRDefault="00F57341" w:rsidP="00D27518">
            <w:pPr>
              <w:jc w:val="both"/>
            </w:pPr>
          </w:p>
        </w:tc>
        <w:tc>
          <w:tcPr>
            <w:tcW w:w="634" w:type="dxa"/>
            <w:gridSpan w:val="3"/>
            <w:vMerge/>
            <w:tcBorders>
              <w:top w:val="single" w:sz="4" w:space="0" w:color="auto"/>
              <w:left w:val="single" w:sz="12" w:space="0" w:color="auto"/>
              <w:bottom w:val="single" w:sz="4" w:space="0" w:color="auto"/>
              <w:right w:val="single" w:sz="4" w:space="0" w:color="auto"/>
            </w:tcBorders>
            <w:vAlign w:val="center"/>
            <w:hideMark/>
          </w:tcPr>
          <w:p w14:paraId="46140E06" w14:textId="77777777" w:rsidR="00F57341" w:rsidRDefault="00F57341" w:rsidP="00D27518">
            <w:pPr>
              <w:rPr>
                <w:b/>
              </w:rPr>
            </w:pPr>
          </w:p>
        </w:tc>
        <w:tc>
          <w:tcPr>
            <w:tcW w:w="691" w:type="dxa"/>
            <w:gridSpan w:val="2"/>
            <w:vMerge/>
            <w:tcBorders>
              <w:top w:val="single" w:sz="4" w:space="0" w:color="auto"/>
              <w:left w:val="single" w:sz="4" w:space="0" w:color="auto"/>
              <w:bottom w:val="single" w:sz="4" w:space="0" w:color="auto"/>
              <w:right w:val="single" w:sz="4" w:space="0" w:color="auto"/>
            </w:tcBorders>
            <w:vAlign w:val="center"/>
            <w:hideMark/>
          </w:tcPr>
          <w:p w14:paraId="0A6ACC5B" w14:textId="77777777" w:rsidR="00F57341" w:rsidRDefault="00F57341" w:rsidP="00D27518">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3E2E802C" w14:textId="77777777" w:rsidR="00F57341" w:rsidRDefault="00F57341" w:rsidP="00D27518">
            <w:pPr>
              <w:rPr>
                <w:b/>
              </w:rPr>
            </w:pPr>
          </w:p>
        </w:tc>
      </w:tr>
      <w:tr w:rsidR="00F57341" w14:paraId="01BC852F" w14:textId="77777777" w:rsidTr="001C77E7">
        <w:trPr>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A21E78A" w14:textId="77777777" w:rsidR="00F57341" w:rsidRDefault="00F57341" w:rsidP="00D27518">
            <w:pPr>
              <w:jc w:val="both"/>
              <w:rPr>
                <w:b/>
              </w:rPr>
            </w:pPr>
            <w:r>
              <w:rPr>
                <w:b/>
              </w:rPr>
              <w:t xml:space="preserve">Přehled o nejvýznamnější publikační a další tvůrčí činnosti nebo další profesní činnosti u odborníků z praxe vztahující se k zabezpečovaným předmětům </w:t>
            </w:r>
          </w:p>
        </w:tc>
      </w:tr>
      <w:tr w:rsidR="00F57341" w:rsidRPr="00941EF7" w14:paraId="254FEA8E" w14:textId="77777777" w:rsidTr="00926594">
        <w:trPr>
          <w:trHeight w:val="549"/>
          <w:jc w:val="center"/>
        </w:trPr>
        <w:tc>
          <w:tcPr>
            <w:tcW w:w="9859" w:type="dxa"/>
            <w:gridSpan w:val="13"/>
            <w:tcBorders>
              <w:top w:val="single" w:sz="4" w:space="0" w:color="auto"/>
              <w:left w:val="single" w:sz="4" w:space="0" w:color="auto"/>
              <w:bottom w:val="single" w:sz="4" w:space="0" w:color="auto"/>
              <w:right w:val="single" w:sz="4" w:space="0" w:color="auto"/>
            </w:tcBorders>
          </w:tcPr>
          <w:p w14:paraId="586DDAFA" w14:textId="77777777" w:rsidR="00F57341" w:rsidRDefault="00F57341" w:rsidP="00926594">
            <w:pPr>
              <w:jc w:val="both"/>
              <w:rPr>
                <w:ins w:id="641" w:author="Anežka Lengálová" w:date="2018-05-30T07:03:00Z"/>
                <w:shd w:val="clear" w:color="auto" w:fill="FFFFFF"/>
              </w:rPr>
            </w:pPr>
            <w:r>
              <w:t xml:space="preserve">Lukášová, H., </w:t>
            </w:r>
            <w:r w:rsidR="00633922">
              <w:t xml:space="preserve">&amp; </w:t>
            </w:r>
            <w:r>
              <w:t>Pečivová, V. (2017</w:t>
            </w:r>
            <w:r w:rsidRPr="00BE3C62">
              <w:t xml:space="preserve">). </w:t>
            </w:r>
            <w:r w:rsidRPr="00BE3C62">
              <w:rPr>
                <w:color w:val="111111"/>
              </w:rPr>
              <w:t>Subjective responsibility of primary teacher education students in pedagogical preparation contex</w:t>
            </w:r>
            <w:r w:rsidRPr="00843B4E">
              <w:t xml:space="preserve">t. </w:t>
            </w:r>
            <w:r w:rsidRPr="00843B4E">
              <w:rPr>
                <w:shd w:val="clear" w:color="auto" w:fill="FFFFFF"/>
              </w:rPr>
              <w:t>8th World Conference on Learning Teaching and Educational Leadership (WCLTA-2017). – v recenzním řízení.</w:t>
            </w:r>
          </w:p>
          <w:p w14:paraId="384E0CDA" w14:textId="2ECA4C54" w:rsidR="007A21E4" w:rsidRPr="00C26D16" w:rsidRDefault="007A21E4" w:rsidP="007A21E4">
            <w:pPr>
              <w:jc w:val="both"/>
            </w:pPr>
            <w:ins w:id="642" w:author="Anežka Lengálová" w:date="2018-05-30T07:03:00Z">
              <w:r w:rsidRPr="007A21E4">
                <w:t xml:space="preserve">Pecivova, </w:t>
              </w:r>
              <w:r>
                <w:t>V. (2017)</w:t>
              </w:r>
            </w:ins>
            <w:ins w:id="643" w:author="Anežka Lengálová" w:date="2018-05-30T07:04:00Z">
              <w:r>
                <w:t>.</w:t>
              </w:r>
            </w:ins>
            <w:ins w:id="644" w:author="Anežka Lengálová" w:date="2018-05-30T07:03:00Z">
              <w:r>
                <w:t xml:space="preserve"> </w:t>
              </w:r>
              <w:r w:rsidRPr="007A21E4">
                <w:t xml:space="preserve">Preventing reality shock in future pre-school and primary school teachers, New Trends and Issues Proceedings on Humanities </w:t>
              </w:r>
              <w:r>
                <w:t>and Social Sciences:</w:t>
              </w:r>
              <w:r w:rsidRPr="007A21E4">
                <w:t xml:space="preserve"> Selected Papers of 8th World Conference on Learning Teaching and Educational Leadership</w:t>
              </w:r>
            </w:ins>
            <w:ins w:id="645" w:author="Anežka Lengálová" w:date="2018-05-30T07:05:00Z">
              <w:r>
                <w:t>,</w:t>
              </w:r>
            </w:ins>
            <w:ins w:id="646" w:author="Anežka Lengálová" w:date="2018-05-30T07:04:00Z">
              <w:r>
                <w:t xml:space="preserve"> Vol 4 No 8</w:t>
              </w:r>
            </w:ins>
            <w:ins w:id="647" w:author="Anežka Lengálová" w:date="2018-05-30T07:05:00Z">
              <w:r>
                <w:t>.</w:t>
              </w:r>
            </w:ins>
          </w:p>
        </w:tc>
      </w:tr>
      <w:tr w:rsidR="00F57341" w14:paraId="65C7E259" w14:textId="77777777" w:rsidTr="001C77E7">
        <w:trPr>
          <w:trHeight w:val="218"/>
          <w:jc w:val="center"/>
        </w:trPr>
        <w:tc>
          <w:tcPr>
            <w:tcW w:w="9859" w:type="dxa"/>
            <w:gridSpan w:val="13"/>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05E60E86" w14:textId="77777777" w:rsidR="00F57341" w:rsidRDefault="00F57341" w:rsidP="00D27518">
            <w:pPr>
              <w:rPr>
                <w:b/>
              </w:rPr>
            </w:pPr>
            <w:r>
              <w:rPr>
                <w:b/>
              </w:rPr>
              <w:t>Působení v</w:t>
            </w:r>
            <w:r w:rsidR="00427AEF">
              <w:rPr>
                <w:b/>
              </w:rPr>
              <w:t> </w:t>
            </w:r>
            <w:r>
              <w:rPr>
                <w:b/>
              </w:rPr>
              <w:t>zahraničí</w:t>
            </w:r>
          </w:p>
        </w:tc>
      </w:tr>
      <w:tr w:rsidR="00F57341" w14:paraId="7604AC27" w14:textId="77777777" w:rsidTr="00C80E30">
        <w:trPr>
          <w:trHeight w:val="70"/>
          <w:jc w:val="center"/>
        </w:trPr>
        <w:tc>
          <w:tcPr>
            <w:tcW w:w="9859" w:type="dxa"/>
            <w:gridSpan w:val="13"/>
            <w:tcBorders>
              <w:top w:val="single" w:sz="4" w:space="0" w:color="auto"/>
              <w:left w:val="single" w:sz="4" w:space="0" w:color="auto"/>
              <w:bottom w:val="single" w:sz="4" w:space="0" w:color="auto"/>
              <w:right w:val="single" w:sz="4" w:space="0" w:color="auto"/>
            </w:tcBorders>
          </w:tcPr>
          <w:p w14:paraId="40436EF6" w14:textId="77777777" w:rsidR="00F57341" w:rsidRDefault="00F57341" w:rsidP="00D27518">
            <w:pPr>
              <w:rPr>
                <w:b/>
              </w:rPr>
            </w:pPr>
          </w:p>
        </w:tc>
      </w:tr>
      <w:tr w:rsidR="00F57341" w14:paraId="48519261" w14:textId="77777777" w:rsidTr="003803F7">
        <w:trPr>
          <w:cantSplit/>
          <w:trHeight w:val="121"/>
          <w:jc w:val="center"/>
        </w:trPr>
        <w:tc>
          <w:tcPr>
            <w:tcW w:w="2518" w:type="dxa"/>
            <w:shd w:val="clear" w:color="auto" w:fill="F7CAAC"/>
          </w:tcPr>
          <w:p w14:paraId="2C4D5DBD" w14:textId="77777777" w:rsidR="00F57341" w:rsidRDefault="00F57341" w:rsidP="00D27518">
            <w:pPr>
              <w:jc w:val="both"/>
              <w:rPr>
                <w:b/>
              </w:rPr>
            </w:pPr>
            <w:r>
              <w:rPr>
                <w:b/>
              </w:rPr>
              <w:t xml:space="preserve">Podpis </w:t>
            </w:r>
          </w:p>
        </w:tc>
        <w:tc>
          <w:tcPr>
            <w:tcW w:w="4397" w:type="dxa"/>
            <w:gridSpan w:val="5"/>
          </w:tcPr>
          <w:p w14:paraId="2F11E205" w14:textId="77777777" w:rsidR="003803F7" w:rsidRDefault="00ED39E2" w:rsidP="00D27518">
            <w:pPr>
              <w:jc w:val="both"/>
            </w:pPr>
            <w:r>
              <w:t>Veronika Pečivová</w:t>
            </w:r>
            <w:r w:rsidR="008F04A5">
              <w:t>,</w:t>
            </w:r>
            <w:r>
              <w:t xml:space="preserve"> v. r. </w:t>
            </w:r>
          </w:p>
        </w:tc>
        <w:tc>
          <w:tcPr>
            <w:tcW w:w="925" w:type="dxa"/>
            <w:shd w:val="clear" w:color="auto" w:fill="F7CAAC"/>
          </w:tcPr>
          <w:p w14:paraId="5C18A2CC" w14:textId="77777777" w:rsidR="00F57341" w:rsidRDefault="00F57341" w:rsidP="00D27518">
            <w:pPr>
              <w:jc w:val="both"/>
            </w:pPr>
            <w:r>
              <w:rPr>
                <w:b/>
              </w:rPr>
              <w:t>datum</w:t>
            </w:r>
          </w:p>
        </w:tc>
        <w:tc>
          <w:tcPr>
            <w:tcW w:w="2019" w:type="dxa"/>
            <w:gridSpan w:val="6"/>
          </w:tcPr>
          <w:p w14:paraId="382A42CD" w14:textId="77777777" w:rsidR="00F57341" w:rsidRDefault="0086248F" w:rsidP="00D27518">
            <w:pPr>
              <w:jc w:val="both"/>
            </w:pPr>
            <w:r>
              <w:t>30. 5. 2018</w:t>
            </w:r>
          </w:p>
        </w:tc>
      </w:tr>
    </w:tbl>
    <w:p w14:paraId="7C698041" w14:textId="77777777" w:rsidR="00A467B0" w:rsidRDefault="00A467B0">
      <w:pPr>
        <w:rPr>
          <w:b/>
          <w:sz w:val="28"/>
        </w:rPr>
      </w:pPr>
    </w:p>
    <w:p w14:paraId="766A48D4" w14:textId="77777777" w:rsidR="00A467B0" w:rsidRDefault="00A467B0">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1615CE" w14:paraId="4545F0B7" w14:textId="77777777" w:rsidTr="00035374">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6678D9BC" w14:textId="77777777" w:rsidR="001615CE" w:rsidRDefault="001615CE" w:rsidP="00035374">
            <w:pPr>
              <w:jc w:val="both"/>
              <w:rPr>
                <w:b/>
                <w:sz w:val="28"/>
              </w:rPr>
            </w:pPr>
            <w:r>
              <w:rPr>
                <w:b/>
                <w:sz w:val="28"/>
              </w:rPr>
              <w:t>C-I – Personální zabezpečení</w:t>
            </w:r>
          </w:p>
        </w:tc>
      </w:tr>
      <w:tr w:rsidR="001615CE" w14:paraId="3B7115AE" w14:textId="77777777" w:rsidTr="00035374">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27307A25" w14:textId="77777777" w:rsidR="001615CE" w:rsidRDefault="001615CE" w:rsidP="00035374">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09CA92DE" w14:textId="77777777" w:rsidR="001615CE" w:rsidRDefault="001615CE" w:rsidP="00035374">
            <w:pPr>
              <w:jc w:val="both"/>
            </w:pPr>
            <w:r>
              <w:t>Univerzita Tomáše Bati ve Zlíně</w:t>
            </w:r>
          </w:p>
        </w:tc>
      </w:tr>
      <w:tr w:rsidR="001615CE" w14:paraId="66390B4C" w14:textId="77777777" w:rsidTr="0003537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C59958A" w14:textId="77777777" w:rsidR="001615CE" w:rsidRDefault="001615CE" w:rsidP="00035374">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13CACD77" w14:textId="77777777" w:rsidR="001615CE" w:rsidRDefault="001615CE" w:rsidP="00035374">
            <w:pPr>
              <w:jc w:val="both"/>
            </w:pPr>
            <w:r>
              <w:t>Fakulta humanitních studií</w:t>
            </w:r>
          </w:p>
        </w:tc>
      </w:tr>
      <w:tr w:rsidR="001615CE" w14:paraId="68F6C616" w14:textId="77777777" w:rsidTr="0003537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5733DDF" w14:textId="77777777" w:rsidR="001615CE" w:rsidRDefault="001615CE" w:rsidP="00035374">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211976FF" w14:textId="77777777" w:rsidR="001615CE" w:rsidRDefault="001615CE" w:rsidP="00035374">
            <w:pPr>
              <w:jc w:val="both"/>
            </w:pPr>
            <w:r>
              <w:t>Předškolní pedagogika</w:t>
            </w:r>
          </w:p>
        </w:tc>
      </w:tr>
      <w:tr w:rsidR="001615CE" w14:paraId="02B57562" w14:textId="77777777" w:rsidTr="00A0731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E1A35B3" w14:textId="77777777" w:rsidR="001615CE" w:rsidRDefault="001615CE" w:rsidP="00035374">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2E8AE999" w14:textId="77777777" w:rsidR="001615CE" w:rsidRDefault="00A30019" w:rsidP="00035374">
            <w:pPr>
              <w:jc w:val="both"/>
            </w:pPr>
            <w:r>
              <w:t>Barbora Petrů Puhrová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23056B2" w14:textId="77777777" w:rsidR="001615CE" w:rsidRDefault="001615CE" w:rsidP="00035374">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14:paraId="337AA269" w14:textId="77777777" w:rsidR="001615CE" w:rsidRDefault="001615CE" w:rsidP="00035374">
            <w:pPr>
              <w:jc w:val="both"/>
            </w:pPr>
            <w:r>
              <w:t>Mgr.</w:t>
            </w:r>
          </w:p>
        </w:tc>
      </w:tr>
      <w:tr w:rsidR="001615CE" w14:paraId="09358323" w14:textId="77777777" w:rsidTr="00A07315">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664DEE9" w14:textId="77777777" w:rsidR="001615CE" w:rsidRDefault="001615CE" w:rsidP="00035374">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66C84DDC" w14:textId="77777777" w:rsidR="001615CE" w:rsidRDefault="00A30019" w:rsidP="00035374">
            <w:pPr>
              <w:jc w:val="both"/>
            </w:pPr>
            <w:r>
              <w:t>1979</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2D5FF11E" w14:textId="77777777" w:rsidR="001615CE" w:rsidRDefault="001615CE" w:rsidP="00035374">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54B1CE49" w14:textId="77777777" w:rsidR="001615CE" w:rsidRDefault="00633922" w:rsidP="0003537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4439DD0" w14:textId="77777777" w:rsidR="001615CE" w:rsidRDefault="001615CE" w:rsidP="0003537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7109FF7D" w14:textId="77777777" w:rsidR="001615CE" w:rsidRDefault="001615CE" w:rsidP="00633922">
            <w:r>
              <w:t>4</w:t>
            </w:r>
            <w:r w:rsidR="00633922">
              <w:t xml:space="preserve">0 h </w:t>
            </w:r>
            <w:r>
              <w:t>týdně</w:t>
            </w:r>
            <w:r w:rsidR="00633922">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9B50D4" w14:textId="77777777" w:rsidR="001615CE" w:rsidRDefault="001615CE" w:rsidP="0003537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0C789695" w14:textId="77777777" w:rsidR="001615CE" w:rsidRDefault="0086248F" w:rsidP="00035374">
            <w:pPr>
              <w:jc w:val="both"/>
            </w:pPr>
            <w:r>
              <w:t>8/2021</w:t>
            </w:r>
          </w:p>
        </w:tc>
      </w:tr>
      <w:tr w:rsidR="001615CE" w14:paraId="1309ADA9" w14:textId="77777777" w:rsidTr="00A07315">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4F4813F" w14:textId="77777777" w:rsidR="001615CE" w:rsidRDefault="001615CE" w:rsidP="00035374">
            <w:pPr>
              <w:jc w:val="both"/>
              <w:rPr>
                <w:b/>
              </w:rPr>
            </w:pPr>
            <w:r>
              <w:rPr>
                <w:b/>
              </w:rPr>
              <w:t xml:space="preserve">Typ vztahu na součásti VŠ, která uskutečňuje st. </w:t>
            </w:r>
            <w:r w:rsidR="00E038BC">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14:paraId="130F3C2F" w14:textId="77777777" w:rsidR="001615CE" w:rsidRDefault="00633922" w:rsidP="0003537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4A8498F0" w14:textId="77777777" w:rsidR="001615CE" w:rsidRDefault="001615CE" w:rsidP="0003537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5BEBFC10" w14:textId="77777777" w:rsidR="001615CE" w:rsidRDefault="001615CE" w:rsidP="00633922">
            <w:r>
              <w:t>40</w:t>
            </w:r>
            <w:r w:rsidR="00633922">
              <w:t xml:space="preserve"> h </w:t>
            </w:r>
            <w:r>
              <w:t>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731D998" w14:textId="77777777" w:rsidR="001615CE" w:rsidRDefault="001615CE" w:rsidP="0003537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1E753F4A" w14:textId="77777777" w:rsidR="001615CE" w:rsidRDefault="0086248F" w:rsidP="00035374">
            <w:pPr>
              <w:jc w:val="both"/>
            </w:pPr>
            <w:r>
              <w:t>8/2021</w:t>
            </w:r>
          </w:p>
        </w:tc>
      </w:tr>
      <w:tr w:rsidR="001615CE" w14:paraId="24011828" w14:textId="77777777" w:rsidTr="00A07315">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557F393" w14:textId="77777777" w:rsidR="001615CE" w:rsidRDefault="001615CE" w:rsidP="00035374">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A283DAC" w14:textId="77777777" w:rsidR="001615CE" w:rsidRDefault="001615CE" w:rsidP="00035374">
            <w:pPr>
              <w:jc w:val="both"/>
              <w:rPr>
                <w:b/>
              </w:rPr>
            </w:pPr>
            <w:r>
              <w:rPr>
                <w:b/>
              </w:rPr>
              <w:t xml:space="preserve">typ prac. </w:t>
            </w:r>
            <w:r w:rsidR="009D17A5">
              <w:rPr>
                <w:b/>
              </w:rPr>
              <w:t>V</w:t>
            </w:r>
            <w:r>
              <w:rPr>
                <w:b/>
              </w:rPr>
              <w:t>ztahu</w:t>
            </w:r>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4D2BF49" w14:textId="77777777" w:rsidR="001615CE" w:rsidRDefault="001615CE" w:rsidP="00035374">
            <w:pPr>
              <w:jc w:val="both"/>
              <w:rPr>
                <w:b/>
              </w:rPr>
            </w:pPr>
            <w:r>
              <w:rPr>
                <w:b/>
              </w:rPr>
              <w:t>rozsah</w:t>
            </w:r>
          </w:p>
        </w:tc>
      </w:tr>
      <w:tr w:rsidR="001615CE" w14:paraId="243C4562" w14:textId="77777777" w:rsidTr="00A07315">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590878B1" w14:textId="77777777" w:rsidR="001615CE" w:rsidRDefault="003803F7" w:rsidP="00035374">
            <w:pPr>
              <w:jc w:val="both"/>
            </w:pPr>
            <w:r>
              <w:t>N</w:t>
            </w:r>
            <w:r w:rsidR="001615CE">
              <w:t>emá</w:t>
            </w:r>
          </w:p>
        </w:tc>
        <w:tc>
          <w:tcPr>
            <w:tcW w:w="1846" w:type="dxa"/>
            <w:gridSpan w:val="3"/>
            <w:tcBorders>
              <w:top w:val="single" w:sz="4" w:space="0" w:color="auto"/>
              <w:left w:val="single" w:sz="4" w:space="0" w:color="auto"/>
              <w:bottom w:val="single" w:sz="4" w:space="0" w:color="auto"/>
              <w:right w:val="single" w:sz="4" w:space="0" w:color="auto"/>
            </w:tcBorders>
          </w:tcPr>
          <w:p w14:paraId="350B070D" w14:textId="77777777" w:rsidR="001615CE" w:rsidRDefault="001615CE" w:rsidP="00035374">
            <w:pPr>
              <w:jc w:val="both"/>
            </w:pPr>
          </w:p>
        </w:tc>
        <w:tc>
          <w:tcPr>
            <w:tcW w:w="1668" w:type="dxa"/>
            <w:gridSpan w:val="4"/>
            <w:tcBorders>
              <w:top w:val="single" w:sz="4" w:space="0" w:color="auto"/>
              <w:left w:val="single" w:sz="4" w:space="0" w:color="auto"/>
              <w:bottom w:val="single" w:sz="4" w:space="0" w:color="auto"/>
              <w:right w:val="single" w:sz="4" w:space="0" w:color="auto"/>
            </w:tcBorders>
          </w:tcPr>
          <w:p w14:paraId="031A5505" w14:textId="77777777" w:rsidR="001615CE" w:rsidRDefault="001615CE" w:rsidP="00035374">
            <w:pPr>
              <w:jc w:val="both"/>
            </w:pPr>
          </w:p>
        </w:tc>
      </w:tr>
      <w:tr w:rsidR="001615CE" w14:paraId="75A6E185" w14:textId="77777777"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73E8CA8" w14:textId="77777777" w:rsidR="001615CE" w:rsidRDefault="001615CE" w:rsidP="00035374">
            <w:pPr>
              <w:jc w:val="both"/>
            </w:pPr>
            <w:r>
              <w:rPr>
                <w:b/>
              </w:rPr>
              <w:t>Předměty příslušného studijního programu a způsob zapojení do jejich výuky, příp. další zapojení do uskutečňování studijního programu</w:t>
            </w:r>
          </w:p>
        </w:tc>
      </w:tr>
      <w:tr w:rsidR="001615CE" w14:paraId="49C8DEEE" w14:textId="77777777" w:rsidTr="00A07315">
        <w:trPr>
          <w:trHeight w:val="64"/>
          <w:jc w:val="center"/>
        </w:trPr>
        <w:tc>
          <w:tcPr>
            <w:tcW w:w="9859" w:type="dxa"/>
            <w:gridSpan w:val="12"/>
            <w:tcBorders>
              <w:top w:val="nil"/>
              <w:left w:val="single" w:sz="4" w:space="0" w:color="auto"/>
              <w:bottom w:val="single" w:sz="4" w:space="0" w:color="auto"/>
              <w:right w:val="single" w:sz="4" w:space="0" w:color="auto"/>
            </w:tcBorders>
          </w:tcPr>
          <w:p w14:paraId="1E269904" w14:textId="77777777" w:rsidR="001615CE" w:rsidRDefault="00A30019" w:rsidP="00035374">
            <w:r>
              <w:t>Řízení vzdělávacích institucí.</w:t>
            </w:r>
          </w:p>
        </w:tc>
      </w:tr>
      <w:tr w:rsidR="001615CE" w14:paraId="0EEC1B1E" w14:textId="77777777"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A1D3E4E" w14:textId="77777777" w:rsidR="001615CE" w:rsidRDefault="001615CE" w:rsidP="00035374">
            <w:pPr>
              <w:jc w:val="both"/>
            </w:pPr>
            <w:r>
              <w:rPr>
                <w:b/>
              </w:rPr>
              <w:t xml:space="preserve">Údaje o vzdělání na VŠ </w:t>
            </w:r>
          </w:p>
        </w:tc>
      </w:tr>
      <w:tr w:rsidR="001615CE" w14:paraId="60097215" w14:textId="77777777" w:rsidTr="00A07315">
        <w:trPr>
          <w:trHeight w:val="277"/>
          <w:jc w:val="center"/>
        </w:trPr>
        <w:tc>
          <w:tcPr>
            <w:tcW w:w="9859" w:type="dxa"/>
            <w:gridSpan w:val="12"/>
            <w:tcBorders>
              <w:top w:val="single" w:sz="4" w:space="0" w:color="auto"/>
              <w:left w:val="single" w:sz="4" w:space="0" w:color="auto"/>
              <w:bottom w:val="single" w:sz="4" w:space="0" w:color="auto"/>
              <w:right w:val="single" w:sz="4" w:space="0" w:color="auto"/>
            </w:tcBorders>
          </w:tcPr>
          <w:p w14:paraId="12D90D24" w14:textId="6229281E" w:rsidR="00A30019" w:rsidDel="007A21E4" w:rsidRDefault="00A30019" w:rsidP="007A21E4">
            <w:pPr>
              <w:spacing w:line="276" w:lineRule="auto"/>
              <w:jc w:val="both"/>
              <w:rPr>
                <w:del w:id="648" w:author="Anežka Lengálová" w:date="2018-05-30T07:06:00Z"/>
                <w:lang w:eastAsia="en-US"/>
              </w:rPr>
            </w:pPr>
            <w:r>
              <w:rPr>
                <w:lang w:eastAsia="en-US"/>
              </w:rPr>
              <w:t xml:space="preserve">2002 PdF OU v Ostravě, obor učitelství pro 1. </w:t>
            </w:r>
            <w:ins w:id="649" w:author="Anežka Lengálová" w:date="2018-05-30T07:05:00Z">
              <w:r w:rsidR="007A21E4">
                <w:rPr>
                  <w:lang w:eastAsia="en-US"/>
                </w:rPr>
                <w:t>s</w:t>
              </w:r>
            </w:ins>
            <w:del w:id="650" w:author="Anežka Lengálová" w:date="2018-05-30T07:05:00Z">
              <w:r w:rsidDel="007A21E4">
                <w:rPr>
                  <w:lang w:eastAsia="en-US"/>
                </w:rPr>
                <w:delText>S</w:delText>
              </w:r>
            </w:del>
            <w:r>
              <w:rPr>
                <w:lang w:eastAsia="en-US"/>
              </w:rPr>
              <w:t>tupeň základní školy-specializace Dramatická výchova (Mgr.)</w:t>
            </w:r>
            <w:ins w:id="651" w:author="Anežka Lengálová" w:date="2018-05-30T07:06:00Z">
              <w:r w:rsidR="007A21E4">
                <w:rPr>
                  <w:lang w:eastAsia="en-US"/>
                </w:rPr>
                <w:t>o</w:t>
              </w:r>
            </w:ins>
          </w:p>
          <w:p w14:paraId="2BD9DD3F" w14:textId="7B9A42F0" w:rsidR="003803F7" w:rsidRPr="00C55316" w:rsidRDefault="007A21E4" w:rsidP="007A21E4">
            <w:pPr>
              <w:ind w:left="-2"/>
              <w:jc w:val="both"/>
              <w:rPr>
                <w:lang w:eastAsia="en-US"/>
              </w:rPr>
            </w:pPr>
            <w:ins w:id="652" w:author="Anežka Lengálová" w:date="2018-05-30T07:06:00Z">
              <w:r>
                <w:rPr>
                  <w:lang w:eastAsia="en-US"/>
                </w:rPr>
                <w:t xml:space="preserve">od </w:t>
              </w:r>
            </w:ins>
            <w:r w:rsidR="00A30019">
              <w:rPr>
                <w:lang w:eastAsia="en-US"/>
              </w:rPr>
              <w:t xml:space="preserve">2015 FHS UTB Zlín, </w:t>
            </w:r>
            <w:del w:id="653" w:author="Anežka Lengálová" w:date="2018-05-30T07:06:00Z">
              <w:r w:rsidR="00A30019" w:rsidDel="007A21E4">
                <w:rPr>
                  <w:lang w:eastAsia="en-US"/>
                </w:rPr>
                <w:delText xml:space="preserve">zahájeno </w:delText>
              </w:r>
            </w:del>
            <w:r w:rsidR="00A30019">
              <w:rPr>
                <w:lang w:eastAsia="en-US"/>
              </w:rPr>
              <w:t>doktorské studium v oboru Pedagogika</w:t>
            </w:r>
          </w:p>
        </w:tc>
      </w:tr>
      <w:tr w:rsidR="001615CE" w14:paraId="3FB02301" w14:textId="77777777"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56A724F" w14:textId="77777777" w:rsidR="001615CE" w:rsidRDefault="001615CE" w:rsidP="00035374">
            <w:pPr>
              <w:jc w:val="both"/>
              <w:rPr>
                <w:b/>
              </w:rPr>
            </w:pPr>
            <w:r>
              <w:rPr>
                <w:b/>
              </w:rPr>
              <w:t>Údaje o odborném působení od absolvování VŠ</w:t>
            </w:r>
          </w:p>
        </w:tc>
      </w:tr>
      <w:tr w:rsidR="001615CE" w14:paraId="6D06900E" w14:textId="77777777" w:rsidTr="00035374">
        <w:trPr>
          <w:trHeight w:val="689"/>
          <w:jc w:val="center"/>
        </w:trPr>
        <w:tc>
          <w:tcPr>
            <w:tcW w:w="9859" w:type="dxa"/>
            <w:gridSpan w:val="12"/>
            <w:tcBorders>
              <w:top w:val="single" w:sz="4" w:space="0" w:color="auto"/>
              <w:left w:val="single" w:sz="4" w:space="0" w:color="auto"/>
              <w:bottom w:val="single" w:sz="4" w:space="0" w:color="auto"/>
              <w:right w:val="single" w:sz="4" w:space="0" w:color="auto"/>
            </w:tcBorders>
          </w:tcPr>
          <w:p w14:paraId="633BC330" w14:textId="77777777" w:rsidR="00A30019" w:rsidRDefault="00A30019" w:rsidP="00A30019">
            <w:pPr>
              <w:pStyle w:val="Normlnweb"/>
              <w:spacing w:before="0" w:beforeAutospacing="0" w:after="0" w:afterAutospacing="0" w:line="276" w:lineRule="auto"/>
              <w:jc w:val="both"/>
              <w:rPr>
                <w:sz w:val="20"/>
                <w:szCs w:val="20"/>
                <w:lang w:eastAsia="en-US"/>
              </w:rPr>
            </w:pPr>
            <w:r>
              <w:rPr>
                <w:sz w:val="20"/>
                <w:szCs w:val="20"/>
                <w:lang w:eastAsia="en-US"/>
              </w:rPr>
              <w:t>2002 - 2006 ZŠ a MŠ Tečovice, učitel</w:t>
            </w:r>
          </w:p>
          <w:p w14:paraId="06BC02E0" w14:textId="77777777" w:rsidR="00A30019" w:rsidRDefault="00A30019" w:rsidP="00A30019">
            <w:pPr>
              <w:pStyle w:val="Normlnweb"/>
              <w:spacing w:before="0" w:beforeAutospacing="0" w:after="0" w:afterAutospacing="0" w:line="276" w:lineRule="auto"/>
              <w:jc w:val="both"/>
              <w:rPr>
                <w:sz w:val="20"/>
                <w:szCs w:val="20"/>
                <w:lang w:eastAsia="en-US"/>
              </w:rPr>
            </w:pPr>
            <w:r>
              <w:rPr>
                <w:sz w:val="20"/>
                <w:szCs w:val="20"/>
                <w:lang w:eastAsia="en-US"/>
              </w:rPr>
              <w:t>2006 - 2015 ZŠ a MŠ Tečovice, ředitel</w:t>
            </w:r>
          </w:p>
          <w:p w14:paraId="75C6F735" w14:textId="77777777" w:rsidR="003803F7" w:rsidRDefault="00A30019" w:rsidP="00A30019">
            <w:pPr>
              <w:jc w:val="both"/>
              <w:rPr>
                <w:lang w:eastAsia="en-US"/>
              </w:rPr>
            </w:pPr>
            <w:r>
              <w:rPr>
                <w:lang w:eastAsia="en-US"/>
              </w:rPr>
              <w:t xml:space="preserve">2015 - dosud FHS UTB ve Zlíně, asistent  </w:t>
            </w:r>
          </w:p>
        </w:tc>
      </w:tr>
      <w:tr w:rsidR="001615CE" w14:paraId="0F709141" w14:textId="77777777" w:rsidTr="00035374">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FD16731" w14:textId="77777777" w:rsidR="001615CE" w:rsidRDefault="001615CE" w:rsidP="00035374">
            <w:pPr>
              <w:jc w:val="both"/>
            </w:pPr>
            <w:r>
              <w:rPr>
                <w:b/>
              </w:rPr>
              <w:t>Zkušenosti s vedením rigorózních a dizertačních prací</w:t>
            </w:r>
          </w:p>
        </w:tc>
      </w:tr>
      <w:tr w:rsidR="001615CE" w14:paraId="3171BE43" w14:textId="77777777" w:rsidTr="00A07315">
        <w:trPr>
          <w:trHeight w:val="205"/>
          <w:jc w:val="center"/>
        </w:trPr>
        <w:tc>
          <w:tcPr>
            <w:tcW w:w="9859" w:type="dxa"/>
            <w:gridSpan w:val="12"/>
            <w:tcBorders>
              <w:top w:val="single" w:sz="4" w:space="0" w:color="auto"/>
              <w:left w:val="single" w:sz="4" w:space="0" w:color="auto"/>
              <w:bottom w:val="single" w:sz="4" w:space="0" w:color="auto"/>
              <w:right w:val="single" w:sz="4" w:space="0" w:color="auto"/>
            </w:tcBorders>
          </w:tcPr>
          <w:p w14:paraId="6C8124E8" w14:textId="77777777" w:rsidR="00A30019" w:rsidRDefault="00A30019" w:rsidP="00035374">
            <w:pPr>
              <w:jc w:val="both"/>
            </w:pPr>
            <w:r>
              <w:rPr>
                <w:lang w:eastAsia="en-US"/>
              </w:rPr>
              <w:t>Obhájených 6 bakalářských prací a oponování 3 bakalářských prací. Aktuálně vedení 9 bakalářských prací.</w:t>
            </w:r>
          </w:p>
        </w:tc>
      </w:tr>
      <w:tr w:rsidR="001615CE" w14:paraId="69D5CDEA" w14:textId="77777777" w:rsidTr="00035374">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39CCC0E" w14:textId="77777777" w:rsidR="001615CE" w:rsidRDefault="001615CE" w:rsidP="00035374">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14D2C5F" w14:textId="77777777" w:rsidR="001615CE" w:rsidRDefault="001615CE" w:rsidP="00035374">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68AC18F1" w14:textId="77777777" w:rsidR="001615CE" w:rsidRDefault="001615CE" w:rsidP="00035374">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2D45CCFD" w14:textId="77777777" w:rsidR="001615CE" w:rsidRDefault="001615CE" w:rsidP="00035374">
            <w:pPr>
              <w:jc w:val="both"/>
              <w:rPr>
                <w:b/>
              </w:rPr>
            </w:pPr>
            <w:r>
              <w:rPr>
                <w:b/>
              </w:rPr>
              <w:t>Ohlasy publikací</w:t>
            </w:r>
          </w:p>
        </w:tc>
      </w:tr>
      <w:tr w:rsidR="001615CE" w14:paraId="668DA4F0" w14:textId="77777777" w:rsidTr="00035374">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4A497933" w14:textId="77777777" w:rsidR="001615CE" w:rsidRDefault="001615CE" w:rsidP="0003537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7FBB88A4" w14:textId="77777777" w:rsidR="001615CE" w:rsidRDefault="001615CE" w:rsidP="00035374">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58760A17" w14:textId="77777777" w:rsidR="001615CE" w:rsidRDefault="001615CE" w:rsidP="00035374">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436E00C7" w14:textId="77777777" w:rsidR="001615CE" w:rsidRDefault="001615CE" w:rsidP="00035374">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E20A5C3" w14:textId="77777777" w:rsidR="001615CE" w:rsidRDefault="001615CE" w:rsidP="00035374">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75841103" w14:textId="77777777" w:rsidR="001615CE" w:rsidRDefault="001615CE" w:rsidP="00035374">
            <w:pPr>
              <w:jc w:val="both"/>
            </w:pPr>
            <w:r>
              <w:rPr>
                <w:b/>
                <w:sz w:val="18"/>
              </w:rPr>
              <w:t>ostatní</w:t>
            </w:r>
          </w:p>
        </w:tc>
      </w:tr>
      <w:tr w:rsidR="001615CE" w14:paraId="496619F2" w14:textId="77777777" w:rsidTr="00035374">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FD66F9" w14:textId="77777777" w:rsidR="001615CE" w:rsidRDefault="001615CE" w:rsidP="00035374">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E644BDB" w14:textId="77777777" w:rsidR="001615CE" w:rsidRDefault="001615CE" w:rsidP="00035374">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58BECB87" w14:textId="77777777" w:rsidR="001615CE" w:rsidRDefault="001615CE" w:rsidP="00035374">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2A92D203" w14:textId="77777777" w:rsidR="001615CE" w:rsidRDefault="001615CE" w:rsidP="00035374">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5D8F7A01" w14:textId="77777777" w:rsidR="001615CE" w:rsidRDefault="001615CE" w:rsidP="00035374">
            <w:pPr>
              <w:jc w:val="both"/>
              <w:rPr>
                <w:b/>
              </w:rPr>
            </w:pPr>
            <w:r>
              <w:rPr>
                <w:b/>
              </w:rPr>
              <w:t>0</w:t>
            </w:r>
          </w:p>
        </w:tc>
        <w:tc>
          <w:tcPr>
            <w:tcW w:w="694" w:type="dxa"/>
            <w:vMerge w:val="restart"/>
            <w:tcBorders>
              <w:top w:val="single" w:sz="4" w:space="0" w:color="auto"/>
              <w:left w:val="single" w:sz="4" w:space="0" w:color="auto"/>
              <w:bottom w:val="single" w:sz="4" w:space="0" w:color="auto"/>
              <w:right w:val="single" w:sz="4" w:space="0" w:color="auto"/>
            </w:tcBorders>
          </w:tcPr>
          <w:p w14:paraId="64486C0D" w14:textId="77777777" w:rsidR="001615CE" w:rsidRDefault="001615CE" w:rsidP="00035374">
            <w:pPr>
              <w:jc w:val="both"/>
              <w:rPr>
                <w:b/>
              </w:rPr>
            </w:pPr>
            <w:r>
              <w:rPr>
                <w:b/>
              </w:rPr>
              <w:t>0</w:t>
            </w:r>
          </w:p>
        </w:tc>
      </w:tr>
      <w:tr w:rsidR="001615CE" w14:paraId="44152EF3" w14:textId="77777777" w:rsidTr="00035374">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6CFE2FFA" w14:textId="77777777" w:rsidR="001615CE" w:rsidRDefault="001615CE" w:rsidP="0003537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6E838C91" w14:textId="77777777" w:rsidR="001615CE" w:rsidRDefault="001615CE" w:rsidP="00035374">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47B49587" w14:textId="77777777" w:rsidR="001615CE" w:rsidRDefault="001615CE" w:rsidP="00035374">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75D949CF" w14:textId="77777777" w:rsidR="001615CE" w:rsidRDefault="001615CE" w:rsidP="00035374">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2BF18E60" w14:textId="77777777" w:rsidR="001615CE" w:rsidRDefault="001615CE" w:rsidP="00035374">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6CEFBC3C" w14:textId="77777777" w:rsidR="001615CE" w:rsidRDefault="001615CE" w:rsidP="00035374">
            <w:pPr>
              <w:rPr>
                <w:b/>
              </w:rPr>
            </w:pPr>
          </w:p>
        </w:tc>
      </w:tr>
      <w:tr w:rsidR="001615CE" w14:paraId="36E81416" w14:textId="77777777"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BB70281" w14:textId="77777777" w:rsidR="001615CE" w:rsidRDefault="001615CE" w:rsidP="00035374">
            <w:pPr>
              <w:jc w:val="both"/>
              <w:rPr>
                <w:b/>
              </w:rPr>
            </w:pPr>
            <w:r>
              <w:rPr>
                <w:b/>
              </w:rPr>
              <w:t xml:space="preserve">Přehled o nejvýznamnější publikační a další tvůrčí činnosti nebo další profesní činnosti u odborníků z praxe vztahující se k zabezpečovaným předmětům </w:t>
            </w:r>
          </w:p>
        </w:tc>
      </w:tr>
      <w:tr w:rsidR="001615CE" w:rsidRPr="00941EF7" w14:paraId="70998C12" w14:textId="77777777" w:rsidTr="00035374">
        <w:trPr>
          <w:trHeight w:val="1538"/>
          <w:jc w:val="center"/>
        </w:trPr>
        <w:tc>
          <w:tcPr>
            <w:tcW w:w="9859" w:type="dxa"/>
            <w:gridSpan w:val="12"/>
            <w:tcBorders>
              <w:top w:val="single" w:sz="4" w:space="0" w:color="auto"/>
              <w:left w:val="single" w:sz="4" w:space="0" w:color="auto"/>
              <w:bottom w:val="single" w:sz="4" w:space="0" w:color="auto"/>
              <w:right w:val="single" w:sz="4" w:space="0" w:color="auto"/>
            </w:tcBorders>
          </w:tcPr>
          <w:p w14:paraId="00576856" w14:textId="77777777" w:rsidR="00633922" w:rsidRDefault="00633922" w:rsidP="00633922">
            <w:pPr>
              <w:jc w:val="both"/>
              <w:rPr>
                <w:lang w:eastAsia="en-US"/>
              </w:rPr>
            </w:pPr>
            <w:r>
              <w:rPr>
                <w:lang w:eastAsia="en-US"/>
              </w:rPr>
              <w:t xml:space="preserve">Navrátilová, H., &amp; Petrů Puhrová, B. (2018). </w:t>
            </w:r>
            <w:r>
              <w:rPr>
                <w:i/>
                <w:lang w:eastAsia="en-US"/>
              </w:rPr>
              <w:t xml:space="preserve">Máme hračku, tak co s ní? </w:t>
            </w:r>
            <w:r>
              <w:rPr>
                <w:lang w:eastAsia="en-US"/>
              </w:rPr>
              <w:t>Nakladatelství Univerzity Tomáše Bati ve Zlíně, v tisku.</w:t>
            </w:r>
          </w:p>
          <w:p w14:paraId="344A64A3" w14:textId="77777777" w:rsidR="00A30019" w:rsidRDefault="00A30019" w:rsidP="0030730A">
            <w:pPr>
              <w:rPr>
                <w:lang w:eastAsia="en-US"/>
              </w:rPr>
            </w:pPr>
            <w:r>
              <w:rPr>
                <w:lang w:eastAsia="en-US"/>
              </w:rPr>
              <w:t>Majerčíková, J.</w:t>
            </w:r>
            <w:r w:rsidR="00633922">
              <w:rPr>
                <w:lang w:eastAsia="en-US"/>
              </w:rPr>
              <w:t>,</w:t>
            </w:r>
            <w:r>
              <w:rPr>
                <w:lang w:eastAsia="en-US"/>
              </w:rPr>
              <w:t xml:space="preserve"> &amp; Petrů Puhrová, B. (2017). Everyday Family Experience - A Child’s Home Preparation for School. </w:t>
            </w:r>
            <w:r>
              <w:rPr>
                <w:lang w:eastAsia="en-US"/>
              </w:rPr>
              <w:br/>
            </w:r>
            <w:r>
              <w:rPr>
                <w:i/>
                <w:lang w:eastAsia="en-US"/>
              </w:rPr>
              <w:t xml:space="preserve">Acta Technologica Dubnicae. </w:t>
            </w:r>
            <w:r>
              <w:rPr>
                <w:lang w:eastAsia="en-US"/>
              </w:rPr>
              <w:t xml:space="preserve"> 7(2), 17-29. (ERIH+)</w:t>
            </w:r>
          </w:p>
          <w:p w14:paraId="2503A04D" w14:textId="77777777" w:rsidR="00A30019" w:rsidRDefault="00A30019" w:rsidP="0030730A">
            <w:pPr>
              <w:rPr>
                <w:lang w:eastAsia="en-US"/>
              </w:rPr>
            </w:pPr>
            <w:r>
              <w:rPr>
                <w:lang w:eastAsia="en-US"/>
              </w:rPr>
              <w:t xml:space="preserve">Petrů Puhrová, B. (2015). </w:t>
            </w:r>
            <w:r>
              <w:rPr>
                <w:i/>
                <w:lang w:eastAsia="en-US"/>
              </w:rPr>
              <w:t>Spolupráce ZŠ a MŠ jako výzva pro rozvoj školy</w:t>
            </w:r>
            <w:r>
              <w:rPr>
                <w:lang w:eastAsia="en-US"/>
              </w:rPr>
              <w:t xml:space="preserve">. In: Nové výzvy pro předškolní pedagogiku. Zlín: Univerzita Tomáše Bati ve Zlíně. </w:t>
            </w:r>
          </w:p>
          <w:p w14:paraId="17297F18" w14:textId="77777777" w:rsidR="00A30019" w:rsidRDefault="00A30019" w:rsidP="0030730A">
            <w:pPr>
              <w:rPr>
                <w:lang w:eastAsia="en-US"/>
              </w:rPr>
            </w:pPr>
            <w:r>
              <w:rPr>
                <w:lang w:eastAsia="en-US"/>
              </w:rPr>
              <w:t xml:space="preserve">Petrů Puhrová, B. (2016). Zapojení rodičů do domácí přípravy dítě na vyučování: přehledová studie. </w:t>
            </w:r>
            <w:r>
              <w:rPr>
                <w:i/>
                <w:lang w:eastAsia="en-US"/>
              </w:rPr>
              <w:t>Paidagogos</w:t>
            </w:r>
            <w:r>
              <w:rPr>
                <w:lang w:eastAsia="en-US"/>
              </w:rPr>
              <w:t>. 2(2), 90-106. (ERIH+)</w:t>
            </w:r>
          </w:p>
          <w:p w14:paraId="2DFD7C62" w14:textId="77777777" w:rsidR="00813ED2" w:rsidRPr="00941EF7" w:rsidRDefault="00A30019" w:rsidP="00A30019">
            <w:pPr>
              <w:jc w:val="both"/>
              <w:rPr>
                <w:lang w:eastAsia="en-US"/>
              </w:rPr>
            </w:pPr>
            <w:r>
              <w:rPr>
                <w:lang w:eastAsia="en-US"/>
              </w:rPr>
              <w:t xml:space="preserve">Petrů Puhrová, B. (2016). Problems with homework in Czech families. </w:t>
            </w:r>
            <w:r>
              <w:rPr>
                <w:i/>
                <w:lang w:eastAsia="en-US"/>
              </w:rPr>
              <w:t xml:space="preserve">Turkish Online Journal of Educational Technology. </w:t>
            </w:r>
            <w:r>
              <w:rPr>
                <w:lang w:eastAsia="en-US"/>
              </w:rPr>
              <w:t>December Special Issue, 276-280. (Scopus)</w:t>
            </w:r>
          </w:p>
        </w:tc>
      </w:tr>
      <w:tr w:rsidR="001615CE" w14:paraId="7DAC9B56" w14:textId="77777777" w:rsidTr="00035374">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4D9F91E3" w14:textId="77777777" w:rsidR="001615CE" w:rsidRDefault="001615CE" w:rsidP="00035374">
            <w:pPr>
              <w:rPr>
                <w:b/>
              </w:rPr>
            </w:pPr>
            <w:r>
              <w:rPr>
                <w:b/>
              </w:rPr>
              <w:t>Působení v</w:t>
            </w:r>
            <w:r w:rsidR="009D17A5">
              <w:rPr>
                <w:b/>
              </w:rPr>
              <w:t> </w:t>
            </w:r>
            <w:r>
              <w:rPr>
                <w:b/>
              </w:rPr>
              <w:t>zahraničí</w:t>
            </w:r>
          </w:p>
        </w:tc>
      </w:tr>
      <w:tr w:rsidR="001615CE" w14:paraId="093507B9" w14:textId="77777777" w:rsidTr="003803F7">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61D02555" w14:textId="77777777" w:rsidR="001615CE" w:rsidRDefault="001615CE" w:rsidP="00035374">
            <w:pPr>
              <w:rPr>
                <w:b/>
              </w:rPr>
            </w:pPr>
          </w:p>
        </w:tc>
      </w:tr>
      <w:tr w:rsidR="001615CE" w14:paraId="4C2F3A6C" w14:textId="77777777" w:rsidTr="003803F7">
        <w:trPr>
          <w:cantSplit/>
          <w:trHeight w:val="106"/>
          <w:jc w:val="center"/>
        </w:trPr>
        <w:tc>
          <w:tcPr>
            <w:tcW w:w="2518" w:type="dxa"/>
            <w:shd w:val="clear" w:color="auto" w:fill="F7CAAC"/>
          </w:tcPr>
          <w:p w14:paraId="5275EF84" w14:textId="77777777" w:rsidR="001615CE" w:rsidRDefault="001615CE" w:rsidP="00035374">
            <w:pPr>
              <w:jc w:val="both"/>
              <w:rPr>
                <w:b/>
              </w:rPr>
            </w:pPr>
            <w:r>
              <w:rPr>
                <w:b/>
              </w:rPr>
              <w:t xml:space="preserve">Podpis </w:t>
            </w:r>
          </w:p>
        </w:tc>
        <w:tc>
          <w:tcPr>
            <w:tcW w:w="4536" w:type="dxa"/>
            <w:gridSpan w:val="5"/>
          </w:tcPr>
          <w:p w14:paraId="11727459" w14:textId="77777777" w:rsidR="003803F7" w:rsidRDefault="001615CE" w:rsidP="00035374">
            <w:pPr>
              <w:jc w:val="both"/>
            </w:pPr>
            <w:r>
              <w:t>Barbora Petrů Puhrová, v. r.</w:t>
            </w:r>
          </w:p>
        </w:tc>
        <w:tc>
          <w:tcPr>
            <w:tcW w:w="786" w:type="dxa"/>
            <w:shd w:val="clear" w:color="auto" w:fill="F7CAAC"/>
          </w:tcPr>
          <w:p w14:paraId="6EE62231" w14:textId="77777777" w:rsidR="001615CE" w:rsidRDefault="001615CE" w:rsidP="00035374">
            <w:pPr>
              <w:jc w:val="both"/>
            </w:pPr>
            <w:r>
              <w:rPr>
                <w:b/>
              </w:rPr>
              <w:t>datum</w:t>
            </w:r>
          </w:p>
        </w:tc>
        <w:tc>
          <w:tcPr>
            <w:tcW w:w="2019" w:type="dxa"/>
            <w:gridSpan w:val="5"/>
          </w:tcPr>
          <w:p w14:paraId="0DBAA3EC" w14:textId="77777777" w:rsidR="001615CE" w:rsidRDefault="0086248F" w:rsidP="00035374">
            <w:pPr>
              <w:jc w:val="both"/>
            </w:pPr>
            <w:r>
              <w:t>30. 5. 2018</w:t>
            </w:r>
          </w:p>
        </w:tc>
      </w:tr>
    </w:tbl>
    <w:p w14:paraId="4AE12916" w14:textId="77777777" w:rsidR="00A467B0" w:rsidRDefault="00A467B0">
      <w:pPr>
        <w:rPr>
          <w:b/>
          <w:sz w:val="28"/>
        </w:rPr>
      </w:pPr>
    </w:p>
    <w:p w14:paraId="3AF20164" w14:textId="77777777" w:rsidR="00A30019" w:rsidRDefault="00A30019">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A30019" w14:paraId="472130E3" w14:textId="77777777" w:rsidTr="00035374">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712C2F58" w14:textId="77777777" w:rsidR="00A30019" w:rsidRDefault="00A30019" w:rsidP="00035374">
            <w:pPr>
              <w:jc w:val="both"/>
              <w:rPr>
                <w:b/>
                <w:sz w:val="28"/>
              </w:rPr>
            </w:pPr>
            <w:r>
              <w:rPr>
                <w:b/>
                <w:sz w:val="28"/>
              </w:rPr>
              <w:t>C-I – Personální zabezpečení</w:t>
            </w:r>
          </w:p>
        </w:tc>
      </w:tr>
      <w:tr w:rsidR="00A30019" w14:paraId="6D1BE3DF" w14:textId="77777777" w:rsidTr="00035374">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5F5D6049" w14:textId="77777777" w:rsidR="00A30019" w:rsidRDefault="00A30019" w:rsidP="00035374">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1C43B8F9" w14:textId="77777777" w:rsidR="00A30019" w:rsidRDefault="00A30019" w:rsidP="00035374">
            <w:pPr>
              <w:jc w:val="both"/>
            </w:pPr>
            <w:r>
              <w:t>Univerzita Tomáše Bati ve Zlíně</w:t>
            </w:r>
          </w:p>
        </w:tc>
      </w:tr>
      <w:tr w:rsidR="00A30019" w14:paraId="132174C4" w14:textId="77777777" w:rsidTr="0003537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201E3C9" w14:textId="77777777" w:rsidR="00A30019" w:rsidRDefault="00A30019" w:rsidP="00035374">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7D8C86EF" w14:textId="77777777" w:rsidR="00A30019" w:rsidRDefault="00A30019" w:rsidP="00035374">
            <w:pPr>
              <w:jc w:val="both"/>
            </w:pPr>
            <w:r>
              <w:t>Fakulta humanitních studií</w:t>
            </w:r>
          </w:p>
        </w:tc>
      </w:tr>
      <w:tr w:rsidR="00A30019" w14:paraId="008D16BE" w14:textId="77777777" w:rsidTr="0003537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5893316" w14:textId="77777777" w:rsidR="00A30019" w:rsidRDefault="00A30019" w:rsidP="00035374">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7B798916" w14:textId="77777777" w:rsidR="00A30019" w:rsidRDefault="00A30019" w:rsidP="00035374">
            <w:pPr>
              <w:jc w:val="both"/>
            </w:pPr>
            <w:r>
              <w:t>Předškolní pedagogika</w:t>
            </w:r>
          </w:p>
        </w:tc>
      </w:tr>
      <w:tr w:rsidR="00A30019" w14:paraId="36D71016" w14:textId="77777777" w:rsidTr="00540608">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FAE3357" w14:textId="77777777" w:rsidR="00A30019" w:rsidRDefault="00A30019" w:rsidP="00035374">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18F472EA" w14:textId="77777777" w:rsidR="00A30019" w:rsidRDefault="00A30019" w:rsidP="00035374">
            <w:pPr>
              <w:jc w:val="both"/>
            </w:pPr>
            <w:r>
              <w:t>Petra Trávníčková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4E945EF" w14:textId="77777777" w:rsidR="00A30019" w:rsidRDefault="00A30019" w:rsidP="00035374">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14:paraId="342CD43E" w14:textId="77777777" w:rsidR="00A30019" w:rsidRDefault="00A30019" w:rsidP="00035374">
            <w:pPr>
              <w:jc w:val="both"/>
            </w:pPr>
            <w:r>
              <w:t>Mgr.</w:t>
            </w:r>
          </w:p>
        </w:tc>
      </w:tr>
      <w:tr w:rsidR="00A30019" w14:paraId="3D16C752" w14:textId="77777777" w:rsidTr="00540608">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390F35B" w14:textId="77777777" w:rsidR="00A30019" w:rsidRDefault="00A30019" w:rsidP="00035374">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1AD4E252" w14:textId="77777777" w:rsidR="00A30019" w:rsidRDefault="00A30019" w:rsidP="00035374">
            <w:pPr>
              <w:jc w:val="both"/>
            </w:pPr>
            <w:r>
              <w:t>1990</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3FB2BCB" w14:textId="77777777" w:rsidR="00A30019" w:rsidRDefault="00A30019" w:rsidP="00035374">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05CBF9F2" w14:textId="77777777" w:rsidR="00A30019" w:rsidRDefault="009D17A5" w:rsidP="0003537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7D405B4E" w14:textId="77777777" w:rsidR="00A30019" w:rsidRDefault="00A30019" w:rsidP="0003537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28FBA77D" w14:textId="77777777" w:rsidR="00A30019" w:rsidRDefault="0040006C" w:rsidP="009D17A5">
            <w:r>
              <w:t xml:space="preserve">40 h </w:t>
            </w:r>
            <w:r w:rsidR="00A30019">
              <w:t>týdně</w:t>
            </w:r>
          </w:p>
          <w:p w14:paraId="59552C78" w14:textId="77777777" w:rsidR="00633922" w:rsidRDefault="00633922" w:rsidP="00035374">
            <w:pPr>
              <w:jc w:val="both"/>
            </w:pP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397CB11" w14:textId="77777777" w:rsidR="00A30019" w:rsidRDefault="00A30019" w:rsidP="0003537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61560BFD" w14:textId="7C25B840" w:rsidR="00A30019" w:rsidRDefault="007A21E4" w:rsidP="00035374">
            <w:pPr>
              <w:jc w:val="both"/>
            </w:pPr>
            <w:ins w:id="654" w:author="Anežka Lengálová" w:date="2018-05-30T07:07:00Z">
              <w:r>
                <w:t>10/2020</w:t>
              </w:r>
            </w:ins>
          </w:p>
        </w:tc>
      </w:tr>
      <w:tr w:rsidR="00A30019" w14:paraId="68EFEBAB" w14:textId="77777777" w:rsidTr="00540608">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DE96989" w14:textId="77777777" w:rsidR="00A30019" w:rsidRDefault="00A30019" w:rsidP="00035374">
            <w:pPr>
              <w:jc w:val="both"/>
              <w:rPr>
                <w:b/>
              </w:rPr>
            </w:pPr>
            <w:r>
              <w:rPr>
                <w:b/>
              </w:rPr>
              <w:t xml:space="preserve">Typ vztahu na součásti VŠ, která uskutečňuje st. </w:t>
            </w:r>
            <w:r w:rsidR="00E038BC">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14:paraId="6E8270F4" w14:textId="77777777" w:rsidR="00A30019" w:rsidRDefault="009D17A5" w:rsidP="0003537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D3425B9" w14:textId="77777777" w:rsidR="00A30019" w:rsidRDefault="00A30019" w:rsidP="0003537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7497DF07" w14:textId="77777777" w:rsidR="00A30019" w:rsidRDefault="0040006C" w:rsidP="009D17A5">
            <w:r>
              <w:t xml:space="preserve">40 h </w:t>
            </w:r>
            <w:r w:rsidR="00A30019">
              <w:t>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15411EC" w14:textId="77777777" w:rsidR="00A30019" w:rsidRDefault="00A30019" w:rsidP="0003537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11404050" w14:textId="2F859AD2" w:rsidR="00A30019" w:rsidRDefault="007A21E4" w:rsidP="00035374">
            <w:pPr>
              <w:jc w:val="both"/>
            </w:pPr>
            <w:ins w:id="655" w:author="Anežka Lengálová" w:date="2018-05-30T07:07:00Z">
              <w:r>
                <w:t>10/2020</w:t>
              </w:r>
            </w:ins>
          </w:p>
        </w:tc>
      </w:tr>
      <w:tr w:rsidR="00A30019" w14:paraId="5ECDD272" w14:textId="77777777" w:rsidTr="00540608">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730E3B6" w14:textId="77777777" w:rsidR="00A30019" w:rsidRDefault="00A30019" w:rsidP="00035374">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99CA486" w14:textId="77777777" w:rsidR="00A30019" w:rsidRDefault="00A30019" w:rsidP="00035374">
            <w:pPr>
              <w:jc w:val="both"/>
              <w:rPr>
                <w:b/>
              </w:rPr>
            </w:pPr>
            <w:r>
              <w:rPr>
                <w:b/>
              </w:rPr>
              <w:t>typ prac. vztahu</w:t>
            </w:r>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9604F44" w14:textId="77777777" w:rsidR="00A30019" w:rsidRDefault="00A30019" w:rsidP="00035374">
            <w:pPr>
              <w:jc w:val="both"/>
              <w:rPr>
                <w:b/>
              </w:rPr>
            </w:pPr>
            <w:r>
              <w:rPr>
                <w:b/>
              </w:rPr>
              <w:t>rozsah</w:t>
            </w:r>
          </w:p>
        </w:tc>
      </w:tr>
      <w:tr w:rsidR="00A30019" w14:paraId="05B9B235" w14:textId="77777777" w:rsidTr="00540608">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190F4B17" w14:textId="77777777" w:rsidR="00A30019" w:rsidRDefault="003803F7" w:rsidP="00035374">
            <w:pPr>
              <w:jc w:val="both"/>
            </w:pPr>
            <w:r>
              <w:t>N</w:t>
            </w:r>
            <w:r w:rsidR="00A30019">
              <w:t>emá</w:t>
            </w:r>
          </w:p>
        </w:tc>
        <w:tc>
          <w:tcPr>
            <w:tcW w:w="1846" w:type="dxa"/>
            <w:gridSpan w:val="3"/>
            <w:tcBorders>
              <w:top w:val="single" w:sz="4" w:space="0" w:color="auto"/>
              <w:left w:val="single" w:sz="4" w:space="0" w:color="auto"/>
              <w:bottom w:val="single" w:sz="4" w:space="0" w:color="auto"/>
              <w:right w:val="single" w:sz="4" w:space="0" w:color="auto"/>
            </w:tcBorders>
          </w:tcPr>
          <w:p w14:paraId="7AC06581" w14:textId="77777777" w:rsidR="00A30019" w:rsidRDefault="00A30019" w:rsidP="00035374">
            <w:pPr>
              <w:jc w:val="both"/>
            </w:pPr>
          </w:p>
        </w:tc>
        <w:tc>
          <w:tcPr>
            <w:tcW w:w="1668" w:type="dxa"/>
            <w:gridSpan w:val="4"/>
            <w:tcBorders>
              <w:top w:val="single" w:sz="4" w:space="0" w:color="auto"/>
              <w:left w:val="single" w:sz="4" w:space="0" w:color="auto"/>
              <w:bottom w:val="single" w:sz="4" w:space="0" w:color="auto"/>
              <w:right w:val="single" w:sz="4" w:space="0" w:color="auto"/>
            </w:tcBorders>
          </w:tcPr>
          <w:p w14:paraId="4202EFE3" w14:textId="77777777" w:rsidR="00A30019" w:rsidRDefault="00A30019" w:rsidP="00035374">
            <w:pPr>
              <w:jc w:val="both"/>
            </w:pPr>
          </w:p>
        </w:tc>
      </w:tr>
      <w:tr w:rsidR="00A30019" w14:paraId="67064FCD" w14:textId="77777777"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FF64D75" w14:textId="77777777" w:rsidR="00A30019" w:rsidRDefault="00A30019" w:rsidP="00035374">
            <w:pPr>
              <w:jc w:val="both"/>
            </w:pPr>
            <w:r>
              <w:rPr>
                <w:b/>
              </w:rPr>
              <w:t>Předměty příslušného studijního programu a způsob zapojení do jejich výuky, příp. další zapojení do uskutečňování studijního programu</w:t>
            </w:r>
          </w:p>
        </w:tc>
      </w:tr>
      <w:tr w:rsidR="00A30019" w14:paraId="738E89CD" w14:textId="77777777" w:rsidTr="00035374">
        <w:trPr>
          <w:trHeight w:val="366"/>
          <w:jc w:val="center"/>
        </w:trPr>
        <w:tc>
          <w:tcPr>
            <w:tcW w:w="9859" w:type="dxa"/>
            <w:gridSpan w:val="12"/>
            <w:tcBorders>
              <w:top w:val="nil"/>
              <w:left w:val="single" w:sz="4" w:space="0" w:color="auto"/>
              <w:bottom w:val="single" w:sz="4" w:space="0" w:color="auto"/>
              <w:right w:val="single" w:sz="4" w:space="0" w:color="auto"/>
            </w:tcBorders>
          </w:tcPr>
          <w:p w14:paraId="7830648E" w14:textId="77777777" w:rsidR="003803F7" w:rsidRDefault="00E458BD" w:rsidP="00035374">
            <w:r>
              <w:t>Teorie a metody rozvíjení přírodovědného vzdělávání u dětí předškolního věku</w:t>
            </w:r>
          </w:p>
        </w:tc>
      </w:tr>
      <w:tr w:rsidR="00A30019" w14:paraId="25869AAA" w14:textId="77777777"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E49852B" w14:textId="77777777" w:rsidR="00A30019" w:rsidRDefault="00A30019" w:rsidP="00035374">
            <w:pPr>
              <w:jc w:val="both"/>
            </w:pPr>
            <w:r>
              <w:rPr>
                <w:b/>
              </w:rPr>
              <w:t xml:space="preserve">Údaje o vzdělání na VŠ </w:t>
            </w:r>
          </w:p>
        </w:tc>
      </w:tr>
      <w:tr w:rsidR="00A30019" w14:paraId="26D9542E" w14:textId="77777777" w:rsidTr="00035374">
        <w:trPr>
          <w:trHeight w:val="588"/>
          <w:jc w:val="center"/>
        </w:trPr>
        <w:tc>
          <w:tcPr>
            <w:tcW w:w="9859" w:type="dxa"/>
            <w:gridSpan w:val="12"/>
            <w:tcBorders>
              <w:top w:val="single" w:sz="4" w:space="0" w:color="auto"/>
              <w:left w:val="single" w:sz="4" w:space="0" w:color="auto"/>
              <w:bottom w:val="single" w:sz="4" w:space="0" w:color="auto"/>
              <w:right w:val="single" w:sz="4" w:space="0" w:color="auto"/>
            </w:tcBorders>
          </w:tcPr>
          <w:p w14:paraId="37E82FA5" w14:textId="77777777" w:rsidR="00A30019" w:rsidRDefault="00A30019" w:rsidP="00A30019">
            <w:pPr>
              <w:ind w:left="-2"/>
              <w:jc w:val="both"/>
            </w:pPr>
            <w:r>
              <w:t>2015 UTB FHS Učitelství pro mateřské školy</w:t>
            </w:r>
          </w:p>
          <w:p w14:paraId="61789625" w14:textId="77777777" w:rsidR="00A30019" w:rsidRDefault="00A30019" w:rsidP="00A30019">
            <w:pPr>
              <w:ind w:left="-2"/>
              <w:jc w:val="both"/>
            </w:pPr>
            <w:r>
              <w:t>2017 UTB FHS Pedagogika předškolního věku</w:t>
            </w:r>
          </w:p>
          <w:p w14:paraId="6A24F509" w14:textId="77777777" w:rsidR="003803F7" w:rsidRPr="00C55316" w:rsidRDefault="00A30019" w:rsidP="00A30019">
            <w:pPr>
              <w:ind w:left="-2"/>
              <w:jc w:val="both"/>
            </w:pPr>
            <w:r>
              <w:t>2017 - dosud UTB FHS Pedagogika</w:t>
            </w:r>
          </w:p>
        </w:tc>
      </w:tr>
      <w:tr w:rsidR="00A30019" w14:paraId="7C742C0F" w14:textId="77777777"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A7F307D" w14:textId="77777777" w:rsidR="00A30019" w:rsidRDefault="00A30019" w:rsidP="00035374">
            <w:pPr>
              <w:jc w:val="both"/>
              <w:rPr>
                <w:b/>
              </w:rPr>
            </w:pPr>
            <w:r>
              <w:rPr>
                <w:b/>
              </w:rPr>
              <w:t>Údaje o odborném působení od absolvování VŠ</w:t>
            </w:r>
          </w:p>
        </w:tc>
      </w:tr>
      <w:tr w:rsidR="00A30019" w14:paraId="020A0F70" w14:textId="77777777" w:rsidTr="00540608">
        <w:trPr>
          <w:trHeight w:val="156"/>
          <w:jc w:val="center"/>
        </w:trPr>
        <w:tc>
          <w:tcPr>
            <w:tcW w:w="9859" w:type="dxa"/>
            <w:gridSpan w:val="12"/>
            <w:tcBorders>
              <w:top w:val="single" w:sz="4" w:space="0" w:color="auto"/>
              <w:left w:val="single" w:sz="4" w:space="0" w:color="auto"/>
              <w:bottom w:val="single" w:sz="4" w:space="0" w:color="auto"/>
              <w:right w:val="single" w:sz="4" w:space="0" w:color="auto"/>
            </w:tcBorders>
          </w:tcPr>
          <w:p w14:paraId="0FCB3702" w14:textId="77777777" w:rsidR="00A30019" w:rsidRDefault="00A30019" w:rsidP="00035374">
            <w:pPr>
              <w:jc w:val="both"/>
            </w:pPr>
            <w:r>
              <w:t>2017 - dosud Akademický pracovník UTB, Fakulta humanitních studií.</w:t>
            </w:r>
          </w:p>
        </w:tc>
      </w:tr>
      <w:tr w:rsidR="00A30019" w14:paraId="0C2FDB30" w14:textId="77777777" w:rsidTr="00035374">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6FEE8A5" w14:textId="77777777" w:rsidR="00A30019" w:rsidRDefault="00A30019" w:rsidP="00035374">
            <w:pPr>
              <w:jc w:val="both"/>
            </w:pPr>
            <w:r>
              <w:rPr>
                <w:b/>
              </w:rPr>
              <w:t>Zkušenosti s vedením rigorózních a dizertačních prací</w:t>
            </w:r>
          </w:p>
        </w:tc>
      </w:tr>
      <w:tr w:rsidR="00A30019" w14:paraId="3021EE14" w14:textId="77777777" w:rsidTr="003803F7">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22F8715E" w14:textId="77777777" w:rsidR="00A30019" w:rsidRDefault="00A30019" w:rsidP="00035374">
            <w:pPr>
              <w:jc w:val="both"/>
            </w:pPr>
          </w:p>
        </w:tc>
      </w:tr>
      <w:tr w:rsidR="00A30019" w14:paraId="4C14F4D8" w14:textId="77777777" w:rsidTr="00035374">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0B74152" w14:textId="77777777" w:rsidR="00A30019" w:rsidRDefault="00A30019" w:rsidP="00035374">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151A847" w14:textId="77777777" w:rsidR="00A30019" w:rsidRDefault="00A30019" w:rsidP="00035374">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24B17C31" w14:textId="77777777" w:rsidR="00A30019" w:rsidRDefault="00A30019" w:rsidP="00035374">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47F639D1" w14:textId="77777777" w:rsidR="00A30019" w:rsidRDefault="00A30019" w:rsidP="00035374">
            <w:pPr>
              <w:jc w:val="both"/>
              <w:rPr>
                <w:b/>
              </w:rPr>
            </w:pPr>
            <w:r>
              <w:rPr>
                <w:b/>
              </w:rPr>
              <w:t>Ohlasy publikací</w:t>
            </w:r>
          </w:p>
        </w:tc>
      </w:tr>
      <w:tr w:rsidR="00A30019" w14:paraId="6371E0B1" w14:textId="77777777" w:rsidTr="00035374">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5B01EE37" w14:textId="77777777" w:rsidR="00A30019" w:rsidRDefault="00A30019" w:rsidP="0003537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741C9576" w14:textId="77777777" w:rsidR="00A30019" w:rsidRDefault="00A30019" w:rsidP="00035374">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079EB5C6" w14:textId="77777777" w:rsidR="00A30019" w:rsidRDefault="00A30019" w:rsidP="00035374">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6EB0219A" w14:textId="77777777" w:rsidR="00A30019" w:rsidRDefault="00A30019" w:rsidP="00035374">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6060562" w14:textId="77777777" w:rsidR="00A30019" w:rsidRDefault="00A30019" w:rsidP="00035374">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600964EE" w14:textId="77777777" w:rsidR="00A30019" w:rsidRDefault="00A30019" w:rsidP="00035374">
            <w:pPr>
              <w:jc w:val="both"/>
            </w:pPr>
            <w:r>
              <w:rPr>
                <w:b/>
                <w:sz w:val="18"/>
              </w:rPr>
              <w:t>ostatní</w:t>
            </w:r>
          </w:p>
        </w:tc>
      </w:tr>
      <w:tr w:rsidR="00A30019" w14:paraId="766815D9" w14:textId="77777777" w:rsidTr="00035374">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2C5C529" w14:textId="77777777" w:rsidR="00A30019" w:rsidRDefault="00A30019" w:rsidP="00035374">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8298E16" w14:textId="77777777" w:rsidR="00A30019" w:rsidRDefault="00A30019" w:rsidP="00035374">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0D3CB3D1" w14:textId="77777777" w:rsidR="00A30019" w:rsidRDefault="00A30019" w:rsidP="00035374">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6CCB19E3" w14:textId="77777777" w:rsidR="00A30019" w:rsidRDefault="00A30019" w:rsidP="00035374">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46AD05D0" w14:textId="77777777" w:rsidR="00A30019" w:rsidRDefault="00A30019" w:rsidP="00035374">
            <w:pPr>
              <w:jc w:val="both"/>
              <w:rPr>
                <w:b/>
              </w:rPr>
            </w:pPr>
            <w:r>
              <w:rPr>
                <w:b/>
              </w:rPr>
              <w:t>0</w:t>
            </w:r>
          </w:p>
        </w:tc>
        <w:tc>
          <w:tcPr>
            <w:tcW w:w="694" w:type="dxa"/>
            <w:vMerge w:val="restart"/>
            <w:tcBorders>
              <w:top w:val="single" w:sz="4" w:space="0" w:color="auto"/>
              <w:left w:val="single" w:sz="4" w:space="0" w:color="auto"/>
              <w:bottom w:val="single" w:sz="4" w:space="0" w:color="auto"/>
              <w:right w:val="single" w:sz="4" w:space="0" w:color="auto"/>
            </w:tcBorders>
          </w:tcPr>
          <w:p w14:paraId="76C4C936" w14:textId="77777777" w:rsidR="00A30019" w:rsidRDefault="00A30019" w:rsidP="00035374">
            <w:pPr>
              <w:jc w:val="both"/>
              <w:rPr>
                <w:b/>
              </w:rPr>
            </w:pPr>
            <w:r>
              <w:rPr>
                <w:b/>
              </w:rPr>
              <w:t>0</w:t>
            </w:r>
          </w:p>
        </w:tc>
      </w:tr>
      <w:tr w:rsidR="00A30019" w14:paraId="363D4A00" w14:textId="77777777" w:rsidTr="00035374">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121B2224" w14:textId="77777777" w:rsidR="00A30019" w:rsidRDefault="00A30019" w:rsidP="0003537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35F97FBE" w14:textId="77777777" w:rsidR="00A30019" w:rsidRDefault="00A30019" w:rsidP="00035374">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3FA66C7F" w14:textId="77777777" w:rsidR="00A30019" w:rsidRDefault="00A30019" w:rsidP="00035374">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6E9D211F" w14:textId="77777777" w:rsidR="00A30019" w:rsidRDefault="00A30019" w:rsidP="00035374">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1D0C8C10" w14:textId="77777777" w:rsidR="00A30019" w:rsidRDefault="00A30019" w:rsidP="00035374">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05660793" w14:textId="77777777" w:rsidR="00A30019" w:rsidRDefault="00A30019" w:rsidP="00035374">
            <w:pPr>
              <w:rPr>
                <w:b/>
              </w:rPr>
            </w:pPr>
          </w:p>
        </w:tc>
      </w:tr>
      <w:tr w:rsidR="00A30019" w14:paraId="61874785" w14:textId="77777777"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84CB34C" w14:textId="77777777" w:rsidR="00A30019" w:rsidRDefault="00A30019" w:rsidP="00035374">
            <w:pPr>
              <w:jc w:val="both"/>
              <w:rPr>
                <w:b/>
              </w:rPr>
            </w:pPr>
            <w:r>
              <w:rPr>
                <w:b/>
              </w:rPr>
              <w:t xml:space="preserve">Přehled o nejvýznamnější publikační a další tvůrčí činnosti nebo další profesní činnosti u odborníků z praxe vztahující se k zabezpečovaným předmětům </w:t>
            </w:r>
          </w:p>
        </w:tc>
      </w:tr>
      <w:tr w:rsidR="00A30019" w:rsidRPr="00941EF7" w14:paraId="40A627AF" w14:textId="77777777" w:rsidTr="003803F7">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1DCF9C26" w14:textId="77777777" w:rsidR="00A30019" w:rsidRPr="00941EF7" w:rsidRDefault="00A30019" w:rsidP="00035374">
            <w:pPr>
              <w:jc w:val="both"/>
            </w:pPr>
          </w:p>
        </w:tc>
      </w:tr>
      <w:tr w:rsidR="00A30019" w14:paraId="4BEFF3B7" w14:textId="77777777" w:rsidTr="00035374">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414D4229" w14:textId="77777777" w:rsidR="00A30019" w:rsidRDefault="00A30019" w:rsidP="00035374">
            <w:pPr>
              <w:rPr>
                <w:b/>
              </w:rPr>
            </w:pPr>
            <w:r>
              <w:rPr>
                <w:b/>
              </w:rPr>
              <w:t>Působení v</w:t>
            </w:r>
            <w:r w:rsidR="009D17A5">
              <w:rPr>
                <w:b/>
              </w:rPr>
              <w:t> </w:t>
            </w:r>
            <w:r>
              <w:rPr>
                <w:b/>
              </w:rPr>
              <w:t>zahraničí</w:t>
            </w:r>
          </w:p>
        </w:tc>
      </w:tr>
      <w:tr w:rsidR="00A30019" w14:paraId="03B7EDD0" w14:textId="77777777" w:rsidTr="00C80E30">
        <w:trPr>
          <w:trHeight w:val="72"/>
          <w:jc w:val="center"/>
        </w:trPr>
        <w:tc>
          <w:tcPr>
            <w:tcW w:w="9859" w:type="dxa"/>
            <w:gridSpan w:val="12"/>
            <w:tcBorders>
              <w:top w:val="single" w:sz="4" w:space="0" w:color="auto"/>
              <w:left w:val="single" w:sz="4" w:space="0" w:color="auto"/>
              <w:bottom w:val="single" w:sz="4" w:space="0" w:color="auto"/>
              <w:right w:val="single" w:sz="4" w:space="0" w:color="auto"/>
            </w:tcBorders>
          </w:tcPr>
          <w:p w14:paraId="4F657EA2" w14:textId="77777777" w:rsidR="00A30019" w:rsidRDefault="00A30019" w:rsidP="00035374">
            <w:pPr>
              <w:rPr>
                <w:b/>
              </w:rPr>
            </w:pPr>
          </w:p>
        </w:tc>
      </w:tr>
      <w:tr w:rsidR="00A30019" w14:paraId="774756FA" w14:textId="77777777" w:rsidTr="003803F7">
        <w:trPr>
          <w:cantSplit/>
          <w:trHeight w:val="177"/>
          <w:jc w:val="center"/>
        </w:trPr>
        <w:tc>
          <w:tcPr>
            <w:tcW w:w="2518" w:type="dxa"/>
            <w:shd w:val="clear" w:color="auto" w:fill="F7CAAC"/>
          </w:tcPr>
          <w:p w14:paraId="422AF9B0" w14:textId="77777777" w:rsidR="00A30019" w:rsidRDefault="00A30019" w:rsidP="00035374">
            <w:pPr>
              <w:jc w:val="both"/>
              <w:rPr>
                <w:b/>
              </w:rPr>
            </w:pPr>
            <w:r>
              <w:rPr>
                <w:b/>
              </w:rPr>
              <w:t xml:space="preserve">Podpis </w:t>
            </w:r>
          </w:p>
        </w:tc>
        <w:tc>
          <w:tcPr>
            <w:tcW w:w="4536" w:type="dxa"/>
            <w:gridSpan w:val="5"/>
          </w:tcPr>
          <w:p w14:paraId="05B9A677" w14:textId="77777777" w:rsidR="003803F7" w:rsidRDefault="00A30019" w:rsidP="00035374">
            <w:pPr>
              <w:jc w:val="both"/>
            </w:pPr>
            <w:r>
              <w:t>Petra Trávníčková, v. r.</w:t>
            </w:r>
          </w:p>
        </w:tc>
        <w:tc>
          <w:tcPr>
            <w:tcW w:w="786" w:type="dxa"/>
            <w:shd w:val="clear" w:color="auto" w:fill="F7CAAC"/>
          </w:tcPr>
          <w:p w14:paraId="3E33C852" w14:textId="77777777" w:rsidR="00A30019" w:rsidRDefault="00A30019" w:rsidP="00035374">
            <w:pPr>
              <w:jc w:val="both"/>
            </w:pPr>
            <w:r>
              <w:rPr>
                <w:b/>
              </w:rPr>
              <w:t>datum</w:t>
            </w:r>
          </w:p>
        </w:tc>
        <w:tc>
          <w:tcPr>
            <w:tcW w:w="2019" w:type="dxa"/>
            <w:gridSpan w:val="5"/>
          </w:tcPr>
          <w:p w14:paraId="6398C841" w14:textId="77777777" w:rsidR="00A30019" w:rsidRDefault="0086248F" w:rsidP="00035374">
            <w:pPr>
              <w:jc w:val="both"/>
            </w:pPr>
            <w:r>
              <w:t>30. 5. 2018</w:t>
            </w:r>
          </w:p>
        </w:tc>
      </w:tr>
    </w:tbl>
    <w:p w14:paraId="06E0AE35" w14:textId="77777777" w:rsidR="009E0462" w:rsidRDefault="009E0462">
      <w:pPr>
        <w:rPr>
          <w:b/>
          <w:sz w:val="28"/>
        </w:rPr>
      </w:pPr>
    </w:p>
    <w:p w14:paraId="7487E49E" w14:textId="77777777" w:rsidR="00D4128B" w:rsidRDefault="00843B4E">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753"/>
        <w:gridCol w:w="709"/>
        <w:gridCol w:w="786"/>
        <w:gridCol w:w="351"/>
        <w:gridCol w:w="281"/>
        <w:gridCol w:w="569"/>
        <w:gridCol w:w="124"/>
        <w:gridCol w:w="694"/>
      </w:tblGrid>
      <w:tr w:rsidR="00A30019" w14:paraId="55CEF26A" w14:textId="77777777" w:rsidTr="00035374">
        <w:trPr>
          <w:jc w:val="center"/>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1C5A7889" w14:textId="77777777" w:rsidR="00A30019" w:rsidRDefault="00A30019" w:rsidP="00035374">
            <w:pPr>
              <w:jc w:val="both"/>
              <w:rPr>
                <w:b/>
                <w:sz w:val="28"/>
              </w:rPr>
            </w:pPr>
            <w:r>
              <w:rPr>
                <w:b/>
                <w:sz w:val="28"/>
              </w:rPr>
              <w:t>C-I – Personální zabezpečení</w:t>
            </w:r>
          </w:p>
        </w:tc>
      </w:tr>
      <w:tr w:rsidR="00A30019" w14:paraId="052FE843" w14:textId="77777777" w:rsidTr="00035374">
        <w:trPr>
          <w:jc w:val="center"/>
        </w:trPr>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7F36B3C1" w14:textId="77777777" w:rsidR="00A30019" w:rsidRDefault="00A30019" w:rsidP="00035374">
            <w:pPr>
              <w:jc w:val="both"/>
              <w:rPr>
                <w:b/>
              </w:rPr>
            </w:pPr>
            <w:r>
              <w:rPr>
                <w:b/>
              </w:rPr>
              <w:t>Vysoká škola</w:t>
            </w:r>
          </w:p>
        </w:tc>
        <w:tc>
          <w:tcPr>
            <w:tcW w:w="7341" w:type="dxa"/>
            <w:gridSpan w:val="11"/>
            <w:tcBorders>
              <w:top w:val="single" w:sz="4" w:space="0" w:color="auto"/>
              <w:left w:val="single" w:sz="4" w:space="0" w:color="auto"/>
              <w:bottom w:val="single" w:sz="4" w:space="0" w:color="auto"/>
              <w:right w:val="single" w:sz="4" w:space="0" w:color="auto"/>
            </w:tcBorders>
          </w:tcPr>
          <w:p w14:paraId="709AFEDA" w14:textId="77777777" w:rsidR="00A30019" w:rsidRDefault="00A30019" w:rsidP="00035374">
            <w:pPr>
              <w:jc w:val="both"/>
            </w:pPr>
            <w:r>
              <w:t>Univerzita Tomáše Bati ve Zlíně</w:t>
            </w:r>
          </w:p>
        </w:tc>
      </w:tr>
      <w:tr w:rsidR="00A30019" w14:paraId="7FAED3BE" w14:textId="77777777" w:rsidTr="0003537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9EDF795" w14:textId="77777777" w:rsidR="00A30019" w:rsidRDefault="00A30019" w:rsidP="00035374">
            <w:pPr>
              <w:jc w:val="both"/>
              <w:rPr>
                <w:b/>
              </w:rPr>
            </w:pPr>
            <w:r>
              <w:rPr>
                <w:b/>
              </w:rPr>
              <w:t>Součást vysoké školy</w:t>
            </w:r>
          </w:p>
        </w:tc>
        <w:tc>
          <w:tcPr>
            <w:tcW w:w="7341" w:type="dxa"/>
            <w:gridSpan w:val="11"/>
            <w:tcBorders>
              <w:top w:val="single" w:sz="4" w:space="0" w:color="auto"/>
              <w:left w:val="single" w:sz="4" w:space="0" w:color="auto"/>
              <w:bottom w:val="single" w:sz="4" w:space="0" w:color="auto"/>
              <w:right w:val="single" w:sz="4" w:space="0" w:color="auto"/>
            </w:tcBorders>
          </w:tcPr>
          <w:p w14:paraId="593FCD2B" w14:textId="77777777" w:rsidR="00A30019" w:rsidRDefault="00A30019" w:rsidP="00035374">
            <w:pPr>
              <w:jc w:val="both"/>
            </w:pPr>
            <w:r>
              <w:t>Fakulta humanitních studií</w:t>
            </w:r>
          </w:p>
        </w:tc>
      </w:tr>
      <w:tr w:rsidR="00A30019" w14:paraId="742AEB15" w14:textId="77777777" w:rsidTr="00035374">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0FE1A27" w14:textId="77777777" w:rsidR="00A30019" w:rsidRDefault="00A30019" w:rsidP="00035374">
            <w:pPr>
              <w:jc w:val="both"/>
              <w:rPr>
                <w:b/>
              </w:rPr>
            </w:pPr>
            <w:r>
              <w:rPr>
                <w:b/>
              </w:rPr>
              <w:t>Název studijního programu</w:t>
            </w:r>
          </w:p>
        </w:tc>
        <w:tc>
          <w:tcPr>
            <w:tcW w:w="7341" w:type="dxa"/>
            <w:gridSpan w:val="11"/>
            <w:tcBorders>
              <w:top w:val="single" w:sz="4" w:space="0" w:color="auto"/>
              <w:left w:val="single" w:sz="4" w:space="0" w:color="auto"/>
              <w:bottom w:val="single" w:sz="4" w:space="0" w:color="auto"/>
              <w:right w:val="single" w:sz="4" w:space="0" w:color="auto"/>
            </w:tcBorders>
          </w:tcPr>
          <w:p w14:paraId="5F3E4D5E" w14:textId="77777777" w:rsidR="00A30019" w:rsidRDefault="00A30019" w:rsidP="00035374">
            <w:pPr>
              <w:jc w:val="both"/>
            </w:pPr>
            <w:r>
              <w:t>Předškolní pedagogika</w:t>
            </w:r>
          </w:p>
        </w:tc>
      </w:tr>
      <w:tr w:rsidR="00A30019" w14:paraId="76ED6503" w14:textId="77777777" w:rsidTr="00517A7E">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D897FF6" w14:textId="77777777" w:rsidR="00A30019" w:rsidRDefault="00A30019" w:rsidP="00035374">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0EFED99C" w14:textId="77777777" w:rsidR="00A30019" w:rsidRDefault="00A30019" w:rsidP="00035374">
            <w:pPr>
              <w:jc w:val="both"/>
            </w:pPr>
            <w:r>
              <w:t>Iva Žáková</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EEF5F5" w14:textId="77777777" w:rsidR="00A30019" w:rsidRDefault="00A30019" w:rsidP="00035374">
            <w:pPr>
              <w:jc w:val="both"/>
              <w:rPr>
                <w:b/>
              </w:rPr>
            </w:pPr>
            <w:r>
              <w:rPr>
                <w:b/>
              </w:rPr>
              <w:t>Tituly</w:t>
            </w:r>
          </w:p>
        </w:tc>
        <w:tc>
          <w:tcPr>
            <w:tcW w:w="1668" w:type="dxa"/>
            <w:gridSpan w:val="4"/>
            <w:tcBorders>
              <w:top w:val="single" w:sz="4" w:space="0" w:color="auto"/>
              <w:left w:val="single" w:sz="4" w:space="0" w:color="auto"/>
              <w:bottom w:val="single" w:sz="4" w:space="0" w:color="auto"/>
              <w:right w:val="single" w:sz="4" w:space="0" w:color="auto"/>
            </w:tcBorders>
          </w:tcPr>
          <w:p w14:paraId="275EB25D" w14:textId="77777777" w:rsidR="00A30019" w:rsidRDefault="00A30019" w:rsidP="00035374">
            <w:pPr>
              <w:jc w:val="both"/>
            </w:pPr>
            <w:r>
              <w:t>Mgr.</w:t>
            </w:r>
          </w:p>
        </w:tc>
      </w:tr>
      <w:tr w:rsidR="00A30019" w14:paraId="0DDA8D64" w14:textId="77777777" w:rsidTr="00517A7E">
        <w:trPr>
          <w:jc w:val="center"/>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0C490C05" w14:textId="77777777" w:rsidR="00A30019" w:rsidRDefault="00A30019" w:rsidP="00035374">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695ECCE4" w14:textId="77777777" w:rsidR="00A30019" w:rsidRDefault="00A30019" w:rsidP="00035374">
            <w:pPr>
              <w:jc w:val="both"/>
            </w:pPr>
            <w:r>
              <w:t>1990</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74E7460E" w14:textId="77777777" w:rsidR="00A30019" w:rsidRDefault="00A30019" w:rsidP="00035374">
            <w:pPr>
              <w:jc w:val="both"/>
              <w:rPr>
                <w:b/>
              </w:rPr>
            </w:pPr>
            <w:r>
              <w:rPr>
                <w:b/>
              </w:rPr>
              <w:t>typ vztahu k VŠ</w:t>
            </w:r>
          </w:p>
        </w:tc>
        <w:tc>
          <w:tcPr>
            <w:tcW w:w="1277" w:type="dxa"/>
            <w:gridSpan w:val="2"/>
            <w:tcBorders>
              <w:top w:val="single" w:sz="4" w:space="0" w:color="auto"/>
              <w:left w:val="single" w:sz="4" w:space="0" w:color="auto"/>
              <w:bottom w:val="single" w:sz="4" w:space="0" w:color="auto"/>
              <w:right w:val="single" w:sz="4" w:space="0" w:color="auto"/>
            </w:tcBorders>
          </w:tcPr>
          <w:p w14:paraId="67777142" w14:textId="77777777" w:rsidR="00A30019" w:rsidRDefault="00633922" w:rsidP="0003537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C40D9A6" w14:textId="77777777" w:rsidR="00A30019" w:rsidRDefault="00A30019" w:rsidP="0003537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0EEAABFF" w14:textId="77777777" w:rsidR="00A30019" w:rsidRDefault="0040006C" w:rsidP="00633922">
            <w:r>
              <w:t xml:space="preserve">40 h </w:t>
            </w:r>
            <w:r w:rsidR="00A30019">
              <w:t>týdně</w:t>
            </w:r>
            <w:r w:rsidR="00633922">
              <w:br/>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BD4FE52" w14:textId="77777777" w:rsidR="00A30019" w:rsidRDefault="00A30019" w:rsidP="0003537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152D81D5" w14:textId="77777777" w:rsidR="00A30019" w:rsidRDefault="00F70B15" w:rsidP="00035374">
            <w:pPr>
              <w:jc w:val="both"/>
            </w:pPr>
            <w:r>
              <w:rPr>
                <w:rFonts w:eastAsia="Calibri" w:cs="Calibri"/>
              </w:rPr>
              <w:t>3/2019</w:t>
            </w:r>
          </w:p>
        </w:tc>
      </w:tr>
      <w:tr w:rsidR="00A30019" w14:paraId="0C819BC9" w14:textId="77777777" w:rsidTr="00517A7E">
        <w:trPr>
          <w:jc w:val="center"/>
        </w:trPr>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46EF3F9" w14:textId="77777777" w:rsidR="00A30019" w:rsidRDefault="00A30019" w:rsidP="00035374">
            <w:pPr>
              <w:jc w:val="both"/>
              <w:rPr>
                <w:b/>
              </w:rPr>
            </w:pPr>
            <w:r>
              <w:rPr>
                <w:b/>
              </w:rPr>
              <w:t xml:space="preserve">Typ vztahu na součásti VŠ, která uskutečňuje st. </w:t>
            </w:r>
            <w:r w:rsidR="00E038BC">
              <w:rPr>
                <w:b/>
              </w:rPr>
              <w:t>P</w:t>
            </w:r>
            <w:r>
              <w:rPr>
                <w:b/>
              </w:rPr>
              <w:t>rogram</w:t>
            </w:r>
          </w:p>
        </w:tc>
        <w:tc>
          <w:tcPr>
            <w:tcW w:w="1277" w:type="dxa"/>
            <w:gridSpan w:val="2"/>
            <w:tcBorders>
              <w:top w:val="single" w:sz="4" w:space="0" w:color="auto"/>
              <w:left w:val="single" w:sz="4" w:space="0" w:color="auto"/>
              <w:bottom w:val="single" w:sz="4" w:space="0" w:color="auto"/>
              <w:right w:val="single" w:sz="4" w:space="0" w:color="auto"/>
            </w:tcBorders>
          </w:tcPr>
          <w:p w14:paraId="7F92453C" w14:textId="77777777" w:rsidR="00A30019" w:rsidRDefault="00633922" w:rsidP="00035374">
            <w:pPr>
              <w:jc w:val="both"/>
            </w:pPr>
            <w:r>
              <w:t>pp</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29770E54" w14:textId="77777777" w:rsidR="00A30019" w:rsidRDefault="00A30019" w:rsidP="00035374">
            <w:pPr>
              <w:jc w:val="both"/>
              <w:rPr>
                <w:b/>
              </w:rPr>
            </w:pPr>
            <w:r>
              <w:rPr>
                <w:b/>
              </w:rPr>
              <w:t>rozsah</w:t>
            </w:r>
          </w:p>
        </w:tc>
        <w:tc>
          <w:tcPr>
            <w:tcW w:w="1137" w:type="dxa"/>
            <w:gridSpan w:val="2"/>
            <w:tcBorders>
              <w:top w:val="single" w:sz="4" w:space="0" w:color="auto"/>
              <w:left w:val="single" w:sz="4" w:space="0" w:color="auto"/>
              <w:bottom w:val="single" w:sz="4" w:space="0" w:color="auto"/>
              <w:right w:val="single" w:sz="4" w:space="0" w:color="auto"/>
            </w:tcBorders>
          </w:tcPr>
          <w:p w14:paraId="576D65FC" w14:textId="77777777" w:rsidR="00A30019" w:rsidRDefault="0040006C" w:rsidP="00035374">
            <w:pPr>
              <w:jc w:val="both"/>
            </w:pPr>
            <w:r>
              <w:t xml:space="preserve">40 h </w:t>
            </w:r>
            <w:r w:rsidR="00A30019">
              <w:t>týdně</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AEE5A9A" w14:textId="77777777" w:rsidR="00A30019" w:rsidRDefault="00A30019" w:rsidP="00035374">
            <w:pPr>
              <w:jc w:val="both"/>
              <w:rPr>
                <w:b/>
              </w:rPr>
            </w:pPr>
            <w:r>
              <w:rPr>
                <w:b/>
              </w:rPr>
              <w:t>do kdy</w:t>
            </w:r>
          </w:p>
        </w:tc>
        <w:tc>
          <w:tcPr>
            <w:tcW w:w="818" w:type="dxa"/>
            <w:gridSpan w:val="2"/>
            <w:tcBorders>
              <w:top w:val="single" w:sz="4" w:space="0" w:color="auto"/>
              <w:left w:val="single" w:sz="4" w:space="0" w:color="auto"/>
              <w:bottom w:val="single" w:sz="4" w:space="0" w:color="auto"/>
              <w:right w:val="single" w:sz="4" w:space="0" w:color="auto"/>
            </w:tcBorders>
          </w:tcPr>
          <w:p w14:paraId="4516888E" w14:textId="77777777" w:rsidR="00A30019" w:rsidRDefault="00F70B15" w:rsidP="00035374">
            <w:pPr>
              <w:jc w:val="both"/>
            </w:pPr>
            <w:r>
              <w:rPr>
                <w:rFonts w:eastAsia="Calibri" w:cs="Calibri"/>
              </w:rPr>
              <w:t>3/2019</w:t>
            </w:r>
          </w:p>
        </w:tc>
      </w:tr>
      <w:tr w:rsidR="00A30019" w14:paraId="686E792A" w14:textId="77777777" w:rsidTr="00517A7E">
        <w:trPr>
          <w:jc w:val="center"/>
        </w:trPr>
        <w:tc>
          <w:tcPr>
            <w:tcW w:w="634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3422C95" w14:textId="77777777" w:rsidR="00A30019" w:rsidRDefault="00A30019" w:rsidP="00035374">
            <w:pPr>
              <w:jc w:val="both"/>
            </w:pPr>
            <w:r>
              <w:rPr>
                <w:b/>
              </w:rPr>
              <w:t>Další současná působení jako akademický pracovník na jiných VŠ</w:t>
            </w:r>
          </w:p>
        </w:tc>
        <w:tc>
          <w:tcPr>
            <w:tcW w:w="184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CB543AA" w14:textId="77777777" w:rsidR="00A30019" w:rsidRDefault="00A30019" w:rsidP="00035374">
            <w:pPr>
              <w:jc w:val="both"/>
              <w:rPr>
                <w:b/>
              </w:rPr>
            </w:pPr>
            <w:r>
              <w:rPr>
                <w:b/>
              </w:rPr>
              <w:t>typ prac. vztahu</w:t>
            </w:r>
          </w:p>
        </w:tc>
        <w:tc>
          <w:tcPr>
            <w:tcW w:w="16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0F1D468" w14:textId="77777777" w:rsidR="00A30019" w:rsidRDefault="00A30019" w:rsidP="00035374">
            <w:pPr>
              <w:jc w:val="both"/>
              <w:rPr>
                <w:b/>
              </w:rPr>
            </w:pPr>
            <w:r>
              <w:rPr>
                <w:b/>
              </w:rPr>
              <w:t>rozsah</w:t>
            </w:r>
          </w:p>
        </w:tc>
      </w:tr>
      <w:tr w:rsidR="00A30019" w14:paraId="68E6CDAE" w14:textId="77777777" w:rsidTr="00517A7E">
        <w:trPr>
          <w:jc w:val="center"/>
        </w:trPr>
        <w:tc>
          <w:tcPr>
            <w:tcW w:w="6345" w:type="dxa"/>
            <w:gridSpan w:val="5"/>
            <w:tcBorders>
              <w:top w:val="single" w:sz="4" w:space="0" w:color="auto"/>
              <w:left w:val="single" w:sz="4" w:space="0" w:color="auto"/>
              <w:bottom w:val="single" w:sz="4" w:space="0" w:color="auto"/>
              <w:right w:val="single" w:sz="4" w:space="0" w:color="auto"/>
            </w:tcBorders>
          </w:tcPr>
          <w:p w14:paraId="712B22DC" w14:textId="4DCDB500" w:rsidR="00A30019" w:rsidRDefault="002F6435" w:rsidP="00035374">
            <w:pPr>
              <w:jc w:val="both"/>
            </w:pPr>
            <w:ins w:id="656" w:author="Wiegerová Adriana" w:date="2018-05-29T21:17:00Z">
              <w:r>
                <w:t>FHS p</w:t>
              </w:r>
            </w:ins>
            <w:ins w:id="657" w:author="Petra Trávníčková" w:date="2018-05-30T15:24:00Z">
              <w:r w:rsidR="000D1FDA">
                <w:t>l</w:t>
              </w:r>
            </w:ins>
            <w:ins w:id="658" w:author="Wiegerová Adriana" w:date="2018-05-29T21:17:00Z">
              <w:r>
                <w:t>ánuje pokračování spolupráce s</w:t>
              </w:r>
            </w:ins>
            <w:ins w:id="659" w:author="Wiegerová Adriana" w:date="2018-05-29T21:18:00Z">
              <w:r>
                <w:t> </w:t>
              </w:r>
            </w:ins>
            <w:ins w:id="660" w:author="Wiegerová Adriana" w:date="2018-05-29T21:17:00Z">
              <w:r>
                <w:t>vyučující.</w:t>
              </w:r>
            </w:ins>
            <w:del w:id="661" w:author="Wiegerová Adriana" w:date="2018-05-29T21:17:00Z">
              <w:r w:rsidR="003803F7" w:rsidDel="002F6435">
                <w:delText>N</w:delText>
              </w:r>
              <w:r w:rsidR="00A30019" w:rsidDel="002F6435">
                <w:delText>emá</w:delText>
              </w:r>
            </w:del>
          </w:p>
        </w:tc>
        <w:tc>
          <w:tcPr>
            <w:tcW w:w="1846" w:type="dxa"/>
            <w:gridSpan w:val="3"/>
            <w:tcBorders>
              <w:top w:val="single" w:sz="4" w:space="0" w:color="auto"/>
              <w:left w:val="single" w:sz="4" w:space="0" w:color="auto"/>
              <w:bottom w:val="single" w:sz="4" w:space="0" w:color="auto"/>
              <w:right w:val="single" w:sz="4" w:space="0" w:color="auto"/>
            </w:tcBorders>
          </w:tcPr>
          <w:p w14:paraId="1EE553A0" w14:textId="77777777" w:rsidR="00A30019" w:rsidRDefault="00A30019" w:rsidP="00035374">
            <w:pPr>
              <w:jc w:val="both"/>
            </w:pPr>
          </w:p>
        </w:tc>
        <w:tc>
          <w:tcPr>
            <w:tcW w:w="1668" w:type="dxa"/>
            <w:gridSpan w:val="4"/>
            <w:tcBorders>
              <w:top w:val="single" w:sz="4" w:space="0" w:color="auto"/>
              <w:left w:val="single" w:sz="4" w:space="0" w:color="auto"/>
              <w:bottom w:val="single" w:sz="4" w:space="0" w:color="auto"/>
              <w:right w:val="single" w:sz="4" w:space="0" w:color="auto"/>
            </w:tcBorders>
          </w:tcPr>
          <w:p w14:paraId="5EC5E4C9" w14:textId="77777777" w:rsidR="00A30019" w:rsidRDefault="00A30019" w:rsidP="00035374">
            <w:pPr>
              <w:jc w:val="both"/>
            </w:pPr>
          </w:p>
        </w:tc>
      </w:tr>
      <w:tr w:rsidR="00A30019" w14:paraId="79745E67" w14:textId="77777777"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96D842B" w14:textId="77777777" w:rsidR="00A30019" w:rsidRDefault="00A30019" w:rsidP="00035374">
            <w:pPr>
              <w:jc w:val="both"/>
            </w:pPr>
            <w:r>
              <w:rPr>
                <w:b/>
              </w:rPr>
              <w:t>Předměty příslušného studijního programu a způsob zapojení do jejich výuky, příp. další zapojení do uskutečňování studijního programu</w:t>
            </w:r>
          </w:p>
        </w:tc>
      </w:tr>
      <w:tr w:rsidR="00A30019" w14:paraId="13975372" w14:textId="77777777" w:rsidTr="00517A7E">
        <w:trPr>
          <w:trHeight w:val="187"/>
          <w:jc w:val="center"/>
        </w:trPr>
        <w:tc>
          <w:tcPr>
            <w:tcW w:w="9859" w:type="dxa"/>
            <w:gridSpan w:val="12"/>
            <w:tcBorders>
              <w:top w:val="nil"/>
              <w:left w:val="single" w:sz="4" w:space="0" w:color="auto"/>
              <w:bottom w:val="single" w:sz="4" w:space="0" w:color="auto"/>
              <w:right w:val="single" w:sz="4" w:space="0" w:color="auto"/>
            </w:tcBorders>
          </w:tcPr>
          <w:p w14:paraId="00568E22" w14:textId="77777777" w:rsidR="00A30019" w:rsidRDefault="00F70B15" w:rsidP="00035374">
            <w:r>
              <w:t>Logopedické problémy v MŠ</w:t>
            </w:r>
          </w:p>
        </w:tc>
      </w:tr>
      <w:tr w:rsidR="00A30019" w14:paraId="674683AF" w14:textId="77777777"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F68EC85" w14:textId="77777777" w:rsidR="00A30019" w:rsidRDefault="00A30019" w:rsidP="00035374">
            <w:pPr>
              <w:jc w:val="both"/>
            </w:pPr>
            <w:r>
              <w:rPr>
                <w:b/>
              </w:rPr>
              <w:t xml:space="preserve">Údaje o vzdělání na VŠ </w:t>
            </w:r>
          </w:p>
        </w:tc>
      </w:tr>
      <w:tr w:rsidR="00A30019" w14:paraId="60781D59" w14:textId="77777777" w:rsidTr="00035374">
        <w:trPr>
          <w:trHeight w:val="588"/>
          <w:jc w:val="center"/>
        </w:trPr>
        <w:tc>
          <w:tcPr>
            <w:tcW w:w="9859" w:type="dxa"/>
            <w:gridSpan w:val="12"/>
            <w:tcBorders>
              <w:top w:val="single" w:sz="4" w:space="0" w:color="auto"/>
              <w:left w:val="single" w:sz="4" w:space="0" w:color="auto"/>
              <w:bottom w:val="single" w:sz="4" w:space="0" w:color="auto"/>
              <w:right w:val="single" w:sz="4" w:space="0" w:color="auto"/>
            </w:tcBorders>
          </w:tcPr>
          <w:p w14:paraId="1736CD08" w14:textId="77777777" w:rsidR="00F70B15" w:rsidRDefault="00F70B15" w:rsidP="00F70B15">
            <w:pPr>
              <w:suppressAutoHyphens/>
              <w:jc w:val="both"/>
            </w:pPr>
            <w:r>
              <w:t>Bc. - Bakalářský obor. Univerzita Tomáše Bati ve Zlíně – Sociální pedagogika – 2012</w:t>
            </w:r>
          </w:p>
          <w:p w14:paraId="2C647A6F" w14:textId="77777777" w:rsidR="00F70B15" w:rsidRPr="00A450DE" w:rsidRDefault="00F70B15" w:rsidP="00F70B15">
            <w:pPr>
              <w:suppressAutoHyphens/>
              <w:jc w:val="both"/>
            </w:pPr>
            <w:r>
              <w:t xml:space="preserve">Mgr. - </w:t>
            </w:r>
            <w:r w:rsidRPr="00A450DE">
              <w:t>Magisterský obor. Masarykova Univerzita v Brně – Speciální pedagogika SZZ Logopedie a Surdopedie – 2015</w:t>
            </w:r>
          </w:p>
          <w:p w14:paraId="25B9B597" w14:textId="77777777" w:rsidR="003803F7" w:rsidRPr="00C55316" w:rsidRDefault="00F70B15" w:rsidP="00F70B15">
            <w:pPr>
              <w:ind w:left="-2"/>
              <w:jc w:val="both"/>
            </w:pPr>
            <w:r w:rsidRPr="00A450DE">
              <w:t>Ph.D. - v oboru speciální pedagogika – Masarykova Univerzita v Brně – od 2016</w:t>
            </w:r>
          </w:p>
        </w:tc>
      </w:tr>
      <w:tr w:rsidR="00A30019" w14:paraId="66B64FE9" w14:textId="77777777"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B0AC1B6" w14:textId="77777777" w:rsidR="00A30019" w:rsidRDefault="00A30019" w:rsidP="00035374">
            <w:pPr>
              <w:jc w:val="both"/>
              <w:rPr>
                <w:b/>
              </w:rPr>
            </w:pPr>
            <w:r>
              <w:rPr>
                <w:b/>
              </w:rPr>
              <w:t>Údaje o odborném působení od absolvování VŠ</w:t>
            </w:r>
          </w:p>
        </w:tc>
      </w:tr>
      <w:tr w:rsidR="00A30019" w14:paraId="33B617D6" w14:textId="77777777" w:rsidTr="00035374">
        <w:trPr>
          <w:trHeight w:val="463"/>
          <w:jc w:val="center"/>
        </w:trPr>
        <w:tc>
          <w:tcPr>
            <w:tcW w:w="9859" w:type="dxa"/>
            <w:gridSpan w:val="12"/>
            <w:tcBorders>
              <w:top w:val="single" w:sz="4" w:space="0" w:color="auto"/>
              <w:left w:val="single" w:sz="4" w:space="0" w:color="auto"/>
              <w:bottom w:val="single" w:sz="4" w:space="0" w:color="auto"/>
              <w:right w:val="single" w:sz="4" w:space="0" w:color="auto"/>
            </w:tcBorders>
          </w:tcPr>
          <w:p w14:paraId="7B2493F4" w14:textId="77777777" w:rsidR="00F70B15" w:rsidRDefault="00F70B15" w:rsidP="00F70B15">
            <w:pPr>
              <w:pStyle w:val="Normlnweb"/>
              <w:suppressAutoHyphens/>
              <w:spacing w:before="0" w:beforeAutospacing="0" w:after="0" w:afterAutospacing="0"/>
              <w:jc w:val="both"/>
              <w:rPr>
                <w:sz w:val="20"/>
                <w:szCs w:val="20"/>
              </w:rPr>
            </w:pPr>
            <w:r>
              <w:rPr>
                <w:sz w:val="20"/>
                <w:szCs w:val="20"/>
              </w:rPr>
              <w:t>2015 - do současnosti – Logoped ve zdravotnictví</w:t>
            </w:r>
          </w:p>
          <w:p w14:paraId="454CF093" w14:textId="77777777" w:rsidR="003803F7" w:rsidRDefault="00F70B15" w:rsidP="00F70B15">
            <w:pPr>
              <w:jc w:val="both"/>
            </w:pPr>
            <w:r>
              <w:t>2016 - do současnosti – Asistent. Ústav školní pedagogiky, UTB Zlín</w:t>
            </w:r>
          </w:p>
        </w:tc>
      </w:tr>
      <w:tr w:rsidR="00A30019" w14:paraId="55F942EE" w14:textId="77777777" w:rsidTr="00035374">
        <w:trPr>
          <w:trHeight w:val="250"/>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BBD3DD0" w14:textId="77777777" w:rsidR="00A30019" w:rsidRDefault="00A30019" w:rsidP="00035374">
            <w:pPr>
              <w:jc w:val="both"/>
            </w:pPr>
            <w:r>
              <w:rPr>
                <w:b/>
              </w:rPr>
              <w:t>Zkušenosti s vedením rigorózních a dizertačních prací</w:t>
            </w:r>
          </w:p>
        </w:tc>
      </w:tr>
      <w:tr w:rsidR="00A30019" w14:paraId="76F53CA7" w14:textId="77777777" w:rsidTr="00517A7E">
        <w:trPr>
          <w:trHeight w:val="174"/>
          <w:jc w:val="center"/>
        </w:trPr>
        <w:tc>
          <w:tcPr>
            <w:tcW w:w="9859" w:type="dxa"/>
            <w:gridSpan w:val="12"/>
            <w:tcBorders>
              <w:top w:val="single" w:sz="4" w:space="0" w:color="auto"/>
              <w:left w:val="single" w:sz="4" w:space="0" w:color="auto"/>
              <w:bottom w:val="single" w:sz="4" w:space="0" w:color="auto"/>
              <w:right w:val="single" w:sz="4" w:space="0" w:color="auto"/>
            </w:tcBorders>
          </w:tcPr>
          <w:p w14:paraId="568993BA" w14:textId="77777777" w:rsidR="00A30019" w:rsidRDefault="00F70B15" w:rsidP="00035374">
            <w:pPr>
              <w:jc w:val="both"/>
            </w:pPr>
            <w:r>
              <w:t>Ukončené: 3 bakalářské práce</w:t>
            </w:r>
          </w:p>
        </w:tc>
      </w:tr>
      <w:tr w:rsidR="00A30019" w14:paraId="545AEA24" w14:textId="77777777" w:rsidTr="00035374">
        <w:trPr>
          <w:cantSplit/>
          <w:jc w:val="center"/>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924DD10" w14:textId="77777777" w:rsidR="00A30019" w:rsidRDefault="00A30019" w:rsidP="00035374">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641752B" w14:textId="77777777" w:rsidR="00A30019" w:rsidRDefault="00A30019" w:rsidP="00035374">
            <w:pPr>
              <w:jc w:val="both"/>
            </w:pPr>
            <w:r>
              <w:rPr>
                <w:b/>
              </w:rPr>
              <w:t>Rok udělení hodnosti</w:t>
            </w:r>
          </w:p>
        </w:tc>
        <w:tc>
          <w:tcPr>
            <w:tcW w:w="2248" w:type="dxa"/>
            <w:gridSpan w:val="3"/>
            <w:tcBorders>
              <w:top w:val="single" w:sz="12" w:space="0" w:color="auto"/>
              <w:left w:val="single" w:sz="4" w:space="0" w:color="auto"/>
              <w:bottom w:val="single" w:sz="4" w:space="0" w:color="auto"/>
              <w:right w:val="single" w:sz="12" w:space="0" w:color="auto"/>
            </w:tcBorders>
            <w:shd w:val="clear" w:color="auto" w:fill="F7CAAC"/>
            <w:hideMark/>
          </w:tcPr>
          <w:p w14:paraId="2838E1F7" w14:textId="77777777" w:rsidR="00A30019" w:rsidRDefault="00A30019" w:rsidP="00035374">
            <w:pPr>
              <w:jc w:val="both"/>
            </w:pPr>
            <w:r>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2941976D" w14:textId="77777777" w:rsidR="00A30019" w:rsidRDefault="00A30019" w:rsidP="00035374">
            <w:pPr>
              <w:jc w:val="both"/>
              <w:rPr>
                <w:b/>
              </w:rPr>
            </w:pPr>
            <w:r>
              <w:rPr>
                <w:b/>
              </w:rPr>
              <w:t>Ohlasy publikací</w:t>
            </w:r>
          </w:p>
        </w:tc>
      </w:tr>
      <w:tr w:rsidR="00A30019" w14:paraId="263F56AF" w14:textId="77777777" w:rsidTr="00035374">
        <w:trPr>
          <w:cantSplit/>
          <w:jc w:val="center"/>
        </w:trPr>
        <w:tc>
          <w:tcPr>
            <w:tcW w:w="3347" w:type="dxa"/>
            <w:gridSpan w:val="2"/>
            <w:tcBorders>
              <w:top w:val="single" w:sz="4" w:space="0" w:color="auto"/>
              <w:left w:val="single" w:sz="4" w:space="0" w:color="auto"/>
              <w:bottom w:val="single" w:sz="4" w:space="0" w:color="auto"/>
              <w:right w:val="single" w:sz="4" w:space="0" w:color="auto"/>
            </w:tcBorders>
          </w:tcPr>
          <w:p w14:paraId="3ED55419" w14:textId="77777777" w:rsidR="00A30019" w:rsidRDefault="00A30019" w:rsidP="0003537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190827F0" w14:textId="77777777" w:rsidR="00A30019" w:rsidRDefault="00A30019" w:rsidP="00035374">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68F0E865" w14:textId="77777777" w:rsidR="00A30019" w:rsidRDefault="00A30019" w:rsidP="00035374">
            <w:pPr>
              <w:jc w:val="both"/>
            </w:pP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7D104C18" w14:textId="77777777" w:rsidR="00A30019" w:rsidRDefault="00A30019" w:rsidP="00035374">
            <w:pPr>
              <w:jc w:val="both"/>
            </w:pPr>
            <w:r>
              <w:rPr>
                <w:b/>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5443A03" w14:textId="77777777" w:rsidR="00A30019" w:rsidRDefault="00A30019" w:rsidP="00035374">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5728AB0" w14:textId="77777777" w:rsidR="00A30019" w:rsidRDefault="00A30019" w:rsidP="00035374">
            <w:pPr>
              <w:jc w:val="both"/>
            </w:pPr>
            <w:r>
              <w:rPr>
                <w:b/>
                <w:sz w:val="18"/>
              </w:rPr>
              <w:t>ostatní</w:t>
            </w:r>
          </w:p>
        </w:tc>
      </w:tr>
      <w:tr w:rsidR="00A30019" w14:paraId="5CCB2F08" w14:textId="77777777" w:rsidTr="00035374">
        <w:trPr>
          <w:cantSplit/>
          <w:trHeight w:val="70"/>
          <w:jc w:val="center"/>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6ED3BC2" w14:textId="77777777" w:rsidR="00A30019" w:rsidRDefault="00A30019" w:rsidP="00035374">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1A668E" w14:textId="77777777" w:rsidR="00A30019" w:rsidRDefault="00A30019" w:rsidP="00035374">
            <w:pPr>
              <w:jc w:val="both"/>
            </w:pPr>
            <w:r>
              <w:rPr>
                <w:b/>
              </w:rPr>
              <w:t>Rok udělení hodnosti</w:t>
            </w:r>
          </w:p>
        </w:tc>
        <w:tc>
          <w:tcPr>
            <w:tcW w:w="2248"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2DDD30B3" w14:textId="77777777" w:rsidR="00A30019" w:rsidRDefault="00A30019" w:rsidP="00035374">
            <w:pPr>
              <w:jc w:val="both"/>
            </w:pPr>
            <w:r>
              <w:rPr>
                <w:b/>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tcPr>
          <w:p w14:paraId="19A21813" w14:textId="77777777" w:rsidR="00A30019" w:rsidRDefault="00A30019" w:rsidP="00035374">
            <w:pPr>
              <w:jc w:val="both"/>
              <w:rPr>
                <w:b/>
              </w:rPr>
            </w:pPr>
            <w:r>
              <w:rPr>
                <w:b/>
              </w:rPr>
              <w:t>0</w:t>
            </w:r>
          </w:p>
        </w:tc>
        <w:tc>
          <w:tcPr>
            <w:tcW w:w="693" w:type="dxa"/>
            <w:gridSpan w:val="2"/>
            <w:vMerge w:val="restart"/>
            <w:tcBorders>
              <w:top w:val="single" w:sz="4" w:space="0" w:color="auto"/>
              <w:left w:val="single" w:sz="4" w:space="0" w:color="auto"/>
              <w:bottom w:val="single" w:sz="4" w:space="0" w:color="auto"/>
              <w:right w:val="single" w:sz="4" w:space="0" w:color="auto"/>
            </w:tcBorders>
          </w:tcPr>
          <w:p w14:paraId="7A824A98" w14:textId="77777777" w:rsidR="00A30019" w:rsidRDefault="00F70B15" w:rsidP="00035374">
            <w:pPr>
              <w:jc w:val="both"/>
              <w:rPr>
                <w:b/>
              </w:rPr>
            </w:pPr>
            <w:r>
              <w:rPr>
                <w:b/>
              </w:rPr>
              <w:t>1</w:t>
            </w:r>
          </w:p>
        </w:tc>
        <w:tc>
          <w:tcPr>
            <w:tcW w:w="694" w:type="dxa"/>
            <w:vMerge w:val="restart"/>
            <w:tcBorders>
              <w:top w:val="single" w:sz="4" w:space="0" w:color="auto"/>
              <w:left w:val="single" w:sz="4" w:space="0" w:color="auto"/>
              <w:bottom w:val="single" w:sz="4" w:space="0" w:color="auto"/>
              <w:right w:val="single" w:sz="4" w:space="0" w:color="auto"/>
            </w:tcBorders>
          </w:tcPr>
          <w:p w14:paraId="7374A42C" w14:textId="77777777" w:rsidR="00A30019" w:rsidRDefault="00F70B15" w:rsidP="00035374">
            <w:pPr>
              <w:jc w:val="both"/>
              <w:rPr>
                <w:b/>
              </w:rPr>
            </w:pPr>
            <w:r>
              <w:rPr>
                <w:b/>
              </w:rPr>
              <w:t>0</w:t>
            </w:r>
          </w:p>
        </w:tc>
      </w:tr>
      <w:tr w:rsidR="00A30019" w14:paraId="0238C2D3" w14:textId="77777777" w:rsidTr="00035374">
        <w:trPr>
          <w:trHeight w:val="205"/>
          <w:jc w:val="center"/>
        </w:trPr>
        <w:tc>
          <w:tcPr>
            <w:tcW w:w="3347" w:type="dxa"/>
            <w:gridSpan w:val="2"/>
            <w:tcBorders>
              <w:top w:val="single" w:sz="4" w:space="0" w:color="auto"/>
              <w:left w:val="single" w:sz="4" w:space="0" w:color="auto"/>
              <w:bottom w:val="single" w:sz="4" w:space="0" w:color="auto"/>
              <w:right w:val="single" w:sz="4" w:space="0" w:color="auto"/>
            </w:tcBorders>
          </w:tcPr>
          <w:p w14:paraId="79D83A44" w14:textId="77777777" w:rsidR="00A30019" w:rsidRDefault="00A30019" w:rsidP="0003537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77404646" w14:textId="77777777" w:rsidR="00A30019" w:rsidRDefault="00A30019" w:rsidP="00035374">
            <w:pPr>
              <w:jc w:val="both"/>
            </w:pPr>
          </w:p>
        </w:tc>
        <w:tc>
          <w:tcPr>
            <w:tcW w:w="2248" w:type="dxa"/>
            <w:gridSpan w:val="3"/>
            <w:tcBorders>
              <w:top w:val="single" w:sz="4" w:space="0" w:color="auto"/>
              <w:left w:val="single" w:sz="4" w:space="0" w:color="auto"/>
              <w:bottom w:val="single" w:sz="4" w:space="0" w:color="auto"/>
              <w:right w:val="single" w:sz="12" w:space="0" w:color="auto"/>
            </w:tcBorders>
          </w:tcPr>
          <w:p w14:paraId="77D4EA21" w14:textId="77777777" w:rsidR="00A30019" w:rsidRDefault="00A30019" w:rsidP="00035374">
            <w:pPr>
              <w:jc w:val="both"/>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14:paraId="3E26FA2F" w14:textId="77777777" w:rsidR="00A30019" w:rsidRDefault="00A30019" w:rsidP="00035374">
            <w:pPr>
              <w:rPr>
                <w:b/>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14:paraId="7858C333" w14:textId="77777777" w:rsidR="00A30019" w:rsidRDefault="00A30019" w:rsidP="00035374">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00456B79" w14:textId="77777777" w:rsidR="00A30019" w:rsidRDefault="00A30019" w:rsidP="00035374">
            <w:pPr>
              <w:rPr>
                <w:b/>
              </w:rPr>
            </w:pPr>
          </w:p>
        </w:tc>
      </w:tr>
      <w:tr w:rsidR="00A30019" w14:paraId="7030A468" w14:textId="77777777" w:rsidTr="00035374">
        <w:trPr>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696BF2A" w14:textId="77777777" w:rsidR="00A30019" w:rsidRDefault="00A30019" w:rsidP="00035374">
            <w:pPr>
              <w:jc w:val="both"/>
              <w:rPr>
                <w:b/>
              </w:rPr>
            </w:pPr>
            <w:r>
              <w:rPr>
                <w:b/>
              </w:rPr>
              <w:t xml:space="preserve">Přehled o nejvýznamnější publikační a další tvůrčí činnosti nebo další profesní činnosti u odborníků z praxe vztahující se k zabezpečovaným předmětům </w:t>
            </w:r>
          </w:p>
        </w:tc>
      </w:tr>
      <w:tr w:rsidR="00A30019" w:rsidRPr="00941EF7" w14:paraId="1784FE3C" w14:textId="77777777" w:rsidTr="00035374">
        <w:trPr>
          <w:trHeight w:val="1111"/>
          <w:jc w:val="center"/>
        </w:trPr>
        <w:tc>
          <w:tcPr>
            <w:tcW w:w="9859" w:type="dxa"/>
            <w:gridSpan w:val="12"/>
            <w:tcBorders>
              <w:top w:val="single" w:sz="4" w:space="0" w:color="auto"/>
              <w:left w:val="single" w:sz="4" w:space="0" w:color="auto"/>
              <w:bottom w:val="single" w:sz="4" w:space="0" w:color="auto"/>
              <w:right w:val="single" w:sz="4" w:space="0" w:color="auto"/>
            </w:tcBorders>
          </w:tcPr>
          <w:p w14:paraId="152014DB" w14:textId="77777777" w:rsidR="00C700CB" w:rsidRDefault="00C700CB" w:rsidP="00F70B15">
            <w:pPr>
              <w:suppressAutoHyphens/>
              <w:rPr>
                <w:rStyle w:val="dn"/>
              </w:rPr>
            </w:pPr>
            <w:r>
              <w:t>Vašíková, J., &amp; Žáková, I. (2017).</w:t>
            </w:r>
            <w:r>
              <w:rPr>
                <w:i/>
              </w:rPr>
              <w:t xml:space="preserve"> Význam primární logopedické prevence v rozvoji řečových a jazykových schopností dětí předškolního věku.</w:t>
            </w:r>
            <w:r>
              <w:t xml:space="preserve"> Zlín: Un</w:t>
            </w:r>
            <w:r w:rsidR="00E8730C">
              <w:t>iverzita Tomáše Bati</w:t>
            </w:r>
            <w:r>
              <w:t>.</w:t>
            </w:r>
          </w:p>
          <w:p w14:paraId="0ACCDEC4" w14:textId="77777777" w:rsidR="009D17A5" w:rsidRDefault="009D17A5" w:rsidP="00F70B15">
            <w:pPr>
              <w:suppressAutoHyphens/>
            </w:pPr>
            <w:r w:rsidRPr="009E0462">
              <w:rPr>
                <w:rStyle w:val="dn"/>
              </w:rPr>
              <w:t>Vašíková, J.</w:t>
            </w:r>
            <w:r>
              <w:rPr>
                <w:rStyle w:val="dn"/>
              </w:rPr>
              <w:t>,</w:t>
            </w:r>
            <w:r w:rsidRPr="009E0462">
              <w:rPr>
                <w:rStyle w:val="dn"/>
              </w:rPr>
              <w:t xml:space="preserve"> </w:t>
            </w:r>
            <w:r w:rsidRPr="009E0462">
              <w:rPr>
                <w:lang w:eastAsia="en-US"/>
              </w:rPr>
              <w:t>&amp;</w:t>
            </w:r>
            <w:r>
              <w:rPr>
                <w:lang w:eastAsia="en-US"/>
              </w:rPr>
              <w:t xml:space="preserve"> </w:t>
            </w:r>
            <w:r w:rsidRPr="009E0462">
              <w:rPr>
                <w:rStyle w:val="dn"/>
              </w:rPr>
              <w:t>Žáková, I. (2017)</w:t>
            </w:r>
            <w:r>
              <w:rPr>
                <w:rStyle w:val="dn"/>
              </w:rPr>
              <w:t>.</w:t>
            </w:r>
            <w:r w:rsidRPr="009D17A5">
              <w:rPr>
                <w:rStyle w:val="dn"/>
              </w:rPr>
              <w:t xml:space="preserve">Speech Therapy Prevention in Kindergarten. </w:t>
            </w:r>
            <w:r w:rsidRPr="009D17A5">
              <w:rPr>
                <w:rStyle w:val="dn"/>
                <w:i/>
              </w:rPr>
              <w:t>Acta Educationis Generalis</w:t>
            </w:r>
            <w:r w:rsidRPr="009D17A5">
              <w:rPr>
                <w:rStyle w:val="dn"/>
              </w:rPr>
              <w:t>, volume 7 (2), 69-78.</w:t>
            </w:r>
            <w:r w:rsidRPr="009E0462">
              <w:rPr>
                <w:rStyle w:val="dn"/>
              </w:rPr>
              <w:t> </w:t>
            </w:r>
          </w:p>
          <w:p w14:paraId="708ACA6F" w14:textId="77777777" w:rsidR="003803F7" w:rsidRPr="00C61EED" w:rsidRDefault="00EA2089" w:rsidP="00C61EED">
            <w:pPr>
              <w:suppressAutoHyphens/>
              <w:rPr>
                <w:rFonts w:eastAsia="Arial"/>
              </w:rPr>
            </w:pPr>
            <w:hyperlink r:id="rId27" w:history="1">
              <w:r w:rsidR="00F70B15" w:rsidRPr="009E0462">
                <w:rPr>
                  <w:rStyle w:val="Hyperlink0"/>
                  <w:rFonts w:eastAsia="Arial Unicode MS"/>
                </w:rPr>
                <w:t>Vrubel, M</w:t>
              </w:r>
              <w:r w:rsidR="00F70B15">
                <w:rPr>
                  <w:rStyle w:val="Hyperlink0"/>
                  <w:rFonts w:eastAsia="Arial Unicode MS"/>
                </w:rPr>
                <w:t>.</w:t>
              </w:r>
            </w:hyperlink>
            <w:r w:rsidR="00F70B15" w:rsidRPr="009E0462">
              <w:rPr>
                <w:rStyle w:val="dn"/>
              </w:rPr>
              <w:t>, </w:t>
            </w:r>
            <w:hyperlink r:id="rId28" w:history="1">
              <w:r w:rsidR="00F70B15" w:rsidRPr="009E0462">
                <w:rPr>
                  <w:rStyle w:val="Hyperlink0"/>
                  <w:rFonts w:eastAsia="Arial Unicode MS"/>
                </w:rPr>
                <w:t>Doležalová</w:t>
              </w:r>
            </w:hyperlink>
            <w:r w:rsidR="00F70B15" w:rsidRPr="009E0462">
              <w:rPr>
                <w:rStyle w:val="dn"/>
              </w:rPr>
              <w:t>,</w:t>
            </w:r>
            <w:r w:rsidR="00F70B15">
              <w:rPr>
                <w:rStyle w:val="dn"/>
              </w:rPr>
              <w:t xml:space="preserve"> E.,</w:t>
            </w:r>
            <w:r w:rsidR="00F70B15" w:rsidRPr="009E0462">
              <w:rPr>
                <w:rStyle w:val="dn"/>
              </w:rPr>
              <w:t> </w:t>
            </w:r>
            <w:hyperlink r:id="rId29" w:history="1">
              <w:r w:rsidR="00F70B15" w:rsidRPr="009E0462">
                <w:rPr>
                  <w:rStyle w:val="Hyperlink0"/>
                  <w:rFonts w:eastAsia="Arial Unicode MS"/>
                </w:rPr>
                <w:t>Hošťálková</w:t>
              </w:r>
            </w:hyperlink>
            <w:r w:rsidR="00F70B15" w:rsidRPr="009E0462">
              <w:rPr>
                <w:rStyle w:val="dn"/>
              </w:rPr>
              <w:t>,</w:t>
            </w:r>
            <w:r w:rsidR="00F70B15">
              <w:rPr>
                <w:rStyle w:val="dn"/>
              </w:rPr>
              <w:t xml:space="preserve"> M., </w:t>
            </w:r>
            <w:hyperlink r:id="rId30" w:history="1">
              <w:r w:rsidR="00F70B15" w:rsidRPr="009E0462">
                <w:rPr>
                  <w:rStyle w:val="Hyperlink0"/>
                  <w:rFonts w:eastAsia="Arial Unicode MS"/>
                </w:rPr>
                <w:t>Hrnčířová</w:t>
              </w:r>
            </w:hyperlink>
            <w:r w:rsidR="00F70B15" w:rsidRPr="009E0462">
              <w:rPr>
                <w:rStyle w:val="dn"/>
              </w:rPr>
              <w:t>,</w:t>
            </w:r>
            <w:r w:rsidR="00F70B15">
              <w:rPr>
                <w:rStyle w:val="dn"/>
              </w:rPr>
              <w:t xml:space="preserve"> L.,</w:t>
            </w:r>
            <w:r w:rsidR="00F70B15" w:rsidRPr="009E0462">
              <w:rPr>
                <w:rStyle w:val="dn"/>
              </w:rPr>
              <w:t> </w:t>
            </w:r>
            <w:hyperlink r:id="rId31" w:history="1">
              <w:r w:rsidR="00F70B15" w:rsidRPr="009E0462">
                <w:rPr>
                  <w:rStyle w:val="Hyperlink0"/>
                  <w:rFonts w:eastAsia="Arial Unicode MS"/>
                </w:rPr>
                <w:t>Krčmářová</w:t>
              </w:r>
            </w:hyperlink>
            <w:r w:rsidR="00F70B15" w:rsidRPr="009E0462">
              <w:rPr>
                <w:rStyle w:val="dn"/>
              </w:rPr>
              <w:t>, </w:t>
            </w:r>
            <w:r w:rsidR="00F70B15">
              <w:rPr>
                <w:rStyle w:val="dn"/>
              </w:rPr>
              <w:t xml:space="preserve">T., </w:t>
            </w:r>
            <w:hyperlink r:id="rId32" w:history="1">
              <w:r w:rsidR="00F70B15" w:rsidRPr="009E0462">
                <w:rPr>
                  <w:rStyle w:val="Hyperlink0"/>
                  <w:rFonts w:eastAsia="Arial Unicode MS"/>
                </w:rPr>
                <w:t>Ondroušková</w:t>
              </w:r>
            </w:hyperlink>
            <w:r w:rsidR="00F70B15" w:rsidRPr="009E0462">
              <w:rPr>
                <w:rStyle w:val="dn"/>
              </w:rPr>
              <w:t>,</w:t>
            </w:r>
            <w:r w:rsidR="00F70B15">
              <w:rPr>
                <w:rStyle w:val="dn"/>
              </w:rPr>
              <w:t xml:space="preserve"> Z., </w:t>
            </w:r>
            <w:hyperlink r:id="rId33" w:history="1">
              <w:r w:rsidR="00F70B15" w:rsidRPr="009E0462">
                <w:rPr>
                  <w:rStyle w:val="Hyperlink0"/>
                  <w:rFonts w:eastAsia="Arial Unicode MS"/>
                </w:rPr>
                <w:t>Viktorin</w:t>
              </w:r>
            </w:hyperlink>
            <w:r w:rsidR="00F70B15" w:rsidRPr="009E0462">
              <w:rPr>
                <w:rStyle w:val="dn"/>
              </w:rPr>
              <w:t>,</w:t>
            </w:r>
            <w:r w:rsidR="00F70B15">
              <w:rPr>
                <w:rStyle w:val="dn"/>
              </w:rPr>
              <w:t xml:space="preserve"> J., </w:t>
            </w:r>
            <w:hyperlink r:id="rId34" w:history="1">
              <w:r w:rsidR="00F70B15" w:rsidRPr="009E0462">
                <w:rPr>
                  <w:rStyle w:val="Hyperlink0"/>
                  <w:rFonts w:eastAsia="Arial Unicode MS"/>
                </w:rPr>
                <w:t>Vostrý</w:t>
              </w:r>
            </w:hyperlink>
            <w:r w:rsidR="00F70B15" w:rsidRPr="009E0462">
              <w:rPr>
                <w:rStyle w:val="dn"/>
              </w:rPr>
              <w:t>, </w:t>
            </w:r>
            <w:r w:rsidR="00F70B15">
              <w:rPr>
                <w:rStyle w:val="dn"/>
              </w:rPr>
              <w:t>M., Vítková, M.</w:t>
            </w:r>
            <w:r w:rsidR="009D17A5">
              <w:rPr>
                <w:rStyle w:val="dn"/>
              </w:rPr>
              <w:t>,</w:t>
            </w:r>
            <w:r w:rsidR="00F70B15">
              <w:rPr>
                <w:rStyle w:val="dn"/>
              </w:rPr>
              <w:t xml:space="preserve"> </w:t>
            </w:r>
            <w:r w:rsidR="00F70B15" w:rsidRPr="009E0462">
              <w:rPr>
                <w:lang w:eastAsia="en-US"/>
              </w:rPr>
              <w:t>&amp;</w:t>
            </w:r>
            <w:r w:rsidR="00F70B15" w:rsidRPr="009E0462">
              <w:rPr>
                <w:rStyle w:val="dn"/>
              </w:rPr>
              <w:t> </w:t>
            </w:r>
            <w:hyperlink r:id="rId35" w:history="1">
              <w:r w:rsidR="00F70B15" w:rsidRPr="009E0462">
                <w:rPr>
                  <w:rStyle w:val="Hyperlink0"/>
                  <w:rFonts w:eastAsia="Arial Unicode MS"/>
                </w:rPr>
                <w:t xml:space="preserve"> Žáková</w:t>
              </w:r>
            </w:hyperlink>
            <w:r w:rsidR="00F70B15">
              <w:rPr>
                <w:rStyle w:val="dn"/>
              </w:rPr>
              <w:t xml:space="preserve">, I. (2016). </w:t>
            </w:r>
            <w:r w:rsidR="00F70B15" w:rsidRPr="009E0462">
              <w:rPr>
                <w:rStyle w:val="dn"/>
                <w:i/>
                <w:iCs/>
              </w:rPr>
              <w:t>Speciální a inkluzivní vzdělávání v přehledových studiích II.</w:t>
            </w:r>
            <w:r w:rsidR="00F70B15" w:rsidRPr="009E0462">
              <w:rPr>
                <w:rStyle w:val="dn"/>
              </w:rPr>
              <w:t> 1. vyd. Br</w:t>
            </w:r>
            <w:r w:rsidR="00F70B15">
              <w:rPr>
                <w:rStyle w:val="dn"/>
              </w:rPr>
              <w:t>no: Masarykova univerzita.</w:t>
            </w:r>
            <w:r w:rsidR="00F70B15" w:rsidRPr="009E0462">
              <w:rPr>
                <w:rStyle w:val="dn"/>
              </w:rPr>
              <w:t xml:space="preserve"> Speciální a inkluzivní vzdělávání v přehledových studiích, sv. II. </w:t>
            </w:r>
          </w:p>
        </w:tc>
      </w:tr>
      <w:tr w:rsidR="00A30019" w14:paraId="563DE6ED" w14:textId="77777777" w:rsidTr="00035374">
        <w:trPr>
          <w:trHeight w:val="218"/>
          <w:jc w:val="center"/>
        </w:trPr>
        <w:tc>
          <w:tcPr>
            <w:tcW w:w="9859"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641A0BA7" w14:textId="77777777" w:rsidR="00A30019" w:rsidRDefault="00A30019" w:rsidP="00035374">
            <w:pPr>
              <w:rPr>
                <w:b/>
              </w:rPr>
            </w:pPr>
            <w:r>
              <w:rPr>
                <w:b/>
              </w:rPr>
              <w:t>Působení v</w:t>
            </w:r>
            <w:r w:rsidR="00E8730C">
              <w:rPr>
                <w:b/>
              </w:rPr>
              <w:t> </w:t>
            </w:r>
            <w:r>
              <w:rPr>
                <w:b/>
              </w:rPr>
              <w:t>zahraničí</w:t>
            </w:r>
          </w:p>
        </w:tc>
      </w:tr>
      <w:tr w:rsidR="00A30019" w14:paraId="2BA4F71F" w14:textId="77777777" w:rsidTr="003803F7">
        <w:trPr>
          <w:trHeight w:val="70"/>
          <w:jc w:val="center"/>
        </w:trPr>
        <w:tc>
          <w:tcPr>
            <w:tcW w:w="9859" w:type="dxa"/>
            <w:gridSpan w:val="12"/>
            <w:tcBorders>
              <w:top w:val="single" w:sz="4" w:space="0" w:color="auto"/>
              <w:left w:val="single" w:sz="4" w:space="0" w:color="auto"/>
              <w:bottom w:val="single" w:sz="4" w:space="0" w:color="auto"/>
              <w:right w:val="single" w:sz="4" w:space="0" w:color="auto"/>
            </w:tcBorders>
          </w:tcPr>
          <w:p w14:paraId="1FD0E319" w14:textId="77777777" w:rsidR="00A30019" w:rsidRDefault="00A30019" w:rsidP="00035374">
            <w:pPr>
              <w:rPr>
                <w:b/>
              </w:rPr>
            </w:pPr>
          </w:p>
        </w:tc>
      </w:tr>
      <w:tr w:rsidR="00A30019" w14:paraId="7B99543C" w14:textId="77777777" w:rsidTr="003803F7">
        <w:trPr>
          <w:cantSplit/>
          <w:trHeight w:val="90"/>
          <w:jc w:val="center"/>
        </w:trPr>
        <w:tc>
          <w:tcPr>
            <w:tcW w:w="2518" w:type="dxa"/>
            <w:shd w:val="clear" w:color="auto" w:fill="F7CAAC"/>
          </w:tcPr>
          <w:p w14:paraId="72A92D36" w14:textId="77777777" w:rsidR="00A30019" w:rsidRDefault="00A30019" w:rsidP="00035374">
            <w:pPr>
              <w:jc w:val="both"/>
              <w:rPr>
                <w:b/>
              </w:rPr>
            </w:pPr>
            <w:r>
              <w:rPr>
                <w:b/>
              </w:rPr>
              <w:t xml:space="preserve">Podpis </w:t>
            </w:r>
          </w:p>
        </w:tc>
        <w:tc>
          <w:tcPr>
            <w:tcW w:w="4536" w:type="dxa"/>
            <w:gridSpan w:val="5"/>
          </w:tcPr>
          <w:p w14:paraId="5F385F5C" w14:textId="77777777" w:rsidR="003803F7" w:rsidRDefault="00A30019" w:rsidP="00035374">
            <w:pPr>
              <w:jc w:val="both"/>
            </w:pPr>
            <w:r>
              <w:t>Iva Žáková, v. r.</w:t>
            </w:r>
          </w:p>
        </w:tc>
        <w:tc>
          <w:tcPr>
            <w:tcW w:w="786" w:type="dxa"/>
            <w:shd w:val="clear" w:color="auto" w:fill="F7CAAC"/>
          </w:tcPr>
          <w:p w14:paraId="10AF383F" w14:textId="77777777" w:rsidR="00A30019" w:rsidRDefault="00A30019" w:rsidP="00035374">
            <w:pPr>
              <w:jc w:val="both"/>
            </w:pPr>
            <w:r>
              <w:rPr>
                <w:b/>
              </w:rPr>
              <w:t>datum</w:t>
            </w:r>
          </w:p>
        </w:tc>
        <w:tc>
          <w:tcPr>
            <w:tcW w:w="2019" w:type="dxa"/>
            <w:gridSpan w:val="5"/>
          </w:tcPr>
          <w:p w14:paraId="2D0D8AFA" w14:textId="77777777" w:rsidR="00A30019" w:rsidRDefault="0086248F" w:rsidP="00035374">
            <w:pPr>
              <w:jc w:val="both"/>
            </w:pPr>
            <w:r>
              <w:t>30. 5. 2018</w:t>
            </w:r>
          </w:p>
        </w:tc>
      </w:tr>
    </w:tbl>
    <w:p w14:paraId="44418393" w14:textId="77777777" w:rsidR="00D4128B" w:rsidRDefault="00D4128B">
      <w:pPr>
        <w:rPr>
          <w:b/>
          <w:sz w:val="28"/>
        </w:rPr>
      </w:pPr>
    </w:p>
    <w:p w14:paraId="206168F5" w14:textId="77777777" w:rsidR="009417A4" w:rsidRPr="009417A4" w:rsidRDefault="009417A4">
      <w:pPr>
        <w:rPr>
          <w:b/>
          <w:sz w:val="28"/>
        </w:rPr>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C61736" w14:paraId="444759DC" w14:textId="77777777" w:rsidTr="00C61736">
        <w:tc>
          <w:tcPr>
            <w:tcW w:w="9900" w:type="dxa"/>
            <w:gridSpan w:val="4"/>
            <w:tcBorders>
              <w:top w:val="single" w:sz="4" w:space="0" w:color="auto"/>
              <w:left w:val="single" w:sz="4" w:space="0" w:color="auto"/>
              <w:bottom w:val="double" w:sz="4" w:space="0" w:color="auto"/>
              <w:right w:val="single" w:sz="4" w:space="0" w:color="auto"/>
            </w:tcBorders>
            <w:shd w:val="clear" w:color="auto" w:fill="BDD6EE"/>
            <w:hideMark/>
          </w:tcPr>
          <w:p w14:paraId="54044E94" w14:textId="77777777" w:rsidR="00C61736" w:rsidRDefault="00C61736">
            <w:pPr>
              <w:jc w:val="both"/>
              <w:rPr>
                <w:b/>
                <w:sz w:val="28"/>
              </w:rPr>
            </w:pPr>
            <w:r>
              <w:rPr>
                <w:b/>
                <w:sz w:val="28"/>
              </w:rPr>
              <w:t>C-II – Související tvůrčí, resp. vědecká a umělecká činnost</w:t>
            </w:r>
          </w:p>
        </w:tc>
      </w:tr>
      <w:tr w:rsidR="00C61736" w14:paraId="75DCCC09" w14:textId="77777777" w:rsidTr="00C61736">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04F1B73" w14:textId="77777777" w:rsidR="00C61736" w:rsidRDefault="00C61736">
            <w:pPr>
              <w:rPr>
                <w:b/>
              </w:rPr>
            </w:pPr>
            <w:r>
              <w:rPr>
                <w:b/>
              </w:rPr>
              <w:t xml:space="preserve">Přehled řešených grantů a projektů u akademicky zaměřeného bakalářského studijního programu a u magisterského a doktorského studijního programu </w:t>
            </w:r>
          </w:p>
        </w:tc>
      </w:tr>
      <w:tr w:rsidR="00C61736" w14:paraId="1C470FDD" w14:textId="77777777" w:rsidTr="00C61736">
        <w:trPr>
          <w:cantSplit/>
        </w:trPr>
        <w:tc>
          <w:tcPr>
            <w:tcW w:w="2233" w:type="dxa"/>
            <w:tcBorders>
              <w:top w:val="single" w:sz="4" w:space="0" w:color="auto"/>
              <w:left w:val="single" w:sz="4" w:space="0" w:color="auto"/>
              <w:bottom w:val="single" w:sz="4" w:space="0" w:color="auto"/>
              <w:right w:val="single" w:sz="4" w:space="0" w:color="auto"/>
            </w:tcBorders>
            <w:shd w:val="clear" w:color="auto" w:fill="F7CAAC"/>
            <w:hideMark/>
          </w:tcPr>
          <w:p w14:paraId="328C7D7E" w14:textId="77777777" w:rsidR="00C61736" w:rsidRDefault="00C61736">
            <w:pPr>
              <w:jc w:val="both"/>
              <w:rPr>
                <w:b/>
              </w:rPr>
            </w:pPr>
            <w:r>
              <w:rPr>
                <w:b/>
              </w:rPr>
              <w:t>Řešitel/spoluřešitel</w:t>
            </w:r>
          </w:p>
        </w:tc>
        <w:tc>
          <w:tcPr>
            <w:tcW w:w="5524" w:type="dxa"/>
            <w:tcBorders>
              <w:top w:val="single" w:sz="4" w:space="0" w:color="auto"/>
              <w:left w:val="single" w:sz="4" w:space="0" w:color="auto"/>
              <w:bottom w:val="single" w:sz="4" w:space="0" w:color="auto"/>
              <w:right w:val="single" w:sz="4" w:space="0" w:color="auto"/>
            </w:tcBorders>
            <w:shd w:val="clear" w:color="auto" w:fill="F7CAAC"/>
            <w:hideMark/>
          </w:tcPr>
          <w:p w14:paraId="52B7152D" w14:textId="77777777" w:rsidR="00C61736" w:rsidRDefault="00C61736">
            <w:pPr>
              <w:jc w:val="both"/>
              <w:rPr>
                <w:b/>
              </w:rPr>
            </w:pPr>
            <w:r>
              <w:rPr>
                <w:b/>
              </w:rPr>
              <w:t>Názvy grantů a projektů získaných pro vědeckou, výzkumnou, uměleckou a další tvůrčí činnost v příslušné oblasti vzdělávání</w:t>
            </w:r>
          </w:p>
        </w:tc>
        <w:tc>
          <w:tcPr>
            <w:tcW w:w="760" w:type="dxa"/>
            <w:tcBorders>
              <w:top w:val="single" w:sz="4" w:space="0" w:color="auto"/>
              <w:left w:val="single" w:sz="4" w:space="0" w:color="auto"/>
              <w:bottom w:val="single" w:sz="4" w:space="0" w:color="auto"/>
              <w:right w:val="single" w:sz="4" w:space="0" w:color="auto"/>
            </w:tcBorders>
            <w:shd w:val="clear" w:color="auto" w:fill="F7CAAC"/>
            <w:hideMark/>
          </w:tcPr>
          <w:p w14:paraId="54B44759" w14:textId="77777777" w:rsidR="00C61736" w:rsidRDefault="00C61736">
            <w:pPr>
              <w:jc w:val="center"/>
              <w:rPr>
                <w:b/>
                <w:sz w:val="24"/>
              </w:rPr>
            </w:pPr>
            <w:r>
              <w:rPr>
                <w:b/>
              </w:rPr>
              <w:t>Zdroj*</w:t>
            </w:r>
          </w:p>
        </w:tc>
        <w:tc>
          <w:tcPr>
            <w:tcW w:w="1383" w:type="dxa"/>
            <w:tcBorders>
              <w:top w:val="single" w:sz="4" w:space="0" w:color="auto"/>
              <w:left w:val="single" w:sz="4" w:space="0" w:color="auto"/>
              <w:bottom w:val="single" w:sz="4" w:space="0" w:color="auto"/>
              <w:right w:val="single" w:sz="4" w:space="0" w:color="auto"/>
            </w:tcBorders>
            <w:shd w:val="clear" w:color="auto" w:fill="F7CAAC"/>
          </w:tcPr>
          <w:p w14:paraId="2321FFAB" w14:textId="77777777" w:rsidR="00C61736" w:rsidRDefault="00C61736">
            <w:pPr>
              <w:jc w:val="center"/>
              <w:rPr>
                <w:b/>
                <w:sz w:val="24"/>
              </w:rPr>
            </w:pPr>
            <w:r>
              <w:rPr>
                <w:b/>
              </w:rPr>
              <w:t>Období</w:t>
            </w:r>
          </w:p>
          <w:p w14:paraId="6A5A10E5" w14:textId="77777777" w:rsidR="00C61736" w:rsidRDefault="00C61736">
            <w:pPr>
              <w:jc w:val="center"/>
              <w:rPr>
                <w:b/>
                <w:sz w:val="24"/>
              </w:rPr>
            </w:pPr>
          </w:p>
        </w:tc>
      </w:tr>
      <w:tr w:rsidR="00C61736" w14:paraId="602F4D4A" w14:textId="77777777" w:rsidTr="00C61736">
        <w:tc>
          <w:tcPr>
            <w:tcW w:w="2233" w:type="dxa"/>
            <w:tcBorders>
              <w:top w:val="single" w:sz="4" w:space="0" w:color="auto"/>
              <w:left w:val="single" w:sz="4" w:space="0" w:color="auto"/>
              <w:bottom w:val="single" w:sz="4" w:space="0" w:color="auto"/>
              <w:right w:val="single" w:sz="4" w:space="0" w:color="auto"/>
            </w:tcBorders>
            <w:hideMark/>
          </w:tcPr>
          <w:p w14:paraId="6D384FA0" w14:textId="77777777" w:rsidR="00C61736" w:rsidRDefault="00C61736">
            <w:bookmarkStart w:id="662" w:name="_Hlk491431407"/>
            <w:bookmarkStart w:id="663" w:name="OLE_LINK8"/>
            <w:bookmarkStart w:id="664" w:name="OLE_LINK9"/>
            <w:r>
              <w:t>Ústav školní pedagogiky (dále jen ÚŠP)/FHS se zapojením dalších pracovišť FHS</w:t>
            </w:r>
          </w:p>
        </w:tc>
        <w:tc>
          <w:tcPr>
            <w:tcW w:w="5524" w:type="dxa"/>
            <w:tcBorders>
              <w:top w:val="single" w:sz="4" w:space="0" w:color="auto"/>
              <w:left w:val="single" w:sz="4" w:space="0" w:color="auto"/>
              <w:bottom w:val="single" w:sz="4" w:space="0" w:color="auto"/>
              <w:right w:val="single" w:sz="4" w:space="0" w:color="auto"/>
            </w:tcBorders>
            <w:hideMark/>
          </w:tcPr>
          <w:p w14:paraId="24538BC3" w14:textId="77777777" w:rsidR="00C61736" w:rsidRDefault="00C61736">
            <w:r>
              <w:t>PROJEKT MŠMT Předcházení šoku z reality u budoucích učitelů mateřských a základních škol</w:t>
            </w:r>
          </w:p>
        </w:tc>
        <w:tc>
          <w:tcPr>
            <w:tcW w:w="760" w:type="dxa"/>
            <w:tcBorders>
              <w:top w:val="single" w:sz="4" w:space="0" w:color="auto"/>
              <w:left w:val="single" w:sz="4" w:space="0" w:color="auto"/>
              <w:bottom w:val="single" w:sz="4" w:space="0" w:color="auto"/>
              <w:right w:val="single" w:sz="4" w:space="0" w:color="auto"/>
            </w:tcBorders>
            <w:hideMark/>
          </w:tcPr>
          <w:p w14:paraId="34257B34" w14:textId="77777777" w:rsidR="00C61736" w:rsidRDefault="00C61736">
            <w:pPr>
              <w:tabs>
                <w:tab w:val="left" w:pos="196"/>
                <w:tab w:val="center" w:pos="310"/>
              </w:tabs>
              <w:jc w:val="center"/>
            </w:pPr>
            <w:r>
              <w:t>C</w:t>
            </w:r>
          </w:p>
        </w:tc>
        <w:tc>
          <w:tcPr>
            <w:tcW w:w="1383" w:type="dxa"/>
            <w:tcBorders>
              <w:top w:val="single" w:sz="4" w:space="0" w:color="auto"/>
              <w:left w:val="single" w:sz="4" w:space="0" w:color="auto"/>
              <w:bottom w:val="single" w:sz="4" w:space="0" w:color="auto"/>
              <w:right w:val="single" w:sz="4" w:space="0" w:color="auto"/>
            </w:tcBorders>
            <w:hideMark/>
          </w:tcPr>
          <w:p w14:paraId="1CF438AF" w14:textId="77777777" w:rsidR="00C61736" w:rsidRDefault="00C61736">
            <w:pPr>
              <w:jc w:val="center"/>
            </w:pPr>
            <w:r>
              <w:t>2017</w:t>
            </w:r>
          </w:p>
        </w:tc>
      </w:tr>
      <w:tr w:rsidR="00C61736" w14:paraId="779B2DBF" w14:textId="77777777" w:rsidTr="00C61736">
        <w:tc>
          <w:tcPr>
            <w:tcW w:w="2233" w:type="dxa"/>
            <w:tcBorders>
              <w:top w:val="single" w:sz="4" w:space="0" w:color="auto"/>
              <w:left w:val="single" w:sz="4" w:space="0" w:color="auto"/>
              <w:bottom w:val="single" w:sz="4" w:space="0" w:color="auto"/>
              <w:right w:val="single" w:sz="4" w:space="0" w:color="auto"/>
            </w:tcBorders>
            <w:hideMark/>
          </w:tcPr>
          <w:p w14:paraId="11B5072C" w14:textId="77777777" w:rsidR="00C61736" w:rsidRDefault="00C61736">
            <w:r>
              <w:t>Ústav pedagogických věd (dále jen „ÚPV“)/FHS</w:t>
            </w:r>
          </w:p>
        </w:tc>
        <w:tc>
          <w:tcPr>
            <w:tcW w:w="5524" w:type="dxa"/>
            <w:tcBorders>
              <w:top w:val="single" w:sz="4" w:space="0" w:color="auto"/>
              <w:left w:val="single" w:sz="4" w:space="0" w:color="auto"/>
              <w:bottom w:val="single" w:sz="4" w:space="0" w:color="auto"/>
              <w:right w:val="single" w:sz="4" w:space="0" w:color="auto"/>
            </w:tcBorders>
            <w:hideMark/>
          </w:tcPr>
          <w:p w14:paraId="68E0DD0D" w14:textId="77777777" w:rsidR="00C61736" w:rsidRDefault="00C61736">
            <w:r>
              <w:t>GA 17-</w:t>
            </w:r>
            <w:bookmarkStart w:id="665" w:name="OLE_LINK17"/>
            <w:bookmarkStart w:id="666" w:name="OLE_LINK18"/>
            <w:r>
              <w:t>04816S</w:t>
            </w:r>
            <w:bookmarkEnd w:id="665"/>
            <w:bookmarkEnd w:id="666"/>
            <w:r>
              <w:t xml:space="preserve"> Dynamika autoregulace u sociálně vyloučených žáků</w:t>
            </w:r>
          </w:p>
        </w:tc>
        <w:tc>
          <w:tcPr>
            <w:tcW w:w="760" w:type="dxa"/>
            <w:tcBorders>
              <w:top w:val="single" w:sz="4" w:space="0" w:color="auto"/>
              <w:left w:val="single" w:sz="4" w:space="0" w:color="auto"/>
              <w:bottom w:val="single" w:sz="4" w:space="0" w:color="auto"/>
              <w:right w:val="single" w:sz="4" w:space="0" w:color="auto"/>
            </w:tcBorders>
            <w:hideMark/>
          </w:tcPr>
          <w:p w14:paraId="158D3329" w14:textId="77777777" w:rsidR="00C61736" w:rsidRDefault="00C61736">
            <w:pPr>
              <w:tabs>
                <w:tab w:val="left" w:pos="196"/>
                <w:tab w:val="center" w:pos="310"/>
              </w:tabs>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64F073E6" w14:textId="77777777" w:rsidR="00C61736" w:rsidRDefault="00C61736">
            <w:pPr>
              <w:jc w:val="center"/>
            </w:pPr>
            <w:r>
              <w:t>2017 – 2019</w:t>
            </w:r>
          </w:p>
        </w:tc>
        <w:bookmarkEnd w:id="662"/>
        <w:bookmarkEnd w:id="663"/>
        <w:bookmarkEnd w:id="664"/>
      </w:tr>
      <w:tr w:rsidR="00C61736" w14:paraId="54A6830C" w14:textId="77777777" w:rsidTr="00C61736">
        <w:tc>
          <w:tcPr>
            <w:tcW w:w="2233" w:type="dxa"/>
            <w:tcBorders>
              <w:top w:val="single" w:sz="4" w:space="0" w:color="auto"/>
              <w:left w:val="single" w:sz="4" w:space="0" w:color="auto"/>
              <w:bottom w:val="single" w:sz="4" w:space="0" w:color="auto"/>
              <w:right w:val="single" w:sz="4" w:space="0" w:color="auto"/>
            </w:tcBorders>
            <w:hideMark/>
          </w:tcPr>
          <w:p w14:paraId="1736E782" w14:textId="77777777" w:rsidR="00C61736" w:rsidRDefault="00C61736">
            <w:r>
              <w:t>Ústav moderních jazyků a literatury /FHS</w:t>
            </w:r>
          </w:p>
        </w:tc>
        <w:tc>
          <w:tcPr>
            <w:tcW w:w="5524" w:type="dxa"/>
            <w:tcBorders>
              <w:top w:val="single" w:sz="4" w:space="0" w:color="auto"/>
              <w:left w:val="single" w:sz="4" w:space="0" w:color="auto"/>
              <w:bottom w:val="single" w:sz="4" w:space="0" w:color="auto"/>
              <w:right w:val="single" w:sz="4" w:space="0" w:color="auto"/>
            </w:tcBorders>
            <w:hideMark/>
          </w:tcPr>
          <w:p w14:paraId="305C2817" w14:textId="77777777" w:rsidR="00C61736" w:rsidRDefault="00C61736">
            <w:r>
              <w:t>GA 16-11983S Německá literatura a kultura na Valašsku: evropský rozměr regionálního kulturního diskurzu</w:t>
            </w:r>
          </w:p>
        </w:tc>
        <w:tc>
          <w:tcPr>
            <w:tcW w:w="760" w:type="dxa"/>
            <w:tcBorders>
              <w:top w:val="single" w:sz="4" w:space="0" w:color="auto"/>
              <w:left w:val="single" w:sz="4" w:space="0" w:color="auto"/>
              <w:bottom w:val="single" w:sz="4" w:space="0" w:color="auto"/>
              <w:right w:val="single" w:sz="4" w:space="0" w:color="auto"/>
            </w:tcBorders>
            <w:hideMark/>
          </w:tcPr>
          <w:p w14:paraId="5A7AC73B" w14:textId="77777777" w:rsidR="00C61736" w:rsidRDefault="00C61736">
            <w:pPr>
              <w:tabs>
                <w:tab w:val="left" w:pos="196"/>
                <w:tab w:val="center" w:pos="310"/>
              </w:tabs>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333A0A36" w14:textId="77777777" w:rsidR="00C61736" w:rsidRDefault="00C61736">
            <w:pPr>
              <w:jc w:val="center"/>
            </w:pPr>
            <w:r>
              <w:t>2016 – 2018</w:t>
            </w:r>
          </w:p>
        </w:tc>
      </w:tr>
      <w:tr w:rsidR="00C61736" w14:paraId="0EE727D0" w14:textId="77777777" w:rsidTr="00C61736">
        <w:tc>
          <w:tcPr>
            <w:tcW w:w="2233" w:type="dxa"/>
            <w:tcBorders>
              <w:top w:val="single" w:sz="4" w:space="0" w:color="auto"/>
              <w:left w:val="single" w:sz="4" w:space="0" w:color="auto"/>
              <w:bottom w:val="single" w:sz="4" w:space="0" w:color="auto"/>
              <w:right w:val="single" w:sz="4" w:space="0" w:color="auto"/>
            </w:tcBorders>
            <w:hideMark/>
          </w:tcPr>
          <w:p w14:paraId="12FE3D80" w14:textId="77777777" w:rsidR="00C61736" w:rsidRDefault="00C61736">
            <w:bookmarkStart w:id="667" w:name="_Hlk491432248"/>
            <w:r>
              <w:t>ÚŠP/FHS se zapojením dalších pracovišť FHS</w:t>
            </w:r>
          </w:p>
        </w:tc>
        <w:tc>
          <w:tcPr>
            <w:tcW w:w="5524" w:type="dxa"/>
            <w:tcBorders>
              <w:top w:val="single" w:sz="4" w:space="0" w:color="auto"/>
              <w:left w:val="single" w:sz="4" w:space="0" w:color="auto"/>
              <w:bottom w:val="single" w:sz="4" w:space="0" w:color="auto"/>
              <w:right w:val="single" w:sz="4" w:space="0" w:color="auto"/>
            </w:tcBorders>
            <w:hideMark/>
          </w:tcPr>
          <w:p w14:paraId="3E8A1EAF" w14:textId="77777777" w:rsidR="00C61736" w:rsidRDefault="00C61736">
            <w:bookmarkStart w:id="668" w:name="OLE_LINK21"/>
            <w:bookmarkStart w:id="669" w:name="OLE_LINK22"/>
            <w:r>
              <w:t xml:space="preserve">Podpora regionálních mateřských škol pracujících </w:t>
            </w:r>
            <w:bookmarkEnd w:id="668"/>
            <w:bookmarkEnd w:id="669"/>
            <w:r>
              <w:t>s dětmi mladšími 3 let</w:t>
            </w:r>
          </w:p>
        </w:tc>
        <w:tc>
          <w:tcPr>
            <w:tcW w:w="760" w:type="dxa"/>
            <w:tcBorders>
              <w:top w:val="single" w:sz="4" w:space="0" w:color="auto"/>
              <w:left w:val="single" w:sz="4" w:space="0" w:color="auto"/>
              <w:bottom w:val="single" w:sz="4" w:space="0" w:color="auto"/>
              <w:right w:val="single" w:sz="4" w:space="0" w:color="auto"/>
            </w:tcBorders>
            <w:hideMark/>
          </w:tcPr>
          <w:p w14:paraId="53C7E87B" w14:textId="77777777" w:rsidR="00C61736" w:rsidRDefault="00C61736">
            <w:pPr>
              <w:tabs>
                <w:tab w:val="left" w:pos="196"/>
                <w:tab w:val="center" w:pos="310"/>
              </w:tabs>
              <w:jc w:val="center"/>
            </w:pPr>
            <w:r>
              <w:t>C</w:t>
            </w:r>
          </w:p>
        </w:tc>
        <w:tc>
          <w:tcPr>
            <w:tcW w:w="1383" w:type="dxa"/>
            <w:tcBorders>
              <w:top w:val="single" w:sz="4" w:space="0" w:color="auto"/>
              <w:left w:val="single" w:sz="4" w:space="0" w:color="auto"/>
              <w:bottom w:val="single" w:sz="4" w:space="0" w:color="auto"/>
              <w:right w:val="single" w:sz="4" w:space="0" w:color="auto"/>
            </w:tcBorders>
          </w:tcPr>
          <w:p w14:paraId="372E8668" w14:textId="77777777" w:rsidR="00C61736" w:rsidRDefault="00C61736">
            <w:pPr>
              <w:jc w:val="center"/>
            </w:pPr>
          </w:p>
        </w:tc>
        <w:bookmarkEnd w:id="667"/>
      </w:tr>
      <w:tr w:rsidR="00C61736" w14:paraId="5A78B07A" w14:textId="77777777" w:rsidTr="00C61736">
        <w:tc>
          <w:tcPr>
            <w:tcW w:w="2233" w:type="dxa"/>
            <w:tcBorders>
              <w:top w:val="single" w:sz="4" w:space="0" w:color="auto"/>
              <w:left w:val="single" w:sz="4" w:space="0" w:color="auto"/>
              <w:bottom w:val="single" w:sz="4" w:space="0" w:color="auto"/>
              <w:right w:val="single" w:sz="4" w:space="0" w:color="auto"/>
            </w:tcBorders>
            <w:hideMark/>
          </w:tcPr>
          <w:p w14:paraId="54EF1CD8" w14:textId="77777777" w:rsidR="00C61736" w:rsidRDefault="00C61736">
            <w:r>
              <w:t>ÚŠP/FHS se zapojením dalších pracovišť FHS</w:t>
            </w:r>
          </w:p>
        </w:tc>
        <w:tc>
          <w:tcPr>
            <w:tcW w:w="5524" w:type="dxa"/>
            <w:tcBorders>
              <w:top w:val="single" w:sz="4" w:space="0" w:color="auto"/>
              <w:left w:val="single" w:sz="4" w:space="0" w:color="auto"/>
              <w:bottom w:val="single" w:sz="4" w:space="0" w:color="auto"/>
              <w:right w:val="single" w:sz="4" w:space="0" w:color="auto"/>
            </w:tcBorders>
            <w:hideMark/>
          </w:tcPr>
          <w:p w14:paraId="743272D7" w14:textId="77777777" w:rsidR="00C61736" w:rsidRDefault="00C61736">
            <w:r>
              <w:t>Od začátečníka k mentorovi (podpůrné strategie vzdělávání učitelů ve Zlínském regionu)</w:t>
            </w:r>
          </w:p>
        </w:tc>
        <w:tc>
          <w:tcPr>
            <w:tcW w:w="760" w:type="dxa"/>
            <w:tcBorders>
              <w:top w:val="single" w:sz="4" w:space="0" w:color="auto"/>
              <w:left w:val="single" w:sz="4" w:space="0" w:color="auto"/>
              <w:bottom w:val="single" w:sz="4" w:space="0" w:color="auto"/>
              <w:right w:val="single" w:sz="4" w:space="0" w:color="auto"/>
            </w:tcBorders>
            <w:hideMark/>
          </w:tcPr>
          <w:p w14:paraId="4E6CA348" w14:textId="77777777" w:rsidR="00C61736" w:rsidRDefault="00C61736">
            <w:pPr>
              <w:tabs>
                <w:tab w:val="left" w:pos="196"/>
                <w:tab w:val="center" w:pos="310"/>
              </w:tabs>
              <w:jc w:val="center"/>
            </w:pPr>
            <w:r>
              <w:t>C</w:t>
            </w:r>
          </w:p>
        </w:tc>
        <w:tc>
          <w:tcPr>
            <w:tcW w:w="1383" w:type="dxa"/>
            <w:tcBorders>
              <w:top w:val="single" w:sz="4" w:space="0" w:color="auto"/>
              <w:left w:val="single" w:sz="4" w:space="0" w:color="auto"/>
              <w:bottom w:val="single" w:sz="4" w:space="0" w:color="auto"/>
              <w:right w:val="single" w:sz="4" w:space="0" w:color="auto"/>
            </w:tcBorders>
            <w:hideMark/>
          </w:tcPr>
          <w:p w14:paraId="38C0E0B1" w14:textId="77777777" w:rsidR="00C61736" w:rsidRDefault="00C61736">
            <w:pPr>
              <w:jc w:val="center"/>
            </w:pPr>
            <w:r>
              <w:t xml:space="preserve">2014 – 2016 </w:t>
            </w:r>
          </w:p>
        </w:tc>
      </w:tr>
      <w:tr w:rsidR="00C61736" w14:paraId="6D3BA6E2" w14:textId="77777777" w:rsidTr="00C61736">
        <w:tc>
          <w:tcPr>
            <w:tcW w:w="2233" w:type="dxa"/>
            <w:tcBorders>
              <w:top w:val="single" w:sz="4" w:space="0" w:color="auto"/>
              <w:left w:val="single" w:sz="4" w:space="0" w:color="auto"/>
              <w:bottom w:val="single" w:sz="4" w:space="0" w:color="auto"/>
              <w:right w:val="single" w:sz="4" w:space="0" w:color="auto"/>
            </w:tcBorders>
            <w:hideMark/>
          </w:tcPr>
          <w:p w14:paraId="631731C7" w14:textId="77777777" w:rsidR="00C61736" w:rsidRDefault="00C61736">
            <w:r>
              <w:t>Centrum výzkumu/FHS se zapojením dalších pracovišť FHS</w:t>
            </w:r>
          </w:p>
        </w:tc>
        <w:tc>
          <w:tcPr>
            <w:tcW w:w="5524" w:type="dxa"/>
            <w:tcBorders>
              <w:top w:val="single" w:sz="4" w:space="0" w:color="auto"/>
              <w:left w:val="single" w:sz="4" w:space="0" w:color="auto"/>
              <w:bottom w:val="single" w:sz="4" w:space="0" w:color="auto"/>
              <w:right w:val="single" w:sz="4" w:space="0" w:color="auto"/>
            </w:tcBorders>
            <w:hideMark/>
          </w:tcPr>
          <w:p w14:paraId="0BDD89FF" w14:textId="77777777" w:rsidR="00C61736" w:rsidRDefault="00C61736">
            <w:r>
              <w:t>CZ.1.07/2.3.00/45.0015 Centrum pro podporu přírodovědných a technických věd: Technická a přírodovědná laboratoř pro děti a mládež Zlínské kraje</w:t>
            </w:r>
          </w:p>
        </w:tc>
        <w:tc>
          <w:tcPr>
            <w:tcW w:w="760" w:type="dxa"/>
            <w:tcBorders>
              <w:top w:val="single" w:sz="4" w:space="0" w:color="auto"/>
              <w:left w:val="single" w:sz="4" w:space="0" w:color="auto"/>
              <w:bottom w:val="single" w:sz="4" w:space="0" w:color="auto"/>
              <w:right w:val="single" w:sz="4" w:space="0" w:color="auto"/>
            </w:tcBorders>
            <w:hideMark/>
          </w:tcPr>
          <w:p w14:paraId="4D03A1ED" w14:textId="77777777" w:rsidR="00C61736" w:rsidRDefault="00C61736">
            <w:pPr>
              <w:tabs>
                <w:tab w:val="left" w:pos="196"/>
                <w:tab w:val="center" w:pos="310"/>
              </w:tabs>
              <w:jc w:val="center"/>
            </w:pPr>
            <w:r>
              <w:t>C</w:t>
            </w:r>
          </w:p>
        </w:tc>
        <w:tc>
          <w:tcPr>
            <w:tcW w:w="1383" w:type="dxa"/>
            <w:tcBorders>
              <w:top w:val="single" w:sz="4" w:space="0" w:color="auto"/>
              <w:left w:val="single" w:sz="4" w:space="0" w:color="auto"/>
              <w:bottom w:val="single" w:sz="4" w:space="0" w:color="auto"/>
              <w:right w:val="single" w:sz="4" w:space="0" w:color="auto"/>
            </w:tcBorders>
            <w:hideMark/>
          </w:tcPr>
          <w:p w14:paraId="1F67D3F8" w14:textId="77777777" w:rsidR="00C61736" w:rsidRDefault="00C61736">
            <w:pPr>
              <w:jc w:val="center"/>
            </w:pPr>
            <w:r>
              <w:t xml:space="preserve">2014 – 2015 </w:t>
            </w:r>
          </w:p>
        </w:tc>
      </w:tr>
      <w:tr w:rsidR="00C61736" w14:paraId="67009B64" w14:textId="77777777" w:rsidTr="00C61736">
        <w:tc>
          <w:tcPr>
            <w:tcW w:w="2233" w:type="dxa"/>
            <w:tcBorders>
              <w:top w:val="single" w:sz="4" w:space="0" w:color="auto"/>
              <w:left w:val="single" w:sz="4" w:space="0" w:color="auto"/>
              <w:bottom w:val="single" w:sz="4" w:space="0" w:color="auto"/>
              <w:right w:val="single" w:sz="4" w:space="0" w:color="auto"/>
            </w:tcBorders>
            <w:hideMark/>
          </w:tcPr>
          <w:p w14:paraId="247E2B7B" w14:textId="77777777" w:rsidR="00C61736" w:rsidRDefault="00C61736">
            <w:r>
              <w:t>ÚPV/FHS</w:t>
            </w:r>
          </w:p>
        </w:tc>
        <w:tc>
          <w:tcPr>
            <w:tcW w:w="5524" w:type="dxa"/>
            <w:tcBorders>
              <w:top w:val="single" w:sz="4" w:space="0" w:color="auto"/>
              <w:left w:val="single" w:sz="4" w:space="0" w:color="auto"/>
              <w:bottom w:val="single" w:sz="4" w:space="0" w:color="auto"/>
              <w:right w:val="single" w:sz="4" w:space="0" w:color="auto"/>
            </w:tcBorders>
            <w:hideMark/>
          </w:tcPr>
          <w:p w14:paraId="1756DF6F" w14:textId="77777777" w:rsidR="00C61736" w:rsidRDefault="00C61736">
            <w:r>
              <w:t>GA13-04121S Porozumění procesu autoregulace u dětí a mládeže v institucionální péči</w:t>
            </w:r>
          </w:p>
        </w:tc>
        <w:tc>
          <w:tcPr>
            <w:tcW w:w="760" w:type="dxa"/>
            <w:tcBorders>
              <w:top w:val="single" w:sz="4" w:space="0" w:color="auto"/>
              <w:left w:val="single" w:sz="4" w:space="0" w:color="auto"/>
              <w:bottom w:val="single" w:sz="4" w:space="0" w:color="auto"/>
              <w:right w:val="single" w:sz="4" w:space="0" w:color="auto"/>
            </w:tcBorders>
            <w:hideMark/>
          </w:tcPr>
          <w:p w14:paraId="7AC65F51" w14:textId="77777777" w:rsidR="00C61736" w:rsidRDefault="00C61736">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274396E5" w14:textId="77777777" w:rsidR="00C61736" w:rsidRDefault="00C61736">
            <w:pPr>
              <w:jc w:val="center"/>
            </w:pPr>
            <w:r>
              <w:t>2013 – 2015</w:t>
            </w:r>
          </w:p>
        </w:tc>
      </w:tr>
      <w:tr w:rsidR="00C61736" w14:paraId="27D6C071" w14:textId="77777777" w:rsidTr="00C61736">
        <w:tc>
          <w:tcPr>
            <w:tcW w:w="2233" w:type="dxa"/>
            <w:tcBorders>
              <w:top w:val="single" w:sz="4" w:space="0" w:color="auto"/>
              <w:left w:val="single" w:sz="4" w:space="0" w:color="auto"/>
              <w:bottom w:val="single" w:sz="4" w:space="0" w:color="auto"/>
              <w:right w:val="single" w:sz="4" w:space="0" w:color="auto"/>
            </w:tcBorders>
            <w:hideMark/>
          </w:tcPr>
          <w:p w14:paraId="1D56411E" w14:textId="77777777" w:rsidR="00C61736" w:rsidRDefault="00C61736">
            <w:bookmarkStart w:id="670" w:name="_Hlk491431504"/>
            <w:r>
              <w:t>ÚPV/FHS</w:t>
            </w:r>
          </w:p>
        </w:tc>
        <w:tc>
          <w:tcPr>
            <w:tcW w:w="5524" w:type="dxa"/>
            <w:tcBorders>
              <w:top w:val="single" w:sz="4" w:space="0" w:color="auto"/>
              <w:left w:val="single" w:sz="4" w:space="0" w:color="auto"/>
              <w:bottom w:val="single" w:sz="4" w:space="0" w:color="auto"/>
              <w:right w:val="single" w:sz="4" w:space="0" w:color="auto"/>
            </w:tcBorders>
            <w:hideMark/>
          </w:tcPr>
          <w:p w14:paraId="110CE40F" w14:textId="77777777" w:rsidR="00C61736" w:rsidRDefault="00C61736">
            <w:r>
              <w:t>GPP407/12/P196 Determinanty rozvoje multikulturní kompetence studentů pomáhajících profesí</w:t>
            </w:r>
          </w:p>
        </w:tc>
        <w:tc>
          <w:tcPr>
            <w:tcW w:w="760" w:type="dxa"/>
            <w:tcBorders>
              <w:top w:val="single" w:sz="4" w:space="0" w:color="auto"/>
              <w:left w:val="single" w:sz="4" w:space="0" w:color="auto"/>
              <w:bottom w:val="single" w:sz="4" w:space="0" w:color="auto"/>
              <w:right w:val="single" w:sz="4" w:space="0" w:color="auto"/>
            </w:tcBorders>
            <w:hideMark/>
          </w:tcPr>
          <w:p w14:paraId="3695C3DB" w14:textId="77777777" w:rsidR="00C61736" w:rsidRDefault="00C61736">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2A876913" w14:textId="77777777" w:rsidR="00C61736" w:rsidRDefault="00C61736">
            <w:pPr>
              <w:jc w:val="center"/>
            </w:pPr>
            <w:r>
              <w:t>2012 – 2014</w:t>
            </w:r>
          </w:p>
        </w:tc>
        <w:bookmarkEnd w:id="670"/>
      </w:tr>
      <w:tr w:rsidR="00C61736" w14:paraId="0B781410" w14:textId="77777777" w:rsidTr="00C61736">
        <w:tc>
          <w:tcPr>
            <w:tcW w:w="2233" w:type="dxa"/>
            <w:tcBorders>
              <w:top w:val="single" w:sz="4" w:space="0" w:color="auto"/>
              <w:left w:val="single" w:sz="4" w:space="0" w:color="auto"/>
              <w:bottom w:val="single" w:sz="4" w:space="0" w:color="auto"/>
              <w:right w:val="single" w:sz="4" w:space="0" w:color="auto"/>
            </w:tcBorders>
            <w:hideMark/>
          </w:tcPr>
          <w:p w14:paraId="74A16DEA" w14:textId="77777777" w:rsidR="00C61736" w:rsidRDefault="00C61736">
            <w:r>
              <w:t>Fakulta managementu a ekonomiky – na řešení participují akademičtí pracovníci</w:t>
            </w:r>
          </w:p>
          <w:p w14:paraId="7002930E" w14:textId="77777777" w:rsidR="00C61736" w:rsidRDefault="00C61736">
            <w:r>
              <w:t>ÚPV/FHS</w:t>
            </w:r>
          </w:p>
        </w:tc>
        <w:tc>
          <w:tcPr>
            <w:tcW w:w="5524" w:type="dxa"/>
            <w:tcBorders>
              <w:top w:val="single" w:sz="4" w:space="0" w:color="auto"/>
              <w:left w:val="single" w:sz="4" w:space="0" w:color="auto"/>
              <w:bottom w:val="single" w:sz="4" w:space="0" w:color="auto"/>
              <w:right w:val="single" w:sz="4" w:space="0" w:color="auto"/>
            </w:tcBorders>
            <w:hideMark/>
          </w:tcPr>
          <w:p w14:paraId="2DD07367" w14:textId="77777777" w:rsidR="00C61736" w:rsidRDefault="00C61736">
            <w:r>
              <w:t>GAP407/12/0821 Vytvoření českého nástroje pro měření akademických tacitních znalostí</w:t>
            </w:r>
          </w:p>
        </w:tc>
        <w:tc>
          <w:tcPr>
            <w:tcW w:w="760" w:type="dxa"/>
            <w:tcBorders>
              <w:top w:val="single" w:sz="4" w:space="0" w:color="auto"/>
              <w:left w:val="single" w:sz="4" w:space="0" w:color="auto"/>
              <w:bottom w:val="single" w:sz="4" w:space="0" w:color="auto"/>
              <w:right w:val="single" w:sz="4" w:space="0" w:color="auto"/>
            </w:tcBorders>
            <w:hideMark/>
          </w:tcPr>
          <w:p w14:paraId="30E7FEE0" w14:textId="77777777" w:rsidR="00C61736" w:rsidRDefault="00C61736">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4F29A3A7" w14:textId="77777777" w:rsidR="00C61736" w:rsidRDefault="00C61736">
            <w:pPr>
              <w:jc w:val="center"/>
            </w:pPr>
            <w:r>
              <w:t>2012 – 2014</w:t>
            </w:r>
          </w:p>
        </w:tc>
      </w:tr>
      <w:tr w:rsidR="00C61736" w14:paraId="26C92AA9" w14:textId="77777777" w:rsidTr="00C61736">
        <w:tc>
          <w:tcPr>
            <w:tcW w:w="2233" w:type="dxa"/>
            <w:tcBorders>
              <w:top w:val="single" w:sz="4" w:space="0" w:color="auto"/>
              <w:left w:val="single" w:sz="4" w:space="0" w:color="auto"/>
              <w:bottom w:val="single" w:sz="4" w:space="0" w:color="auto"/>
              <w:right w:val="single" w:sz="4" w:space="0" w:color="auto"/>
            </w:tcBorders>
            <w:hideMark/>
          </w:tcPr>
          <w:p w14:paraId="18A66DDA" w14:textId="77777777" w:rsidR="00C61736" w:rsidRDefault="00C61736">
            <w:r>
              <w:t>ÚPV/FHS</w:t>
            </w:r>
          </w:p>
        </w:tc>
        <w:tc>
          <w:tcPr>
            <w:tcW w:w="5524" w:type="dxa"/>
            <w:tcBorders>
              <w:top w:val="single" w:sz="4" w:space="0" w:color="auto"/>
              <w:left w:val="single" w:sz="4" w:space="0" w:color="auto"/>
              <w:bottom w:val="single" w:sz="4" w:space="0" w:color="auto"/>
              <w:right w:val="single" w:sz="4" w:space="0" w:color="auto"/>
            </w:tcBorders>
            <w:hideMark/>
          </w:tcPr>
          <w:p w14:paraId="43D0F4F9" w14:textId="77777777" w:rsidR="00C61736" w:rsidRDefault="00C61736">
            <w:r>
              <w:t>GPP407/12/P196 Determinanty rozvoje multikulturní kompetence studentů pomáhajících profesí</w:t>
            </w:r>
          </w:p>
        </w:tc>
        <w:tc>
          <w:tcPr>
            <w:tcW w:w="760" w:type="dxa"/>
            <w:tcBorders>
              <w:top w:val="single" w:sz="4" w:space="0" w:color="auto"/>
              <w:left w:val="single" w:sz="4" w:space="0" w:color="auto"/>
              <w:bottom w:val="single" w:sz="4" w:space="0" w:color="auto"/>
              <w:right w:val="single" w:sz="4" w:space="0" w:color="auto"/>
            </w:tcBorders>
            <w:hideMark/>
          </w:tcPr>
          <w:p w14:paraId="4252D7D0" w14:textId="77777777" w:rsidR="00C61736" w:rsidRDefault="00C61736">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7F2E1ADA" w14:textId="77777777" w:rsidR="00C61736" w:rsidRDefault="00C61736">
            <w:pPr>
              <w:jc w:val="center"/>
            </w:pPr>
            <w:r>
              <w:t>2012 – 2014</w:t>
            </w:r>
          </w:p>
        </w:tc>
      </w:tr>
      <w:tr w:rsidR="00C61736" w14:paraId="72F72370" w14:textId="77777777" w:rsidTr="00C61736">
        <w:tc>
          <w:tcPr>
            <w:tcW w:w="2233" w:type="dxa"/>
            <w:tcBorders>
              <w:top w:val="single" w:sz="4" w:space="0" w:color="auto"/>
              <w:left w:val="single" w:sz="4" w:space="0" w:color="auto"/>
              <w:bottom w:val="single" w:sz="4" w:space="0" w:color="auto"/>
              <w:right w:val="single" w:sz="4" w:space="0" w:color="auto"/>
            </w:tcBorders>
            <w:hideMark/>
          </w:tcPr>
          <w:p w14:paraId="0E766CD7" w14:textId="77777777" w:rsidR="00C61736" w:rsidRDefault="00C61736">
            <w:r>
              <w:t>Fakulta managementu a ekonomiky – na řešení participují akademičtí pracovníci</w:t>
            </w:r>
          </w:p>
          <w:p w14:paraId="703A269B" w14:textId="77777777" w:rsidR="00C61736" w:rsidRDefault="00C61736">
            <w:r>
              <w:t>ÚPV/FHS</w:t>
            </w:r>
          </w:p>
        </w:tc>
        <w:tc>
          <w:tcPr>
            <w:tcW w:w="5524" w:type="dxa"/>
            <w:tcBorders>
              <w:top w:val="single" w:sz="4" w:space="0" w:color="auto"/>
              <w:left w:val="single" w:sz="4" w:space="0" w:color="auto"/>
              <w:bottom w:val="single" w:sz="4" w:space="0" w:color="auto"/>
              <w:right w:val="single" w:sz="4" w:space="0" w:color="auto"/>
            </w:tcBorders>
            <w:hideMark/>
          </w:tcPr>
          <w:p w14:paraId="01E7F27C" w14:textId="77777777" w:rsidR="00C61736" w:rsidRDefault="00C61736">
            <w:r>
              <w:t>GAP407/12/0821 Vytvoření českého nástroje pro měření akademických tacitních znalostí</w:t>
            </w:r>
          </w:p>
        </w:tc>
        <w:tc>
          <w:tcPr>
            <w:tcW w:w="760" w:type="dxa"/>
            <w:tcBorders>
              <w:top w:val="single" w:sz="4" w:space="0" w:color="auto"/>
              <w:left w:val="single" w:sz="4" w:space="0" w:color="auto"/>
              <w:bottom w:val="single" w:sz="4" w:space="0" w:color="auto"/>
              <w:right w:val="single" w:sz="4" w:space="0" w:color="auto"/>
            </w:tcBorders>
            <w:hideMark/>
          </w:tcPr>
          <w:p w14:paraId="3A4E415C" w14:textId="77777777" w:rsidR="00C61736" w:rsidRDefault="00C61736">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672E36BF" w14:textId="77777777" w:rsidR="00C61736" w:rsidRDefault="00C61736">
            <w:pPr>
              <w:jc w:val="center"/>
            </w:pPr>
            <w:r>
              <w:t>2012 – 2014</w:t>
            </w:r>
          </w:p>
        </w:tc>
      </w:tr>
      <w:tr w:rsidR="00C61736" w14:paraId="60FFF7A7" w14:textId="77777777" w:rsidTr="00C61736">
        <w:tc>
          <w:tcPr>
            <w:tcW w:w="2233" w:type="dxa"/>
            <w:tcBorders>
              <w:top w:val="single" w:sz="4" w:space="0" w:color="auto"/>
              <w:left w:val="single" w:sz="4" w:space="0" w:color="auto"/>
              <w:bottom w:val="single" w:sz="4" w:space="0" w:color="auto"/>
              <w:right w:val="single" w:sz="4" w:space="0" w:color="auto"/>
            </w:tcBorders>
            <w:hideMark/>
          </w:tcPr>
          <w:p w14:paraId="0E1768AA" w14:textId="77777777" w:rsidR="00C61736" w:rsidRDefault="00C61736">
            <w:r>
              <w:t>ÚPV/FHS</w:t>
            </w:r>
          </w:p>
        </w:tc>
        <w:tc>
          <w:tcPr>
            <w:tcW w:w="5524" w:type="dxa"/>
            <w:tcBorders>
              <w:top w:val="single" w:sz="4" w:space="0" w:color="auto"/>
              <w:left w:val="single" w:sz="4" w:space="0" w:color="auto"/>
              <w:bottom w:val="single" w:sz="4" w:space="0" w:color="auto"/>
              <w:right w:val="single" w:sz="4" w:space="0" w:color="auto"/>
            </w:tcBorders>
            <w:hideMark/>
          </w:tcPr>
          <w:p w14:paraId="331707AB" w14:textId="77777777" w:rsidR="00C61736" w:rsidRDefault="00C61736">
            <w:r>
              <w:t>GA406/09/1240 Kognitivní a nonkognitivní determinanty rozvoje autoregulace učení studentů pomáhajících profesí</w:t>
            </w:r>
          </w:p>
        </w:tc>
        <w:tc>
          <w:tcPr>
            <w:tcW w:w="760" w:type="dxa"/>
            <w:tcBorders>
              <w:top w:val="single" w:sz="4" w:space="0" w:color="auto"/>
              <w:left w:val="single" w:sz="4" w:space="0" w:color="auto"/>
              <w:bottom w:val="single" w:sz="4" w:space="0" w:color="auto"/>
              <w:right w:val="single" w:sz="4" w:space="0" w:color="auto"/>
            </w:tcBorders>
            <w:hideMark/>
          </w:tcPr>
          <w:p w14:paraId="158DF0A8" w14:textId="77777777" w:rsidR="00C61736" w:rsidRDefault="00C61736">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01562617" w14:textId="77777777" w:rsidR="00C61736" w:rsidRDefault="00C61736">
            <w:pPr>
              <w:jc w:val="center"/>
            </w:pPr>
            <w:r>
              <w:t>2009 – 2011</w:t>
            </w:r>
          </w:p>
        </w:tc>
      </w:tr>
      <w:tr w:rsidR="00C61736" w14:paraId="56227773" w14:textId="77777777" w:rsidTr="00C61736">
        <w:tc>
          <w:tcPr>
            <w:tcW w:w="2233" w:type="dxa"/>
            <w:tcBorders>
              <w:top w:val="single" w:sz="4" w:space="0" w:color="auto"/>
              <w:left w:val="single" w:sz="4" w:space="0" w:color="auto"/>
              <w:bottom w:val="single" w:sz="4" w:space="0" w:color="auto"/>
              <w:right w:val="single" w:sz="4" w:space="0" w:color="auto"/>
            </w:tcBorders>
            <w:hideMark/>
          </w:tcPr>
          <w:p w14:paraId="56CC9D75" w14:textId="77777777" w:rsidR="00C61736" w:rsidRDefault="00C61736">
            <w:r>
              <w:t>Fakulta managementu a ekonomiky – na řešení participovali akademičtí pracovníci ÚPV/FHS</w:t>
            </w:r>
          </w:p>
        </w:tc>
        <w:tc>
          <w:tcPr>
            <w:tcW w:w="5524" w:type="dxa"/>
            <w:tcBorders>
              <w:top w:val="single" w:sz="4" w:space="0" w:color="auto"/>
              <w:left w:val="single" w:sz="4" w:space="0" w:color="auto"/>
              <w:bottom w:val="single" w:sz="4" w:space="0" w:color="auto"/>
              <w:right w:val="single" w:sz="4" w:space="0" w:color="auto"/>
            </w:tcBorders>
            <w:hideMark/>
          </w:tcPr>
          <w:p w14:paraId="02C16401" w14:textId="77777777" w:rsidR="00C61736" w:rsidRDefault="00C61736">
            <w:r>
              <w:rPr>
                <w:rFonts w:eastAsia="Calibri"/>
              </w:rPr>
              <w:t>GA406/08/0459 Rozvoj tacitních znalostí manažerů</w:t>
            </w:r>
          </w:p>
        </w:tc>
        <w:tc>
          <w:tcPr>
            <w:tcW w:w="760" w:type="dxa"/>
            <w:tcBorders>
              <w:top w:val="single" w:sz="4" w:space="0" w:color="auto"/>
              <w:left w:val="single" w:sz="4" w:space="0" w:color="auto"/>
              <w:bottom w:val="single" w:sz="4" w:space="0" w:color="auto"/>
              <w:right w:val="single" w:sz="4" w:space="0" w:color="auto"/>
            </w:tcBorders>
            <w:hideMark/>
          </w:tcPr>
          <w:p w14:paraId="50262D50" w14:textId="77777777" w:rsidR="00C61736" w:rsidRDefault="00C61736">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63A543AF" w14:textId="77777777" w:rsidR="00C61736" w:rsidRDefault="00C61736">
            <w:pPr>
              <w:jc w:val="center"/>
            </w:pPr>
            <w:r>
              <w:t>2008 – 2010</w:t>
            </w:r>
          </w:p>
        </w:tc>
      </w:tr>
      <w:tr w:rsidR="00C61736" w14:paraId="585E4327" w14:textId="77777777" w:rsidTr="00C61736">
        <w:tc>
          <w:tcPr>
            <w:tcW w:w="2233" w:type="dxa"/>
            <w:tcBorders>
              <w:top w:val="single" w:sz="4" w:space="0" w:color="auto"/>
              <w:left w:val="single" w:sz="4" w:space="0" w:color="auto"/>
              <w:bottom w:val="single" w:sz="4" w:space="0" w:color="auto"/>
              <w:right w:val="single" w:sz="4" w:space="0" w:color="auto"/>
            </w:tcBorders>
            <w:hideMark/>
          </w:tcPr>
          <w:p w14:paraId="034D5FAE" w14:textId="77777777" w:rsidR="00C61736" w:rsidRDefault="00C61736">
            <w:r>
              <w:rPr>
                <w:rFonts w:eastAsia="Calibri"/>
              </w:rPr>
              <w:t xml:space="preserve">ÚPV/FHS </w:t>
            </w:r>
          </w:p>
        </w:tc>
        <w:tc>
          <w:tcPr>
            <w:tcW w:w="5524" w:type="dxa"/>
            <w:tcBorders>
              <w:top w:val="single" w:sz="4" w:space="0" w:color="auto"/>
              <w:left w:val="single" w:sz="4" w:space="0" w:color="auto"/>
              <w:bottom w:val="single" w:sz="4" w:space="0" w:color="auto"/>
              <w:right w:val="single" w:sz="4" w:space="0" w:color="auto"/>
            </w:tcBorders>
            <w:hideMark/>
          </w:tcPr>
          <w:p w14:paraId="4A5C5513" w14:textId="77777777" w:rsidR="00C61736" w:rsidRDefault="00C61736">
            <w:r>
              <w:rPr>
                <w:rFonts w:eastAsia="Calibri"/>
              </w:rPr>
              <w:t>GA406/06/1571 Kognitivní a dynamické aspekty herecké (hráčské) osobnosti učitele</w:t>
            </w:r>
          </w:p>
        </w:tc>
        <w:tc>
          <w:tcPr>
            <w:tcW w:w="760" w:type="dxa"/>
            <w:tcBorders>
              <w:top w:val="single" w:sz="4" w:space="0" w:color="auto"/>
              <w:left w:val="single" w:sz="4" w:space="0" w:color="auto"/>
              <w:bottom w:val="single" w:sz="4" w:space="0" w:color="auto"/>
              <w:right w:val="single" w:sz="4" w:space="0" w:color="auto"/>
            </w:tcBorders>
            <w:hideMark/>
          </w:tcPr>
          <w:p w14:paraId="5338A2F4" w14:textId="77777777" w:rsidR="00C61736" w:rsidRDefault="00C61736">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3ED04E72" w14:textId="77777777" w:rsidR="00C61736" w:rsidRDefault="00C61736">
            <w:pPr>
              <w:jc w:val="center"/>
            </w:pPr>
            <w:r>
              <w:t>2006 – 2008</w:t>
            </w:r>
          </w:p>
        </w:tc>
      </w:tr>
      <w:tr w:rsidR="00C61736" w14:paraId="31C554F9" w14:textId="77777777" w:rsidTr="00C61736">
        <w:trPr>
          <w:trHeight w:val="612"/>
        </w:trPr>
        <w:tc>
          <w:tcPr>
            <w:tcW w:w="9900" w:type="dxa"/>
            <w:gridSpan w:val="4"/>
            <w:tcBorders>
              <w:top w:val="single" w:sz="4" w:space="0" w:color="auto"/>
              <w:left w:val="single" w:sz="4" w:space="0" w:color="auto"/>
              <w:bottom w:val="single" w:sz="4" w:space="0" w:color="auto"/>
              <w:right w:val="single" w:sz="4" w:space="0" w:color="auto"/>
            </w:tcBorders>
            <w:hideMark/>
          </w:tcPr>
          <w:p w14:paraId="334323E8" w14:textId="77777777" w:rsidR="00C61736" w:rsidRDefault="00C61736">
            <w:pPr>
              <w:autoSpaceDE w:val="0"/>
              <w:autoSpaceDN w:val="0"/>
              <w:adjustRightInd w:val="0"/>
              <w:rPr>
                <w:sz w:val="16"/>
                <w:szCs w:val="16"/>
              </w:rPr>
            </w:pPr>
            <w:r>
              <w:rPr>
                <w:rFonts w:eastAsia="Calibri"/>
                <w:sz w:val="16"/>
                <w:szCs w:val="16"/>
              </w:rPr>
              <w:t>* B=granty GAČR nebo jiné odpovídající grantové agentury, C=rezortní ministerské granty (včetně výzkumných záměrů MŠMT, s výjimkou FRVŠ)</w:t>
            </w:r>
          </w:p>
        </w:tc>
      </w:tr>
      <w:tr w:rsidR="00C61736" w14:paraId="5A30716E" w14:textId="77777777" w:rsidTr="00C61736">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A599830" w14:textId="77777777" w:rsidR="00C61736" w:rsidRDefault="00C61736">
            <w:pPr>
              <w:rPr>
                <w:sz w:val="24"/>
              </w:rPr>
            </w:pPr>
            <w:r>
              <w:rPr>
                <w:b/>
              </w:rPr>
              <w:t>Odborné aktivity vztahující se k tvůrčí, resp. vědecké a umělecké činnosti vysoké školy, která souvisí se studijním programem</w:t>
            </w:r>
          </w:p>
        </w:tc>
      </w:tr>
      <w:tr w:rsidR="00C61736" w14:paraId="500EAC5A" w14:textId="77777777" w:rsidTr="00C61736">
        <w:trPr>
          <w:trHeight w:val="2422"/>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0F7C7CE1" w14:textId="77777777" w:rsidR="00C61736" w:rsidRDefault="00C61736">
            <w:r>
              <w:t>Na základě Hodnocení výsledků výzkumných organizací za rok 2011 Radou pro výzkum, vývoj a inovace se zvýšila publikační činnost FHS UTB v porovnání s rokem 2010 o 200%.</w:t>
            </w:r>
          </w:p>
          <w:p w14:paraId="35CF7724" w14:textId="77777777" w:rsidR="00C61736" w:rsidRDefault="00C61736" w:rsidP="00C61736">
            <w:pPr>
              <w:numPr>
                <w:ilvl w:val="0"/>
                <w:numId w:val="45"/>
              </w:numPr>
              <w:ind w:left="464"/>
            </w:pPr>
            <w:r>
              <w:rPr>
                <w:b/>
              </w:rPr>
              <w:t xml:space="preserve">19. 10. 216 </w:t>
            </w:r>
            <w:r>
              <w:t>Fórum mladých výzkumníků IV. (Studentská vědecká konference)</w:t>
            </w:r>
          </w:p>
          <w:p w14:paraId="731A6AC7" w14:textId="77777777" w:rsidR="00C61736" w:rsidRDefault="00C61736" w:rsidP="00C61736">
            <w:pPr>
              <w:numPr>
                <w:ilvl w:val="0"/>
                <w:numId w:val="45"/>
              </w:numPr>
              <w:ind w:left="464"/>
              <w:rPr>
                <w:b/>
              </w:rPr>
            </w:pPr>
            <w:r>
              <w:rPr>
                <w:b/>
              </w:rPr>
              <w:t>26. - 27. 3. 2015</w:t>
            </w:r>
            <w:r>
              <w:t xml:space="preserve"> Nové výzvy pro předškolní pedagogiku (odborná konference s mezinárodní účastí, vystoupení ministryně školství, mládeže a tělovýchovy Kateřiny Valachové)</w:t>
            </w:r>
          </w:p>
          <w:p w14:paraId="577F582A" w14:textId="77777777" w:rsidR="00C61736" w:rsidRDefault="00C61736" w:rsidP="00C61736">
            <w:pPr>
              <w:numPr>
                <w:ilvl w:val="0"/>
                <w:numId w:val="45"/>
              </w:numPr>
              <w:ind w:left="464"/>
            </w:pPr>
            <w:r>
              <w:rPr>
                <w:b/>
              </w:rPr>
              <w:t>5. 11. 2015</w:t>
            </w:r>
            <w:r>
              <w:t xml:space="preserve"> Fórum mladých výzkumníků III. (Studentská vědecká konference)</w:t>
            </w:r>
          </w:p>
          <w:p w14:paraId="4B663779" w14:textId="3DFC708E" w:rsidR="00C61736" w:rsidRDefault="00C61736" w:rsidP="00C61736">
            <w:pPr>
              <w:numPr>
                <w:ilvl w:val="0"/>
                <w:numId w:val="45"/>
              </w:numPr>
              <w:ind w:left="464"/>
            </w:pPr>
            <w:r>
              <w:rPr>
                <w:b/>
                <w:bCs/>
              </w:rPr>
              <w:t>25.</w:t>
            </w:r>
            <w:ins w:id="671" w:author="Anežka Lengálová" w:date="2018-05-30T07:07:00Z">
              <w:r w:rsidR="007A21E4">
                <w:rPr>
                  <w:b/>
                  <w:bCs/>
                </w:rPr>
                <w:t xml:space="preserve"> </w:t>
              </w:r>
            </w:ins>
            <w:r>
              <w:rPr>
                <w:b/>
                <w:bCs/>
              </w:rPr>
              <w:t>–</w:t>
            </w:r>
            <w:ins w:id="672" w:author="Anežka Lengálová" w:date="2018-05-30T07:07:00Z">
              <w:r w:rsidR="007A21E4">
                <w:rPr>
                  <w:b/>
                  <w:bCs/>
                </w:rPr>
                <w:t xml:space="preserve"> </w:t>
              </w:r>
            </w:ins>
            <w:r>
              <w:rPr>
                <w:b/>
                <w:bCs/>
              </w:rPr>
              <w:t>26.</w:t>
            </w:r>
            <w:ins w:id="673" w:author="Anežka Lengálová" w:date="2018-05-30T07:07:00Z">
              <w:r w:rsidR="007A21E4">
                <w:rPr>
                  <w:b/>
                  <w:bCs/>
                </w:rPr>
                <w:t xml:space="preserve"> </w:t>
              </w:r>
            </w:ins>
            <w:r>
              <w:rPr>
                <w:b/>
                <w:bCs/>
              </w:rPr>
              <w:t>4.</w:t>
            </w:r>
            <w:ins w:id="674" w:author="Anežka Lengálová" w:date="2018-05-30T07:07:00Z">
              <w:r w:rsidR="007A21E4">
                <w:rPr>
                  <w:b/>
                  <w:bCs/>
                </w:rPr>
                <w:t xml:space="preserve"> </w:t>
              </w:r>
            </w:ins>
            <w:r>
              <w:rPr>
                <w:b/>
                <w:bCs/>
              </w:rPr>
              <w:t>2013</w:t>
            </w:r>
            <w:r>
              <w:rPr>
                <w:bCs/>
              </w:rPr>
              <w:t xml:space="preserve"> </w:t>
            </w:r>
            <w:r>
              <w:t>Konference I. visehradské stretnutie na Fakultě sociálnych vied UKF v Nitre (projekt V4) – FHS UTB je spolupartnerem a 2 akademičtí pracovníci ÚPV FHS jsou ve vědeckém výboru konference.</w:t>
            </w:r>
          </w:p>
          <w:p w14:paraId="2B6AEC3C" w14:textId="77777777" w:rsidR="00C61736" w:rsidRDefault="00C61736" w:rsidP="00C61736">
            <w:pPr>
              <w:numPr>
                <w:ilvl w:val="0"/>
                <w:numId w:val="45"/>
              </w:numPr>
              <w:ind w:left="464"/>
            </w:pPr>
            <w:r>
              <w:rPr>
                <w:b/>
                <w:bCs/>
              </w:rPr>
              <w:t>6.-7.12.2012</w:t>
            </w:r>
            <w:r>
              <w:rPr>
                <w:bCs/>
              </w:rPr>
              <w:t xml:space="preserve"> </w:t>
            </w:r>
            <w:r>
              <w:t xml:space="preserve">Mezinárodní konference Študentské fórum XIII. s názvem </w:t>
            </w:r>
            <w:r>
              <w:rPr>
                <w:i/>
                <w:iCs/>
              </w:rPr>
              <w:t xml:space="preserve">Metodologické otázky tvorby študentských a doktorandských výskumných projektov </w:t>
            </w:r>
            <w:r>
              <w:t>ve spolupráci s Občianským združením Výchova – Veda – Vzdelávanie – Výskum, Velké Bílovice (ÚPV/FHS).</w:t>
            </w:r>
          </w:p>
          <w:p w14:paraId="3FF57404" w14:textId="77777777" w:rsidR="00C61736" w:rsidRDefault="00C61736" w:rsidP="00C61736">
            <w:pPr>
              <w:numPr>
                <w:ilvl w:val="0"/>
                <w:numId w:val="45"/>
              </w:numPr>
              <w:ind w:left="464"/>
            </w:pPr>
            <w:r>
              <w:rPr>
                <w:b/>
                <w:bCs/>
              </w:rPr>
              <w:t>13.2., 11.9., 9.10. a 27.11. 2010</w:t>
            </w:r>
            <w:r>
              <w:rPr>
                <w:bCs/>
              </w:rPr>
              <w:t xml:space="preserve"> </w:t>
            </w:r>
            <w:r>
              <w:t>Oxford Methodology Day ve spolupráci s Oxford University Press, Zlínským krajem a společností AV Media, s.r.o. (ÚAA/FHS).</w:t>
            </w:r>
          </w:p>
          <w:p w14:paraId="46709C76" w14:textId="77777777" w:rsidR="00C61736" w:rsidRDefault="00C61736" w:rsidP="00C61736">
            <w:pPr>
              <w:numPr>
                <w:ilvl w:val="0"/>
                <w:numId w:val="45"/>
              </w:numPr>
              <w:ind w:left="464"/>
            </w:pPr>
            <w:r>
              <w:t>11.10.2012 Mezinárodní sympozium Interra 15 s názvem Andragogické a multikulturní kompetence v edukační, sociální a zdravotnické práci pomáhajících profesí (ÚPV/FHS).</w:t>
            </w:r>
          </w:p>
          <w:p w14:paraId="692F40FE" w14:textId="77777777" w:rsidR="00C61736" w:rsidRDefault="00C61736" w:rsidP="00C61736">
            <w:pPr>
              <w:numPr>
                <w:ilvl w:val="0"/>
                <w:numId w:val="45"/>
              </w:numPr>
              <w:ind w:left="464"/>
            </w:pPr>
            <w:r>
              <w:rPr>
                <w:b/>
              </w:rPr>
              <w:t>5.- 6.9.2012</w:t>
            </w:r>
            <w:r>
              <w:t xml:space="preserve"> Konference From Theory to Practice s mezinárodní účastí (ÚAA/FHS).</w:t>
            </w:r>
          </w:p>
          <w:p w14:paraId="54DD4037" w14:textId="77777777" w:rsidR="00C61736" w:rsidRDefault="00C61736" w:rsidP="00C61736">
            <w:pPr>
              <w:numPr>
                <w:ilvl w:val="0"/>
                <w:numId w:val="45"/>
              </w:numPr>
              <w:ind w:left="464"/>
            </w:pPr>
            <w:r>
              <w:rPr>
                <w:b/>
              </w:rPr>
              <w:t>9. 12.2011</w:t>
            </w:r>
            <w:r>
              <w:t xml:space="preserve"> Konference Interdisciplinárna kooperácia v ošetrovateľstve, pôrodnej asistencii a sociálnej práci s mezinárodní účastí ve spolupráci s Fakultou zdravotníctva Katolícké univerzity v Ružomberku, Slovensko (Institut zdravotnických studií – dále jen „IZS“/FHS).</w:t>
            </w:r>
          </w:p>
          <w:p w14:paraId="46F5660E" w14:textId="77777777" w:rsidR="00C61736" w:rsidRDefault="00C61736" w:rsidP="00C61736">
            <w:pPr>
              <w:numPr>
                <w:ilvl w:val="0"/>
                <w:numId w:val="45"/>
              </w:numPr>
              <w:ind w:left="464"/>
            </w:pPr>
            <w:r>
              <w:rPr>
                <w:b/>
              </w:rPr>
              <w:t>7.–9.12.2011</w:t>
            </w:r>
            <w:r>
              <w:t xml:space="preserve"> Konference s názvem Učitelovo myšlení a uvažování (ÚPV/FHS).</w:t>
            </w:r>
          </w:p>
          <w:p w14:paraId="4F590C63" w14:textId="77777777" w:rsidR="00C61736" w:rsidRDefault="00C61736" w:rsidP="00C61736">
            <w:pPr>
              <w:numPr>
                <w:ilvl w:val="0"/>
                <w:numId w:val="45"/>
              </w:numPr>
              <w:ind w:left="464"/>
            </w:pPr>
            <w:r>
              <w:rPr>
                <w:b/>
              </w:rPr>
              <w:t>19.4., 5.10. a 7.11. 2011</w:t>
            </w:r>
            <w:r>
              <w:t xml:space="preserve"> Oxford Methodology Day ve spolupráci s Oxford University Press, Zlínským krajem a společností AV Media, s.r.o. (ÚAA/FHS).</w:t>
            </w:r>
          </w:p>
          <w:p w14:paraId="263D21FC" w14:textId="77777777" w:rsidR="00C61736" w:rsidRDefault="00C61736" w:rsidP="00C61736">
            <w:pPr>
              <w:numPr>
                <w:ilvl w:val="0"/>
                <w:numId w:val="45"/>
              </w:numPr>
              <w:ind w:left="464"/>
            </w:pPr>
            <w:r>
              <w:rPr>
                <w:b/>
              </w:rPr>
              <w:t>18.10.2011</w:t>
            </w:r>
            <w:r>
              <w:t xml:space="preserve"> Sympozium Současná orientace andragogiky a její další směřování (ÚPV/FHS).</w:t>
            </w:r>
          </w:p>
          <w:p w14:paraId="124D893B" w14:textId="77777777" w:rsidR="00C61736" w:rsidRDefault="00C61736" w:rsidP="00C61736">
            <w:pPr>
              <w:numPr>
                <w:ilvl w:val="0"/>
                <w:numId w:val="45"/>
              </w:numPr>
              <w:ind w:left="464"/>
            </w:pPr>
            <w:r>
              <w:rPr>
                <w:b/>
              </w:rPr>
              <w:t>6.10.2011</w:t>
            </w:r>
            <w:r>
              <w:t xml:space="preserve"> Konference Rodina v zdraví a chorobe ve spolupráci s Fakultou zdravotníctva, Katolícké univerzity v Ružomberku (IZS/FHS).</w:t>
            </w:r>
          </w:p>
          <w:p w14:paraId="43965741" w14:textId="77777777" w:rsidR="00C61736" w:rsidRDefault="00C61736" w:rsidP="00C61736">
            <w:pPr>
              <w:numPr>
                <w:ilvl w:val="0"/>
                <w:numId w:val="45"/>
              </w:numPr>
              <w:ind w:left="464"/>
            </w:pPr>
            <w:r>
              <w:rPr>
                <w:b/>
              </w:rPr>
              <w:t>15. –16.9.2011</w:t>
            </w:r>
            <w:r>
              <w:t xml:space="preserve"> Konference 5. dny sociální práce na téma Vzdělávání v sociální práci, Filozofická fakulta UK Praha –FHS spolupořadatel (ÚPV/FHS).</w:t>
            </w:r>
          </w:p>
          <w:p w14:paraId="799E22A4" w14:textId="77777777" w:rsidR="00C61736" w:rsidRDefault="00C61736" w:rsidP="00C61736">
            <w:pPr>
              <w:numPr>
                <w:ilvl w:val="0"/>
                <w:numId w:val="45"/>
              </w:numPr>
              <w:ind w:left="464"/>
            </w:pPr>
            <w:r>
              <w:rPr>
                <w:b/>
              </w:rPr>
              <w:t>7.–8. 9. 2011</w:t>
            </w:r>
            <w:r>
              <w:t xml:space="preserve"> Konference Theories and Practices – Third International Conference on Anglophone Studies s mezinárodní účastí (ÚAA/FHS).</w:t>
            </w:r>
          </w:p>
          <w:p w14:paraId="42A3D91A" w14:textId="77777777" w:rsidR="00C61736" w:rsidRDefault="00C61736" w:rsidP="00C61736">
            <w:pPr>
              <w:numPr>
                <w:ilvl w:val="0"/>
                <w:numId w:val="45"/>
              </w:numPr>
              <w:ind w:left="464"/>
            </w:pPr>
            <w:r>
              <w:rPr>
                <w:b/>
              </w:rPr>
              <w:t>18.-19.5.2011</w:t>
            </w:r>
            <w:r>
              <w:t xml:space="preserve"> Mezinárodní kongres Historie ošetřovatelství v kontextu historie medicíny a porodní asistence s mezinárodní účastí, ve spolupráci s Fakultou zdravotníctva Katolíckej univerzity v Ružomberku, Českou asociací sester a Krajskou nemocnicí T. Bati, a. s. ve Zlíně (IZS/FHS).</w:t>
            </w:r>
          </w:p>
          <w:p w14:paraId="22CC8719" w14:textId="77777777" w:rsidR="00C61736" w:rsidRDefault="00C61736" w:rsidP="00C61736">
            <w:pPr>
              <w:numPr>
                <w:ilvl w:val="0"/>
                <w:numId w:val="45"/>
              </w:numPr>
              <w:ind w:left="464"/>
            </w:pPr>
            <w:r>
              <w:rPr>
                <w:b/>
              </w:rPr>
              <w:t>24.–25.11.2010</w:t>
            </w:r>
            <w:r>
              <w:t xml:space="preserve"> Mezinárodní konference 4. dny sociální práce na téma Politiky a paradigmata sociální práce – Co jsme zdědili a co s tím uděláme? ve spolupráci s Katedrou sociálnej práce a sociálnych vied Fakulty sociálnych vied a zdravotníctva UKF v Nitre a Katedrou sociální práce Filozofické fakulty UK v Praze (ÚPV/FHS).</w:t>
            </w:r>
          </w:p>
          <w:p w14:paraId="1B679CF5" w14:textId="77777777" w:rsidR="00C61736" w:rsidRDefault="00C61736" w:rsidP="00C61736">
            <w:pPr>
              <w:numPr>
                <w:ilvl w:val="0"/>
                <w:numId w:val="45"/>
              </w:numPr>
              <w:ind w:left="464"/>
            </w:pPr>
            <w:r>
              <w:rPr>
                <w:b/>
              </w:rPr>
              <w:t>23.11.2010</w:t>
            </w:r>
            <w:r>
              <w:t xml:space="preserve"> Oxford Methodology Day ve spolupráci s Oxford University Press, Zlínským krajem a společností AV Media, s.r.o. (ÚAA/FHS).</w:t>
            </w:r>
          </w:p>
          <w:p w14:paraId="70FD126E" w14:textId="77777777" w:rsidR="00C61736" w:rsidRDefault="00C61736" w:rsidP="00C61736">
            <w:pPr>
              <w:numPr>
                <w:ilvl w:val="0"/>
                <w:numId w:val="45"/>
              </w:numPr>
              <w:ind w:left="464"/>
            </w:pPr>
            <w:r>
              <w:rPr>
                <w:b/>
              </w:rPr>
              <w:t>26.10.2010</w:t>
            </w:r>
            <w:r>
              <w:t xml:space="preserve"> Konference Pedagogika v ošetřovatelství – tradice, současnost a perspektivy (ÚASV/FHS).</w:t>
            </w:r>
          </w:p>
          <w:p w14:paraId="37B90557" w14:textId="77777777" w:rsidR="00C61736" w:rsidRDefault="00C61736" w:rsidP="00C61736">
            <w:pPr>
              <w:numPr>
                <w:ilvl w:val="0"/>
                <w:numId w:val="45"/>
              </w:numPr>
              <w:ind w:left="464"/>
            </w:pPr>
            <w:r>
              <w:rPr>
                <w:b/>
              </w:rPr>
              <w:t>7.9.2010</w:t>
            </w:r>
            <w:r>
              <w:t xml:space="preserve"> Odborný seminář Rozvoj autoregulace učení (ÚPV/FHS).</w:t>
            </w:r>
          </w:p>
        </w:tc>
      </w:tr>
    </w:tbl>
    <w:p w14:paraId="5DF6D90D" w14:textId="77777777" w:rsidR="00107675" w:rsidRDefault="00517589">
      <w:pPr>
        <w:rPr>
          <w:b/>
          <w:sz w:val="28"/>
        </w:rPr>
      </w:pPr>
      <w:r>
        <w:rPr>
          <w:b/>
          <w:sz w:val="28"/>
        </w:rPr>
        <w:br w:type="page"/>
      </w:r>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107675" w14:paraId="1133FBEE" w14:textId="77777777" w:rsidTr="00107675">
        <w:trPr>
          <w:jc w:val="center"/>
        </w:trPr>
        <w:tc>
          <w:tcPr>
            <w:tcW w:w="9859" w:type="dxa"/>
            <w:tcBorders>
              <w:bottom w:val="double" w:sz="4" w:space="0" w:color="auto"/>
            </w:tcBorders>
            <w:shd w:val="clear" w:color="auto" w:fill="BDD6EE"/>
          </w:tcPr>
          <w:p w14:paraId="61F1B830" w14:textId="77777777" w:rsidR="00107675" w:rsidRDefault="00107675" w:rsidP="00172C9D">
            <w:pPr>
              <w:jc w:val="both"/>
              <w:rPr>
                <w:b/>
                <w:sz w:val="28"/>
              </w:rPr>
            </w:pPr>
            <w:r>
              <w:rPr>
                <w:b/>
                <w:sz w:val="28"/>
              </w:rPr>
              <w:t>C-III – Informační zabezpečení studijního programu</w:t>
            </w:r>
          </w:p>
        </w:tc>
      </w:tr>
      <w:tr w:rsidR="00107675" w14:paraId="53D480A6" w14:textId="77777777" w:rsidTr="00107675">
        <w:trPr>
          <w:trHeight w:val="283"/>
          <w:jc w:val="center"/>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1254A1EB" w14:textId="77777777" w:rsidR="00107675" w:rsidRDefault="00107675" w:rsidP="00172C9D">
            <w:r>
              <w:rPr>
                <w:b/>
              </w:rPr>
              <w:t xml:space="preserve">Název a stručný popis studijního informačního systému </w:t>
            </w:r>
          </w:p>
        </w:tc>
      </w:tr>
      <w:tr w:rsidR="00107675" w14:paraId="45373510" w14:textId="77777777" w:rsidTr="00107675">
        <w:trPr>
          <w:trHeight w:val="2268"/>
          <w:jc w:val="center"/>
        </w:trPr>
        <w:tc>
          <w:tcPr>
            <w:tcW w:w="9859" w:type="dxa"/>
            <w:tcBorders>
              <w:top w:val="single" w:sz="2" w:space="0" w:color="auto"/>
              <w:left w:val="single" w:sz="2" w:space="0" w:color="auto"/>
              <w:bottom w:val="single" w:sz="2" w:space="0" w:color="auto"/>
              <w:right w:val="single" w:sz="2" w:space="0" w:color="auto"/>
            </w:tcBorders>
          </w:tcPr>
          <w:p w14:paraId="1A5836B3" w14:textId="77777777" w:rsidR="00107675" w:rsidRDefault="00107675" w:rsidP="00172C9D">
            <w:pPr>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36" w:history="1">
              <w:r w:rsidRPr="00F1112A">
                <w:rPr>
                  <w:rStyle w:val="Hypertextovodkaz"/>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nevyhnutelné002E</w:t>
            </w:r>
          </w:p>
        </w:tc>
      </w:tr>
      <w:tr w:rsidR="00107675" w14:paraId="581BDCFF" w14:textId="77777777" w:rsidTr="00107675">
        <w:trPr>
          <w:trHeight w:val="283"/>
          <w:jc w:val="center"/>
        </w:trPr>
        <w:tc>
          <w:tcPr>
            <w:tcW w:w="9859" w:type="dxa"/>
            <w:shd w:val="clear" w:color="auto" w:fill="F7CAAC"/>
            <w:vAlign w:val="center"/>
          </w:tcPr>
          <w:p w14:paraId="71FB7DF4" w14:textId="77777777" w:rsidR="00107675" w:rsidRDefault="00107675" w:rsidP="00172C9D">
            <w:pPr>
              <w:rPr>
                <w:b/>
              </w:rPr>
            </w:pPr>
            <w:r>
              <w:rPr>
                <w:b/>
              </w:rPr>
              <w:t>Přístup ke studijní literatuře</w:t>
            </w:r>
          </w:p>
        </w:tc>
      </w:tr>
      <w:tr w:rsidR="00107675" w14:paraId="5DBA1289" w14:textId="77777777" w:rsidTr="00107675">
        <w:trPr>
          <w:trHeight w:val="2268"/>
          <w:jc w:val="center"/>
        </w:trPr>
        <w:tc>
          <w:tcPr>
            <w:tcW w:w="9859" w:type="dxa"/>
          </w:tcPr>
          <w:p w14:paraId="3FF9F715" w14:textId="77777777" w:rsidR="00107675" w:rsidRPr="00175671" w:rsidRDefault="00107675" w:rsidP="00A24F75">
            <w:pPr>
              <w:jc w:val="both"/>
              <w:rPr>
                <w:rStyle w:val="Hypertextovodkaz"/>
              </w:rPr>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37"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38" w:history="1">
              <w:r>
                <w:rPr>
                  <w:rStyle w:val="Hypertextovodkaz"/>
                </w:rPr>
                <w:t>http://publikace.k.utb.cz</w:t>
              </w:r>
            </w:hyperlink>
            <w:r>
              <w:t>.</w:t>
            </w:r>
          </w:p>
          <w:p w14:paraId="7388AF4D" w14:textId="77777777" w:rsidR="00107675" w:rsidRDefault="00107675" w:rsidP="00172C9D">
            <w:pPr>
              <w:rPr>
                <w:b/>
              </w:rPr>
            </w:pPr>
          </w:p>
        </w:tc>
      </w:tr>
      <w:tr w:rsidR="00107675" w14:paraId="4F06D19A" w14:textId="77777777" w:rsidTr="00107675">
        <w:trPr>
          <w:trHeight w:val="283"/>
          <w:jc w:val="center"/>
        </w:trPr>
        <w:tc>
          <w:tcPr>
            <w:tcW w:w="9859" w:type="dxa"/>
            <w:shd w:val="clear" w:color="auto" w:fill="F7CAAC"/>
            <w:vAlign w:val="center"/>
          </w:tcPr>
          <w:p w14:paraId="4665EB75" w14:textId="77777777" w:rsidR="00107675" w:rsidRDefault="00107675" w:rsidP="00172C9D">
            <w:r>
              <w:rPr>
                <w:b/>
              </w:rPr>
              <w:t>Přehled zpřístupněných databází</w:t>
            </w:r>
          </w:p>
        </w:tc>
      </w:tr>
      <w:tr w:rsidR="00107675" w14:paraId="5AC366E5" w14:textId="77777777" w:rsidTr="00107675">
        <w:trPr>
          <w:trHeight w:val="2268"/>
          <w:jc w:val="center"/>
        </w:trPr>
        <w:tc>
          <w:tcPr>
            <w:tcW w:w="9859" w:type="dxa"/>
          </w:tcPr>
          <w:p w14:paraId="53A3E293" w14:textId="77777777" w:rsidR="00107675" w:rsidRDefault="00107675" w:rsidP="00172C9D">
            <w:pPr>
              <w:jc w:val="both"/>
            </w:pPr>
            <w:r>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t xml:space="preserve">Veškeré informační zdroje jsou dostupné skrze moderní centrální portál Xerxes </w:t>
            </w:r>
            <w:hyperlink r:id="rId39" w:history="1">
              <w:r>
                <w:rPr>
                  <w:rStyle w:val="Hypertextovodkaz"/>
                </w:rPr>
                <w:t>http://portal.k.utb.cz</w:t>
              </w:r>
            </w:hyperlink>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5138153E" w14:textId="77777777" w:rsidR="00107675" w:rsidRDefault="00107675" w:rsidP="00172C9D">
            <w:r>
              <w:t>Konkrétní dostupné databáze:</w:t>
            </w:r>
          </w:p>
          <w:p w14:paraId="6F93BE51" w14:textId="77777777" w:rsidR="00107675" w:rsidRPr="00175671" w:rsidRDefault="00107675" w:rsidP="00107675">
            <w:pPr>
              <w:pStyle w:val="Odstavecseseznamem"/>
              <w:numPr>
                <w:ilvl w:val="0"/>
                <w:numId w:val="24"/>
              </w:numPr>
              <w:spacing w:after="160" w:line="256" w:lineRule="auto"/>
              <w:rPr>
                <w:iCs/>
              </w:rPr>
            </w:pPr>
            <w:r w:rsidRPr="00175671">
              <w:rPr>
                <w:iCs/>
              </w:rPr>
              <w:t>Citační databáze Web of Science a Scopus</w:t>
            </w:r>
          </w:p>
          <w:p w14:paraId="11F91E9E" w14:textId="77777777" w:rsidR="00107675" w:rsidRPr="00175671" w:rsidRDefault="00107675" w:rsidP="00107675">
            <w:pPr>
              <w:pStyle w:val="Odstavecseseznamem"/>
              <w:numPr>
                <w:ilvl w:val="0"/>
                <w:numId w:val="24"/>
              </w:numPr>
              <w:spacing w:after="160" w:line="256" w:lineRule="auto"/>
              <w:rPr>
                <w:iCs/>
              </w:rPr>
            </w:pPr>
            <w:r w:rsidRPr="00175671">
              <w:rPr>
                <w:iCs/>
              </w:rPr>
              <w:t>Multioborové kolekce elektronických časopisů Elsevier ScienceDirect, Wiley Online Library, SpringerLink</w:t>
            </w:r>
            <w:r>
              <w:rPr>
                <w:iCs/>
              </w:rPr>
              <w:t xml:space="preserve"> a další.</w:t>
            </w:r>
          </w:p>
          <w:p w14:paraId="1D184A2C" w14:textId="77777777" w:rsidR="00107675" w:rsidRPr="00175671" w:rsidRDefault="00107675" w:rsidP="00107675">
            <w:pPr>
              <w:pStyle w:val="Odstavecseseznamem"/>
              <w:numPr>
                <w:ilvl w:val="0"/>
                <w:numId w:val="24"/>
              </w:numPr>
              <w:spacing w:after="160" w:line="256" w:lineRule="auto"/>
              <w:rPr>
                <w:iCs/>
              </w:rPr>
            </w:pPr>
            <w:r w:rsidRPr="00175671">
              <w:rPr>
                <w:iCs/>
              </w:rPr>
              <w:t>Multioborové plnotextové databáze Ebsco a ProQuest</w:t>
            </w:r>
          </w:p>
          <w:p w14:paraId="47E24B5B" w14:textId="77777777" w:rsidR="00107675" w:rsidRPr="00175671" w:rsidRDefault="00107675" w:rsidP="00107675">
            <w:pPr>
              <w:pStyle w:val="Odstavecseseznamem"/>
              <w:numPr>
                <w:ilvl w:val="0"/>
                <w:numId w:val="24"/>
              </w:numPr>
              <w:rPr>
                <w:iCs/>
              </w:rPr>
            </w:pPr>
            <w:r w:rsidRPr="00175671">
              <w:rPr>
                <w:iCs/>
              </w:rPr>
              <w:t xml:space="preserve">Seznam všech databází: </w:t>
            </w:r>
            <w:hyperlink r:id="rId40" w:history="1">
              <w:r w:rsidRPr="00175671">
                <w:rPr>
                  <w:rStyle w:val="Hypertextovodkaz"/>
                </w:rPr>
                <w:t>http://portal.k.utb.cz/databases/alphabetical/</w:t>
              </w:r>
            </w:hyperlink>
          </w:p>
          <w:p w14:paraId="4F71C5F0" w14:textId="77777777" w:rsidR="00107675" w:rsidRDefault="00107675" w:rsidP="00172C9D"/>
        </w:tc>
      </w:tr>
      <w:tr w:rsidR="00107675" w14:paraId="1EB59244" w14:textId="77777777" w:rsidTr="00107675">
        <w:trPr>
          <w:trHeight w:val="284"/>
          <w:jc w:val="center"/>
        </w:trPr>
        <w:tc>
          <w:tcPr>
            <w:tcW w:w="9859" w:type="dxa"/>
            <w:shd w:val="clear" w:color="auto" w:fill="F7CAAC"/>
            <w:vAlign w:val="center"/>
          </w:tcPr>
          <w:p w14:paraId="154F4FD0" w14:textId="77777777" w:rsidR="00107675" w:rsidRDefault="00107675" w:rsidP="00172C9D">
            <w:pPr>
              <w:rPr>
                <w:b/>
              </w:rPr>
            </w:pPr>
            <w:r>
              <w:rPr>
                <w:b/>
              </w:rPr>
              <w:t>Název a stručný popis používaného antiplagiátorského systému</w:t>
            </w:r>
          </w:p>
        </w:tc>
      </w:tr>
      <w:tr w:rsidR="00107675" w14:paraId="717ED665" w14:textId="77777777" w:rsidTr="00107675">
        <w:trPr>
          <w:trHeight w:val="2268"/>
          <w:jc w:val="center"/>
        </w:trPr>
        <w:tc>
          <w:tcPr>
            <w:tcW w:w="9859" w:type="dxa"/>
            <w:shd w:val="clear" w:color="auto" w:fill="FFFFFF"/>
          </w:tcPr>
          <w:p w14:paraId="36B8FAEB" w14:textId="77777777" w:rsidR="00107675" w:rsidRDefault="00107675" w:rsidP="00172C9D">
            <w:pPr>
              <w:jc w:val="both"/>
            </w:pPr>
            <w:r>
              <w:t xml:space="preserve">V rámci předcházení a zamezování plagiátorství UTB ve Zlíně efektivně využívá po několik let antiplagiátoský systém </w:t>
            </w:r>
            <w:r w:rsidRPr="00462131">
              <w:rPr>
                <w:i/>
              </w:rPr>
              <w:t>Theses.cz</w:t>
            </w:r>
            <w:r>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29F3D668" w14:textId="77777777" w:rsidR="00517589" w:rsidRDefault="00517589" w:rsidP="00C50458">
      <w:pPr>
        <w:spacing w:after="240"/>
        <w:rPr>
          <w:b/>
          <w:sz w:val="28"/>
        </w:rPr>
      </w:pPr>
    </w:p>
    <w:p w14:paraId="0A75150C" w14:textId="77777777" w:rsidR="00517589" w:rsidRDefault="00517589">
      <w:pPr>
        <w:rPr>
          <w:b/>
          <w:sz w:val="28"/>
        </w:rPr>
      </w:pPr>
      <w:r>
        <w:rPr>
          <w:b/>
          <w:sz w:val="28"/>
        </w:rP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462D2D" w:rsidRPr="00C1292C" w14:paraId="68ED1593" w14:textId="77777777" w:rsidTr="00CA5BD4">
        <w:trPr>
          <w:ins w:id="675" w:author="Jana Vašíková" w:date="2018-05-29T11:50:00Z"/>
        </w:trPr>
        <w:tc>
          <w:tcPr>
            <w:tcW w:w="9389" w:type="dxa"/>
            <w:gridSpan w:val="8"/>
            <w:tcBorders>
              <w:bottom w:val="double" w:sz="4" w:space="0" w:color="auto"/>
            </w:tcBorders>
            <w:shd w:val="clear" w:color="auto" w:fill="BDD6EE"/>
          </w:tcPr>
          <w:p w14:paraId="48B528DA" w14:textId="77777777" w:rsidR="00462D2D" w:rsidRPr="00C1292C" w:rsidRDefault="00462D2D" w:rsidP="00CA5BD4">
            <w:pPr>
              <w:jc w:val="both"/>
              <w:rPr>
                <w:ins w:id="676" w:author="Jana Vašíková" w:date="2018-05-29T11:50:00Z"/>
                <w:b/>
              </w:rPr>
            </w:pPr>
            <w:ins w:id="677" w:author="Jana Vašíková" w:date="2018-05-29T11:50:00Z">
              <w:r w:rsidRPr="00C1292C">
                <w:rPr>
                  <w:b/>
                </w:rPr>
                <w:t>C-IV – Materiální zabezpečení studijního programu</w:t>
              </w:r>
            </w:ins>
          </w:p>
        </w:tc>
      </w:tr>
      <w:tr w:rsidR="00462D2D" w:rsidRPr="00C1292C" w14:paraId="37643BE4" w14:textId="77777777" w:rsidTr="00CA5BD4">
        <w:trPr>
          <w:ins w:id="678" w:author="Jana Vašíková" w:date="2018-05-29T11:50:00Z"/>
        </w:trPr>
        <w:tc>
          <w:tcPr>
            <w:tcW w:w="3167" w:type="dxa"/>
            <w:tcBorders>
              <w:top w:val="single" w:sz="2" w:space="0" w:color="auto"/>
              <w:left w:val="single" w:sz="2" w:space="0" w:color="auto"/>
              <w:bottom w:val="single" w:sz="2" w:space="0" w:color="auto"/>
              <w:right w:val="single" w:sz="2" w:space="0" w:color="auto"/>
            </w:tcBorders>
            <w:shd w:val="clear" w:color="auto" w:fill="F7CAAC"/>
          </w:tcPr>
          <w:p w14:paraId="6A619532" w14:textId="77777777" w:rsidR="00462D2D" w:rsidRPr="00C1292C" w:rsidRDefault="00462D2D" w:rsidP="00CA5BD4">
            <w:pPr>
              <w:jc w:val="both"/>
              <w:rPr>
                <w:ins w:id="679" w:author="Jana Vašíková" w:date="2018-05-29T11:50:00Z"/>
                <w:b/>
              </w:rPr>
            </w:pPr>
            <w:ins w:id="680" w:author="Jana Vašíková" w:date="2018-05-29T11:50:00Z">
              <w:r w:rsidRPr="00C1292C">
                <w:rPr>
                  <w:b/>
                </w:rPr>
                <w:t>Místo uskutečňování studijního programu</w:t>
              </w:r>
            </w:ins>
          </w:p>
        </w:tc>
        <w:tc>
          <w:tcPr>
            <w:tcW w:w="6222" w:type="dxa"/>
            <w:gridSpan w:val="7"/>
            <w:tcBorders>
              <w:top w:val="single" w:sz="2" w:space="0" w:color="auto"/>
              <w:left w:val="single" w:sz="2" w:space="0" w:color="auto"/>
              <w:bottom w:val="single" w:sz="2" w:space="0" w:color="auto"/>
              <w:right w:val="single" w:sz="2" w:space="0" w:color="auto"/>
            </w:tcBorders>
          </w:tcPr>
          <w:p w14:paraId="3CA5957A" w14:textId="1F81BBEE" w:rsidR="00462D2D" w:rsidRPr="00C1292C" w:rsidRDefault="00462D2D" w:rsidP="007A21E4">
            <w:pPr>
              <w:jc w:val="center"/>
              <w:rPr>
                <w:ins w:id="681" w:author="Jana Vašíková" w:date="2018-05-29T11:50:00Z"/>
              </w:rPr>
            </w:pPr>
            <w:ins w:id="682" w:author="Jana Vašíková" w:date="2018-05-29T11:50:00Z">
              <w:r w:rsidRPr="00C1292C">
                <w:t xml:space="preserve">Vzdělávací </w:t>
              </w:r>
              <w:del w:id="683" w:author="Anežka Lengálová" w:date="2018-05-30T07:08:00Z">
                <w:r w:rsidRPr="00C1292C" w:rsidDel="007A21E4">
                  <w:delText>centrum</w:delText>
                </w:r>
              </w:del>
            </w:ins>
            <w:ins w:id="684" w:author="Anežka Lengálová" w:date="2018-05-30T07:08:00Z">
              <w:r w:rsidR="007A21E4">
                <w:t>komplex</w:t>
              </w:r>
            </w:ins>
            <w:ins w:id="685" w:author="Jana Vašíková" w:date="2018-05-29T11:50:00Z">
              <w:r w:rsidRPr="00C1292C">
                <w:t xml:space="preserve"> UTB, Fakulta humanitních studií Univerzity Tomáše Bati ve Zlíně, </w:t>
              </w:r>
              <w:r w:rsidRPr="00584E5B">
                <w:t>Štefánikova 5670, 760 01  Zlín</w:t>
              </w:r>
            </w:ins>
          </w:p>
        </w:tc>
      </w:tr>
      <w:tr w:rsidR="00462D2D" w:rsidRPr="00C1292C" w14:paraId="790B6DAB" w14:textId="77777777" w:rsidTr="00CA5BD4">
        <w:trPr>
          <w:ins w:id="686" w:author="Jana Vašíková" w:date="2018-05-29T11:50:00Z"/>
        </w:trPr>
        <w:tc>
          <w:tcPr>
            <w:tcW w:w="9389" w:type="dxa"/>
            <w:gridSpan w:val="8"/>
            <w:shd w:val="clear" w:color="auto" w:fill="F7CAAC"/>
          </w:tcPr>
          <w:p w14:paraId="1B5A7A1D" w14:textId="77777777" w:rsidR="00462D2D" w:rsidRPr="00C1292C" w:rsidRDefault="00462D2D" w:rsidP="00CA5BD4">
            <w:pPr>
              <w:jc w:val="both"/>
              <w:rPr>
                <w:ins w:id="687" w:author="Jana Vašíková" w:date="2018-05-29T11:50:00Z"/>
                <w:b/>
              </w:rPr>
            </w:pPr>
            <w:ins w:id="688" w:author="Jana Vašíková" w:date="2018-05-29T11:50:00Z">
              <w:r w:rsidRPr="00C1292C">
                <w:rPr>
                  <w:b/>
                </w:rPr>
                <w:t>Kapacita výukových místností pro teoretickou výuku</w:t>
              </w:r>
            </w:ins>
          </w:p>
        </w:tc>
      </w:tr>
      <w:tr w:rsidR="00462D2D" w:rsidRPr="00C1292C" w14:paraId="173B36AD" w14:textId="77777777" w:rsidTr="00CA5BD4">
        <w:trPr>
          <w:trHeight w:val="2268"/>
          <w:ins w:id="689" w:author="Jana Vašíková" w:date="2018-05-29T11:50:00Z"/>
        </w:trPr>
        <w:tc>
          <w:tcPr>
            <w:tcW w:w="9389" w:type="dxa"/>
            <w:gridSpan w:val="8"/>
          </w:tcPr>
          <w:p w14:paraId="467B2FBC" w14:textId="77777777" w:rsidR="00462D2D" w:rsidRDefault="00462D2D" w:rsidP="00CA5BD4">
            <w:pPr>
              <w:rPr>
                <w:ins w:id="690" w:author="Jana Vašíková" w:date="2018-05-29T11:50:00Z"/>
                <w:b/>
              </w:rPr>
            </w:pPr>
          </w:p>
          <w:p w14:paraId="7EE30773" w14:textId="77777777" w:rsidR="00462D2D" w:rsidRPr="00007E43" w:rsidRDefault="00462D2D" w:rsidP="00CA5BD4">
            <w:pPr>
              <w:rPr>
                <w:ins w:id="691" w:author="Jana Vašíková" w:date="2018-05-29T11:50:00Z"/>
                <w:b/>
              </w:rPr>
            </w:pPr>
            <w:ins w:id="692" w:author="Jana Vašíková" w:date="2018-05-29T11:50:00Z">
              <w:r>
                <w:rPr>
                  <w:b/>
                </w:rPr>
                <w:t xml:space="preserve">Vzdělávací komplex UTB </w:t>
              </w:r>
            </w:ins>
          </w:p>
          <w:p w14:paraId="66A1C3E8" w14:textId="77777777" w:rsidR="00462D2D" w:rsidRPr="00007E43" w:rsidRDefault="00462D2D" w:rsidP="00CA5BD4">
            <w:pPr>
              <w:jc w:val="both"/>
              <w:rPr>
                <w:ins w:id="693" w:author="Jana Vašíková" w:date="2018-05-29T11:50:00Z"/>
              </w:rPr>
            </w:pPr>
            <w:ins w:id="694" w:author="Jana Vašíková" w:date="2018-05-29T11:50:00Z">
              <w:r w:rsidRPr="00007E43">
                <w:t xml:space="preserve">Od ledna 2018 sídlí Fakulta humanitních studií v nově postaveném Vzdělávacím komplexu UTB, který je tvořen dvěma bloky o šesti nadzemních podlažích spojenými středovou částí s velkým přednáškovým sálem. </w:t>
              </w:r>
            </w:ins>
          </w:p>
          <w:p w14:paraId="66E5824E" w14:textId="77777777" w:rsidR="00462D2D" w:rsidRPr="00007E43" w:rsidRDefault="00462D2D" w:rsidP="00CA5BD4">
            <w:pPr>
              <w:jc w:val="both"/>
              <w:rPr>
                <w:ins w:id="695" w:author="Jana Vašíková" w:date="2018-05-29T11:50:00Z"/>
              </w:rPr>
            </w:pPr>
            <w:ins w:id="696" w:author="Jana Vašíková" w:date="2018-05-29T11:50:00Z">
              <w:r w:rsidRPr="00007E43">
                <w:t xml:space="preserve">Novostavba Vzdělávacího komplexu UTB se skládá ze dvou identických budov (křídel) o šesti nadzemních podlažích, vzájemně propojených přízemním vstupním objektem. V přízemí se nachází foyer s recepcí, velká posluchárna pro 240 osob a tři menší posluchárny pro 98, 70 a 72 osob. Zbývající plocha prvního nadzemního podlaží obsahuje učebny, pracovny, výstavní galerii, komunikační a technické místnosti. V dalších nadzemních podlažích jsou umístěny učebny, kabinety pedagogů, kanceláře a zasedací místnosti. Soubor dvou dominantních budov je provázán dvěma podzemními podlažími, v nichž se nacházejí garáže a provozně technické zázemí komplexu. </w:t>
              </w:r>
            </w:ins>
          </w:p>
          <w:p w14:paraId="0DC4E12D" w14:textId="77777777" w:rsidR="00462D2D" w:rsidRPr="00007E43" w:rsidRDefault="00462D2D" w:rsidP="00CA5BD4">
            <w:pPr>
              <w:rPr>
                <w:ins w:id="697" w:author="Jana Vašíková" w:date="2018-05-29T11:50:00Z"/>
                <w:b/>
              </w:rPr>
            </w:pPr>
            <w:ins w:id="698" w:author="Jana Vašíková" w:date="2018-05-29T11:50:00Z">
              <w:r w:rsidRPr="00007E43">
                <w:rPr>
                  <w:b/>
                </w:rPr>
                <w:t>Bilance osob</w:t>
              </w:r>
            </w:ins>
          </w:p>
          <w:p w14:paraId="54FF31F8" w14:textId="77777777" w:rsidR="00462D2D" w:rsidRPr="00007E43" w:rsidRDefault="00462D2D" w:rsidP="00CA5BD4">
            <w:pPr>
              <w:rPr>
                <w:ins w:id="699" w:author="Jana Vašíková" w:date="2018-05-29T11:50:00Z"/>
              </w:rPr>
            </w:pPr>
            <w:ins w:id="700" w:author="Jana Vašíková" w:date="2018-05-29T11:50:00Z">
              <w:r w:rsidRPr="00007E43">
                <w:t xml:space="preserve">Počet studentů v objektu (okamžitá obsazenost) </w:t>
              </w:r>
              <w:r w:rsidRPr="00007E43">
                <w:rPr>
                  <w:b/>
                </w:rPr>
                <w:t>2080</w:t>
              </w:r>
            </w:ins>
          </w:p>
          <w:p w14:paraId="5D2CE0E4" w14:textId="77777777" w:rsidR="00462D2D" w:rsidRPr="00007E43" w:rsidRDefault="00462D2D" w:rsidP="00CA5BD4">
            <w:pPr>
              <w:rPr>
                <w:ins w:id="701" w:author="Jana Vašíková" w:date="2018-05-29T11:50:00Z"/>
              </w:rPr>
            </w:pPr>
            <w:ins w:id="702" w:author="Jana Vašíková" w:date="2018-05-29T11:50:00Z">
              <w:r w:rsidRPr="00007E43">
                <w:t xml:space="preserve">Počet pedagogů </w:t>
              </w:r>
              <w:r w:rsidRPr="00007E43">
                <w:rPr>
                  <w:b/>
                </w:rPr>
                <w:t>100</w:t>
              </w:r>
            </w:ins>
          </w:p>
          <w:p w14:paraId="1DBC76F4" w14:textId="77777777" w:rsidR="00462D2D" w:rsidRPr="00007E43" w:rsidRDefault="00462D2D" w:rsidP="00CA5BD4">
            <w:pPr>
              <w:rPr>
                <w:ins w:id="703" w:author="Jana Vašíková" w:date="2018-05-29T11:50:00Z"/>
              </w:rPr>
            </w:pPr>
            <w:ins w:id="704" w:author="Jana Vašíková" w:date="2018-05-29T11:50:00Z">
              <w:r w:rsidRPr="00007E43">
                <w:t xml:space="preserve">Počet ostatních THP zaměstnanců </w:t>
              </w:r>
              <w:r w:rsidRPr="00007E43">
                <w:rPr>
                  <w:b/>
                </w:rPr>
                <w:t>20</w:t>
              </w:r>
            </w:ins>
          </w:p>
          <w:p w14:paraId="622C263C" w14:textId="77777777" w:rsidR="00462D2D" w:rsidRPr="00007E43" w:rsidRDefault="00462D2D" w:rsidP="00CA5BD4">
            <w:pPr>
              <w:rPr>
                <w:ins w:id="705" w:author="Jana Vašíková" w:date="2018-05-29T11:50:00Z"/>
                <w:b/>
              </w:rPr>
            </w:pPr>
          </w:p>
          <w:p w14:paraId="52C3C375" w14:textId="77777777" w:rsidR="00462D2D" w:rsidRPr="00007E43" w:rsidRDefault="00462D2D" w:rsidP="00CA5BD4">
            <w:pPr>
              <w:rPr>
                <w:ins w:id="706" w:author="Jana Vašíková" w:date="2018-05-29T11:50:00Z"/>
                <w:b/>
              </w:rPr>
            </w:pPr>
            <w:ins w:id="707" w:author="Jana Vašíková" w:date="2018-05-29T11:50:00Z">
              <w:r w:rsidRPr="00007E43">
                <w:rPr>
                  <w:b/>
                </w:rPr>
                <w:t>Výukové prostory</w:t>
              </w:r>
            </w:ins>
          </w:p>
          <w:p w14:paraId="3B2E3C6A" w14:textId="77777777" w:rsidR="00462D2D" w:rsidRPr="00007E43" w:rsidRDefault="00462D2D" w:rsidP="00462D2D">
            <w:pPr>
              <w:pStyle w:val="Odstavecseseznamem"/>
              <w:numPr>
                <w:ilvl w:val="0"/>
                <w:numId w:val="50"/>
              </w:numPr>
              <w:tabs>
                <w:tab w:val="left" w:pos="284"/>
              </w:tabs>
              <w:ind w:hanging="720"/>
              <w:jc w:val="both"/>
              <w:rPr>
                <w:ins w:id="708" w:author="Jana Vašíková" w:date="2018-05-29T11:50:00Z"/>
              </w:rPr>
            </w:pPr>
            <w:ins w:id="709" w:author="Jana Vašíková" w:date="2018-05-29T11:50:00Z">
              <w:r w:rsidRPr="00007E43">
                <w:t xml:space="preserve">Posluchárna pro 240 studentů </w:t>
              </w:r>
            </w:ins>
          </w:p>
          <w:p w14:paraId="77D09156" w14:textId="77777777" w:rsidR="00462D2D" w:rsidRPr="00007E43" w:rsidRDefault="00462D2D" w:rsidP="00462D2D">
            <w:pPr>
              <w:pStyle w:val="Odstavecseseznamem"/>
              <w:numPr>
                <w:ilvl w:val="0"/>
                <w:numId w:val="50"/>
              </w:numPr>
              <w:tabs>
                <w:tab w:val="left" w:pos="284"/>
              </w:tabs>
              <w:ind w:hanging="720"/>
              <w:jc w:val="both"/>
              <w:rPr>
                <w:ins w:id="710" w:author="Jana Vašíková" w:date="2018-05-29T11:50:00Z"/>
              </w:rPr>
            </w:pPr>
            <w:ins w:id="711" w:author="Jana Vašíková" w:date="2018-05-29T11:50:00Z">
              <w:r w:rsidRPr="00007E43">
                <w:t>Posluchárny pro 98, 70 a 72 studentů</w:t>
              </w:r>
            </w:ins>
          </w:p>
          <w:p w14:paraId="1764807D" w14:textId="77777777" w:rsidR="00462D2D" w:rsidRPr="00007E43" w:rsidRDefault="00462D2D" w:rsidP="00462D2D">
            <w:pPr>
              <w:pStyle w:val="Odstavecseseznamem"/>
              <w:numPr>
                <w:ilvl w:val="0"/>
                <w:numId w:val="50"/>
              </w:numPr>
              <w:tabs>
                <w:tab w:val="left" w:pos="284"/>
              </w:tabs>
              <w:ind w:hanging="720"/>
              <w:jc w:val="both"/>
              <w:rPr>
                <w:ins w:id="712" w:author="Jana Vašíková" w:date="2018-05-29T11:50:00Z"/>
              </w:rPr>
            </w:pPr>
            <w:ins w:id="713" w:author="Jana Vašíková" w:date="2018-05-29T11:50:00Z">
              <w:r w:rsidRPr="00007E43">
                <w:t>10 seminárních učeben (každá pro 30 studentů)</w:t>
              </w:r>
            </w:ins>
          </w:p>
          <w:p w14:paraId="05A1F2C9" w14:textId="77777777" w:rsidR="00462D2D" w:rsidRPr="00007E43" w:rsidRDefault="00462D2D" w:rsidP="00462D2D">
            <w:pPr>
              <w:pStyle w:val="Odstavecseseznamem"/>
              <w:numPr>
                <w:ilvl w:val="0"/>
                <w:numId w:val="50"/>
              </w:numPr>
              <w:tabs>
                <w:tab w:val="left" w:pos="284"/>
              </w:tabs>
              <w:ind w:hanging="720"/>
              <w:jc w:val="both"/>
              <w:rPr>
                <w:ins w:id="714" w:author="Jana Vašíková" w:date="2018-05-29T11:50:00Z"/>
              </w:rPr>
            </w:pPr>
            <w:ins w:id="715" w:author="Jana Vašíková" w:date="2018-05-29T11:50:00Z">
              <w:r w:rsidRPr="00007E43">
                <w:t>3 seminární učebny (každá pro 15 studentů)</w:t>
              </w:r>
            </w:ins>
          </w:p>
          <w:p w14:paraId="30EBC56A" w14:textId="77777777" w:rsidR="00462D2D" w:rsidRPr="00007E43" w:rsidRDefault="00462D2D" w:rsidP="00462D2D">
            <w:pPr>
              <w:pStyle w:val="Odstavecseseznamem"/>
              <w:numPr>
                <w:ilvl w:val="0"/>
                <w:numId w:val="50"/>
              </w:numPr>
              <w:tabs>
                <w:tab w:val="left" w:pos="284"/>
              </w:tabs>
              <w:ind w:hanging="720"/>
              <w:jc w:val="both"/>
              <w:rPr>
                <w:ins w:id="716" w:author="Jana Vašíková" w:date="2018-05-29T11:50:00Z"/>
              </w:rPr>
            </w:pPr>
            <w:ins w:id="717" w:author="Jana Vašíková" w:date="2018-05-29T11:50:00Z">
              <w:r w:rsidRPr="00007E43">
                <w:t>4 odborné zdravotnické učebny</w:t>
              </w:r>
            </w:ins>
          </w:p>
          <w:p w14:paraId="6001366B" w14:textId="77777777" w:rsidR="00462D2D" w:rsidRPr="00007E43" w:rsidRDefault="00462D2D" w:rsidP="00462D2D">
            <w:pPr>
              <w:pStyle w:val="Odstavecseseznamem"/>
              <w:numPr>
                <w:ilvl w:val="0"/>
                <w:numId w:val="50"/>
              </w:numPr>
              <w:tabs>
                <w:tab w:val="left" w:pos="284"/>
              </w:tabs>
              <w:ind w:hanging="720"/>
              <w:jc w:val="both"/>
              <w:rPr>
                <w:ins w:id="718" w:author="Jana Vašíková" w:date="2018-05-29T11:50:00Z"/>
              </w:rPr>
            </w:pPr>
            <w:ins w:id="719" w:author="Jana Vašíková" w:date="2018-05-29T11:50:00Z">
              <w:r w:rsidRPr="00007E43">
                <w:t>5 multimediálních jazykových učeben</w:t>
              </w:r>
            </w:ins>
          </w:p>
          <w:p w14:paraId="29918894" w14:textId="77777777" w:rsidR="00462D2D" w:rsidRPr="00007E43" w:rsidRDefault="00462D2D" w:rsidP="00462D2D">
            <w:pPr>
              <w:pStyle w:val="Odstavecseseznamem"/>
              <w:numPr>
                <w:ilvl w:val="0"/>
                <w:numId w:val="50"/>
              </w:numPr>
              <w:tabs>
                <w:tab w:val="left" w:pos="284"/>
              </w:tabs>
              <w:ind w:hanging="720"/>
              <w:jc w:val="both"/>
              <w:rPr>
                <w:ins w:id="720" w:author="Jana Vašíková" w:date="2018-05-29T11:50:00Z"/>
              </w:rPr>
            </w:pPr>
            <w:ins w:id="721" w:author="Jana Vašíková" w:date="2018-05-29T11:50:00Z">
              <w:r w:rsidRPr="00007E43">
                <w:t>Počítačová místnost pro 24 studentů</w:t>
              </w:r>
            </w:ins>
          </w:p>
          <w:p w14:paraId="4F316A36" w14:textId="77777777" w:rsidR="00462D2D" w:rsidRPr="00007E43" w:rsidRDefault="00462D2D" w:rsidP="00462D2D">
            <w:pPr>
              <w:pStyle w:val="Odstavecseseznamem"/>
              <w:numPr>
                <w:ilvl w:val="0"/>
                <w:numId w:val="50"/>
              </w:numPr>
              <w:tabs>
                <w:tab w:val="left" w:pos="284"/>
              </w:tabs>
              <w:ind w:hanging="720"/>
              <w:jc w:val="both"/>
              <w:rPr>
                <w:ins w:id="722" w:author="Jana Vašíková" w:date="2018-05-29T11:50:00Z"/>
                <w:color w:val="000000"/>
              </w:rPr>
            </w:pPr>
            <w:ins w:id="723" w:author="Jana Vašíková" w:date="2018-05-29T11:50:00Z">
              <w:r w:rsidRPr="00007E43">
                <w:t>Technická místnost (zařízení pro přenos přednášek po síti a nahrávání)</w:t>
              </w:r>
            </w:ins>
          </w:p>
          <w:p w14:paraId="35C4684B" w14:textId="77777777" w:rsidR="00462D2D" w:rsidRPr="00007E43" w:rsidRDefault="00462D2D" w:rsidP="00462D2D">
            <w:pPr>
              <w:pStyle w:val="Odstavecseseznamem"/>
              <w:numPr>
                <w:ilvl w:val="0"/>
                <w:numId w:val="50"/>
              </w:numPr>
              <w:tabs>
                <w:tab w:val="left" w:pos="284"/>
              </w:tabs>
              <w:ind w:hanging="720"/>
              <w:jc w:val="both"/>
              <w:rPr>
                <w:ins w:id="724" w:author="Jana Vašíková" w:date="2018-05-29T11:50:00Z"/>
                <w:color w:val="000000"/>
                <w:shd w:val="clear" w:color="auto" w:fill="FFFFFF"/>
              </w:rPr>
            </w:pPr>
            <w:ins w:id="725" w:author="Jana Vašíková" w:date="2018-05-29T11:50:00Z">
              <w:r w:rsidRPr="00007E43">
                <w:rPr>
                  <w:color w:val="000000"/>
                </w:rPr>
                <w:t>U18/508 (interaktivní centrum)</w:t>
              </w:r>
            </w:ins>
          </w:p>
          <w:p w14:paraId="4AE1D472" w14:textId="77777777" w:rsidR="00462D2D" w:rsidRDefault="00462D2D" w:rsidP="00CA5BD4">
            <w:pPr>
              <w:rPr>
                <w:ins w:id="726" w:author="Jana Vašíková" w:date="2018-05-29T11:50:00Z"/>
                <w:color w:val="000000"/>
                <w:shd w:val="clear" w:color="auto" w:fill="FFFFFF"/>
              </w:rPr>
            </w:pPr>
            <w:ins w:id="727" w:author="Jana Vašíková" w:date="2018-05-29T11:50:00Z">
              <w:r w:rsidRPr="00007E43">
                <w:rPr>
                  <w:color w:val="000000"/>
                  <w:shd w:val="clear" w:color="auto" w:fill="FFFFFF"/>
                </w:rPr>
                <w:t>Pro studenty FHS je zřízen studentský klub – místo pro přípravu a relaxaci v době, kdy nebudou mít výuku.</w:t>
              </w:r>
            </w:ins>
          </w:p>
          <w:p w14:paraId="549FF307" w14:textId="77777777" w:rsidR="00462D2D" w:rsidRPr="00C1292C" w:rsidRDefault="00462D2D" w:rsidP="00CA5BD4">
            <w:pPr>
              <w:rPr>
                <w:ins w:id="728" w:author="Jana Vašíková" w:date="2018-05-29T11:50:00Z"/>
              </w:rPr>
            </w:pPr>
            <w:ins w:id="729" w:author="Jana Vašíková" w:date="2018-05-29T11:50:00Z">
              <w:r w:rsidRPr="00007E43">
                <w:t xml:space="preserve"> </w:t>
              </w:r>
            </w:ins>
          </w:p>
        </w:tc>
      </w:tr>
      <w:tr w:rsidR="00462D2D" w:rsidRPr="00C1292C" w14:paraId="209D5922" w14:textId="77777777" w:rsidTr="00CA5BD4">
        <w:trPr>
          <w:trHeight w:val="202"/>
          <w:ins w:id="730" w:author="Jana Vašíková" w:date="2018-05-29T11:50:00Z"/>
        </w:trPr>
        <w:tc>
          <w:tcPr>
            <w:tcW w:w="3368" w:type="dxa"/>
            <w:gridSpan w:val="3"/>
            <w:shd w:val="clear" w:color="auto" w:fill="F7CAAC"/>
          </w:tcPr>
          <w:p w14:paraId="55AD4A3C" w14:textId="77777777" w:rsidR="00462D2D" w:rsidRPr="00C1292C" w:rsidRDefault="00462D2D" w:rsidP="00CA5BD4">
            <w:pPr>
              <w:rPr>
                <w:ins w:id="731" w:author="Jana Vašíková" w:date="2018-05-29T11:50:00Z"/>
                <w:b/>
              </w:rPr>
            </w:pPr>
            <w:ins w:id="732" w:author="Jana Vašíková" w:date="2018-05-29T11:50:00Z">
              <w:r w:rsidRPr="00C1292C">
                <w:rPr>
                  <w:b/>
                </w:rPr>
                <w:t>Z toho kapacita v prostorách v</w:t>
              </w:r>
              <w:r>
                <w:rPr>
                  <w:b/>
                </w:rPr>
                <w:t> </w:t>
              </w:r>
              <w:r w:rsidRPr="00C1292C">
                <w:rPr>
                  <w:b/>
                </w:rPr>
                <w:t>nájmu</w:t>
              </w:r>
            </w:ins>
          </w:p>
        </w:tc>
        <w:tc>
          <w:tcPr>
            <w:tcW w:w="1274" w:type="dxa"/>
          </w:tcPr>
          <w:p w14:paraId="7405D342" w14:textId="77777777" w:rsidR="00462D2D" w:rsidRPr="00C1292C" w:rsidRDefault="00462D2D" w:rsidP="00CA5BD4">
            <w:pPr>
              <w:rPr>
                <w:ins w:id="733" w:author="Jana Vašíková" w:date="2018-05-29T11:50:00Z"/>
              </w:rPr>
            </w:pPr>
            <w:ins w:id="734" w:author="Jana Vašíková" w:date="2018-05-29T11:50:00Z">
              <w:r w:rsidRPr="00C1292C">
                <w:t>0</w:t>
              </w:r>
            </w:ins>
          </w:p>
        </w:tc>
        <w:tc>
          <w:tcPr>
            <w:tcW w:w="2321" w:type="dxa"/>
            <w:gridSpan w:val="2"/>
            <w:shd w:val="clear" w:color="auto" w:fill="F7CAAC"/>
          </w:tcPr>
          <w:p w14:paraId="1E8687A9" w14:textId="77777777" w:rsidR="00462D2D" w:rsidRPr="00C1292C" w:rsidRDefault="00462D2D" w:rsidP="00CA5BD4">
            <w:pPr>
              <w:rPr>
                <w:ins w:id="735" w:author="Jana Vašíková" w:date="2018-05-29T11:50:00Z"/>
                <w:b/>
                <w:shd w:val="clear" w:color="auto" w:fill="F7CAAC"/>
              </w:rPr>
            </w:pPr>
            <w:ins w:id="736" w:author="Jana Vašíková" w:date="2018-05-29T11:50:00Z">
              <w:r w:rsidRPr="00C1292C">
                <w:rPr>
                  <w:b/>
                  <w:shd w:val="clear" w:color="auto" w:fill="F7CAAC"/>
                </w:rPr>
                <w:t>Doba platnosti nájmu</w:t>
              </w:r>
            </w:ins>
          </w:p>
        </w:tc>
        <w:tc>
          <w:tcPr>
            <w:tcW w:w="2426" w:type="dxa"/>
            <w:gridSpan w:val="2"/>
          </w:tcPr>
          <w:p w14:paraId="2A0F1B76" w14:textId="77777777" w:rsidR="00462D2D" w:rsidRPr="00C1292C" w:rsidRDefault="00462D2D" w:rsidP="00CA5BD4">
            <w:pPr>
              <w:rPr>
                <w:ins w:id="737" w:author="Jana Vašíková" w:date="2018-05-29T11:50:00Z"/>
              </w:rPr>
            </w:pPr>
          </w:p>
        </w:tc>
      </w:tr>
      <w:tr w:rsidR="00462D2D" w:rsidRPr="00C1292C" w14:paraId="4363E6E9" w14:textId="77777777" w:rsidTr="00CA5BD4">
        <w:trPr>
          <w:trHeight w:val="139"/>
          <w:ins w:id="738" w:author="Jana Vašíková" w:date="2018-05-29T11:50:00Z"/>
        </w:trPr>
        <w:tc>
          <w:tcPr>
            <w:tcW w:w="9389" w:type="dxa"/>
            <w:gridSpan w:val="8"/>
            <w:shd w:val="clear" w:color="auto" w:fill="F7CAAC"/>
          </w:tcPr>
          <w:p w14:paraId="4F7129F8" w14:textId="77777777" w:rsidR="00462D2D" w:rsidRPr="00C1292C" w:rsidRDefault="00462D2D" w:rsidP="00CA5BD4">
            <w:pPr>
              <w:rPr>
                <w:ins w:id="739" w:author="Jana Vašíková" w:date="2018-05-29T11:50:00Z"/>
              </w:rPr>
            </w:pPr>
            <w:ins w:id="740" w:author="Jana Vašíková" w:date="2018-05-29T11:50:00Z">
              <w:r w:rsidRPr="00C1292C">
                <w:rPr>
                  <w:b/>
                </w:rPr>
                <w:t>Kapacita a popis odborné učebny</w:t>
              </w:r>
            </w:ins>
          </w:p>
        </w:tc>
      </w:tr>
      <w:tr w:rsidR="00462D2D" w:rsidRPr="00C1292C" w14:paraId="7E930FCA" w14:textId="77777777" w:rsidTr="00CA5BD4">
        <w:trPr>
          <w:trHeight w:val="1757"/>
          <w:ins w:id="741" w:author="Jana Vašíková" w:date="2018-05-29T11:50:00Z"/>
        </w:trPr>
        <w:tc>
          <w:tcPr>
            <w:tcW w:w="9389" w:type="dxa"/>
            <w:gridSpan w:val="8"/>
          </w:tcPr>
          <w:p w14:paraId="6A9E4DFC" w14:textId="77777777" w:rsidR="00462D2D" w:rsidRDefault="00462D2D" w:rsidP="00CA5BD4">
            <w:pPr>
              <w:jc w:val="both"/>
              <w:rPr>
                <w:ins w:id="742" w:author="Jana Vašíková" w:date="2018-05-29T11:50:00Z"/>
              </w:rPr>
            </w:pPr>
          </w:p>
          <w:p w14:paraId="5622B87A" w14:textId="77777777" w:rsidR="00462D2D" w:rsidRPr="00C1292C" w:rsidRDefault="00462D2D" w:rsidP="00CA5BD4">
            <w:pPr>
              <w:jc w:val="both"/>
              <w:rPr>
                <w:ins w:id="743" w:author="Jana Vašíková" w:date="2018-05-29T11:50:00Z"/>
              </w:rPr>
            </w:pPr>
            <w:ins w:id="744" w:author="Jana Vašíková" w:date="2018-05-29T11:50:00Z">
              <w:r w:rsidRPr="00C1292C">
                <w:t>Odborná učebna pro výuku počítačem podporovaného překladu a tlumočení – jedna tlumočnická kabina pro dva studenty s tlumočnickou konzolou na nácvik simultánního tlumočení a dále 13 míst pro studenty částečně oddělených příčkami; každé místo vybaveno počítačem s nainstalovaným překladatelským CAT nástro</w:t>
              </w:r>
              <w:r>
                <w:t>jem SDL Trados (výuka překladu)</w:t>
              </w:r>
              <w:r w:rsidRPr="00C1292C">
                <w:t xml:space="preserve"> a soft</w:t>
              </w:r>
              <w:r>
                <w:t>warem</w:t>
              </w:r>
              <w:r w:rsidRPr="00C1292C">
                <w:t xml:space="preserve"> SANAKO (výuka tlumočení; umožňuje ovládání zvukového přepojení konkrétních studentů s učitelem, studentů navzájem, odposlechu konkrétních studentů, vytváření navzájem zvukově přepojených studentských skupin, nahrávání zvukového výstupu studenta pro zpětnou vazbu apod.). Místnost je také vybavena plátnem pro promítání audiovizuálních materiálů určených na nácvik tlumočení. </w:t>
              </w:r>
            </w:ins>
          </w:p>
          <w:p w14:paraId="0D0C0ACC" w14:textId="77777777" w:rsidR="00462D2D" w:rsidRPr="00C1292C" w:rsidRDefault="00462D2D" w:rsidP="00CA5BD4">
            <w:pPr>
              <w:rPr>
                <w:ins w:id="745" w:author="Jana Vašíková" w:date="2018-05-29T11:50:00Z"/>
              </w:rPr>
            </w:pPr>
          </w:p>
          <w:p w14:paraId="2206EBDC" w14:textId="77777777" w:rsidR="00462D2D" w:rsidRPr="00C1292C" w:rsidRDefault="00462D2D" w:rsidP="00CA5BD4">
            <w:pPr>
              <w:rPr>
                <w:ins w:id="746" w:author="Jana Vašíková" w:date="2018-05-29T11:50:00Z"/>
              </w:rPr>
            </w:pPr>
          </w:p>
        </w:tc>
      </w:tr>
      <w:tr w:rsidR="00462D2D" w:rsidRPr="00C1292C" w14:paraId="50155925" w14:textId="77777777" w:rsidTr="00CA5BD4">
        <w:trPr>
          <w:trHeight w:val="166"/>
          <w:ins w:id="747" w:author="Jana Vašíková" w:date="2018-05-29T11:50:00Z"/>
        </w:trPr>
        <w:tc>
          <w:tcPr>
            <w:tcW w:w="3368" w:type="dxa"/>
            <w:gridSpan w:val="3"/>
            <w:shd w:val="clear" w:color="auto" w:fill="F7CAAC"/>
          </w:tcPr>
          <w:p w14:paraId="6AD1B36A" w14:textId="77777777" w:rsidR="00462D2D" w:rsidRPr="00C1292C" w:rsidRDefault="00462D2D" w:rsidP="00CA5BD4">
            <w:pPr>
              <w:rPr>
                <w:ins w:id="748" w:author="Jana Vašíková" w:date="2018-05-29T11:50:00Z"/>
              </w:rPr>
            </w:pPr>
            <w:ins w:id="749" w:author="Jana Vašíková" w:date="2018-05-29T11:50:00Z">
              <w:r w:rsidRPr="00C1292C">
                <w:rPr>
                  <w:b/>
                </w:rPr>
                <w:t>Z toho kapacita v prostorách v nájmu</w:t>
              </w:r>
            </w:ins>
          </w:p>
        </w:tc>
        <w:tc>
          <w:tcPr>
            <w:tcW w:w="1274" w:type="dxa"/>
          </w:tcPr>
          <w:p w14:paraId="09DCCD3E" w14:textId="77777777" w:rsidR="00462D2D" w:rsidRPr="00C1292C" w:rsidRDefault="00462D2D" w:rsidP="00CA5BD4">
            <w:pPr>
              <w:rPr>
                <w:ins w:id="750" w:author="Jana Vašíková" w:date="2018-05-29T11:50:00Z"/>
              </w:rPr>
            </w:pPr>
            <w:ins w:id="751" w:author="Jana Vašíková" w:date="2018-05-29T11:50:00Z">
              <w:r w:rsidRPr="00C1292C">
                <w:t>0</w:t>
              </w:r>
            </w:ins>
          </w:p>
        </w:tc>
        <w:tc>
          <w:tcPr>
            <w:tcW w:w="2321" w:type="dxa"/>
            <w:gridSpan w:val="2"/>
            <w:shd w:val="clear" w:color="auto" w:fill="F7CAAC"/>
          </w:tcPr>
          <w:p w14:paraId="76BA6E01" w14:textId="77777777" w:rsidR="00462D2D" w:rsidRPr="00C1292C" w:rsidRDefault="00462D2D" w:rsidP="00CA5BD4">
            <w:pPr>
              <w:rPr>
                <w:ins w:id="752" w:author="Jana Vašíková" w:date="2018-05-29T11:50:00Z"/>
              </w:rPr>
            </w:pPr>
            <w:ins w:id="753" w:author="Jana Vašíková" w:date="2018-05-29T11:50:00Z">
              <w:r w:rsidRPr="00C1292C">
                <w:rPr>
                  <w:b/>
                  <w:shd w:val="clear" w:color="auto" w:fill="F7CAAC"/>
                </w:rPr>
                <w:t>Doba platnosti nájmu</w:t>
              </w:r>
            </w:ins>
          </w:p>
        </w:tc>
        <w:tc>
          <w:tcPr>
            <w:tcW w:w="2426" w:type="dxa"/>
            <w:gridSpan w:val="2"/>
          </w:tcPr>
          <w:p w14:paraId="691B1C30" w14:textId="77777777" w:rsidR="00462D2D" w:rsidRPr="00C1292C" w:rsidRDefault="00462D2D" w:rsidP="00CA5BD4">
            <w:pPr>
              <w:rPr>
                <w:ins w:id="754" w:author="Jana Vašíková" w:date="2018-05-29T11:50:00Z"/>
              </w:rPr>
            </w:pPr>
          </w:p>
        </w:tc>
      </w:tr>
      <w:tr w:rsidR="00462D2D" w:rsidRPr="00C1292C" w14:paraId="35985533" w14:textId="77777777" w:rsidTr="00CA5BD4">
        <w:trPr>
          <w:trHeight w:val="135"/>
          <w:ins w:id="755" w:author="Jana Vašíková" w:date="2018-05-29T11:50:00Z"/>
        </w:trPr>
        <w:tc>
          <w:tcPr>
            <w:tcW w:w="9389" w:type="dxa"/>
            <w:gridSpan w:val="8"/>
            <w:shd w:val="clear" w:color="auto" w:fill="F7CAAC"/>
          </w:tcPr>
          <w:p w14:paraId="5E09B602" w14:textId="77777777" w:rsidR="00462D2D" w:rsidRPr="00C1292C" w:rsidRDefault="00462D2D" w:rsidP="00CA5BD4">
            <w:pPr>
              <w:rPr>
                <w:ins w:id="756" w:author="Jana Vašíková" w:date="2018-05-29T11:50:00Z"/>
              </w:rPr>
            </w:pPr>
            <w:ins w:id="757" w:author="Jana Vašíková" w:date="2018-05-29T11:50:00Z">
              <w:r w:rsidRPr="00C1292C">
                <w:rPr>
                  <w:b/>
                </w:rPr>
                <w:t>Kapacita a popis odborné učebny</w:t>
              </w:r>
            </w:ins>
          </w:p>
        </w:tc>
      </w:tr>
      <w:tr w:rsidR="00462D2D" w:rsidRPr="00C1292C" w14:paraId="73404372" w14:textId="77777777" w:rsidTr="00CA5BD4">
        <w:trPr>
          <w:trHeight w:val="1693"/>
          <w:ins w:id="758" w:author="Jana Vašíková" w:date="2018-05-29T11:50:00Z"/>
        </w:trPr>
        <w:tc>
          <w:tcPr>
            <w:tcW w:w="9389" w:type="dxa"/>
            <w:gridSpan w:val="8"/>
          </w:tcPr>
          <w:p w14:paraId="300963A3" w14:textId="77777777" w:rsidR="00462D2D" w:rsidRPr="00C1292C" w:rsidRDefault="00462D2D" w:rsidP="00CA5BD4">
            <w:pPr>
              <w:rPr>
                <w:ins w:id="759" w:author="Jana Vašíková" w:date="2018-05-29T11:50:00Z"/>
                <w:b/>
              </w:rPr>
            </w:pPr>
            <w:ins w:id="760" w:author="Jana Vašíková" w:date="2018-05-29T11:50:00Z">
              <w:r w:rsidRPr="00C1292C">
                <w:t xml:space="preserve">Multimediální jazyková učebna s kapacitou 24 studentů vybavena licencemi překladatelského CAT nástroje SDL Trados a běžnou počítačovou výbavou (počítače připojené na internet, monitory, reproduktory pro ozvučení celé místnosti, promítací plátno, dataprojektor). </w:t>
              </w:r>
            </w:ins>
          </w:p>
        </w:tc>
      </w:tr>
      <w:tr w:rsidR="00462D2D" w:rsidRPr="00C1292C" w14:paraId="5C4721A3" w14:textId="77777777" w:rsidTr="00CA5BD4">
        <w:trPr>
          <w:trHeight w:val="135"/>
          <w:ins w:id="761" w:author="Jana Vašíková" w:date="2018-05-29T11:50:00Z"/>
        </w:trPr>
        <w:tc>
          <w:tcPr>
            <w:tcW w:w="3294" w:type="dxa"/>
            <w:gridSpan w:val="2"/>
            <w:shd w:val="clear" w:color="auto" w:fill="F7CAAC"/>
          </w:tcPr>
          <w:p w14:paraId="03686773" w14:textId="77777777" w:rsidR="00462D2D" w:rsidRPr="00C1292C" w:rsidRDefault="00462D2D" w:rsidP="00CA5BD4">
            <w:pPr>
              <w:rPr>
                <w:ins w:id="762" w:author="Jana Vašíková" w:date="2018-05-29T11:50:00Z"/>
                <w:b/>
              </w:rPr>
            </w:pPr>
            <w:ins w:id="763" w:author="Jana Vašíková" w:date="2018-05-29T11:50:00Z">
              <w:r w:rsidRPr="00C1292C">
                <w:rPr>
                  <w:b/>
                </w:rPr>
                <w:t>Z toho kapacita v prostorách v nájmu</w:t>
              </w:r>
            </w:ins>
          </w:p>
        </w:tc>
        <w:tc>
          <w:tcPr>
            <w:tcW w:w="1400" w:type="dxa"/>
            <w:gridSpan w:val="3"/>
          </w:tcPr>
          <w:p w14:paraId="57556424" w14:textId="77777777" w:rsidR="00462D2D" w:rsidRPr="00C1292C" w:rsidRDefault="00462D2D" w:rsidP="00CA5BD4">
            <w:pPr>
              <w:rPr>
                <w:ins w:id="764" w:author="Jana Vašíková" w:date="2018-05-29T11:50:00Z"/>
                <w:b/>
              </w:rPr>
            </w:pPr>
            <w:ins w:id="765" w:author="Jana Vašíková" w:date="2018-05-29T11:50:00Z">
              <w:r w:rsidRPr="00C1292C">
                <w:rPr>
                  <w:b/>
                </w:rPr>
                <w:t>0</w:t>
              </w:r>
            </w:ins>
          </w:p>
        </w:tc>
        <w:tc>
          <w:tcPr>
            <w:tcW w:w="2347" w:type="dxa"/>
            <w:gridSpan w:val="2"/>
            <w:shd w:val="clear" w:color="auto" w:fill="F7CAAC"/>
          </w:tcPr>
          <w:p w14:paraId="01EFB038" w14:textId="77777777" w:rsidR="00462D2D" w:rsidRPr="00C1292C" w:rsidRDefault="00462D2D" w:rsidP="00CA5BD4">
            <w:pPr>
              <w:rPr>
                <w:ins w:id="766" w:author="Jana Vašíková" w:date="2018-05-29T11:50:00Z"/>
                <w:b/>
              </w:rPr>
            </w:pPr>
            <w:ins w:id="767" w:author="Jana Vašíková" w:date="2018-05-29T11:50:00Z">
              <w:r w:rsidRPr="00C1292C">
                <w:rPr>
                  <w:b/>
                  <w:shd w:val="clear" w:color="auto" w:fill="F7CAAC"/>
                </w:rPr>
                <w:t>Doba platnosti nájmu</w:t>
              </w:r>
            </w:ins>
          </w:p>
        </w:tc>
        <w:tc>
          <w:tcPr>
            <w:tcW w:w="2348" w:type="dxa"/>
          </w:tcPr>
          <w:p w14:paraId="6348007A" w14:textId="77777777" w:rsidR="00462D2D" w:rsidRPr="00C1292C" w:rsidRDefault="00462D2D" w:rsidP="00CA5BD4">
            <w:pPr>
              <w:rPr>
                <w:ins w:id="768" w:author="Jana Vašíková" w:date="2018-05-29T11:50:00Z"/>
                <w:b/>
              </w:rPr>
            </w:pPr>
          </w:p>
        </w:tc>
      </w:tr>
      <w:tr w:rsidR="00462D2D" w:rsidRPr="00C1292C" w14:paraId="17033721" w14:textId="77777777" w:rsidTr="00CA5BD4">
        <w:trPr>
          <w:trHeight w:val="135"/>
          <w:ins w:id="769" w:author="Jana Vašíková" w:date="2018-05-29T11:50:00Z"/>
        </w:trPr>
        <w:tc>
          <w:tcPr>
            <w:tcW w:w="9389" w:type="dxa"/>
            <w:gridSpan w:val="8"/>
            <w:shd w:val="clear" w:color="auto" w:fill="F7CAAC"/>
          </w:tcPr>
          <w:p w14:paraId="2FE2487A" w14:textId="77777777" w:rsidR="00462D2D" w:rsidRPr="00C1292C" w:rsidRDefault="00462D2D" w:rsidP="00CA5BD4">
            <w:pPr>
              <w:rPr>
                <w:ins w:id="770" w:author="Jana Vašíková" w:date="2018-05-29T11:50:00Z"/>
                <w:b/>
              </w:rPr>
            </w:pPr>
            <w:ins w:id="771" w:author="Jana Vašíková" w:date="2018-05-29T11:50:00Z">
              <w:r w:rsidRPr="00C1292C">
                <w:rPr>
                  <w:b/>
                </w:rPr>
                <w:t xml:space="preserve">Vyjádření orgánu </w:t>
              </w:r>
              <w:r w:rsidRPr="00C1292C">
                <w:rPr>
                  <w:b/>
                  <w:shd w:val="clear" w:color="auto" w:fill="F7CAAC"/>
                </w:rPr>
                <w:t>hygienické služby ze dne</w:t>
              </w:r>
            </w:ins>
          </w:p>
        </w:tc>
      </w:tr>
      <w:tr w:rsidR="00462D2D" w:rsidRPr="00C1292C" w14:paraId="214122FA" w14:textId="77777777" w:rsidTr="00CA5BD4">
        <w:trPr>
          <w:trHeight w:val="680"/>
          <w:ins w:id="772" w:author="Jana Vašíková" w:date="2018-05-29T11:50:00Z"/>
        </w:trPr>
        <w:tc>
          <w:tcPr>
            <w:tcW w:w="9389" w:type="dxa"/>
            <w:gridSpan w:val="8"/>
          </w:tcPr>
          <w:p w14:paraId="7166B96A" w14:textId="77777777" w:rsidR="00462D2D" w:rsidRDefault="00462D2D" w:rsidP="00CA5BD4">
            <w:pPr>
              <w:rPr>
                <w:ins w:id="773" w:author="Jana Vašíková" w:date="2018-05-29T11:50:00Z"/>
              </w:rPr>
            </w:pPr>
          </w:p>
          <w:p w14:paraId="0CE3FBD7" w14:textId="77777777" w:rsidR="00462D2D" w:rsidRPr="00A0157D" w:rsidRDefault="00462D2D" w:rsidP="00CA5BD4">
            <w:pPr>
              <w:rPr>
                <w:ins w:id="774" w:author="Jana Vašíková" w:date="2018-05-29T11:50:00Z"/>
              </w:rPr>
            </w:pPr>
            <w:ins w:id="775" w:author="Jana Vašíková" w:date="2018-05-29T11:50:00Z">
              <w:r w:rsidRPr="00A0157D">
                <w:t>Souhlas Krajské hygienické stanice Zlínského kraje: 7. 11. 2017</w:t>
              </w:r>
            </w:ins>
          </w:p>
        </w:tc>
      </w:tr>
      <w:tr w:rsidR="00462D2D" w:rsidRPr="00C1292C" w14:paraId="7F8BC09D" w14:textId="77777777" w:rsidTr="00CA5BD4">
        <w:trPr>
          <w:trHeight w:val="205"/>
          <w:ins w:id="776" w:author="Jana Vašíková" w:date="2018-05-29T11:50:00Z"/>
        </w:trPr>
        <w:tc>
          <w:tcPr>
            <w:tcW w:w="9389" w:type="dxa"/>
            <w:gridSpan w:val="8"/>
            <w:shd w:val="clear" w:color="auto" w:fill="F7CAAC"/>
          </w:tcPr>
          <w:p w14:paraId="5AE78951" w14:textId="77777777" w:rsidR="00462D2D" w:rsidRPr="00C1292C" w:rsidRDefault="00462D2D" w:rsidP="00CA5BD4">
            <w:pPr>
              <w:rPr>
                <w:ins w:id="777" w:author="Jana Vašíková" w:date="2018-05-29T11:50:00Z"/>
                <w:b/>
              </w:rPr>
            </w:pPr>
            <w:ins w:id="778" w:author="Jana Vašíková" w:date="2018-05-29T11:50:00Z">
              <w:r w:rsidRPr="00C1292C">
                <w:rPr>
                  <w:b/>
                </w:rPr>
                <w:t>Opatření a podmínky k zajištění rovného přístupu</w:t>
              </w:r>
            </w:ins>
          </w:p>
        </w:tc>
      </w:tr>
      <w:tr w:rsidR="00462D2D" w:rsidRPr="00C1292C" w14:paraId="4BC34060" w14:textId="77777777" w:rsidTr="00CA5BD4">
        <w:trPr>
          <w:trHeight w:val="2411"/>
          <w:ins w:id="779" w:author="Jana Vašíková" w:date="2018-05-29T11:50:00Z"/>
        </w:trPr>
        <w:tc>
          <w:tcPr>
            <w:tcW w:w="9389" w:type="dxa"/>
            <w:gridSpan w:val="8"/>
          </w:tcPr>
          <w:p w14:paraId="2F693F39" w14:textId="77777777" w:rsidR="00462D2D" w:rsidRDefault="00462D2D" w:rsidP="00CA5BD4">
            <w:pPr>
              <w:jc w:val="both"/>
              <w:rPr>
                <w:ins w:id="780" w:author="Jana Vašíková" w:date="2018-05-29T11:50:00Z"/>
              </w:rPr>
            </w:pPr>
          </w:p>
          <w:p w14:paraId="73AB2EAB" w14:textId="77777777" w:rsidR="00462D2D" w:rsidRPr="008A0D56" w:rsidRDefault="00462D2D" w:rsidP="00CA5BD4">
            <w:pPr>
              <w:jc w:val="both"/>
              <w:rPr>
                <w:ins w:id="781" w:author="Jana Vašíková" w:date="2018-05-29T11:50:00Z"/>
                <w:iCs/>
              </w:rPr>
            </w:pPr>
            <w:ins w:id="782" w:author="Jana Vašíková" w:date="2018-05-29T11:50:00Z">
              <w:r w:rsidRPr="008A0D56">
                <w:t>UTB ve Zlíně zajišťuje dostupné služby, stipendia a další podpůrná opatření pro vyrovnání příležitostí studovat na vysoké škole pro studenty se specifickými potřebami. Danou problematiku upravuje směrnice rektora</w:t>
              </w:r>
              <w:r w:rsidRPr="008A0D56">
                <w:rPr>
                  <w:b/>
                </w:rPr>
                <w:t xml:space="preserve"> </w:t>
              </w:r>
              <w:r w:rsidRPr="008A0D56">
                <w:rPr>
                  <w:rStyle w:val="Siln"/>
                </w:rPr>
                <w:t xml:space="preserve">Podpora uchazečů a studentů se specifickými potřebami na Univerzitě Tomáše Bati ve Zlíně č. 12/2015. </w:t>
              </w:r>
              <w:r w:rsidRPr="008A0D56">
                <w:rPr>
                  <w:iCs/>
                </w:rPr>
                <w:t>Pro uchazeče o studium a studenty se specifickými potřebami na UTB ve Zlíně je k dispozici nabídka informačních a poradenských služeb souvisejících se studiem a s možností uplatnění absolventů studijních programů v praxi.</w:t>
              </w:r>
            </w:ins>
          </w:p>
          <w:p w14:paraId="092A4279" w14:textId="2B7E611E" w:rsidR="00462D2D" w:rsidRPr="008A0D56" w:rsidRDefault="00462D2D" w:rsidP="00CA5BD4">
            <w:pPr>
              <w:jc w:val="both"/>
              <w:rPr>
                <w:ins w:id="783" w:author="Jana Vašíková" w:date="2018-05-29T11:50:00Z"/>
              </w:rPr>
            </w:pPr>
            <w:ins w:id="784" w:author="Jana Vašíková" w:date="2018-05-29T11:50:00Z">
              <w:r w:rsidRPr="008A0D56">
                <w:rPr>
                  <w:iCs/>
                </w:rPr>
                <w:t xml:space="preserve">V prvé řadě se jedná o </w:t>
              </w:r>
              <w:r w:rsidRPr="008A0D56">
                <w:t>Akademickou poradna UTB ve Zlíně (dále jen APO), která představuje celouniverzitní pracoviště pro pomoc studentům UTB ve Zlíně, student</w:t>
              </w:r>
            </w:ins>
            <w:ins w:id="785" w:author="Anežka Lengálová" w:date="2018-05-30T07:31:00Z">
              <w:r w:rsidR="00563302">
                <w:t>ům</w:t>
              </w:r>
            </w:ins>
            <w:ins w:id="786" w:author="Jana Vašíková" w:date="2018-05-29T11:50:00Z">
              <w:del w:id="787" w:author="Anežka Lengálová" w:date="2018-05-30T07:31:00Z">
                <w:r w:rsidRPr="008A0D56" w:rsidDel="00563302">
                  <w:delText>y</w:delText>
                </w:r>
              </w:del>
              <w:r w:rsidRPr="008A0D56">
                <w:t xml:space="preserve">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ins>
            <w:ins w:id="788" w:author="Anežka Lengálová" w:date="2018-05-30T07:32:00Z">
              <w:r w:rsidR="00563302">
                <w:t xml:space="preserve"> </w:t>
              </w:r>
            </w:ins>
            <w:ins w:id="789" w:author="Anežka Lengálová" w:date="2018-05-30T07:31:00Z">
              <w:r w:rsidR="00563302">
                <w:t>a sociálně</w:t>
              </w:r>
            </w:ins>
            <w:ins w:id="790" w:author="Anežka Lengálová" w:date="2018-05-30T07:32:00Z">
              <w:r w:rsidR="00563302">
                <w:t xml:space="preserve"> znevýhodněným studentům</w:t>
              </w:r>
            </w:ins>
            <w:ins w:id="791" w:author="Jana Vašíková" w:date="2018-05-29T11:50:00Z">
              <w:r w:rsidRPr="008A0D56">
                <w:t>.</w:t>
              </w:r>
            </w:ins>
          </w:p>
          <w:p w14:paraId="3544C23F" w14:textId="77777777" w:rsidR="00462D2D" w:rsidRPr="008A0D56" w:rsidRDefault="00462D2D" w:rsidP="00CA5BD4">
            <w:pPr>
              <w:jc w:val="both"/>
              <w:rPr>
                <w:ins w:id="792" w:author="Jana Vašíková" w:date="2018-05-29T11:50:00Z"/>
              </w:rPr>
            </w:pPr>
            <w:ins w:id="793" w:author="Jana Vašíková" w:date="2018-05-29T11:50:00Z">
              <w:r w:rsidRPr="008A0D56">
                <w:t>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ins>
          </w:p>
          <w:p w14:paraId="29DCBDC2" w14:textId="570E2869" w:rsidR="00462D2D" w:rsidRPr="008A0D56" w:rsidRDefault="00462D2D" w:rsidP="00CA5BD4">
            <w:pPr>
              <w:jc w:val="both"/>
              <w:rPr>
                <w:ins w:id="794" w:author="Jana Vašíková" w:date="2018-05-29T11:50:00Z"/>
              </w:rPr>
            </w:pPr>
            <w:ins w:id="795" w:author="Jana Vašíková" w:date="2018-05-29T11:50:00Z">
              <w:r w:rsidRPr="008A0D56">
                <w:t xml:space="preserve">V případě </w:t>
              </w:r>
              <w:del w:id="796" w:author="Anežka Lengálová" w:date="2018-05-30T07:33:00Z">
                <w:r w:rsidRPr="008A0D56" w:rsidDel="00563302">
                  <w:delText xml:space="preserve">studia </w:delText>
                </w:r>
              </w:del>
              <w:r w:rsidRPr="008A0D56">
                <w:t xml:space="preserve">studentů se SVP </w:t>
              </w:r>
              <w:del w:id="797" w:author="Anežka Lengálová" w:date="2018-05-30T07:33:00Z">
                <w:r w:rsidRPr="008A0D56" w:rsidDel="00563302">
                  <w:delText>mohou studenti využívat</w:delText>
                </w:r>
              </w:del>
            </w:ins>
            <w:ins w:id="798" w:author="Anežka Lengálová" w:date="2018-05-30T07:33:00Z">
              <w:r w:rsidR="00563302">
                <w:t>jsou dostupné</w:t>
              </w:r>
            </w:ins>
            <w:ins w:id="799" w:author="Jana Vašíková" w:date="2018-05-29T11:50:00Z">
              <w:r w:rsidRPr="008A0D56">
                <w:t xml:space="preserve"> následující</w:t>
              </w:r>
              <w:del w:id="800" w:author="Anežka Lengálová" w:date="2018-05-30T07:33:00Z">
                <w:r w:rsidRPr="008A0D56" w:rsidDel="00563302">
                  <w:delText>ch</w:delText>
                </w:r>
              </w:del>
              <w:r w:rsidRPr="008A0D56">
                <w:t xml:space="preserve"> služ</w:t>
              </w:r>
              <w:del w:id="801" w:author="Anežka Lengálová" w:date="2018-05-30T07:33:00Z">
                <w:r w:rsidRPr="008A0D56" w:rsidDel="00563302">
                  <w:delText>e</w:delText>
                </w:r>
              </w:del>
              <w:r w:rsidRPr="008A0D56">
                <w:t>b</w:t>
              </w:r>
            </w:ins>
            <w:ins w:id="802" w:author="Anežka Lengálová" w:date="2018-05-30T07:33:00Z">
              <w:r w:rsidR="00563302">
                <w:t>y</w:t>
              </w:r>
            </w:ins>
            <w:ins w:id="803" w:author="Jana Vašíková" w:date="2018-05-29T11:50:00Z">
              <w:r w:rsidRPr="008A0D56">
                <w:t xml:space="preserve"> poskytovan</w:t>
              </w:r>
            </w:ins>
            <w:ins w:id="804" w:author="Anežka Lengálová" w:date="2018-05-30T07:33:00Z">
              <w:r w:rsidR="00563302">
                <w:t>é</w:t>
              </w:r>
            </w:ins>
            <w:ins w:id="805" w:author="Jana Vašíková" w:date="2018-05-29T11:50:00Z">
              <w:del w:id="806" w:author="Anežka Lengálová" w:date="2018-05-30T07:33:00Z">
                <w:r w:rsidRPr="008A0D56" w:rsidDel="00563302">
                  <w:delText>ých</w:delText>
                </w:r>
              </w:del>
              <w:r w:rsidRPr="008A0D56">
                <w:t xml:space="preserve">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SVP je rovněž nabízena</w:t>
              </w:r>
              <w:del w:id="807" w:author="Anežka Lengálová" w:date="2018-05-30T07:34:00Z">
                <w:r w:rsidRPr="008A0D56" w:rsidDel="00563302">
                  <w:delText>:</w:delText>
                </w:r>
              </w:del>
              <w:r w:rsidRPr="008A0D56">
                <w:t xml:space="preserve"> možnost alternativního plnění aktivit spojených se studiem tam, kde je to možné vzhledem k získání dovedností a znalostí srovnatelných s intaktní populací, možnost studijní asistence při manipulaci s přístroji, </w:t>
              </w:r>
              <w:del w:id="808" w:author="Anežka Lengálová" w:date="2018-05-30T07:34:00Z">
                <w:r w:rsidRPr="008A0D56" w:rsidDel="00563302">
                  <w:delText>stroji, laboratorních pracích,</w:delText>
                </w:r>
              </w:del>
              <w:r w:rsidRPr="008A0D56">
                <w:t xml:space="preserve"> možnost využití didaktických a kompenzačních pomůcek. V neposlední řadě je zajištěn individuální přístup jednotlivých vyučujících a upraveny podmínky při skládání zkoušek, např. delší časový limit, ústní zkoušení, asistent zapisovatel.</w:t>
              </w:r>
            </w:ins>
          </w:p>
          <w:p w14:paraId="14689146" w14:textId="77777777" w:rsidR="00462D2D" w:rsidRDefault="00462D2D" w:rsidP="00CA5BD4">
            <w:pPr>
              <w:jc w:val="both"/>
              <w:rPr>
                <w:ins w:id="809" w:author="Jana Vašíková" w:date="2018-05-29T11:50:00Z"/>
                <w:color w:val="000000" w:themeColor="text1"/>
              </w:rPr>
            </w:pPr>
            <w:ins w:id="810" w:author="Jana Vašíková" w:date="2018-05-29T11:50:00Z">
              <w:r w:rsidRPr="008A0D56">
                <w:rPr>
                  <w:color w:val="000000" w:themeColor="text1"/>
                </w:rPr>
                <w:t>V současné době (červenec 2017 – červen 2022) pak na UTB ver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ins>
          </w:p>
          <w:p w14:paraId="0A99DD16" w14:textId="77777777" w:rsidR="00462D2D" w:rsidRPr="00C1292C" w:rsidRDefault="00462D2D" w:rsidP="00CA5BD4">
            <w:pPr>
              <w:jc w:val="both"/>
              <w:rPr>
                <w:ins w:id="811" w:author="Jana Vašíková" w:date="2018-05-29T11:50:00Z"/>
              </w:rPr>
            </w:pPr>
          </w:p>
        </w:tc>
      </w:tr>
    </w:tbl>
    <w:p w14:paraId="1C89833C" w14:textId="77777777" w:rsidR="00517589" w:rsidRDefault="00517589" w:rsidP="00C50458">
      <w:pPr>
        <w:spacing w:after="240"/>
        <w:rPr>
          <w:b/>
          <w:sz w:val="28"/>
        </w:rPr>
      </w:pPr>
    </w:p>
    <w:p w14:paraId="627C5EE6" w14:textId="77777777" w:rsidR="00517589" w:rsidRDefault="00517589">
      <w:pPr>
        <w:rPr>
          <w:b/>
          <w:sz w:val="28"/>
        </w:rPr>
      </w:pPr>
      <w:r>
        <w:rPr>
          <w:b/>
          <w:sz w:val="28"/>
        </w:rP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517589" w14:paraId="4C0FE4D1" w14:textId="77777777" w:rsidTr="00517589">
        <w:tc>
          <w:tcPr>
            <w:tcW w:w="9778" w:type="dxa"/>
            <w:gridSpan w:val="2"/>
            <w:tcBorders>
              <w:bottom w:val="double" w:sz="4" w:space="0" w:color="auto"/>
            </w:tcBorders>
            <w:shd w:val="clear" w:color="auto" w:fill="BDD6EE"/>
          </w:tcPr>
          <w:p w14:paraId="5851900B" w14:textId="77777777" w:rsidR="00517589" w:rsidRDefault="00517589" w:rsidP="00517589">
            <w:pPr>
              <w:jc w:val="both"/>
              <w:rPr>
                <w:b/>
                <w:sz w:val="28"/>
              </w:rPr>
            </w:pPr>
            <w:r>
              <w:rPr>
                <w:b/>
                <w:sz w:val="28"/>
              </w:rPr>
              <w:t>C-V – Finanční zabezpečení studijního programu</w:t>
            </w:r>
          </w:p>
        </w:tc>
      </w:tr>
      <w:tr w:rsidR="00517589" w14:paraId="1DB5338F" w14:textId="77777777" w:rsidTr="00517589">
        <w:tc>
          <w:tcPr>
            <w:tcW w:w="4219" w:type="dxa"/>
            <w:tcBorders>
              <w:top w:val="single" w:sz="12" w:space="0" w:color="auto"/>
            </w:tcBorders>
            <w:shd w:val="clear" w:color="auto" w:fill="F7CAAC"/>
          </w:tcPr>
          <w:p w14:paraId="18C9F235" w14:textId="77777777" w:rsidR="00517589" w:rsidRDefault="00517589" w:rsidP="00517589">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165D8B49" w14:textId="35E04F54" w:rsidR="00517589" w:rsidRDefault="00517589" w:rsidP="007A21E4">
            <w:pPr>
              <w:jc w:val="both"/>
              <w:rPr>
                <w:bCs/>
              </w:rPr>
            </w:pPr>
            <w:r>
              <w:rPr>
                <w:bCs/>
              </w:rPr>
              <w:t xml:space="preserve">ano </w:t>
            </w:r>
            <w:del w:id="812" w:author="Anežka Lengálová" w:date="2018-05-30T07:09:00Z">
              <w:r w:rsidDel="007A21E4">
                <w:rPr>
                  <w:bCs/>
                </w:rPr>
                <w:delText>- ne</w:delText>
              </w:r>
            </w:del>
          </w:p>
        </w:tc>
      </w:tr>
      <w:tr w:rsidR="00517589" w14:paraId="2DEDB3ED" w14:textId="77777777" w:rsidTr="00517589">
        <w:tc>
          <w:tcPr>
            <w:tcW w:w="9778" w:type="dxa"/>
            <w:gridSpan w:val="2"/>
            <w:shd w:val="clear" w:color="auto" w:fill="F7CAAC"/>
          </w:tcPr>
          <w:p w14:paraId="4B87A5BA" w14:textId="77777777" w:rsidR="00517589" w:rsidRDefault="00517589" w:rsidP="00517589">
            <w:pPr>
              <w:jc w:val="both"/>
              <w:rPr>
                <w:b/>
              </w:rPr>
            </w:pPr>
            <w:r>
              <w:rPr>
                <w:b/>
              </w:rPr>
              <w:t>Zhodnocení předpokládaných nákladů a zdrojů na uskutečňování studijního programu</w:t>
            </w:r>
          </w:p>
        </w:tc>
      </w:tr>
      <w:tr w:rsidR="00517589" w14:paraId="4284666E" w14:textId="77777777" w:rsidTr="00517589">
        <w:trPr>
          <w:trHeight w:val="5398"/>
        </w:trPr>
        <w:tc>
          <w:tcPr>
            <w:tcW w:w="9778" w:type="dxa"/>
            <w:gridSpan w:val="2"/>
          </w:tcPr>
          <w:p w14:paraId="131C5F65" w14:textId="6896F897" w:rsidR="00517589" w:rsidRDefault="00FB307C" w:rsidP="00517589">
            <w:pPr>
              <w:jc w:val="both"/>
            </w:pPr>
            <w:ins w:id="813" w:author="Adriana Wiegerová" w:date="2018-05-31T14:54:00Z">
              <w:r>
                <w:t>Studijní program má zvýšené nároky v oblasti praxí, které se ale fakulta snaží pokrýt z inovativních programů, například podpory prostřednictvím Fondu vzdělávací politiky.</w:t>
              </w:r>
            </w:ins>
          </w:p>
        </w:tc>
      </w:tr>
    </w:tbl>
    <w:p w14:paraId="6C5A6166" w14:textId="77777777" w:rsidR="00517589" w:rsidRDefault="00517589" w:rsidP="00C50458">
      <w:pPr>
        <w:spacing w:after="240"/>
        <w:rPr>
          <w:b/>
          <w:sz w:val="28"/>
        </w:rPr>
      </w:pPr>
    </w:p>
    <w:p w14:paraId="62578548" w14:textId="77777777" w:rsidR="00517589" w:rsidRDefault="00517589">
      <w:pPr>
        <w:rPr>
          <w:b/>
          <w:sz w:val="28"/>
        </w:rPr>
      </w:pPr>
      <w:r>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517589" w14:paraId="065C0FDC" w14:textId="77777777" w:rsidTr="00517589">
        <w:tc>
          <w:tcPr>
            <w:tcW w:w="9285" w:type="dxa"/>
            <w:tcBorders>
              <w:bottom w:val="double" w:sz="4" w:space="0" w:color="auto"/>
            </w:tcBorders>
            <w:shd w:val="clear" w:color="auto" w:fill="BDD6EE"/>
          </w:tcPr>
          <w:p w14:paraId="52A1057B" w14:textId="77777777" w:rsidR="00517589" w:rsidRDefault="00517589" w:rsidP="00517589">
            <w:pPr>
              <w:jc w:val="both"/>
              <w:rPr>
                <w:b/>
                <w:sz w:val="28"/>
              </w:rPr>
            </w:pPr>
            <w:r>
              <w:rPr>
                <w:b/>
                <w:sz w:val="28"/>
              </w:rPr>
              <w:t xml:space="preserve">D-I – </w:t>
            </w:r>
            <w:r>
              <w:rPr>
                <w:b/>
                <w:sz w:val="26"/>
                <w:szCs w:val="26"/>
              </w:rPr>
              <w:t>Záměr rozvoje a další údaje ke studijnímu programu</w:t>
            </w:r>
          </w:p>
        </w:tc>
      </w:tr>
      <w:tr w:rsidR="00517589" w14:paraId="6A7B2930" w14:textId="77777777" w:rsidTr="00517589">
        <w:trPr>
          <w:trHeight w:val="185"/>
        </w:trPr>
        <w:tc>
          <w:tcPr>
            <w:tcW w:w="9285" w:type="dxa"/>
            <w:shd w:val="clear" w:color="auto" w:fill="F7CAAC"/>
          </w:tcPr>
          <w:p w14:paraId="14D92C0A" w14:textId="77777777" w:rsidR="00517589" w:rsidRDefault="00517589" w:rsidP="00517589">
            <w:pPr>
              <w:rPr>
                <w:b/>
              </w:rPr>
            </w:pPr>
            <w:r>
              <w:rPr>
                <w:b/>
              </w:rPr>
              <w:t>Záměr rozvoje studijního programu a jeho odůvodnění</w:t>
            </w:r>
          </w:p>
        </w:tc>
      </w:tr>
      <w:tr w:rsidR="00517589" w14:paraId="0C7D8880" w14:textId="77777777" w:rsidTr="00FB307C">
        <w:trPr>
          <w:trHeight w:val="688"/>
        </w:trPr>
        <w:tc>
          <w:tcPr>
            <w:tcW w:w="9285" w:type="dxa"/>
            <w:shd w:val="clear" w:color="auto" w:fill="FFFFFF"/>
          </w:tcPr>
          <w:p w14:paraId="11E80110" w14:textId="77777777" w:rsidR="00517589" w:rsidRDefault="002F6435" w:rsidP="00517589">
            <w:ins w:id="814" w:author="Wiegerová Adriana" w:date="2018-05-29T21:17:00Z">
              <w:r w:rsidRPr="007A7038">
                <w:t>Studijní program patří mezi magisterské neučitelské studijní programy. Na celé univerzitě je svého druhu jedinečný a vytváří předpoklad i k podpoře doktorandských studijních programů.</w:t>
              </w:r>
            </w:ins>
          </w:p>
        </w:tc>
      </w:tr>
      <w:tr w:rsidR="00517589" w14:paraId="24B79269" w14:textId="77777777" w:rsidTr="00517589">
        <w:trPr>
          <w:trHeight w:val="188"/>
        </w:trPr>
        <w:tc>
          <w:tcPr>
            <w:tcW w:w="9285" w:type="dxa"/>
            <w:shd w:val="clear" w:color="auto" w:fill="F7CAAC"/>
          </w:tcPr>
          <w:p w14:paraId="46EA4721" w14:textId="77777777" w:rsidR="00517589" w:rsidRDefault="00517589" w:rsidP="00517589">
            <w:pPr>
              <w:rPr>
                <w:b/>
              </w:rPr>
            </w:pPr>
            <w:r>
              <w:rPr>
                <w:b/>
              </w:rPr>
              <w:t xml:space="preserve">Počet přijímaných uchazečů ke studiu </w:t>
            </w:r>
            <w:r w:rsidRPr="00622F16">
              <w:rPr>
                <w:b/>
              </w:rPr>
              <w:t>ve studijním programu</w:t>
            </w:r>
          </w:p>
        </w:tc>
      </w:tr>
      <w:tr w:rsidR="00517589" w14:paraId="764615C6" w14:textId="77777777" w:rsidTr="00FB307C">
        <w:trPr>
          <w:trHeight w:val="433"/>
        </w:trPr>
        <w:tc>
          <w:tcPr>
            <w:tcW w:w="9285" w:type="dxa"/>
            <w:shd w:val="clear" w:color="auto" w:fill="FFFFFF"/>
          </w:tcPr>
          <w:p w14:paraId="31787C52" w14:textId="4243B737" w:rsidR="00517589" w:rsidRDefault="002F6435" w:rsidP="007A21E4">
            <w:ins w:id="815" w:author="Wiegerová Adriana" w:date="2018-05-29T21:17:00Z">
              <w:r w:rsidRPr="007A7038">
                <w:t>V</w:t>
              </w:r>
            </w:ins>
            <w:ins w:id="816" w:author="Anežka Lengálová" w:date="2018-05-30T07:09:00Z">
              <w:r w:rsidR="007A21E4">
                <w:t>e</w:t>
              </w:r>
            </w:ins>
            <w:ins w:id="817" w:author="Wiegerová Adriana" w:date="2018-05-29T21:17:00Z">
              <w:r w:rsidRPr="007A7038">
                <w:t xml:space="preserve"> studijním programu </w:t>
              </w:r>
            </w:ins>
            <w:ins w:id="818" w:author="Anežka Lengálová" w:date="2018-05-30T07:09:00Z">
              <w:r w:rsidR="007A21E4">
                <w:t>budo</w:t>
              </w:r>
            </w:ins>
            <w:ins w:id="819" w:author="Wiegerová Adriana" w:date="2018-05-29T21:17:00Z">
              <w:r w:rsidRPr="007A7038">
                <w:t>e pŕijím</w:t>
              </w:r>
            </w:ins>
            <w:ins w:id="820" w:author="Anežka Lengálová" w:date="2018-05-30T07:09:00Z">
              <w:r w:rsidR="007A21E4">
                <w:t>áno</w:t>
              </w:r>
            </w:ins>
            <w:ins w:id="821" w:author="Wiegerová Adriana" w:date="2018-05-29T21:17:00Z">
              <w:del w:id="822" w:author="Anežka Lengálová" w:date="2018-05-30T07:10:00Z">
                <w:r w:rsidRPr="007A7038" w:rsidDel="007A21E4">
                  <w:delText>aných</w:delText>
                </w:r>
              </w:del>
              <w:r w:rsidRPr="007A7038">
                <w:t xml:space="preserve"> maximáln</w:t>
              </w:r>
            </w:ins>
            <w:ins w:id="823" w:author="Anežka Lengálová" w:date="2018-05-30T07:10:00Z">
              <w:r w:rsidR="007A21E4">
                <w:t>ě</w:t>
              </w:r>
            </w:ins>
            <w:ins w:id="824" w:author="Wiegerová Adriana" w:date="2018-05-29T21:17:00Z">
              <w:del w:id="825" w:author="Anežka Lengálová" w:date="2018-05-30T07:10:00Z">
                <w:r w:rsidRPr="007A7038" w:rsidDel="007A21E4">
                  <w:delText>é</w:delText>
                </w:r>
              </w:del>
              <w:r w:rsidRPr="007A7038">
                <w:t xml:space="preserve"> 30 studentů</w:t>
              </w:r>
            </w:ins>
            <w:ins w:id="826" w:author="Anežka Lengálová" w:date="2018-05-30T07:10:00Z">
              <w:r w:rsidR="007A21E4">
                <w:t xml:space="preserve"> ročně</w:t>
              </w:r>
            </w:ins>
            <w:ins w:id="827" w:author="Wiegerová Adriana" w:date="2018-05-29T21:17:00Z">
              <w:r w:rsidRPr="007A7038">
                <w:t>.</w:t>
              </w:r>
            </w:ins>
          </w:p>
        </w:tc>
      </w:tr>
      <w:tr w:rsidR="00517589" w14:paraId="15541B15" w14:textId="77777777" w:rsidTr="00517589">
        <w:trPr>
          <w:trHeight w:val="200"/>
        </w:trPr>
        <w:tc>
          <w:tcPr>
            <w:tcW w:w="9285" w:type="dxa"/>
            <w:shd w:val="clear" w:color="auto" w:fill="F7CAAC"/>
          </w:tcPr>
          <w:p w14:paraId="79BE51C6" w14:textId="77777777" w:rsidR="00517589" w:rsidRDefault="00517589" w:rsidP="00517589">
            <w:pPr>
              <w:rPr>
                <w:b/>
              </w:rPr>
            </w:pPr>
            <w:r>
              <w:rPr>
                <w:b/>
              </w:rPr>
              <w:t>Předpokládaná uplatnitelnost absolventů na trhu práce</w:t>
            </w:r>
          </w:p>
        </w:tc>
      </w:tr>
      <w:tr w:rsidR="00517589" w14:paraId="76CBD46A" w14:textId="77777777" w:rsidTr="00517589">
        <w:trPr>
          <w:trHeight w:val="2835"/>
        </w:trPr>
        <w:tc>
          <w:tcPr>
            <w:tcW w:w="9285" w:type="dxa"/>
            <w:shd w:val="clear" w:color="auto" w:fill="FFFFFF"/>
          </w:tcPr>
          <w:p w14:paraId="569FBBBC" w14:textId="77777777" w:rsidR="002F6435" w:rsidRPr="001D798B" w:rsidRDefault="002F6435" w:rsidP="002F6435">
            <w:pPr>
              <w:pStyle w:val="Odstavecseseznamem"/>
              <w:numPr>
                <w:ilvl w:val="0"/>
                <w:numId w:val="18"/>
              </w:numPr>
              <w:autoSpaceDE w:val="0"/>
              <w:autoSpaceDN w:val="0"/>
              <w:adjustRightInd w:val="0"/>
              <w:contextualSpacing w:val="0"/>
              <w:jc w:val="both"/>
              <w:rPr>
                <w:ins w:id="828" w:author="Wiegerová Adriana" w:date="2018-05-29T21:16:00Z"/>
                <w:rFonts w:ascii="TimesNewRomanPSMT" w:hAnsi="TimesNewRomanPSMT" w:cs="TimesNewRomanPSMT"/>
              </w:rPr>
            </w:pPr>
            <w:ins w:id="829" w:author="Wiegerová Adriana" w:date="2018-05-29T21:16:00Z">
              <w:r w:rsidRPr="001D798B">
                <w:rPr>
                  <w:rFonts w:ascii="TimesNewRomanPSMT" w:hAnsi="TimesNewRomanPSMT" w:cs="TimesNewRomanPSMT"/>
                </w:rPr>
                <w:t>ředitel/ka, vedoucí pracovník/pracovnice  mateřské školy, resp. s</w:t>
              </w:r>
              <w:r>
                <w:rPr>
                  <w:rFonts w:ascii="TimesNewRomanPSMT" w:hAnsi="TimesNewRomanPSMT" w:cs="TimesNewRomanPSMT"/>
                </w:rPr>
                <w:t>pecializovaného předškolního zař</w:t>
              </w:r>
              <w:r w:rsidRPr="001D798B">
                <w:rPr>
                  <w:rFonts w:ascii="TimesNewRomanPSMT" w:hAnsi="TimesNewRomanPSMT" w:cs="TimesNewRomanPSMT"/>
                </w:rPr>
                <w:t>ízení</w:t>
              </w:r>
              <w:r>
                <w:rPr>
                  <w:rFonts w:ascii="TimesNewRomanPSMT" w:hAnsi="TimesNewRomanPSMT" w:cs="TimesNewRomanPSMT"/>
                </w:rPr>
                <w:t xml:space="preserve"> (po splnění dalších kvalifikačních podmínek)</w:t>
              </w:r>
              <w:r w:rsidRPr="001D798B">
                <w:rPr>
                  <w:rFonts w:ascii="TimesNewRomanPSMT" w:hAnsi="TimesNewRomanPSMT" w:cs="TimesNewRomanPSMT"/>
                </w:rPr>
                <w:t xml:space="preserve">, </w:t>
              </w:r>
            </w:ins>
          </w:p>
          <w:p w14:paraId="48F20399" w14:textId="77777777" w:rsidR="002F6435" w:rsidRPr="001D798B" w:rsidRDefault="002F6435" w:rsidP="002F6435">
            <w:pPr>
              <w:pStyle w:val="Odstavecseseznamem"/>
              <w:numPr>
                <w:ilvl w:val="0"/>
                <w:numId w:val="18"/>
              </w:numPr>
              <w:autoSpaceDE w:val="0"/>
              <w:autoSpaceDN w:val="0"/>
              <w:adjustRightInd w:val="0"/>
              <w:contextualSpacing w:val="0"/>
              <w:jc w:val="both"/>
              <w:rPr>
                <w:ins w:id="830" w:author="Wiegerová Adriana" w:date="2018-05-29T21:16:00Z"/>
                <w:rFonts w:ascii="TimesNewRomanPSMT" w:hAnsi="TimesNewRomanPSMT" w:cs="TimesNewRomanPSMT"/>
              </w:rPr>
            </w:pPr>
            <w:ins w:id="831" w:author="Wiegerová Adriana" w:date="2018-05-29T21:16:00Z">
              <w:r w:rsidRPr="001D798B">
                <w:t>pracovník/pracovnice státní správy se zaměřením na agendu dětí ve věku do doby jejich nástupu do povinného školního vzdělávání a problematiku veškerých subjektů pro tyto děti,</w:t>
              </w:r>
            </w:ins>
          </w:p>
          <w:p w14:paraId="0780D86E" w14:textId="009072F6" w:rsidR="002F6435" w:rsidRPr="00FB307C" w:rsidRDefault="002F6435" w:rsidP="00FB307C">
            <w:pPr>
              <w:pStyle w:val="Odstavecseseznamem"/>
              <w:numPr>
                <w:ilvl w:val="0"/>
                <w:numId w:val="18"/>
              </w:numPr>
              <w:autoSpaceDE w:val="0"/>
              <w:autoSpaceDN w:val="0"/>
              <w:adjustRightInd w:val="0"/>
              <w:contextualSpacing w:val="0"/>
              <w:jc w:val="both"/>
              <w:rPr>
                <w:rFonts w:ascii="TimesNewRomanPSMT" w:hAnsi="TimesNewRomanPSMT" w:cs="TimesNewRomanPSMT"/>
              </w:rPr>
            </w:pPr>
            <w:ins w:id="832" w:author="Wiegerová Adriana" w:date="2018-05-29T21:16:00Z">
              <w:r w:rsidRPr="001D798B">
                <w:t>pracovník/pracovnice České školní inspekce (po splnění</w:t>
              </w:r>
              <w:r>
                <w:t xml:space="preserve"> dalších předepsaných podmínek),</w:t>
              </w:r>
            </w:ins>
            <w:r w:rsidR="00FB307C">
              <w:t xml:space="preserve"> </w:t>
            </w:r>
          </w:p>
          <w:p w14:paraId="4096F081" w14:textId="77777777" w:rsidR="00FB307C" w:rsidRPr="00FB307C" w:rsidDel="00FB307C" w:rsidRDefault="00FB307C" w:rsidP="002F6435">
            <w:pPr>
              <w:pStyle w:val="Odstavecseseznamem"/>
              <w:numPr>
                <w:ilvl w:val="0"/>
                <w:numId w:val="18"/>
              </w:numPr>
              <w:autoSpaceDE w:val="0"/>
              <w:autoSpaceDN w:val="0"/>
              <w:adjustRightInd w:val="0"/>
              <w:contextualSpacing w:val="0"/>
              <w:jc w:val="both"/>
              <w:rPr>
                <w:ins w:id="833" w:author="Anežka Lengálová" w:date="2018-05-30T07:10:00Z"/>
                <w:del w:id="834" w:author="Adriana Wiegerová" w:date="2018-05-31T14:54:00Z"/>
                <w:rFonts w:ascii="TimesNewRomanPSMT" w:hAnsi="TimesNewRomanPSMT" w:cs="TimesNewRomanPSMT"/>
              </w:rPr>
            </w:pPr>
          </w:p>
          <w:p w14:paraId="36FA49AF" w14:textId="77777777" w:rsidR="007A21E4" w:rsidRPr="00FB307C" w:rsidDel="007A21E4" w:rsidRDefault="007A21E4" w:rsidP="00FB307C">
            <w:pPr>
              <w:pStyle w:val="Odstavecseseznamem"/>
              <w:numPr>
                <w:ilvl w:val="0"/>
                <w:numId w:val="18"/>
              </w:numPr>
              <w:autoSpaceDE w:val="0"/>
              <w:autoSpaceDN w:val="0"/>
              <w:adjustRightInd w:val="0"/>
              <w:contextualSpacing w:val="0"/>
              <w:jc w:val="both"/>
              <w:rPr>
                <w:ins w:id="835" w:author="Wiegerová Adriana" w:date="2018-05-29T21:16:00Z"/>
                <w:del w:id="836" w:author="Anežka Lengálová" w:date="2018-05-30T07:10:00Z"/>
                <w:rFonts w:ascii="TimesNewRomanPSMT" w:hAnsi="TimesNewRomanPSMT" w:cs="TimesNewRomanPSMT"/>
              </w:rPr>
            </w:pPr>
          </w:p>
          <w:p w14:paraId="74FBB140" w14:textId="77777777" w:rsidR="00517589" w:rsidRDefault="002F6435" w:rsidP="00FB307C">
            <w:pPr>
              <w:pStyle w:val="Odstavecseseznamem"/>
              <w:numPr>
                <w:ilvl w:val="0"/>
                <w:numId w:val="18"/>
              </w:numPr>
              <w:autoSpaceDE w:val="0"/>
              <w:autoSpaceDN w:val="0"/>
              <w:adjustRightInd w:val="0"/>
              <w:contextualSpacing w:val="0"/>
              <w:jc w:val="both"/>
            </w:pPr>
            <w:ins w:id="837" w:author="Wiegerová Adriana" w:date="2018-05-29T21:16:00Z">
              <w:r>
                <w:t>akademický pracovník v oblasti předškolní pedagogiky (po splnění dalších podmínek – doktorské studium.</w:t>
              </w:r>
            </w:ins>
          </w:p>
        </w:tc>
      </w:tr>
    </w:tbl>
    <w:p w14:paraId="04A0E391" w14:textId="77777777" w:rsidR="00EC62D3" w:rsidRDefault="00EC62D3" w:rsidP="00C50458">
      <w:pPr>
        <w:spacing w:after="240"/>
        <w:rPr>
          <w:b/>
          <w:sz w:val="28"/>
        </w:rPr>
      </w:pPr>
    </w:p>
    <w:p w14:paraId="2B46EB4C" w14:textId="77777777" w:rsidR="00072B71" w:rsidRDefault="00072B71" w:rsidP="00C50458">
      <w:pPr>
        <w:spacing w:after="240"/>
        <w:rPr>
          <w:b/>
          <w:sz w:val="28"/>
        </w:rPr>
      </w:pPr>
      <w:r>
        <w:rPr>
          <w:b/>
          <w:sz w:val="28"/>
        </w:rPr>
        <w:br/>
      </w:r>
      <w:r>
        <w:rPr>
          <w:b/>
          <w:sz w:val="28"/>
        </w:rPr>
        <w:br/>
      </w:r>
    </w:p>
    <w:p w14:paraId="5ABD903C" w14:textId="77777777" w:rsidR="0045185F" w:rsidRPr="0045185F" w:rsidRDefault="00072B71" w:rsidP="00151616">
      <w:pPr>
        <w:jc w:val="center"/>
        <w:rPr>
          <w:rFonts w:eastAsia="Calibri"/>
          <w:lang w:eastAsia="en-US"/>
        </w:rPr>
      </w:pPr>
      <w:r>
        <w:rPr>
          <w:b/>
          <w:sz w:val="28"/>
        </w:rPr>
        <w:br w:type="page"/>
      </w:r>
    </w:p>
    <w:p w14:paraId="35532E88" w14:textId="77777777" w:rsidR="00151616" w:rsidRPr="0040774B" w:rsidRDefault="00151616" w:rsidP="00151616">
      <w:pPr>
        <w:shd w:val="clear" w:color="auto" w:fill="C6D9F1" w:themeFill="text2" w:themeFillTint="33"/>
        <w:rPr>
          <w:b/>
          <w:sz w:val="28"/>
        </w:rPr>
      </w:pPr>
      <w:r w:rsidRPr="0040774B">
        <w:rPr>
          <w:b/>
          <w:sz w:val="28"/>
        </w:rPr>
        <w:t>E – Sebehodnotící zpráva</w:t>
      </w:r>
    </w:p>
    <w:p w14:paraId="532CDDFD" w14:textId="77777777" w:rsidR="00151616" w:rsidRPr="0040774B" w:rsidRDefault="00151616" w:rsidP="00151616"/>
    <w:p w14:paraId="7B4D10CB" w14:textId="77777777" w:rsidR="00151616" w:rsidRPr="0040774B" w:rsidRDefault="00151616" w:rsidP="00151616">
      <w:pPr>
        <w:ind w:left="360"/>
        <w:rPr>
          <w:bCs/>
          <w:sz w:val="24"/>
          <w:szCs w:val="24"/>
        </w:rPr>
      </w:pPr>
    </w:p>
    <w:p w14:paraId="568A2C70" w14:textId="77777777" w:rsidR="00151616" w:rsidRPr="0040774B" w:rsidRDefault="00151616" w:rsidP="00151616">
      <w:pPr>
        <w:ind w:left="360"/>
        <w:rPr>
          <w:bCs/>
          <w:sz w:val="24"/>
          <w:szCs w:val="24"/>
        </w:rPr>
      </w:pPr>
    </w:p>
    <w:p w14:paraId="0DD7A5B9" w14:textId="77777777" w:rsidR="00151616" w:rsidRDefault="00151616" w:rsidP="00151616">
      <w:pPr>
        <w:jc w:val="center"/>
        <w:rPr>
          <w:b/>
          <w:sz w:val="28"/>
          <w:szCs w:val="28"/>
        </w:rPr>
      </w:pPr>
      <w:r w:rsidRPr="0040774B">
        <w:rPr>
          <w:b/>
          <w:sz w:val="28"/>
          <w:szCs w:val="28"/>
        </w:rPr>
        <w:t xml:space="preserve">Sebehodnotící </w:t>
      </w:r>
      <w:r>
        <w:rPr>
          <w:b/>
          <w:sz w:val="28"/>
          <w:szCs w:val="28"/>
        </w:rPr>
        <w:t>zpráva pro akreditaci studijního programu Předškolní pedagogika</w:t>
      </w:r>
    </w:p>
    <w:p w14:paraId="24FD664D" w14:textId="77777777" w:rsidR="00151616" w:rsidRPr="0040774B" w:rsidRDefault="00151616" w:rsidP="00151616">
      <w:pPr>
        <w:ind w:left="426"/>
        <w:jc w:val="both"/>
        <w:rPr>
          <w:sz w:val="28"/>
          <w:szCs w:val="28"/>
        </w:rPr>
      </w:pPr>
    </w:p>
    <w:p w14:paraId="284A6560" w14:textId="77777777" w:rsidR="00151616" w:rsidRPr="0040774B" w:rsidRDefault="00151616" w:rsidP="00151616">
      <w:pPr>
        <w:pStyle w:val="Nadpis1"/>
        <w:spacing w:before="0"/>
        <w:ind w:left="360" w:hanging="360"/>
        <w:rPr>
          <w:rFonts w:ascii="Times New Roman" w:hAnsi="Times New Roman"/>
          <w:b w:val="0"/>
          <w:color w:val="000000" w:themeColor="text1"/>
        </w:rPr>
      </w:pPr>
      <w:r w:rsidRPr="0040774B">
        <w:rPr>
          <w:rFonts w:ascii="Times New Roman" w:hAnsi="Times New Roman"/>
          <w:color w:val="000000" w:themeColor="text1"/>
        </w:rPr>
        <w:t>Instituce</w:t>
      </w:r>
    </w:p>
    <w:p w14:paraId="491FDFB4" w14:textId="77777777" w:rsidR="00151616" w:rsidRPr="0040774B" w:rsidRDefault="00151616" w:rsidP="00151616">
      <w:pPr>
        <w:ind w:left="426"/>
        <w:rPr>
          <w:bCs/>
          <w:sz w:val="28"/>
          <w:szCs w:val="28"/>
          <w:u w:val="single"/>
        </w:rPr>
      </w:pPr>
    </w:p>
    <w:p w14:paraId="66D5CF56" w14:textId="77777777" w:rsidR="00151616" w:rsidRPr="0040774B" w:rsidRDefault="00151616" w:rsidP="00151616">
      <w:pPr>
        <w:pStyle w:val="Nadpis2"/>
        <w:spacing w:before="0"/>
        <w:rPr>
          <w:b w:val="0"/>
          <w:color w:val="000000" w:themeColor="text1"/>
          <w:sz w:val="24"/>
          <w:szCs w:val="28"/>
        </w:rPr>
      </w:pPr>
      <w:r w:rsidRPr="0040774B">
        <w:rPr>
          <w:color w:val="000000" w:themeColor="text1"/>
          <w:sz w:val="24"/>
          <w:szCs w:val="28"/>
        </w:rPr>
        <w:t>Působnost orgánů vysoké školy</w:t>
      </w:r>
    </w:p>
    <w:p w14:paraId="337FF301" w14:textId="77777777" w:rsidR="00151616" w:rsidRPr="0040774B" w:rsidRDefault="00151616" w:rsidP="00151616">
      <w:pPr>
        <w:rPr>
          <w:lang w:eastAsia="en-US"/>
        </w:rPr>
      </w:pPr>
    </w:p>
    <w:p w14:paraId="4E9A4242" w14:textId="77777777" w:rsidR="00151616" w:rsidRPr="00D359B4" w:rsidRDefault="00151616" w:rsidP="00151616">
      <w:pPr>
        <w:tabs>
          <w:tab w:val="left" w:pos="2835"/>
        </w:tabs>
      </w:pPr>
      <w:r w:rsidRPr="0040774B">
        <w:tab/>
      </w:r>
      <w:r w:rsidRPr="0040774B">
        <w:tab/>
      </w:r>
      <w:r w:rsidRPr="00D359B4">
        <w:t>Standardy 1.1-1.2</w:t>
      </w:r>
    </w:p>
    <w:p w14:paraId="0EECB01A" w14:textId="77777777" w:rsidR="00151616" w:rsidRPr="00D359B4" w:rsidRDefault="00151616" w:rsidP="00151616">
      <w:pPr>
        <w:tabs>
          <w:tab w:val="left" w:pos="2835"/>
        </w:tabs>
      </w:pPr>
    </w:p>
    <w:p w14:paraId="292C8BEB" w14:textId="77777777" w:rsidR="00151616" w:rsidRPr="00D359B4" w:rsidRDefault="00151616" w:rsidP="00151616">
      <w:pPr>
        <w:pStyle w:val="Nadpis2"/>
        <w:spacing w:before="0"/>
        <w:jc w:val="both"/>
        <w:rPr>
          <w:color w:val="000000" w:themeColor="text1"/>
          <w:sz w:val="20"/>
          <w:szCs w:val="20"/>
        </w:rPr>
      </w:pPr>
      <w:r w:rsidRPr="00D359B4">
        <w:rPr>
          <w:color w:val="000000" w:themeColor="text1"/>
          <w:sz w:val="20"/>
          <w:szCs w:val="20"/>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D359B4">
        <w:rPr>
          <w:rStyle w:val="Znakapoznpodarou"/>
          <w:color w:val="000000" w:themeColor="text1"/>
          <w:sz w:val="20"/>
          <w:szCs w:val="20"/>
        </w:rPr>
        <w:footnoteReference w:id="1"/>
      </w:r>
    </w:p>
    <w:p w14:paraId="2D00923C" w14:textId="77777777" w:rsidR="00151616" w:rsidRPr="00D359B4" w:rsidRDefault="00151616" w:rsidP="00151616">
      <w:pPr>
        <w:rPr>
          <w:color w:val="000000" w:themeColor="text1"/>
        </w:rPr>
      </w:pPr>
    </w:p>
    <w:p w14:paraId="09F6D5CD" w14:textId="77777777" w:rsidR="00151616" w:rsidRPr="0040774B" w:rsidRDefault="00151616" w:rsidP="00151616">
      <w:pPr>
        <w:pStyle w:val="Nadpis2"/>
        <w:spacing w:before="0"/>
        <w:rPr>
          <w:b w:val="0"/>
          <w:color w:val="000000" w:themeColor="text1"/>
          <w:sz w:val="24"/>
        </w:rPr>
      </w:pPr>
      <w:r w:rsidRPr="0040774B">
        <w:rPr>
          <w:color w:val="000000" w:themeColor="text1"/>
          <w:sz w:val="24"/>
        </w:rPr>
        <w:t xml:space="preserve">Vnitřní systém zajišťování kvality </w:t>
      </w:r>
    </w:p>
    <w:p w14:paraId="5D74D052" w14:textId="77777777" w:rsidR="00151616" w:rsidRPr="0040774B" w:rsidRDefault="00151616" w:rsidP="00151616">
      <w:pPr>
        <w:rPr>
          <w:lang w:eastAsia="en-US"/>
        </w:rPr>
      </w:pPr>
    </w:p>
    <w:p w14:paraId="6568B221" w14:textId="77777777" w:rsidR="00151616" w:rsidRPr="0040774B" w:rsidRDefault="00151616" w:rsidP="00151616">
      <w:pPr>
        <w:pStyle w:val="Nadpis3"/>
        <w:spacing w:before="0"/>
        <w:ind w:left="1080" w:hanging="360"/>
        <w:rPr>
          <w:rFonts w:ascii="Times New Roman" w:hAnsi="Times New Roman"/>
          <w:color w:val="000000" w:themeColor="text1"/>
        </w:rPr>
      </w:pPr>
      <w:r w:rsidRPr="0040774B">
        <w:rPr>
          <w:rFonts w:ascii="Times New Roman" w:hAnsi="Times New Roman"/>
          <w:color w:val="000000" w:themeColor="text1"/>
        </w:rPr>
        <w:t>Vymezení pravomoci a odpovědnost za kvalitu</w:t>
      </w:r>
    </w:p>
    <w:p w14:paraId="7C867BBE" w14:textId="77777777" w:rsidR="00151616" w:rsidRPr="0040774B" w:rsidRDefault="00151616" w:rsidP="00151616">
      <w:pPr>
        <w:rPr>
          <w:lang w:eastAsia="en-US"/>
        </w:rPr>
      </w:pPr>
    </w:p>
    <w:p w14:paraId="4E462D78" w14:textId="77777777" w:rsidR="00151616" w:rsidRPr="0040774B" w:rsidRDefault="00151616" w:rsidP="00151616">
      <w:pPr>
        <w:tabs>
          <w:tab w:val="left" w:pos="2835"/>
        </w:tabs>
        <w:rPr>
          <w:color w:val="000000" w:themeColor="text1"/>
        </w:rPr>
      </w:pPr>
      <w:r w:rsidRPr="0040774B">
        <w:rPr>
          <w:color w:val="000000" w:themeColor="text1"/>
        </w:rPr>
        <w:tab/>
      </w:r>
      <w:r w:rsidRPr="0040774B">
        <w:rPr>
          <w:color w:val="000000" w:themeColor="text1"/>
        </w:rPr>
        <w:tab/>
        <w:t xml:space="preserve">Standard 1.3 </w:t>
      </w:r>
    </w:p>
    <w:p w14:paraId="754B41C3" w14:textId="77777777" w:rsidR="00151616" w:rsidRPr="0040774B" w:rsidRDefault="00151616" w:rsidP="00151616">
      <w:pPr>
        <w:tabs>
          <w:tab w:val="left" w:pos="2835"/>
        </w:tabs>
        <w:rPr>
          <w:color w:val="000000" w:themeColor="text1"/>
        </w:rPr>
      </w:pPr>
    </w:p>
    <w:p w14:paraId="6326C8A1" w14:textId="77777777" w:rsidR="00151616" w:rsidRPr="00487289" w:rsidRDefault="00151616" w:rsidP="00151616">
      <w:pPr>
        <w:tabs>
          <w:tab w:val="left" w:pos="2835"/>
        </w:tabs>
        <w:jc w:val="both"/>
        <w:rPr>
          <w:color w:val="000000" w:themeColor="text1"/>
        </w:rPr>
      </w:pPr>
      <w:r w:rsidRPr="00487289">
        <w:rPr>
          <w:color w:val="000000" w:themeColor="text1"/>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487289">
        <w:rPr>
          <w:rStyle w:val="Znakapoznpodarou"/>
          <w:color w:val="000000" w:themeColor="text1"/>
        </w:rPr>
        <w:footnoteReference w:id="2"/>
      </w:r>
    </w:p>
    <w:p w14:paraId="61EBACD1" w14:textId="77777777" w:rsidR="00151616" w:rsidRPr="00487289" w:rsidRDefault="00151616" w:rsidP="00151616">
      <w:pPr>
        <w:jc w:val="both"/>
      </w:pPr>
      <w:r w:rsidRPr="00487289">
        <w:t>Pro účely zajišťování kvality má pak jmenovánu čtrnáctičlennou Radu pro vnitřní hodnocení UTB ve Zlíně, která se řídí Jednacím řádem Rady pro vnitřní hodnocení UTB (Směrnice rektora č. 18/2017) ze dne 15. května 2017.</w:t>
      </w:r>
      <w:r w:rsidRPr="00487289">
        <w:rPr>
          <w:rStyle w:val="Znakapoznpodarou"/>
        </w:rPr>
        <w:footnoteReference w:id="3"/>
      </w:r>
    </w:p>
    <w:p w14:paraId="2951B015" w14:textId="77777777" w:rsidR="00151616" w:rsidRPr="0040774B" w:rsidRDefault="00151616" w:rsidP="00151616">
      <w:pPr>
        <w:pStyle w:val="Nadpis3"/>
        <w:spacing w:before="0"/>
        <w:ind w:left="1080"/>
        <w:rPr>
          <w:rFonts w:ascii="Times New Roman" w:hAnsi="Times New Roman"/>
        </w:rPr>
      </w:pPr>
    </w:p>
    <w:p w14:paraId="3DDCED85"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Procesy vzniku a úprav studijních programů </w:t>
      </w:r>
    </w:p>
    <w:p w14:paraId="5F90E3A0" w14:textId="77777777" w:rsidR="00151616" w:rsidRPr="0040774B" w:rsidRDefault="00151616" w:rsidP="00151616">
      <w:pPr>
        <w:rPr>
          <w:lang w:eastAsia="en-US"/>
        </w:rPr>
      </w:pPr>
    </w:p>
    <w:p w14:paraId="547968EF" w14:textId="77777777" w:rsidR="00151616" w:rsidRPr="0040774B" w:rsidRDefault="00151616" w:rsidP="00151616">
      <w:pPr>
        <w:tabs>
          <w:tab w:val="left" w:pos="2835"/>
        </w:tabs>
      </w:pPr>
      <w:r w:rsidRPr="0040774B">
        <w:tab/>
      </w:r>
      <w:r w:rsidRPr="0040774B">
        <w:tab/>
        <w:t>Standard 1.4</w:t>
      </w:r>
    </w:p>
    <w:p w14:paraId="50BB83AC" w14:textId="77777777" w:rsidR="00151616" w:rsidRPr="0040774B" w:rsidRDefault="00151616" w:rsidP="00151616">
      <w:pPr>
        <w:tabs>
          <w:tab w:val="left" w:pos="2835"/>
        </w:tabs>
      </w:pPr>
    </w:p>
    <w:p w14:paraId="44B73813" w14:textId="77777777" w:rsidR="00151616" w:rsidRPr="00487289" w:rsidRDefault="00151616" w:rsidP="00151616">
      <w:pPr>
        <w:tabs>
          <w:tab w:val="left" w:pos="2835"/>
        </w:tabs>
        <w:jc w:val="both"/>
      </w:pPr>
      <w:r w:rsidRPr="00487289">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sidRPr="00487289">
        <w:rPr>
          <w:rStyle w:val="Znakapoznpodarou"/>
        </w:rPr>
        <w:footnoteReference w:id="4"/>
      </w:r>
    </w:p>
    <w:p w14:paraId="43EEFB88" w14:textId="77777777" w:rsidR="00151616" w:rsidRPr="0040774B" w:rsidRDefault="00151616" w:rsidP="00151616">
      <w:pPr>
        <w:tabs>
          <w:tab w:val="left" w:pos="2835"/>
        </w:tabs>
        <w:jc w:val="both"/>
      </w:pPr>
    </w:p>
    <w:p w14:paraId="423466F3"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Principy a systém uznávání zahraničního vzdělávání pro přijetí ke studiu </w:t>
      </w:r>
    </w:p>
    <w:p w14:paraId="6F5E4A3F" w14:textId="77777777" w:rsidR="00151616" w:rsidRPr="0040774B" w:rsidRDefault="00151616" w:rsidP="00151616">
      <w:pPr>
        <w:rPr>
          <w:lang w:eastAsia="en-US"/>
        </w:rPr>
      </w:pPr>
    </w:p>
    <w:p w14:paraId="0F534827" w14:textId="77777777" w:rsidR="00151616" w:rsidRPr="0040774B" w:rsidRDefault="00151616" w:rsidP="00151616">
      <w:pPr>
        <w:tabs>
          <w:tab w:val="left" w:pos="2835"/>
        </w:tabs>
      </w:pPr>
      <w:r w:rsidRPr="0040774B">
        <w:tab/>
      </w:r>
      <w:r w:rsidRPr="0040774B">
        <w:tab/>
        <w:t>Standard 1.5</w:t>
      </w:r>
    </w:p>
    <w:p w14:paraId="0903BDFD" w14:textId="77777777" w:rsidR="00151616" w:rsidRPr="0040774B" w:rsidRDefault="00151616" w:rsidP="00151616">
      <w:pPr>
        <w:tabs>
          <w:tab w:val="left" w:pos="2835"/>
        </w:tabs>
      </w:pPr>
    </w:p>
    <w:p w14:paraId="6F9C40C4" w14:textId="77777777" w:rsidR="00151616" w:rsidRPr="00487289" w:rsidRDefault="00151616" w:rsidP="00151616">
      <w:pPr>
        <w:tabs>
          <w:tab w:val="left" w:pos="2835"/>
        </w:tabs>
        <w:jc w:val="both"/>
      </w:pPr>
      <w:r w:rsidRPr="00487289">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487289">
        <w:rPr>
          <w:rStyle w:val="Znakapoznpodarou"/>
        </w:rPr>
        <w:footnoteReference w:id="5"/>
      </w:r>
    </w:p>
    <w:p w14:paraId="586D7F56" w14:textId="77777777" w:rsidR="00151616" w:rsidRPr="0040774B" w:rsidRDefault="00151616" w:rsidP="00151616">
      <w:pPr>
        <w:tabs>
          <w:tab w:val="left" w:pos="2835"/>
        </w:tabs>
        <w:jc w:val="both"/>
      </w:pPr>
    </w:p>
    <w:p w14:paraId="7BBAE1E0" w14:textId="77777777" w:rsidR="00151616" w:rsidRPr="0040774B" w:rsidRDefault="00151616" w:rsidP="00151616">
      <w:pPr>
        <w:tabs>
          <w:tab w:val="left" w:pos="2835"/>
        </w:tabs>
        <w:jc w:val="both"/>
      </w:pPr>
    </w:p>
    <w:p w14:paraId="4B785432"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Vedení kvalifikačních a rigorózních prací </w:t>
      </w:r>
    </w:p>
    <w:p w14:paraId="6242EBE3" w14:textId="77777777" w:rsidR="00151616" w:rsidRPr="0040774B" w:rsidRDefault="00151616" w:rsidP="00151616">
      <w:pPr>
        <w:rPr>
          <w:lang w:eastAsia="en-US"/>
        </w:rPr>
      </w:pPr>
    </w:p>
    <w:p w14:paraId="3C60489E" w14:textId="77777777" w:rsidR="00151616" w:rsidRPr="0040774B" w:rsidRDefault="00151616" w:rsidP="00151616">
      <w:pPr>
        <w:tabs>
          <w:tab w:val="left" w:pos="2835"/>
        </w:tabs>
      </w:pPr>
      <w:r w:rsidRPr="0040774B">
        <w:tab/>
      </w:r>
      <w:r w:rsidRPr="0040774B">
        <w:tab/>
        <w:t>Standard 1.6</w:t>
      </w:r>
    </w:p>
    <w:p w14:paraId="54CEB77B" w14:textId="77777777" w:rsidR="00151616" w:rsidRPr="0040774B" w:rsidRDefault="00151616" w:rsidP="00151616">
      <w:pPr>
        <w:tabs>
          <w:tab w:val="left" w:pos="2835"/>
        </w:tabs>
      </w:pPr>
    </w:p>
    <w:p w14:paraId="1961BA9C" w14:textId="694AF4A2" w:rsidR="00151616" w:rsidRPr="00487289" w:rsidRDefault="00151616" w:rsidP="00151616">
      <w:pPr>
        <w:tabs>
          <w:tab w:val="left" w:pos="2835"/>
        </w:tabs>
        <w:jc w:val="both"/>
      </w:pPr>
      <w:r w:rsidRPr="00487289">
        <w:t>UTB ve Zlíně přijala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w:t>
      </w:r>
      <w:ins w:id="841" w:author="Jana Vašíková" w:date="2018-05-30T13:56:00Z">
        <w:r w:rsidR="00925597">
          <w:t>.</w:t>
        </w:r>
      </w:ins>
      <w:r w:rsidRPr="00487289">
        <w:t xml:space="preserve"> </w:t>
      </w:r>
      <w:del w:id="842" w:author="Jana Vašíková" w:date="2018-05-30T13:56:00Z">
        <w:r w:rsidRPr="00487289" w:rsidDel="00925597">
          <w:delText xml:space="preserve">na osoby, které vedou kvalifikační práce nebo rigorózní práce, a stanovuje nejvyšší počet kvalifikačních prací nebo rigorózních prací, které může vést jedna osoba. </w:delText>
        </w:r>
      </w:del>
    </w:p>
    <w:p w14:paraId="5540ACBE" w14:textId="77777777" w:rsidR="00151616" w:rsidRPr="00487289" w:rsidRDefault="00151616" w:rsidP="00151616">
      <w:pPr>
        <w:tabs>
          <w:tab w:val="left" w:pos="2835"/>
        </w:tabs>
        <w:jc w:val="both"/>
      </w:pPr>
      <w:r w:rsidRPr="00487289">
        <w:t>Danou problematiku upravuje čl. 16 a 17 „Řádu pro tvorbu, schvalování, uskutečňování a změny studijních programů Univerzity Tomáše Bati ve Zlíně“ a čl. 28 „Studijního a zkušebního řádu Univerzity Tomáše Bati ve Zlíně“.</w:t>
      </w:r>
      <w:r w:rsidRPr="00487289">
        <w:rPr>
          <w:rStyle w:val="Znakapoznpodarou"/>
        </w:rPr>
        <w:footnoteReference w:id="6"/>
      </w:r>
    </w:p>
    <w:p w14:paraId="2D2FC619" w14:textId="77777777" w:rsidR="00151616" w:rsidRPr="00487289" w:rsidRDefault="00151616" w:rsidP="00151616">
      <w:pPr>
        <w:tabs>
          <w:tab w:val="left" w:pos="2835"/>
        </w:tabs>
        <w:jc w:val="both"/>
      </w:pPr>
      <w:r w:rsidRPr="00487289">
        <w:t>Úroveň kvality závěrečných prací dále zajišťuje Směrnice rektora SR/20/2016 „Jednotná formální úprava diplomových a bakalářských prací, jejich uložení a zpřístupnění“.</w:t>
      </w:r>
      <w:r w:rsidRPr="00487289">
        <w:rPr>
          <w:rStyle w:val="Znakapoznpodarou"/>
        </w:rPr>
        <w:footnoteReference w:id="7"/>
      </w:r>
    </w:p>
    <w:p w14:paraId="1CCF7517" w14:textId="77777777" w:rsidR="00151616" w:rsidRPr="00487289" w:rsidRDefault="00151616" w:rsidP="00151616">
      <w:pPr>
        <w:tabs>
          <w:tab w:val="left" w:pos="2835"/>
        </w:tabs>
        <w:jc w:val="both"/>
      </w:pPr>
      <w:r w:rsidRPr="00487289">
        <w:t>Na úrovni FHS UTB, která předkládaný program zabezpečuje, upravuje danou problematiku čl. 28 vnitřního předpisu FHS UTB „Pravidla průběhu studia ve studijních programech uskutečňovaných na Fakultě humanitních studií“.</w:t>
      </w:r>
      <w:r w:rsidRPr="00487289">
        <w:rPr>
          <w:rStyle w:val="Znakapoznpodarou"/>
        </w:rPr>
        <w:footnoteReference w:id="8"/>
      </w:r>
    </w:p>
    <w:p w14:paraId="5DCBBC2F" w14:textId="77777777" w:rsidR="00151616" w:rsidRPr="00487289" w:rsidRDefault="00151616" w:rsidP="00151616">
      <w:pPr>
        <w:tabs>
          <w:tab w:val="left" w:pos="2835"/>
        </w:tabs>
        <w:jc w:val="both"/>
        <w:rPr>
          <w:bCs/>
        </w:rPr>
      </w:pPr>
      <w:r w:rsidRPr="00487289">
        <w:t>Dalším opatřením zabezpečujícím úro</w:t>
      </w:r>
      <w:r>
        <w:t>veň kvality závěrečné diplomové</w:t>
      </w:r>
      <w:r w:rsidRPr="00487289">
        <w:t xml:space="preserve"> práce v předkládaném studijním progra</w:t>
      </w:r>
      <w:r>
        <w:t>mu Předškolní pedagogika</w:t>
      </w:r>
      <w:r w:rsidRPr="00487289">
        <w:t xml:space="preserve"> je „Manuál pro zpracování závěrečné práce v</w:t>
      </w:r>
      <w:r>
        <w:t>e</w:t>
      </w:r>
      <w:r w:rsidRPr="00487289">
        <w:t> studijním oboru</w:t>
      </w:r>
      <w:r>
        <w:t xml:space="preserve"> Pedagogika předškolního věku</w:t>
      </w:r>
      <w:r w:rsidRPr="00487289">
        <w:t>“.</w:t>
      </w:r>
      <w:r w:rsidRPr="00487289">
        <w:rPr>
          <w:rStyle w:val="Znakapoznpodarou"/>
        </w:rPr>
        <w:footnoteReference w:id="9"/>
      </w:r>
      <w:r w:rsidRPr="00487289">
        <w:t xml:space="preserve"> </w:t>
      </w:r>
      <w:r>
        <w:t xml:space="preserve">(probíhá jeho aktualizace). </w:t>
      </w:r>
      <w:r w:rsidRPr="00487289">
        <w:t xml:space="preserve">Ten specifikuje požadavky na kvalitu i vedení </w:t>
      </w:r>
      <w:r>
        <w:t xml:space="preserve">diplomové </w:t>
      </w:r>
      <w:r w:rsidRPr="00487289">
        <w:t xml:space="preserve">práce v daném programu. </w:t>
      </w:r>
      <w:r>
        <w:t xml:space="preserve">Diplomová </w:t>
      </w:r>
      <w:r w:rsidRPr="00487289">
        <w:t xml:space="preserve">práce </w:t>
      </w:r>
      <w:r>
        <w:t xml:space="preserve">má </w:t>
      </w:r>
      <w:r w:rsidRPr="00487289">
        <w:t>charakter výzkumné studie, její so</w:t>
      </w:r>
      <w:r>
        <w:t>učástí je tedy empirický výzkum.</w:t>
      </w:r>
      <w:r w:rsidRPr="00487289">
        <w:t xml:space="preserve"> </w:t>
      </w:r>
      <w:r w:rsidRPr="00A1495D">
        <w:rPr>
          <w:bCs/>
        </w:rPr>
        <w:t>Nejvyšší počet kvalifikačních prací, které může vést jedna osoba, je 5 prací v jednom studijním programu. Platí,</w:t>
      </w:r>
      <w:r w:rsidRPr="007C34C0">
        <w:rPr>
          <w:bCs/>
        </w:rPr>
        <w:t xml:space="preserve"> že akademický pracovní</w:t>
      </w:r>
      <w:r>
        <w:rPr>
          <w:bCs/>
        </w:rPr>
        <w:t>k jmenovaný</w:t>
      </w:r>
      <w:r w:rsidRPr="007C34C0">
        <w:rPr>
          <w:bCs/>
        </w:rPr>
        <w:t xml:space="preserve"> profesorem nebo docentem anebo s vědeckou hodností Ph.D. může vést kvalifikační práce na bakalářském i magisterském stupni studia, kdežto pracovník s nižší kvalifikací se musí soustředit pouze na práce bakalářské.</w:t>
      </w:r>
      <w:r w:rsidRPr="00487289">
        <w:rPr>
          <w:bCs/>
        </w:rPr>
        <w:t xml:space="preserve"> </w:t>
      </w:r>
    </w:p>
    <w:p w14:paraId="6BFF4631" w14:textId="77777777" w:rsidR="00151616" w:rsidRPr="0040774B" w:rsidRDefault="00151616" w:rsidP="00151616">
      <w:pPr>
        <w:tabs>
          <w:tab w:val="left" w:pos="2835"/>
        </w:tabs>
      </w:pPr>
    </w:p>
    <w:p w14:paraId="3B34ADF4"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Procesy zpětné vazby při hodnocení kvality </w:t>
      </w:r>
    </w:p>
    <w:p w14:paraId="6F022FB2" w14:textId="77777777" w:rsidR="00151616" w:rsidRPr="0040774B" w:rsidRDefault="00151616" w:rsidP="00151616">
      <w:pPr>
        <w:rPr>
          <w:lang w:eastAsia="en-US"/>
        </w:rPr>
      </w:pPr>
    </w:p>
    <w:p w14:paraId="41ECB97F" w14:textId="77777777" w:rsidR="00151616" w:rsidRPr="0040774B" w:rsidRDefault="00151616" w:rsidP="00151616">
      <w:pPr>
        <w:tabs>
          <w:tab w:val="left" w:pos="2835"/>
        </w:tabs>
      </w:pPr>
      <w:r w:rsidRPr="0040774B">
        <w:tab/>
      </w:r>
      <w:r w:rsidRPr="0040774B">
        <w:tab/>
        <w:t>Standard 1.7</w:t>
      </w:r>
    </w:p>
    <w:p w14:paraId="31952477" w14:textId="77777777" w:rsidR="00151616" w:rsidRPr="0040774B" w:rsidRDefault="00151616" w:rsidP="00151616">
      <w:pPr>
        <w:tabs>
          <w:tab w:val="left" w:pos="2835"/>
        </w:tabs>
      </w:pPr>
    </w:p>
    <w:p w14:paraId="41A4AF37" w14:textId="77777777" w:rsidR="00151616" w:rsidRPr="00487289" w:rsidRDefault="00151616" w:rsidP="00151616">
      <w:pPr>
        <w:tabs>
          <w:tab w:val="left" w:pos="2835"/>
        </w:tabs>
        <w:jc w:val="both"/>
      </w:pPr>
      <w:r w:rsidRPr="00487289">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w:t>
      </w:r>
      <w:r>
        <w:t>či</w:t>
      </w:r>
      <w:r w:rsidRPr="00487289">
        <w:t xml:space="preserve"> další odborníci z praxe, s přihlédnutím k typům a případným profilům studijních programů.</w:t>
      </w:r>
    </w:p>
    <w:p w14:paraId="65E29D7B" w14:textId="77777777" w:rsidR="00151616" w:rsidRDefault="00151616" w:rsidP="00151616">
      <w:pPr>
        <w:tabs>
          <w:tab w:val="left" w:pos="2835"/>
        </w:tabs>
        <w:jc w:val="both"/>
      </w:pPr>
      <w:r w:rsidRPr="00487289">
        <w:t>Na úrovni pracoviště, které má předkládaný studijní program zabezpečovat (Ústav školní pedagogiky), probíhá každý semestr hodnocení kvality studia prostřednictvím dotazníku v </w:t>
      </w:r>
      <w:r>
        <w:t>tištěné podobě. Toto hodnocení je zpracováváno od většiny student</w:t>
      </w:r>
      <w:r>
        <w:rPr>
          <w:rFonts w:ascii="Calibri" w:hAnsi="Calibri" w:cs="Calibri"/>
        </w:rPr>
        <w:t>ů</w:t>
      </w:r>
      <w:r>
        <w:t xml:space="preserve"> a má vyšší zapojení než druhá hodnocení, které je v gesci fakulty.  S</w:t>
      </w:r>
      <w:r w:rsidRPr="00487289">
        <w:t xml:space="preserve">tudenti mohou využít stejné hodnocení v systému STAG. Toto hodnocení probíhá v dikci proděkana pro pedagogickou činnost FHS. Na základě reflexe jeho výsledků se optimalizuje pedagogická činnost </w:t>
      </w:r>
      <w:r>
        <w:t>akademických pracovníků</w:t>
      </w:r>
      <w:r w:rsidRPr="00487289">
        <w:t xml:space="preserve"> v rámci jednotlivých předmětů, které zabezpečují. Na úrovni UTB se aktuálně připravuje nový systém hodnocení kvality studia. </w:t>
      </w:r>
    </w:p>
    <w:p w14:paraId="41C062FB" w14:textId="77777777" w:rsidR="00151616" w:rsidRPr="00487289" w:rsidRDefault="00151616" w:rsidP="00151616">
      <w:pPr>
        <w:tabs>
          <w:tab w:val="left" w:pos="2835"/>
        </w:tabs>
        <w:jc w:val="both"/>
      </w:pPr>
      <w:r>
        <w:t>Hodnocení studia probíhá také od externích posuzovatel</w:t>
      </w:r>
      <w:r>
        <w:rPr>
          <w:rFonts w:ascii="Calibri" w:hAnsi="Calibri" w:cs="Calibri"/>
        </w:rPr>
        <w:t>ů</w:t>
      </w:r>
      <w:r>
        <w:t xml:space="preserve">, patří mezi ně kolega z jiné fakulty, absolvent programu a také kolega z fakultní školy. </w:t>
      </w:r>
    </w:p>
    <w:p w14:paraId="0CA21539" w14:textId="77777777" w:rsidR="00151616" w:rsidRPr="00487289" w:rsidRDefault="00151616" w:rsidP="00151616">
      <w:pPr>
        <w:tabs>
          <w:tab w:val="left" w:pos="2835"/>
        </w:tabs>
        <w:jc w:val="both"/>
      </w:pPr>
      <w:r w:rsidRPr="00487289">
        <w:t xml:space="preserve">Hodnocení kvality je součásti i „Výročních zpráv o činnosti“ UTB </w:t>
      </w:r>
      <w:r w:rsidRPr="00487289">
        <w:rPr>
          <w:rStyle w:val="Znakapoznpodarou"/>
        </w:rPr>
        <w:footnoteReference w:id="10"/>
      </w:r>
      <w:r w:rsidRPr="00487289">
        <w:t xml:space="preserve">, nebo „Výroční zprávy o činnosti Fakulty humanitních studií UTB ve Zlíně“ za jednotlivé roky. </w:t>
      </w:r>
      <w:r w:rsidRPr="00487289">
        <w:rPr>
          <w:rStyle w:val="Znakapoznpodarou"/>
        </w:rPr>
        <w:footnoteReference w:id="11"/>
      </w:r>
    </w:p>
    <w:p w14:paraId="4114DD9C" w14:textId="77777777" w:rsidR="00151616" w:rsidRPr="0040774B" w:rsidRDefault="00151616" w:rsidP="00151616">
      <w:pPr>
        <w:tabs>
          <w:tab w:val="left" w:pos="2835"/>
        </w:tabs>
        <w:jc w:val="both"/>
      </w:pPr>
    </w:p>
    <w:p w14:paraId="58868276" w14:textId="77777777" w:rsidR="00151616" w:rsidRPr="0040774B" w:rsidRDefault="00151616" w:rsidP="00151616">
      <w:pPr>
        <w:tabs>
          <w:tab w:val="left" w:pos="2835"/>
        </w:tabs>
      </w:pPr>
    </w:p>
    <w:p w14:paraId="3B47CC13"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Sledování úspěšnosti uchazečů o studium, studentů a uplatnitelnosti absolventů </w:t>
      </w:r>
    </w:p>
    <w:p w14:paraId="4C6CBB42" w14:textId="77777777" w:rsidR="00151616" w:rsidRPr="0040774B" w:rsidRDefault="00151616" w:rsidP="00151616">
      <w:pPr>
        <w:rPr>
          <w:lang w:eastAsia="en-US"/>
        </w:rPr>
      </w:pPr>
    </w:p>
    <w:p w14:paraId="0258C253" w14:textId="77777777" w:rsidR="00151616" w:rsidRDefault="00151616" w:rsidP="00151616">
      <w:pPr>
        <w:tabs>
          <w:tab w:val="left" w:pos="2835"/>
        </w:tabs>
      </w:pPr>
      <w:r w:rsidRPr="0040774B">
        <w:tab/>
      </w:r>
      <w:r w:rsidRPr="0040774B">
        <w:tab/>
      </w:r>
    </w:p>
    <w:p w14:paraId="22239A7C" w14:textId="77777777" w:rsidR="00151616" w:rsidRDefault="00151616" w:rsidP="00151616">
      <w:pPr>
        <w:tabs>
          <w:tab w:val="left" w:pos="2835"/>
        </w:tabs>
      </w:pPr>
    </w:p>
    <w:p w14:paraId="4AEA4098" w14:textId="77777777" w:rsidR="00151616" w:rsidRDefault="00151616" w:rsidP="00151616">
      <w:pPr>
        <w:tabs>
          <w:tab w:val="left" w:pos="2835"/>
        </w:tabs>
      </w:pPr>
    </w:p>
    <w:p w14:paraId="17BCE4E2" w14:textId="77777777" w:rsidR="00151616" w:rsidRPr="0040774B" w:rsidRDefault="00151616" w:rsidP="00151616">
      <w:pPr>
        <w:tabs>
          <w:tab w:val="left" w:pos="2835"/>
        </w:tabs>
      </w:pPr>
      <w:r>
        <w:tab/>
      </w:r>
      <w:r>
        <w:tab/>
      </w:r>
      <w:r w:rsidRPr="0040774B">
        <w:t>Standard 1.8</w:t>
      </w:r>
    </w:p>
    <w:p w14:paraId="44A56787" w14:textId="77777777" w:rsidR="00151616" w:rsidRDefault="00151616" w:rsidP="00151616">
      <w:pPr>
        <w:tabs>
          <w:tab w:val="left" w:pos="2835"/>
        </w:tabs>
      </w:pPr>
    </w:p>
    <w:p w14:paraId="18816D14" w14:textId="77777777" w:rsidR="00151616" w:rsidRPr="00487289" w:rsidRDefault="00151616" w:rsidP="00151616">
      <w:pPr>
        <w:tabs>
          <w:tab w:val="left" w:pos="2835"/>
        </w:tabs>
        <w:jc w:val="both"/>
      </w:pPr>
      <w:r w:rsidRPr="00487289">
        <w:t>UTB ve Zlíně má stanoveny ukazatele, jejichž prostřednictvím sleduje míru úspěšnosti v přijímacím řízení, studijní neúspěšnost ve studijním programu, míru řádného ukončení studia studijního programu a uplatnitelnost absolventů.</w:t>
      </w:r>
    </w:p>
    <w:p w14:paraId="3842533C" w14:textId="6AB7BE74" w:rsidR="00151616" w:rsidRPr="007C34C0" w:rsidRDefault="00151616" w:rsidP="00151616">
      <w:pPr>
        <w:tabs>
          <w:tab w:val="left" w:pos="2835"/>
        </w:tabs>
        <w:jc w:val="both"/>
        <w:rPr>
          <w:color w:val="000000"/>
          <w:shd w:val="clear" w:color="auto" w:fill="FFFFFF"/>
        </w:rPr>
      </w:pPr>
      <w:r w:rsidRPr="00487289">
        <w:t>Ve studijním programu</w:t>
      </w:r>
      <w:r>
        <w:t xml:space="preserve"> Pedagogika předškolního věku</w:t>
      </w:r>
      <w:r w:rsidRPr="00487289">
        <w:t>, který je aktuálně na Ú</w:t>
      </w:r>
      <w:ins w:id="855" w:author="Anežka Lengálová" w:date="2018-05-30T07:39:00Z">
        <w:r w:rsidR="00D715E1">
          <w:t>Š</w:t>
        </w:r>
      </w:ins>
      <w:del w:id="856" w:author="Anežka Lengálová" w:date="2018-05-30T07:39:00Z">
        <w:r w:rsidRPr="00487289" w:rsidDel="00D715E1">
          <w:delText>S</w:delText>
        </w:r>
      </w:del>
      <w:r w:rsidRPr="00487289">
        <w:t xml:space="preserve">P FHS realizován a ke kterému se váže </w:t>
      </w:r>
      <w:r w:rsidRPr="007C34C0">
        <w:t>předkládaná žádost</w:t>
      </w:r>
      <w:r>
        <w:t xml:space="preserve"> (název studijního programu Předškolní pedagogika)</w:t>
      </w:r>
      <w:r w:rsidRPr="007C34C0">
        <w:t xml:space="preserve">, probíhá sledování studijní neúspěšnosti. V uplynulém akademickém roce 2016/17 se sledovaly </w:t>
      </w:r>
      <w:r w:rsidRPr="007C34C0">
        <w:rPr>
          <w:color w:val="000000"/>
          <w:shd w:val="clear" w:color="auto" w:fill="FFFFFF"/>
        </w:rPr>
        <w:t>3 různé dimenze studijní neúspěšnosti:</w:t>
      </w:r>
    </w:p>
    <w:p w14:paraId="637FFCC3" w14:textId="77777777" w:rsidR="00151616" w:rsidRPr="007C34C0" w:rsidRDefault="00151616" w:rsidP="00151616">
      <w:pPr>
        <w:tabs>
          <w:tab w:val="left" w:pos="2835"/>
        </w:tabs>
        <w:jc w:val="both"/>
        <w:rPr>
          <w:color w:val="000000"/>
          <w:shd w:val="clear" w:color="auto" w:fill="FFFFFF"/>
        </w:rPr>
      </w:pPr>
      <w:r w:rsidRPr="007C34C0">
        <w:rPr>
          <w:color w:val="000000"/>
          <w:shd w:val="clear" w:color="auto" w:fill="FFFFFF"/>
        </w:rPr>
        <w:t xml:space="preserve">1. neúspěšnost celková, která zahrnuje i zapsané studenty, kteří se ke zkoušce ani nedostavili, </w:t>
      </w:r>
    </w:p>
    <w:p w14:paraId="4010A81F" w14:textId="77777777" w:rsidR="00151616" w:rsidRPr="007C34C0" w:rsidRDefault="00151616" w:rsidP="00151616">
      <w:pPr>
        <w:tabs>
          <w:tab w:val="left" w:pos="2835"/>
        </w:tabs>
        <w:jc w:val="both"/>
        <w:rPr>
          <w:color w:val="000000"/>
          <w:shd w:val="clear" w:color="auto" w:fill="FFFFFF"/>
        </w:rPr>
      </w:pPr>
      <w:r w:rsidRPr="007C34C0">
        <w:rPr>
          <w:color w:val="000000"/>
          <w:shd w:val="clear" w:color="auto" w:fill="FFFFFF"/>
        </w:rPr>
        <w:t xml:space="preserve">2. neúspěšnost pouze u studentů, kteří se dostavili ke zkoušce a byli hodnoceni F nebo FX, </w:t>
      </w:r>
    </w:p>
    <w:p w14:paraId="5A0E7A96" w14:textId="77777777" w:rsidR="00151616" w:rsidRPr="007C34C0" w:rsidRDefault="00151616" w:rsidP="00151616">
      <w:pPr>
        <w:tabs>
          <w:tab w:val="left" w:pos="2835"/>
        </w:tabs>
        <w:jc w:val="both"/>
        <w:rPr>
          <w:color w:val="000000"/>
          <w:shd w:val="clear" w:color="auto" w:fill="FFFFFF"/>
        </w:rPr>
      </w:pPr>
      <w:r w:rsidRPr="007C34C0">
        <w:rPr>
          <w:color w:val="000000"/>
          <w:shd w:val="clear" w:color="auto" w:fill="FFFFFF"/>
        </w:rPr>
        <w:t xml:space="preserve">3. neúspěšnost pouze jako procento studentů, kteří se nedostavili ke zkoušce z celkového počtu zapsaných studentů na daný předmět. </w:t>
      </w:r>
    </w:p>
    <w:p w14:paraId="7881B7B6" w14:textId="77A9E9ED" w:rsidR="00151616" w:rsidRPr="00487289" w:rsidRDefault="00151616" w:rsidP="00151616">
      <w:pPr>
        <w:tabs>
          <w:tab w:val="left" w:pos="2835"/>
        </w:tabs>
        <w:jc w:val="both"/>
        <w:rPr>
          <w:color w:val="000000"/>
          <w:shd w:val="clear" w:color="auto" w:fill="FFFFFF"/>
        </w:rPr>
      </w:pPr>
      <w:r w:rsidRPr="007C34C0">
        <w:rPr>
          <w:color w:val="000000"/>
          <w:shd w:val="clear" w:color="auto" w:fill="FFFFFF"/>
        </w:rPr>
        <w:t xml:space="preserve">Jako problematické jsou v studijním programu vnímány hodnoty od 30%, dále pak nad 50%. V programu </w:t>
      </w:r>
      <w:r>
        <w:rPr>
          <w:color w:val="000000"/>
          <w:shd w:val="clear" w:color="auto" w:fill="FFFFFF"/>
        </w:rPr>
        <w:t xml:space="preserve">Pedagogika předškolního věku </w:t>
      </w:r>
      <w:r w:rsidRPr="007C34C0">
        <w:rPr>
          <w:color w:val="000000"/>
          <w:shd w:val="clear" w:color="auto" w:fill="FFFFFF"/>
        </w:rPr>
        <w:t>nebyla zaznamenána</w:t>
      </w:r>
      <w:r w:rsidRPr="00487289">
        <w:rPr>
          <w:color w:val="000000"/>
          <w:shd w:val="clear" w:color="auto" w:fill="FFFFFF"/>
        </w:rPr>
        <w:t xml:space="preserve"> celková neúspěšnost nad 50%. V prezenční formě daného studijního programu se neúspěšnost pohybovala mezi </w:t>
      </w:r>
      <w:r>
        <w:rPr>
          <w:color w:val="000000"/>
          <w:shd w:val="clear" w:color="auto" w:fill="FFFFFF"/>
        </w:rPr>
        <w:t>kolem 10</w:t>
      </w:r>
      <w:r w:rsidRPr="00487289">
        <w:rPr>
          <w:color w:val="000000"/>
          <w:shd w:val="clear" w:color="auto" w:fill="FFFFFF"/>
        </w:rPr>
        <w:t>%, na státní závěrečné zkoušce to byla neúspěšnost na úrovni 1</w:t>
      </w:r>
      <w:r>
        <w:rPr>
          <w:color w:val="000000"/>
          <w:shd w:val="clear" w:color="auto" w:fill="FFFFFF"/>
        </w:rPr>
        <w:t>5</w:t>
      </w:r>
      <w:r w:rsidRPr="00487289">
        <w:rPr>
          <w:color w:val="000000"/>
          <w:shd w:val="clear" w:color="auto" w:fill="FFFFFF"/>
        </w:rPr>
        <w:t xml:space="preserve">%. Například u studentů 1. ročníku byly zaznamenány hodnoty nad 30%, zároveň ale ukazují především na neúspěšnost související s faktem, že šlo především o studenty, kteří se </w:t>
      </w:r>
      <w:del w:id="857" w:author="Anežka Lengálová" w:date="2018-05-30T07:11:00Z">
        <w:r w:rsidRPr="00487289" w:rsidDel="007A21E4">
          <w:rPr>
            <w:color w:val="000000"/>
            <w:shd w:val="clear" w:color="auto" w:fill="FFFFFF"/>
          </w:rPr>
          <w:delText xml:space="preserve">ani </w:delText>
        </w:r>
      </w:del>
      <w:r w:rsidRPr="00487289">
        <w:rPr>
          <w:color w:val="000000"/>
          <w:shd w:val="clear" w:color="auto" w:fill="FFFFFF"/>
        </w:rPr>
        <w:t>ke zkoušce ani nedostavili (dimenze 3).</w:t>
      </w:r>
    </w:p>
    <w:p w14:paraId="2371BE8D" w14:textId="6A1F0065" w:rsidR="00151616" w:rsidRPr="00487289" w:rsidRDefault="00151616" w:rsidP="00151616">
      <w:pPr>
        <w:tabs>
          <w:tab w:val="left" w:pos="2835"/>
        </w:tabs>
        <w:jc w:val="both"/>
        <w:rPr>
          <w:color w:val="000000"/>
          <w:shd w:val="clear" w:color="auto" w:fill="FFFFFF"/>
        </w:rPr>
      </w:pPr>
      <w:r w:rsidRPr="00487289">
        <w:rPr>
          <w:color w:val="000000"/>
          <w:shd w:val="clear" w:color="auto" w:fill="FFFFFF"/>
        </w:rPr>
        <w:t xml:space="preserve">Uplatnitelnost absolventů studijního programu je monitorována jednak </w:t>
      </w:r>
      <w:ins w:id="858" w:author="Jana Vašíková" w:date="2018-05-30T13:58:00Z">
        <w:r w:rsidR="00925597">
          <w:rPr>
            <w:color w:val="000000"/>
            <w:shd w:val="clear" w:color="auto" w:fill="FFFFFF"/>
          </w:rPr>
          <w:t>prostřednictvím</w:t>
        </w:r>
      </w:ins>
      <w:ins w:id="859" w:author="Jana Vašíková" w:date="2018-05-30T13:57:00Z">
        <w:r w:rsidR="00925597">
          <w:rPr>
            <w:color w:val="000000"/>
            <w:shd w:val="clear" w:color="auto" w:fill="FFFFFF"/>
          </w:rPr>
          <w:t xml:space="preserve"> </w:t>
        </w:r>
      </w:ins>
      <w:del w:id="860" w:author="Jana Vašíková" w:date="2018-05-30T13:57:00Z">
        <w:r w:rsidRPr="00487289" w:rsidDel="00925597">
          <w:rPr>
            <w:color w:val="000000"/>
            <w:shd w:val="clear" w:color="auto" w:fill="FFFFFF"/>
          </w:rPr>
          <w:delText>přes</w:delText>
        </w:r>
      </w:del>
      <w:r w:rsidRPr="00487289">
        <w:rPr>
          <w:color w:val="000000"/>
          <w:shd w:val="clear" w:color="auto" w:fill="FFFFFF"/>
        </w:rPr>
        <w:t xml:space="preserve"> </w:t>
      </w:r>
      <w:del w:id="861" w:author="Jana Vašíková" w:date="2018-05-30T13:57:00Z">
        <w:r w:rsidRPr="00487289" w:rsidDel="00925597">
          <w:rPr>
            <w:color w:val="000000"/>
            <w:shd w:val="clear" w:color="auto" w:fill="FFFFFF"/>
          </w:rPr>
          <w:delText xml:space="preserve">zachované osobní kontakty a </w:delText>
        </w:r>
      </w:del>
      <w:r w:rsidRPr="00487289">
        <w:rPr>
          <w:color w:val="000000"/>
          <w:shd w:val="clear" w:color="auto" w:fill="FFFFFF"/>
        </w:rPr>
        <w:t>setkání, protože počet končících studen</w:t>
      </w:r>
      <w:r>
        <w:rPr>
          <w:color w:val="000000"/>
          <w:shd w:val="clear" w:color="auto" w:fill="FFFFFF"/>
        </w:rPr>
        <w:t xml:space="preserve">tů se pohybuje </w:t>
      </w:r>
      <w:del w:id="862" w:author="Anežka Lengálová" w:date="2018-05-30T07:41:00Z">
        <w:r w:rsidDel="00D715E1">
          <w:rPr>
            <w:color w:val="000000"/>
            <w:shd w:val="clear" w:color="auto" w:fill="FFFFFF"/>
          </w:rPr>
          <w:delText xml:space="preserve">na úrovni </w:delText>
        </w:r>
      </w:del>
      <w:r>
        <w:rPr>
          <w:color w:val="000000"/>
          <w:shd w:val="clear" w:color="auto" w:fill="FFFFFF"/>
        </w:rPr>
        <w:t>kolem 2</w:t>
      </w:r>
      <w:r w:rsidRPr="00487289">
        <w:rPr>
          <w:color w:val="000000"/>
          <w:shd w:val="clear" w:color="auto" w:fill="FFFFFF"/>
        </w:rPr>
        <w:t>0 absolventů v obou formách studia. Na tomto místě pracuje Klub absolventů FHS, do kterého se absolventi mohou registrovat.</w:t>
      </w:r>
      <w:r w:rsidRPr="00487289">
        <w:rPr>
          <w:rStyle w:val="Znakapoznpodarou"/>
          <w:color w:val="000000"/>
          <w:shd w:val="clear" w:color="auto" w:fill="FFFFFF"/>
        </w:rPr>
        <w:footnoteReference w:id="12"/>
      </w:r>
      <w:r w:rsidRPr="00487289">
        <w:rPr>
          <w:color w:val="000000"/>
          <w:shd w:val="clear" w:color="auto" w:fill="FFFFFF"/>
        </w:rPr>
        <w:t xml:space="preserve"> </w:t>
      </w:r>
    </w:p>
    <w:p w14:paraId="5DA7DD65" w14:textId="77777777" w:rsidR="00151616" w:rsidRPr="00487289" w:rsidRDefault="00151616" w:rsidP="00151616">
      <w:pPr>
        <w:tabs>
          <w:tab w:val="left" w:pos="2835"/>
        </w:tabs>
        <w:jc w:val="both"/>
        <w:rPr>
          <w:color w:val="000000"/>
          <w:shd w:val="clear" w:color="auto" w:fill="FFFFFF"/>
        </w:rPr>
      </w:pPr>
      <w:r w:rsidRPr="00487289">
        <w:rPr>
          <w:color w:val="000000"/>
          <w:shd w:val="clear" w:color="auto" w:fill="FFFFFF"/>
        </w:rPr>
        <w:t xml:space="preserve">Dále je možné se v této záležitosti opřít o výsledky statistik MPSV ČR, které jsou každoročně zasílány na UTB. Je potěšitelné, že k 30. 4. 2017 byla například míra nezaměstnanosti absolventů FHS UTB minimální, pohybovala se na úrovni 1,5%. </w:t>
      </w:r>
    </w:p>
    <w:p w14:paraId="0BE5520C" w14:textId="77777777" w:rsidR="00151616" w:rsidRPr="0040774B" w:rsidRDefault="00151616" w:rsidP="00151616">
      <w:pPr>
        <w:tabs>
          <w:tab w:val="left" w:pos="2835"/>
        </w:tabs>
        <w:jc w:val="both"/>
        <w:rPr>
          <w:color w:val="E36C0A" w:themeColor="accent6" w:themeShade="BF"/>
        </w:rPr>
      </w:pPr>
    </w:p>
    <w:p w14:paraId="77894E7A" w14:textId="77777777" w:rsidR="00151616" w:rsidRPr="0040774B" w:rsidRDefault="00151616" w:rsidP="00151616"/>
    <w:p w14:paraId="6994A065" w14:textId="77777777" w:rsidR="00151616" w:rsidRPr="0040774B" w:rsidRDefault="00151616" w:rsidP="00151616">
      <w:pPr>
        <w:pStyle w:val="Nadpis2"/>
        <w:spacing w:before="0"/>
        <w:rPr>
          <w:b w:val="0"/>
          <w:bCs w:val="0"/>
          <w:sz w:val="24"/>
        </w:rPr>
      </w:pPr>
      <w:r w:rsidRPr="0040774B">
        <w:rPr>
          <w:sz w:val="24"/>
        </w:rPr>
        <w:t>Vzdělávací a tvůrčí činnost</w:t>
      </w:r>
    </w:p>
    <w:p w14:paraId="05DA291F" w14:textId="77777777" w:rsidR="00151616" w:rsidRPr="0040774B" w:rsidRDefault="00151616" w:rsidP="00151616">
      <w:pPr>
        <w:rPr>
          <w:lang w:eastAsia="en-US"/>
        </w:rPr>
      </w:pPr>
    </w:p>
    <w:p w14:paraId="1D68495B"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Mezinárodní rozměr a aplikace soudobého stavu poznání </w:t>
      </w:r>
    </w:p>
    <w:p w14:paraId="44D2D949" w14:textId="77777777" w:rsidR="00151616" w:rsidRPr="0040774B" w:rsidRDefault="00151616" w:rsidP="00151616">
      <w:pPr>
        <w:rPr>
          <w:lang w:eastAsia="en-US"/>
        </w:rPr>
      </w:pPr>
    </w:p>
    <w:p w14:paraId="67E6AC52" w14:textId="77777777" w:rsidR="00151616" w:rsidRPr="0040774B" w:rsidRDefault="00151616" w:rsidP="00151616">
      <w:r w:rsidRPr="0040774B">
        <w:tab/>
      </w:r>
      <w:r w:rsidRPr="0040774B">
        <w:tab/>
      </w:r>
      <w:r w:rsidRPr="0040774B">
        <w:tab/>
      </w:r>
      <w:r w:rsidRPr="0040774B">
        <w:tab/>
      </w:r>
      <w:r w:rsidRPr="0040774B">
        <w:tab/>
        <w:t>Standard 1.9</w:t>
      </w:r>
    </w:p>
    <w:p w14:paraId="176DA7B9" w14:textId="77777777" w:rsidR="00151616" w:rsidRPr="0040774B" w:rsidRDefault="00151616" w:rsidP="00151616"/>
    <w:p w14:paraId="64C82731" w14:textId="77777777" w:rsidR="00151616" w:rsidRPr="00487289" w:rsidRDefault="00151616" w:rsidP="00151616">
      <w:pPr>
        <w:jc w:val="both"/>
      </w:pPr>
      <w:r w:rsidRPr="00487289">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6D946B79" w14:textId="1B50981D" w:rsidR="00151616" w:rsidRPr="00487289" w:rsidRDefault="00151616" w:rsidP="00151616">
      <w:pPr>
        <w:jc w:val="both"/>
      </w:pPr>
      <w:r w:rsidRPr="00487289">
        <w:t>UTB ve Zlíně podporuje rozvoj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w:t>
      </w:r>
      <w:del w:id="866" w:author="Anežka Lengálová" w:date="2018-05-30T07:43:00Z">
        <w:r w:rsidRPr="00487289" w:rsidDel="00D715E1">
          <w:delText>,</w:delText>
        </w:r>
      </w:del>
      <w:r w:rsidRPr="00487289">
        <w:t xml:space="preserve"> a studentům tak nabízí širokou škálu mobilitních příležitostí. UTB ve Zlíně navíc podporuje mobility studentů i </w:t>
      </w:r>
      <w:r>
        <w:t>nad rámec</w:t>
      </w:r>
      <w:r w:rsidRPr="00487289">
        <w:t xml:space="preserve"> programových zemí Erasmus+ pomocí finančního zabezpečení ze zdrojů MŠMT</w:t>
      </w:r>
      <w:ins w:id="867" w:author="Anežka Lengálová" w:date="2018-05-30T07:43:00Z">
        <w:r w:rsidR="00D715E1">
          <w:t xml:space="preserve"> i za svého stipendijního fondu</w:t>
        </w:r>
      </w:ins>
      <w:r w:rsidRPr="00487289">
        <w:t>. UTB ve Zlíně je pak zapojena i do dalších programů včetně CEEPUS, AKTION či Norských fondů.</w:t>
      </w:r>
      <w:r w:rsidRPr="00487289">
        <w:rPr>
          <w:rStyle w:val="Znakapoznpodarou"/>
        </w:rPr>
        <w:footnoteReference w:id="13"/>
      </w:r>
      <w:r w:rsidRPr="00487289">
        <w:t xml:space="preserve"> </w:t>
      </w:r>
    </w:p>
    <w:p w14:paraId="71EBF7A4" w14:textId="77777777" w:rsidR="00151616" w:rsidRPr="00487289" w:rsidRDefault="00151616" w:rsidP="00151616">
      <w:pPr>
        <w:jc w:val="both"/>
      </w:pPr>
      <w:r w:rsidRPr="00487289">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048843FF" w14:textId="77777777" w:rsidR="00151616" w:rsidRPr="00487289" w:rsidRDefault="00151616" w:rsidP="00151616">
      <w:pPr>
        <w:autoSpaceDE w:val="0"/>
        <w:autoSpaceDN w:val="0"/>
        <w:adjustRightInd w:val="0"/>
        <w:jc w:val="both"/>
      </w:pPr>
      <w:r w:rsidRPr="00487289">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 </w:t>
      </w:r>
      <w:r w:rsidRPr="00487289">
        <w:rPr>
          <w:rStyle w:val="Znakapoznpodarou"/>
        </w:rPr>
        <w:footnoteReference w:id="14"/>
      </w:r>
    </w:p>
    <w:p w14:paraId="7AA53306" w14:textId="77777777" w:rsidR="00151616" w:rsidRPr="00487289" w:rsidRDefault="00151616" w:rsidP="00151616">
      <w:pPr>
        <w:jc w:val="both"/>
      </w:pPr>
      <w:r w:rsidRPr="00487289">
        <w:t xml:space="preserve">V daném studijním programu se např. jedná o mobility </w:t>
      </w:r>
      <w:r>
        <w:t>do</w:t>
      </w:r>
      <w:r w:rsidRPr="00487289">
        <w:t xml:space="preserve"> těchto států a jejich univerzit:</w:t>
      </w:r>
    </w:p>
    <w:p w14:paraId="2EA35F86" w14:textId="77777777" w:rsidR="00151616" w:rsidRPr="00487289" w:rsidRDefault="00151616" w:rsidP="00151616">
      <w:pPr>
        <w:pStyle w:val="Odstavecseseznamem"/>
        <w:numPr>
          <w:ilvl w:val="0"/>
          <w:numId w:val="47"/>
        </w:numPr>
        <w:ind w:left="714" w:hanging="357"/>
        <w:contextualSpacing w:val="0"/>
        <w:jc w:val="both"/>
      </w:pPr>
      <w:r w:rsidRPr="00487289">
        <w:rPr>
          <w:bCs/>
        </w:rPr>
        <w:t xml:space="preserve">Litva - </w:t>
      </w:r>
      <w:r w:rsidRPr="00487289">
        <w:t>Klaipéda University;</w:t>
      </w:r>
    </w:p>
    <w:p w14:paraId="4C945259" w14:textId="77777777" w:rsidR="00151616" w:rsidRPr="00487289" w:rsidRDefault="00151616" w:rsidP="00151616">
      <w:pPr>
        <w:pStyle w:val="Odstavecseseznamem"/>
        <w:numPr>
          <w:ilvl w:val="0"/>
          <w:numId w:val="47"/>
        </w:numPr>
        <w:ind w:left="714" w:hanging="357"/>
        <w:contextualSpacing w:val="0"/>
        <w:jc w:val="both"/>
      </w:pPr>
      <w:r w:rsidRPr="00487289">
        <w:rPr>
          <w:bCs/>
        </w:rPr>
        <w:t>Maďarsko</w:t>
      </w:r>
      <w:r w:rsidRPr="00487289">
        <w:t xml:space="preserve"> - Eotvos Loránd University a Kaposvár University;</w:t>
      </w:r>
      <w:r w:rsidRPr="00487289">
        <w:rPr>
          <w:bCs/>
        </w:rPr>
        <w:t xml:space="preserve"> </w:t>
      </w:r>
    </w:p>
    <w:p w14:paraId="712802C9" w14:textId="77777777" w:rsidR="00151616" w:rsidRPr="00487289" w:rsidRDefault="00151616" w:rsidP="00151616">
      <w:pPr>
        <w:pStyle w:val="Odstavecseseznamem"/>
        <w:numPr>
          <w:ilvl w:val="0"/>
          <w:numId w:val="47"/>
        </w:numPr>
        <w:ind w:left="714" w:hanging="357"/>
        <w:contextualSpacing w:val="0"/>
        <w:jc w:val="both"/>
      </w:pPr>
      <w:r w:rsidRPr="00487289">
        <w:rPr>
          <w:bCs/>
        </w:rPr>
        <w:t xml:space="preserve">Polsko - </w:t>
      </w:r>
      <w:r w:rsidRPr="00487289">
        <w:t>Kazimierz Wielki University in Bydgoszcz a Pedagogical University of Cracow;</w:t>
      </w:r>
    </w:p>
    <w:p w14:paraId="26FFCCC9" w14:textId="77777777" w:rsidR="00151616" w:rsidRPr="0040774B" w:rsidRDefault="00151616" w:rsidP="00151616">
      <w:pPr>
        <w:pStyle w:val="Odstavecseseznamem"/>
        <w:numPr>
          <w:ilvl w:val="0"/>
          <w:numId w:val="47"/>
        </w:numPr>
        <w:ind w:left="714" w:hanging="357"/>
        <w:contextualSpacing w:val="0"/>
        <w:jc w:val="both"/>
      </w:pPr>
      <w:r w:rsidRPr="0040774B">
        <w:rPr>
          <w:bCs/>
        </w:rPr>
        <w:t>Slovensko -</w:t>
      </w:r>
      <w:r w:rsidRPr="0040774B">
        <w:t xml:space="preserve"> Universita Komenského v Bratislavě,  Katolícka univerzita v Ružomberku a Prešovská univerzita v Prešově; </w:t>
      </w:r>
    </w:p>
    <w:p w14:paraId="3E6006EC" w14:textId="77777777" w:rsidR="00151616" w:rsidRPr="0040774B" w:rsidRDefault="00151616" w:rsidP="00151616">
      <w:pPr>
        <w:pStyle w:val="Odstavecseseznamem"/>
        <w:numPr>
          <w:ilvl w:val="0"/>
          <w:numId w:val="47"/>
        </w:numPr>
        <w:ind w:left="714" w:hanging="357"/>
        <w:contextualSpacing w:val="0"/>
        <w:jc w:val="both"/>
      </w:pPr>
      <w:r w:rsidRPr="0040774B">
        <w:rPr>
          <w:bCs/>
        </w:rPr>
        <w:t xml:space="preserve">Slovinsko - </w:t>
      </w:r>
      <w:r w:rsidRPr="0040774B">
        <w:t xml:space="preserve">University of Ljubljana;  </w:t>
      </w:r>
    </w:p>
    <w:p w14:paraId="04F665A7" w14:textId="77777777" w:rsidR="00151616" w:rsidRPr="0040774B" w:rsidRDefault="00151616" w:rsidP="00151616">
      <w:pPr>
        <w:pStyle w:val="Odstavecseseznamem"/>
        <w:numPr>
          <w:ilvl w:val="0"/>
          <w:numId w:val="47"/>
        </w:numPr>
        <w:ind w:left="714" w:hanging="357"/>
        <w:contextualSpacing w:val="0"/>
        <w:jc w:val="both"/>
      </w:pPr>
      <w:r w:rsidRPr="0040774B">
        <w:rPr>
          <w:bCs/>
        </w:rPr>
        <w:t>Španělsko</w:t>
      </w:r>
      <w:r w:rsidRPr="0040774B">
        <w:t xml:space="preserve"> - Universidad Rey Juan Carlos, Madrid;</w:t>
      </w:r>
    </w:p>
    <w:p w14:paraId="7BA669F1" w14:textId="77777777" w:rsidR="00151616" w:rsidRPr="0040774B" w:rsidRDefault="00151616" w:rsidP="00151616">
      <w:pPr>
        <w:pStyle w:val="Odstavecseseznamem"/>
        <w:numPr>
          <w:ilvl w:val="0"/>
          <w:numId w:val="47"/>
        </w:numPr>
        <w:ind w:left="714" w:hanging="357"/>
        <w:contextualSpacing w:val="0"/>
        <w:jc w:val="both"/>
      </w:pPr>
      <w:r w:rsidRPr="0040774B">
        <w:rPr>
          <w:bCs/>
        </w:rPr>
        <w:t>Dánsko -</w:t>
      </w:r>
      <w:r w:rsidRPr="0040774B">
        <w:t xml:space="preserve"> University College of Northern Denmark.</w:t>
      </w:r>
    </w:p>
    <w:p w14:paraId="3A3B3E2F" w14:textId="77777777" w:rsidR="00151616" w:rsidRPr="0040774B" w:rsidRDefault="00151616" w:rsidP="00151616">
      <w:pPr>
        <w:jc w:val="both"/>
      </w:pPr>
    </w:p>
    <w:p w14:paraId="0DCD5FD4" w14:textId="70E07CD1" w:rsidR="00151616" w:rsidRPr="00487289" w:rsidRDefault="00151616" w:rsidP="00151616">
      <w:pPr>
        <w:jc w:val="both"/>
      </w:pPr>
      <w:r w:rsidRPr="00487289">
        <w:t xml:space="preserve">Dále jsou na UTB ve Zlíně standardně nabízeny studijní předměty vyučované v cizích jazycích a realizované studijní programy uskutečňované v cizích jazycích. </w:t>
      </w:r>
      <w:ins w:id="868" w:author="Anežka Lengálová" w:date="2018-05-30T07:44:00Z">
        <w:r w:rsidR="00D715E1">
          <w:t>V</w:t>
        </w:r>
      </w:ins>
      <w:ins w:id="869" w:author="Anežka Lengálová" w:date="2018-05-30T07:45:00Z">
        <w:r w:rsidR="00D715E1">
          <w:t> </w:t>
        </w:r>
      </w:ins>
      <w:ins w:id="870" w:author="Anežka Lengálová" w:date="2018-05-30T07:44:00Z">
        <w:r w:rsidR="00D715E1">
          <w:t xml:space="preserve">rámci </w:t>
        </w:r>
      </w:ins>
      <w:ins w:id="871" w:author="Anežka Lengálová" w:date="2018-05-30T07:45:00Z">
        <w:r w:rsidR="00D715E1">
          <w:t>každého programu v prezenční formě a v každém stupni musí student absolvovat jeden ovdorný předmět v angličtině.</w:t>
        </w:r>
      </w:ins>
    </w:p>
    <w:p w14:paraId="1AE1F7D3" w14:textId="77777777" w:rsidR="00151616" w:rsidRPr="0040774B" w:rsidRDefault="00151616" w:rsidP="00151616"/>
    <w:p w14:paraId="69ED08C8" w14:textId="77777777" w:rsidR="00151616" w:rsidRPr="0040774B" w:rsidRDefault="00151616" w:rsidP="00151616"/>
    <w:p w14:paraId="4576C429"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Spolupráce s praxí při uskutečňování studijních programů</w:t>
      </w:r>
    </w:p>
    <w:p w14:paraId="78503B1F" w14:textId="77777777" w:rsidR="00151616" w:rsidRPr="0040774B" w:rsidRDefault="00151616" w:rsidP="00151616">
      <w:pPr>
        <w:rPr>
          <w:lang w:eastAsia="en-US"/>
        </w:rPr>
      </w:pPr>
    </w:p>
    <w:p w14:paraId="38F9197C" w14:textId="77777777" w:rsidR="00151616" w:rsidRPr="0040774B" w:rsidRDefault="00151616" w:rsidP="00151616">
      <w:r w:rsidRPr="0040774B">
        <w:tab/>
      </w:r>
      <w:r w:rsidRPr="0040774B">
        <w:tab/>
      </w:r>
      <w:r w:rsidRPr="0040774B">
        <w:tab/>
      </w:r>
      <w:r w:rsidRPr="0040774B">
        <w:tab/>
      </w:r>
      <w:r w:rsidRPr="0040774B">
        <w:tab/>
        <w:t>Standard 1.10</w:t>
      </w:r>
    </w:p>
    <w:p w14:paraId="47538263" w14:textId="4E0832F0" w:rsidR="00151616" w:rsidRDefault="00151616" w:rsidP="00151616">
      <w:pPr>
        <w:jc w:val="both"/>
      </w:pPr>
      <w:r>
        <w:t xml:space="preserve">Fakulta se dlouhodobě věnuje </w:t>
      </w:r>
      <w:ins w:id="872" w:author="Anežka Lengálová" w:date="2018-05-30T07:45:00Z">
        <w:r w:rsidR="00852528">
          <w:t xml:space="preserve">odborným </w:t>
        </w:r>
      </w:ins>
      <w:r>
        <w:t>prax</w:t>
      </w:r>
      <w:ins w:id="873" w:author="Anežka Lengálová" w:date="2018-05-30T07:46:00Z">
        <w:r w:rsidR="00852528">
          <w:t>ím studentů</w:t>
        </w:r>
      </w:ins>
      <w:del w:id="874" w:author="Anežka Lengálová" w:date="2018-05-30T07:46:00Z">
        <w:r w:rsidDel="00852528">
          <w:delText>i</w:delText>
        </w:r>
      </w:del>
      <w:r>
        <w:t>. V daném programu však praxi není podstatnou složkou programu, protože se jedná o program akademicky koncipov</w:t>
      </w:r>
      <w:ins w:id="875" w:author="Anežka Lengálová" w:date="2018-05-30T07:46:00Z">
        <w:r w:rsidR="00852528">
          <w:t>aný</w:t>
        </w:r>
      </w:ins>
      <w:del w:id="876" w:author="Anežka Lengálová" w:date="2018-05-30T07:46:00Z">
        <w:r w:rsidDel="00852528">
          <w:delText>án</w:delText>
        </w:r>
      </w:del>
      <w:r>
        <w:t xml:space="preserve">. Nicméně k profilu absolventa programu patří i kontakt s praxí, protože jde i o přípravu ředitelů mateřských škol. Také </w:t>
      </w:r>
      <w:ins w:id="877" w:author="Anežka Lengálová" w:date="2018-05-30T07:46:00Z">
        <w:r w:rsidR="00852528">
          <w:t xml:space="preserve">je </w:t>
        </w:r>
      </w:ins>
      <w:r>
        <w:t xml:space="preserve">v programu </w:t>
      </w:r>
      <w:del w:id="878" w:author="Anežka Lengálová" w:date="2018-05-30T07:46:00Z">
        <w:r w:rsidDel="00852528">
          <w:delText xml:space="preserve">je </w:delText>
        </w:r>
      </w:del>
      <w:r>
        <w:t xml:space="preserve">vytvořen prostor pro akční výzkum v terénu, který podporuje také směrnice děkanky </w:t>
      </w:r>
      <w:del w:id="879" w:author="Anežka Lengálová" w:date="2018-05-30T07:46:00Z">
        <w:r w:rsidDel="00852528">
          <w:delText xml:space="preserve">„Směrnice děkanky </w:delText>
        </w:r>
      </w:del>
      <w:r>
        <w:t xml:space="preserve">SD 07/2017 - </w:t>
      </w:r>
      <w:r w:rsidRPr="00487289">
        <w:t>Statut fakultní školy Fakulty humanitních Univerzity Tomáše Bati ve Zlíně</w:t>
      </w:r>
      <w:del w:id="880" w:author="Anežka Lengálová" w:date="2018-05-30T07:46:00Z">
        <w:r w:rsidRPr="00487289" w:rsidDel="00852528">
          <w:delText>“</w:delText>
        </w:r>
      </w:del>
      <w:r w:rsidRPr="00487289">
        <w:rPr>
          <w:rStyle w:val="Znakapoznpodarou"/>
        </w:rPr>
        <w:footnoteReference w:id="15"/>
      </w:r>
    </w:p>
    <w:p w14:paraId="69BDEFB9" w14:textId="77777777" w:rsidR="00151616" w:rsidRDefault="00151616" w:rsidP="00151616">
      <w:pPr>
        <w:jc w:val="both"/>
      </w:pPr>
    </w:p>
    <w:p w14:paraId="36A26B4B" w14:textId="3EAF4A2F" w:rsidR="00151616" w:rsidRPr="00487289" w:rsidRDefault="00151616" w:rsidP="00151616">
      <w:pPr>
        <w:jc w:val="both"/>
      </w:pPr>
      <w:r w:rsidRPr="00487289">
        <w:t>UTB ve Zlíně dlouhodobě rozvíjí spolupráci s praxí s přihlédnutím k typům a případným profilům studijních programů; jde zejména o praktickou výuku, zadávání kvalifikačních a rigorózních prací</w:t>
      </w:r>
      <w:del w:id="881" w:author="Anežka Lengálová" w:date="2018-05-30T07:47:00Z">
        <w:r w:rsidRPr="00487289" w:rsidDel="00852528">
          <w:delText>, přiznávání stipendií</w:delText>
        </w:r>
      </w:del>
      <w:r w:rsidRPr="00487289">
        <w:t xml:space="preserve"> a zapojování odborníků z praxe do vzdělávacího procesu.</w:t>
      </w:r>
      <w:ins w:id="882" w:author="Anežka Lengálová" w:date="2018-05-30T07:47:00Z">
        <w:r w:rsidR="00852528">
          <w:t xml:space="preserve"> Na druhé sraně odborníci z</w:t>
        </w:r>
      </w:ins>
      <w:ins w:id="883" w:author="Anežka Lengálová" w:date="2018-05-30T07:48:00Z">
        <w:r w:rsidR="00852528">
          <w:t> </w:t>
        </w:r>
      </w:ins>
      <w:ins w:id="884" w:author="Anežka Lengálová" w:date="2018-05-30T07:47:00Z">
        <w:r w:rsidR="00852528">
          <w:t xml:space="preserve">praxe </w:t>
        </w:r>
      </w:ins>
      <w:ins w:id="885" w:author="Anežka Lengálová" w:date="2018-05-30T07:48:00Z">
        <w:r w:rsidR="00852528">
          <w:t>mají možnost účastnit se vzdělávacích i jiných aktivit FHS.</w:t>
        </w:r>
      </w:ins>
    </w:p>
    <w:p w14:paraId="0FFAE2FB" w14:textId="77777777" w:rsidR="00151616" w:rsidRPr="0040774B" w:rsidRDefault="00151616" w:rsidP="00151616">
      <w:pPr>
        <w:jc w:val="both"/>
        <w:rPr>
          <w:rFonts w:eastAsia="Calibri"/>
          <w:highlight w:val="lightGray"/>
        </w:rPr>
      </w:pPr>
    </w:p>
    <w:p w14:paraId="26E27CA5" w14:textId="77777777" w:rsidR="00151616" w:rsidRPr="0040774B" w:rsidRDefault="00151616" w:rsidP="00151616">
      <w:pPr>
        <w:jc w:val="both"/>
        <w:rPr>
          <w:rFonts w:eastAsia="Calibri"/>
        </w:rPr>
      </w:pPr>
      <w:r w:rsidRPr="0040774B">
        <w:rPr>
          <w:rFonts w:eastAsia="Calibri"/>
        </w:rPr>
        <w:t>V daném studijním programu se praxe realizuje v následujících mateřských školách:</w:t>
      </w:r>
    </w:p>
    <w:p w14:paraId="59D48807" w14:textId="77777777" w:rsidR="00151616" w:rsidRPr="0040774B" w:rsidRDefault="00151616" w:rsidP="00151616">
      <w:pPr>
        <w:jc w:val="both"/>
      </w:pPr>
      <w:r w:rsidRPr="0040774B">
        <w:t>Univerzitní mateřská škola Qočna, Zlín</w:t>
      </w:r>
      <w:r>
        <w:t>;</w:t>
      </w:r>
      <w:r w:rsidRPr="0040774B">
        <w:t xml:space="preserve"> </w:t>
      </w:r>
    </w:p>
    <w:p w14:paraId="49735653" w14:textId="77777777" w:rsidR="00151616" w:rsidRPr="0040774B" w:rsidRDefault="00151616" w:rsidP="00151616">
      <w:pPr>
        <w:jc w:val="both"/>
      </w:pPr>
      <w:r w:rsidRPr="0040774B">
        <w:t xml:space="preserve">Mateřská škola Otrokovice; </w:t>
      </w:r>
    </w:p>
    <w:p w14:paraId="68C38990" w14:textId="77777777" w:rsidR="00151616" w:rsidRPr="0040774B" w:rsidRDefault="00151616" w:rsidP="00151616">
      <w:pPr>
        <w:jc w:val="both"/>
      </w:pPr>
      <w:r w:rsidRPr="0040774B">
        <w:t xml:space="preserve">Mateřská škola Zlín – Kudlov; </w:t>
      </w:r>
    </w:p>
    <w:p w14:paraId="30814A3B" w14:textId="77777777" w:rsidR="00151616" w:rsidRPr="00CA7F95" w:rsidRDefault="00151616" w:rsidP="00151616">
      <w:pPr>
        <w:jc w:val="both"/>
      </w:pPr>
      <w:r w:rsidRPr="0040774B">
        <w:t>Súkromná materská škola Life</w:t>
      </w:r>
      <w:r>
        <w:t xml:space="preserve"> Academy, s. r. o., Poprad (SR).</w:t>
      </w:r>
      <w:r w:rsidRPr="0040774B">
        <w:t xml:space="preserve"> </w:t>
      </w:r>
    </w:p>
    <w:p w14:paraId="6B098901" w14:textId="138212C0" w:rsidR="009621DD" w:rsidRPr="007F6B94" w:rsidRDefault="009621DD" w:rsidP="009621DD">
      <w:pPr>
        <w:jc w:val="both"/>
        <w:rPr>
          <w:ins w:id="886" w:author="vašíkovi" w:date="2018-05-28T09:06:00Z"/>
        </w:rPr>
      </w:pPr>
      <w:ins w:id="887" w:author="vašíkovi" w:date="2018-05-28T09:06:00Z">
        <w:r w:rsidRPr="007F6B94">
          <w:t>Studenti mají také možnost realizovat svou pedagogickou praxi ve státní správě</w:t>
        </w:r>
      </w:ins>
      <w:ins w:id="888" w:author="Anežka Lengálová" w:date="2018-05-30T07:48:00Z">
        <w:r w:rsidR="00852528">
          <w:t>,</w:t>
        </w:r>
      </w:ins>
      <w:ins w:id="889" w:author="vašíkovi" w:date="2018-05-28T09:06:00Z">
        <w:r w:rsidRPr="007F6B94">
          <w:t xml:space="preserve"> např. </w:t>
        </w:r>
      </w:ins>
      <w:ins w:id="890" w:author="Anežka Lengálová" w:date="2018-05-30T07:11:00Z">
        <w:r w:rsidR="007A21E4">
          <w:t xml:space="preserve">na </w:t>
        </w:r>
      </w:ins>
      <w:ins w:id="891" w:author="vašíkovi" w:date="2018-05-28T09:06:00Z">
        <w:del w:id="892" w:author="Anežka Lengálová" w:date="2018-05-30T07:11:00Z">
          <w:r w:rsidRPr="007F6B94" w:rsidDel="007A21E4">
            <w:delText>K</w:delText>
          </w:r>
        </w:del>
      </w:ins>
      <w:ins w:id="893" w:author="Anežka Lengálová" w:date="2018-05-30T07:11:00Z">
        <w:r w:rsidR="007A21E4">
          <w:t>k</w:t>
        </w:r>
      </w:ins>
      <w:ins w:id="894" w:author="vašíkovi" w:date="2018-05-28T09:06:00Z">
        <w:r w:rsidRPr="007F6B94">
          <w:t>rajský</w:t>
        </w:r>
      </w:ins>
      <w:ins w:id="895" w:author="Anežka Lengálová" w:date="2018-05-30T07:11:00Z">
        <w:r w:rsidR="007A21E4">
          <w:t>ch</w:t>
        </w:r>
      </w:ins>
      <w:ins w:id="896" w:author="vašíkovi" w:date="2018-05-28T09:06:00Z">
        <w:r w:rsidRPr="007F6B94">
          <w:t xml:space="preserve"> úřad</w:t>
        </w:r>
      </w:ins>
      <w:ins w:id="897" w:author="Anežka Lengálová" w:date="2018-05-30T07:11:00Z">
        <w:r w:rsidR="007A21E4">
          <w:t>ech</w:t>
        </w:r>
      </w:ins>
      <w:ins w:id="898" w:author="vašíkovi" w:date="2018-05-28T09:06:00Z">
        <w:r w:rsidRPr="007F6B94">
          <w:t>.</w:t>
        </w:r>
      </w:ins>
    </w:p>
    <w:p w14:paraId="67D9E7D1" w14:textId="77777777" w:rsidR="00151616" w:rsidRPr="00C74A06" w:rsidRDefault="00151616" w:rsidP="00151616">
      <w:pPr>
        <w:jc w:val="both"/>
        <w:rPr>
          <w:highlight w:val="yellow"/>
        </w:rPr>
      </w:pPr>
    </w:p>
    <w:p w14:paraId="2D9F31E4" w14:textId="77777777" w:rsidR="00151616" w:rsidRPr="00487289" w:rsidRDefault="00151616" w:rsidP="00151616">
      <w:pPr>
        <w:jc w:val="both"/>
        <w:rPr>
          <w:bCs/>
        </w:rPr>
      </w:pPr>
    </w:p>
    <w:p w14:paraId="4F49C00F"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Spolupráce s praxí při tvorbě studijních programů </w:t>
      </w:r>
    </w:p>
    <w:p w14:paraId="5B59DD2F" w14:textId="77777777" w:rsidR="00151616" w:rsidRPr="0040774B" w:rsidRDefault="00151616" w:rsidP="00151616">
      <w:pPr>
        <w:rPr>
          <w:lang w:eastAsia="en-US"/>
        </w:rPr>
      </w:pPr>
    </w:p>
    <w:p w14:paraId="218736D5" w14:textId="77777777" w:rsidR="00151616" w:rsidRPr="0040774B" w:rsidRDefault="00151616" w:rsidP="00151616">
      <w:r w:rsidRPr="0040774B">
        <w:tab/>
      </w:r>
      <w:r w:rsidRPr="0040774B">
        <w:tab/>
      </w:r>
      <w:r w:rsidRPr="0040774B">
        <w:tab/>
      </w:r>
      <w:r w:rsidRPr="0040774B">
        <w:tab/>
      </w:r>
      <w:r w:rsidRPr="0040774B">
        <w:tab/>
        <w:t>Standard 1.11</w:t>
      </w:r>
    </w:p>
    <w:p w14:paraId="5B4F4C4A" w14:textId="77777777" w:rsidR="00151616" w:rsidRPr="0040774B" w:rsidRDefault="00151616" w:rsidP="00151616"/>
    <w:p w14:paraId="0C2E9498" w14:textId="77777777" w:rsidR="00151616" w:rsidRPr="0040774B" w:rsidRDefault="00151616" w:rsidP="00151616">
      <w:pPr>
        <w:jc w:val="both"/>
      </w:pPr>
      <w:r w:rsidRPr="0040774B">
        <w:t xml:space="preserve">UTB ve Zlíně komunikuje s profesními komorami, oborovými sdruženími, organizacemi zaměstnavatelů nebo dalšími odborníky z praxe a </w:t>
      </w:r>
      <w:r>
        <w:t>reflektuje</w:t>
      </w:r>
      <w:r w:rsidRPr="0040774B">
        <w:t xml:space="preserve"> jejich očekávání a požadavky na absolventy studijních programů. </w:t>
      </w:r>
    </w:p>
    <w:p w14:paraId="7207394C" w14:textId="77777777" w:rsidR="00151616" w:rsidRPr="0040774B" w:rsidRDefault="00151616" w:rsidP="00151616">
      <w:pPr>
        <w:jc w:val="both"/>
      </w:pPr>
    </w:p>
    <w:p w14:paraId="1A2E0DA6" w14:textId="77777777" w:rsidR="00151616" w:rsidRPr="0040774B" w:rsidRDefault="00151616" w:rsidP="00151616">
      <w:pPr>
        <w:jc w:val="both"/>
      </w:pPr>
      <w:r w:rsidRPr="0040774B">
        <w:t xml:space="preserve">V rámci daného </w:t>
      </w:r>
      <w:r w:rsidRPr="006E3158">
        <w:t>studijního programu Předškolní</w:t>
      </w:r>
      <w:r>
        <w:t xml:space="preserve"> pedagogika </w:t>
      </w:r>
      <w:r w:rsidRPr="0040774B">
        <w:t>je to spolupráce s:</w:t>
      </w:r>
    </w:p>
    <w:p w14:paraId="73CE68A7" w14:textId="77777777" w:rsidR="00151616" w:rsidRPr="0040774B" w:rsidRDefault="00151616" w:rsidP="00151616">
      <w:pPr>
        <w:jc w:val="both"/>
      </w:pPr>
      <w:r w:rsidRPr="0040774B">
        <w:t>1.OMEP ČR - světová organizace pro předškolní výchovu</w:t>
      </w:r>
      <w:r>
        <w:t>;</w:t>
      </w:r>
    </w:p>
    <w:p w14:paraId="5091B638" w14:textId="77777777" w:rsidR="00151616" w:rsidRPr="0040774B" w:rsidRDefault="00151616" w:rsidP="00151616">
      <w:pPr>
        <w:jc w:val="both"/>
      </w:pPr>
      <w:r w:rsidRPr="0040774B">
        <w:t>2.APV – Asociace předškolní výchovy – pedagogové pracoviště realizující daný studijní program jsou aktivními členy APV</w:t>
      </w:r>
      <w:r>
        <w:t>;</w:t>
      </w:r>
    </w:p>
    <w:p w14:paraId="01085D63" w14:textId="77777777" w:rsidR="00151616" w:rsidRPr="0040774B" w:rsidRDefault="00151616" w:rsidP="00151616">
      <w:pPr>
        <w:jc w:val="both"/>
      </w:pPr>
      <w:r w:rsidRPr="0040774B">
        <w:t xml:space="preserve">3.ČPdS – Česká pedagogická společnost - pracoviště realizující daný studijní program je hlavním garantem zlínské pobočky ČPdS </w:t>
      </w:r>
      <w:r w:rsidRPr="0040774B">
        <w:rPr>
          <w:rStyle w:val="Znakapoznpodarou"/>
        </w:rPr>
        <w:footnoteReference w:id="16"/>
      </w:r>
      <w:r>
        <w:t>;</w:t>
      </w:r>
    </w:p>
    <w:p w14:paraId="38F346AD" w14:textId="77777777" w:rsidR="00151616" w:rsidRPr="0040774B" w:rsidRDefault="00151616" w:rsidP="00151616">
      <w:pPr>
        <w:jc w:val="both"/>
      </w:pPr>
      <w:r w:rsidRPr="0040774B">
        <w:t>4.EARLI - The European Association for Research on Learning and Instruction (EARLI), kde jsou akademičtí pracovníci ÚŠP (pracoviště realizující studijní program) členy, rovněž i její sekce - "Special Interest Group - Learning and Development in Early Childhood"</w:t>
      </w:r>
      <w:r w:rsidRPr="0040774B">
        <w:rPr>
          <w:rStyle w:val="Znakapoznpodarou"/>
        </w:rPr>
        <w:footnoteReference w:id="17"/>
      </w:r>
      <w:r>
        <w:t>;</w:t>
      </w:r>
    </w:p>
    <w:p w14:paraId="46DDCF3A" w14:textId="19613B19" w:rsidR="00151616" w:rsidRPr="0040774B" w:rsidRDefault="00151616" w:rsidP="00151616">
      <w:pPr>
        <w:jc w:val="both"/>
      </w:pPr>
      <w:r w:rsidRPr="0040774B">
        <w:t>5. Spolupráce na úrovni univerzit ČR připravujících budoucí učit</w:t>
      </w:r>
      <w:r>
        <w:t>ele mateřských škol – pravidelná</w:t>
      </w:r>
      <w:r w:rsidRPr="0040774B">
        <w:t xml:space="preserve"> setkávání odborníků minimálně jedenkrát za rok na </w:t>
      </w:r>
      <w:r>
        <w:t xml:space="preserve">půdě </w:t>
      </w:r>
      <w:r w:rsidRPr="0040774B">
        <w:t xml:space="preserve">některé z fakult (v roce 2015 se toto setkání uskutečnilo na FHS UTB ve Zlíně). </w:t>
      </w:r>
    </w:p>
    <w:p w14:paraId="4663BC30" w14:textId="77777777" w:rsidR="00151616" w:rsidRPr="0040774B" w:rsidRDefault="00151616" w:rsidP="00151616">
      <w:pPr>
        <w:jc w:val="both"/>
        <w:rPr>
          <w:color w:val="E36C0A" w:themeColor="accent6" w:themeShade="BF"/>
        </w:rPr>
      </w:pPr>
    </w:p>
    <w:p w14:paraId="7B37484A" w14:textId="77777777" w:rsidR="00151616" w:rsidRPr="0040774B" w:rsidRDefault="00151616" w:rsidP="00151616">
      <w:pPr>
        <w:pStyle w:val="Nadpis2"/>
        <w:spacing w:before="0"/>
        <w:rPr>
          <w:b w:val="0"/>
          <w:bCs w:val="0"/>
          <w:sz w:val="24"/>
        </w:rPr>
      </w:pPr>
      <w:r w:rsidRPr="0040774B">
        <w:rPr>
          <w:sz w:val="24"/>
        </w:rPr>
        <w:t xml:space="preserve">Podpůrné zdroje a administrativa </w:t>
      </w:r>
    </w:p>
    <w:p w14:paraId="12DD2A55" w14:textId="77777777" w:rsidR="00151616" w:rsidRPr="0040774B" w:rsidRDefault="00151616" w:rsidP="00151616">
      <w:pPr>
        <w:rPr>
          <w:lang w:eastAsia="en-US"/>
        </w:rPr>
      </w:pPr>
    </w:p>
    <w:p w14:paraId="49ADC4A3"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Informační systém </w:t>
      </w:r>
    </w:p>
    <w:p w14:paraId="2A5D7F2D" w14:textId="77777777" w:rsidR="00151616" w:rsidRPr="0040774B" w:rsidRDefault="00151616" w:rsidP="00151616">
      <w:pPr>
        <w:rPr>
          <w:lang w:eastAsia="en-US"/>
        </w:rPr>
      </w:pPr>
    </w:p>
    <w:p w14:paraId="5FE4B2A5" w14:textId="77777777" w:rsidR="00151616" w:rsidRPr="0040774B" w:rsidRDefault="00151616" w:rsidP="00151616">
      <w:pPr>
        <w:tabs>
          <w:tab w:val="left" w:pos="2835"/>
        </w:tabs>
      </w:pPr>
      <w:r w:rsidRPr="0040774B">
        <w:tab/>
      </w:r>
      <w:r w:rsidRPr="0040774B">
        <w:tab/>
        <w:t>Standard 1.12</w:t>
      </w:r>
    </w:p>
    <w:p w14:paraId="63A640DA" w14:textId="77777777" w:rsidR="00151616" w:rsidRPr="0040774B" w:rsidRDefault="00151616" w:rsidP="00151616">
      <w:pPr>
        <w:tabs>
          <w:tab w:val="left" w:pos="2835"/>
        </w:tabs>
      </w:pPr>
    </w:p>
    <w:p w14:paraId="7C12CE06" w14:textId="77777777" w:rsidR="00151616" w:rsidRPr="00487289" w:rsidRDefault="00151616" w:rsidP="00151616">
      <w:pPr>
        <w:tabs>
          <w:tab w:val="left" w:pos="2835"/>
        </w:tabs>
        <w:jc w:val="both"/>
      </w:pPr>
      <w:r>
        <w:t>UTB ve Zlíně má vybudovaný</w:t>
      </w:r>
      <w:r w:rsidRPr="00487289">
        <w:t xml:space="preserve"> funkční informační systém a komunikační prostředky, které zajišťují přístup k přesným a srozumitelným informacím o studijních programech, pravidlech studia a požadavcích spojených se studiem.</w:t>
      </w:r>
    </w:p>
    <w:p w14:paraId="7876AC6B" w14:textId="77777777" w:rsidR="00151616" w:rsidRPr="00487289" w:rsidRDefault="00151616" w:rsidP="00151616">
      <w:pPr>
        <w:jc w:val="both"/>
      </w:pPr>
      <w:r w:rsidRPr="00487289">
        <w:t>UTB ve Zlíně má s ohledem na to funkční informační systém studijní agendy IS/STAG, který používá od roku 2003. Tvůrcem IS/STAG je ZČU v Plzni a v současné době systém využívá 11 VVŠ v ČR.</w:t>
      </w:r>
    </w:p>
    <w:p w14:paraId="7BC188F7" w14:textId="77777777" w:rsidR="00151616" w:rsidRPr="00487289" w:rsidRDefault="00151616" w:rsidP="00151616">
      <w:pPr>
        <w:jc w:val="both"/>
      </w:pPr>
      <w:r w:rsidRPr="00487289">
        <w:t>Informační systém IS/STAG pokrývá funkce od přijímacího řízení až po vydání diplomů, eviduje studenty prezenční a kombinované formy studia, studenty celoživotního vzdělávání a účastníky U3V.</w:t>
      </w:r>
    </w:p>
    <w:p w14:paraId="4AB074ED" w14:textId="77777777" w:rsidR="00151616" w:rsidRPr="00487289" w:rsidRDefault="00151616" w:rsidP="00151616">
      <w:pPr>
        <w:jc w:val="both"/>
      </w:pPr>
      <w:r w:rsidRPr="00487289">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w:t>
      </w:r>
      <w:r>
        <w:t>Prostřednictvím odkazu</w:t>
      </w:r>
      <w:r w:rsidRPr="00487289">
        <w:t xml:space="preserve"> na sylabus pak studenti získají detailní popisy jednotlivých předmětů včetně cílů (anotace), požadavků na studenta, obsahu předmětu, vyučovacích a hodnotících metod, získaných způsobilostí.</w:t>
      </w:r>
    </w:p>
    <w:p w14:paraId="6E82720D" w14:textId="2CD0A799" w:rsidR="00151616" w:rsidRPr="00487289" w:rsidRDefault="00151616" w:rsidP="00151616">
      <w:pPr>
        <w:jc w:val="both"/>
      </w:pPr>
      <w:r w:rsidRPr="00487289">
        <w:t>Všichni studenti mají umožněn</w:t>
      </w:r>
      <w:r>
        <w:t>ý</w:t>
      </w:r>
      <w:r w:rsidRPr="00487289">
        <w:t xml:space="preserve"> dálkový, časově neomezený přístup k informacím studijní agendy IS/STAG prostřednictvím portálového rozhraní.</w:t>
      </w:r>
      <w:r w:rsidRPr="00487289">
        <w:rPr>
          <w:rStyle w:val="Znakapoznpodarou"/>
        </w:rPr>
        <w:footnoteReference w:id="18"/>
      </w:r>
      <w:r w:rsidRPr="00487289">
        <w:t xml:space="preserve"> Kromě vlastních zařízení s využitím kvalitní a rozsáhlé bezdrátové infrastruktury vybudované ve všech univerzitních objektech</w:t>
      </w:r>
      <w:del w:id="899" w:author="Anežka Lengálová" w:date="2018-05-30T07:51:00Z">
        <w:r w:rsidRPr="00487289" w:rsidDel="00852528">
          <w:delText>,</w:delText>
        </w:r>
      </w:del>
      <w:r w:rsidRPr="00487289">
        <w:t xml:space="preserve"> mohou studenti využívat k přístupu počítačové učebny fakult a studovny v moderní knihovně, která nabízí 250 klientských stanic s dostupností od 8 do 20 hodin v pracovních dnech, od 8 do 14 hodin v sobotu.</w:t>
      </w:r>
    </w:p>
    <w:p w14:paraId="1D5E4147" w14:textId="77777777" w:rsidR="00151616" w:rsidRPr="00487289" w:rsidRDefault="00151616" w:rsidP="00151616">
      <w:pPr>
        <w:jc w:val="both"/>
      </w:pPr>
      <w:r w:rsidRPr="00487289">
        <w:t>Prostřednictvím webových stránek UTB ve Zlíně mají studenti a uchazeči o studium přístup k přesným a srozumitelným informacím o pravidlech studia a požadavcích spojených se studiem, které jsou součástí norem UTB ve Zlíně</w:t>
      </w:r>
      <w:r w:rsidRPr="00487289">
        <w:rPr>
          <w:rStyle w:val="Znakapoznpodarou"/>
        </w:rPr>
        <w:footnoteReference w:id="19"/>
      </w:r>
      <w:r w:rsidRPr="00487289">
        <w:t>, případně které jsou součástí norem některé z fakult UTB ve Zlíně.</w:t>
      </w:r>
      <w:r w:rsidRPr="00487289">
        <w:rPr>
          <w:rStyle w:val="Znakapoznpodarou"/>
        </w:rPr>
        <w:footnoteReference w:id="20"/>
      </w:r>
    </w:p>
    <w:p w14:paraId="43FB11A4" w14:textId="77777777" w:rsidR="00151616" w:rsidRPr="00487289" w:rsidRDefault="00151616" w:rsidP="00151616">
      <w:pPr>
        <w:jc w:val="both"/>
      </w:pPr>
      <w:r w:rsidRPr="00487289">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487289">
        <w:rPr>
          <w:rStyle w:val="Znakapoznpodarou"/>
        </w:rPr>
        <w:footnoteReference w:id="21"/>
      </w:r>
      <w:r w:rsidRPr="00487289">
        <w:t>, které bylo pro tuto činnost specializovaně zřízeno, tak jeho portálem s nabídkami pracovních příležitostí, stáží a brigád.</w:t>
      </w:r>
      <w:r w:rsidRPr="00487289">
        <w:rPr>
          <w:rStyle w:val="Znakapoznpodarou"/>
        </w:rPr>
        <w:footnoteReference w:id="22"/>
      </w:r>
      <w:r w:rsidRPr="00487289">
        <w:t xml:space="preserve"> V rámci Job centra UTB také působí Akademická poradna UTB, která má svůj vlastní informační modul.</w:t>
      </w:r>
      <w:r w:rsidRPr="00487289">
        <w:rPr>
          <w:rStyle w:val="Znakapoznpodarou"/>
        </w:rPr>
        <w:footnoteReference w:id="23"/>
      </w:r>
    </w:p>
    <w:p w14:paraId="11E09A0C" w14:textId="77777777" w:rsidR="00151616" w:rsidRPr="0040774B" w:rsidRDefault="00151616" w:rsidP="00151616">
      <w:pPr>
        <w:tabs>
          <w:tab w:val="left" w:pos="2835"/>
        </w:tabs>
      </w:pPr>
    </w:p>
    <w:p w14:paraId="70826D30"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Knihovny a elektronické zdroje </w:t>
      </w:r>
    </w:p>
    <w:p w14:paraId="56A3B86E" w14:textId="77777777" w:rsidR="00151616" w:rsidRPr="0040774B" w:rsidRDefault="00151616" w:rsidP="00151616">
      <w:pPr>
        <w:rPr>
          <w:lang w:eastAsia="en-US"/>
        </w:rPr>
      </w:pPr>
    </w:p>
    <w:p w14:paraId="61E746AD" w14:textId="77777777" w:rsidR="00151616" w:rsidRPr="0040774B" w:rsidRDefault="00151616" w:rsidP="00151616">
      <w:pPr>
        <w:tabs>
          <w:tab w:val="left" w:pos="2835"/>
        </w:tabs>
      </w:pPr>
      <w:r w:rsidRPr="0040774B">
        <w:tab/>
      </w:r>
      <w:r w:rsidRPr="0040774B">
        <w:tab/>
        <w:t>Standard 1.13</w:t>
      </w:r>
    </w:p>
    <w:p w14:paraId="008F3836" w14:textId="77777777" w:rsidR="00151616" w:rsidRPr="0040774B" w:rsidRDefault="00151616" w:rsidP="00151616">
      <w:pPr>
        <w:tabs>
          <w:tab w:val="left" w:pos="2835"/>
        </w:tabs>
      </w:pPr>
    </w:p>
    <w:p w14:paraId="116C2F89" w14:textId="56A0D0FB" w:rsidR="00151616" w:rsidRPr="0040774B" w:rsidRDefault="00151616" w:rsidP="00151616">
      <w:pPr>
        <w:jc w:val="both"/>
      </w:pPr>
      <w:r w:rsidRPr="0040774B">
        <w:t xml:space="preserve">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w:t>
      </w:r>
      <w:del w:id="900" w:author="Anežka Lengálová" w:date="2018-05-30T07:52:00Z">
        <w:r w:rsidRPr="0040774B" w:rsidDel="00852528">
          <w:delText>a</w:delText>
        </w:r>
      </w:del>
      <w:ins w:id="901" w:author="Anežka Lengálová" w:date="2018-05-30T07:52:00Z">
        <w:r w:rsidR="00852528">
          <w:t>i</w:t>
        </w:r>
      </w:ins>
      <w:r w:rsidRPr="0040774B">
        <w:t xml:space="preserve"> akademickým pracovníkům.</w:t>
      </w:r>
    </w:p>
    <w:p w14:paraId="7E684BEC" w14:textId="77777777" w:rsidR="00151616" w:rsidRPr="0040774B" w:rsidRDefault="00151616" w:rsidP="00151616">
      <w:pPr>
        <w:jc w:val="both"/>
      </w:pPr>
    </w:p>
    <w:p w14:paraId="02358813" w14:textId="77777777" w:rsidR="00151616" w:rsidRPr="0040774B" w:rsidRDefault="00151616" w:rsidP="00151616">
      <w:pPr>
        <w:jc w:val="both"/>
        <w:rPr>
          <w:i/>
        </w:rPr>
      </w:pPr>
      <w:r w:rsidRPr="0040774B">
        <w:rPr>
          <w:i/>
        </w:rPr>
        <w:t>Dostupnost knihovního fondu</w:t>
      </w:r>
    </w:p>
    <w:p w14:paraId="5AB1E8FD" w14:textId="77777777" w:rsidR="00151616" w:rsidRPr="0040774B" w:rsidRDefault="00151616" w:rsidP="00151616">
      <w:pPr>
        <w:jc w:val="both"/>
      </w:pPr>
      <w:r w:rsidRPr="0040774B">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76441291" w14:textId="77777777" w:rsidR="00151616" w:rsidRPr="0040774B" w:rsidRDefault="00151616" w:rsidP="00151616">
      <w:pPr>
        <w:jc w:val="both"/>
      </w:pPr>
      <w:r w:rsidRPr="0040774B">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2C8941A8" w14:textId="77777777" w:rsidR="00151616" w:rsidRPr="0040774B" w:rsidRDefault="00151616" w:rsidP="00151616">
      <w:pPr>
        <w:jc w:val="both"/>
      </w:pPr>
      <w:r w:rsidRPr="0040774B">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28A8A2F9" w14:textId="77777777" w:rsidR="00151616" w:rsidRPr="0040774B" w:rsidRDefault="00151616" w:rsidP="00151616">
      <w:pPr>
        <w:jc w:val="both"/>
        <w:rPr>
          <w:i/>
          <w:iCs/>
        </w:rPr>
      </w:pPr>
      <w:r w:rsidRPr="0040774B">
        <w:t>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40774B">
        <w:rPr>
          <w:rStyle w:val="Znakapoznpodarou"/>
        </w:rPr>
        <w:footnoteReference w:id="24"/>
      </w:r>
      <w:r w:rsidRPr="0040774B">
        <w:t xml:space="preserve"> Práce jsou zde zpravidla dostupné volně v plném textu. Kromě toho provozuje knihovna také repozitář publikační činnosti akademických pracovníků univerzity.</w:t>
      </w:r>
      <w:r w:rsidRPr="0040774B">
        <w:rPr>
          <w:rStyle w:val="Znakapoznpodarou"/>
        </w:rPr>
        <w:footnoteReference w:id="25"/>
      </w:r>
    </w:p>
    <w:p w14:paraId="6880F53C" w14:textId="77777777" w:rsidR="00151616" w:rsidRPr="0040774B" w:rsidRDefault="00151616" w:rsidP="00151616">
      <w:pPr>
        <w:jc w:val="both"/>
        <w:rPr>
          <w:i/>
          <w:iCs/>
        </w:rPr>
      </w:pPr>
    </w:p>
    <w:p w14:paraId="364CE347" w14:textId="77777777" w:rsidR="00151616" w:rsidRPr="0040774B" w:rsidRDefault="00151616" w:rsidP="00151616">
      <w:pPr>
        <w:jc w:val="both"/>
        <w:rPr>
          <w:color w:val="0000FF" w:themeColor="hyperlink"/>
          <w:u w:val="single"/>
        </w:rPr>
      </w:pPr>
      <w:r w:rsidRPr="0040774B">
        <w:rPr>
          <w:i/>
          <w:iCs/>
        </w:rPr>
        <w:t>Dostupnost elektronických zdrojů</w:t>
      </w:r>
    </w:p>
    <w:p w14:paraId="3EB7E486" w14:textId="77777777" w:rsidR="00151616" w:rsidRPr="0040774B" w:rsidRDefault="00151616" w:rsidP="00151616">
      <w:pPr>
        <w:jc w:val="both"/>
      </w:pPr>
      <w:r w:rsidRPr="0040774B">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41">
        <w:r w:rsidRPr="0040774B">
          <w:rPr>
            <w:rStyle w:val="Hypertextovodkaz"/>
            <w:rFonts w:eastAsiaTheme="majorEastAsia"/>
          </w:rPr>
          <w:t>http://portal.k.utb.cz</w:t>
        </w:r>
      </w:hyperlink>
      <w:r w:rsidRPr="0040774B">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7479E8">
        <w:t>vz</w:t>
      </w:r>
      <w:r w:rsidRPr="0040774B">
        <w:t xml:space="preserve">dáleného přístupu. </w:t>
      </w:r>
    </w:p>
    <w:p w14:paraId="2FC6B854" w14:textId="77777777" w:rsidR="00151616" w:rsidRPr="0040774B" w:rsidRDefault="00151616" w:rsidP="00151616">
      <w:r w:rsidRPr="0040774B">
        <w:t>Konkrétní dostupné databáze</w:t>
      </w:r>
      <w:r w:rsidRPr="0040774B">
        <w:rPr>
          <w:rStyle w:val="Znakapoznpodarou"/>
        </w:rPr>
        <w:footnoteReference w:id="26"/>
      </w:r>
      <w:r w:rsidRPr="0040774B">
        <w:t>:</w:t>
      </w:r>
    </w:p>
    <w:p w14:paraId="759A4B93" w14:textId="77777777" w:rsidR="00151616" w:rsidRPr="0040774B" w:rsidRDefault="00151616" w:rsidP="00151616">
      <w:pPr>
        <w:pStyle w:val="Odstavecseseznamem"/>
        <w:numPr>
          <w:ilvl w:val="0"/>
          <w:numId w:val="24"/>
        </w:numPr>
        <w:rPr>
          <w:color w:val="000000" w:themeColor="text1"/>
        </w:rPr>
      </w:pPr>
      <w:r w:rsidRPr="0040774B">
        <w:t>Citační databáze Web of Science a Scopus</w:t>
      </w:r>
      <w:r>
        <w:t>;</w:t>
      </w:r>
    </w:p>
    <w:p w14:paraId="3B52372C" w14:textId="77777777" w:rsidR="00151616" w:rsidRPr="0040774B" w:rsidRDefault="00151616" w:rsidP="00151616">
      <w:pPr>
        <w:pStyle w:val="Odstavecseseznamem"/>
        <w:numPr>
          <w:ilvl w:val="0"/>
          <w:numId w:val="24"/>
        </w:numPr>
        <w:rPr>
          <w:color w:val="000000" w:themeColor="text1"/>
        </w:rPr>
      </w:pPr>
      <w:r w:rsidRPr="0040774B">
        <w:t>Multioborové kolekce elektronických časopisů Elsevier ScienceDirect, Wiley Online Library, SpringerLink</w:t>
      </w:r>
      <w:r>
        <w:t>;</w:t>
      </w:r>
    </w:p>
    <w:p w14:paraId="5C1B54B2" w14:textId="77777777" w:rsidR="00151616" w:rsidRPr="0040774B" w:rsidRDefault="00151616" w:rsidP="00151616">
      <w:pPr>
        <w:pStyle w:val="Odstavecseseznamem"/>
        <w:numPr>
          <w:ilvl w:val="0"/>
          <w:numId w:val="24"/>
        </w:numPr>
        <w:rPr>
          <w:color w:val="000000" w:themeColor="text1"/>
        </w:rPr>
      </w:pPr>
      <w:r w:rsidRPr="0040774B">
        <w:t>Multioborové plnotextové databáze Ebsco a ProQuest</w:t>
      </w:r>
      <w:r>
        <w:t>.</w:t>
      </w:r>
    </w:p>
    <w:p w14:paraId="1F8D15F8" w14:textId="77777777" w:rsidR="00151616" w:rsidRPr="0040774B" w:rsidRDefault="00151616" w:rsidP="00151616">
      <w:pPr>
        <w:tabs>
          <w:tab w:val="left" w:pos="2835"/>
        </w:tabs>
      </w:pPr>
    </w:p>
    <w:p w14:paraId="029094C1"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Studium studentů se specifickými potřebami </w:t>
      </w:r>
    </w:p>
    <w:p w14:paraId="7FA7526D" w14:textId="77777777" w:rsidR="00151616" w:rsidRPr="0040774B" w:rsidRDefault="00151616" w:rsidP="00151616">
      <w:pPr>
        <w:rPr>
          <w:lang w:eastAsia="en-US"/>
        </w:rPr>
      </w:pPr>
    </w:p>
    <w:p w14:paraId="51122725" w14:textId="77777777" w:rsidR="00151616" w:rsidRPr="0040774B" w:rsidRDefault="00151616" w:rsidP="00151616">
      <w:pPr>
        <w:tabs>
          <w:tab w:val="left" w:pos="2835"/>
        </w:tabs>
      </w:pPr>
      <w:r w:rsidRPr="0040774B">
        <w:tab/>
      </w:r>
      <w:r w:rsidRPr="0040774B">
        <w:tab/>
        <w:t>Standard 1.14</w:t>
      </w:r>
    </w:p>
    <w:p w14:paraId="40749779" w14:textId="77777777" w:rsidR="00151616" w:rsidRPr="0040774B" w:rsidRDefault="00151616" w:rsidP="00151616">
      <w:pPr>
        <w:tabs>
          <w:tab w:val="left" w:pos="2835"/>
        </w:tabs>
      </w:pPr>
    </w:p>
    <w:p w14:paraId="53E3DF69" w14:textId="77777777" w:rsidR="00151616" w:rsidRPr="00487289" w:rsidRDefault="00151616" w:rsidP="00151616">
      <w:pPr>
        <w:jc w:val="both"/>
        <w:rPr>
          <w:iCs/>
        </w:rPr>
      </w:pPr>
      <w:r w:rsidRPr="00487289">
        <w:t>UTB ve Zlíně zajišťuje dostupné služby, stipendia a další podpůrná opatření pro vyrovnání příležitostí studovat na vysoké škole pro studenty se specifickými potřebami. Danou problematiku upravuje směrnice rektora SR/12/2015 „</w:t>
      </w:r>
      <w:r w:rsidRPr="00BE1A5C">
        <w:rPr>
          <w:rStyle w:val="Siln"/>
          <w:i/>
        </w:rPr>
        <w:t>Podpora uchazečů a studentů se specifickými potřebami na Univerzitě Tomáše Bati ve Zlíně</w:t>
      </w:r>
      <w:r w:rsidRPr="00487289">
        <w:rPr>
          <w:rStyle w:val="Siln"/>
        </w:rPr>
        <w:t>“.</w:t>
      </w:r>
      <w:r w:rsidRPr="00487289">
        <w:rPr>
          <w:rStyle w:val="Znakapoznpodarou"/>
          <w:bCs/>
        </w:rPr>
        <w:footnoteReference w:id="27"/>
      </w:r>
      <w:r w:rsidRPr="00487289">
        <w:rPr>
          <w:rStyle w:val="Siln"/>
        </w:rPr>
        <w:t xml:space="preserve"> </w:t>
      </w:r>
      <w:r w:rsidRPr="00487289">
        <w:rPr>
          <w:iCs/>
        </w:rPr>
        <w:t>Pro uchazeče o studium a studenty se specifickými potřebami na UTB ve Zlíně je k dispozici nabídka informačních a poradenských služeb souvisejících se studiem a s možností uplatnění absolventů studijních programů v praxi.</w:t>
      </w:r>
    </w:p>
    <w:p w14:paraId="67FEB2E8" w14:textId="77777777" w:rsidR="00151616" w:rsidRPr="00487289" w:rsidRDefault="00151616" w:rsidP="00151616">
      <w:pPr>
        <w:jc w:val="both"/>
      </w:pPr>
      <w:r w:rsidRPr="00487289">
        <w:rPr>
          <w:iCs/>
        </w:rPr>
        <w:t xml:space="preserve">V prvé řadě se jedná o </w:t>
      </w:r>
      <w:r>
        <w:t>Akademickou poradnu</w:t>
      </w:r>
      <w:r w:rsidRPr="00487289">
        <w:t xml:space="preserve"> UTB ve Zlíně (dále jen APO), která představuje celouniverzitní pracoviště pro pomoc </w:t>
      </w:r>
      <w:r>
        <w:t>studentům UTB ve Zlíně, studentům</w:t>
      </w:r>
      <w:r w:rsidRPr="00487289">
        <w:t xml:space="preserve">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31226079" w14:textId="6257370F" w:rsidR="00151616" w:rsidRPr="00487289" w:rsidRDefault="00151616" w:rsidP="00151616">
      <w:pPr>
        <w:jc w:val="both"/>
      </w:pPr>
      <w:r>
        <w:t xml:space="preserve">Nad rámec služeb </w:t>
      </w:r>
      <w:r w:rsidR="007A1C9D" w:rsidRPr="00487289">
        <w:t>APO, jsou</w:t>
      </w:r>
      <w:r>
        <w:t xml:space="preserve"> </w:t>
      </w:r>
      <w:r w:rsidRPr="00487289">
        <w:t>uchazečům o studium na UTB ve Zlíně s</w:t>
      </w:r>
      <w:r>
        <w:t>e</w:t>
      </w:r>
      <w:r w:rsidRPr="00487289">
        <w:t> SPV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kompenzační pomůcky (dle individuální potřeby) a asistenční služba.</w:t>
      </w:r>
    </w:p>
    <w:p w14:paraId="0EDBD4E8" w14:textId="77777777" w:rsidR="00151616" w:rsidRPr="00487289" w:rsidRDefault="00151616" w:rsidP="00151616">
      <w:pPr>
        <w:jc w:val="both"/>
      </w:pPr>
      <w:r w:rsidRPr="00487289">
        <w:t>V případě studia studentů s</w:t>
      </w:r>
      <w:r>
        <w:t>e</w:t>
      </w:r>
      <w:r w:rsidRPr="00487289">
        <w:t xml:space="preserve"> SPV mohou tito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w:t>
      </w:r>
      <w:r>
        <w:t>,</w:t>
      </w:r>
      <w:r w:rsidRPr="00487289">
        <w:t xml:space="preserve">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22837EAE" w14:textId="77777777" w:rsidR="00151616" w:rsidRPr="00487289" w:rsidRDefault="00151616" w:rsidP="00151616">
      <w:pPr>
        <w:jc w:val="both"/>
      </w:pPr>
      <w:r w:rsidRPr="00487289">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299FAE1B" w14:textId="77777777" w:rsidR="00151616" w:rsidRPr="0040774B" w:rsidRDefault="00151616" w:rsidP="00151616">
      <w:pPr>
        <w:jc w:val="both"/>
        <w:rPr>
          <w:color w:val="FF0000"/>
        </w:rPr>
      </w:pPr>
    </w:p>
    <w:p w14:paraId="6DE713ED"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Opatření proti neetickému jednání a k ochraně duševního vlastnictví</w:t>
      </w:r>
    </w:p>
    <w:p w14:paraId="54F46E4C" w14:textId="77777777" w:rsidR="00151616" w:rsidRPr="0040774B" w:rsidRDefault="00151616" w:rsidP="00151616">
      <w:pPr>
        <w:rPr>
          <w:lang w:eastAsia="en-US"/>
        </w:rPr>
      </w:pPr>
    </w:p>
    <w:p w14:paraId="4038358C" w14:textId="77777777" w:rsidR="00151616" w:rsidRPr="0040774B" w:rsidRDefault="00151616" w:rsidP="00151616">
      <w:pPr>
        <w:tabs>
          <w:tab w:val="left" w:pos="2835"/>
        </w:tabs>
      </w:pPr>
      <w:r w:rsidRPr="0040774B">
        <w:tab/>
      </w:r>
      <w:r w:rsidRPr="0040774B">
        <w:tab/>
        <w:t>Standard 1.15</w:t>
      </w:r>
    </w:p>
    <w:p w14:paraId="476B10D4" w14:textId="77777777" w:rsidR="00151616" w:rsidRPr="0040774B" w:rsidRDefault="00151616" w:rsidP="00151616">
      <w:pPr>
        <w:tabs>
          <w:tab w:val="left" w:pos="2835"/>
        </w:tabs>
      </w:pPr>
    </w:p>
    <w:p w14:paraId="71716E1A" w14:textId="77777777" w:rsidR="00151616" w:rsidRPr="0040774B" w:rsidRDefault="00151616" w:rsidP="00151616">
      <w:pPr>
        <w:jc w:val="both"/>
        <w:rPr>
          <w:color w:val="5B9BD5"/>
          <w:sz w:val="32"/>
          <w:szCs w:val="32"/>
        </w:rPr>
      </w:pPr>
      <w:r w:rsidRPr="00487289">
        <w:t>UTB ve Zlíně přijala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487289">
        <w:rPr>
          <w:rStyle w:val="Znakapoznpodarou"/>
        </w:rPr>
        <w:footnoteReference w:id="28"/>
      </w:r>
      <w:r w:rsidRPr="0040774B">
        <w:br w:type="page"/>
      </w:r>
    </w:p>
    <w:p w14:paraId="2799DA87" w14:textId="77777777" w:rsidR="00151616" w:rsidRPr="0040774B" w:rsidRDefault="00151616" w:rsidP="00DB3AE5">
      <w:pPr>
        <w:pStyle w:val="Nadpis1"/>
        <w:spacing w:before="0"/>
        <w:rPr>
          <w:rFonts w:ascii="Times New Roman" w:hAnsi="Times New Roman"/>
          <w:b w:val="0"/>
          <w:color w:val="auto"/>
          <w:szCs w:val="26"/>
        </w:rPr>
      </w:pPr>
      <w:r w:rsidRPr="0040774B">
        <w:rPr>
          <w:rFonts w:ascii="Times New Roman" w:hAnsi="Times New Roman"/>
          <w:color w:val="auto"/>
          <w:szCs w:val="26"/>
        </w:rPr>
        <w:t>Studijní program</w:t>
      </w:r>
    </w:p>
    <w:p w14:paraId="546122EA" w14:textId="77777777" w:rsidR="00151616" w:rsidRPr="0040774B" w:rsidRDefault="00151616" w:rsidP="00151616">
      <w:pPr>
        <w:rPr>
          <w:bCs/>
          <w:sz w:val="24"/>
          <w:szCs w:val="24"/>
        </w:rPr>
      </w:pPr>
    </w:p>
    <w:p w14:paraId="2D855BDA" w14:textId="77777777" w:rsidR="00151616" w:rsidRPr="0040774B" w:rsidRDefault="00151616" w:rsidP="00151616">
      <w:pPr>
        <w:pStyle w:val="Nadpis2"/>
        <w:spacing w:before="0"/>
        <w:rPr>
          <w:b w:val="0"/>
          <w:sz w:val="24"/>
        </w:rPr>
      </w:pPr>
      <w:r w:rsidRPr="0040774B">
        <w:rPr>
          <w:sz w:val="24"/>
        </w:rPr>
        <w:t xml:space="preserve">Soulad studijního programu s posláním vysoké školy a mezinárodní rozměr studijního programu </w:t>
      </w:r>
    </w:p>
    <w:p w14:paraId="702182CC" w14:textId="77777777" w:rsidR="00151616" w:rsidRPr="0040774B" w:rsidRDefault="00151616" w:rsidP="00151616">
      <w:pPr>
        <w:ind w:left="3540"/>
      </w:pPr>
      <w:r w:rsidRPr="0040774B">
        <w:t>Standard 2.1</w:t>
      </w:r>
    </w:p>
    <w:p w14:paraId="50A3CCB0" w14:textId="77777777" w:rsidR="00151616" w:rsidRPr="0040774B" w:rsidRDefault="00151616" w:rsidP="00151616">
      <w:pPr>
        <w:rPr>
          <w:lang w:eastAsia="en-US"/>
        </w:rPr>
      </w:pPr>
    </w:p>
    <w:p w14:paraId="36F04A17" w14:textId="77777777" w:rsidR="00151616" w:rsidRPr="0040774B" w:rsidRDefault="00151616" w:rsidP="00151616">
      <w:pPr>
        <w:pStyle w:val="Nadpis3"/>
        <w:spacing w:before="0"/>
        <w:ind w:left="993" w:hanging="284"/>
        <w:rPr>
          <w:rFonts w:ascii="Times New Roman" w:hAnsi="Times New Roman"/>
        </w:rPr>
      </w:pPr>
      <w:r w:rsidRPr="0040774B">
        <w:rPr>
          <w:rFonts w:ascii="Times New Roman" w:hAnsi="Times New Roman"/>
        </w:rPr>
        <w:t>Soulad studijního programu s posláním a strategickými dokumenty vysoké školy</w:t>
      </w:r>
    </w:p>
    <w:p w14:paraId="3B571924" w14:textId="77777777" w:rsidR="00151616" w:rsidRPr="0040774B" w:rsidRDefault="00151616" w:rsidP="00151616">
      <w:pPr>
        <w:rPr>
          <w:lang w:eastAsia="en-US"/>
        </w:rPr>
      </w:pPr>
    </w:p>
    <w:p w14:paraId="176C4A2E" w14:textId="77777777" w:rsidR="00151616" w:rsidRPr="00487289" w:rsidRDefault="00151616" w:rsidP="00151616">
      <w:pPr>
        <w:jc w:val="both"/>
        <w:rPr>
          <w:lang w:eastAsia="en-US"/>
        </w:rPr>
      </w:pPr>
      <w:r w:rsidRPr="00487289">
        <w:rPr>
          <w:lang w:eastAsia="en-US"/>
        </w:rPr>
        <w:t>Studijní program je z hlediska typu, formy a profilu v souladu s posláním a strategickým záměrem UTB a ostatními strategickými dokumenty UTB a FHS.</w:t>
      </w:r>
    </w:p>
    <w:p w14:paraId="306680DB" w14:textId="39022347" w:rsidR="00151616" w:rsidRPr="00487289" w:rsidRDefault="00151616" w:rsidP="00151616">
      <w:pPr>
        <w:jc w:val="both"/>
        <w:rPr>
          <w:lang w:eastAsia="en-US"/>
        </w:rPr>
      </w:pPr>
      <w:r w:rsidRPr="00487289">
        <w:t>Ambice FHS jako součásti UTB jsou implementovány v dokumentu „</w:t>
      </w:r>
      <w:hyperlink r:id="rId42" w:history="1">
        <w:r w:rsidRPr="00487289">
          <w:rPr>
            <w:rStyle w:val="Hypertextovodkaz"/>
            <w:rFonts w:eastAsiaTheme="majorEastAsia"/>
            <w:bCs/>
            <w:bdr w:val="none" w:sz="0" w:space="0" w:color="auto" w:frame="1"/>
          </w:rPr>
          <w:t>Dlouhodobý/Strategický záměr FHS 2016-2020</w:t>
        </w:r>
      </w:hyperlink>
      <w:r w:rsidRPr="00487289">
        <w:t>“.</w:t>
      </w:r>
      <w:r w:rsidRPr="00487289">
        <w:rPr>
          <w:rStyle w:val="Znakapoznpodarou"/>
        </w:rPr>
        <w:footnoteReference w:id="29"/>
      </w:r>
      <w:r w:rsidRPr="00487289">
        <w:t xml:space="preserve"> Předkládaný studijní program dobře zapadá do jednotlivých cílů především </w:t>
      </w:r>
      <w:ins w:id="902" w:author="Anežka Lengálová" w:date="2018-05-30T07:17:00Z">
        <w:r w:rsidR="00867E04">
          <w:t xml:space="preserve">v </w:t>
        </w:r>
      </w:ins>
      <w:r w:rsidRPr="00487289">
        <w:t xml:space="preserve">kapitole Vzdělávání (prioritní cíl 1). Konkrétní </w:t>
      </w:r>
      <w:r>
        <w:t>posloupnost</w:t>
      </w:r>
      <w:r w:rsidRPr="00487289">
        <w:t xml:space="preserve"> kroků je zakomponována v dokumentu </w:t>
      </w:r>
      <w:r w:rsidRPr="00487289">
        <w:rPr>
          <w:lang w:eastAsia="en-US"/>
        </w:rPr>
        <w:t xml:space="preserve">„Plán realizace Strategického záměru vzdělávací a tvůrčí činnosti FHS UTB ve Zlíně pro rok </w:t>
      </w:r>
      <w:del w:id="903" w:author="Anežka Lengálová" w:date="2018-05-30T07:58:00Z">
        <w:r w:rsidRPr="00487289" w:rsidDel="00EF349B">
          <w:rPr>
            <w:lang w:eastAsia="en-US"/>
          </w:rPr>
          <w:delText>2017</w:delText>
        </w:r>
      </w:del>
      <w:ins w:id="904" w:author="Anežka Lengálová" w:date="2018-05-30T07:58:00Z">
        <w:r w:rsidR="00EF349B">
          <w:rPr>
            <w:lang w:eastAsia="en-US"/>
          </w:rPr>
          <w:t>2018</w:t>
        </w:r>
      </w:ins>
      <w:r w:rsidRPr="00487289">
        <w:rPr>
          <w:lang w:eastAsia="en-US"/>
        </w:rPr>
        <w:t xml:space="preserve">“. </w:t>
      </w:r>
      <w:r w:rsidRPr="00487289">
        <w:rPr>
          <w:rStyle w:val="Znakapoznpodarou"/>
          <w:lang w:eastAsia="en-US"/>
        </w:rPr>
        <w:footnoteReference w:id="30"/>
      </w:r>
    </w:p>
    <w:p w14:paraId="676A2999" w14:textId="77777777" w:rsidR="00151616" w:rsidRPr="0040774B" w:rsidRDefault="00151616" w:rsidP="00151616">
      <w:pPr>
        <w:pStyle w:val="Nadpis3"/>
        <w:spacing w:before="0"/>
        <w:rPr>
          <w:rFonts w:ascii="Times New Roman" w:hAnsi="Times New Roman"/>
        </w:rPr>
      </w:pPr>
    </w:p>
    <w:p w14:paraId="6ECABCD4" w14:textId="77777777" w:rsidR="00151616" w:rsidRPr="0040774B" w:rsidRDefault="00151616" w:rsidP="00151616">
      <w:pPr>
        <w:pStyle w:val="Nadpis3"/>
        <w:spacing w:before="0"/>
        <w:rPr>
          <w:rFonts w:ascii="Times New Roman" w:hAnsi="Times New Roman"/>
        </w:rPr>
      </w:pPr>
      <w:r w:rsidRPr="0040774B">
        <w:rPr>
          <w:rFonts w:ascii="Times New Roman" w:hAnsi="Times New Roman"/>
        </w:rPr>
        <w:tab/>
      </w:r>
      <w:r w:rsidRPr="0040774B">
        <w:rPr>
          <w:rFonts w:ascii="Times New Roman" w:hAnsi="Times New Roman"/>
        </w:rPr>
        <w:tab/>
      </w:r>
      <w:r w:rsidRPr="0040774B">
        <w:rPr>
          <w:rFonts w:ascii="Times New Roman" w:hAnsi="Times New Roman"/>
        </w:rPr>
        <w:tab/>
      </w:r>
      <w:r w:rsidRPr="0040774B">
        <w:rPr>
          <w:rFonts w:ascii="Times New Roman" w:hAnsi="Times New Roman"/>
        </w:rPr>
        <w:tab/>
      </w:r>
      <w:r w:rsidRPr="0040774B">
        <w:rPr>
          <w:rFonts w:ascii="Times New Roman" w:hAnsi="Times New Roman"/>
        </w:rPr>
        <w:tab/>
      </w:r>
    </w:p>
    <w:p w14:paraId="72BB0095" w14:textId="4E4C6349" w:rsidR="00151616" w:rsidRPr="0040774B" w:rsidRDefault="00151616" w:rsidP="00151616">
      <w:pPr>
        <w:pStyle w:val="Nadpis3"/>
        <w:spacing w:before="0"/>
        <w:ind w:left="3117" w:firstLine="423"/>
        <w:rPr>
          <w:rFonts w:ascii="Times New Roman" w:hAnsi="Times New Roman"/>
        </w:rPr>
      </w:pPr>
      <w:r w:rsidRPr="0040774B">
        <w:rPr>
          <w:rFonts w:ascii="Times New Roman" w:hAnsi="Times New Roman"/>
        </w:rPr>
        <w:t>Standard 2.2</w:t>
      </w:r>
      <w:del w:id="905" w:author="Anežka Lengálová" w:date="2018-05-30T07:58:00Z">
        <w:r w:rsidRPr="0040774B" w:rsidDel="00EF349B">
          <w:rPr>
            <w:rFonts w:ascii="Times New Roman" w:hAnsi="Times New Roman"/>
          </w:rPr>
          <w:delText>p</w:delText>
        </w:r>
      </w:del>
    </w:p>
    <w:p w14:paraId="0B123FCE" w14:textId="77777777" w:rsidR="00151616" w:rsidRPr="0040774B" w:rsidRDefault="00151616" w:rsidP="00151616">
      <w:pPr>
        <w:rPr>
          <w:lang w:eastAsia="en-US"/>
        </w:rPr>
      </w:pPr>
    </w:p>
    <w:p w14:paraId="5626760F"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Spolupráce s praxí</w:t>
      </w:r>
    </w:p>
    <w:p w14:paraId="1C8C0E72" w14:textId="77777777" w:rsidR="00151616" w:rsidRPr="0040774B" w:rsidRDefault="00151616" w:rsidP="00151616">
      <w:pPr>
        <w:rPr>
          <w:lang w:eastAsia="en-US"/>
        </w:rPr>
      </w:pPr>
    </w:p>
    <w:p w14:paraId="4412DB98" w14:textId="7746C27A" w:rsidR="00151616" w:rsidRPr="00F875D8" w:rsidRDefault="00151616" w:rsidP="00151616">
      <w:pPr>
        <w:jc w:val="both"/>
      </w:pPr>
      <w:r w:rsidRPr="00F875D8">
        <w:t xml:space="preserve">Předkládaný program je magisterský, akademický. Vzhledem k profilu absolventa si pracovníci ústavu váží zapojení </w:t>
      </w:r>
      <w:ins w:id="906" w:author="Jana Vašíková" w:date="2018-05-30T14:06:00Z">
        <w:r w:rsidR="00B448B6">
          <w:t xml:space="preserve">fakultních škol </w:t>
        </w:r>
      </w:ins>
      <w:r w:rsidRPr="00F875D8">
        <w:t>do projektů</w:t>
      </w:r>
      <w:r>
        <w:t>:</w:t>
      </w:r>
    </w:p>
    <w:p w14:paraId="227F2831" w14:textId="77777777" w:rsidR="00151616" w:rsidRPr="00F875D8" w:rsidRDefault="00151616" w:rsidP="00151616">
      <w:pPr>
        <w:pStyle w:val="Odstavecseseznamem"/>
        <w:numPr>
          <w:ilvl w:val="0"/>
          <w:numId w:val="48"/>
        </w:numPr>
        <w:spacing w:line="276" w:lineRule="auto"/>
        <w:contextualSpacing w:val="0"/>
        <w:jc w:val="both"/>
      </w:pPr>
      <w:r w:rsidRPr="00F875D8">
        <w:t>Od začátečníka k mentorovi (podpůrné strategie vzdělávání učitelů ve Zlínském regionu) – Fond vzdělávací politiky, MŠMT – roky 2014 – 16;</w:t>
      </w:r>
    </w:p>
    <w:p w14:paraId="0335AEB4" w14:textId="77777777" w:rsidR="00151616" w:rsidRPr="00F875D8" w:rsidRDefault="00151616" w:rsidP="00151616">
      <w:pPr>
        <w:pStyle w:val="Odstavecseseznamem"/>
        <w:numPr>
          <w:ilvl w:val="0"/>
          <w:numId w:val="48"/>
        </w:numPr>
        <w:contextualSpacing w:val="0"/>
        <w:jc w:val="both"/>
        <w:rPr>
          <w:b/>
        </w:rPr>
      </w:pPr>
      <w:r w:rsidRPr="00F875D8">
        <w:t xml:space="preserve">Centrum pro podporu přírodovědných a technických věd: Technická a přírodovědná laboratoř pro děti a mládež Zlínské kraje - CZ.1.07/2.3.00/45.0015 </w:t>
      </w:r>
      <w:r w:rsidRPr="00F875D8">
        <w:rPr>
          <w:rStyle w:val="Siln"/>
        </w:rPr>
        <w:t xml:space="preserve">OP VK (EE) - Operační program Vzdělávání pro konkurenceschopnost – roky </w:t>
      </w:r>
      <w:r w:rsidRPr="00F875D8">
        <w:t>2014 – 15;</w:t>
      </w:r>
      <w:r w:rsidRPr="00F875D8">
        <w:rPr>
          <w:b/>
        </w:rPr>
        <w:t xml:space="preserve"> </w:t>
      </w:r>
    </w:p>
    <w:p w14:paraId="3D7BED22" w14:textId="77777777" w:rsidR="00151616" w:rsidRPr="00F875D8" w:rsidRDefault="00151616" w:rsidP="00151616">
      <w:pPr>
        <w:pStyle w:val="Odstavecseseznamem"/>
        <w:numPr>
          <w:ilvl w:val="0"/>
          <w:numId w:val="48"/>
        </w:numPr>
        <w:contextualSpacing w:val="0"/>
        <w:jc w:val="both"/>
      </w:pPr>
      <w:r w:rsidRPr="00F875D8">
        <w:t>Podpora regionálních mateřských škol pracujících s dětmi mladšími 3 let – Fond vzdělávací politiky, MŠMT – rok 2016;</w:t>
      </w:r>
    </w:p>
    <w:p w14:paraId="5644FE9B" w14:textId="77777777" w:rsidR="00151616" w:rsidRDefault="00151616" w:rsidP="00151616">
      <w:pPr>
        <w:pStyle w:val="Odstavecseseznamem"/>
        <w:numPr>
          <w:ilvl w:val="0"/>
          <w:numId w:val="48"/>
        </w:numPr>
        <w:contextualSpacing w:val="0"/>
        <w:jc w:val="both"/>
      </w:pPr>
      <w:r w:rsidRPr="00F875D8">
        <w:rPr>
          <w:color w:val="000000"/>
        </w:rPr>
        <w:t xml:space="preserve">Předcházení šoku z reality u budoucích učitelů mateřských a základních škol v období profesního startu </w:t>
      </w:r>
      <w:r w:rsidRPr="00F875D8">
        <w:t>– Fond vzdělávací politiky, MŠMT – rok 2017.</w:t>
      </w:r>
    </w:p>
    <w:p w14:paraId="2FE85534" w14:textId="77777777" w:rsidR="00151616" w:rsidRDefault="00151616" w:rsidP="00151616">
      <w:pPr>
        <w:jc w:val="both"/>
      </w:pPr>
    </w:p>
    <w:p w14:paraId="7F197E02" w14:textId="77777777" w:rsidR="00151616" w:rsidRPr="00F875D8" w:rsidRDefault="00151616" w:rsidP="00151616">
      <w:pPr>
        <w:jc w:val="both"/>
      </w:pPr>
      <w:r>
        <w:t>V roce 2017 také ústav zpracoval s kolegy ze zahraničí projekt HORIZONT. Projekt nebyl úspěšný (skončil těsně pod čarou), no dále se s partnery nad možnostmi spolupráce komunikuje.</w:t>
      </w:r>
    </w:p>
    <w:p w14:paraId="100415EE" w14:textId="77777777" w:rsidR="00151616" w:rsidRDefault="00151616" w:rsidP="00151616">
      <w:pPr>
        <w:jc w:val="both"/>
      </w:pPr>
    </w:p>
    <w:p w14:paraId="07CA010A" w14:textId="77777777" w:rsidR="00151616" w:rsidRDefault="00151616" w:rsidP="00151616">
      <w:pPr>
        <w:jc w:val="both"/>
      </w:pPr>
      <w:r>
        <w:t>V roce 2018 podává ÚŠP  projekt GAČR a také projekt TAČR.</w:t>
      </w:r>
    </w:p>
    <w:p w14:paraId="6B968B3C" w14:textId="77777777" w:rsidR="00151616" w:rsidRDefault="00151616" w:rsidP="00151616">
      <w:pPr>
        <w:jc w:val="both"/>
      </w:pPr>
    </w:p>
    <w:p w14:paraId="09687C41" w14:textId="77777777" w:rsidR="00151616" w:rsidRPr="0040774B" w:rsidRDefault="00151616" w:rsidP="00151616">
      <w:pPr>
        <w:jc w:val="both"/>
      </w:pPr>
      <w:r>
        <w:t>Ve studijním programu se započala slibná spolupráce také s kovárnou VIVA, především v oblasti podpory modelu STEM, který poskytuje prostor pro vědecko-výzkumné zkoumání přírodovědných tezí i v podmínkách práce s dětmi předškolního věku.</w:t>
      </w:r>
    </w:p>
    <w:p w14:paraId="08737C0B" w14:textId="77777777" w:rsidR="00151616" w:rsidRPr="0040774B" w:rsidRDefault="00151616" w:rsidP="00151616">
      <w:pPr>
        <w:jc w:val="both"/>
      </w:pPr>
    </w:p>
    <w:p w14:paraId="516A6ED6" w14:textId="77777777" w:rsidR="00151616" w:rsidRPr="0040774B" w:rsidRDefault="00151616" w:rsidP="00151616">
      <w:pPr>
        <w:ind w:left="2832" w:firstLine="708"/>
      </w:pPr>
      <w:r w:rsidRPr="0040774B">
        <w:t>Standard 2.3</w:t>
      </w:r>
    </w:p>
    <w:p w14:paraId="7B2AF476" w14:textId="77777777" w:rsidR="00151616" w:rsidRPr="0040774B" w:rsidRDefault="00151616" w:rsidP="00151616">
      <w:pPr>
        <w:pStyle w:val="Nadpis3"/>
        <w:spacing w:before="0"/>
        <w:ind w:left="1080"/>
        <w:rPr>
          <w:rFonts w:ascii="Times New Roman" w:hAnsi="Times New Roman"/>
        </w:rPr>
      </w:pPr>
    </w:p>
    <w:p w14:paraId="39F14236"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Mezinárodní rozměr studijního programu</w:t>
      </w:r>
    </w:p>
    <w:p w14:paraId="7785E875" w14:textId="77777777" w:rsidR="00151616" w:rsidRPr="0040774B" w:rsidRDefault="00151616" w:rsidP="00151616">
      <w:pPr>
        <w:pStyle w:val="Nadpis2"/>
        <w:spacing w:before="0"/>
        <w:rPr>
          <w:sz w:val="20"/>
          <w:szCs w:val="20"/>
        </w:rPr>
      </w:pPr>
    </w:p>
    <w:p w14:paraId="0AF0C93E" w14:textId="53E43F5B" w:rsidR="00151616" w:rsidRPr="00DB3AE5" w:rsidRDefault="00151616" w:rsidP="00DB3AE5">
      <w:pPr>
        <w:rPr>
          <w:lang w:eastAsia="en-US"/>
        </w:rPr>
      </w:pPr>
      <w:r>
        <w:rPr>
          <w:lang w:eastAsia="en-US"/>
        </w:rPr>
        <w:t xml:space="preserve">Mezinárodní rozměr programu je možné deklarovat právě pokusem o mezinárodní projekt HORIZONT, ale také v aktivitách v mezinárodní strategii podpory badatelského vyučování STEM. Právě na tyto strategii spolupracuje pracoviště s kolegy s Univerzity Clemson v Jižní Karolíně. </w:t>
      </w:r>
    </w:p>
    <w:p w14:paraId="52650878" w14:textId="77777777" w:rsidR="00151616" w:rsidRPr="0040774B" w:rsidRDefault="00151616" w:rsidP="00151616">
      <w:pPr>
        <w:pStyle w:val="Nadpis2"/>
        <w:spacing w:before="0"/>
        <w:rPr>
          <w:b w:val="0"/>
          <w:sz w:val="24"/>
          <w:szCs w:val="20"/>
        </w:rPr>
      </w:pPr>
      <w:r w:rsidRPr="0040774B">
        <w:rPr>
          <w:sz w:val="24"/>
          <w:szCs w:val="20"/>
        </w:rPr>
        <w:t xml:space="preserve">Profil absolventa a obsah studia </w:t>
      </w:r>
    </w:p>
    <w:p w14:paraId="0902BF3C" w14:textId="77777777" w:rsidR="00151616" w:rsidRPr="0040774B" w:rsidRDefault="00151616" w:rsidP="00151616">
      <w:pPr>
        <w:rPr>
          <w:lang w:eastAsia="en-US"/>
        </w:rPr>
      </w:pPr>
    </w:p>
    <w:p w14:paraId="496F19E4" w14:textId="77777777" w:rsidR="00151616" w:rsidRPr="0040774B" w:rsidRDefault="00151616" w:rsidP="00151616">
      <w:pPr>
        <w:tabs>
          <w:tab w:val="left" w:pos="2835"/>
        </w:tabs>
      </w:pPr>
      <w:r w:rsidRPr="0040774B">
        <w:tab/>
      </w:r>
      <w:r w:rsidRPr="0040774B">
        <w:tab/>
        <w:t>Standard 2.4</w:t>
      </w:r>
    </w:p>
    <w:p w14:paraId="46412967" w14:textId="77777777" w:rsidR="00151616" w:rsidRPr="0040774B" w:rsidRDefault="00151616" w:rsidP="00151616">
      <w:pPr>
        <w:pStyle w:val="Nadpis3"/>
        <w:spacing w:before="0"/>
        <w:ind w:left="1080"/>
        <w:rPr>
          <w:rFonts w:ascii="Times New Roman" w:hAnsi="Times New Roman"/>
        </w:rPr>
      </w:pPr>
    </w:p>
    <w:p w14:paraId="4CDE2BA2"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Soulad získaných odborných znalostí, dovedností a způsobilostí s typem a profilem studijního programu </w:t>
      </w:r>
    </w:p>
    <w:p w14:paraId="023CD02E" w14:textId="77777777" w:rsidR="00151616" w:rsidRPr="0040774B" w:rsidRDefault="00151616" w:rsidP="00151616">
      <w:pPr>
        <w:tabs>
          <w:tab w:val="left" w:pos="2835"/>
        </w:tabs>
      </w:pPr>
    </w:p>
    <w:p w14:paraId="720B1E85" w14:textId="7BC862B6" w:rsidR="00151616" w:rsidRPr="008F6C25" w:rsidRDefault="00151616" w:rsidP="00151616">
      <w:pPr>
        <w:tabs>
          <w:tab w:val="left" w:pos="2835"/>
        </w:tabs>
        <w:jc w:val="both"/>
        <w:rPr>
          <w:rFonts w:eastAsia="Calibri"/>
        </w:rPr>
      </w:pPr>
      <w:r w:rsidRPr="008F6C25">
        <w:rPr>
          <w:rFonts w:eastAsia="Calibri"/>
        </w:rPr>
        <w:t>Předkládaný studijní program Předškolní pedagogika poskytuje absolventovi vysokoškolské vzdělání potřebné pro výkon ředitele mateřské školy, akademického pracovníka</w:t>
      </w:r>
      <w:del w:id="907" w:author="Anežka Lengálová" w:date="2018-05-30T08:00:00Z">
        <w:r w:rsidRPr="008F6C25" w:rsidDel="00EF349B">
          <w:rPr>
            <w:rFonts w:eastAsia="Calibri"/>
          </w:rPr>
          <w:delText>,</w:delText>
        </w:r>
      </w:del>
      <w:r w:rsidRPr="008F6C25">
        <w:rPr>
          <w:rFonts w:eastAsia="Calibri"/>
        </w:rPr>
        <w:t xml:space="preserve"> nebo odborníka pro předškolní vzdělávání, případně pro pedagogického pracovníka ve specializovaných předškolních zařízeních. Zdůrazněn je parametr vysokoškolského, akademického vzdělání, které má být garancí kvalitativně vyšší, sofistikovanější přípravy odborníků pro rozvoj předškolní pedagogiky.  </w:t>
      </w:r>
    </w:p>
    <w:p w14:paraId="2F9EBBCC" w14:textId="166F79D5" w:rsidR="00151616" w:rsidRPr="00487289" w:rsidRDefault="00151616" w:rsidP="00151616">
      <w:pPr>
        <w:tabs>
          <w:tab w:val="left" w:pos="2835"/>
        </w:tabs>
        <w:jc w:val="both"/>
      </w:pPr>
      <w:r w:rsidRPr="006654D3">
        <w:t>Tento záměr je zřejmý ze skladby předmětů studijního programu, ve kterém se kromě základních pedagogických a psychologických disci</w:t>
      </w:r>
      <w:r>
        <w:t>plin odráží i d</w:t>
      </w:r>
      <w:r>
        <w:rPr>
          <w:rFonts w:ascii="Calibri" w:hAnsi="Calibri" w:cs="Calibri"/>
        </w:rPr>
        <w:t>ů</w:t>
      </w:r>
      <w:r>
        <w:t xml:space="preserve">raz na silnou metodologickou a výzkumnou přípravu. </w:t>
      </w:r>
      <w:r w:rsidRPr="006654D3">
        <w:t xml:space="preserve">Odborné znalosti a dovednosti </w:t>
      </w:r>
      <w:del w:id="908" w:author="Anežka Lengálová" w:date="2018-05-30T08:00:00Z">
        <w:r w:rsidRPr="006654D3" w:rsidDel="00EF349B">
          <w:delText>a</w:delText>
        </w:r>
      </w:del>
      <w:ins w:id="909" w:author="Anežka Lengálová" w:date="2018-05-30T08:00:00Z">
        <w:r w:rsidR="00EF349B">
          <w:t>i</w:t>
        </w:r>
      </w:ins>
      <w:r w:rsidRPr="006654D3">
        <w:t xml:space="preserve"> obecné způsobilosti, které si mají absolventi studijního programu osvojit, jsou tedy v souladu s typem a profilem studijního programu.</w:t>
      </w:r>
    </w:p>
    <w:p w14:paraId="779745AA" w14:textId="77777777" w:rsidR="00151616" w:rsidRPr="0040774B" w:rsidRDefault="00151616" w:rsidP="00151616">
      <w:pPr>
        <w:tabs>
          <w:tab w:val="left" w:pos="2835"/>
        </w:tabs>
        <w:jc w:val="both"/>
      </w:pPr>
    </w:p>
    <w:p w14:paraId="015892AF" w14:textId="77777777" w:rsidR="00151616" w:rsidRPr="0040774B" w:rsidRDefault="00151616" w:rsidP="00151616">
      <w:pPr>
        <w:tabs>
          <w:tab w:val="left" w:pos="2835"/>
        </w:tabs>
      </w:pPr>
      <w:r w:rsidRPr="0040774B">
        <w:tab/>
      </w:r>
      <w:r w:rsidRPr="0040774B">
        <w:tab/>
        <w:t>Standard 2.5</w:t>
      </w:r>
    </w:p>
    <w:p w14:paraId="3DFFE3DE" w14:textId="77777777" w:rsidR="00151616" w:rsidRPr="0040774B" w:rsidRDefault="00151616" w:rsidP="00151616">
      <w:pPr>
        <w:tabs>
          <w:tab w:val="left" w:pos="2835"/>
        </w:tabs>
      </w:pPr>
    </w:p>
    <w:p w14:paraId="1CD5A081"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Jazykové kompetence </w:t>
      </w:r>
    </w:p>
    <w:p w14:paraId="4A7B4689" w14:textId="77777777" w:rsidR="00151616" w:rsidRPr="0040774B" w:rsidRDefault="00151616" w:rsidP="00151616">
      <w:pPr>
        <w:rPr>
          <w:lang w:eastAsia="en-US"/>
        </w:rPr>
      </w:pPr>
    </w:p>
    <w:p w14:paraId="764DCF28" w14:textId="77777777" w:rsidR="00151616" w:rsidRPr="00352B7E" w:rsidRDefault="00151616" w:rsidP="00151616">
      <w:pPr>
        <w:tabs>
          <w:tab w:val="left" w:pos="2835"/>
        </w:tabs>
        <w:jc w:val="both"/>
      </w:pPr>
      <w:r w:rsidRPr="00487289">
        <w:t xml:space="preserve">Ve studijním programu </w:t>
      </w:r>
      <w:r w:rsidRPr="00487289">
        <w:rPr>
          <w:color w:val="000000"/>
        </w:rPr>
        <w:t xml:space="preserve">se předpokládá uplatnění </w:t>
      </w:r>
      <w:r w:rsidRPr="006654D3">
        <w:rPr>
          <w:color w:val="000000"/>
        </w:rPr>
        <w:t>absolventů i v mezinárodním prostředí</w:t>
      </w:r>
      <w:r w:rsidRPr="00487289">
        <w:rPr>
          <w:color w:val="000000"/>
        </w:rPr>
        <w:t xml:space="preserve">. </w:t>
      </w:r>
      <w:r w:rsidRPr="00487289">
        <w:t>Ze studijního plánu, ale především z jednotlivých karet předmětu předkládaného studijního programu, je zřejmý cíl propojení získaných odborných znalostí a dovedností s jazykovými kompetencemi v cizím jazyce, konkrétně s</w:t>
      </w:r>
      <w:r>
        <w:t xml:space="preserve"> dovedností </w:t>
      </w:r>
      <w:r w:rsidRPr="00352B7E">
        <w:t xml:space="preserve">komunikovat v jazyce anglickém, ale výběrově také v německém, španělském nebo francouzském jazyce. </w:t>
      </w:r>
    </w:p>
    <w:p w14:paraId="2211261F" w14:textId="32890BD6" w:rsidR="00151616" w:rsidRPr="00487289" w:rsidRDefault="00151616" w:rsidP="00151616">
      <w:pPr>
        <w:tabs>
          <w:tab w:val="left" w:pos="2835"/>
        </w:tabs>
        <w:jc w:val="both"/>
        <w:rPr>
          <w:color w:val="000000"/>
        </w:rPr>
      </w:pPr>
      <w:r w:rsidRPr="00352B7E">
        <w:t xml:space="preserve">U studentů se předpokládá vstupní </w:t>
      </w:r>
      <w:r w:rsidRPr="00352B7E">
        <w:rPr>
          <w:color w:val="000000"/>
        </w:rPr>
        <w:t xml:space="preserve">deklarovaná úroveň maturity (B1 Evropský referenční rámec SERR/ CEFR), a to na začátku studia, v 1. semestru. Cílem nabízených kurzů anglického jazyka po celou dobu studia v předkládaném programu je dosažení </w:t>
      </w:r>
      <w:ins w:id="910" w:author="Anežka Lengálová" w:date="2018-05-30T08:01:00Z">
        <w:r w:rsidR="00EF349B">
          <w:rPr>
            <w:color w:val="000000"/>
          </w:rPr>
          <w:t xml:space="preserve">minimálně </w:t>
        </w:r>
      </w:ins>
      <w:r w:rsidRPr="00352B7E">
        <w:rPr>
          <w:color w:val="000000"/>
        </w:rPr>
        <w:t>úrovně B2.</w:t>
      </w:r>
    </w:p>
    <w:p w14:paraId="06F03F05" w14:textId="77777777" w:rsidR="00151616" w:rsidRPr="00487289" w:rsidRDefault="00151616" w:rsidP="00151616">
      <w:pPr>
        <w:tabs>
          <w:tab w:val="left" w:pos="2835"/>
        </w:tabs>
        <w:jc w:val="both"/>
        <w:rPr>
          <w:color w:val="000000"/>
        </w:rPr>
      </w:pPr>
      <w:r w:rsidRPr="00487289">
        <w:t>Angličtina a jazykové kompetence v tomto cizím jazyce jsou jed</w:t>
      </w:r>
      <w:r>
        <w:t>noznačně preferencí nejenom FHS</w:t>
      </w:r>
      <w:r w:rsidRPr="00487289">
        <w:t xml:space="preserve">, ale i celé UTB ve Zlíně. </w:t>
      </w:r>
      <w:r w:rsidRPr="00487289">
        <w:rPr>
          <w:color w:val="000000"/>
        </w:rPr>
        <w:t>Důvodem zaměření je současná dominance anglického jazyka v oblasti studia, akademické komunikace i budoucí zaměstnatelnosti absolventů.</w:t>
      </w:r>
    </w:p>
    <w:p w14:paraId="49AE486E" w14:textId="77777777" w:rsidR="00151616" w:rsidRPr="00487289" w:rsidRDefault="00151616" w:rsidP="00151616">
      <w:pPr>
        <w:tabs>
          <w:tab w:val="left" w:pos="2835"/>
        </w:tabs>
        <w:jc w:val="both"/>
      </w:pPr>
      <w:r w:rsidRPr="00487289">
        <w:t>FHS UTB rovněž nabízí možnosti vzdělávaní i v </w:t>
      </w:r>
      <w:r>
        <w:t>dalších cizích jazycích, dostupná je</w:t>
      </w:r>
      <w:r w:rsidRPr="00487289">
        <w:t xml:space="preserve"> možn</w:t>
      </w:r>
      <w:r>
        <w:t xml:space="preserve">ost učit se rusky nebo </w:t>
      </w:r>
      <w:r w:rsidRPr="00487289">
        <w:t>osvojovat si základy čínštiny.</w:t>
      </w:r>
    </w:p>
    <w:p w14:paraId="3E1D84D8" w14:textId="77777777" w:rsidR="00151616" w:rsidRPr="0040774B" w:rsidRDefault="00151616" w:rsidP="00151616">
      <w:pPr>
        <w:tabs>
          <w:tab w:val="left" w:pos="2835"/>
        </w:tabs>
      </w:pPr>
    </w:p>
    <w:p w14:paraId="0D7E26FE" w14:textId="77777777" w:rsidR="00151616" w:rsidRPr="0040774B" w:rsidRDefault="00151616" w:rsidP="00151616">
      <w:pPr>
        <w:tabs>
          <w:tab w:val="left" w:pos="2835"/>
        </w:tabs>
      </w:pPr>
      <w:r w:rsidRPr="0040774B">
        <w:tab/>
      </w:r>
      <w:r w:rsidRPr="0040774B">
        <w:tab/>
        <w:t>Standard 2.6</w:t>
      </w:r>
      <w:r>
        <w:t>p</w:t>
      </w:r>
    </w:p>
    <w:p w14:paraId="3BAA8D8E" w14:textId="77777777" w:rsidR="00151616" w:rsidRPr="0040774B" w:rsidRDefault="00151616" w:rsidP="00151616">
      <w:pPr>
        <w:tabs>
          <w:tab w:val="left" w:pos="2835"/>
        </w:tabs>
      </w:pPr>
    </w:p>
    <w:p w14:paraId="19054BAB" w14:textId="77777777" w:rsidR="00151616" w:rsidRPr="008A72AA" w:rsidRDefault="00151616" w:rsidP="00151616">
      <w:pPr>
        <w:pStyle w:val="Nadpis3"/>
        <w:spacing w:before="0"/>
        <w:ind w:left="1080" w:hanging="360"/>
        <w:rPr>
          <w:rFonts w:ascii="Times New Roman" w:hAnsi="Times New Roman"/>
        </w:rPr>
      </w:pPr>
      <w:r w:rsidRPr="008A72AA">
        <w:rPr>
          <w:rFonts w:ascii="Times New Roman" w:hAnsi="Times New Roman"/>
        </w:rPr>
        <w:t xml:space="preserve">Pravidla a podmínky utváření studijních plánů </w:t>
      </w:r>
    </w:p>
    <w:p w14:paraId="7B3492BE" w14:textId="77777777" w:rsidR="00151616" w:rsidRPr="0040774B" w:rsidRDefault="00151616" w:rsidP="00151616">
      <w:pPr>
        <w:pStyle w:val="Nadpis3"/>
        <w:spacing w:before="0"/>
        <w:rPr>
          <w:rFonts w:ascii="Times New Roman" w:hAnsi="Times New Roman"/>
        </w:rPr>
      </w:pPr>
    </w:p>
    <w:p w14:paraId="2AEE88FF" w14:textId="77777777" w:rsidR="00151616" w:rsidRPr="00DA03C1" w:rsidRDefault="00151616" w:rsidP="00151616">
      <w:pPr>
        <w:jc w:val="both"/>
        <w:rPr>
          <w:lang w:eastAsia="en-US"/>
        </w:rPr>
      </w:pPr>
      <w:r>
        <w:rPr>
          <w:lang w:eastAsia="en-US"/>
        </w:rPr>
        <w:t>FHS UTB ve Zlíně má nastavena</w:t>
      </w:r>
      <w:r w:rsidRPr="00DA03C1">
        <w:rPr>
          <w:lang w:eastAsia="en-US"/>
        </w:rPr>
        <w:t xml:space="preserve"> funkční pravidla a podmínky pro vytváření studijních plánů, včetně vymezení praktické výuky. </w:t>
      </w:r>
      <w:r w:rsidRPr="00DA03C1">
        <w:t xml:space="preserve">V rámci systému studia absolvují studenti povinné předměty a mají možnost výběru z povinně volitelných. Aplikován je systém ECTS, tzn., že </w:t>
      </w:r>
      <w:r w:rsidRPr="00DA03C1">
        <w:rPr>
          <w:rFonts w:eastAsia="Calibri"/>
        </w:rPr>
        <w:t xml:space="preserve">každému předmětu je přiřazen počet kreditů, který vyjadřuje relativní míru zátěže studenta nutnou pro jeho úspěšné ukončení. </w:t>
      </w:r>
    </w:p>
    <w:p w14:paraId="1C0A6FC9" w14:textId="77777777" w:rsidR="00151616" w:rsidRDefault="00151616" w:rsidP="00151616">
      <w:pPr>
        <w:tabs>
          <w:tab w:val="left" w:pos="2835"/>
        </w:tabs>
      </w:pPr>
    </w:p>
    <w:p w14:paraId="576F40FE" w14:textId="77777777" w:rsidR="00151616" w:rsidRPr="0040774B" w:rsidRDefault="00151616" w:rsidP="00151616">
      <w:pPr>
        <w:tabs>
          <w:tab w:val="left" w:pos="2835"/>
        </w:tabs>
      </w:pPr>
      <w:r w:rsidRPr="0040774B">
        <w:tab/>
      </w:r>
      <w:r w:rsidRPr="0040774B">
        <w:tab/>
        <w:t>Standard 2.7</w:t>
      </w:r>
    </w:p>
    <w:p w14:paraId="621D3B58" w14:textId="77777777" w:rsidR="00151616" w:rsidRPr="0040774B" w:rsidRDefault="00151616" w:rsidP="00151616">
      <w:pPr>
        <w:tabs>
          <w:tab w:val="left" w:pos="2835"/>
        </w:tabs>
      </w:pPr>
    </w:p>
    <w:p w14:paraId="167A8E77"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Vymezení uplatnění absolventů </w:t>
      </w:r>
    </w:p>
    <w:p w14:paraId="76B8297E" w14:textId="77777777" w:rsidR="00151616" w:rsidRPr="0040774B" w:rsidRDefault="00151616" w:rsidP="00151616">
      <w:pPr>
        <w:rPr>
          <w:lang w:eastAsia="en-US"/>
        </w:rPr>
      </w:pPr>
    </w:p>
    <w:p w14:paraId="121CC4CE" w14:textId="77777777" w:rsidR="00151616" w:rsidRPr="0040774B" w:rsidRDefault="00151616" w:rsidP="00151616">
      <w:pPr>
        <w:jc w:val="both"/>
      </w:pPr>
      <w:r w:rsidRPr="0040774B">
        <w:t xml:space="preserve">Studijní program má jasně vymezeno rámcové uplatnění absolventů studijního programu a typické pracovní pozice, které může absolvent zastávat. </w:t>
      </w:r>
    </w:p>
    <w:p w14:paraId="74B6DA64" w14:textId="77777777" w:rsidR="00151616" w:rsidRPr="0040774B" w:rsidRDefault="00151616" w:rsidP="00151616">
      <w:pPr>
        <w:tabs>
          <w:tab w:val="left" w:pos="2835"/>
        </w:tabs>
        <w:jc w:val="both"/>
      </w:pPr>
      <w:r w:rsidRPr="0040774B">
        <w:t xml:space="preserve">V případě daného </w:t>
      </w:r>
      <w:r>
        <w:t xml:space="preserve">magisterského </w:t>
      </w:r>
      <w:r w:rsidRPr="0040774B">
        <w:t xml:space="preserve">studijního programu se </w:t>
      </w:r>
      <w:r w:rsidRPr="0040774B">
        <w:rPr>
          <w:rFonts w:eastAsia="Calibri"/>
          <w:bCs/>
        </w:rPr>
        <w:t>absolvent studijního programu uplatní jako:</w:t>
      </w:r>
    </w:p>
    <w:p w14:paraId="25E51A14" w14:textId="77777777" w:rsidR="00151616" w:rsidRPr="00F27C10" w:rsidRDefault="00151616" w:rsidP="00151616">
      <w:pPr>
        <w:pStyle w:val="Normlnweb"/>
        <w:numPr>
          <w:ilvl w:val="0"/>
          <w:numId w:val="49"/>
        </w:numPr>
        <w:spacing w:before="0" w:beforeAutospacing="0" w:after="0" w:afterAutospacing="0"/>
        <w:rPr>
          <w:sz w:val="20"/>
          <w:szCs w:val="20"/>
        </w:rPr>
      </w:pPr>
      <w:r w:rsidRPr="00F27C10">
        <w:rPr>
          <w:sz w:val="20"/>
          <w:szCs w:val="20"/>
        </w:rPr>
        <w:t xml:space="preserve">ředitel/ka, vedoucí pracovník/pracovnice mateřské školy, resp. specializovaného předškolního zařízení </w:t>
      </w:r>
    </w:p>
    <w:p w14:paraId="61262C88" w14:textId="77777777" w:rsidR="00151616" w:rsidRPr="00F27C10" w:rsidRDefault="00151616" w:rsidP="00151616">
      <w:pPr>
        <w:pStyle w:val="Normlnweb"/>
        <w:spacing w:before="0" w:beforeAutospacing="0" w:after="0" w:afterAutospacing="0"/>
        <w:ind w:left="720"/>
        <w:rPr>
          <w:sz w:val="20"/>
          <w:szCs w:val="20"/>
        </w:rPr>
      </w:pPr>
      <w:r w:rsidRPr="00F27C10">
        <w:rPr>
          <w:sz w:val="20"/>
          <w:szCs w:val="20"/>
        </w:rPr>
        <w:t xml:space="preserve">(po splnění dalších kvalifikačních podmínek), </w:t>
      </w:r>
    </w:p>
    <w:p w14:paraId="10875140" w14:textId="77777777" w:rsidR="00151616" w:rsidRPr="00F27C10" w:rsidRDefault="00151616" w:rsidP="00151616">
      <w:pPr>
        <w:pStyle w:val="Normlnweb"/>
        <w:numPr>
          <w:ilvl w:val="0"/>
          <w:numId w:val="49"/>
        </w:numPr>
        <w:spacing w:before="0" w:beforeAutospacing="0" w:after="0" w:afterAutospacing="0"/>
        <w:rPr>
          <w:sz w:val="20"/>
          <w:szCs w:val="20"/>
        </w:rPr>
      </w:pPr>
      <w:r w:rsidRPr="00F27C10">
        <w:rPr>
          <w:sz w:val="20"/>
          <w:szCs w:val="20"/>
        </w:rPr>
        <w:t xml:space="preserve">pracovník/pracovnice státní správy se zaměřením na agendu dětí ve věku do doby jejich nástupu do </w:t>
      </w:r>
    </w:p>
    <w:p w14:paraId="3244B0AF" w14:textId="77777777" w:rsidR="00151616" w:rsidRPr="00F27C10" w:rsidRDefault="00151616" w:rsidP="00151616">
      <w:pPr>
        <w:pStyle w:val="Normlnweb"/>
        <w:spacing w:before="0" w:beforeAutospacing="0" w:after="0" w:afterAutospacing="0"/>
        <w:ind w:left="720"/>
        <w:rPr>
          <w:sz w:val="20"/>
          <w:szCs w:val="20"/>
        </w:rPr>
      </w:pPr>
      <w:r w:rsidRPr="00F27C10">
        <w:rPr>
          <w:sz w:val="20"/>
          <w:szCs w:val="20"/>
        </w:rPr>
        <w:t xml:space="preserve">povinného školního vzdělávání a problematiku veškerých subjektů pro tyto děti, </w:t>
      </w:r>
    </w:p>
    <w:p w14:paraId="103AF867" w14:textId="77777777" w:rsidR="00151616" w:rsidRPr="00F27C10" w:rsidRDefault="00151616" w:rsidP="00151616">
      <w:pPr>
        <w:pStyle w:val="Normlnweb"/>
        <w:numPr>
          <w:ilvl w:val="0"/>
          <w:numId w:val="49"/>
        </w:numPr>
        <w:spacing w:before="0" w:beforeAutospacing="0" w:after="0" w:afterAutospacing="0"/>
        <w:rPr>
          <w:sz w:val="20"/>
          <w:szCs w:val="20"/>
        </w:rPr>
      </w:pPr>
      <w:r w:rsidRPr="00F27C10">
        <w:rPr>
          <w:sz w:val="20"/>
          <w:szCs w:val="20"/>
        </w:rPr>
        <w:t xml:space="preserve">pracovník/pracovnice České školní inspekce (po splnění dalších předepsaných podmínek), </w:t>
      </w:r>
    </w:p>
    <w:p w14:paraId="41583E31" w14:textId="77777777" w:rsidR="00151616" w:rsidRPr="00F27C10" w:rsidRDefault="00151616" w:rsidP="00151616">
      <w:pPr>
        <w:pStyle w:val="Normlnweb"/>
        <w:numPr>
          <w:ilvl w:val="0"/>
          <w:numId w:val="49"/>
        </w:numPr>
        <w:spacing w:before="0" w:beforeAutospacing="0" w:after="0" w:afterAutospacing="0"/>
        <w:rPr>
          <w:sz w:val="20"/>
          <w:szCs w:val="20"/>
        </w:rPr>
      </w:pPr>
      <w:r w:rsidRPr="00F27C10">
        <w:rPr>
          <w:sz w:val="20"/>
          <w:szCs w:val="20"/>
        </w:rPr>
        <w:t xml:space="preserve">akademický pracovník v oblasti předškolní pedagogiky (po splnění dalších podmínek – doktorské </w:t>
      </w:r>
    </w:p>
    <w:p w14:paraId="7156AF2C" w14:textId="77777777" w:rsidR="00151616" w:rsidRPr="00F27C10" w:rsidRDefault="00151616" w:rsidP="00151616">
      <w:pPr>
        <w:pStyle w:val="Normlnweb"/>
        <w:spacing w:before="0" w:beforeAutospacing="0" w:after="0" w:afterAutospacing="0"/>
        <w:ind w:left="720"/>
        <w:rPr>
          <w:sz w:val="20"/>
          <w:szCs w:val="20"/>
        </w:rPr>
      </w:pPr>
      <w:r w:rsidRPr="00F27C10">
        <w:rPr>
          <w:sz w:val="20"/>
          <w:szCs w:val="20"/>
        </w:rPr>
        <w:t xml:space="preserve">studium. </w:t>
      </w:r>
    </w:p>
    <w:p w14:paraId="258B0EDE" w14:textId="77777777" w:rsidR="00151616" w:rsidRPr="0040774B" w:rsidRDefault="00151616" w:rsidP="00151616">
      <w:pPr>
        <w:tabs>
          <w:tab w:val="left" w:pos="2835"/>
        </w:tabs>
      </w:pPr>
    </w:p>
    <w:p w14:paraId="62C61311" w14:textId="77777777" w:rsidR="00151616" w:rsidRPr="0040774B" w:rsidRDefault="00151616" w:rsidP="00151616">
      <w:pPr>
        <w:tabs>
          <w:tab w:val="left" w:pos="2835"/>
        </w:tabs>
      </w:pPr>
      <w:r w:rsidRPr="0040774B">
        <w:tab/>
      </w:r>
      <w:r w:rsidRPr="0040774B">
        <w:tab/>
        <w:t>Standard 2.8</w:t>
      </w:r>
    </w:p>
    <w:p w14:paraId="63D66AC2" w14:textId="77777777" w:rsidR="00151616" w:rsidRPr="0040774B" w:rsidRDefault="00151616" w:rsidP="00151616">
      <w:pPr>
        <w:tabs>
          <w:tab w:val="left" w:pos="2835"/>
        </w:tabs>
      </w:pPr>
    </w:p>
    <w:p w14:paraId="33CA90C9"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Standardní doba studia </w:t>
      </w:r>
    </w:p>
    <w:p w14:paraId="7D212F9B" w14:textId="77777777" w:rsidR="00151616" w:rsidRPr="0040774B" w:rsidRDefault="00151616" w:rsidP="00151616">
      <w:pPr>
        <w:rPr>
          <w:rFonts w:eastAsia="Calibri"/>
        </w:rPr>
      </w:pPr>
    </w:p>
    <w:p w14:paraId="7D2C3D2C" w14:textId="77777777" w:rsidR="00151616" w:rsidRPr="00487289" w:rsidRDefault="00151616" w:rsidP="00151616">
      <w:pPr>
        <w:jc w:val="both"/>
        <w:rPr>
          <w:rFonts w:eastAsia="Calibri"/>
        </w:rPr>
      </w:pPr>
      <w:r w:rsidRPr="006654D3">
        <w:rPr>
          <w:rFonts w:eastAsia="Calibri"/>
        </w:rPr>
        <w:t>Standardní doba studia odpovídá průměrné studijní zátěži, obsahu a cílům studia. Každému předmětu je přiřazen takový počet kreditů, který vyjadřuje relativní míru zátěže studenta nutnou pro jeho úspěšné ukončení. Trvání vyučovací hodiny (přednáška, seminář, cvičení) v rámci každého předmětů je 50 minut. Předmět může být ukončen zápočtem, klasifikovaným zápočtem, zkouškou, zkouškou po předchozím udělení zápočtu, kdy student získá počet kreditů přiřazených danému předmětu</w:t>
      </w:r>
      <w:r w:rsidRPr="00E63081">
        <w:rPr>
          <w:rFonts w:eastAsia="Calibri"/>
        </w:rPr>
        <w:t>. Studijní program Předškolní pedagogika je magisterský program, počet kreditů získaných za rok je 60, v rámci celého studia standardně 120 kreditů. Kreditová dotace jednotlivých předmětů odráží rovněž náročnost a intenzitu úkolů spojených s absolvováním předmětu,</w:t>
      </w:r>
      <w:r w:rsidRPr="008E7E69">
        <w:rPr>
          <w:rFonts w:eastAsia="Calibri"/>
        </w:rPr>
        <w:t xml:space="preserve"> reflektuje i významnost a náročnost problematiky, které se předmět týká.</w:t>
      </w:r>
      <w:r>
        <w:rPr>
          <w:rFonts w:eastAsia="Calibri"/>
        </w:rPr>
        <w:t xml:space="preserve"> </w:t>
      </w:r>
      <w:r w:rsidRPr="008E7E69">
        <w:rPr>
          <w:rFonts w:eastAsia="Calibri"/>
        </w:rPr>
        <w:t>Podmínky pro průběh studia a jeho zakončení, případně pro změnu formy studia jeho přerušení upravuje dále Studijní a zkušební a zkušební řád UTB ze dne 1. 9. 2017</w:t>
      </w:r>
      <w:r w:rsidRPr="008E7E69">
        <w:rPr>
          <w:rStyle w:val="Znakapoznpodarou"/>
          <w:rFonts w:eastAsia="Calibri"/>
        </w:rPr>
        <w:footnoteReference w:id="31"/>
      </w:r>
      <w:r w:rsidRPr="008E7E69">
        <w:rPr>
          <w:rFonts w:eastAsia="Calibri"/>
        </w:rPr>
        <w:t>, kterým jsou studenti povinni se řídit.</w:t>
      </w:r>
      <w:r>
        <w:rPr>
          <w:rFonts w:eastAsia="Calibri"/>
        </w:rPr>
        <w:t xml:space="preserve"> </w:t>
      </w:r>
    </w:p>
    <w:p w14:paraId="2533C888" w14:textId="77777777" w:rsidR="00151616" w:rsidRPr="0040774B" w:rsidRDefault="00151616" w:rsidP="00151616">
      <w:pPr>
        <w:tabs>
          <w:tab w:val="left" w:pos="2835"/>
        </w:tabs>
      </w:pPr>
      <w:r w:rsidRPr="0040774B">
        <w:tab/>
      </w:r>
      <w:r w:rsidRPr="0040774B">
        <w:tab/>
      </w:r>
    </w:p>
    <w:p w14:paraId="4EA0D382" w14:textId="77777777" w:rsidR="00151616" w:rsidRPr="0040774B" w:rsidRDefault="00151616" w:rsidP="00151616">
      <w:pPr>
        <w:tabs>
          <w:tab w:val="left" w:pos="2835"/>
        </w:tabs>
      </w:pPr>
      <w:r w:rsidRPr="0040774B">
        <w:tab/>
      </w:r>
      <w:r w:rsidRPr="0040774B">
        <w:tab/>
        <w:t>Standard 2.9b</w:t>
      </w:r>
    </w:p>
    <w:p w14:paraId="0ADF14B8" w14:textId="77777777" w:rsidR="00151616" w:rsidRPr="0040774B" w:rsidRDefault="00151616" w:rsidP="00151616">
      <w:pPr>
        <w:tabs>
          <w:tab w:val="left" w:pos="2835"/>
        </w:tabs>
      </w:pPr>
    </w:p>
    <w:p w14:paraId="2B2A9F4D" w14:textId="77777777" w:rsidR="00151616" w:rsidRPr="00D359B4" w:rsidRDefault="00151616" w:rsidP="00151616">
      <w:pPr>
        <w:pStyle w:val="Nadpis3"/>
        <w:spacing w:before="0"/>
        <w:ind w:left="1080" w:hanging="360"/>
        <w:rPr>
          <w:rFonts w:ascii="Times New Roman" w:hAnsi="Times New Roman"/>
        </w:rPr>
      </w:pPr>
      <w:r w:rsidRPr="00D359B4">
        <w:rPr>
          <w:rFonts w:ascii="Times New Roman" w:hAnsi="Times New Roman"/>
        </w:rPr>
        <w:t xml:space="preserve">Soulad obsahu studia s cíli studia a profilem absolventa </w:t>
      </w:r>
    </w:p>
    <w:p w14:paraId="1D2E1941" w14:textId="77777777" w:rsidR="00151616" w:rsidRPr="0040774B" w:rsidRDefault="00151616" w:rsidP="00151616">
      <w:pPr>
        <w:tabs>
          <w:tab w:val="left" w:pos="2835"/>
        </w:tabs>
      </w:pPr>
      <w:r w:rsidRPr="0040774B">
        <w:tab/>
      </w:r>
      <w:r w:rsidRPr="0040774B">
        <w:tab/>
      </w:r>
    </w:p>
    <w:p w14:paraId="0C8B82A5" w14:textId="77777777" w:rsidR="00151616" w:rsidRPr="00487289" w:rsidRDefault="00151616" w:rsidP="00151616">
      <w:pPr>
        <w:tabs>
          <w:tab w:val="left" w:pos="2835"/>
        </w:tabs>
        <w:jc w:val="both"/>
      </w:pPr>
      <w:r w:rsidRPr="00487289">
        <w:t>Obsah studia jednoznačně odpovídá jeho cílům, postavených na snaze</w:t>
      </w:r>
      <w:r w:rsidRPr="00487289">
        <w:rPr>
          <w:rFonts w:eastAsia="Calibri"/>
        </w:rPr>
        <w:t xml:space="preserve"> připravit absolventa na zvládnutí </w:t>
      </w:r>
      <w:r>
        <w:rPr>
          <w:rFonts w:eastAsia="Calibri"/>
        </w:rPr>
        <w:t xml:space="preserve">odborných a výzkumných </w:t>
      </w:r>
      <w:r w:rsidRPr="00487289">
        <w:rPr>
          <w:rFonts w:eastAsia="Calibri"/>
        </w:rPr>
        <w:t xml:space="preserve">dovedností spojených s činností </w:t>
      </w:r>
      <w:r>
        <w:rPr>
          <w:rFonts w:eastAsia="Calibri"/>
        </w:rPr>
        <w:t xml:space="preserve">odborníka na předškolní vzdělávání </w:t>
      </w:r>
      <w:r w:rsidRPr="006654D3">
        <w:rPr>
          <w:rFonts w:eastAsia="Calibri"/>
        </w:rPr>
        <w:t xml:space="preserve">s ohledem na požadavky univerzitního vzdělávání. Tyto dovednosti se mají rozvíjet na pozadí širokých teoretických znalostí, které je absolvent schopen dále obohacovat, především na základě svých </w:t>
      </w:r>
      <w:r>
        <w:rPr>
          <w:rFonts w:eastAsia="Calibri"/>
        </w:rPr>
        <w:t xml:space="preserve">odborných </w:t>
      </w:r>
      <w:r w:rsidRPr="006654D3">
        <w:rPr>
          <w:rFonts w:eastAsia="Calibri"/>
        </w:rPr>
        <w:t xml:space="preserve">zkušeností a dalších dovedností a individuálního studia aktuálních teoretických poznatků. </w:t>
      </w:r>
      <w:r w:rsidRPr="00487289">
        <w:rPr>
          <w:rFonts w:eastAsia="Calibri"/>
        </w:rPr>
        <w:t xml:space="preserve">Aplikace soudobých poznatků a metod tvůrčí činností je realizována ve vazbě na projektovou, tvůrčí a výzkumnou činnost akademických pracovníků, kteří zabezpečují jednotlivé předměty, a s oporou o aktuální literaturu uvedenou v kartách předmětů. </w:t>
      </w:r>
    </w:p>
    <w:p w14:paraId="5F1FB7FA" w14:textId="77777777" w:rsidR="00151616" w:rsidRPr="0040774B" w:rsidRDefault="00151616" w:rsidP="00151616">
      <w:pPr>
        <w:jc w:val="both"/>
      </w:pPr>
    </w:p>
    <w:p w14:paraId="5EE1C8F6" w14:textId="77777777" w:rsidR="00151616" w:rsidRPr="0040774B" w:rsidRDefault="00151616" w:rsidP="00151616">
      <w:r w:rsidRPr="0040774B">
        <w:tab/>
      </w:r>
      <w:r w:rsidRPr="0040774B">
        <w:tab/>
      </w:r>
      <w:r w:rsidRPr="0040774B">
        <w:tab/>
      </w:r>
      <w:r w:rsidRPr="0040774B">
        <w:tab/>
      </w:r>
      <w:r w:rsidRPr="0040774B">
        <w:tab/>
        <w:t>Standard 2.12</w:t>
      </w:r>
    </w:p>
    <w:p w14:paraId="16E768BA" w14:textId="77777777" w:rsidR="00151616" w:rsidRPr="0040774B" w:rsidRDefault="00151616" w:rsidP="00151616">
      <w:pPr>
        <w:ind w:left="3540"/>
      </w:pPr>
    </w:p>
    <w:p w14:paraId="46A95580"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Struktura a rozsah studijních předmětů </w:t>
      </w:r>
    </w:p>
    <w:p w14:paraId="6941F699" w14:textId="77777777" w:rsidR="00151616" w:rsidRPr="0040774B" w:rsidRDefault="00151616" w:rsidP="00151616"/>
    <w:p w14:paraId="229E4964" w14:textId="77777777" w:rsidR="00151616" w:rsidRPr="00487289" w:rsidRDefault="00151616" w:rsidP="00151616">
      <w:pPr>
        <w:jc w:val="both"/>
      </w:pPr>
      <w:r w:rsidRPr="00487289">
        <w:t xml:space="preserve">Předkládaný studijní program má nastavenou a zdůvodněnou strukturu studijních předmětů. Jejich rozsah a </w:t>
      </w:r>
      <w:r w:rsidRPr="006654D3">
        <w:t xml:space="preserve">další charakteristika jsou pečlivě zpracovány v jednotlivých kartách předmětů. Při konceptualizaci studijního plánu a navrhování posloupnosti výuky jednotlivých předmětů v rámci semestrů byla zvolena strategie dvojité gradace předmětů. V rámci teoreticky laděných předmětů je to snaha o jejich postupné absolvování především v první polovině studia. U </w:t>
      </w:r>
      <w:r>
        <w:t xml:space="preserve">odborně a výzkumně </w:t>
      </w:r>
      <w:r w:rsidRPr="006654D3">
        <w:t>laděných předmětů je to naopak průběžné zvyšování intenzity výuky</w:t>
      </w:r>
      <w:r>
        <w:t xml:space="preserve"> </w:t>
      </w:r>
      <w:r w:rsidRPr="00487289">
        <w:t>v rámci této složky přípravy</w:t>
      </w:r>
      <w:r>
        <w:t xml:space="preserve">. </w:t>
      </w:r>
    </w:p>
    <w:p w14:paraId="2D7233D5" w14:textId="77777777" w:rsidR="00151616" w:rsidRPr="0040774B" w:rsidRDefault="00151616" w:rsidP="00151616"/>
    <w:p w14:paraId="113B3631" w14:textId="77777777" w:rsidR="00151616" w:rsidRPr="0040774B" w:rsidRDefault="00151616" w:rsidP="00151616"/>
    <w:p w14:paraId="279AB80A" w14:textId="77777777" w:rsidR="00151616" w:rsidRPr="0040774B" w:rsidRDefault="00151616" w:rsidP="00151616">
      <w:pPr>
        <w:ind w:left="3540"/>
      </w:pPr>
      <w:r w:rsidRPr="0040774B">
        <w:t>Standardy 2.13</w:t>
      </w:r>
      <w:r>
        <w:t>bp</w:t>
      </w:r>
      <w:r w:rsidRPr="0040774B">
        <w:t>, 2.15</w:t>
      </w:r>
      <w:r>
        <w:t>bp</w:t>
      </w:r>
    </w:p>
    <w:p w14:paraId="759320FC" w14:textId="77777777" w:rsidR="00151616" w:rsidRPr="0040774B" w:rsidRDefault="00151616" w:rsidP="00151616"/>
    <w:p w14:paraId="28655D15"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Rozsah povinné odborné praxe a specifika spolupráce s praxí </w:t>
      </w:r>
    </w:p>
    <w:p w14:paraId="53B0BA15" w14:textId="77777777" w:rsidR="00151616" w:rsidRPr="0040774B" w:rsidRDefault="00151616" w:rsidP="00151616">
      <w:pPr>
        <w:rPr>
          <w:lang w:eastAsia="en-US"/>
        </w:rPr>
      </w:pPr>
    </w:p>
    <w:p w14:paraId="3DDF8E19" w14:textId="77777777" w:rsidR="00151616" w:rsidRDefault="00151616" w:rsidP="00151616">
      <w:pPr>
        <w:jc w:val="both"/>
        <w:rPr>
          <w:lang w:eastAsia="en-US"/>
        </w:rPr>
      </w:pPr>
      <w:r>
        <w:rPr>
          <w:lang w:eastAsia="en-US"/>
        </w:rPr>
        <w:t>Studijní</w:t>
      </w:r>
      <w:r w:rsidRPr="00487289">
        <w:rPr>
          <w:lang w:eastAsia="en-US"/>
        </w:rPr>
        <w:t xml:space="preserve"> program je navržen tak, aby obsahoval </w:t>
      </w:r>
      <w:r>
        <w:rPr>
          <w:lang w:eastAsia="en-US"/>
        </w:rPr>
        <w:t>odbornou složku, která je směřována k získání zkušeností a řízení předškolních zařízení.</w:t>
      </w:r>
    </w:p>
    <w:p w14:paraId="445B2016" w14:textId="77777777" w:rsidR="00151616" w:rsidRPr="00487289" w:rsidRDefault="00151616" w:rsidP="00151616">
      <w:pPr>
        <w:jc w:val="both"/>
        <w:rPr>
          <w:lang w:eastAsia="en-US"/>
        </w:rPr>
      </w:pPr>
      <w:r w:rsidRPr="00487289">
        <w:rPr>
          <w:lang w:eastAsia="en-US"/>
        </w:rPr>
        <w:t xml:space="preserve"> Studenti mají možnost rovněž participovat na různých dobrovolnických aktivitách nejenom ve fakultních mateřských školách, ale i školách spolupracujících s pracovištěm realizujícím studijní program, například v rámci projektové činnosti (viz čás</w:t>
      </w:r>
      <w:r>
        <w:rPr>
          <w:lang w:eastAsia="en-US"/>
        </w:rPr>
        <w:t>t</w:t>
      </w:r>
      <w:r w:rsidRPr="00487289">
        <w:rPr>
          <w:lang w:eastAsia="en-US"/>
        </w:rPr>
        <w:t xml:space="preserve"> C-II této žádosti).</w:t>
      </w:r>
    </w:p>
    <w:p w14:paraId="76EABF02" w14:textId="77777777" w:rsidR="00151616" w:rsidRPr="00487289" w:rsidRDefault="00151616" w:rsidP="00151616">
      <w:pPr>
        <w:jc w:val="both"/>
        <w:rPr>
          <w:lang w:eastAsia="en-US"/>
        </w:rPr>
      </w:pPr>
      <w:r w:rsidRPr="00487289">
        <w:rPr>
          <w:lang w:eastAsia="en-US"/>
        </w:rPr>
        <w:t>Jak již bylo uvedeno na jiných místech žádosti (části B-IV, C-II, Standard 1.10), předkládaný studijní program deklaruje intenzivní spolupráci s</w:t>
      </w:r>
      <w:r>
        <w:rPr>
          <w:lang w:eastAsia="en-US"/>
        </w:rPr>
        <w:t xml:space="preserve"> odbornou komunitou </w:t>
      </w:r>
      <w:r w:rsidRPr="00487289">
        <w:rPr>
          <w:lang w:eastAsia="en-US"/>
        </w:rPr>
        <w:t xml:space="preserve">potřebnou pro naplnění požadavku </w:t>
      </w:r>
      <w:r>
        <w:rPr>
          <w:lang w:eastAsia="en-US"/>
        </w:rPr>
        <w:t xml:space="preserve">akademicky </w:t>
      </w:r>
      <w:r w:rsidRPr="00487289">
        <w:rPr>
          <w:lang w:eastAsia="en-US"/>
        </w:rPr>
        <w:t>zaměřeného studijního programu.</w:t>
      </w:r>
    </w:p>
    <w:p w14:paraId="26AEB9D2" w14:textId="77777777" w:rsidR="00151616" w:rsidRPr="0040774B" w:rsidRDefault="00151616" w:rsidP="00151616">
      <w:pPr>
        <w:ind w:left="3540"/>
      </w:pPr>
    </w:p>
    <w:p w14:paraId="181B7E24" w14:textId="77777777" w:rsidR="00151616" w:rsidRPr="0040774B" w:rsidRDefault="00151616" w:rsidP="00151616">
      <w:pPr>
        <w:ind w:left="3540"/>
      </w:pPr>
      <w:r w:rsidRPr="0040774B">
        <w:t>Standard 2.14</w:t>
      </w:r>
    </w:p>
    <w:p w14:paraId="71C2DE2D" w14:textId="77777777" w:rsidR="00151616" w:rsidRPr="0040774B" w:rsidRDefault="00151616" w:rsidP="00151616">
      <w:pPr>
        <w:ind w:left="3540"/>
      </w:pPr>
    </w:p>
    <w:p w14:paraId="5BD25FE7"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Soulad obsahu studijních předmětů, státních zkoušek a kvalifikačních prací s výsledky učení a profilem absolventa  </w:t>
      </w:r>
    </w:p>
    <w:p w14:paraId="30B60EFD" w14:textId="77777777" w:rsidR="00151616" w:rsidRPr="0040774B" w:rsidRDefault="00151616" w:rsidP="00151616">
      <w:r w:rsidRPr="0040774B">
        <w:tab/>
      </w:r>
      <w:r w:rsidRPr="0040774B">
        <w:tab/>
      </w:r>
      <w:r w:rsidRPr="0040774B">
        <w:tab/>
      </w:r>
      <w:r w:rsidRPr="0040774B">
        <w:tab/>
      </w:r>
      <w:r w:rsidRPr="0040774B">
        <w:tab/>
      </w:r>
    </w:p>
    <w:p w14:paraId="5369D33B" w14:textId="77777777" w:rsidR="00151616" w:rsidRPr="00487289" w:rsidRDefault="00151616" w:rsidP="00151616">
      <w:pPr>
        <w:pStyle w:val="Nadpis3"/>
        <w:spacing w:before="0"/>
        <w:rPr>
          <w:rFonts w:ascii="Times New Roman" w:hAnsi="Times New Roman"/>
        </w:rPr>
      </w:pPr>
      <w:r w:rsidRPr="00487289">
        <w:rPr>
          <w:rFonts w:ascii="Times New Roman" w:hAnsi="Times New Roman"/>
        </w:rPr>
        <w:t xml:space="preserve">Jak je uvedeno v části B-IIa, obsahem </w:t>
      </w:r>
      <w:r w:rsidRPr="00487289">
        <w:rPr>
          <w:rFonts w:ascii="Times New Roman" w:eastAsia="Calibri" w:hAnsi="Times New Roman"/>
        </w:rPr>
        <w:t xml:space="preserve">státní závěrečné zkoušky (SZZ) jsou následující tematické okruhy: </w:t>
      </w:r>
    </w:p>
    <w:p w14:paraId="1DD957AD" w14:textId="77777777" w:rsidR="00151616" w:rsidRPr="00F27C10" w:rsidRDefault="00151616" w:rsidP="00151616">
      <w:pPr>
        <w:pStyle w:val="Normlnweb"/>
        <w:spacing w:before="0" w:beforeAutospacing="0" w:after="0" w:afterAutospacing="0"/>
        <w:rPr>
          <w:sz w:val="20"/>
          <w:szCs w:val="20"/>
        </w:rPr>
      </w:pPr>
      <w:r w:rsidRPr="00F27C10">
        <w:rPr>
          <w:sz w:val="20"/>
          <w:szCs w:val="20"/>
        </w:rPr>
        <w:t xml:space="preserve">1. Obhajoba diplomové práce. </w:t>
      </w:r>
    </w:p>
    <w:p w14:paraId="36054823" w14:textId="77777777" w:rsidR="00151616" w:rsidRPr="00F27C10" w:rsidRDefault="00151616" w:rsidP="00151616">
      <w:pPr>
        <w:pStyle w:val="Normlnweb"/>
        <w:spacing w:before="0" w:beforeAutospacing="0" w:after="0" w:afterAutospacing="0"/>
        <w:rPr>
          <w:sz w:val="20"/>
          <w:szCs w:val="20"/>
        </w:rPr>
      </w:pPr>
      <w:r w:rsidRPr="00F27C10">
        <w:rPr>
          <w:sz w:val="20"/>
          <w:szCs w:val="20"/>
        </w:rPr>
        <w:t xml:space="preserve">2. Předškolní pedagogika. </w:t>
      </w:r>
    </w:p>
    <w:p w14:paraId="03AD3AB7" w14:textId="77777777" w:rsidR="00151616" w:rsidRPr="00F27C10" w:rsidRDefault="00151616" w:rsidP="00151616">
      <w:pPr>
        <w:pStyle w:val="Normlnweb"/>
        <w:spacing w:before="0" w:beforeAutospacing="0" w:after="0" w:afterAutospacing="0"/>
        <w:rPr>
          <w:sz w:val="20"/>
          <w:szCs w:val="20"/>
        </w:rPr>
      </w:pPr>
      <w:r w:rsidRPr="00F27C10">
        <w:rPr>
          <w:sz w:val="20"/>
          <w:szCs w:val="20"/>
        </w:rPr>
        <w:t xml:space="preserve">3. Řízení mateřské školy. </w:t>
      </w:r>
    </w:p>
    <w:p w14:paraId="27B22359" w14:textId="77777777" w:rsidR="00151616" w:rsidRDefault="00151616" w:rsidP="00151616">
      <w:pPr>
        <w:pStyle w:val="Normlnweb"/>
        <w:spacing w:before="0" w:beforeAutospacing="0" w:after="0" w:afterAutospacing="0"/>
        <w:rPr>
          <w:sz w:val="20"/>
          <w:szCs w:val="20"/>
        </w:rPr>
      </w:pPr>
      <w:r w:rsidRPr="00F27C10">
        <w:rPr>
          <w:sz w:val="20"/>
          <w:szCs w:val="20"/>
        </w:rPr>
        <w:t xml:space="preserve">4. Metodologie pedagogického výzkumu. </w:t>
      </w:r>
    </w:p>
    <w:p w14:paraId="7802CEE4" w14:textId="77777777" w:rsidR="00151616" w:rsidRPr="00F27C10" w:rsidRDefault="00151616" w:rsidP="00151616">
      <w:pPr>
        <w:pStyle w:val="Normlnweb"/>
        <w:spacing w:before="0" w:beforeAutospacing="0" w:after="0" w:afterAutospacing="0"/>
        <w:rPr>
          <w:sz w:val="20"/>
          <w:szCs w:val="20"/>
        </w:rPr>
      </w:pPr>
    </w:p>
    <w:p w14:paraId="1EC7FE8F" w14:textId="77777777" w:rsidR="00151616" w:rsidRPr="00487289" w:rsidRDefault="00151616" w:rsidP="00151616">
      <w:pPr>
        <w:jc w:val="both"/>
        <w:rPr>
          <w:lang w:eastAsia="en-US"/>
        </w:rPr>
      </w:pPr>
      <w:r w:rsidRPr="00487289">
        <w:rPr>
          <w:lang w:eastAsia="en-US"/>
        </w:rPr>
        <w:t xml:space="preserve">V Příloze 1 je uvedena konkretizace těchto okruhů do jednotlivých témat a rovněž literatura ke studiu.  Tematické okruhy byly voleny tak, aby se staly vyústěním a příležitostí k dokladování teoretické znalosti i praktické dovednosti absolventa a zároveň, aby co nejlépe </w:t>
      </w:r>
      <w:r w:rsidRPr="00A47444">
        <w:rPr>
          <w:lang w:eastAsia="en-US"/>
        </w:rPr>
        <w:t>odrážely</w:t>
      </w:r>
      <w:r w:rsidRPr="00487289">
        <w:rPr>
          <w:lang w:eastAsia="en-US"/>
        </w:rPr>
        <w:t xml:space="preserve"> konkrétní požadavky nezbytné k výkonu učitelství v mateřské škole.</w:t>
      </w:r>
    </w:p>
    <w:p w14:paraId="797D85FE" w14:textId="77777777" w:rsidR="00151616" w:rsidRPr="00487289" w:rsidRDefault="00151616" w:rsidP="00151616">
      <w:pPr>
        <w:jc w:val="both"/>
        <w:rPr>
          <w:lang w:eastAsia="en-US"/>
        </w:rPr>
      </w:pPr>
    </w:p>
    <w:p w14:paraId="5F8A5D81" w14:textId="77777777" w:rsidR="00151616" w:rsidRPr="00487289" w:rsidRDefault="00151616" w:rsidP="00151616">
      <w:pPr>
        <w:jc w:val="both"/>
        <w:rPr>
          <w:lang w:eastAsia="en-US"/>
        </w:rPr>
      </w:pPr>
      <w:r w:rsidRPr="00487289">
        <w:rPr>
          <w:lang w:eastAsia="en-US"/>
        </w:rPr>
        <w:t xml:space="preserve">Profil absolventa studijního programu koresponduje s obsahem vyučovaných studijních předmětů. </w:t>
      </w:r>
      <w:r w:rsidRPr="00487289">
        <w:rPr>
          <w:rFonts w:eastAsia="Calibri"/>
          <w:bCs/>
        </w:rPr>
        <w:t>Disponuje širším spektrem profesních odborných znalostí, které předpokládají především zvládnutí teoretických předmětů profilujícího základu a rovněž</w:t>
      </w:r>
      <w:r w:rsidRPr="00487289">
        <w:rPr>
          <w:rFonts w:eastAsia="Calibri"/>
          <w:b/>
          <w:bCs/>
        </w:rPr>
        <w:t xml:space="preserve"> </w:t>
      </w:r>
      <w:r w:rsidRPr="00487289">
        <w:rPr>
          <w:rFonts w:eastAsia="Calibri"/>
          <w:bCs/>
        </w:rPr>
        <w:t>profesními odbornými dovednostmi, které se promítají hlavně do předmětů profilujícího základu.</w:t>
      </w:r>
    </w:p>
    <w:p w14:paraId="5A31FDFF" w14:textId="77777777" w:rsidR="00151616" w:rsidRDefault="00151616" w:rsidP="00151616">
      <w:pPr>
        <w:tabs>
          <w:tab w:val="left" w:pos="2835"/>
        </w:tabs>
        <w:jc w:val="both"/>
        <w:rPr>
          <w:rFonts w:eastAsia="Calibri"/>
        </w:rPr>
      </w:pPr>
      <w:r w:rsidRPr="00A47444">
        <w:rPr>
          <w:rFonts w:eastAsia="Calibri"/>
          <w:bCs/>
        </w:rPr>
        <w:t xml:space="preserve">Témata a zaměření </w:t>
      </w:r>
      <w:r>
        <w:rPr>
          <w:rFonts w:eastAsia="Calibri"/>
          <w:bCs/>
        </w:rPr>
        <w:t xml:space="preserve">diplomových </w:t>
      </w:r>
      <w:r w:rsidRPr="00A47444">
        <w:rPr>
          <w:rFonts w:eastAsia="Calibri"/>
          <w:bCs/>
        </w:rPr>
        <w:t xml:space="preserve">prací </w:t>
      </w:r>
      <w:r w:rsidRPr="00A47444">
        <w:rPr>
          <w:rFonts w:eastAsia="Calibri"/>
        </w:rPr>
        <w:t xml:space="preserve">jsou v souladu s plánovanými výsledky učení a profilem absolventa. Práce </w:t>
      </w:r>
      <w:r>
        <w:rPr>
          <w:rFonts w:eastAsia="Calibri"/>
        </w:rPr>
        <w:t xml:space="preserve">mají </w:t>
      </w:r>
      <w:r w:rsidRPr="00A47444">
        <w:rPr>
          <w:rFonts w:eastAsia="Calibri"/>
        </w:rPr>
        <w:t xml:space="preserve">charakter výzkumné práce. V rámci </w:t>
      </w:r>
      <w:r w:rsidRPr="00A47444">
        <w:t xml:space="preserve">výzkumného zaměřené </w:t>
      </w:r>
      <w:r>
        <w:t xml:space="preserve">diplomové </w:t>
      </w:r>
      <w:r w:rsidRPr="00A47444">
        <w:t xml:space="preserve">práce je její součástí empirický výzkum. </w:t>
      </w:r>
    </w:p>
    <w:p w14:paraId="4AE9FB33" w14:textId="77777777" w:rsidR="00151616" w:rsidRDefault="00151616" w:rsidP="00151616">
      <w:pPr>
        <w:rPr>
          <w:lang w:eastAsia="en-US"/>
        </w:rPr>
      </w:pPr>
    </w:p>
    <w:p w14:paraId="0D56AC05" w14:textId="77777777" w:rsidR="00151616" w:rsidRDefault="00151616" w:rsidP="00151616">
      <w:pPr>
        <w:rPr>
          <w:lang w:eastAsia="en-US"/>
        </w:rPr>
      </w:pPr>
    </w:p>
    <w:p w14:paraId="51120326" w14:textId="77777777" w:rsidR="00151616" w:rsidRDefault="00151616" w:rsidP="00151616">
      <w:pPr>
        <w:rPr>
          <w:lang w:eastAsia="en-US"/>
        </w:rPr>
      </w:pPr>
    </w:p>
    <w:p w14:paraId="3B0F9FA6" w14:textId="77777777" w:rsidR="00151616" w:rsidRPr="0040774B" w:rsidRDefault="00151616" w:rsidP="00151616">
      <w:pPr>
        <w:rPr>
          <w:lang w:eastAsia="en-US"/>
        </w:rPr>
      </w:pPr>
    </w:p>
    <w:p w14:paraId="616C6AC9" w14:textId="77777777" w:rsidR="00151616" w:rsidRPr="0040774B" w:rsidRDefault="00151616" w:rsidP="00151616">
      <w:pPr>
        <w:pStyle w:val="Nadpis2"/>
        <w:spacing w:before="0"/>
        <w:rPr>
          <w:b w:val="0"/>
          <w:sz w:val="24"/>
          <w:szCs w:val="20"/>
        </w:rPr>
      </w:pPr>
      <w:r w:rsidRPr="0040774B">
        <w:rPr>
          <w:sz w:val="24"/>
          <w:szCs w:val="20"/>
        </w:rPr>
        <w:t>Vzdělávací a tvůrčí činnost ve studijním programu</w:t>
      </w:r>
    </w:p>
    <w:p w14:paraId="174985CD" w14:textId="77777777" w:rsidR="00151616" w:rsidRPr="0040774B" w:rsidRDefault="00151616" w:rsidP="00151616">
      <w:pPr>
        <w:rPr>
          <w:lang w:eastAsia="en-US"/>
        </w:rPr>
      </w:pPr>
    </w:p>
    <w:p w14:paraId="7A9EC8B5" w14:textId="77777777" w:rsidR="00151616" w:rsidRPr="0040774B" w:rsidRDefault="00151616" w:rsidP="00151616">
      <w:pPr>
        <w:tabs>
          <w:tab w:val="left" w:pos="2835"/>
        </w:tabs>
      </w:pPr>
      <w:r w:rsidRPr="0040774B">
        <w:tab/>
      </w:r>
      <w:r w:rsidRPr="0040774B">
        <w:tab/>
        <w:t>Standardy 3.1-3.4</w:t>
      </w:r>
    </w:p>
    <w:p w14:paraId="3886D3A5" w14:textId="77777777" w:rsidR="00151616" w:rsidRPr="0040774B" w:rsidRDefault="00151616" w:rsidP="00151616">
      <w:pPr>
        <w:rPr>
          <w:lang w:eastAsia="en-US"/>
        </w:rPr>
      </w:pPr>
    </w:p>
    <w:p w14:paraId="27723F94"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Metody výuky a hodnocení výsledků studia</w:t>
      </w:r>
    </w:p>
    <w:p w14:paraId="64FDD40D" w14:textId="77777777" w:rsidR="00151616" w:rsidRPr="0040774B" w:rsidRDefault="00151616" w:rsidP="00151616">
      <w:pPr>
        <w:tabs>
          <w:tab w:val="left" w:pos="2835"/>
        </w:tabs>
        <w:jc w:val="both"/>
      </w:pPr>
    </w:p>
    <w:p w14:paraId="78BCD4E8" w14:textId="77777777" w:rsidR="00151616" w:rsidRPr="00487289" w:rsidRDefault="00151616" w:rsidP="00151616">
      <w:pPr>
        <w:tabs>
          <w:tab w:val="left" w:pos="2835"/>
        </w:tabs>
        <w:jc w:val="both"/>
      </w:pPr>
      <w:r w:rsidRPr="00A47444">
        <w:t>Naplňování cílů studia a profilu absolventa vyžaduje uplatňování moderních výukových metod. Kromě klasických metod charakteristických pro akademické prostředí, jsou to metody podporující aktivní roli studentů v procesu výuky. Ty jsou založeny na hledání, objevovávání, bádání, reflexi</w:t>
      </w:r>
      <w:r>
        <w:t xml:space="preserve"> a sebe</w:t>
      </w:r>
      <w:r w:rsidRPr="00A47444">
        <w:t>reflexi, hodnocení, analýze zkušeností, vyhodnocování specifických situací a interakcí, do kterých se student dostává. Za</w:t>
      </w:r>
      <w:r w:rsidRPr="00487289">
        <w:t xml:space="preserve"> důležité je v rámci studia považována i práce s odborným textem a rozvoj dovedností v rámci projektových aktivit v průběhu studia i po nástupu do praxe.</w:t>
      </w:r>
    </w:p>
    <w:p w14:paraId="7F40AE7B" w14:textId="77777777" w:rsidR="00151616" w:rsidRPr="00487289" w:rsidRDefault="00151616" w:rsidP="00151616">
      <w:pPr>
        <w:tabs>
          <w:tab w:val="left" w:pos="2835"/>
        </w:tabs>
        <w:jc w:val="both"/>
      </w:pPr>
    </w:p>
    <w:p w14:paraId="6F729B98" w14:textId="77777777" w:rsidR="00151616" w:rsidRPr="00487289" w:rsidRDefault="00151616" w:rsidP="00151616">
      <w:pPr>
        <w:tabs>
          <w:tab w:val="left" w:pos="2835"/>
        </w:tabs>
        <w:jc w:val="both"/>
      </w:pPr>
      <w:r w:rsidRPr="00487289">
        <w:t>Poměr přímé výuky a samostudia je nastaven tak, aby podporoval jednak formu studia a realizaci uvedených výukových metod a poskytoval tak studentům prostor a čas pro zpracování předkládaného poznání, rovněž aby byl efektivním nástrojem spolupráce s vyučujícím a prostředkem osobnostního rozvoje studenta.</w:t>
      </w:r>
    </w:p>
    <w:p w14:paraId="1AC7FA40" w14:textId="77777777" w:rsidR="00151616" w:rsidRPr="00487289" w:rsidRDefault="00151616" w:rsidP="00151616">
      <w:pPr>
        <w:tabs>
          <w:tab w:val="left" w:pos="2835"/>
        </w:tabs>
        <w:jc w:val="both"/>
      </w:pPr>
    </w:p>
    <w:p w14:paraId="04D82F9D" w14:textId="77777777" w:rsidR="00151616" w:rsidRPr="00487289" w:rsidRDefault="00151616" w:rsidP="00151616">
      <w:pPr>
        <w:tabs>
          <w:tab w:val="left" w:pos="2835"/>
        </w:tabs>
        <w:jc w:val="both"/>
      </w:pPr>
      <w:r w:rsidRPr="00487289">
        <w:t>Rozsah a skladba studijní literatury refletuje nároky i zaměření studijního programu, nesporně odráží aktuální stav poznání v pedagogických vědách s ohledem na předškolní pedagogiku a praxi mateřských škol. Dobře vybavená a efektivně pracující knihovna UTB zabezpečuje dostupnost informačních zdrojů pro studenty programu.</w:t>
      </w:r>
    </w:p>
    <w:p w14:paraId="74A73CA6" w14:textId="77777777" w:rsidR="00151616" w:rsidRDefault="00151616" w:rsidP="00151616">
      <w:pPr>
        <w:tabs>
          <w:tab w:val="left" w:pos="2835"/>
        </w:tabs>
      </w:pPr>
    </w:p>
    <w:p w14:paraId="4ECEA95C" w14:textId="77777777" w:rsidR="00151616" w:rsidRPr="00487289" w:rsidRDefault="00151616" w:rsidP="00151616">
      <w:pPr>
        <w:tabs>
          <w:tab w:val="left" w:pos="2835"/>
        </w:tabs>
        <w:jc w:val="both"/>
      </w:pPr>
      <w:r>
        <w:t>Kriteria, která</w:t>
      </w:r>
      <w:r w:rsidRPr="0030225F">
        <w:t xml:space="preserve"> odpovídají cílům studia a umožňují objektivní hodnocení, a podle kterých jsou studenti</w:t>
      </w:r>
      <w:r>
        <w:t xml:space="preserve"> i</w:t>
      </w:r>
      <w:r w:rsidRPr="0030225F">
        <w:t xml:space="preserve"> hodnoceni,</w:t>
      </w:r>
      <w:r>
        <w:t xml:space="preserve"> jsou zveřejnena </w:t>
      </w:r>
      <w:r w:rsidRPr="0030225F">
        <w:t>ve Studijním a zkušebním řádu UTB</w:t>
      </w:r>
      <w:r>
        <w:t xml:space="preserve"> </w:t>
      </w:r>
      <w:r>
        <w:rPr>
          <w:rStyle w:val="Znakapoznpodarou"/>
        </w:rPr>
        <w:footnoteReference w:id="32"/>
      </w:r>
      <w:r w:rsidRPr="0030225F">
        <w:t>, a to pro všechny formy ověřování studijních výsledků</w:t>
      </w:r>
      <w:r>
        <w:t xml:space="preserve">. </w:t>
      </w:r>
    </w:p>
    <w:p w14:paraId="69440E67" w14:textId="77777777" w:rsidR="00151616" w:rsidRPr="0040774B" w:rsidRDefault="00151616" w:rsidP="00151616">
      <w:pPr>
        <w:tabs>
          <w:tab w:val="left" w:pos="2835"/>
        </w:tabs>
      </w:pPr>
    </w:p>
    <w:p w14:paraId="72E97967" w14:textId="77777777" w:rsidR="00151616" w:rsidRPr="0040774B" w:rsidRDefault="00151616" w:rsidP="00151616">
      <w:pPr>
        <w:tabs>
          <w:tab w:val="left" w:pos="2835"/>
        </w:tabs>
      </w:pPr>
      <w:r w:rsidRPr="0040774B">
        <w:tab/>
      </w:r>
      <w:r w:rsidRPr="0040774B">
        <w:tab/>
        <w:t>Standardy 3.5</w:t>
      </w:r>
      <w:r>
        <w:t>bp</w:t>
      </w:r>
    </w:p>
    <w:p w14:paraId="01E36B85" w14:textId="77777777" w:rsidR="00151616" w:rsidRPr="0040774B" w:rsidRDefault="00151616" w:rsidP="00151616">
      <w:pPr>
        <w:tabs>
          <w:tab w:val="left" w:pos="2835"/>
        </w:tabs>
      </w:pPr>
    </w:p>
    <w:p w14:paraId="0CA06D9D"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Tvůrčí činnost vztahující se ke studijnímu programu </w:t>
      </w:r>
    </w:p>
    <w:p w14:paraId="0199DE88" w14:textId="77777777" w:rsidR="00151616" w:rsidRPr="0040774B" w:rsidRDefault="00151616" w:rsidP="00151616">
      <w:pPr>
        <w:rPr>
          <w:lang w:eastAsia="en-US"/>
        </w:rPr>
      </w:pPr>
    </w:p>
    <w:p w14:paraId="06FABE40" w14:textId="77777777" w:rsidR="00151616" w:rsidRPr="00487289" w:rsidRDefault="00151616" w:rsidP="00151616">
      <w:pPr>
        <w:jc w:val="both"/>
        <w:rPr>
          <w:lang w:eastAsia="en-US"/>
        </w:rPr>
      </w:pPr>
      <w:r w:rsidRPr="00487289">
        <w:rPr>
          <w:lang w:eastAsia="en-US"/>
        </w:rPr>
        <w:t xml:space="preserve">Tvůrčí činnost vztahující se k předkládanému studijnímu programu je realizována s ohledem na jeho rozvoj a propojení s aktuálními trendy v předškolní pedagogice. V kartách předmětů (část B-III této žádosti) a personálních kartách (C-I této žádosti) jsou uvedeny publikační výstupy akademických pracovníků a pracovníků z praxe, kteří se podílejí na jeho realizaci. Tvůrčí činnosti je na pracovišti, kde se realizuje studijní program, věnována velká pozornost, klade se důraz na transfer jejich výsledků a závěrů do výuky a </w:t>
      </w:r>
      <w:r>
        <w:rPr>
          <w:lang w:eastAsia="en-US"/>
        </w:rPr>
        <w:t xml:space="preserve">další </w:t>
      </w:r>
      <w:r w:rsidRPr="00487289">
        <w:rPr>
          <w:lang w:eastAsia="en-US"/>
        </w:rPr>
        <w:t>spolupráce se studenty.</w:t>
      </w:r>
    </w:p>
    <w:p w14:paraId="5C613FF8" w14:textId="77777777" w:rsidR="00151616" w:rsidRPr="0040774B" w:rsidRDefault="00151616" w:rsidP="00151616">
      <w:pPr>
        <w:rPr>
          <w:lang w:eastAsia="en-US"/>
        </w:rPr>
      </w:pPr>
    </w:p>
    <w:p w14:paraId="19DFFDAB" w14:textId="77777777" w:rsidR="00151616" w:rsidRPr="0040774B" w:rsidRDefault="00151616" w:rsidP="00151616">
      <w:pPr>
        <w:rPr>
          <w:lang w:eastAsia="en-US"/>
        </w:rPr>
      </w:pPr>
    </w:p>
    <w:p w14:paraId="41133D45" w14:textId="77777777" w:rsidR="00151616" w:rsidRPr="0040774B" w:rsidRDefault="00151616" w:rsidP="00151616">
      <w:pPr>
        <w:pStyle w:val="Nadpis2"/>
        <w:spacing w:before="0"/>
        <w:rPr>
          <w:b w:val="0"/>
          <w:sz w:val="24"/>
          <w:szCs w:val="20"/>
        </w:rPr>
      </w:pPr>
      <w:r w:rsidRPr="0040774B">
        <w:rPr>
          <w:sz w:val="24"/>
          <w:szCs w:val="20"/>
        </w:rPr>
        <w:t>Finanční, materiální a další zabezpečení studijního programu</w:t>
      </w:r>
    </w:p>
    <w:p w14:paraId="1A226A18" w14:textId="77777777" w:rsidR="00151616" w:rsidRPr="0040774B" w:rsidRDefault="00151616" w:rsidP="00151616">
      <w:pPr>
        <w:tabs>
          <w:tab w:val="left" w:pos="2835"/>
        </w:tabs>
      </w:pPr>
    </w:p>
    <w:p w14:paraId="354CCF05" w14:textId="77777777" w:rsidR="00151616" w:rsidRPr="0040774B" w:rsidRDefault="00151616" w:rsidP="00151616">
      <w:pPr>
        <w:tabs>
          <w:tab w:val="left" w:pos="2835"/>
        </w:tabs>
      </w:pPr>
      <w:r w:rsidRPr="0040774B">
        <w:tab/>
      </w:r>
      <w:r w:rsidRPr="0040774B">
        <w:tab/>
        <w:t>Standard 4.1</w:t>
      </w:r>
    </w:p>
    <w:p w14:paraId="5EAEC469" w14:textId="77777777" w:rsidR="00151616" w:rsidRPr="0040774B" w:rsidRDefault="00151616" w:rsidP="00151616">
      <w:pPr>
        <w:rPr>
          <w:lang w:eastAsia="en-US"/>
        </w:rPr>
      </w:pPr>
    </w:p>
    <w:p w14:paraId="71B1E8ED"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Finanční zabezpečení studijního programu </w:t>
      </w:r>
    </w:p>
    <w:p w14:paraId="5141C4CE" w14:textId="77777777" w:rsidR="00151616" w:rsidRPr="0040774B" w:rsidRDefault="00151616" w:rsidP="00151616">
      <w:pPr>
        <w:tabs>
          <w:tab w:val="left" w:pos="2835"/>
        </w:tabs>
      </w:pPr>
    </w:p>
    <w:p w14:paraId="632804A6" w14:textId="77777777" w:rsidR="00151616" w:rsidRPr="0040774B" w:rsidRDefault="00151616" w:rsidP="00151616">
      <w:pPr>
        <w:tabs>
          <w:tab w:val="left" w:pos="2835"/>
        </w:tabs>
      </w:pPr>
      <w:r w:rsidRPr="0040774B">
        <w:t>FHS UTB ve Zlíně má zhodnoceny předpokládané finanční náklady na uskutečňování studijního programu a výdaje na inovace, má rovněž zajištěny odpovídající zdroje na pokrytí těchto nákladů.</w:t>
      </w:r>
    </w:p>
    <w:p w14:paraId="11475123" w14:textId="77777777" w:rsidR="00151616" w:rsidRPr="0040774B" w:rsidRDefault="00151616" w:rsidP="00151616">
      <w:pPr>
        <w:tabs>
          <w:tab w:val="left" w:pos="2835"/>
        </w:tabs>
      </w:pPr>
      <w:r w:rsidRPr="0040774B">
        <w:tab/>
      </w:r>
      <w:r w:rsidRPr="0040774B">
        <w:tab/>
      </w:r>
    </w:p>
    <w:p w14:paraId="780076B7" w14:textId="77777777" w:rsidR="00151616" w:rsidRPr="0040774B" w:rsidRDefault="00151616" w:rsidP="00151616">
      <w:pPr>
        <w:tabs>
          <w:tab w:val="left" w:pos="2835"/>
        </w:tabs>
      </w:pPr>
      <w:r w:rsidRPr="0040774B">
        <w:tab/>
      </w:r>
      <w:r w:rsidRPr="0040774B">
        <w:tab/>
        <w:t>Standard 4.2</w:t>
      </w:r>
    </w:p>
    <w:p w14:paraId="44D743DD" w14:textId="77777777" w:rsidR="00151616" w:rsidRPr="0040774B" w:rsidRDefault="00151616" w:rsidP="00151616">
      <w:pPr>
        <w:tabs>
          <w:tab w:val="left" w:pos="2835"/>
        </w:tabs>
      </w:pPr>
    </w:p>
    <w:p w14:paraId="11535905"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Materiální a technické zabezpečení studijního programu </w:t>
      </w:r>
    </w:p>
    <w:p w14:paraId="458ABF3A" w14:textId="77777777" w:rsidR="00151616" w:rsidRPr="0040774B" w:rsidRDefault="00151616" w:rsidP="00151616">
      <w:pPr>
        <w:tabs>
          <w:tab w:val="left" w:pos="2835"/>
        </w:tabs>
      </w:pPr>
    </w:p>
    <w:p w14:paraId="76D6E690" w14:textId="77777777" w:rsidR="00151616" w:rsidRPr="00487289" w:rsidRDefault="00151616" w:rsidP="00151616">
      <w:pPr>
        <w:shd w:val="clear" w:color="auto" w:fill="FFFFFF" w:themeFill="background1"/>
        <w:tabs>
          <w:tab w:val="left" w:pos="2835"/>
        </w:tabs>
        <w:jc w:val="both"/>
      </w:pPr>
      <w:r w:rsidRPr="00A47444">
        <w:t xml:space="preserve">FHS UTB ve Zlíně má zajištěnou vhodnou infrastrukturu pro realizaci výuky. Od ledna 2018 sídlí FHS (a teda i pracoviště, které bude program realizovat) ve zcela nových moderních prostorech. Tento nový vzdělávací komplex UTB s označením U18 disponuje odpovídajícím materiálním a technickým zabezpečením, s dostatečnými výukovými a studijními prostory. Zabezpečeno je dobré vybavení učeben reflektující na potřeby a </w:t>
      </w:r>
      <w:r w:rsidRPr="0030225F">
        <w:t>počty studentů, přirozeně s ohledem na požadavky a profil studijního programu. V prostorách tak byly vybudovány kupříkladu speciální učebny pro hudební a výtvarné vzdělávání nebo laboratoř pro výuku v oblasti přírodních věd.</w:t>
      </w:r>
    </w:p>
    <w:p w14:paraId="2D5821FE" w14:textId="77777777" w:rsidR="00151616" w:rsidRPr="0040774B" w:rsidRDefault="00151616" w:rsidP="00151616">
      <w:pPr>
        <w:tabs>
          <w:tab w:val="left" w:pos="2835"/>
        </w:tabs>
      </w:pPr>
    </w:p>
    <w:p w14:paraId="291CD488" w14:textId="77777777" w:rsidR="00151616" w:rsidRPr="0040774B" w:rsidRDefault="00151616" w:rsidP="00151616">
      <w:pPr>
        <w:tabs>
          <w:tab w:val="left" w:pos="2835"/>
        </w:tabs>
      </w:pPr>
      <w:r w:rsidRPr="0040774B">
        <w:tab/>
      </w:r>
      <w:r w:rsidRPr="0040774B">
        <w:tab/>
        <w:t>Standard 4.3</w:t>
      </w:r>
    </w:p>
    <w:p w14:paraId="52123547" w14:textId="77777777" w:rsidR="00151616" w:rsidRPr="0040774B" w:rsidRDefault="00151616" w:rsidP="00151616">
      <w:pPr>
        <w:tabs>
          <w:tab w:val="left" w:pos="2835"/>
        </w:tabs>
      </w:pPr>
    </w:p>
    <w:p w14:paraId="1F92D6C3"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Odborná literatura a elektronické databáze odpovídající studijnímu programu </w:t>
      </w:r>
    </w:p>
    <w:p w14:paraId="5F45B4E1" w14:textId="77777777" w:rsidR="00151616" w:rsidRPr="0040774B" w:rsidRDefault="00151616" w:rsidP="00151616">
      <w:pPr>
        <w:tabs>
          <w:tab w:val="left" w:pos="2835"/>
        </w:tabs>
      </w:pPr>
    </w:p>
    <w:p w14:paraId="103904DE" w14:textId="77777777" w:rsidR="00151616" w:rsidRPr="00487289" w:rsidRDefault="00151616" w:rsidP="00151616">
      <w:pPr>
        <w:tabs>
          <w:tab w:val="left" w:pos="2835"/>
        </w:tabs>
        <w:jc w:val="both"/>
      </w:pPr>
      <w:r w:rsidRPr="00487289">
        <w:t>Jak je uvedeno v</w:t>
      </w:r>
      <w:r>
        <w:t xml:space="preserve"> </w:t>
      </w:r>
      <w:r w:rsidRPr="00487289">
        <w:t>částech C-III a Standard 1.12 této žádosti, studenti mají dostatečný prostor pro studium, rovněž přístup k odborné literatuře a daším informačním zdrojům odovídajícím studijnímu programu. Dílčí aktivitou pracoviště (Ústav školní pedagogiky) pro studenty programů, které realizuje, je zří</w:t>
      </w:r>
      <w:r>
        <w:t>zení tzv. Miniknihovny nacházející se v prostorách K</w:t>
      </w:r>
      <w:r w:rsidRPr="00487289">
        <w:t>nihovny UTB. Miniknihovna obsahuje aktuálně 562 nejnovějších domácích, ale především zahraničních titulů s úzkou specifikací na pedagogické vědy a výzkum. Tituly byly zabezpečeny z projektů pracoviště a jsou k dispozici především jeho studentům.</w:t>
      </w:r>
    </w:p>
    <w:p w14:paraId="767C660D" w14:textId="77777777" w:rsidR="00151616" w:rsidRPr="0040774B" w:rsidRDefault="00151616" w:rsidP="00151616">
      <w:pPr>
        <w:rPr>
          <w:bCs/>
        </w:rPr>
      </w:pPr>
    </w:p>
    <w:p w14:paraId="1D6403C6" w14:textId="77777777" w:rsidR="00151616" w:rsidRPr="0040774B" w:rsidRDefault="00151616" w:rsidP="00151616">
      <w:pPr>
        <w:ind w:left="1134" w:hanging="425"/>
        <w:rPr>
          <w:bCs/>
        </w:rPr>
      </w:pPr>
    </w:p>
    <w:p w14:paraId="20F190EF" w14:textId="77777777" w:rsidR="00151616" w:rsidRPr="0040774B" w:rsidRDefault="00151616" w:rsidP="00151616">
      <w:pPr>
        <w:pStyle w:val="Nadpis2"/>
        <w:spacing w:before="0"/>
        <w:rPr>
          <w:b w:val="0"/>
          <w:sz w:val="24"/>
          <w:szCs w:val="20"/>
        </w:rPr>
      </w:pPr>
      <w:r w:rsidRPr="0040774B">
        <w:rPr>
          <w:sz w:val="24"/>
          <w:szCs w:val="20"/>
        </w:rPr>
        <w:t xml:space="preserve">Garant studijního programu </w:t>
      </w:r>
    </w:p>
    <w:p w14:paraId="6E51D7AB" w14:textId="77777777" w:rsidR="00151616" w:rsidRPr="0040774B" w:rsidRDefault="00151616" w:rsidP="00151616">
      <w:pPr>
        <w:rPr>
          <w:lang w:eastAsia="en-US"/>
        </w:rPr>
      </w:pPr>
    </w:p>
    <w:p w14:paraId="54CBB9D3" w14:textId="77777777" w:rsidR="00151616" w:rsidRPr="0040774B" w:rsidRDefault="00151616" w:rsidP="00151616">
      <w:r w:rsidRPr="0040774B">
        <w:tab/>
      </w:r>
      <w:r w:rsidRPr="0040774B">
        <w:tab/>
      </w:r>
      <w:r w:rsidRPr="0040774B">
        <w:tab/>
      </w:r>
      <w:r w:rsidRPr="0040774B">
        <w:tab/>
      </w:r>
      <w:r w:rsidRPr="0040774B">
        <w:tab/>
        <w:t>Standard 5.1</w:t>
      </w:r>
    </w:p>
    <w:p w14:paraId="26A4B37D" w14:textId="77777777" w:rsidR="00151616" w:rsidRPr="0040774B" w:rsidRDefault="00151616" w:rsidP="00151616">
      <w:pPr>
        <w:rPr>
          <w:lang w:eastAsia="en-US"/>
        </w:rPr>
      </w:pPr>
    </w:p>
    <w:p w14:paraId="1786821A"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Pravomoci a odpovědnost garanta </w:t>
      </w:r>
    </w:p>
    <w:p w14:paraId="1E39E20F" w14:textId="77777777" w:rsidR="00151616" w:rsidRPr="0040774B" w:rsidRDefault="00151616" w:rsidP="00151616"/>
    <w:p w14:paraId="2DA21F49" w14:textId="77777777" w:rsidR="00151616" w:rsidRPr="00487289" w:rsidRDefault="00151616" w:rsidP="00151616">
      <w:pPr>
        <w:jc w:val="both"/>
      </w:pPr>
      <w:r w:rsidRPr="00487289">
        <w:t xml:space="preserve">FHS UTB ve Zlíně má v dostatečné míře vymezeny pravomoci a odpovědnost garanta studijního programu s cílem zabezpečit reálnou kvalitu studijního programu. Upravuje je Směrnice děkanky SD/08/2015 „Postavení garanta studijního programu/oboru a ředitele ústavu ve vztahu ke studijnímu programu/oboru“. </w:t>
      </w:r>
      <w:r w:rsidRPr="00487289">
        <w:rPr>
          <w:rStyle w:val="Znakapoznpodarou"/>
        </w:rPr>
        <w:footnoteReference w:id="33"/>
      </w:r>
      <w:r w:rsidRPr="00487289">
        <w:t xml:space="preserve"> Jasně vymezuje postavení, práva a povinnosti garanta a jeho vztah k řediteli ústavu, na kterém se program má realizovat.</w:t>
      </w:r>
    </w:p>
    <w:p w14:paraId="3F96F216" w14:textId="77777777" w:rsidR="00151616" w:rsidRPr="0040774B" w:rsidRDefault="00151616" w:rsidP="00151616"/>
    <w:p w14:paraId="1CD2032C" w14:textId="77777777" w:rsidR="00151616" w:rsidRPr="0040774B" w:rsidRDefault="00151616" w:rsidP="00151616">
      <w:r w:rsidRPr="0040774B">
        <w:tab/>
      </w:r>
      <w:r w:rsidRPr="0040774B">
        <w:tab/>
      </w:r>
      <w:r w:rsidRPr="0040774B">
        <w:tab/>
      </w:r>
      <w:r w:rsidRPr="0040774B">
        <w:tab/>
      </w:r>
      <w:r w:rsidRPr="0040774B">
        <w:tab/>
        <w:t>Standardy 5.2</w:t>
      </w:r>
      <w:r>
        <w:t>bp</w:t>
      </w:r>
      <w:r w:rsidRPr="0040774B">
        <w:t>-5.4</w:t>
      </w:r>
    </w:p>
    <w:p w14:paraId="3FD065E8" w14:textId="77777777" w:rsidR="00151616" w:rsidRPr="0040774B" w:rsidRDefault="00151616" w:rsidP="00151616"/>
    <w:p w14:paraId="38E25497"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Zhodnocení osoby garanta z hlediska naplnění standardů </w:t>
      </w:r>
    </w:p>
    <w:p w14:paraId="5DD4007E" w14:textId="77777777" w:rsidR="00151616" w:rsidRPr="0040774B" w:rsidRDefault="00151616" w:rsidP="00151616">
      <w:pPr>
        <w:rPr>
          <w:lang w:eastAsia="en-US"/>
        </w:rPr>
      </w:pPr>
    </w:p>
    <w:p w14:paraId="2923C13C" w14:textId="77777777" w:rsidR="00151616" w:rsidRPr="00487289" w:rsidRDefault="00151616" w:rsidP="00151616">
      <w:pPr>
        <w:jc w:val="both"/>
        <w:rPr>
          <w:lang w:eastAsia="en-US"/>
        </w:rPr>
      </w:pPr>
      <w:r w:rsidRPr="00487289">
        <w:rPr>
          <w:lang w:eastAsia="en-US"/>
        </w:rPr>
        <w:t>Garantem předkládaného studijního programu je akademický pracovník, který byl jmenován docentem. Doc. PaedDr.</w:t>
      </w:r>
      <w:r>
        <w:rPr>
          <w:lang w:eastAsia="en-US"/>
        </w:rPr>
        <w:t xml:space="preserve"> Adriana Wiegerová</w:t>
      </w:r>
      <w:r w:rsidRPr="00487289">
        <w:rPr>
          <w:lang w:eastAsia="en-US"/>
        </w:rPr>
        <w:t>, PhD. disponuje odborno</w:t>
      </w:r>
      <w:r>
        <w:rPr>
          <w:lang w:eastAsia="en-US"/>
        </w:rPr>
        <w:t>u kvalifikací</w:t>
      </w:r>
      <w:r w:rsidRPr="00487289">
        <w:rPr>
          <w:lang w:eastAsia="en-US"/>
        </w:rPr>
        <w:t xml:space="preserve"> vztahující se k danému studijnímu programu a v posledních 5 letech vykonávala tvůrčí činnost, která odpovídá oblasti vzdělávání, v rámci které má být předkládaný </w:t>
      </w:r>
      <w:r>
        <w:rPr>
          <w:lang w:eastAsia="en-US"/>
        </w:rPr>
        <w:t xml:space="preserve">akademický </w:t>
      </w:r>
      <w:r w:rsidRPr="00487289">
        <w:rPr>
          <w:lang w:eastAsia="en-US"/>
        </w:rPr>
        <w:t>studijní program uskutečňován (viz personální karta).</w:t>
      </w:r>
    </w:p>
    <w:p w14:paraId="5BB8DE02" w14:textId="77777777" w:rsidR="00151616" w:rsidRPr="0040774B" w:rsidRDefault="00151616" w:rsidP="00151616">
      <w:pPr>
        <w:rPr>
          <w:lang w:eastAsia="en-US"/>
        </w:rPr>
      </w:pPr>
    </w:p>
    <w:p w14:paraId="5E29C9F1" w14:textId="77777777" w:rsidR="00151616" w:rsidRPr="00487289" w:rsidRDefault="00151616" w:rsidP="00151616">
      <w:pPr>
        <w:jc w:val="both"/>
        <w:rPr>
          <w:lang w:eastAsia="en-US"/>
        </w:rPr>
      </w:pPr>
      <w:r w:rsidRPr="00487289">
        <w:rPr>
          <w:lang w:eastAsia="en-US"/>
        </w:rPr>
        <w:t>Doc. PaedDr.</w:t>
      </w:r>
      <w:r>
        <w:rPr>
          <w:lang w:eastAsia="en-US"/>
        </w:rPr>
        <w:t xml:space="preserve"> Adriana Wiegerová</w:t>
      </w:r>
      <w:r w:rsidRPr="00487289">
        <w:rPr>
          <w:lang w:eastAsia="en-US"/>
        </w:rPr>
        <w:t>, PhD. je akademickým pracovníkem FHS UTB v</w:t>
      </w:r>
      <w:r>
        <w:rPr>
          <w:lang w:eastAsia="en-US"/>
        </w:rPr>
        <w:t>e Zlíně, kde působí od roku 2011</w:t>
      </w:r>
      <w:r w:rsidRPr="00487289">
        <w:rPr>
          <w:lang w:eastAsia="en-US"/>
        </w:rPr>
        <w:t xml:space="preserve"> na základě pracovního poměru s celkovou týdenní pracovní dobou odpovídající stanovené týdenní pracovní době podle §79 zákoníku práce.</w:t>
      </w:r>
    </w:p>
    <w:p w14:paraId="04350CE1" w14:textId="77777777" w:rsidR="00151616" w:rsidRPr="0040774B" w:rsidRDefault="00151616" w:rsidP="00151616">
      <w:pPr>
        <w:jc w:val="both"/>
        <w:rPr>
          <w:lang w:eastAsia="en-US"/>
        </w:rPr>
      </w:pPr>
    </w:p>
    <w:p w14:paraId="023BBD8D" w14:textId="77777777" w:rsidR="00151616" w:rsidRPr="0040774B" w:rsidRDefault="00151616" w:rsidP="00151616">
      <w:pPr>
        <w:jc w:val="both"/>
        <w:rPr>
          <w:lang w:eastAsia="en-US"/>
        </w:rPr>
      </w:pPr>
      <w:r w:rsidRPr="00487289">
        <w:rPr>
          <w:lang w:eastAsia="en-US"/>
        </w:rPr>
        <w:t>Doc. PaedDr.</w:t>
      </w:r>
      <w:r>
        <w:rPr>
          <w:lang w:eastAsia="en-US"/>
        </w:rPr>
        <w:t xml:space="preserve"> Adriana Wiegerová</w:t>
      </w:r>
      <w:r w:rsidRPr="00487289">
        <w:rPr>
          <w:lang w:eastAsia="en-US"/>
        </w:rPr>
        <w:t>, PhD.</w:t>
      </w:r>
      <w:r>
        <w:rPr>
          <w:lang w:eastAsia="en-US"/>
        </w:rPr>
        <w:t xml:space="preserve"> jako potenciální garant</w:t>
      </w:r>
      <w:r w:rsidRPr="00487289">
        <w:rPr>
          <w:lang w:eastAsia="en-US"/>
        </w:rPr>
        <w:t xml:space="preserve"> splňuje podmínky týkající se maximálního počtu garantovaných studijních programů. V případě garantování předkládaného studijního programu by byla garantkou</w:t>
      </w:r>
      <w:r>
        <w:rPr>
          <w:lang w:eastAsia="en-US"/>
        </w:rPr>
        <w:t xml:space="preserve"> dvou studijních programů</w:t>
      </w:r>
      <w:r w:rsidRPr="00487289">
        <w:rPr>
          <w:lang w:eastAsia="en-US"/>
        </w:rPr>
        <w:t>.</w:t>
      </w:r>
      <w:r>
        <w:rPr>
          <w:lang w:eastAsia="en-US"/>
        </w:rPr>
        <w:t xml:space="preserve"> Kromě tohoto také doktorského studijního programu Pedagogika. </w:t>
      </w:r>
    </w:p>
    <w:p w14:paraId="48E38B56" w14:textId="77777777" w:rsidR="00151616" w:rsidRPr="0040774B" w:rsidRDefault="00151616" w:rsidP="00151616">
      <w:pPr>
        <w:rPr>
          <w:lang w:eastAsia="en-US"/>
        </w:rPr>
      </w:pPr>
    </w:p>
    <w:p w14:paraId="5C65362A" w14:textId="77777777" w:rsidR="00151616" w:rsidRPr="0040774B" w:rsidRDefault="00151616" w:rsidP="00151616">
      <w:pPr>
        <w:pStyle w:val="Nadpis2"/>
        <w:spacing w:before="0"/>
        <w:rPr>
          <w:b w:val="0"/>
          <w:sz w:val="24"/>
          <w:szCs w:val="20"/>
        </w:rPr>
      </w:pPr>
      <w:r w:rsidRPr="0040774B">
        <w:rPr>
          <w:sz w:val="24"/>
          <w:szCs w:val="20"/>
        </w:rPr>
        <w:t>Personální zabezpečení studijního programu</w:t>
      </w:r>
    </w:p>
    <w:p w14:paraId="31DBC486" w14:textId="77777777" w:rsidR="00151616" w:rsidRPr="0040774B" w:rsidRDefault="00151616" w:rsidP="00151616">
      <w:pPr>
        <w:ind w:left="2832" w:firstLine="708"/>
      </w:pPr>
    </w:p>
    <w:p w14:paraId="570F054C" w14:textId="77777777" w:rsidR="00151616" w:rsidRPr="0040774B" w:rsidRDefault="00151616" w:rsidP="00151616">
      <w:pPr>
        <w:ind w:left="2832" w:firstLine="708"/>
      </w:pPr>
      <w:r w:rsidRPr="0040774B">
        <w:t>Standardy 6.1-6.3, 6.7-6.8</w:t>
      </w:r>
    </w:p>
    <w:p w14:paraId="764B0C6C" w14:textId="77777777" w:rsidR="00151616" w:rsidRPr="0040774B" w:rsidRDefault="00151616" w:rsidP="00151616">
      <w:pPr>
        <w:rPr>
          <w:lang w:eastAsia="en-US"/>
        </w:rPr>
      </w:pPr>
    </w:p>
    <w:p w14:paraId="382886F1"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Zhodnocení celkového personálního zabezpečení studijního programu z hlediska naplnění standardů </w:t>
      </w:r>
    </w:p>
    <w:p w14:paraId="05CDA133" w14:textId="77777777" w:rsidR="00151616" w:rsidRPr="0040774B" w:rsidRDefault="00151616" w:rsidP="00151616"/>
    <w:p w14:paraId="3CADC63E" w14:textId="77777777" w:rsidR="00151616" w:rsidRDefault="00151616" w:rsidP="00151616">
      <w:pPr>
        <w:jc w:val="both"/>
      </w:pPr>
      <w:r w:rsidRPr="00487289">
        <w:t xml:space="preserve">Personální zabezpečení splňuje požadavky standardů pro akreditaci bakalářského studijního programu i s ohledem na pracovní doby těchto akademických pracovníků. </w:t>
      </w:r>
      <w:r w:rsidRPr="00A47444">
        <w:t>V následující tabulce</w:t>
      </w:r>
      <w:r w:rsidRPr="00487289">
        <w:t xml:space="preserve"> je uveden přehled počtů pracovníků s</w:t>
      </w:r>
      <w:r>
        <w:t> uvedením jejich kvalifikace a působení na UTB nebo mimo ni</w:t>
      </w:r>
      <w:r w:rsidRPr="00487289">
        <w:t>.</w:t>
      </w:r>
      <w:r>
        <w:t xml:space="preserve"> </w:t>
      </w:r>
      <w:r w:rsidRPr="00487289">
        <w:t>Počet akademických pracovníků zabezpečujících studijní program odpovídá typu studijního programu, formě studia, metodám výuky a</w:t>
      </w:r>
      <w:r>
        <w:t xml:space="preserve"> předpokládanému počtu studentů.</w:t>
      </w:r>
    </w:p>
    <w:p w14:paraId="719B1282" w14:textId="77777777" w:rsidR="00151616" w:rsidRPr="0040774B" w:rsidRDefault="00151616" w:rsidP="00151616">
      <w:pPr>
        <w:jc w:val="both"/>
      </w:pPr>
    </w:p>
    <w:tbl>
      <w:tblPr>
        <w:tblW w:w="100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38"/>
        <w:gridCol w:w="995"/>
        <w:gridCol w:w="866"/>
        <w:gridCol w:w="571"/>
        <w:gridCol w:w="851"/>
        <w:gridCol w:w="711"/>
        <w:gridCol w:w="851"/>
        <w:gridCol w:w="848"/>
        <w:gridCol w:w="1132"/>
      </w:tblGrid>
      <w:tr w:rsidR="0086248F" w14:paraId="661474AC" w14:textId="77777777" w:rsidTr="00CA5BD4">
        <w:tc>
          <w:tcPr>
            <w:tcW w:w="10063" w:type="dxa"/>
            <w:gridSpan w:val="9"/>
            <w:tcBorders>
              <w:top w:val="single" w:sz="4" w:space="0" w:color="auto"/>
              <w:left w:val="single" w:sz="4" w:space="0" w:color="auto"/>
              <w:bottom w:val="double" w:sz="4" w:space="0" w:color="auto"/>
              <w:right w:val="single" w:sz="4" w:space="0" w:color="auto"/>
            </w:tcBorders>
            <w:shd w:val="clear" w:color="auto" w:fill="B8CCE4" w:themeFill="accent1" w:themeFillTint="66"/>
            <w:hideMark/>
          </w:tcPr>
          <w:p w14:paraId="65220B32" w14:textId="77777777" w:rsidR="0086248F" w:rsidRDefault="0086248F" w:rsidP="00CA5BD4">
            <w:pPr>
              <w:jc w:val="both"/>
              <w:rPr>
                <w:ins w:id="911" w:author="Jana Vašíková" w:date="2018-05-29T11:16:00Z"/>
                <w:b/>
                <w:sz w:val="28"/>
              </w:rPr>
            </w:pPr>
            <w:r>
              <w:rPr>
                <w:b/>
                <w:sz w:val="28"/>
              </w:rPr>
              <w:br w:type="page"/>
              <w:t>P</w:t>
            </w:r>
            <w:r>
              <w:rPr>
                <w:b/>
                <w:bCs/>
                <w:sz w:val="24"/>
                <w:szCs w:val="24"/>
              </w:rPr>
              <w:t>ersonální zabezpečení studijního programu – souhrnné údaje</w:t>
            </w:r>
          </w:p>
        </w:tc>
      </w:tr>
      <w:tr w:rsidR="0086248F" w14:paraId="146AC6EB" w14:textId="77777777" w:rsidTr="00CA5BD4">
        <w:tc>
          <w:tcPr>
            <w:tcW w:w="3238" w:type="dxa"/>
            <w:tcBorders>
              <w:top w:val="double" w:sz="4" w:space="0" w:color="auto"/>
              <w:left w:val="single" w:sz="4" w:space="0" w:color="auto"/>
              <w:bottom w:val="single" w:sz="4" w:space="0" w:color="auto"/>
              <w:right w:val="single" w:sz="4" w:space="0" w:color="auto"/>
            </w:tcBorders>
            <w:shd w:val="clear" w:color="auto" w:fill="B8CCE4" w:themeFill="accent1" w:themeFillTint="66"/>
            <w:hideMark/>
          </w:tcPr>
          <w:p w14:paraId="39CCDFD3" w14:textId="77777777" w:rsidR="0086248F" w:rsidRDefault="0086248F" w:rsidP="00CA5BD4">
            <w:pPr>
              <w:jc w:val="both"/>
              <w:rPr>
                <w:b/>
                <w:bCs/>
              </w:rPr>
            </w:pPr>
            <w:r>
              <w:rPr>
                <w:b/>
                <w:bCs/>
              </w:rPr>
              <w:t>Vysoká škola</w:t>
            </w:r>
          </w:p>
        </w:tc>
        <w:tc>
          <w:tcPr>
            <w:tcW w:w="6825" w:type="dxa"/>
            <w:gridSpan w:val="8"/>
            <w:tcBorders>
              <w:top w:val="double" w:sz="4" w:space="0" w:color="auto"/>
              <w:left w:val="single" w:sz="4" w:space="0" w:color="auto"/>
              <w:bottom w:val="single" w:sz="4" w:space="0" w:color="auto"/>
              <w:right w:val="single" w:sz="4" w:space="0" w:color="auto"/>
            </w:tcBorders>
            <w:hideMark/>
          </w:tcPr>
          <w:p w14:paraId="03B3665E" w14:textId="77777777" w:rsidR="0086248F" w:rsidRDefault="0086248F" w:rsidP="00CA5BD4">
            <w:pPr>
              <w:jc w:val="both"/>
              <w:rPr>
                <w:ins w:id="912" w:author="Jana Vašíková" w:date="2018-05-29T11:16:00Z"/>
              </w:rPr>
            </w:pPr>
            <w:r>
              <w:t>Univerzita Tomáše Bati ve Zlíně</w:t>
            </w:r>
          </w:p>
        </w:tc>
      </w:tr>
      <w:tr w:rsidR="0086248F" w14:paraId="0E1E9483" w14:textId="77777777" w:rsidTr="00CA5BD4">
        <w:trPr>
          <w:cantSplit/>
        </w:trPr>
        <w:tc>
          <w:tcPr>
            <w:tcW w:w="3238"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5F5DE3A3" w14:textId="77777777" w:rsidR="0086248F" w:rsidRDefault="0086248F" w:rsidP="00CA5BD4">
            <w:pPr>
              <w:jc w:val="both"/>
              <w:rPr>
                <w:b/>
                <w:bCs/>
              </w:rPr>
            </w:pPr>
            <w:r>
              <w:rPr>
                <w:b/>
                <w:bCs/>
              </w:rPr>
              <w:t>Součást vysoké školy</w:t>
            </w:r>
          </w:p>
        </w:tc>
        <w:tc>
          <w:tcPr>
            <w:tcW w:w="6825" w:type="dxa"/>
            <w:gridSpan w:val="8"/>
            <w:tcBorders>
              <w:top w:val="single" w:sz="4" w:space="0" w:color="auto"/>
              <w:left w:val="single" w:sz="4" w:space="0" w:color="auto"/>
              <w:bottom w:val="single" w:sz="4" w:space="0" w:color="auto"/>
              <w:right w:val="single" w:sz="4" w:space="0" w:color="auto"/>
            </w:tcBorders>
            <w:hideMark/>
          </w:tcPr>
          <w:p w14:paraId="2FF2BBE2" w14:textId="77777777" w:rsidR="0086248F" w:rsidRDefault="0086248F" w:rsidP="00CA5BD4">
            <w:pPr>
              <w:jc w:val="both"/>
              <w:rPr>
                <w:ins w:id="913" w:author="Jana Vašíková" w:date="2018-05-29T11:16:00Z"/>
              </w:rPr>
            </w:pPr>
            <w:r>
              <w:t>Fakulta humanitních studií</w:t>
            </w:r>
          </w:p>
        </w:tc>
      </w:tr>
      <w:tr w:rsidR="0086248F" w14:paraId="4880B46D" w14:textId="77777777" w:rsidTr="00CA5BD4">
        <w:trPr>
          <w:cantSplit/>
        </w:trPr>
        <w:tc>
          <w:tcPr>
            <w:tcW w:w="3238"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46341D09" w14:textId="77777777" w:rsidR="0086248F" w:rsidRDefault="0086248F" w:rsidP="00CA5BD4">
            <w:pPr>
              <w:jc w:val="both"/>
              <w:rPr>
                <w:b/>
                <w:bCs/>
              </w:rPr>
            </w:pPr>
            <w:r>
              <w:rPr>
                <w:b/>
                <w:bCs/>
              </w:rPr>
              <w:t>Název studijního programu</w:t>
            </w:r>
          </w:p>
        </w:tc>
        <w:tc>
          <w:tcPr>
            <w:tcW w:w="6825" w:type="dxa"/>
            <w:gridSpan w:val="8"/>
            <w:tcBorders>
              <w:top w:val="single" w:sz="4" w:space="0" w:color="auto"/>
              <w:left w:val="single" w:sz="4" w:space="0" w:color="auto"/>
              <w:bottom w:val="single" w:sz="4" w:space="0" w:color="auto"/>
              <w:right w:val="single" w:sz="4" w:space="0" w:color="auto"/>
            </w:tcBorders>
            <w:hideMark/>
          </w:tcPr>
          <w:p w14:paraId="584ACBFE" w14:textId="77777777" w:rsidR="0086248F" w:rsidRDefault="0086248F" w:rsidP="00CA5BD4">
            <w:pPr>
              <w:jc w:val="both"/>
              <w:rPr>
                <w:ins w:id="914" w:author="Jana Vašíková" w:date="2018-05-29T11:16:00Z"/>
              </w:rPr>
            </w:pPr>
            <w:r>
              <w:t>Předškolní pedagogika</w:t>
            </w:r>
          </w:p>
        </w:tc>
      </w:tr>
      <w:tr w:rsidR="0086248F" w14:paraId="6A54817F" w14:textId="77777777" w:rsidTr="007F6B94">
        <w:tc>
          <w:tcPr>
            <w:tcW w:w="3238"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0C969BAF" w14:textId="77777777" w:rsidR="0086248F" w:rsidRDefault="0086248F" w:rsidP="00CA5BD4">
            <w:pPr>
              <w:jc w:val="both"/>
              <w:rPr>
                <w:b/>
                <w:bCs/>
              </w:rPr>
            </w:pPr>
            <w:r>
              <w:rPr>
                <w:b/>
                <w:bCs/>
              </w:rPr>
              <w:t>Název pracoviště</w:t>
            </w:r>
          </w:p>
        </w:tc>
        <w:tc>
          <w:tcPr>
            <w:tcW w:w="99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08DF3323" w14:textId="77777777" w:rsidR="0086248F" w:rsidRDefault="0086248F" w:rsidP="00CA5BD4">
            <w:pPr>
              <w:jc w:val="both"/>
              <w:rPr>
                <w:b/>
                <w:bCs/>
              </w:rPr>
            </w:pPr>
            <w:r>
              <w:rPr>
                <w:b/>
                <w:bCs/>
              </w:rPr>
              <w:t>celkem</w:t>
            </w:r>
          </w:p>
        </w:tc>
        <w:tc>
          <w:tcPr>
            <w:tcW w:w="86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75B97FC8" w14:textId="77777777" w:rsidR="0086248F" w:rsidRDefault="0086248F" w:rsidP="00CA5BD4">
            <w:pPr>
              <w:jc w:val="both"/>
              <w:rPr>
                <w:b/>
                <w:bCs/>
              </w:rPr>
            </w:pPr>
            <w:r>
              <w:rPr>
                <w:b/>
                <w:bCs/>
              </w:rPr>
              <w:t>prof. celkem</w:t>
            </w:r>
          </w:p>
        </w:tc>
        <w:tc>
          <w:tcPr>
            <w:tcW w:w="57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68681317" w14:textId="77777777" w:rsidR="0086248F" w:rsidRDefault="0086248F" w:rsidP="00CA5BD4">
            <w:pPr>
              <w:jc w:val="both"/>
              <w:rPr>
                <w:b/>
                <w:bCs/>
              </w:rPr>
            </w:pPr>
            <w:r>
              <w:rPr>
                <w:b/>
                <w:bCs/>
              </w:rPr>
              <w:t>doc. celkem</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7BB147DF" w14:textId="77777777" w:rsidR="0086248F" w:rsidRDefault="0086248F" w:rsidP="00CA5BD4">
            <w:pPr>
              <w:jc w:val="both"/>
              <w:rPr>
                <w:b/>
                <w:bCs/>
              </w:rPr>
            </w:pPr>
            <w:r>
              <w:rPr>
                <w:b/>
                <w:bCs/>
              </w:rPr>
              <w:t>odb. asistenti celkem</w:t>
            </w:r>
          </w:p>
        </w:tc>
        <w:tc>
          <w:tcPr>
            <w:tcW w:w="71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5B1F3324" w14:textId="77777777" w:rsidR="0086248F" w:rsidRDefault="0086248F" w:rsidP="00CA5BD4">
            <w:pPr>
              <w:jc w:val="both"/>
              <w:rPr>
                <w:b/>
                <w:bCs/>
              </w:rPr>
            </w:pPr>
            <w:r>
              <w:rPr>
                <w:b/>
                <w:bCs/>
              </w:rPr>
              <w:t>lektoři</w:t>
            </w:r>
          </w:p>
        </w:tc>
        <w:tc>
          <w:tcPr>
            <w:tcW w:w="8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56F9D31A" w14:textId="77777777" w:rsidR="0086248F" w:rsidRDefault="0086248F" w:rsidP="00CA5BD4">
            <w:pPr>
              <w:jc w:val="both"/>
              <w:rPr>
                <w:b/>
                <w:bCs/>
              </w:rPr>
            </w:pPr>
            <w:r>
              <w:rPr>
                <w:b/>
                <w:bCs/>
              </w:rPr>
              <w:t>asistenti</w:t>
            </w:r>
          </w:p>
        </w:tc>
        <w:tc>
          <w:tcPr>
            <w:tcW w:w="848"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49248348" w14:textId="77777777" w:rsidR="0086248F" w:rsidRDefault="0086248F" w:rsidP="00CA5BD4">
            <w:pPr>
              <w:jc w:val="both"/>
              <w:rPr>
                <w:b/>
                <w:bCs/>
              </w:rPr>
            </w:pPr>
            <w:r>
              <w:rPr>
                <w:b/>
                <w:bCs/>
              </w:rPr>
              <w:t>vědečtí pracov. v hodnosti prof.</w:t>
            </w:r>
          </w:p>
        </w:tc>
        <w:tc>
          <w:tcPr>
            <w:tcW w:w="113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8CD3E25" w14:textId="77777777" w:rsidR="0086248F" w:rsidRDefault="0086248F" w:rsidP="00CA5BD4">
            <w:pPr>
              <w:jc w:val="both"/>
              <w:rPr>
                <w:ins w:id="915" w:author="Jana Vašíková" w:date="2018-05-29T11:17:00Z"/>
                <w:b/>
                <w:bCs/>
              </w:rPr>
            </w:pPr>
            <w:ins w:id="916" w:author="Jana Vašíková" w:date="2018-05-29T11:17:00Z">
              <w:r>
                <w:rPr>
                  <w:b/>
                  <w:bCs/>
                </w:rPr>
                <w:t>doktorand v</w:t>
              </w:r>
            </w:ins>
          </w:p>
          <w:p w14:paraId="14D5D4E1" w14:textId="77777777" w:rsidR="0086248F" w:rsidRDefault="0086248F" w:rsidP="00CA5BD4">
            <w:pPr>
              <w:jc w:val="both"/>
              <w:rPr>
                <w:b/>
                <w:bCs/>
              </w:rPr>
            </w:pPr>
            <w:ins w:id="917" w:author="Jana Vašíková" w:date="2018-05-29T11:17:00Z">
              <w:r>
                <w:rPr>
                  <w:b/>
                  <w:bCs/>
                </w:rPr>
                <w:t>prezenční formě studia</w:t>
              </w:r>
            </w:ins>
          </w:p>
        </w:tc>
      </w:tr>
      <w:tr w:rsidR="0086248F" w14:paraId="556EF2E5" w14:textId="77777777" w:rsidTr="007F6B94">
        <w:tc>
          <w:tcPr>
            <w:tcW w:w="3238" w:type="dxa"/>
            <w:tcBorders>
              <w:top w:val="single" w:sz="4" w:space="0" w:color="auto"/>
              <w:left w:val="single" w:sz="4" w:space="0" w:color="auto"/>
              <w:bottom w:val="single" w:sz="4" w:space="0" w:color="auto"/>
              <w:right w:val="single" w:sz="4" w:space="0" w:color="auto"/>
            </w:tcBorders>
            <w:hideMark/>
          </w:tcPr>
          <w:p w14:paraId="46F8C319" w14:textId="77777777" w:rsidR="0086248F" w:rsidRDefault="0086248F" w:rsidP="00CA5BD4">
            <w:pPr>
              <w:jc w:val="both"/>
            </w:pPr>
            <w:r>
              <w:t>Ústav školní pedagogiky/FHS UTB</w:t>
            </w:r>
          </w:p>
        </w:tc>
        <w:tc>
          <w:tcPr>
            <w:tcW w:w="995" w:type="dxa"/>
            <w:tcBorders>
              <w:top w:val="single" w:sz="4" w:space="0" w:color="auto"/>
              <w:left w:val="single" w:sz="4" w:space="0" w:color="auto"/>
              <w:bottom w:val="single" w:sz="4" w:space="0" w:color="auto"/>
              <w:right w:val="single" w:sz="4" w:space="0" w:color="auto"/>
            </w:tcBorders>
            <w:vAlign w:val="center"/>
            <w:hideMark/>
          </w:tcPr>
          <w:p w14:paraId="50616761" w14:textId="34FFAC26" w:rsidR="0086248F" w:rsidRDefault="0086248F" w:rsidP="00CA5BD4">
            <w:pPr>
              <w:jc w:val="center"/>
            </w:pPr>
            <w:r>
              <w:t>1</w:t>
            </w:r>
            <w:r w:rsidR="0072558B">
              <w:t>6</w:t>
            </w:r>
            <w:del w:id="918" w:author="Jana Vašíková" w:date="2018-05-29T11:16:00Z">
              <w:r w:rsidDel="00836D40">
                <w:delText>7</w:delText>
              </w:r>
            </w:del>
          </w:p>
        </w:tc>
        <w:tc>
          <w:tcPr>
            <w:tcW w:w="866" w:type="dxa"/>
            <w:tcBorders>
              <w:top w:val="single" w:sz="4" w:space="0" w:color="auto"/>
              <w:left w:val="single" w:sz="4" w:space="0" w:color="auto"/>
              <w:bottom w:val="single" w:sz="4" w:space="0" w:color="auto"/>
              <w:right w:val="single" w:sz="4" w:space="0" w:color="auto"/>
            </w:tcBorders>
            <w:vAlign w:val="center"/>
          </w:tcPr>
          <w:p w14:paraId="43C7D126" w14:textId="77777777" w:rsidR="0086248F" w:rsidRDefault="0086248F" w:rsidP="00CA5BD4">
            <w:pPr>
              <w:jc w:val="center"/>
            </w:pPr>
            <w:r>
              <w:t>3</w:t>
            </w:r>
          </w:p>
        </w:tc>
        <w:tc>
          <w:tcPr>
            <w:tcW w:w="571" w:type="dxa"/>
            <w:tcBorders>
              <w:top w:val="single" w:sz="4" w:space="0" w:color="auto"/>
              <w:left w:val="single" w:sz="4" w:space="0" w:color="auto"/>
              <w:bottom w:val="single" w:sz="4" w:space="0" w:color="auto"/>
              <w:right w:val="single" w:sz="4" w:space="0" w:color="auto"/>
            </w:tcBorders>
            <w:vAlign w:val="center"/>
            <w:hideMark/>
          </w:tcPr>
          <w:p w14:paraId="63AF81A2" w14:textId="77777777" w:rsidR="0086248F" w:rsidRDefault="0086248F" w:rsidP="00CA5BD4">
            <w:pPr>
              <w:jc w:val="center"/>
            </w:pPr>
            <w:r>
              <w:t>3</w:t>
            </w:r>
          </w:p>
        </w:tc>
        <w:tc>
          <w:tcPr>
            <w:tcW w:w="851" w:type="dxa"/>
            <w:tcBorders>
              <w:top w:val="single" w:sz="4" w:space="0" w:color="auto"/>
              <w:left w:val="single" w:sz="4" w:space="0" w:color="auto"/>
              <w:bottom w:val="single" w:sz="4" w:space="0" w:color="auto"/>
              <w:right w:val="single" w:sz="4" w:space="0" w:color="auto"/>
            </w:tcBorders>
            <w:vAlign w:val="center"/>
            <w:hideMark/>
          </w:tcPr>
          <w:p w14:paraId="5F0D1418" w14:textId="315E0AE8" w:rsidR="0086248F" w:rsidRDefault="0072558B" w:rsidP="00CA5BD4">
            <w:pPr>
              <w:jc w:val="center"/>
            </w:pPr>
            <w:r>
              <w:t>4</w:t>
            </w:r>
            <w:del w:id="919" w:author="Jana Vašíková" w:date="2018-05-29T11:16:00Z">
              <w:r w:rsidR="0086248F" w:rsidDel="00836D40">
                <w:delText>6</w:delText>
              </w:r>
            </w:del>
          </w:p>
        </w:tc>
        <w:tc>
          <w:tcPr>
            <w:tcW w:w="711" w:type="dxa"/>
            <w:tcBorders>
              <w:top w:val="single" w:sz="4" w:space="0" w:color="auto"/>
              <w:left w:val="single" w:sz="4" w:space="0" w:color="auto"/>
              <w:bottom w:val="single" w:sz="4" w:space="0" w:color="auto"/>
              <w:right w:val="single" w:sz="4" w:space="0" w:color="auto"/>
            </w:tcBorders>
            <w:vAlign w:val="center"/>
            <w:hideMark/>
          </w:tcPr>
          <w:p w14:paraId="13C8BA4F" w14:textId="77777777" w:rsidR="0086248F" w:rsidRDefault="0086248F" w:rsidP="00CA5BD4">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16A01728" w14:textId="77777777" w:rsidR="0086248F" w:rsidRDefault="0086248F" w:rsidP="00CA5BD4">
            <w:pPr>
              <w:jc w:val="center"/>
            </w:pPr>
            <w:r>
              <w:t>5</w:t>
            </w:r>
          </w:p>
        </w:tc>
        <w:tc>
          <w:tcPr>
            <w:tcW w:w="848" w:type="dxa"/>
            <w:tcBorders>
              <w:top w:val="single" w:sz="4" w:space="0" w:color="auto"/>
              <w:left w:val="single" w:sz="4" w:space="0" w:color="auto"/>
              <w:bottom w:val="single" w:sz="4" w:space="0" w:color="auto"/>
              <w:right w:val="single" w:sz="4" w:space="0" w:color="auto"/>
            </w:tcBorders>
            <w:vAlign w:val="center"/>
            <w:hideMark/>
          </w:tcPr>
          <w:p w14:paraId="16A524B0" w14:textId="77777777" w:rsidR="0086248F" w:rsidRDefault="0086248F" w:rsidP="00CA5BD4">
            <w:pPr>
              <w:jc w:val="center"/>
            </w:pPr>
            <w:r>
              <w:t>-</w:t>
            </w:r>
          </w:p>
        </w:tc>
        <w:tc>
          <w:tcPr>
            <w:tcW w:w="1132" w:type="dxa"/>
            <w:tcBorders>
              <w:top w:val="single" w:sz="4" w:space="0" w:color="auto"/>
              <w:left w:val="single" w:sz="4" w:space="0" w:color="auto"/>
              <w:bottom w:val="single" w:sz="4" w:space="0" w:color="auto"/>
              <w:right w:val="single" w:sz="4" w:space="0" w:color="auto"/>
            </w:tcBorders>
          </w:tcPr>
          <w:p w14:paraId="587D2E88" w14:textId="7CFA1524" w:rsidR="0086248F" w:rsidRDefault="00EF2448" w:rsidP="00CA5BD4">
            <w:pPr>
              <w:jc w:val="center"/>
              <w:rPr>
                <w:ins w:id="920" w:author="Jana Vašíková" w:date="2018-05-29T11:16:00Z"/>
              </w:rPr>
            </w:pPr>
            <w:ins w:id="921" w:author="Jana Vašíková" w:date="2018-05-29T11:17:00Z">
              <w:r>
                <w:t>1</w:t>
              </w:r>
            </w:ins>
          </w:p>
        </w:tc>
      </w:tr>
      <w:tr w:rsidR="0086248F" w14:paraId="5AF4B0CF" w14:textId="77777777" w:rsidTr="007F6B94">
        <w:tc>
          <w:tcPr>
            <w:tcW w:w="3238" w:type="dxa"/>
            <w:tcBorders>
              <w:top w:val="single" w:sz="4" w:space="0" w:color="auto"/>
              <w:left w:val="single" w:sz="4" w:space="0" w:color="auto"/>
              <w:bottom w:val="single" w:sz="4" w:space="0" w:color="auto"/>
              <w:right w:val="single" w:sz="4" w:space="0" w:color="auto"/>
            </w:tcBorders>
            <w:hideMark/>
          </w:tcPr>
          <w:p w14:paraId="1C690CB7" w14:textId="77777777" w:rsidR="0086248F" w:rsidRDefault="0086248F" w:rsidP="00CA5BD4">
            <w:r>
              <w:t>Centrum výzkumu FHS UTB</w:t>
            </w:r>
          </w:p>
        </w:tc>
        <w:tc>
          <w:tcPr>
            <w:tcW w:w="995" w:type="dxa"/>
            <w:tcBorders>
              <w:top w:val="single" w:sz="4" w:space="0" w:color="auto"/>
              <w:left w:val="single" w:sz="4" w:space="0" w:color="auto"/>
              <w:bottom w:val="single" w:sz="4" w:space="0" w:color="auto"/>
              <w:right w:val="single" w:sz="4" w:space="0" w:color="auto"/>
            </w:tcBorders>
            <w:vAlign w:val="center"/>
            <w:hideMark/>
          </w:tcPr>
          <w:p w14:paraId="051993F0" w14:textId="77777777" w:rsidR="0086248F" w:rsidRDefault="0086248F" w:rsidP="00CA5BD4">
            <w:pPr>
              <w:jc w:val="center"/>
            </w:pPr>
            <w:r>
              <w:t>2</w:t>
            </w:r>
          </w:p>
        </w:tc>
        <w:tc>
          <w:tcPr>
            <w:tcW w:w="866" w:type="dxa"/>
            <w:tcBorders>
              <w:top w:val="single" w:sz="4" w:space="0" w:color="auto"/>
              <w:left w:val="single" w:sz="4" w:space="0" w:color="auto"/>
              <w:bottom w:val="single" w:sz="4" w:space="0" w:color="auto"/>
              <w:right w:val="single" w:sz="4" w:space="0" w:color="auto"/>
            </w:tcBorders>
            <w:vAlign w:val="center"/>
            <w:hideMark/>
          </w:tcPr>
          <w:p w14:paraId="414D0E4B" w14:textId="77777777" w:rsidR="0086248F" w:rsidRDefault="0086248F" w:rsidP="00CA5BD4">
            <w:pPr>
              <w:jc w:val="center"/>
            </w:pPr>
            <w:r>
              <w:t>-</w:t>
            </w:r>
          </w:p>
        </w:tc>
        <w:tc>
          <w:tcPr>
            <w:tcW w:w="571" w:type="dxa"/>
            <w:tcBorders>
              <w:top w:val="single" w:sz="4" w:space="0" w:color="auto"/>
              <w:left w:val="single" w:sz="4" w:space="0" w:color="auto"/>
              <w:bottom w:val="single" w:sz="4" w:space="0" w:color="auto"/>
              <w:right w:val="single" w:sz="4" w:space="0" w:color="auto"/>
            </w:tcBorders>
            <w:vAlign w:val="center"/>
            <w:hideMark/>
          </w:tcPr>
          <w:p w14:paraId="442A1E40" w14:textId="77777777" w:rsidR="0086248F" w:rsidRDefault="0086248F" w:rsidP="00CA5BD4">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1ED75046" w14:textId="77777777" w:rsidR="0086248F" w:rsidRDefault="0086248F" w:rsidP="00CA5BD4">
            <w:pPr>
              <w:jc w:val="center"/>
            </w:pPr>
            <w:r>
              <w:t>2</w:t>
            </w:r>
          </w:p>
        </w:tc>
        <w:tc>
          <w:tcPr>
            <w:tcW w:w="711" w:type="dxa"/>
            <w:tcBorders>
              <w:top w:val="single" w:sz="4" w:space="0" w:color="auto"/>
              <w:left w:val="single" w:sz="4" w:space="0" w:color="auto"/>
              <w:bottom w:val="single" w:sz="4" w:space="0" w:color="auto"/>
              <w:right w:val="single" w:sz="4" w:space="0" w:color="auto"/>
            </w:tcBorders>
            <w:vAlign w:val="center"/>
            <w:hideMark/>
          </w:tcPr>
          <w:p w14:paraId="452F4ACC" w14:textId="77777777" w:rsidR="0086248F" w:rsidRDefault="0086248F" w:rsidP="00CA5BD4">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5544E2" w14:textId="77777777" w:rsidR="0086248F" w:rsidRDefault="0086248F" w:rsidP="00CA5BD4">
            <w:pPr>
              <w:jc w:val="center"/>
            </w:pPr>
            <w:r>
              <w:t>-</w:t>
            </w:r>
          </w:p>
        </w:tc>
        <w:tc>
          <w:tcPr>
            <w:tcW w:w="848" w:type="dxa"/>
            <w:tcBorders>
              <w:top w:val="single" w:sz="4" w:space="0" w:color="auto"/>
              <w:left w:val="single" w:sz="4" w:space="0" w:color="auto"/>
              <w:bottom w:val="single" w:sz="4" w:space="0" w:color="auto"/>
              <w:right w:val="single" w:sz="4" w:space="0" w:color="auto"/>
            </w:tcBorders>
            <w:vAlign w:val="center"/>
            <w:hideMark/>
          </w:tcPr>
          <w:p w14:paraId="5C406499" w14:textId="77777777" w:rsidR="0086248F" w:rsidRDefault="0086248F" w:rsidP="00CA5BD4">
            <w:pPr>
              <w:jc w:val="center"/>
            </w:pPr>
            <w:r>
              <w:t>-</w:t>
            </w:r>
          </w:p>
        </w:tc>
        <w:tc>
          <w:tcPr>
            <w:tcW w:w="1132" w:type="dxa"/>
            <w:tcBorders>
              <w:top w:val="single" w:sz="4" w:space="0" w:color="auto"/>
              <w:left w:val="single" w:sz="4" w:space="0" w:color="auto"/>
              <w:bottom w:val="single" w:sz="4" w:space="0" w:color="auto"/>
              <w:right w:val="single" w:sz="4" w:space="0" w:color="auto"/>
            </w:tcBorders>
          </w:tcPr>
          <w:p w14:paraId="2D601AE6" w14:textId="77777777" w:rsidR="0086248F" w:rsidRDefault="0086248F" w:rsidP="00CA5BD4">
            <w:pPr>
              <w:jc w:val="center"/>
              <w:rPr>
                <w:ins w:id="922" w:author="Jana Vašíková" w:date="2018-05-29T11:16:00Z"/>
              </w:rPr>
            </w:pPr>
            <w:ins w:id="923" w:author="Jana Vašíková" w:date="2018-05-29T11:17:00Z">
              <w:r>
                <w:t>-</w:t>
              </w:r>
            </w:ins>
          </w:p>
        </w:tc>
      </w:tr>
      <w:tr w:rsidR="0086248F" w14:paraId="08C9C1BE" w14:textId="77777777" w:rsidTr="007F6B94">
        <w:tc>
          <w:tcPr>
            <w:tcW w:w="3238" w:type="dxa"/>
            <w:tcBorders>
              <w:top w:val="single" w:sz="4" w:space="0" w:color="auto"/>
              <w:left w:val="single" w:sz="4" w:space="0" w:color="auto"/>
              <w:bottom w:val="single" w:sz="4" w:space="0" w:color="auto"/>
              <w:right w:val="single" w:sz="4" w:space="0" w:color="auto"/>
            </w:tcBorders>
            <w:hideMark/>
          </w:tcPr>
          <w:p w14:paraId="782FEB6F" w14:textId="77777777" w:rsidR="0086248F" w:rsidRDefault="0086248F" w:rsidP="00CA5BD4">
            <w:r>
              <w:t>Ústav zdravotnických věd/FHS UTB</w:t>
            </w:r>
          </w:p>
        </w:tc>
        <w:tc>
          <w:tcPr>
            <w:tcW w:w="995" w:type="dxa"/>
            <w:tcBorders>
              <w:top w:val="single" w:sz="4" w:space="0" w:color="auto"/>
              <w:left w:val="single" w:sz="4" w:space="0" w:color="auto"/>
              <w:bottom w:val="single" w:sz="4" w:space="0" w:color="auto"/>
              <w:right w:val="single" w:sz="4" w:space="0" w:color="auto"/>
            </w:tcBorders>
            <w:vAlign w:val="center"/>
            <w:hideMark/>
          </w:tcPr>
          <w:p w14:paraId="6167F34A" w14:textId="77777777" w:rsidR="0086248F" w:rsidRDefault="0086248F" w:rsidP="00CA5BD4">
            <w:pPr>
              <w:jc w:val="center"/>
            </w:pPr>
            <w:r>
              <w:t>1</w:t>
            </w:r>
          </w:p>
        </w:tc>
        <w:tc>
          <w:tcPr>
            <w:tcW w:w="866" w:type="dxa"/>
            <w:tcBorders>
              <w:top w:val="single" w:sz="4" w:space="0" w:color="auto"/>
              <w:left w:val="single" w:sz="4" w:space="0" w:color="auto"/>
              <w:bottom w:val="single" w:sz="4" w:space="0" w:color="auto"/>
              <w:right w:val="single" w:sz="4" w:space="0" w:color="auto"/>
            </w:tcBorders>
            <w:vAlign w:val="center"/>
            <w:hideMark/>
          </w:tcPr>
          <w:p w14:paraId="6BED425C" w14:textId="77777777" w:rsidR="0086248F" w:rsidRDefault="0086248F" w:rsidP="00CA5BD4">
            <w:pPr>
              <w:jc w:val="center"/>
            </w:pPr>
            <w:r>
              <w:t>-</w:t>
            </w:r>
          </w:p>
        </w:tc>
        <w:tc>
          <w:tcPr>
            <w:tcW w:w="571" w:type="dxa"/>
            <w:tcBorders>
              <w:top w:val="single" w:sz="4" w:space="0" w:color="auto"/>
              <w:left w:val="single" w:sz="4" w:space="0" w:color="auto"/>
              <w:bottom w:val="single" w:sz="4" w:space="0" w:color="auto"/>
              <w:right w:val="single" w:sz="4" w:space="0" w:color="auto"/>
            </w:tcBorders>
            <w:vAlign w:val="center"/>
            <w:hideMark/>
          </w:tcPr>
          <w:p w14:paraId="0817B385" w14:textId="77777777" w:rsidR="0086248F" w:rsidRDefault="0086248F" w:rsidP="00CA5BD4">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104E9E9B" w14:textId="77777777" w:rsidR="0086248F" w:rsidRDefault="0086248F" w:rsidP="00CA5BD4">
            <w:pPr>
              <w:jc w:val="center"/>
            </w:pPr>
            <w:r>
              <w:t>1</w:t>
            </w:r>
          </w:p>
        </w:tc>
        <w:tc>
          <w:tcPr>
            <w:tcW w:w="711" w:type="dxa"/>
            <w:tcBorders>
              <w:top w:val="single" w:sz="4" w:space="0" w:color="auto"/>
              <w:left w:val="single" w:sz="4" w:space="0" w:color="auto"/>
              <w:bottom w:val="single" w:sz="4" w:space="0" w:color="auto"/>
              <w:right w:val="single" w:sz="4" w:space="0" w:color="auto"/>
            </w:tcBorders>
            <w:vAlign w:val="center"/>
            <w:hideMark/>
          </w:tcPr>
          <w:p w14:paraId="33275702" w14:textId="77777777" w:rsidR="0086248F" w:rsidRDefault="0086248F" w:rsidP="00CA5BD4">
            <w:pPr>
              <w:jc w:val="center"/>
            </w:pPr>
            <w: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0741B222" w14:textId="77777777" w:rsidR="0086248F" w:rsidRDefault="0086248F" w:rsidP="00CA5BD4">
            <w:pPr>
              <w:jc w:val="center"/>
            </w:pPr>
            <w:r>
              <w:t>-</w:t>
            </w:r>
          </w:p>
        </w:tc>
        <w:tc>
          <w:tcPr>
            <w:tcW w:w="848" w:type="dxa"/>
            <w:tcBorders>
              <w:top w:val="single" w:sz="4" w:space="0" w:color="auto"/>
              <w:left w:val="single" w:sz="4" w:space="0" w:color="auto"/>
              <w:bottom w:val="single" w:sz="4" w:space="0" w:color="auto"/>
              <w:right w:val="single" w:sz="4" w:space="0" w:color="auto"/>
            </w:tcBorders>
            <w:vAlign w:val="center"/>
            <w:hideMark/>
          </w:tcPr>
          <w:p w14:paraId="7E5B83FC" w14:textId="77777777" w:rsidR="0086248F" w:rsidRDefault="0086248F" w:rsidP="00CA5BD4">
            <w:pPr>
              <w:jc w:val="center"/>
            </w:pPr>
            <w:r>
              <w:t>-</w:t>
            </w:r>
          </w:p>
        </w:tc>
        <w:tc>
          <w:tcPr>
            <w:tcW w:w="1132" w:type="dxa"/>
            <w:tcBorders>
              <w:top w:val="single" w:sz="4" w:space="0" w:color="auto"/>
              <w:left w:val="single" w:sz="4" w:space="0" w:color="auto"/>
              <w:bottom w:val="single" w:sz="4" w:space="0" w:color="auto"/>
              <w:right w:val="single" w:sz="4" w:space="0" w:color="auto"/>
            </w:tcBorders>
          </w:tcPr>
          <w:p w14:paraId="17E35F3F" w14:textId="77777777" w:rsidR="0086248F" w:rsidRDefault="0086248F" w:rsidP="00CA5BD4">
            <w:pPr>
              <w:jc w:val="center"/>
              <w:rPr>
                <w:ins w:id="924" w:author="Jana Vašíková" w:date="2018-05-29T11:16:00Z"/>
              </w:rPr>
            </w:pPr>
            <w:ins w:id="925" w:author="Jana Vašíková" w:date="2018-05-29T11:17:00Z">
              <w:r>
                <w:t>-</w:t>
              </w:r>
            </w:ins>
          </w:p>
        </w:tc>
      </w:tr>
      <w:tr w:rsidR="0086248F" w14:paraId="60799593" w14:textId="77777777" w:rsidTr="007F6B94">
        <w:tc>
          <w:tcPr>
            <w:tcW w:w="3238" w:type="dxa"/>
            <w:tcBorders>
              <w:top w:val="single" w:sz="4" w:space="0" w:color="auto"/>
              <w:left w:val="single" w:sz="4" w:space="0" w:color="auto"/>
              <w:bottom w:val="single" w:sz="4" w:space="0" w:color="auto"/>
              <w:right w:val="single" w:sz="4" w:space="0" w:color="auto"/>
            </w:tcBorders>
            <w:hideMark/>
          </w:tcPr>
          <w:p w14:paraId="3F1A3EEF" w14:textId="77777777" w:rsidR="0086248F" w:rsidRDefault="0086248F" w:rsidP="00CA5BD4">
            <w:pPr>
              <w:jc w:val="both"/>
            </w:pPr>
            <w:r>
              <w:t>Centrum jazykového vzdělávání/FHS UTB</w:t>
            </w:r>
          </w:p>
        </w:tc>
        <w:tc>
          <w:tcPr>
            <w:tcW w:w="995" w:type="dxa"/>
            <w:tcBorders>
              <w:top w:val="single" w:sz="4" w:space="0" w:color="auto"/>
              <w:left w:val="single" w:sz="4" w:space="0" w:color="auto"/>
              <w:bottom w:val="single" w:sz="4" w:space="0" w:color="auto"/>
              <w:right w:val="single" w:sz="4" w:space="0" w:color="auto"/>
            </w:tcBorders>
            <w:hideMark/>
          </w:tcPr>
          <w:p w14:paraId="6CED3768" w14:textId="77777777" w:rsidR="0086248F" w:rsidRDefault="0086248F" w:rsidP="00CA5BD4">
            <w:pPr>
              <w:jc w:val="center"/>
            </w:pPr>
            <w:r>
              <w:t>2</w:t>
            </w:r>
          </w:p>
        </w:tc>
        <w:tc>
          <w:tcPr>
            <w:tcW w:w="866" w:type="dxa"/>
            <w:tcBorders>
              <w:top w:val="single" w:sz="4" w:space="0" w:color="auto"/>
              <w:left w:val="single" w:sz="4" w:space="0" w:color="auto"/>
              <w:bottom w:val="single" w:sz="4" w:space="0" w:color="auto"/>
              <w:right w:val="single" w:sz="4" w:space="0" w:color="auto"/>
            </w:tcBorders>
            <w:hideMark/>
          </w:tcPr>
          <w:p w14:paraId="63736FCA" w14:textId="77777777" w:rsidR="0086248F" w:rsidRDefault="0086248F" w:rsidP="00CA5BD4">
            <w:pPr>
              <w:jc w:val="center"/>
            </w:pPr>
            <w:r>
              <w:t>-</w:t>
            </w:r>
          </w:p>
        </w:tc>
        <w:tc>
          <w:tcPr>
            <w:tcW w:w="571" w:type="dxa"/>
            <w:tcBorders>
              <w:top w:val="single" w:sz="4" w:space="0" w:color="auto"/>
              <w:left w:val="single" w:sz="4" w:space="0" w:color="auto"/>
              <w:bottom w:val="single" w:sz="4" w:space="0" w:color="auto"/>
              <w:right w:val="single" w:sz="4" w:space="0" w:color="auto"/>
            </w:tcBorders>
            <w:hideMark/>
          </w:tcPr>
          <w:p w14:paraId="5E947E82" w14:textId="77777777" w:rsidR="0086248F" w:rsidRDefault="0086248F" w:rsidP="00CA5BD4">
            <w:pPr>
              <w:jc w:val="center"/>
            </w:pPr>
            <w:r>
              <w:t>-</w:t>
            </w:r>
          </w:p>
        </w:tc>
        <w:tc>
          <w:tcPr>
            <w:tcW w:w="851" w:type="dxa"/>
            <w:tcBorders>
              <w:top w:val="single" w:sz="4" w:space="0" w:color="auto"/>
              <w:left w:val="single" w:sz="4" w:space="0" w:color="auto"/>
              <w:bottom w:val="single" w:sz="4" w:space="0" w:color="auto"/>
              <w:right w:val="single" w:sz="4" w:space="0" w:color="auto"/>
            </w:tcBorders>
            <w:hideMark/>
          </w:tcPr>
          <w:p w14:paraId="01C6312C" w14:textId="77777777" w:rsidR="0086248F" w:rsidRDefault="0086248F" w:rsidP="00CA5BD4">
            <w:pPr>
              <w:jc w:val="center"/>
            </w:pPr>
            <w:r>
              <w:t>1</w:t>
            </w:r>
          </w:p>
        </w:tc>
        <w:tc>
          <w:tcPr>
            <w:tcW w:w="711" w:type="dxa"/>
            <w:tcBorders>
              <w:top w:val="single" w:sz="4" w:space="0" w:color="auto"/>
              <w:left w:val="single" w:sz="4" w:space="0" w:color="auto"/>
              <w:bottom w:val="single" w:sz="4" w:space="0" w:color="auto"/>
              <w:right w:val="single" w:sz="4" w:space="0" w:color="auto"/>
            </w:tcBorders>
            <w:hideMark/>
          </w:tcPr>
          <w:p w14:paraId="2B5926B3" w14:textId="77777777" w:rsidR="0086248F" w:rsidRDefault="0086248F" w:rsidP="00CA5BD4">
            <w:pPr>
              <w:jc w:val="center"/>
            </w:pPr>
            <w:r>
              <w:t>1</w:t>
            </w:r>
          </w:p>
        </w:tc>
        <w:tc>
          <w:tcPr>
            <w:tcW w:w="851" w:type="dxa"/>
            <w:tcBorders>
              <w:top w:val="single" w:sz="4" w:space="0" w:color="auto"/>
              <w:left w:val="single" w:sz="4" w:space="0" w:color="auto"/>
              <w:bottom w:val="single" w:sz="4" w:space="0" w:color="auto"/>
              <w:right w:val="single" w:sz="4" w:space="0" w:color="auto"/>
            </w:tcBorders>
            <w:hideMark/>
          </w:tcPr>
          <w:p w14:paraId="162E5FF9" w14:textId="77777777" w:rsidR="0086248F" w:rsidRDefault="0086248F" w:rsidP="00CA5BD4">
            <w:pPr>
              <w:jc w:val="center"/>
            </w:pPr>
            <w:r>
              <w:t>-</w:t>
            </w:r>
          </w:p>
        </w:tc>
        <w:tc>
          <w:tcPr>
            <w:tcW w:w="848" w:type="dxa"/>
            <w:tcBorders>
              <w:top w:val="single" w:sz="4" w:space="0" w:color="auto"/>
              <w:left w:val="single" w:sz="4" w:space="0" w:color="auto"/>
              <w:bottom w:val="single" w:sz="4" w:space="0" w:color="auto"/>
              <w:right w:val="single" w:sz="4" w:space="0" w:color="auto"/>
            </w:tcBorders>
            <w:hideMark/>
          </w:tcPr>
          <w:p w14:paraId="0C248DC1" w14:textId="77777777" w:rsidR="0086248F" w:rsidRDefault="0086248F" w:rsidP="00CA5BD4">
            <w:pPr>
              <w:jc w:val="center"/>
            </w:pPr>
            <w:r>
              <w:t>-</w:t>
            </w:r>
          </w:p>
        </w:tc>
        <w:tc>
          <w:tcPr>
            <w:tcW w:w="1132" w:type="dxa"/>
            <w:tcBorders>
              <w:top w:val="single" w:sz="4" w:space="0" w:color="auto"/>
              <w:left w:val="single" w:sz="4" w:space="0" w:color="auto"/>
              <w:bottom w:val="single" w:sz="4" w:space="0" w:color="auto"/>
              <w:right w:val="single" w:sz="4" w:space="0" w:color="auto"/>
            </w:tcBorders>
          </w:tcPr>
          <w:p w14:paraId="715EE4BA" w14:textId="77777777" w:rsidR="0086248F" w:rsidRDefault="0086248F" w:rsidP="00CA5BD4">
            <w:pPr>
              <w:jc w:val="center"/>
              <w:rPr>
                <w:ins w:id="926" w:author="Jana Vašíková" w:date="2018-05-29T11:16:00Z"/>
              </w:rPr>
            </w:pPr>
            <w:ins w:id="927" w:author="Jana Vašíková" w:date="2018-05-29T11:17:00Z">
              <w:r>
                <w:t>-</w:t>
              </w:r>
            </w:ins>
          </w:p>
        </w:tc>
      </w:tr>
      <w:tr w:rsidR="0086248F" w14:paraId="05EDDB94" w14:textId="77777777" w:rsidTr="007F6B94">
        <w:tc>
          <w:tcPr>
            <w:tcW w:w="3238" w:type="dxa"/>
            <w:tcBorders>
              <w:top w:val="single" w:sz="4" w:space="0" w:color="auto"/>
              <w:left w:val="single" w:sz="4" w:space="0" w:color="auto"/>
              <w:bottom w:val="single" w:sz="4" w:space="0" w:color="auto"/>
              <w:right w:val="single" w:sz="4" w:space="0" w:color="auto"/>
            </w:tcBorders>
          </w:tcPr>
          <w:p w14:paraId="336C18B9" w14:textId="77777777" w:rsidR="0086248F" w:rsidRDefault="0086248F" w:rsidP="00CA5BD4">
            <w:pPr>
              <w:jc w:val="both"/>
            </w:pPr>
            <w:r>
              <w:t>Ústav podnikové ekonomiky/FAME</w:t>
            </w:r>
          </w:p>
        </w:tc>
        <w:tc>
          <w:tcPr>
            <w:tcW w:w="995" w:type="dxa"/>
            <w:tcBorders>
              <w:top w:val="single" w:sz="4" w:space="0" w:color="auto"/>
              <w:left w:val="single" w:sz="4" w:space="0" w:color="auto"/>
              <w:bottom w:val="single" w:sz="4" w:space="0" w:color="auto"/>
              <w:right w:val="single" w:sz="4" w:space="0" w:color="auto"/>
            </w:tcBorders>
          </w:tcPr>
          <w:p w14:paraId="54FD2F66" w14:textId="77777777" w:rsidR="0086248F" w:rsidRDefault="0086248F" w:rsidP="00CA5BD4">
            <w:pPr>
              <w:jc w:val="center"/>
            </w:pPr>
            <w:r>
              <w:t>1</w:t>
            </w:r>
          </w:p>
        </w:tc>
        <w:tc>
          <w:tcPr>
            <w:tcW w:w="866" w:type="dxa"/>
            <w:tcBorders>
              <w:top w:val="single" w:sz="4" w:space="0" w:color="auto"/>
              <w:left w:val="single" w:sz="4" w:space="0" w:color="auto"/>
              <w:bottom w:val="single" w:sz="4" w:space="0" w:color="auto"/>
              <w:right w:val="single" w:sz="4" w:space="0" w:color="auto"/>
            </w:tcBorders>
          </w:tcPr>
          <w:p w14:paraId="10102CC1" w14:textId="77777777" w:rsidR="0086248F" w:rsidRDefault="0086248F" w:rsidP="00CA5BD4">
            <w:pPr>
              <w:jc w:val="center"/>
            </w:pPr>
            <w:r>
              <w:t>-</w:t>
            </w:r>
          </w:p>
        </w:tc>
        <w:tc>
          <w:tcPr>
            <w:tcW w:w="571" w:type="dxa"/>
            <w:tcBorders>
              <w:top w:val="single" w:sz="4" w:space="0" w:color="auto"/>
              <w:left w:val="single" w:sz="4" w:space="0" w:color="auto"/>
              <w:bottom w:val="single" w:sz="4" w:space="0" w:color="auto"/>
              <w:right w:val="single" w:sz="4" w:space="0" w:color="auto"/>
            </w:tcBorders>
          </w:tcPr>
          <w:p w14:paraId="5791B3A4" w14:textId="77777777" w:rsidR="0086248F" w:rsidRDefault="0086248F" w:rsidP="00CA5BD4">
            <w:pPr>
              <w:jc w:val="center"/>
            </w:pPr>
            <w:r>
              <w:t>-</w:t>
            </w:r>
          </w:p>
        </w:tc>
        <w:tc>
          <w:tcPr>
            <w:tcW w:w="851" w:type="dxa"/>
            <w:tcBorders>
              <w:top w:val="single" w:sz="4" w:space="0" w:color="auto"/>
              <w:left w:val="single" w:sz="4" w:space="0" w:color="auto"/>
              <w:bottom w:val="single" w:sz="4" w:space="0" w:color="auto"/>
              <w:right w:val="single" w:sz="4" w:space="0" w:color="auto"/>
            </w:tcBorders>
          </w:tcPr>
          <w:p w14:paraId="0BA57804" w14:textId="77777777" w:rsidR="0086248F" w:rsidRDefault="0086248F" w:rsidP="00CA5BD4">
            <w:pPr>
              <w:jc w:val="center"/>
            </w:pPr>
            <w:r>
              <w:t>1</w:t>
            </w:r>
          </w:p>
        </w:tc>
        <w:tc>
          <w:tcPr>
            <w:tcW w:w="711" w:type="dxa"/>
            <w:tcBorders>
              <w:top w:val="single" w:sz="4" w:space="0" w:color="auto"/>
              <w:left w:val="single" w:sz="4" w:space="0" w:color="auto"/>
              <w:bottom w:val="single" w:sz="4" w:space="0" w:color="auto"/>
              <w:right w:val="single" w:sz="4" w:space="0" w:color="auto"/>
            </w:tcBorders>
          </w:tcPr>
          <w:p w14:paraId="65F9F855" w14:textId="77777777" w:rsidR="0086248F" w:rsidRDefault="0086248F" w:rsidP="00CA5BD4">
            <w:pPr>
              <w:jc w:val="center"/>
            </w:pPr>
            <w:r>
              <w:t>-</w:t>
            </w:r>
          </w:p>
        </w:tc>
        <w:tc>
          <w:tcPr>
            <w:tcW w:w="851" w:type="dxa"/>
            <w:tcBorders>
              <w:top w:val="single" w:sz="4" w:space="0" w:color="auto"/>
              <w:left w:val="single" w:sz="4" w:space="0" w:color="auto"/>
              <w:bottom w:val="single" w:sz="4" w:space="0" w:color="auto"/>
              <w:right w:val="single" w:sz="4" w:space="0" w:color="auto"/>
            </w:tcBorders>
          </w:tcPr>
          <w:p w14:paraId="41B8CEA3" w14:textId="77777777" w:rsidR="0086248F" w:rsidRDefault="0086248F" w:rsidP="00CA5BD4">
            <w:pPr>
              <w:jc w:val="center"/>
            </w:pPr>
            <w:r>
              <w:t>-</w:t>
            </w:r>
          </w:p>
        </w:tc>
        <w:tc>
          <w:tcPr>
            <w:tcW w:w="848" w:type="dxa"/>
            <w:tcBorders>
              <w:top w:val="single" w:sz="4" w:space="0" w:color="auto"/>
              <w:left w:val="single" w:sz="4" w:space="0" w:color="auto"/>
              <w:bottom w:val="single" w:sz="4" w:space="0" w:color="auto"/>
              <w:right w:val="single" w:sz="4" w:space="0" w:color="auto"/>
            </w:tcBorders>
          </w:tcPr>
          <w:p w14:paraId="69DC236C" w14:textId="77777777" w:rsidR="0086248F" w:rsidRDefault="0086248F" w:rsidP="00CA5BD4">
            <w:pPr>
              <w:jc w:val="center"/>
            </w:pPr>
            <w:r>
              <w:t>-</w:t>
            </w:r>
          </w:p>
        </w:tc>
        <w:tc>
          <w:tcPr>
            <w:tcW w:w="1132" w:type="dxa"/>
            <w:tcBorders>
              <w:top w:val="single" w:sz="4" w:space="0" w:color="auto"/>
              <w:left w:val="single" w:sz="4" w:space="0" w:color="auto"/>
              <w:bottom w:val="single" w:sz="4" w:space="0" w:color="auto"/>
              <w:right w:val="single" w:sz="4" w:space="0" w:color="auto"/>
            </w:tcBorders>
          </w:tcPr>
          <w:p w14:paraId="3D47C8C4" w14:textId="77777777" w:rsidR="0086248F" w:rsidRDefault="0086248F" w:rsidP="00CA5BD4">
            <w:pPr>
              <w:jc w:val="center"/>
              <w:rPr>
                <w:ins w:id="928" w:author="Jana Vašíková" w:date="2018-05-29T11:16:00Z"/>
              </w:rPr>
            </w:pPr>
            <w:ins w:id="929" w:author="Jana Vašíková" w:date="2018-05-29T11:17:00Z">
              <w:r>
                <w:t>-</w:t>
              </w:r>
            </w:ins>
          </w:p>
        </w:tc>
      </w:tr>
      <w:tr w:rsidR="0086248F" w14:paraId="6C567F6B" w14:textId="77777777" w:rsidTr="007F6B94">
        <w:tc>
          <w:tcPr>
            <w:tcW w:w="3238" w:type="dxa"/>
            <w:tcBorders>
              <w:top w:val="single" w:sz="4" w:space="0" w:color="auto"/>
              <w:left w:val="single" w:sz="4" w:space="0" w:color="auto"/>
              <w:bottom w:val="single" w:sz="4" w:space="0" w:color="auto"/>
              <w:right w:val="single" w:sz="4" w:space="0" w:color="auto"/>
            </w:tcBorders>
            <w:hideMark/>
          </w:tcPr>
          <w:p w14:paraId="110D5E1D" w14:textId="77777777" w:rsidR="0086248F" w:rsidRDefault="0086248F" w:rsidP="00CA5BD4">
            <w:pPr>
              <w:jc w:val="both"/>
            </w:pPr>
            <w:r>
              <w:t>Externí vyučující</w:t>
            </w:r>
          </w:p>
        </w:tc>
        <w:tc>
          <w:tcPr>
            <w:tcW w:w="995" w:type="dxa"/>
            <w:tcBorders>
              <w:top w:val="single" w:sz="4" w:space="0" w:color="auto"/>
              <w:left w:val="single" w:sz="4" w:space="0" w:color="auto"/>
              <w:bottom w:val="single" w:sz="4" w:space="0" w:color="auto"/>
              <w:right w:val="single" w:sz="4" w:space="0" w:color="auto"/>
            </w:tcBorders>
            <w:hideMark/>
          </w:tcPr>
          <w:p w14:paraId="48E02B7E" w14:textId="2F155E87" w:rsidR="0086248F" w:rsidRDefault="0072558B" w:rsidP="00CA5BD4">
            <w:pPr>
              <w:jc w:val="center"/>
            </w:pPr>
            <w:r>
              <w:t>7</w:t>
            </w:r>
            <w:del w:id="930" w:author="Jana Vašíková" w:date="2018-05-29T11:16:00Z">
              <w:r w:rsidR="0086248F" w:rsidDel="00836D40">
                <w:delText>5</w:delText>
              </w:r>
            </w:del>
          </w:p>
        </w:tc>
        <w:tc>
          <w:tcPr>
            <w:tcW w:w="866" w:type="dxa"/>
            <w:tcBorders>
              <w:top w:val="single" w:sz="4" w:space="0" w:color="auto"/>
              <w:left w:val="single" w:sz="4" w:space="0" w:color="auto"/>
              <w:bottom w:val="single" w:sz="4" w:space="0" w:color="auto"/>
              <w:right w:val="single" w:sz="4" w:space="0" w:color="auto"/>
            </w:tcBorders>
            <w:hideMark/>
          </w:tcPr>
          <w:p w14:paraId="5AF15A03" w14:textId="77777777" w:rsidR="0086248F" w:rsidRDefault="0086248F" w:rsidP="00CA5BD4">
            <w:pPr>
              <w:jc w:val="center"/>
            </w:pPr>
            <w:r>
              <w:t>1</w:t>
            </w:r>
          </w:p>
        </w:tc>
        <w:tc>
          <w:tcPr>
            <w:tcW w:w="571" w:type="dxa"/>
            <w:tcBorders>
              <w:top w:val="single" w:sz="4" w:space="0" w:color="auto"/>
              <w:left w:val="single" w:sz="4" w:space="0" w:color="auto"/>
              <w:bottom w:val="single" w:sz="4" w:space="0" w:color="auto"/>
              <w:right w:val="single" w:sz="4" w:space="0" w:color="auto"/>
            </w:tcBorders>
            <w:hideMark/>
          </w:tcPr>
          <w:p w14:paraId="78170BBD" w14:textId="77777777" w:rsidR="0086248F" w:rsidRDefault="0086248F" w:rsidP="00CA5BD4">
            <w:pPr>
              <w:jc w:val="center"/>
            </w:pPr>
            <w:r>
              <w:t>2</w:t>
            </w:r>
          </w:p>
        </w:tc>
        <w:tc>
          <w:tcPr>
            <w:tcW w:w="851" w:type="dxa"/>
            <w:tcBorders>
              <w:top w:val="single" w:sz="4" w:space="0" w:color="auto"/>
              <w:left w:val="single" w:sz="4" w:space="0" w:color="auto"/>
              <w:bottom w:val="single" w:sz="4" w:space="0" w:color="auto"/>
              <w:right w:val="single" w:sz="4" w:space="0" w:color="auto"/>
            </w:tcBorders>
            <w:hideMark/>
          </w:tcPr>
          <w:p w14:paraId="272A4C05" w14:textId="77AF7879" w:rsidR="0086248F" w:rsidRDefault="0072558B" w:rsidP="00CA5BD4">
            <w:pPr>
              <w:jc w:val="center"/>
            </w:pPr>
            <w:r>
              <w:t>4</w:t>
            </w:r>
            <w:del w:id="931" w:author="Jana Vašíková" w:date="2018-05-29T11:16:00Z">
              <w:r w:rsidR="0086248F" w:rsidDel="00836D40">
                <w:delText>2</w:delText>
              </w:r>
            </w:del>
          </w:p>
        </w:tc>
        <w:tc>
          <w:tcPr>
            <w:tcW w:w="711" w:type="dxa"/>
            <w:tcBorders>
              <w:top w:val="single" w:sz="4" w:space="0" w:color="auto"/>
              <w:left w:val="single" w:sz="4" w:space="0" w:color="auto"/>
              <w:bottom w:val="single" w:sz="4" w:space="0" w:color="auto"/>
              <w:right w:val="single" w:sz="4" w:space="0" w:color="auto"/>
            </w:tcBorders>
            <w:hideMark/>
          </w:tcPr>
          <w:p w14:paraId="1CB3271F" w14:textId="77777777" w:rsidR="0086248F" w:rsidRDefault="0086248F" w:rsidP="00CA5BD4">
            <w:pPr>
              <w:jc w:val="center"/>
            </w:pPr>
            <w:r>
              <w:t>-</w:t>
            </w:r>
          </w:p>
        </w:tc>
        <w:tc>
          <w:tcPr>
            <w:tcW w:w="851" w:type="dxa"/>
            <w:tcBorders>
              <w:top w:val="single" w:sz="4" w:space="0" w:color="auto"/>
              <w:left w:val="single" w:sz="4" w:space="0" w:color="auto"/>
              <w:bottom w:val="single" w:sz="4" w:space="0" w:color="auto"/>
              <w:right w:val="single" w:sz="4" w:space="0" w:color="auto"/>
            </w:tcBorders>
            <w:hideMark/>
          </w:tcPr>
          <w:p w14:paraId="1FF098CB" w14:textId="77777777" w:rsidR="0086248F" w:rsidRDefault="0086248F" w:rsidP="00CA5BD4">
            <w:pPr>
              <w:jc w:val="center"/>
            </w:pPr>
            <w:r>
              <w:t>-</w:t>
            </w:r>
          </w:p>
        </w:tc>
        <w:tc>
          <w:tcPr>
            <w:tcW w:w="848" w:type="dxa"/>
            <w:tcBorders>
              <w:top w:val="single" w:sz="4" w:space="0" w:color="auto"/>
              <w:left w:val="single" w:sz="4" w:space="0" w:color="auto"/>
              <w:bottom w:val="single" w:sz="4" w:space="0" w:color="auto"/>
              <w:right w:val="single" w:sz="4" w:space="0" w:color="auto"/>
            </w:tcBorders>
            <w:hideMark/>
          </w:tcPr>
          <w:p w14:paraId="6C2276FD" w14:textId="77777777" w:rsidR="0086248F" w:rsidRDefault="0086248F" w:rsidP="00CA5BD4">
            <w:pPr>
              <w:jc w:val="center"/>
            </w:pPr>
            <w:r>
              <w:t>-</w:t>
            </w:r>
          </w:p>
        </w:tc>
        <w:tc>
          <w:tcPr>
            <w:tcW w:w="1132" w:type="dxa"/>
            <w:tcBorders>
              <w:top w:val="single" w:sz="4" w:space="0" w:color="auto"/>
              <w:left w:val="single" w:sz="4" w:space="0" w:color="auto"/>
              <w:bottom w:val="single" w:sz="4" w:space="0" w:color="auto"/>
              <w:right w:val="single" w:sz="4" w:space="0" w:color="auto"/>
            </w:tcBorders>
          </w:tcPr>
          <w:p w14:paraId="013BC08D" w14:textId="77777777" w:rsidR="0086248F" w:rsidRDefault="0086248F" w:rsidP="00CA5BD4">
            <w:pPr>
              <w:jc w:val="center"/>
              <w:rPr>
                <w:ins w:id="932" w:author="Jana Vašíková" w:date="2018-05-29T11:16:00Z"/>
              </w:rPr>
            </w:pPr>
            <w:ins w:id="933" w:author="Jana Vašíková" w:date="2018-05-29T11:17:00Z">
              <w:r>
                <w:t>-</w:t>
              </w:r>
            </w:ins>
          </w:p>
        </w:tc>
      </w:tr>
    </w:tbl>
    <w:p w14:paraId="4D630D6E" w14:textId="77777777" w:rsidR="00151616" w:rsidRPr="0040774B" w:rsidRDefault="00151616" w:rsidP="00151616">
      <w:pPr>
        <w:jc w:val="both"/>
      </w:pPr>
    </w:p>
    <w:p w14:paraId="6C070701" w14:textId="77777777" w:rsidR="00151616" w:rsidRPr="0040774B" w:rsidRDefault="00151616" w:rsidP="00151616">
      <w:pPr>
        <w:jc w:val="both"/>
      </w:pPr>
    </w:p>
    <w:p w14:paraId="64A4AD98" w14:textId="4D1AC4D0" w:rsidR="00151616" w:rsidRDefault="00151616">
      <w:pPr>
        <w:jc w:val="both"/>
        <w:rPr>
          <w:ins w:id="934" w:author="Jana Vašíková" w:date="2018-05-30T16:02:00Z"/>
        </w:rPr>
      </w:pPr>
      <w:r w:rsidRPr="00C939E2">
        <w:t>Personální rozvoj pracovníků FHS je pravidelně sledován a je promyšlena jeho podpora. Akademičtí pracovníci si pravidelně vypracovávají plán osobního rozvoje</w:t>
      </w:r>
      <w:r>
        <w:t xml:space="preserve"> a konzultují ho s vedením fakulty</w:t>
      </w:r>
      <w:r w:rsidRPr="00C939E2">
        <w:t>.</w:t>
      </w:r>
    </w:p>
    <w:p w14:paraId="75D38005" w14:textId="77777777" w:rsidR="00193C68" w:rsidRPr="007F6B94" w:rsidRDefault="00193C68" w:rsidP="00193C68">
      <w:pPr>
        <w:tabs>
          <w:tab w:val="right" w:pos="2235"/>
        </w:tabs>
        <w:jc w:val="both"/>
        <w:rPr>
          <w:ins w:id="935" w:author="Jana Vašíková" w:date="2018-05-31T11:29:00Z"/>
        </w:rPr>
      </w:pPr>
      <w:ins w:id="936" w:author="Jana Vašíková" w:date="2018-05-31T11:29:00Z">
        <w:r w:rsidRPr="007F6B94">
          <w:t>Ústav školní pedagogiky je nejmladším pracovištěm fakulty, jeho personální koncepce se postupně naplňuje. Od 1. 9. 2018 bude na ústav přijat další akademický pracovník. Ústav bude mít 15 akademických pracovníků a výrazně také spolupracuje s ověřenými externími odborníky z jiných fakult, především z PdF MU v Brně, protože v didaktické strategii výuky jednotlivých předmětů sdílí jeden model didaktického transferu učiva, a totiž transdisciplinární model. Propojení odborníků při ověřování jednoho modelu napříč fakultami je možné považovat za progresivní a moderní pojetí ve vysokoškolské přípravě učitelů.</w:t>
        </w:r>
      </w:ins>
    </w:p>
    <w:p w14:paraId="4DE33D2C" w14:textId="77777777" w:rsidR="00193C68" w:rsidRPr="007F6B94" w:rsidRDefault="00193C68" w:rsidP="00193C68">
      <w:pPr>
        <w:jc w:val="both"/>
        <w:rPr>
          <w:ins w:id="937" w:author="Jana Vašíková" w:date="2018-05-31T11:29:00Z"/>
        </w:rPr>
      </w:pPr>
      <w:ins w:id="938" w:author="Jana Vašíková" w:date="2018-05-31T11:29:00Z">
        <w:r w:rsidRPr="007F6B94">
          <w:t>Na ústavu je připravena jasná koncepce zvyšování kvalifikace akademických pracovníků. Již v roce 2018 bude obhajovat dizertační práci Mgr. Navrátilová, v dalším roce Mgr. Petrů Puhrová. Rovněž se postupně pod odborným vedením prof. Gavory připravuje na habilitační řízení dr. Pacholík. Senioři na pracovišti jsou velkou oporou při dalším vzdělávání kolegů a na ústavu proto funguje v plném rozsahu generační odevzdávání zkušeností, které mladí kolegové získávají od nejpovolanějších. Docenti na pracovišti se podílejí na přípravě doktorandů, a tím také vytváří prostor pro naplňování cílů generační výměny odborníků.</w:t>
        </w:r>
      </w:ins>
    </w:p>
    <w:p w14:paraId="16FD35A8" w14:textId="7F8CF096" w:rsidR="00022C06" w:rsidRPr="00AB1417" w:rsidDel="00AB1417" w:rsidRDefault="00022C06" w:rsidP="00AB1417">
      <w:pPr>
        <w:jc w:val="both"/>
        <w:rPr>
          <w:del w:id="939" w:author="Jana Vašíková" w:date="2018-05-31T11:15:00Z"/>
        </w:rPr>
      </w:pPr>
    </w:p>
    <w:p w14:paraId="1CA4805B" w14:textId="5CF6B15D" w:rsidR="00151616" w:rsidRPr="00AB1417" w:rsidDel="00193C68" w:rsidRDefault="00151616" w:rsidP="00151616">
      <w:pPr>
        <w:jc w:val="both"/>
        <w:rPr>
          <w:del w:id="940" w:author="Jana Vašíková" w:date="2018-05-31T11:29:00Z"/>
        </w:rPr>
      </w:pPr>
    </w:p>
    <w:p w14:paraId="566EB2FE" w14:textId="77777777" w:rsidR="006834D0" w:rsidRDefault="006834D0" w:rsidP="00151616">
      <w:pPr>
        <w:jc w:val="both"/>
        <w:rPr>
          <w:ins w:id="941" w:author="Jana Vašíková" w:date="2018-05-31T11:23:00Z"/>
        </w:rPr>
      </w:pPr>
    </w:p>
    <w:p w14:paraId="6DDCD841" w14:textId="77822267" w:rsidR="00151616" w:rsidRPr="00487289" w:rsidRDefault="00151616" w:rsidP="00151616">
      <w:pPr>
        <w:jc w:val="both"/>
      </w:pPr>
      <w:r w:rsidRPr="00C939E2">
        <w:t xml:space="preserve">Výuka </w:t>
      </w:r>
      <w:r>
        <w:t>jednotlivých předmětů</w:t>
      </w:r>
      <w:r w:rsidRPr="00C939E2">
        <w:t xml:space="preserve"> neprobíhá mimo sídlo vysoké školy, s výjimkou odborných</w:t>
      </w:r>
      <w:r>
        <w:t xml:space="preserve"> akcí</w:t>
      </w:r>
      <w:r w:rsidRPr="00C939E2">
        <w:t>, případně jednorázových exkurzí ve zvolených institucích.</w:t>
      </w:r>
    </w:p>
    <w:p w14:paraId="4C613477" w14:textId="77777777" w:rsidR="00151616" w:rsidRPr="00487289" w:rsidRDefault="00151616" w:rsidP="00151616">
      <w:pPr>
        <w:ind w:left="2832" w:firstLine="708"/>
      </w:pPr>
    </w:p>
    <w:p w14:paraId="4826A700" w14:textId="77777777" w:rsidR="00151616" w:rsidRDefault="00151616" w:rsidP="00151616">
      <w:pPr>
        <w:jc w:val="both"/>
      </w:pPr>
      <w:r w:rsidRPr="00C939E2">
        <w:t>Personální zajištění studijního programu zahrnuje zapojení odborníků z praxe. V případě předkládaného studijního programu je to ředitelka Univerzitní mateřské školy Qočna Mgr. Markéta Hrozová, Ph</w:t>
      </w:r>
      <w:r>
        <w:t>.</w:t>
      </w:r>
      <w:r w:rsidRPr="00C939E2">
        <w:t>D., která pracuje v rámci UTB ve Zlíně, ředitelka Soukromé mateřské školy Life Academy, Poprad, SR</w:t>
      </w:r>
      <w:r>
        <w:t xml:space="preserve"> PaedDr. Gabriela Česlová, PhD. </w:t>
      </w:r>
      <w:r w:rsidRPr="00C939E2">
        <w:t xml:space="preserve">Ředitelka UMŠ Qočna je </w:t>
      </w:r>
      <w:r>
        <w:t>také</w:t>
      </w:r>
      <w:r w:rsidRPr="00C939E2">
        <w:t xml:space="preserve"> aktuálně zapojena do proje</w:t>
      </w:r>
      <w:r>
        <w:t>k</w:t>
      </w:r>
      <w:r w:rsidRPr="00C939E2">
        <w:t xml:space="preserve">tových aktivit pracoviště, </w:t>
      </w:r>
      <w:r>
        <w:t xml:space="preserve">podílí se na supervizi studentů </w:t>
      </w:r>
      <w:r w:rsidRPr="00C939E2">
        <w:t>v rámci jejich pedagogických praxí</w:t>
      </w:r>
      <w:r>
        <w:t xml:space="preserve">. </w:t>
      </w:r>
      <w:r w:rsidRPr="00C939E2">
        <w:t>Propojení s ní a s jejím týmem je relevantní součástí realizace předkládaného studijního programu</w:t>
      </w:r>
      <w:r>
        <w:t xml:space="preserve"> i s akcentem na výzkumnou činnost.</w:t>
      </w:r>
    </w:p>
    <w:p w14:paraId="0DE188D0" w14:textId="77777777" w:rsidR="00151616" w:rsidRDefault="00151616" w:rsidP="00151616">
      <w:pPr>
        <w:jc w:val="both"/>
      </w:pPr>
    </w:p>
    <w:p w14:paraId="204A56ED" w14:textId="77777777" w:rsidR="00151616" w:rsidRPr="00487289" w:rsidRDefault="00151616" w:rsidP="00151616">
      <w:pPr>
        <w:jc w:val="both"/>
        <w:rPr>
          <w:lang w:eastAsia="en-US"/>
        </w:rPr>
      </w:pPr>
      <w:r w:rsidRPr="00487289">
        <w:t xml:space="preserve">Jak je zřejmé z části B-IIa této žádosti, studijní program je zabezpečen akademickými pracovníky a odborníky z praxe s příslušnou kvalifikací při zajišťování jednotlivých studijních předmětů. </w:t>
      </w:r>
      <w:r>
        <w:t>V tabulce výše je vidět celková struktura</w:t>
      </w:r>
      <w:r w:rsidRPr="00487289">
        <w:t xml:space="preserve"> pracovníků a adekvátní poměr profesorů, docentů a odborných asisten</w:t>
      </w:r>
      <w:r>
        <w:t>t</w:t>
      </w:r>
      <w:r w:rsidRPr="00487289">
        <w:t xml:space="preserve">ů s PhD., kteří tvoří jádro personálního zajištění studijního programu. Akademičtí pracovníci zabezpečující studijní program mají (kromě externích vyučujících) </w:t>
      </w:r>
      <w:r w:rsidRPr="00487289">
        <w:rPr>
          <w:lang w:eastAsia="en-US"/>
        </w:rPr>
        <w:t>pracovní poměr s celkovou týdenní pracovní dobou odpovídající stanovené týdenní pracovní době podle §79 zákoníku práce. Z tohoto pohledu je personální zajištění p</w:t>
      </w:r>
      <w:r>
        <w:rPr>
          <w:lang w:eastAsia="en-US"/>
        </w:rPr>
        <w:t>r</w:t>
      </w:r>
      <w:r w:rsidRPr="00487289">
        <w:rPr>
          <w:lang w:eastAsia="en-US"/>
        </w:rPr>
        <w:t xml:space="preserve">ogramu stabilní a s dobrou perspektivou dalšího personálního růstu členů týmu. </w:t>
      </w:r>
    </w:p>
    <w:p w14:paraId="5EF580E3" w14:textId="77777777" w:rsidR="00151616" w:rsidRPr="00487289" w:rsidRDefault="00151616" w:rsidP="00151616">
      <w:pPr>
        <w:jc w:val="both"/>
        <w:rPr>
          <w:lang w:eastAsia="en-US"/>
        </w:rPr>
      </w:pPr>
      <w:r w:rsidRPr="00C939E2">
        <w:rPr>
          <w:lang w:eastAsia="en-US"/>
        </w:rPr>
        <w:t xml:space="preserve">Tvůrčí činnost akademických </w:t>
      </w:r>
      <w:r>
        <w:rPr>
          <w:lang w:eastAsia="en-US"/>
        </w:rPr>
        <w:t>pracovníků zabezpečujících výuku v předklá</w:t>
      </w:r>
      <w:r w:rsidRPr="00C939E2">
        <w:rPr>
          <w:lang w:eastAsia="en-US"/>
        </w:rPr>
        <w:t xml:space="preserve">daném studijním programu odráží problematiku předškolního vzdělávání v teoretické i praktické rovině. Z publikačních výstupů akademických pracovníků je zřejmé propojení s důležitými otázkami předškolního vzdělávání, a to v rámci vydaných odborných knih i časopiseckých článků. </w:t>
      </w:r>
      <w:r>
        <w:rPr>
          <w:lang w:eastAsia="en-US"/>
        </w:rPr>
        <w:t>Pro ilustraci lze</w:t>
      </w:r>
      <w:r w:rsidRPr="00C939E2">
        <w:rPr>
          <w:lang w:eastAsia="en-US"/>
        </w:rPr>
        <w:t xml:space="preserve"> uvést </w:t>
      </w:r>
      <w:r>
        <w:rPr>
          <w:lang w:eastAsia="en-US"/>
        </w:rPr>
        <w:t>několik odborných knih vydaných</w:t>
      </w:r>
      <w:r w:rsidRPr="00C939E2">
        <w:rPr>
          <w:lang w:eastAsia="en-US"/>
        </w:rPr>
        <w:t xml:space="preserve"> za posledních 5 let:</w:t>
      </w:r>
    </w:p>
    <w:p w14:paraId="0B5E668D" w14:textId="77777777" w:rsidR="00151616" w:rsidRPr="0040774B" w:rsidRDefault="00151616" w:rsidP="00151616">
      <w:pPr>
        <w:jc w:val="both"/>
      </w:pPr>
    </w:p>
    <w:p w14:paraId="3F90D9C8" w14:textId="77777777" w:rsidR="00151616" w:rsidRPr="001D2EC0" w:rsidRDefault="00151616" w:rsidP="00151616">
      <w:pPr>
        <w:spacing w:before="120"/>
        <w:jc w:val="both"/>
      </w:pPr>
      <w:r>
        <w:t xml:space="preserve">Gavora, P. (2012) </w:t>
      </w:r>
      <w:r w:rsidRPr="001D2EC0">
        <w:rPr>
          <w:i/>
        </w:rPr>
        <w:t>Tvorba výskumného nástroja pre pedagogické bádanie.</w:t>
      </w:r>
      <w:r>
        <w:t xml:space="preserve"> Bratislava: SPN.</w:t>
      </w:r>
    </w:p>
    <w:p w14:paraId="32FFAE17" w14:textId="77777777" w:rsidR="00151616" w:rsidRPr="0040774B" w:rsidRDefault="00151616" w:rsidP="00151616">
      <w:pPr>
        <w:spacing w:before="120"/>
        <w:jc w:val="both"/>
      </w:pPr>
      <w:r w:rsidRPr="0040774B">
        <w:t xml:space="preserve">Lukášová, H., Svatoš, T., &amp; Majerčíková, J. (2014). </w:t>
      </w:r>
      <w:r w:rsidRPr="0040774B">
        <w:rPr>
          <w:i/>
        </w:rPr>
        <w:t>Studentské portfolio jako výzkumný prostředek poznání cesty k učitelství.</w:t>
      </w:r>
      <w:r w:rsidRPr="0040774B">
        <w:t xml:space="preserve"> Zlín: Univerzita Tomáše Bati ve Zlíně.</w:t>
      </w:r>
    </w:p>
    <w:p w14:paraId="15C6796E" w14:textId="77777777" w:rsidR="00151616" w:rsidRPr="0040774B" w:rsidRDefault="00151616" w:rsidP="00151616">
      <w:pPr>
        <w:spacing w:before="120"/>
        <w:jc w:val="both"/>
      </w:pPr>
      <w:r w:rsidRPr="0040774B">
        <w:t xml:space="preserve">Majerčíková, J. (2012). </w:t>
      </w:r>
      <w:r w:rsidRPr="0040774B">
        <w:rPr>
          <w:i/>
          <w:iCs/>
        </w:rPr>
        <w:t>Rodina s predškolákom: výskum rodín s det'mi predškolského veku</w:t>
      </w:r>
      <w:r w:rsidRPr="0040774B">
        <w:t>. Bratislava: Vydavateľstvo UK.</w:t>
      </w:r>
    </w:p>
    <w:p w14:paraId="7A2D38F7" w14:textId="77777777" w:rsidR="00151616" w:rsidRPr="0040774B" w:rsidRDefault="00151616" w:rsidP="00151616">
      <w:pPr>
        <w:spacing w:before="120"/>
      </w:pPr>
      <w:r w:rsidRPr="0040774B">
        <w:t xml:space="preserve">Majerčíková, J. et al. (2012). </w:t>
      </w:r>
      <w:r w:rsidRPr="0040774B">
        <w:rPr>
          <w:i/>
          <w:iCs/>
        </w:rPr>
        <w:t xml:space="preserve">Profesijná zdatnosť (self-efficacy) študentov učiteľstva a učiteľov spolupracovať s rodičmi. </w:t>
      </w:r>
      <w:r w:rsidRPr="0040774B">
        <w:t>Bratislava: Vydavateľstvo UK.</w:t>
      </w:r>
    </w:p>
    <w:p w14:paraId="33EF4AED" w14:textId="77777777" w:rsidR="00151616" w:rsidRPr="0040774B" w:rsidRDefault="00151616" w:rsidP="00151616">
      <w:pPr>
        <w:pStyle w:val="Default"/>
        <w:spacing w:before="120"/>
        <w:jc w:val="both"/>
        <w:rPr>
          <w:noProof/>
          <w:sz w:val="20"/>
          <w:szCs w:val="20"/>
        </w:rPr>
      </w:pPr>
      <w:r w:rsidRPr="0040774B">
        <w:rPr>
          <w:noProof/>
          <w:sz w:val="20"/>
          <w:szCs w:val="20"/>
        </w:rPr>
        <w:t xml:space="preserve">Majerčíková, J., Kasáčová, B., </w:t>
      </w:r>
      <w:r w:rsidRPr="0040774B">
        <w:rPr>
          <w:noProof/>
          <w:sz w:val="20"/>
          <w:szCs w:val="20"/>
          <w:shd w:val="clear" w:color="auto" w:fill="FFFFFF"/>
        </w:rPr>
        <w:t xml:space="preserve">&amp; </w:t>
      </w:r>
      <w:r w:rsidRPr="0040774B">
        <w:rPr>
          <w:noProof/>
          <w:sz w:val="20"/>
          <w:szCs w:val="20"/>
        </w:rPr>
        <w:t xml:space="preserve">Kočvarová, I. (2015). </w:t>
      </w:r>
      <w:r w:rsidRPr="0040774B">
        <w:rPr>
          <w:i/>
          <w:noProof/>
          <w:sz w:val="20"/>
          <w:szCs w:val="20"/>
        </w:rPr>
        <w:t>Předškolní edukace a dítě: výzvy pro pedagogickou teorii a výzkum</w:t>
      </w:r>
      <w:r w:rsidRPr="0040774B">
        <w:rPr>
          <w:noProof/>
          <w:sz w:val="20"/>
          <w:szCs w:val="20"/>
        </w:rPr>
        <w:t>. Zlín: UTB ve Zlíně.</w:t>
      </w:r>
    </w:p>
    <w:p w14:paraId="7E1A2ED9" w14:textId="77777777" w:rsidR="00151616" w:rsidRPr="0040774B" w:rsidRDefault="00151616" w:rsidP="00151616">
      <w:pPr>
        <w:autoSpaceDE w:val="0"/>
        <w:autoSpaceDN w:val="0"/>
        <w:adjustRightInd w:val="0"/>
        <w:spacing w:before="120"/>
        <w:jc w:val="both"/>
        <w:rPr>
          <w:noProof/>
        </w:rPr>
      </w:pPr>
      <w:r w:rsidRPr="0040774B">
        <w:rPr>
          <w:noProof/>
        </w:rPr>
        <w:t xml:space="preserve">Majerčíková, J., </w:t>
      </w:r>
      <w:r w:rsidRPr="0040774B">
        <w:rPr>
          <w:noProof/>
          <w:shd w:val="clear" w:color="auto" w:fill="FFFFFF"/>
        </w:rPr>
        <w:t xml:space="preserve">&amp; </w:t>
      </w:r>
      <w:r w:rsidRPr="0040774B">
        <w:rPr>
          <w:noProof/>
        </w:rPr>
        <w:t xml:space="preserve">Rebendová, A. (2016). </w:t>
      </w:r>
      <w:r w:rsidRPr="0040774B">
        <w:rPr>
          <w:i/>
          <w:noProof/>
        </w:rPr>
        <w:t>Mateřská škola ve světě univerzity</w:t>
      </w:r>
      <w:r w:rsidRPr="0040774B">
        <w:rPr>
          <w:noProof/>
        </w:rPr>
        <w:t xml:space="preserve">. Zlín: UTB ve Zlíně. </w:t>
      </w:r>
    </w:p>
    <w:p w14:paraId="4D844958" w14:textId="77777777" w:rsidR="00151616" w:rsidRPr="0040774B" w:rsidRDefault="00151616" w:rsidP="00151616">
      <w:pPr>
        <w:spacing w:before="120"/>
        <w:jc w:val="both"/>
        <w:rPr>
          <w:bCs/>
        </w:rPr>
      </w:pPr>
      <w:r w:rsidRPr="0040774B">
        <w:rPr>
          <w:bCs/>
        </w:rPr>
        <w:t xml:space="preserve">Navrátilová, H., &amp; Petrů Puhrová, B. (2017). </w:t>
      </w:r>
      <w:r w:rsidRPr="0040774B">
        <w:rPr>
          <w:bCs/>
          <w:i/>
        </w:rPr>
        <w:t>Máme hračku, tak co s ní? Od teorie k verifikaci v mateřské škole.</w:t>
      </w:r>
      <w:r w:rsidRPr="0040774B">
        <w:rPr>
          <w:bCs/>
        </w:rPr>
        <w:t xml:space="preserve"> Zlín: Univerzita Tomáše Bati ve Zlíně, v tisku.</w:t>
      </w:r>
    </w:p>
    <w:p w14:paraId="66FEA163" w14:textId="77777777" w:rsidR="00151616" w:rsidRDefault="00151616" w:rsidP="00151616">
      <w:pPr>
        <w:spacing w:before="120"/>
        <w:jc w:val="both"/>
      </w:pPr>
      <w:r w:rsidRPr="00487289">
        <w:t xml:space="preserve">Ondrejkovič, P., &amp; Majerčíková, J. (2012). </w:t>
      </w:r>
      <w:r w:rsidRPr="00487289">
        <w:rPr>
          <w:i/>
          <w:iCs/>
        </w:rPr>
        <w:t xml:space="preserve">Vysvetlenie, porozumenie a interpretácia v spoločenskovednom výskume. </w:t>
      </w:r>
      <w:r>
        <w:t xml:space="preserve">Bratislava: VEDA. </w:t>
      </w:r>
    </w:p>
    <w:p w14:paraId="51824CCC" w14:textId="77777777" w:rsidR="00151616" w:rsidRPr="0040774B" w:rsidRDefault="00151616" w:rsidP="00151616">
      <w:pPr>
        <w:spacing w:before="120"/>
        <w:jc w:val="both"/>
      </w:pPr>
      <w:r w:rsidRPr="0040774B">
        <w:t xml:space="preserve">Pacholík, V. (Ed.), Lipnická, M., Machů, E., Leix, A., &amp; Nedělová, M. (2015). </w:t>
      </w:r>
      <w:r w:rsidRPr="0040774B">
        <w:rPr>
          <w:i/>
        </w:rPr>
        <w:t>Specifika edukace dětí se speciálními vzdělávacími potřebami v mateřských školách.</w:t>
      </w:r>
      <w:r w:rsidRPr="0040774B">
        <w:t xml:space="preserve"> Zlín: Univerzita Tomáše Bati ve Zlíně.</w:t>
      </w:r>
    </w:p>
    <w:p w14:paraId="0EC9154A" w14:textId="77777777" w:rsidR="00151616" w:rsidRPr="0040774B" w:rsidRDefault="00151616" w:rsidP="00151616">
      <w:pPr>
        <w:spacing w:before="120"/>
        <w:jc w:val="both"/>
      </w:pPr>
      <w:r w:rsidRPr="0040774B">
        <w:t xml:space="preserve">Pacholík, V., Nedělová, M., &amp; Šmatelková, N. (2016). </w:t>
      </w:r>
      <w:r w:rsidRPr="0040774B">
        <w:rPr>
          <w:i/>
        </w:rPr>
        <w:t>Rozvíjení sociálních dovedností dětí prostřednictvím pohybových her</w:t>
      </w:r>
      <w:r w:rsidRPr="0040774B">
        <w:t>. Zlín: Univerzita Tomáše Bati ve Zlíně.</w:t>
      </w:r>
    </w:p>
    <w:p w14:paraId="53426FEE" w14:textId="77777777" w:rsidR="00151616" w:rsidRPr="0040774B" w:rsidRDefault="00151616" w:rsidP="00151616">
      <w:pPr>
        <w:spacing w:before="120"/>
      </w:pPr>
      <w:r w:rsidRPr="0040774B">
        <w:t xml:space="preserve">Vašíková, J., &amp; Žáková, I. (2017). </w:t>
      </w:r>
      <w:r w:rsidRPr="0040774B">
        <w:rPr>
          <w:i/>
        </w:rPr>
        <w:t>Význam primární logopedické prevence v rozvoji řečových a jazykových schopností dětí předškolního věku.</w:t>
      </w:r>
      <w:r w:rsidRPr="0040774B">
        <w:t xml:space="preserve"> Zlín: Univerzita Tomáše Bati</w:t>
      </w:r>
      <w:r>
        <w:t xml:space="preserve"> ve Zlíně.</w:t>
      </w:r>
    </w:p>
    <w:p w14:paraId="36CCD235" w14:textId="77777777" w:rsidR="00151616" w:rsidRDefault="00151616" w:rsidP="00151616">
      <w:pPr>
        <w:spacing w:before="120"/>
      </w:pPr>
      <w:r w:rsidRPr="0040774B">
        <w:t xml:space="preserve">Wiegerová, A. et al. (2012). </w:t>
      </w:r>
      <w:r w:rsidRPr="0040774B">
        <w:rPr>
          <w:i/>
        </w:rPr>
        <w:t>Self efficacy v edukačných súvislostiach.</w:t>
      </w:r>
      <w:r w:rsidRPr="0040774B">
        <w:t xml:space="preserve"> Bratislava: SPN.</w:t>
      </w:r>
    </w:p>
    <w:p w14:paraId="6AA8FF70" w14:textId="77777777" w:rsidR="00151616" w:rsidRPr="0040774B" w:rsidRDefault="00151616" w:rsidP="00151616">
      <w:pPr>
        <w:spacing w:before="120"/>
      </w:pPr>
      <w:r>
        <w:t>Wiegerová, A. et al. (2013) Začínající výzkumník. Zlín: UTB.</w:t>
      </w:r>
    </w:p>
    <w:p w14:paraId="705C50C3" w14:textId="77777777" w:rsidR="00151616" w:rsidRPr="0040774B" w:rsidRDefault="00151616" w:rsidP="00151616">
      <w:pPr>
        <w:spacing w:before="120"/>
        <w:jc w:val="both"/>
      </w:pPr>
      <w:r w:rsidRPr="0040774B">
        <w:t xml:space="preserve">Wiegerová, A. et al. (2015). </w:t>
      </w:r>
      <w:r w:rsidRPr="0040774B">
        <w:rPr>
          <w:i/>
        </w:rPr>
        <w:t>Profesionalizace učitele mateřské školy z pohledu reformy kurikula</w:t>
      </w:r>
      <w:r w:rsidRPr="0040774B">
        <w:t>. Zlín: Univerzita Tomáše Bati ve Zlíně.</w:t>
      </w:r>
    </w:p>
    <w:p w14:paraId="20934A51" w14:textId="77777777" w:rsidR="00151616" w:rsidRPr="0040774B" w:rsidRDefault="00151616" w:rsidP="00151616">
      <w:pPr>
        <w:jc w:val="both"/>
        <w:rPr>
          <w:lang w:eastAsia="en-US"/>
        </w:rPr>
      </w:pPr>
    </w:p>
    <w:p w14:paraId="4D96DA78" w14:textId="77777777" w:rsidR="00151616" w:rsidRPr="0040774B" w:rsidRDefault="00151616" w:rsidP="00151616">
      <w:pPr>
        <w:jc w:val="both"/>
      </w:pPr>
    </w:p>
    <w:p w14:paraId="2F480DA7" w14:textId="77777777" w:rsidR="00151616" w:rsidRPr="0040774B" w:rsidRDefault="00151616" w:rsidP="00151616">
      <w:pPr>
        <w:tabs>
          <w:tab w:val="left" w:pos="2835"/>
        </w:tabs>
      </w:pPr>
      <w:r w:rsidRPr="0040774B">
        <w:tab/>
      </w:r>
      <w:r w:rsidRPr="0040774B">
        <w:tab/>
        <w:t>Standardy 6.4 a 6.9</w:t>
      </w:r>
      <w:r>
        <w:t>b</w:t>
      </w:r>
    </w:p>
    <w:p w14:paraId="7A409442" w14:textId="77777777" w:rsidR="00151616" w:rsidRPr="0040774B" w:rsidRDefault="00151616" w:rsidP="00151616"/>
    <w:p w14:paraId="1A84AAF4"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Personální zabezpečení předmětů profilujícího základu </w:t>
      </w:r>
    </w:p>
    <w:p w14:paraId="6E9F1998" w14:textId="77777777" w:rsidR="00151616" w:rsidRPr="0040774B" w:rsidRDefault="00151616" w:rsidP="00151616">
      <w:pPr>
        <w:tabs>
          <w:tab w:val="left" w:pos="2835"/>
        </w:tabs>
      </w:pPr>
      <w:r w:rsidRPr="0040774B">
        <w:tab/>
      </w:r>
      <w:r w:rsidRPr="0040774B">
        <w:tab/>
      </w:r>
    </w:p>
    <w:p w14:paraId="68A5DCF2" w14:textId="77777777" w:rsidR="00151616" w:rsidRPr="00487289" w:rsidRDefault="00151616" w:rsidP="00151616">
      <w:pPr>
        <w:tabs>
          <w:tab w:val="left" w:pos="2835"/>
        </w:tabs>
        <w:jc w:val="both"/>
      </w:pPr>
      <w:r w:rsidRPr="00487289">
        <w:t>Základní teoretické studijní předměty profiluj</w:t>
      </w:r>
      <w:r>
        <w:t>ícího základu mají garanty, kte</w:t>
      </w:r>
      <w:r w:rsidRPr="00487289">
        <w:t xml:space="preserve">ří významně participují na jejich výuce (viz B-IIa této žádosti), vždy minimálně se vzděláním získaným absolvováním doktorského studijního programu. Jak již bylo uvedeno, studijní program je personálně zabezpečen osobami v pracovním </w:t>
      </w:r>
      <w:r w:rsidRPr="00487289">
        <w:rPr>
          <w:lang w:eastAsia="en-US"/>
        </w:rPr>
        <w:t xml:space="preserve">poměru s celkovou týdenní pracovní dobou odpovídající stanovené týdenní pracovní době podle §79 zákoníku práce. Rovněž </w:t>
      </w:r>
      <w:r>
        <w:rPr>
          <w:lang w:eastAsia="en-US"/>
        </w:rPr>
        <w:t xml:space="preserve">je jedná o pracovníky </w:t>
      </w:r>
      <w:r w:rsidRPr="00487289">
        <w:rPr>
          <w:lang w:eastAsia="en-US"/>
        </w:rPr>
        <w:t xml:space="preserve">s perspektivou personálního růstu prostřednictvím doktorského studia a </w:t>
      </w:r>
      <w:r>
        <w:rPr>
          <w:lang w:eastAsia="en-US"/>
        </w:rPr>
        <w:t>přípravy na habilitační</w:t>
      </w:r>
      <w:r w:rsidRPr="00487289">
        <w:rPr>
          <w:lang w:eastAsia="en-US"/>
        </w:rPr>
        <w:t xml:space="preserve"> řízení.</w:t>
      </w:r>
    </w:p>
    <w:p w14:paraId="3E1A0C27" w14:textId="77777777" w:rsidR="00151616" w:rsidRPr="0040774B" w:rsidRDefault="00151616" w:rsidP="00151616">
      <w:pPr>
        <w:tabs>
          <w:tab w:val="left" w:pos="2835"/>
        </w:tabs>
        <w:jc w:val="both"/>
      </w:pPr>
    </w:p>
    <w:p w14:paraId="0850FEA7" w14:textId="77777777" w:rsidR="00151616" w:rsidRPr="0040774B" w:rsidRDefault="00151616" w:rsidP="00151616">
      <w:pPr>
        <w:tabs>
          <w:tab w:val="left" w:pos="2835"/>
        </w:tabs>
      </w:pPr>
      <w:r w:rsidRPr="0040774B">
        <w:tab/>
      </w:r>
      <w:r w:rsidRPr="0040774B">
        <w:tab/>
        <w:t>Standardy 6.5-6.6</w:t>
      </w:r>
    </w:p>
    <w:p w14:paraId="2645EEE9" w14:textId="77777777" w:rsidR="00151616" w:rsidRPr="0040774B" w:rsidRDefault="00151616" w:rsidP="00151616">
      <w:pPr>
        <w:tabs>
          <w:tab w:val="left" w:pos="2835"/>
        </w:tabs>
      </w:pPr>
    </w:p>
    <w:p w14:paraId="63EB3ADB" w14:textId="77777777" w:rsidR="00151616" w:rsidRPr="0040774B" w:rsidRDefault="00151616" w:rsidP="00151616">
      <w:pPr>
        <w:pStyle w:val="Nadpis3"/>
        <w:spacing w:before="0"/>
        <w:ind w:left="1080" w:hanging="360"/>
        <w:rPr>
          <w:rFonts w:ascii="Times New Roman" w:hAnsi="Times New Roman"/>
        </w:rPr>
      </w:pPr>
      <w:r w:rsidRPr="0040774B">
        <w:rPr>
          <w:rFonts w:ascii="Times New Roman" w:hAnsi="Times New Roman"/>
        </w:rPr>
        <w:t xml:space="preserve">Kvalifikace odborníků z praxe zapojených do výuky ve studijním programu </w:t>
      </w:r>
    </w:p>
    <w:p w14:paraId="523DD812" w14:textId="77777777" w:rsidR="00151616" w:rsidRPr="0040774B" w:rsidRDefault="00151616" w:rsidP="00151616">
      <w:pPr>
        <w:tabs>
          <w:tab w:val="left" w:pos="2835"/>
        </w:tabs>
        <w:jc w:val="both"/>
      </w:pPr>
    </w:p>
    <w:p w14:paraId="299715B0" w14:textId="77777777" w:rsidR="00151616" w:rsidRPr="0040774B" w:rsidRDefault="00151616" w:rsidP="00151616">
      <w:pPr>
        <w:tabs>
          <w:tab w:val="left" w:pos="2835"/>
        </w:tabs>
        <w:jc w:val="both"/>
      </w:pPr>
      <w:r w:rsidRPr="0040774B">
        <w:t>Všichni vyučující v předkládaném studijním oboru mají vzdělání získané minimálně v magisterském studijním programu.</w:t>
      </w:r>
    </w:p>
    <w:p w14:paraId="2427D10A" w14:textId="77777777" w:rsidR="00151616" w:rsidRPr="0040774B" w:rsidRDefault="00151616" w:rsidP="00151616">
      <w:pPr>
        <w:tabs>
          <w:tab w:val="left" w:pos="2835"/>
        </w:tabs>
        <w:jc w:val="both"/>
      </w:pPr>
    </w:p>
    <w:p w14:paraId="268B26C7" w14:textId="77777777" w:rsidR="00151616" w:rsidRPr="00487289" w:rsidRDefault="00151616" w:rsidP="00151616">
      <w:pPr>
        <w:jc w:val="both"/>
        <w:rPr>
          <w:bCs/>
        </w:rPr>
      </w:pPr>
      <w:r w:rsidRPr="00487289">
        <w:t xml:space="preserve">Odborníci z praxe participující na realizaci studijního programu mají </w:t>
      </w:r>
      <w:r>
        <w:t xml:space="preserve">rovněž požadovanou </w:t>
      </w:r>
      <w:r w:rsidRPr="00487289">
        <w:t>kvalifikaci. V případě ředitelky Univerzitní mateřské školy Qočna</w:t>
      </w:r>
      <w:r>
        <w:t xml:space="preserve"> ve Zlíně (Mgr. </w:t>
      </w:r>
      <w:r w:rsidRPr="00C939E2">
        <w:t>Markéta Hrozová, Ph.D.) a ředitelky Soukromé mateřské školy Life Academy, Poprad, SR (PaedDr. Gabriela Česlová, PhD.) jde o absolvované dok</w:t>
      </w:r>
      <w:r>
        <w:t xml:space="preserve">torské studium. </w:t>
      </w:r>
    </w:p>
    <w:p w14:paraId="435B7855" w14:textId="77777777" w:rsidR="00151616" w:rsidRPr="0040774B" w:rsidRDefault="00151616" w:rsidP="00151616">
      <w:pPr>
        <w:rPr>
          <w:bCs/>
          <w:sz w:val="24"/>
          <w:szCs w:val="24"/>
        </w:rPr>
      </w:pPr>
    </w:p>
    <w:p w14:paraId="27243F21" w14:textId="77777777" w:rsidR="00151616" w:rsidRPr="0040774B" w:rsidRDefault="00151616" w:rsidP="00151616">
      <w:pPr>
        <w:pStyle w:val="Nadpis2"/>
        <w:rPr>
          <w:b w:val="0"/>
          <w:sz w:val="24"/>
        </w:rPr>
      </w:pPr>
      <w:r w:rsidRPr="0040774B">
        <w:rPr>
          <w:sz w:val="24"/>
        </w:rPr>
        <w:t>Specifické požadavky na zajištění studijního programu</w:t>
      </w:r>
    </w:p>
    <w:p w14:paraId="34969E32" w14:textId="77777777" w:rsidR="00151616" w:rsidRPr="0040774B" w:rsidRDefault="00151616" w:rsidP="00151616">
      <w:pPr>
        <w:rPr>
          <w:lang w:eastAsia="en-US"/>
        </w:rPr>
      </w:pPr>
    </w:p>
    <w:p w14:paraId="113FA967" w14:textId="77777777" w:rsidR="00151616" w:rsidRPr="0040774B" w:rsidRDefault="00151616" w:rsidP="00151616">
      <w:pPr>
        <w:tabs>
          <w:tab w:val="left" w:pos="2835"/>
        </w:tabs>
        <w:spacing w:before="120" w:after="120"/>
      </w:pPr>
      <w:r w:rsidRPr="0040774B">
        <w:tab/>
      </w:r>
      <w:r w:rsidRPr="0040774B">
        <w:tab/>
        <w:t>Standardy 7.1-7.3</w:t>
      </w:r>
    </w:p>
    <w:p w14:paraId="52528199" w14:textId="77777777" w:rsidR="00151616" w:rsidRPr="0040774B" w:rsidRDefault="00151616" w:rsidP="00151616">
      <w:pPr>
        <w:rPr>
          <w:lang w:eastAsia="en-US"/>
        </w:rPr>
      </w:pPr>
    </w:p>
    <w:p w14:paraId="4242B8BA" w14:textId="77777777" w:rsidR="00151616" w:rsidRPr="0040774B" w:rsidRDefault="00151616" w:rsidP="00151616">
      <w:pPr>
        <w:pStyle w:val="Nadpis3"/>
        <w:tabs>
          <w:tab w:val="left" w:pos="2835"/>
        </w:tabs>
        <w:spacing w:before="120" w:after="120" w:line="259" w:lineRule="auto"/>
        <w:ind w:left="1080" w:hanging="360"/>
        <w:rPr>
          <w:rFonts w:ascii="Times New Roman" w:hAnsi="Times New Roman"/>
        </w:rPr>
      </w:pPr>
      <w:r w:rsidRPr="0040774B">
        <w:rPr>
          <w:rFonts w:ascii="Times New Roman" w:hAnsi="Times New Roman"/>
        </w:rPr>
        <w:t xml:space="preserve">Uskutečňování studijního programu v kombinované a distanční formě studia </w:t>
      </w:r>
    </w:p>
    <w:p w14:paraId="14B591DD" w14:textId="77777777" w:rsidR="00151616" w:rsidRPr="0040774B" w:rsidRDefault="00151616" w:rsidP="00151616">
      <w:pPr>
        <w:jc w:val="both"/>
      </w:pPr>
      <w:r w:rsidRPr="0040774B">
        <w:rPr>
          <w:lang w:eastAsia="en-US"/>
        </w:rPr>
        <w:t>UTB ve Zlíně má</w:t>
      </w:r>
      <w:r>
        <w:rPr>
          <w:lang w:eastAsia="en-US"/>
        </w:rPr>
        <w:t xml:space="preserve"> funkční</w:t>
      </w:r>
      <w:r w:rsidRPr="0040774B">
        <w:rPr>
          <w:lang w:eastAsia="en-US"/>
        </w:rPr>
        <w:t xml:space="preserve"> způsoby uskutečňování studijních programů v distanční a kombinované formě. </w:t>
      </w:r>
      <w:r>
        <w:rPr>
          <w:lang w:eastAsia="en-US"/>
        </w:rPr>
        <w:t>Rovněž</w:t>
      </w:r>
      <w:r w:rsidRPr="0040774B">
        <w:rPr>
          <w:lang w:eastAsia="en-US"/>
        </w:rPr>
        <w:t xml:space="preserve"> v případě předkládaného studijního programu </w:t>
      </w:r>
      <w:r>
        <w:rPr>
          <w:lang w:eastAsia="en-US"/>
        </w:rPr>
        <w:t>bude</w:t>
      </w:r>
      <w:r w:rsidRPr="0040774B">
        <w:rPr>
          <w:lang w:eastAsia="en-US"/>
        </w:rPr>
        <w:t xml:space="preserve"> pro kombinovanou formu studia využíváno</w:t>
      </w:r>
      <w:r w:rsidRPr="0040774B">
        <w:t xml:space="preserve"> e-learningové prostředí MOODLE, které je </w:t>
      </w:r>
      <w:r>
        <w:t xml:space="preserve">zcela adekvátní pro realizaci části výuky ve studijním </w:t>
      </w:r>
      <w:r w:rsidRPr="0040774B">
        <w:t>programu. Prostřednictvím MOODLE je uskutečňována komunikace mezi vyučujícími i studenty i mezi studenty navzájem. Pro realizaci on-line aktivit, které jsou nedílnou součástí dista</w:t>
      </w:r>
      <w:r>
        <w:t>nční a kombinované složky výuky</w:t>
      </w:r>
      <w:r w:rsidRPr="0040774B">
        <w:t xml:space="preserve"> a </w:t>
      </w:r>
      <w:r>
        <w:t>které lze předpokládat</w:t>
      </w:r>
      <w:r w:rsidRPr="0040774B">
        <w:t xml:space="preserve"> i v</w:t>
      </w:r>
      <w:r>
        <w:t>e</w:t>
      </w:r>
      <w:r w:rsidRPr="0040774B">
        <w:t> studijním programu pro komunikaci vyučujícího se studenty i mezi studenty navzájem, je možné využívat nejen standardní PC s připojením k internetu, ale výběrově i moderní komunikační programy</w:t>
      </w:r>
      <w:r>
        <w:t>,</w:t>
      </w:r>
      <w:r w:rsidRPr="0040774B">
        <w:t xml:space="preserve"> jako jsou Windows Messenger, ICQ, SKYPE, Instagram apod.</w:t>
      </w:r>
    </w:p>
    <w:p w14:paraId="14A97A0B" w14:textId="77777777" w:rsidR="00151616" w:rsidRPr="0040774B" w:rsidRDefault="00151616" w:rsidP="00151616">
      <w:pPr>
        <w:jc w:val="both"/>
      </w:pPr>
      <w:r w:rsidRPr="0040774B">
        <w:t xml:space="preserve">Ve výuce se předpokládá, že bude využita možnost zdarma v reálném čase komunikovat s ostatními uživateli, kteří jsou přihlášeni k těmto programům (v ČR, ale také mimo ČR, podle podmínek daného státu). Je známo, že tyto programy nabízejí přívětivé uživatelské prostředí, mimo hlasovou komunikaci podporují také </w:t>
      </w:r>
      <w:r w:rsidRPr="0040774B">
        <w:rPr>
          <w:bCs/>
        </w:rPr>
        <w:t xml:space="preserve">psanou komunikaci </w:t>
      </w:r>
      <w:r w:rsidRPr="0040774B">
        <w:t xml:space="preserve">a </w:t>
      </w:r>
      <w:r w:rsidRPr="0040774B">
        <w:rPr>
          <w:bCs/>
        </w:rPr>
        <w:t xml:space="preserve">komunikaci obrazem </w:t>
      </w:r>
      <w:r w:rsidRPr="0040774B">
        <w:t xml:space="preserve">za pomoci web kamery a také </w:t>
      </w:r>
      <w:r w:rsidRPr="0040774B">
        <w:rPr>
          <w:bCs/>
        </w:rPr>
        <w:t xml:space="preserve">posílání souborů </w:t>
      </w:r>
      <w:r w:rsidRPr="0040774B">
        <w:t xml:space="preserve">mezi uživateli. Umožňují vykonávat různé činnosti, které ulehčují komunikaci mezi studentem a vyučujícím, například: </w:t>
      </w:r>
    </w:p>
    <w:p w14:paraId="44BBB8A9" w14:textId="77777777" w:rsidR="00151616" w:rsidRPr="0040774B" w:rsidRDefault="00151616" w:rsidP="00151616">
      <w:pPr>
        <w:pStyle w:val="Default"/>
        <w:numPr>
          <w:ilvl w:val="0"/>
          <w:numId w:val="46"/>
        </w:numPr>
        <w:jc w:val="both"/>
        <w:rPr>
          <w:sz w:val="20"/>
          <w:szCs w:val="20"/>
        </w:rPr>
      </w:pPr>
      <w:r w:rsidRPr="0040774B">
        <w:rPr>
          <w:sz w:val="20"/>
          <w:szCs w:val="20"/>
        </w:rPr>
        <w:t>vytvářet sez</w:t>
      </w:r>
      <w:r>
        <w:rPr>
          <w:sz w:val="20"/>
          <w:szCs w:val="20"/>
        </w:rPr>
        <w:t>namy studentů a spolupracovníků;</w:t>
      </w:r>
      <w:r w:rsidRPr="0040774B">
        <w:rPr>
          <w:sz w:val="20"/>
          <w:szCs w:val="20"/>
        </w:rPr>
        <w:t xml:space="preserve"> </w:t>
      </w:r>
    </w:p>
    <w:p w14:paraId="70A7FBDD" w14:textId="77777777" w:rsidR="00151616" w:rsidRPr="0040774B" w:rsidRDefault="00151616" w:rsidP="00151616">
      <w:pPr>
        <w:pStyle w:val="Default"/>
        <w:numPr>
          <w:ilvl w:val="0"/>
          <w:numId w:val="46"/>
        </w:numPr>
        <w:jc w:val="both"/>
        <w:rPr>
          <w:sz w:val="20"/>
          <w:szCs w:val="20"/>
        </w:rPr>
      </w:pPr>
      <w:r w:rsidRPr="0040774B">
        <w:rPr>
          <w:sz w:val="20"/>
          <w:szCs w:val="20"/>
        </w:rPr>
        <w:t>zjišťovat, zda kontakty jsou on-line a k dispozici, odesílat a přijímat textové zprávy nebo celé datové soubory (např. doku</w:t>
      </w:r>
      <w:r>
        <w:rPr>
          <w:sz w:val="20"/>
          <w:szCs w:val="20"/>
        </w:rPr>
        <w:t>menty, obrázky, schémata apod.);</w:t>
      </w:r>
      <w:r w:rsidRPr="0040774B">
        <w:rPr>
          <w:sz w:val="20"/>
          <w:szCs w:val="20"/>
        </w:rPr>
        <w:t xml:space="preserve"> </w:t>
      </w:r>
    </w:p>
    <w:p w14:paraId="777650A2" w14:textId="77777777" w:rsidR="00151616" w:rsidRPr="0040774B" w:rsidRDefault="00151616" w:rsidP="00151616">
      <w:pPr>
        <w:pStyle w:val="Default"/>
        <w:numPr>
          <w:ilvl w:val="0"/>
          <w:numId w:val="46"/>
        </w:numPr>
        <w:jc w:val="both"/>
        <w:rPr>
          <w:sz w:val="20"/>
          <w:szCs w:val="20"/>
        </w:rPr>
      </w:pPr>
      <w:r w:rsidRPr="0040774B">
        <w:rPr>
          <w:sz w:val="20"/>
          <w:szCs w:val="20"/>
        </w:rPr>
        <w:t>volat do jiného počítače a vést video konverzaci nebo hlasovou konverzaci pomocí mikrofonu, reproduktor</w:t>
      </w:r>
      <w:r>
        <w:rPr>
          <w:sz w:val="20"/>
          <w:szCs w:val="20"/>
        </w:rPr>
        <w:t>ů a kamery připojené k počítači;</w:t>
      </w:r>
      <w:r w:rsidRPr="0040774B">
        <w:rPr>
          <w:sz w:val="20"/>
          <w:szCs w:val="20"/>
        </w:rPr>
        <w:t xml:space="preserve"> </w:t>
      </w:r>
    </w:p>
    <w:p w14:paraId="110040BA" w14:textId="77777777" w:rsidR="00151616" w:rsidRPr="0040774B" w:rsidRDefault="00151616" w:rsidP="00151616">
      <w:pPr>
        <w:pStyle w:val="Default"/>
        <w:numPr>
          <w:ilvl w:val="0"/>
          <w:numId w:val="46"/>
        </w:numPr>
        <w:jc w:val="both"/>
        <w:rPr>
          <w:sz w:val="20"/>
          <w:szCs w:val="20"/>
        </w:rPr>
      </w:pPr>
      <w:r w:rsidRPr="0040774B">
        <w:rPr>
          <w:sz w:val="20"/>
          <w:szCs w:val="20"/>
        </w:rPr>
        <w:t>vést konferenční hovory</w:t>
      </w:r>
      <w:r>
        <w:rPr>
          <w:sz w:val="20"/>
          <w:szCs w:val="20"/>
        </w:rPr>
        <w:t>;</w:t>
      </w:r>
      <w:r w:rsidRPr="0040774B">
        <w:rPr>
          <w:sz w:val="20"/>
          <w:szCs w:val="20"/>
        </w:rPr>
        <w:t xml:space="preserve"> </w:t>
      </w:r>
    </w:p>
    <w:p w14:paraId="51BFEC5F" w14:textId="77777777" w:rsidR="00151616" w:rsidRPr="0040774B" w:rsidRDefault="00151616" w:rsidP="00151616">
      <w:pPr>
        <w:pStyle w:val="Default"/>
        <w:numPr>
          <w:ilvl w:val="0"/>
          <w:numId w:val="46"/>
        </w:numPr>
        <w:jc w:val="both"/>
        <w:rPr>
          <w:sz w:val="20"/>
          <w:szCs w:val="20"/>
        </w:rPr>
      </w:pPr>
      <w:r w:rsidRPr="0040774B">
        <w:rPr>
          <w:sz w:val="20"/>
          <w:szCs w:val="20"/>
        </w:rPr>
        <w:t xml:space="preserve">pořizovat snímky z video hovorů. </w:t>
      </w:r>
    </w:p>
    <w:p w14:paraId="4ADBD952" w14:textId="77777777" w:rsidR="00151616" w:rsidRPr="0040774B" w:rsidRDefault="00151616" w:rsidP="00151616">
      <w:pPr>
        <w:pStyle w:val="Default"/>
        <w:ind w:left="720"/>
        <w:jc w:val="both"/>
        <w:rPr>
          <w:sz w:val="20"/>
          <w:szCs w:val="20"/>
        </w:rPr>
      </w:pPr>
    </w:p>
    <w:p w14:paraId="6F2CEC56" w14:textId="77777777" w:rsidR="00151616" w:rsidRPr="0040774B" w:rsidRDefault="00151616" w:rsidP="00151616">
      <w:pPr>
        <w:tabs>
          <w:tab w:val="left" w:pos="2835"/>
        </w:tabs>
      </w:pPr>
    </w:p>
    <w:p w14:paraId="29739F5F" w14:textId="77777777" w:rsidR="00151616" w:rsidRPr="0040774B" w:rsidRDefault="00151616" w:rsidP="00151616">
      <w:pPr>
        <w:tabs>
          <w:tab w:val="left" w:pos="2835"/>
        </w:tabs>
        <w:jc w:val="both"/>
      </w:pPr>
      <w:r w:rsidRPr="0040774B">
        <w:t xml:space="preserve">Předkládaný studijní program, který má být uskutečňován </w:t>
      </w:r>
      <w:r>
        <w:t xml:space="preserve">i </w:t>
      </w:r>
      <w:r w:rsidRPr="0040774B">
        <w:t xml:space="preserve">v kombinované formě, je zajištěn studijními oporami a odbornými knihami, </w:t>
      </w:r>
      <w:r>
        <w:t>jejichž</w:t>
      </w:r>
      <w:r w:rsidRPr="0040774B">
        <w:t xml:space="preserve"> autory jsou vyučující z pracoviště </w:t>
      </w:r>
      <w:r w:rsidRPr="00E63081">
        <w:rPr>
          <w:shd w:val="clear" w:color="auto" w:fill="FFFFFF" w:themeFill="background1"/>
        </w:rPr>
        <w:t xml:space="preserve">realizujícího program Předškolní pedagogika, </w:t>
      </w:r>
      <w:r w:rsidRPr="0040774B">
        <w:t xml:space="preserve">případně ze spolupracujících pracovišť FHS. </w:t>
      </w:r>
      <w:r>
        <w:t xml:space="preserve">Studijní opory vytvořené specificky pro potřeby předkládaného studijního programu jsou studentům dostupné na webu FHS </w:t>
      </w:r>
      <w:hyperlink r:id="rId43" w:tgtFrame="_blank" w:history="1">
        <w:r w:rsidRPr="00284822">
          <w:rPr>
            <w:rStyle w:val="Hypertextovodkaz"/>
            <w:shd w:val="clear" w:color="auto" w:fill="FFFFFF"/>
          </w:rPr>
          <w:t>http://www.utb.cz/fhs/struktura/studijni-opory-pp</w:t>
        </w:r>
      </w:hyperlink>
      <w:r w:rsidRPr="00E63081">
        <w:t>.</w:t>
      </w:r>
      <w:r>
        <w:t xml:space="preserve"> </w:t>
      </w:r>
      <w:r w:rsidRPr="0040774B">
        <w:t xml:space="preserve">V části B-III této žádosti jsou v rámci jednotlivých předmětů programu tyto studijní opory a odborné knihy vyznačeny. </w:t>
      </w:r>
    </w:p>
    <w:p w14:paraId="53B5CA5D" w14:textId="77777777" w:rsidR="00151616" w:rsidRPr="0040774B" w:rsidRDefault="00151616" w:rsidP="00151616">
      <w:pPr>
        <w:tabs>
          <w:tab w:val="left" w:pos="2835"/>
        </w:tabs>
        <w:jc w:val="both"/>
      </w:pPr>
    </w:p>
    <w:p w14:paraId="00213D3D" w14:textId="77777777" w:rsidR="00151616" w:rsidRDefault="00151616" w:rsidP="00151616">
      <w:pPr>
        <w:tabs>
          <w:tab w:val="left" w:pos="2835"/>
        </w:tabs>
        <w:spacing w:before="120" w:after="120"/>
      </w:pPr>
    </w:p>
    <w:p w14:paraId="1636EC68" w14:textId="77777777" w:rsidR="00151616" w:rsidRDefault="00151616" w:rsidP="00151616">
      <w:pPr>
        <w:tabs>
          <w:tab w:val="left" w:pos="2835"/>
        </w:tabs>
        <w:spacing w:before="120" w:after="120"/>
      </w:pPr>
    </w:p>
    <w:p w14:paraId="541821CE" w14:textId="77777777" w:rsidR="00151616" w:rsidRDefault="00151616" w:rsidP="00151616">
      <w:pPr>
        <w:tabs>
          <w:tab w:val="left" w:pos="2835"/>
        </w:tabs>
        <w:spacing w:before="120" w:after="120"/>
      </w:pPr>
    </w:p>
    <w:sectPr w:rsidR="00151616" w:rsidSect="00032EE1">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BD4FC6" w14:textId="77777777" w:rsidR="007776B2" w:rsidRDefault="007776B2">
      <w:r>
        <w:separator/>
      </w:r>
    </w:p>
    <w:p w14:paraId="0C555C03" w14:textId="77777777" w:rsidR="00000000" w:rsidRDefault="00EA2089"/>
    <w:p w14:paraId="2BE85161" w14:textId="77777777" w:rsidR="00000000" w:rsidRDefault="00EA2089"/>
  </w:endnote>
  <w:endnote w:type="continuationSeparator" w:id="0">
    <w:p w14:paraId="099B14DC" w14:textId="77777777" w:rsidR="007776B2" w:rsidRDefault="007776B2">
      <w:r>
        <w:continuationSeparator/>
      </w:r>
    </w:p>
    <w:p w14:paraId="4DABB490" w14:textId="77777777" w:rsidR="00000000" w:rsidRDefault="00EA2089"/>
    <w:p w14:paraId="5BA139DF" w14:textId="77777777" w:rsidR="00000000" w:rsidRDefault="00EA20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Helvetica Neue">
    <w:altName w:val="Times New Roman"/>
    <w:charset w:val="00"/>
    <w:family w:val="roman"/>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BoldMT CE">
    <w:altName w:val="Times New Roman"/>
    <w:panose1 w:val="00000000000000000000"/>
    <w:charset w:val="EE"/>
    <w:family w:val="roman"/>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8" w:author="vašíkovi" w:date="2018-05-28T09:08:00Z"/>
  <w:sdt>
    <w:sdtPr>
      <w:id w:val="1115937845"/>
      <w:docPartObj>
        <w:docPartGallery w:val="Page Numbers (Bottom of Page)"/>
        <w:docPartUnique/>
      </w:docPartObj>
    </w:sdtPr>
    <w:sdtEndPr/>
    <w:sdtContent>
      <w:customXmlInsRangeEnd w:id="8"/>
      <w:p w14:paraId="11F82DE9" w14:textId="4E8DF024" w:rsidR="0072558B" w:rsidRDefault="0072558B">
        <w:pPr>
          <w:pStyle w:val="Zpat"/>
          <w:jc w:val="center"/>
          <w:rPr>
            <w:ins w:id="9" w:author="vašíkovi" w:date="2018-05-28T09:08:00Z"/>
          </w:rPr>
        </w:pPr>
        <w:ins w:id="10" w:author="vašíkovi" w:date="2018-05-28T09:08:00Z">
          <w:r>
            <w:fldChar w:fldCharType="begin"/>
          </w:r>
          <w:r>
            <w:instrText>PAGE   \* MERGEFORMAT</w:instrText>
          </w:r>
          <w:r>
            <w:fldChar w:fldCharType="separate"/>
          </w:r>
        </w:ins>
        <w:r w:rsidR="00EA2089">
          <w:rPr>
            <w:noProof/>
          </w:rPr>
          <w:t>4</w:t>
        </w:r>
        <w:ins w:id="11" w:author="vašíkovi" w:date="2018-05-28T09:08:00Z">
          <w:r>
            <w:fldChar w:fldCharType="end"/>
          </w:r>
        </w:ins>
      </w:p>
      <w:customXmlInsRangeStart w:id="12" w:author="vašíkovi" w:date="2018-05-28T09:08:00Z"/>
    </w:sdtContent>
  </w:sdt>
  <w:customXmlInsRangeEnd w:id="12"/>
  <w:p w14:paraId="790601E8" w14:textId="77777777" w:rsidR="0072558B" w:rsidRDefault="0072558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EE3CD2" w14:textId="77777777" w:rsidR="007776B2" w:rsidRDefault="007776B2">
      <w:r>
        <w:separator/>
      </w:r>
    </w:p>
    <w:p w14:paraId="6456BE8A" w14:textId="77777777" w:rsidR="00000000" w:rsidRDefault="00EA2089"/>
    <w:p w14:paraId="12AC5B45" w14:textId="77777777" w:rsidR="00000000" w:rsidRDefault="00EA2089"/>
  </w:footnote>
  <w:footnote w:type="continuationSeparator" w:id="0">
    <w:p w14:paraId="09A78786" w14:textId="77777777" w:rsidR="007776B2" w:rsidRDefault="007776B2">
      <w:r>
        <w:continuationSeparator/>
      </w:r>
    </w:p>
    <w:p w14:paraId="0BE66A41" w14:textId="77777777" w:rsidR="00000000" w:rsidRDefault="00EA2089"/>
    <w:p w14:paraId="430C7B28" w14:textId="77777777" w:rsidR="00000000" w:rsidRDefault="00EA2089"/>
  </w:footnote>
  <w:footnote w:id="1">
    <w:p w14:paraId="59DB2438" w14:textId="77777777" w:rsidR="0072558B" w:rsidRPr="006A7B0F" w:rsidRDefault="0072558B" w:rsidP="00151616">
      <w:pPr>
        <w:pStyle w:val="Textpoznpodarou"/>
        <w:rPr>
          <w:rFonts w:ascii="Times New Roman" w:hAnsi="Times New Roman" w:cs="Times New Roman"/>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w:t>
      </w:r>
      <w:r w:rsidRPr="006A7B0F">
        <w:rPr>
          <w:rFonts w:ascii="Times New Roman" w:hAnsi="Times New Roman" w:cs="Times New Roman"/>
          <w:sz w:val="18"/>
          <w:szCs w:val="18"/>
        </w:rPr>
        <w:t>Dostupné z: http://www.utb.cz/o-univerzite/vnitrni-predpisy</w:t>
      </w:r>
    </w:p>
  </w:footnote>
  <w:footnote w:id="2">
    <w:p w14:paraId="470960CB" w14:textId="77777777" w:rsidR="0072558B" w:rsidRPr="006A7B0F" w:rsidRDefault="0072558B" w:rsidP="00151616">
      <w:pPr>
        <w:pStyle w:val="Textpoznpodarou"/>
        <w:rPr>
          <w:rFonts w:ascii="Times New Roman" w:hAnsi="Times New Roman" w:cs="Times New Roman"/>
          <w:sz w:val="18"/>
          <w:szCs w:val="18"/>
        </w:rPr>
      </w:pPr>
      <w:r w:rsidRPr="006A7B0F">
        <w:rPr>
          <w:rStyle w:val="Znakapoznpodarou"/>
          <w:rFonts w:ascii="Times New Roman" w:hAnsi="Times New Roman" w:cs="Times New Roman"/>
          <w:sz w:val="18"/>
          <w:szCs w:val="18"/>
        </w:rPr>
        <w:footnoteRef/>
      </w:r>
      <w:r w:rsidRPr="006A7B0F">
        <w:rPr>
          <w:rFonts w:ascii="Times New Roman" w:hAnsi="Times New Roman" w:cs="Times New Roman"/>
          <w:sz w:val="18"/>
          <w:szCs w:val="18"/>
        </w:rPr>
        <w:t xml:space="preserve"> Dostupné z: http://www.utb.cz/o-univerzite/vnitrni-predpisy</w:t>
      </w:r>
    </w:p>
  </w:footnote>
  <w:footnote w:id="3">
    <w:p w14:paraId="4DD32D87" w14:textId="77777777" w:rsidR="0072558B" w:rsidRPr="006A7B0F" w:rsidRDefault="0072558B" w:rsidP="00151616">
      <w:pPr>
        <w:pStyle w:val="Textpoznpodarou"/>
        <w:rPr>
          <w:rFonts w:ascii="Times New Roman" w:hAnsi="Times New Roman" w:cs="Times New Roman"/>
          <w:sz w:val="18"/>
          <w:szCs w:val="18"/>
        </w:rPr>
      </w:pPr>
      <w:r w:rsidRPr="006A7B0F">
        <w:rPr>
          <w:rStyle w:val="Znakapoznpodarou"/>
          <w:rFonts w:ascii="Times New Roman" w:hAnsi="Times New Roman" w:cs="Times New Roman"/>
          <w:sz w:val="18"/>
          <w:szCs w:val="18"/>
        </w:rPr>
        <w:footnoteRef/>
      </w:r>
      <w:r w:rsidRPr="006A7B0F">
        <w:rPr>
          <w:rFonts w:ascii="Times New Roman" w:hAnsi="Times New Roman" w:cs="Times New Roman"/>
          <w:sz w:val="18"/>
          <w:szCs w:val="18"/>
        </w:rPr>
        <w:t xml:space="preserve"> Dostupné z: http://www.utb.cz/o-univerzite/rada-pro-vnitrni-hodnoceni-rvh-utb</w:t>
      </w:r>
    </w:p>
  </w:footnote>
  <w:footnote w:id="4">
    <w:p w14:paraId="39866F75" w14:textId="77777777" w:rsidR="0072558B" w:rsidRPr="006A7B0F" w:rsidRDefault="0072558B" w:rsidP="00151616">
      <w:pPr>
        <w:pStyle w:val="Textpoznpodarou"/>
        <w:rPr>
          <w:rFonts w:ascii="Times New Roman" w:hAnsi="Times New Roman" w:cs="Times New Roman"/>
          <w:sz w:val="18"/>
          <w:szCs w:val="18"/>
        </w:rPr>
      </w:pPr>
      <w:r w:rsidRPr="006A7B0F">
        <w:rPr>
          <w:rStyle w:val="Znakapoznpodarou"/>
          <w:rFonts w:ascii="Times New Roman" w:hAnsi="Times New Roman" w:cs="Times New Roman"/>
          <w:sz w:val="18"/>
          <w:szCs w:val="18"/>
        </w:rPr>
        <w:footnoteRef/>
      </w:r>
      <w:r w:rsidRPr="006A7B0F">
        <w:rPr>
          <w:rFonts w:ascii="Times New Roman" w:hAnsi="Times New Roman" w:cs="Times New Roman"/>
          <w:sz w:val="18"/>
          <w:szCs w:val="18"/>
        </w:rPr>
        <w:t xml:space="preserve"> Dostupné z: http://www.utb.cz/o-univerzite/vnitrni-predpisy</w:t>
      </w:r>
    </w:p>
  </w:footnote>
  <w:footnote w:id="5">
    <w:p w14:paraId="756EA60E" w14:textId="107F4F31" w:rsidR="0072558B" w:rsidRPr="006A7B0F" w:rsidRDefault="0072558B" w:rsidP="00151616">
      <w:pPr>
        <w:pStyle w:val="Textpoznpodarou"/>
        <w:rPr>
          <w:rFonts w:ascii="Times New Roman" w:hAnsi="Times New Roman" w:cs="Times New Roman"/>
          <w:sz w:val="18"/>
          <w:szCs w:val="18"/>
        </w:rPr>
      </w:pPr>
      <w:r w:rsidRPr="006A7B0F">
        <w:rPr>
          <w:rStyle w:val="Znakapoznpodarou"/>
          <w:rFonts w:ascii="Times New Roman" w:hAnsi="Times New Roman" w:cs="Times New Roman"/>
          <w:sz w:val="18"/>
          <w:szCs w:val="18"/>
        </w:rPr>
        <w:footnoteRef/>
      </w:r>
      <w:r w:rsidRPr="006A7B0F">
        <w:rPr>
          <w:rFonts w:ascii="Times New Roman" w:hAnsi="Times New Roman" w:cs="Times New Roman"/>
          <w:sz w:val="18"/>
          <w:szCs w:val="18"/>
        </w:rPr>
        <w:t xml:space="preserve"> Dostupné z: </w:t>
      </w:r>
      <w:ins w:id="838" w:author="Anežka Lengálová" w:date="2018-05-30T07:37:00Z">
        <w:r>
          <w:rPr>
            <w:rFonts w:ascii="Times New Roman" w:hAnsi="Times New Roman" w:cs="Times New Roman"/>
            <w:sz w:val="18"/>
            <w:szCs w:val="18"/>
          </w:rPr>
          <w:fldChar w:fldCharType="begin"/>
        </w:r>
        <w:r>
          <w:rPr>
            <w:rFonts w:ascii="Times New Roman" w:hAnsi="Times New Roman" w:cs="Times New Roman"/>
            <w:sz w:val="18"/>
            <w:szCs w:val="18"/>
          </w:rPr>
          <w:instrText xml:space="preserve"> HYPERLINK "</w:instrText>
        </w:r>
      </w:ins>
      <w:r w:rsidRPr="006A7B0F">
        <w:rPr>
          <w:rFonts w:ascii="Times New Roman" w:hAnsi="Times New Roman" w:cs="Times New Roman"/>
          <w:sz w:val="18"/>
          <w:szCs w:val="18"/>
        </w:rPr>
        <w:instrText>http://www.utb.cz/o-univerzite/uznani-zahranicniho-vs-vzdelani</w:instrText>
      </w:r>
      <w:ins w:id="839" w:author="Anežka Lengálová" w:date="2018-05-30T07:37:00Z">
        <w:r>
          <w:rPr>
            <w:rFonts w:ascii="Times New Roman" w:hAnsi="Times New Roman" w:cs="Times New Roman"/>
            <w:sz w:val="18"/>
            <w:szCs w:val="18"/>
          </w:rPr>
          <w:instrText xml:space="preserve">" </w:instrText>
        </w:r>
        <w:r>
          <w:rPr>
            <w:rFonts w:ascii="Times New Roman" w:hAnsi="Times New Roman" w:cs="Times New Roman"/>
            <w:sz w:val="18"/>
            <w:szCs w:val="18"/>
          </w:rPr>
          <w:fldChar w:fldCharType="separate"/>
        </w:r>
      </w:ins>
      <w:r w:rsidRPr="00C33A23">
        <w:rPr>
          <w:rStyle w:val="Hypertextovodkaz"/>
          <w:rFonts w:ascii="Times New Roman" w:hAnsi="Times New Roman" w:cs="Times New Roman"/>
          <w:sz w:val="18"/>
          <w:szCs w:val="18"/>
        </w:rPr>
        <w:t>http://www.utb.cz/o-univerzite/uznani-zahranicniho-vs-vzdelani</w:t>
      </w:r>
      <w:ins w:id="840" w:author="Anežka Lengálová" w:date="2018-05-30T07:37:00Z">
        <w:r>
          <w:rPr>
            <w:rFonts w:ascii="Times New Roman" w:hAnsi="Times New Roman" w:cs="Times New Roman"/>
            <w:sz w:val="18"/>
            <w:szCs w:val="18"/>
          </w:rPr>
          <w:fldChar w:fldCharType="end"/>
        </w:r>
        <w:r>
          <w:rPr>
            <w:rFonts w:ascii="Times New Roman" w:hAnsi="Times New Roman" w:cs="Times New Roman"/>
            <w:sz w:val="18"/>
            <w:szCs w:val="18"/>
          </w:rPr>
          <w:t xml:space="preserve"> </w:t>
        </w:r>
      </w:ins>
    </w:p>
  </w:footnote>
  <w:footnote w:id="6">
    <w:p w14:paraId="30E55D06" w14:textId="588232D8" w:rsidR="0072558B" w:rsidRPr="006A7B0F" w:rsidRDefault="0072558B" w:rsidP="00151616">
      <w:pPr>
        <w:pStyle w:val="Textpoznpodarou"/>
        <w:rPr>
          <w:rFonts w:ascii="Times New Roman" w:hAnsi="Times New Roman" w:cs="Times New Roman"/>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Oba dostupné z: </w:t>
      </w:r>
      <w:ins w:id="843" w:author="Anežka Lengálová" w:date="2018-05-30T07:37:00Z">
        <w:r>
          <w:rPr>
            <w:rFonts w:ascii="Times New Roman" w:hAnsi="Times New Roman" w:cs="Times New Roman"/>
            <w:sz w:val="16"/>
            <w:szCs w:val="16"/>
          </w:rPr>
          <w:fldChar w:fldCharType="begin"/>
        </w:r>
        <w:r>
          <w:rPr>
            <w:rFonts w:ascii="Times New Roman" w:hAnsi="Times New Roman" w:cs="Times New Roman"/>
            <w:sz w:val="16"/>
            <w:szCs w:val="16"/>
          </w:rPr>
          <w:instrText xml:space="preserve"> HYPERLINK "</w:instrText>
        </w:r>
      </w:ins>
      <w:r w:rsidRPr="006A7B0F">
        <w:rPr>
          <w:rFonts w:ascii="Times New Roman" w:hAnsi="Times New Roman" w:cs="Times New Roman"/>
          <w:sz w:val="16"/>
          <w:szCs w:val="16"/>
        </w:rPr>
        <w:instrText>http://www.utb.cz/o-univerzite/vnitrni-predpisy</w:instrText>
      </w:r>
      <w:ins w:id="844" w:author="Anežka Lengálová" w:date="2018-05-30T07:37:00Z">
        <w:r>
          <w:rPr>
            <w:rFonts w:ascii="Times New Roman" w:hAnsi="Times New Roman" w:cs="Times New Roman"/>
            <w:sz w:val="16"/>
            <w:szCs w:val="16"/>
          </w:rPr>
          <w:instrText xml:space="preserve">" </w:instrText>
        </w:r>
        <w:r>
          <w:rPr>
            <w:rFonts w:ascii="Times New Roman" w:hAnsi="Times New Roman" w:cs="Times New Roman"/>
            <w:sz w:val="16"/>
            <w:szCs w:val="16"/>
          </w:rPr>
          <w:fldChar w:fldCharType="separate"/>
        </w:r>
      </w:ins>
      <w:r w:rsidRPr="00C33A23">
        <w:rPr>
          <w:rStyle w:val="Hypertextovodkaz"/>
          <w:rFonts w:ascii="Times New Roman" w:hAnsi="Times New Roman" w:cs="Times New Roman"/>
          <w:sz w:val="16"/>
          <w:szCs w:val="16"/>
        </w:rPr>
        <w:t>http://www.utb.cz/o-univerzite/vnitrni-predpisy</w:t>
      </w:r>
      <w:ins w:id="845" w:author="Anežka Lengálová" w:date="2018-05-30T07:37:00Z">
        <w:r>
          <w:rPr>
            <w:rFonts w:ascii="Times New Roman" w:hAnsi="Times New Roman" w:cs="Times New Roman"/>
            <w:sz w:val="16"/>
            <w:szCs w:val="16"/>
          </w:rPr>
          <w:fldChar w:fldCharType="end"/>
        </w:r>
        <w:r>
          <w:rPr>
            <w:rFonts w:ascii="Times New Roman" w:hAnsi="Times New Roman" w:cs="Times New Roman"/>
            <w:sz w:val="16"/>
            <w:szCs w:val="16"/>
          </w:rPr>
          <w:t xml:space="preserve"> </w:t>
        </w:r>
      </w:ins>
    </w:p>
  </w:footnote>
  <w:footnote w:id="7">
    <w:p w14:paraId="6A2E856B" w14:textId="18150D4A" w:rsidR="0072558B" w:rsidRPr="006A7B0F" w:rsidRDefault="0072558B" w:rsidP="00151616">
      <w:pPr>
        <w:pStyle w:val="Textpoznpodarou"/>
        <w:rPr>
          <w:rFonts w:ascii="Times New Roman" w:hAnsi="Times New Roman" w:cs="Times New Roman"/>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Dostupné z: </w:t>
      </w:r>
      <w:ins w:id="846" w:author="Anežka Lengálová" w:date="2018-05-30T07:38:00Z">
        <w:r>
          <w:rPr>
            <w:rFonts w:ascii="Times New Roman" w:hAnsi="Times New Roman" w:cs="Times New Roman"/>
            <w:sz w:val="16"/>
            <w:szCs w:val="16"/>
          </w:rPr>
          <w:fldChar w:fldCharType="begin"/>
        </w:r>
        <w:r>
          <w:rPr>
            <w:rFonts w:ascii="Times New Roman" w:hAnsi="Times New Roman" w:cs="Times New Roman"/>
            <w:sz w:val="16"/>
            <w:szCs w:val="16"/>
          </w:rPr>
          <w:instrText xml:space="preserve"> HYPERLINK "</w:instrText>
        </w:r>
      </w:ins>
      <w:r w:rsidRPr="006A7B0F">
        <w:rPr>
          <w:rFonts w:ascii="Times New Roman" w:hAnsi="Times New Roman" w:cs="Times New Roman"/>
          <w:sz w:val="16"/>
          <w:szCs w:val="16"/>
        </w:rPr>
        <w:instrText>http://www.utb.cz/o-univerzite/smernice-rektora?highlightWords=sm%C4%9Brnice</w:instrText>
      </w:r>
      <w:ins w:id="847" w:author="Anežka Lengálová" w:date="2018-05-30T07:38:00Z">
        <w:r>
          <w:rPr>
            <w:rFonts w:ascii="Times New Roman" w:hAnsi="Times New Roman" w:cs="Times New Roman"/>
            <w:sz w:val="16"/>
            <w:szCs w:val="16"/>
          </w:rPr>
          <w:instrText xml:space="preserve">" </w:instrText>
        </w:r>
        <w:r>
          <w:rPr>
            <w:rFonts w:ascii="Times New Roman" w:hAnsi="Times New Roman" w:cs="Times New Roman"/>
            <w:sz w:val="16"/>
            <w:szCs w:val="16"/>
          </w:rPr>
          <w:fldChar w:fldCharType="separate"/>
        </w:r>
      </w:ins>
      <w:r w:rsidRPr="00C33A23">
        <w:rPr>
          <w:rStyle w:val="Hypertextovodkaz"/>
          <w:rFonts w:ascii="Times New Roman" w:hAnsi="Times New Roman" w:cs="Times New Roman"/>
          <w:sz w:val="16"/>
          <w:szCs w:val="16"/>
        </w:rPr>
        <w:t>http://www.utb.cz/o-univerzite/smernice-rektora?highlightWords=sm%C4%9Brnice</w:t>
      </w:r>
      <w:ins w:id="848" w:author="Anežka Lengálová" w:date="2018-05-30T07:38:00Z">
        <w:r>
          <w:rPr>
            <w:rFonts w:ascii="Times New Roman" w:hAnsi="Times New Roman" w:cs="Times New Roman"/>
            <w:sz w:val="16"/>
            <w:szCs w:val="16"/>
          </w:rPr>
          <w:fldChar w:fldCharType="end"/>
        </w:r>
        <w:r>
          <w:rPr>
            <w:rFonts w:ascii="Times New Roman" w:hAnsi="Times New Roman" w:cs="Times New Roman"/>
            <w:sz w:val="16"/>
            <w:szCs w:val="16"/>
          </w:rPr>
          <w:t xml:space="preserve"> </w:t>
        </w:r>
      </w:ins>
    </w:p>
  </w:footnote>
  <w:footnote w:id="8">
    <w:p w14:paraId="15C15CB3" w14:textId="610C2EFB" w:rsidR="0072558B" w:rsidRPr="006A7B0F" w:rsidRDefault="0072558B" w:rsidP="00151616">
      <w:pPr>
        <w:pStyle w:val="Textpoznpodarou"/>
        <w:rPr>
          <w:rFonts w:ascii="Times New Roman" w:hAnsi="Times New Roman" w:cs="Times New Roman"/>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Dostupné z: </w:t>
      </w:r>
      <w:ins w:id="849" w:author="Anežka Lengálová" w:date="2018-05-30T07:38:00Z">
        <w:r>
          <w:rPr>
            <w:rFonts w:ascii="Times New Roman" w:hAnsi="Times New Roman" w:cs="Times New Roman"/>
            <w:sz w:val="16"/>
            <w:szCs w:val="16"/>
          </w:rPr>
          <w:fldChar w:fldCharType="begin"/>
        </w:r>
        <w:r>
          <w:rPr>
            <w:rFonts w:ascii="Times New Roman" w:hAnsi="Times New Roman" w:cs="Times New Roman"/>
            <w:sz w:val="16"/>
            <w:szCs w:val="16"/>
          </w:rPr>
          <w:instrText xml:space="preserve"> HYPERLINK "</w:instrText>
        </w:r>
      </w:ins>
      <w:r w:rsidRPr="006A7B0F">
        <w:rPr>
          <w:rFonts w:ascii="Times New Roman" w:hAnsi="Times New Roman" w:cs="Times New Roman"/>
          <w:sz w:val="16"/>
          <w:szCs w:val="16"/>
        </w:rPr>
        <w:instrText>http://www.utb.cz/modules/marwel/index.php?article=30741&amp;parent_aid=23891&amp;lang=czech</w:instrText>
      </w:r>
      <w:ins w:id="850" w:author="Anežka Lengálová" w:date="2018-05-30T07:38:00Z">
        <w:r>
          <w:rPr>
            <w:rFonts w:ascii="Times New Roman" w:hAnsi="Times New Roman" w:cs="Times New Roman"/>
            <w:sz w:val="16"/>
            <w:szCs w:val="16"/>
          </w:rPr>
          <w:instrText xml:space="preserve">" </w:instrText>
        </w:r>
        <w:r>
          <w:rPr>
            <w:rFonts w:ascii="Times New Roman" w:hAnsi="Times New Roman" w:cs="Times New Roman"/>
            <w:sz w:val="16"/>
            <w:szCs w:val="16"/>
          </w:rPr>
          <w:fldChar w:fldCharType="separate"/>
        </w:r>
      </w:ins>
      <w:r w:rsidRPr="00C33A23">
        <w:rPr>
          <w:rStyle w:val="Hypertextovodkaz"/>
          <w:rFonts w:ascii="Times New Roman" w:hAnsi="Times New Roman" w:cs="Times New Roman"/>
          <w:sz w:val="16"/>
          <w:szCs w:val="16"/>
        </w:rPr>
        <w:t>http://www.utb.cz/modules/marwel/index.php?article=30741&amp;parent_aid=23891&amp;lang=czech</w:t>
      </w:r>
      <w:ins w:id="851" w:author="Anežka Lengálová" w:date="2018-05-30T07:38:00Z">
        <w:r>
          <w:rPr>
            <w:rFonts w:ascii="Times New Roman" w:hAnsi="Times New Roman" w:cs="Times New Roman"/>
            <w:sz w:val="16"/>
            <w:szCs w:val="16"/>
          </w:rPr>
          <w:fldChar w:fldCharType="end"/>
        </w:r>
        <w:r>
          <w:rPr>
            <w:rFonts w:ascii="Times New Roman" w:hAnsi="Times New Roman" w:cs="Times New Roman"/>
            <w:sz w:val="16"/>
            <w:szCs w:val="16"/>
          </w:rPr>
          <w:t xml:space="preserve"> </w:t>
        </w:r>
      </w:ins>
    </w:p>
  </w:footnote>
  <w:footnote w:id="9">
    <w:p w14:paraId="360DF80C" w14:textId="104A3116" w:rsidR="0072558B" w:rsidRPr="00AB0C1C" w:rsidRDefault="0072558B" w:rsidP="00151616">
      <w:pPr>
        <w:pStyle w:val="Default"/>
        <w:rPr>
          <w:color w:val="auto"/>
          <w:sz w:val="16"/>
          <w:szCs w:val="16"/>
        </w:rPr>
      </w:pPr>
      <w:r w:rsidRPr="00AB0C1C">
        <w:rPr>
          <w:rStyle w:val="Znakapoznpodarou"/>
          <w:sz w:val="20"/>
          <w:szCs w:val="20"/>
        </w:rPr>
        <w:footnoteRef/>
      </w:r>
      <w:r w:rsidRPr="00AB0C1C">
        <w:rPr>
          <w:sz w:val="20"/>
          <w:szCs w:val="20"/>
        </w:rPr>
        <w:t xml:space="preserve"> </w:t>
      </w:r>
      <w:r w:rsidRPr="006A7B0F">
        <w:rPr>
          <w:sz w:val="16"/>
          <w:szCs w:val="16"/>
        </w:rPr>
        <w:t xml:space="preserve">Dostupné z: </w:t>
      </w:r>
      <w:ins w:id="852" w:author="Anežka Lengálová" w:date="2018-05-30T07:37:00Z">
        <w:r>
          <w:rPr>
            <w:sz w:val="16"/>
            <w:szCs w:val="16"/>
          </w:rPr>
          <w:fldChar w:fldCharType="begin"/>
        </w:r>
        <w:r>
          <w:rPr>
            <w:sz w:val="16"/>
            <w:szCs w:val="16"/>
          </w:rPr>
          <w:instrText xml:space="preserve"> HYPERLINK "</w:instrText>
        </w:r>
      </w:ins>
      <w:r w:rsidRPr="006A7B0F">
        <w:rPr>
          <w:sz w:val="16"/>
          <w:szCs w:val="16"/>
        </w:rPr>
        <w:instrText>http://www.utb.cz/fhs/intranet/manual-pro-zpracovani-zaverecnych-praci</w:instrText>
      </w:r>
      <w:ins w:id="853" w:author="Anežka Lengálová" w:date="2018-05-30T07:37:00Z">
        <w:r>
          <w:rPr>
            <w:sz w:val="16"/>
            <w:szCs w:val="16"/>
          </w:rPr>
          <w:instrText xml:space="preserve">" </w:instrText>
        </w:r>
        <w:r>
          <w:rPr>
            <w:sz w:val="16"/>
            <w:szCs w:val="16"/>
          </w:rPr>
          <w:fldChar w:fldCharType="separate"/>
        </w:r>
      </w:ins>
      <w:r w:rsidRPr="00C33A23">
        <w:rPr>
          <w:rStyle w:val="Hypertextovodkaz"/>
          <w:sz w:val="16"/>
          <w:szCs w:val="16"/>
        </w:rPr>
        <w:t>http://www.utb.cz/fhs/intranet/manual-pro-zpracovani-zaverecnych-praci</w:t>
      </w:r>
      <w:ins w:id="854" w:author="Anežka Lengálová" w:date="2018-05-30T07:37:00Z">
        <w:r>
          <w:rPr>
            <w:sz w:val="16"/>
            <w:szCs w:val="16"/>
          </w:rPr>
          <w:fldChar w:fldCharType="end"/>
        </w:r>
        <w:r>
          <w:rPr>
            <w:sz w:val="16"/>
            <w:szCs w:val="16"/>
          </w:rPr>
          <w:t xml:space="preserve"> </w:t>
        </w:r>
      </w:ins>
    </w:p>
  </w:footnote>
  <w:footnote w:id="10">
    <w:p w14:paraId="50F1C6F7" w14:textId="77777777" w:rsidR="0072558B" w:rsidRPr="006A7B0F" w:rsidRDefault="0072558B" w:rsidP="00151616">
      <w:pPr>
        <w:pStyle w:val="Textpoznpodarou"/>
        <w:rPr>
          <w:rFonts w:ascii="Times New Roman" w:hAnsi="Times New Roman" w:cs="Times New Roman"/>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Dostupné z: http://www.utb.cz/o-univerzite/vyrocni-zpravy</w:t>
      </w:r>
    </w:p>
  </w:footnote>
  <w:footnote w:id="11">
    <w:p w14:paraId="666ACD11" w14:textId="77777777" w:rsidR="0072558B" w:rsidRPr="006A7B0F" w:rsidRDefault="0072558B" w:rsidP="00151616">
      <w:pPr>
        <w:pStyle w:val="Textpoznpodarou"/>
        <w:rPr>
          <w:rFonts w:ascii="Times New Roman" w:hAnsi="Times New Roman" w:cs="Times New Roman"/>
          <w:color w:val="FF0000"/>
          <w:sz w:val="16"/>
          <w:szCs w:val="16"/>
        </w:rPr>
      </w:pPr>
      <w:r w:rsidRPr="006A7B0F">
        <w:rPr>
          <w:rStyle w:val="Znakapoznpodarou"/>
          <w:rFonts w:ascii="Times New Roman" w:hAnsi="Times New Roman" w:cs="Times New Roman"/>
        </w:rPr>
        <w:footnoteRef/>
      </w:r>
      <w:r w:rsidRPr="006A7B0F">
        <w:rPr>
          <w:rFonts w:ascii="Times New Roman" w:hAnsi="Times New Roman" w:cs="Times New Roman"/>
          <w:sz w:val="16"/>
          <w:szCs w:val="16"/>
        </w:rPr>
        <w:t xml:space="preserve"> Dostupné z: http://www.utb.cz/fhs/ofakulte/vyrocnizpravy?highlightWords=v%C3%BDro%C4%8Dn%C3%AD+zpr%C3%A1va</w:t>
      </w:r>
    </w:p>
  </w:footnote>
  <w:footnote w:id="12">
    <w:p w14:paraId="2A49EF20" w14:textId="76B98286" w:rsidR="0072558B" w:rsidRPr="003E6B42" w:rsidRDefault="0072558B"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w:t>
      </w:r>
      <w:ins w:id="863" w:author="Anežka Lengálová" w:date="2018-05-30T07:42:00Z">
        <w:r>
          <w:rPr>
            <w:rFonts w:ascii="Times New Roman" w:hAnsi="Times New Roman" w:cs="Times New Roman"/>
            <w:sz w:val="16"/>
            <w:szCs w:val="16"/>
          </w:rPr>
          <w:fldChar w:fldCharType="begin"/>
        </w:r>
        <w:r>
          <w:rPr>
            <w:rFonts w:ascii="Times New Roman" w:hAnsi="Times New Roman" w:cs="Times New Roman"/>
            <w:sz w:val="16"/>
            <w:szCs w:val="16"/>
          </w:rPr>
          <w:instrText xml:space="preserve"> HYPERLINK "</w:instrText>
        </w:r>
      </w:ins>
      <w:r w:rsidRPr="003E6B42">
        <w:rPr>
          <w:rFonts w:ascii="Times New Roman" w:hAnsi="Times New Roman" w:cs="Times New Roman"/>
          <w:sz w:val="16"/>
          <w:szCs w:val="16"/>
        </w:rPr>
        <w:instrText>http://www.utb.cz/fhs/firemni-spoluprace/klub-absolventu?highlightWords=Klub+absolvent%C5%AF+FHS</w:instrText>
      </w:r>
      <w:ins w:id="864" w:author="Anežka Lengálová" w:date="2018-05-30T07:42:00Z">
        <w:r>
          <w:rPr>
            <w:rFonts w:ascii="Times New Roman" w:hAnsi="Times New Roman" w:cs="Times New Roman"/>
            <w:sz w:val="16"/>
            <w:szCs w:val="16"/>
          </w:rPr>
          <w:instrText xml:space="preserve">" </w:instrText>
        </w:r>
        <w:r>
          <w:rPr>
            <w:rFonts w:ascii="Times New Roman" w:hAnsi="Times New Roman" w:cs="Times New Roman"/>
            <w:sz w:val="16"/>
            <w:szCs w:val="16"/>
          </w:rPr>
          <w:fldChar w:fldCharType="separate"/>
        </w:r>
      </w:ins>
      <w:r w:rsidRPr="00C33A23">
        <w:rPr>
          <w:rStyle w:val="Hypertextovodkaz"/>
          <w:rFonts w:ascii="Times New Roman" w:hAnsi="Times New Roman" w:cs="Times New Roman"/>
          <w:sz w:val="16"/>
          <w:szCs w:val="16"/>
        </w:rPr>
        <w:t>http://www.utb.cz/fhs/firemni-spoluprace/klub-absolventu?highlightWords=Klub+absolvent%C5%AF+FHS</w:t>
      </w:r>
      <w:ins w:id="865" w:author="Anežka Lengálová" w:date="2018-05-30T07:42:00Z">
        <w:r>
          <w:rPr>
            <w:rFonts w:ascii="Times New Roman" w:hAnsi="Times New Roman" w:cs="Times New Roman"/>
            <w:sz w:val="16"/>
            <w:szCs w:val="16"/>
          </w:rPr>
          <w:fldChar w:fldCharType="end"/>
        </w:r>
        <w:r>
          <w:rPr>
            <w:rFonts w:ascii="Times New Roman" w:hAnsi="Times New Roman" w:cs="Times New Roman"/>
            <w:sz w:val="16"/>
            <w:szCs w:val="16"/>
          </w:rPr>
          <w:t xml:space="preserve"> </w:t>
        </w:r>
      </w:ins>
    </w:p>
  </w:footnote>
  <w:footnote w:id="13">
    <w:p w14:paraId="71677251" w14:textId="77777777" w:rsidR="0072558B" w:rsidRPr="003E6B42" w:rsidRDefault="0072558B"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http://www.utb.cz/mezinarodni-spoluprace/chci-studovat-v-zahranici</w:t>
      </w:r>
    </w:p>
  </w:footnote>
  <w:footnote w:id="14">
    <w:p w14:paraId="28998982" w14:textId="77777777" w:rsidR="0072558B" w:rsidRPr="003E6B42" w:rsidRDefault="0072558B"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http://www.utb.cz/o-univerzite/smernice-rektora</w:t>
      </w:r>
    </w:p>
  </w:footnote>
  <w:footnote w:id="15">
    <w:p w14:paraId="253D1246" w14:textId="77777777" w:rsidR="0072558B" w:rsidRPr="003E6B42" w:rsidRDefault="0072558B"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http://www.utb.cz/fhs/intranet/vnitrni-normy-fhs</w:t>
      </w:r>
    </w:p>
  </w:footnote>
  <w:footnote w:id="16">
    <w:p w14:paraId="32F2DD4C" w14:textId="77777777" w:rsidR="0072558B" w:rsidRPr="006E3158" w:rsidRDefault="0072558B" w:rsidP="00151616">
      <w:pPr>
        <w:pStyle w:val="Textpoznpodarou"/>
        <w:rPr>
          <w:rFonts w:ascii="Times New Roman" w:hAnsi="Times New Roman" w:cs="Times New Roman"/>
          <w:sz w:val="16"/>
          <w:szCs w:val="16"/>
        </w:rPr>
      </w:pPr>
      <w:r w:rsidRPr="001F131F">
        <w:rPr>
          <w:rStyle w:val="Znakapoznpodarou"/>
          <w:sz w:val="18"/>
        </w:rPr>
        <w:footnoteRef/>
      </w:r>
      <w:r w:rsidRPr="001F131F">
        <w:rPr>
          <w:sz w:val="18"/>
        </w:rPr>
        <w:t xml:space="preserve"> </w:t>
      </w:r>
      <w:r w:rsidRPr="006E3158">
        <w:rPr>
          <w:rFonts w:ascii="Times New Roman" w:hAnsi="Times New Roman" w:cs="Times New Roman"/>
          <w:sz w:val="16"/>
          <w:szCs w:val="16"/>
        </w:rPr>
        <w:t>Dostupné z: http://www.utb.cz/fhs/struktura/akce-cpds-pod-ustavem-skolni-pedagogiky</w:t>
      </w:r>
    </w:p>
  </w:footnote>
  <w:footnote w:id="17">
    <w:p w14:paraId="2A208C98" w14:textId="77777777" w:rsidR="0072558B" w:rsidRPr="001F131F" w:rsidRDefault="0072558B" w:rsidP="00151616">
      <w:pPr>
        <w:pStyle w:val="Textpoznpodarou"/>
        <w:rPr>
          <w:sz w:val="18"/>
        </w:rPr>
      </w:pPr>
      <w:r w:rsidRPr="006E3158">
        <w:rPr>
          <w:rStyle w:val="Znakapoznpodarou"/>
          <w:rFonts w:ascii="Times New Roman" w:hAnsi="Times New Roman" w:cs="Times New Roman"/>
          <w:sz w:val="16"/>
          <w:szCs w:val="16"/>
        </w:rPr>
        <w:footnoteRef/>
      </w:r>
      <w:r w:rsidRPr="006E3158">
        <w:rPr>
          <w:rFonts w:ascii="Times New Roman" w:hAnsi="Times New Roman" w:cs="Times New Roman"/>
          <w:sz w:val="16"/>
          <w:szCs w:val="16"/>
        </w:rPr>
        <w:t xml:space="preserve"> Dostupné z: https://earli.org/</w:t>
      </w:r>
    </w:p>
  </w:footnote>
  <w:footnote w:id="18">
    <w:p w14:paraId="3DBE70D8" w14:textId="77777777" w:rsidR="0072558B" w:rsidRPr="003E6B42" w:rsidRDefault="0072558B"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https://stag.utb.cz/portal/</w:t>
      </w:r>
    </w:p>
  </w:footnote>
  <w:footnote w:id="19">
    <w:p w14:paraId="4DFBEF33" w14:textId="77777777" w:rsidR="0072558B" w:rsidRPr="003E6B42" w:rsidRDefault="0072558B"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Dostupné z: http://www.utb.cz/o-univerzite/vnitrni-predpisy</w:t>
      </w:r>
    </w:p>
  </w:footnote>
  <w:footnote w:id="20">
    <w:p w14:paraId="55146479" w14:textId="77777777" w:rsidR="0072558B" w:rsidRPr="003E6B42" w:rsidRDefault="0072558B"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http://www.utb.cz/fhs/intranet/vnitrni-normy-fhs</w:t>
      </w:r>
    </w:p>
  </w:footnote>
  <w:footnote w:id="21">
    <w:p w14:paraId="0A5F53D9" w14:textId="77777777" w:rsidR="0072558B" w:rsidRPr="003E6B42" w:rsidRDefault="0072558B"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https://jobcentrum.utb.cz/index.php?lang=cz</w:t>
      </w:r>
    </w:p>
  </w:footnote>
  <w:footnote w:id="22">
    <w:p w14:paraId="06204FCD" w14:textId="77777777" w:rsidR="0072558B" w:rsidRPr="003E6B42" w:rsidRDefault="0072558B"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https://jobcentrum.utb.cz/index.php?option=com_career&amp;view=offers&amp;Itemid=105&amp;lang=cz</w:t>
      </w:r>
    </w:p>
  </w:footnote>
  <w:footnote w:id="23">
    <w:p w14:paraId="20A22625" w14:textId="77777777" w:rsidR="0072558B" w:rsidRPr="003E6B42" w:rsidRDefault="0072558B" w:rsidP="00151616">
      <w:pPr>
        <w:pStyle w:val="Textpoznpodarou"/>
        <w:rPr>
          <w:rFonts w:ascii="Times New Roman" w:hAnsi="Times New Roman" w:cs="Times New Roman"/>
          <w:sz w:val="16"/>
          <w:szCs w:val="16"/>
        </w:rPr>
      </w:pPr>
      <w:r w:rsidRPr="003E6B42">
        <w:rPr>
          <w:rStyle w:val="Znakapoznpodarou"/>
          <w:rFonts w:ascii="Times New Roman" w:hAnsi="Times New Roman" w:cs="Times New Roman"/>
        </w:rPr>
        <w:footnoteRef/>
      </w:r>
      <w:r w:rsidRPr="003E6B42">
        <w:rPr>
          <w:rFonts w:ascii="Times New Roman" w:hAnsi="Times New Roman" w:cs="Times New Roman"/>
          <w:sz w:val="16"/>
          <w:szCs w:val="16"/>
        </w:rPr>
        <w:t xml:space="preserve"> Dostupné z: https://jobcentrum.utb.cz/index.php?option=com_content&amp;view=article&amp;id=21&amp;Itemid=156&amp;lang=cz</w:t>
      </w:r>
    </w:p>
  </w:footnote>
  <w:footnote w:id="24">
    <w:p w14:paraId="079E158A" w14:textId="77777777" w:rsidR="0072558B" w:rsidRPr="003E6B42" w:rsidRDefault="0072558B" w:rsidP="00151616">
      <w:pPr>
        <w:pStyle w:val="Textpoznpodarou"/>
        <w:rPr>
          <w:rFonts w:ascii="Times New Roman" w:hAnsi="Times New Roman" w:cs="Times New Roman"/>
          <w:sz w:val="18"/>
          <w:szCs w:val="18"/>
        </w:rPr>
      </w:pPr>
      <w:r w:rsidRPr="003E6B42">
        <w:rPr>
          <w:rStyle w:val="Znakapoznpodarou"/>
          <w:rFonts w:ascii="Times New Roman" w:hAnsi="Times New Roman" w:cs="Times New Roman"/>
          <w:sz w:val="18"/>
          <w:szCs w:val="18"/>
        </w:rPr>
        <w:footnoteRef/>
      </w:r>
      <w:r w:rsidRPr="003E6B42">
        <w:rPr>
          <w:rFonts w:ascii="Times New Roman" w:hAnsi="Times New Roman" w:cs="Times New Roman"/>
          <w:sz w:val="18"/>
          <w:szCs w:val="18"/>
        </w:rPr>
        <w:t xml:space="preserve"> Dostupné z: http://digilib.k.utb.cz</w:t>
      </w:r>
    </w:p>
  </w:footnote>
  <w:footnote w:id="25">
    <w:p w14:paraId="56ACF62B" w14:textId="77777777" w:rsidR="0072558B" w:rsidRPr="003E6B42" w:rsidRDefault="0072558B" w:rsidP="00151616">
      <w:pPr>
        <w:pStyle w:val="Textpoznpodarou"/>
        <w:rPr>
          <w:rFonts w:ascii="Times New Roman" w:hAnsi="Times New Roman" w:cs="Times New Roman"/>
        </w:rPr>
      </w:pPr>
      <w:r w:rsidRPr="003E6B42">
        <w:rPr>
          <w:rStyle w:val="Znakapoznpodarou"/>
          <w:rFonts w:ascii="Times New Roman" w:hAnsi="Times New Roman" w:cs="Times New Roman"/>
          <w:sz w:val="18"/>
          <w:szCs w:val="18"/>
        </w:rPr>
        <w:footnoteRef/>
      </w:r>
      <w:r w:rsidRPr="003E6B42">
        <w:rPr>
          <w:rFonts w:ascii="Times New Roman" w:hAnsi="Times New Roman" w:cs="Times New Roman"/>
          <w:sz w:val="18"/>
          <w:szCs w:val="18"/>
        </w:rPr>
        <w:t xml:space="preserve"> Dostupné z: http://publikace.k.utb.cz</w:t>
      </w:r>
    </w:p>
  </w:footnote>
  <w:footnote w:id="26">
    <w:p w14:paraId="446CC1D0" w14:textId="77777777" w:rsidR="0072558B" w:rsidRPr="003E6B42" w:rsidRDefault="0072558B" w:rsidP="00151616">
      <w:pPr>
        <w:rPr>
          <w:sz w:val="18"/>
          <w:szCs w:val="18"/>
        </w:rPr>
      </w:pPr>
      <w:r w:rsidRPr="003E6B42">
        <w:rPr>
          <w:rStyle w:val="Znakapoznpodarou"/>
          <w:sz w:val="18"/>
          <w:szCs w:val="18"/>
        </w:rPr>
        <w:footnoteRef/>
      </w:r>
      <w:r w:rsidRPr="003E6B42">
        <w:rPr>
          <w:sz w:val="18"/>
          <w:szCs w:val="18"/>
        </w:rPr>
        <w:t xml:space="preserve"> Seznam všech databází, které má UTB ve Zlíně je dostupný z: http://portal.k.utb.cz/databases/alphabetical</w:t>
      </w:r>
    </w:p>
  </w:footnote>
  <w:footnote w:id="27">
    <w:p w14:paraId="1B541B83" w14:textId="77777777" w:rsidR="0072558B" w:rsidRPr="003E6B42" w:rsidRDefault="0072558B" w:rsidP="00151616">
      <w:pPr>
        <w:pStyle w:val="Textpoznpodarou"/>
        <w:rPr>
          <w:rFonts w:ascii="Times New Roman" w:hAnsi="Times New Roman" w:cs="Times New Roman"/>
          <w:b/>
          <w:sz w:val="16"/>
          <w:szCs w:val="16"/>
        </w:rPr>
      </w:pPr>
      <w:r w:rsidRPr="003E6B42">
        <w:rPr>
          <w:rStyle w:val="Znakapoznpodarou"/>
          <w:rFonts w:ascii="Times New Roman" w:hAnsi="Times New Roman" w:cs="Times New Roman"/>
          <w:b/>
        </w:rPr>
        <w:footnoteRef/>
      </w:r>
      <w:r w:rsidRPr="003E6B42">
        <w:rPr>
          <w:rFonts w:ascii="Times New Roman" w:hAnsi="Times New Roman" w:cs="Times New Roman"/>
          <w:b/>
          <w:sz w:val="16"/>
          <w:szCs w:val="16"/>
        </w:rPr>
        <w:t xml:space="preserve"> </w:t>
      </w:r>
      <w:r w:rsidRPr="003E6B42">
        <w:rPr>
          <w:rStyle w:val="Siln"/>
          <w:sz w:val="16"/>
          <w:szCs w:val="16"/>
        </w:rPr>
        <w:t>Dostupné z: http://www.utb.cz/o-univerzite/smernice-rektora</w:t>
      </w:r>
    </w:p>
  </w:footnote>
  <w:footnote w:id="28">
    <w:p w14:paraId="04B026FE" w14:textId="77777777" w:rsidR="0072558B" w:rsidRPr="00F875D8" w:rsidRDefault="0072558B" w:rsidP="00151616">
      <w:pPr>
        <w:pStyle w:val="Textpoznpodarou"/>
        <w:rPr>
          <w:rFonts w:ascii="Times New Roman" w:hAnsi="Times New Roman" w:cs="Times New Roman"/>
          <w:sz w:val="16"/>
          <w:szCs w:val="16"/>
        </w:rPr>
      </w:pPr>
      <w:r w:rsidRPr="00F875D8">
        <w:rPr>
          <w:rStyle w:val="Znakapoznpodarou"/>
          <w:rFonts w:ascii="Times New Roman" w:hAnsi="Times New Roman" w:cs="Times New Roman"/>
        </w:rPr>
        <w:footnoteRef/>
      </w:r>
      <w:r w:rsidRPr="00F875D8">
        <w:rPr>
          <w:rFonts w:ascii="Times New Roman" w:hAnsi="Times New Roman" w:cs="Times New Roman"/>
          <w:sz w:val="16"/>
          <w:szCs w:val="16"/>
        </w:rPr>
        <w:t xml:space="preserve"> Dostupné z: http://www.utb.cz/o-univerzite/vnitrni-predpisy</w:t>
      </w:r>
    </w:p>
  </w:footnote>
  <w:footnote w:id="29">
    <w:p w14:paraId="74D48CCD" w14:textId="77777777" w:rsidR="0072558B" w:rsidRPr="00F875D8" w:rsidRDefault="0072558B" w:rsidP="00151616">
      <w:pPr>
        <w:pStyle w:val="Textpoznpodarou"/>
        <w:rPr>
          <w:rFonts w:ascii="Times New Roman" w:hAnsi="Times New Roman" w:cs="Times New Roman"/>
          <w:sz w:val="16"/>
          <w:szCs w:val="16"/>
        </w:rPr>
      </w:pPr>
      <w:r w:rsidRPr="00F875D8">
        <w:rPr>
          <w:rStyle w:val="Znakapoznpodarou"/>
          <w:rFonts w:ascii="Times New Roman" w:hAnsi="Times New Roman" w:cs="Times New Roman"/>
        </w:rPr>
        <w:footnoteRef/>
      </w:r>
      <w:r w:rsidRPr="00F875D8">
        <w:rPr>
          <w:rFonts w:ascii="Times New Roman" w:hAnsi="Times New Roman" w:cs="Times New Roman"/>
          <w:sz w:val="16"/>
          <w:szCs w:val="16"/>
        </w:rPr>
        <w:t xml:space="preserve"> Dostupné z: http://www.utb.cz/fhs/o-fakulte/dlouhodoby-zamer?highlightWords=Dlouhodob%C3%A9ho+z%C3%A1m%C4%9Br+FHS+obdob%C3%AD+2016-2020</w:t>
      </w:r>
    </w:p>
  </w:footnote>
  <w:footnote w:id="30">
    <w:p w14:paraId="192A8CF6" w14:textId="77777777" w:rsidR="0072558B" w:rsidRPr="00F875D8" w:rsidRDefault="0072558B" w:rsidP="00151616">
      <w:pPr>
        <w:pStyle w:val="Textpoznpodarou"/>
        <w:rPr>
          <w:rFonts w:ascii="Times New Roman" w:hAnsi="Times New Roman" w:cs="Times New Roman"/>
          <w:sz w:val="16"/>
          <w:szCs w:val="16"/>
        </w:rPr>
      </w:pPr>
      <w:r w:rsidRPr="00F875D8">
        <w:rPr>
          <w:rStyle w:val="Znakapoznpodarou"/>
          <w:rFonts w:ascii="Times New Roman" w:hAnsi="Times New Roman" w:cs="Times New Roman"/>
        </w:rPr>
        <w:footnoteRef/>
      </w:r>
      <w:r w:rsidRPr="00F875D8">
        <w:rPr>
          <w:rFonts w:ascii="Times New Roman" w:hAnsi="Times New Roman" w:cs="Times New Roman"/>
          <w:sz w:val="16"/>
          <w:szCs w:val="16"/>
        </w:rPr>
        <w:t xml:space="preserve"> Dostupné z: http://www.utb.cz/fhs/o-fakulte/plan-realizace-strategickeho-zameru-vzdelavaci-a-tvurci-1?highlightWords=Dlouhodob%C3%BDm+z%C3%A1m%C4%9Brem+vzd%C4%9Bl%C3%A1vac%C3%AD+v%C4%9Bdeck%C3%A9%2C+v%C3%BDzkumn%C3%A9%2C+v%C3%BDvojov%C3%A9+inova%C4%8Dn%C3%AD%2C+um%C4%9Bleck%C3%A9+dal%C5%A1%C3%AD+tv%C5%AFr%C4%8D%C3%AD+%C4%8Dinnosti+Univerzity+Tom%C3%A1%C5%A1e+Bati+Zl%C3%ADn%C4%9B</w:t>
      </w:r>
    </w:p>
  </w:footnote>
  <w:footnote w:id="31">
    <w:p w14:paraId="106E6FD8" w14:textId="77777777" w:rsidR="0072558B" w:rsidRPr="001D2EC0" w:rsidRDefault="0072558B" w:rsidP="00151616">
      <w:pPr>
        <w:pStyle w:val="Textpoznpodarou"/>
        <w:rPr>
          <w:rFonts w:ascii="Times New Roman" w:hAnsi="Times New Roman" w:cs="Times New Roman"/>
          <w:sz w:val="16"/>
          <w:szCs w:val="16"/>
        </w:rPr>
      </w:pPr>
      <w:r w:rsidRPr="001D2EC0">
        <w:rPr>
          <w:rStyle w:val="Znakapoznpodarou"/>
          <w:rFonts w:ascii="Times New Roman" w:hAnsi="Times New Roman" w:cs="Times New Roman"/>
        </w:rPr>
        <w:footnoteRef/>
      </w:r>
      <w:r w:rsidRPr="001D2EC0">
        <w:rPr>
          <w:rFonts w:ascii="Times New Roman" w:hAnsi="Times New Roman" w:cs="Times New Roman"/>
          <w:sz w:val="16"/>
          <w:szCs w:val="16"/>
        </w:rPr>
        <w:t xml:space="preserve"> http://www.utb.cz/o-univerzite/vnitrni-predpisy?highlightWords=studijn%C3%AD+zku%C5%A1ebn%C3%AD+%C5%99%C3%A1d</w:t>
      </w:r>
    </w:p>
  </w:footnote>
  <w:footnote w:id="32">
    <w:p w14:paraId="77C566F7" w14:textId="77777777" w:rsidR="0072558B" w:rsidRPr="001D2EC0" w:rsidRDefault="0072558B" w:rsidP="00151616">
      <w:pPr>
        <w:pStyle w:val="Textpoznpodarou"/>
        <w:rPr>
          <w:rFonts w:ascii="Times New Roman" w:hAnsi="Times New Roman" w:cs="Times New Roman"/>
          <w:sz w:val="16"/>
          <w:szCs w:val="16"/>
        </w:rPr>
      </w:pPr>
      <w:r w:rsidRPr="001D2EC0">
        <w:rPr>
          <w:rStyle w:val="Znakapoznpodarou"/>
          <w:rFonts w:ascii="Times New Roman" w:hAnsi="Times New Roman" w:cs="Times New Roman"/>
        </w:rPr>
        <w:footnoteRef/>
      </w:r>
      <w:r w:rsidRPr="001D2EC0">
        <w:rPr>
          <w:rFonts w:ascii="Times New Roman" w:hAnsi="Times New Roman" w:cs="Times New Roman"/>
          <w:sz w:val="16"/>
          <w:szCs w:val="16"/>
        </w:rPr>
        <w:t xml:space="preserve"> http://www.utb.cz/o-univerzite/vnitrni-predpisy?highlightWords=studijn%C3%AD+zku%C5%A1ebn%C3%AD+%C5%99%C3%A1d</w:t>
      </w:r>
    </w:p>
  </w:footnote>
  <w:footnote w:id="33">
    <w:p w14:paraId="6B0C0618" w14:textId="77777777" w:rsidR="0072558B" w:rsidRPr="001D2EC0" w:rsidRDefault="0072558B" w:rsidP="00151616">
      <w:pPr>
        <w:pStyle w:val="Textpoznpodarou"/>
        <w:rPr>
          <w:rFonts w:ascii="Times New Roman" w:hAnsi="Times New Roman" w:cs="Times New Roman"/>
          <w:sz w:val="16"/>
          <w:szCs w:val="16"/>
        </w:rPr>
      </w:pPr>
      <w:r w:rsidRPr="001D2EC0">
        <w:rPr>
          <w:rStyle w:val="Znakapoznpodarou"/>
          <w:rFonts w:ascii="Times New Roman" w:hAnsi="Times New Roman" w:cs="Times New Roman"/>
        </w:rPr>
        <w:footnoteRef/>
      </w:r>
      <w:r w:rsidRPr="001D2EC0">
        <w:rPr>
          <w:rFonts w:ascii="Times New Roman" w:hAnsi="Times New Roman" w:cs="Times New Roman"/>
          <w:sz w:val="16"/>
          <w:szCs w:val="16"/>
        </w:rPr>
        <w:t xml:space="preserve"> http://www.utb.cz/fhs/intranet/vnitrni-normy-fhs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84186"/>
    <w:multiLevelType w:val="hybridMultilevel"/>
    <w:tmpl w:val="0076F5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483AD8"/>
    <w:multiLevelType w:val="hybridMultilevel"/>
    <w:tmpl w:val="7C24E1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266E74"/>
    <w:multiLevelType w:val="hybridMultilevel"/>
    <w:tmpl w:val="9386E108"/>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13CE74C3"/>
    <w:multiLevelType w:val="hybridMultilevel"/>
    <w:tmpl w:val="BD889CA4"/>
    <w:lvl w:ilvl="0" w:tplc="4A925AA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A2107F4"/>
    <w:multiLevelType w:val="hybridMultilevel"/>
    <w:tmpl w:val="5F78E484"/>
    <w:lvl w:ilvl="0" w:tplc="FBBC0F90">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A6F3896"/>
    <w:multiLevelType w:val="hybridMultilevel"/>
    <w:tmpl w:val="BF302D0E"/>
    <w:lvl w:ilvl="0" w:tplc="0405000F">
      <w:start w:val="1"/>
      <w:numFmt w:val="decimal"/>
      <w:lvlText w:val="%1."/>
      <w:lvlJc w:val="left"/>
      <w:pPr>
        <w:ind w:left="720" w:hanging="360"/>
      </w:pPr>
      <w:rPr>
        <w:rFonts w:hint="default"/>
        <w:b w:val="0"/>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3F1A05"/>
    <w:multiLevelType w:val="multilevel"/>
    <w:tmpl w:val="C15EA5AC"/>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1EA97FF9"/>
    <w:multiLevelType w:val="hybridMultilevel"/>
    <w:tmpl w:val="ABAC84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266B032B"/>
    <w:multiLevelType w:val="hybridMultilevel"/>
    <w:tmpl w:val="50AEB04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95631F"/>
    <w:multiLevelType w:val="hybridMultilevel"/>
    <w:tmpl w:val="C9B00BF2"/>
    <w:lvl w:ilvl="0" w:tplc="041B0001">
      <w:start w:val="1"/>
      <w:numFmt w:val="bullet"/>
      <w:lvlText w:val=""/>
      <w:lvlJc w:val="left"/>
      <w:pPr>
        <w:ind w:left="720" w:hanging="360"/>
      </w:pPr>
      <w:rPr>
        <w:rFonts w:ascii="Symbol" w:hAnsi="Symbol" w:cs="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13" w15:restartNumberingAfterBreak="0">
    <w:nsid w:val="2D333E74"/>
    <w:multiLevelType w:val="hybridMultilevel"/>
    <w:tmpl w:val="4BECF34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36AD4846"/>
    <w:multiLevelType w:val="hybridMultilevel"/>
    <w:tmpl w:val="979A8E3A"/>
    <w:lvl w:ilvl="0" w:tplc="041B0017">
      <w:start w:val="1"/>
      <w:numFmt w:val="lowerLetter"/>
      <w:lvlText w:val="%1)"/>
      <w:lvlJc w:val="left"/>
      <w:pPr>
        <w:ind w:left="720" w:hanging="360"/>
      </w:pPr>
      <w:rPr>
        <w:rFonts w:hint="default"/>
      </w:rPr>
    </w:lvl>
    <w:lvl w:ilvl="1" w:tplc="C5A86018">
      <w:start w:val="1"/>
      <w:numFmt w:val="decimal"/>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76D1220"/>
    <w:multiLevelType w:val="hybridMultilevel"/>
    <w:tmpl w:val="2A00ABD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3E6141"/>
    <w:multiLevelType w:val="hybridMultilevel"/>
    <w:tmpl w:val="8DCC46C0"/>
    <w:lvl w:ilvl="0" w:tplc="056A03B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9B1686B"/>
    <w:multiLevelType w:val="hybridMultilevel"/>
    <w:tmpl w:val="39B43F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9F06C1A"/>
    <w:multiLevelType w:val="hybridMultilevel"/>
    <w:tmpl w:val="00FE69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C264C24"/>
    <w:multiLevelType w:val="hybridMultilevel"/>
    <w:tmpl w:val="272C1E4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0" w15:restartNumberingAfterBreak="0">
    <w:nsid w:val="3C733F21"/>
    <w:multiLevelType w:val="hybridMultilevel"/>
    <w:tmpl w:val="EB0CCC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AA6297"/>
    <w:multiLevelType w:val="hybridMultilevel"/>
    <w:tmpl w:val="BD889CA4"/>
    <w:lvl w:ilvl="0" w:tplc="4A925AA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F4E575B"/>
    <w:multiLevelType w:val="hybridMultilevel"/>
    <w:tmpl w:val="FA868FA6"/>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44F4D89"/>
    <w:multiLevelType w:val="hybridMultilevel"/>
    <w:tmpl w:val="6C1E41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6EF07E3"/>
    <w:multiLevelType w:val="hybridMultilevel"/>
    <w:tmpl w:val="8CFE5A62"/>
    <w:lvl w:ilvl="0" w:tplc="0405000F">
      <w:start w:val="1"/>
      <w:numFmt w:val="decimal"/>
      <w:lvlText w:val="%1."/>
      <w:lvlJc w:val="left"/>
      <w:pPr>
        <w:ind w:left="720" w:hanging="360"/>
      </w:pPr>
    </w:lvl>
    <w:lvl w:ilvl="1" w:tplc="041B0019">
      <w:start w:val="1"/>
      <w:numFmt w:val="lowerLetter"/>
      <w:lvlText w:val="%2."/>
      <w:lvlJc w:val="left"/>
      <w:pPr>
        <w:ind w:left="1440" w:hanging="360"/>
      </w:pPr>
      <w:rPr>
        <w:rFonts w:ascii="Times New Roman" w:hAnsi="Times New Roman" w:cs="Times New Roman"/>
      </w:rPr>
    </w:lvl>
    <w:lvl w:ilvl="2" w:tplc="041B001B">
      <w:start w:val="1"/>
      <w:numFmt w:val="lowerRoman"/>
      <w:lvlText w:val="%3."/>
      <w:lvlJc w:val="right"/>
      <w:pPr>
        <w:ind w:left="2160" w:hanging="180"/>
      </w:pPr>
      <w:rPr>
        <w:rFonts w:ascii="Times New Roman" w:hAnsi="Times New Roman" w:cs="Times New Roman"/>
      </w:rPr>
    </w:lvl>
    <w:lvl w:ilvl="3" w:tplc="041B000F">
      <w:start w:val="1"/>
      <w:numFmt w:val="decimal"/>
      <w:lvlText w:val="%4."/>
      <w:lvlJc w:val="left"/>
      <w:pPr>
        <w:ind w:left="2880" w:hanging="360"/>
      </w:pPr>
      <w:rPr>
        <w:rFonts w:ascii="Times New Roman" w:hAnsi="Times New Roman" w:cs="Times New Roman"/>
      </w:rPr>
    </w:lvl>
    <w:lvl w:ilvl="4" w:tplc="041B0019">
      <w:start w:val="1"/>
      <w:numFmt w:val="lowerLetter"/>
      <w:lvlText w:val="%5."/>
      <w:lvlJc w:val="left"/>
      <w:pPr>
        <w:ind w:left="3600" w:hanging="360"/>
      </w:pPr>
      <w:rPr>
        <w:rFonts w:ascii="Times New Roman" w:hAnsi="Times New Roman" w:cs="Times New Roman"/>
      </w:rPr>
    </w:lvl>
    <w:lvl w:ilvl="5" w:tplc="041B001B">
      <w:start w:val="1"/>
      <w:numFmt w:val="lowerRoman"/>
      <w:lvlText w:val="%6."/>
      <w:lvlJc w:val="right"/>
      <w:pPr>
        <w:ind w:left="4320" w:hanging="180"/>
      </w:pPr>
      <w:rPr>
        <w:rFonts w:ascii="Times New Roman" w:hAnsi="Times New Roman" w:cs="Times New Roman"/>
      </w:rPr>
    </w:lvl>
    <w:lvl w:ilvl="6" w:tplc="041B000F">
      <w:start w:val="1"/>
      <w:numFmt w:val="decimal"/>
      <w:lvlText w:val="%7."/>
      <w:lvlJc w:val="left"/>
      <w:pPr>
        <w:ind w:left="5040" w:hanging="360"/>
      </w:pPr>
      <w:rPr>
        <w:rFonts w:ascii="Times New Roman" w:hAnsi="Times New Roman" w:cs="Times New Roman"/>
      </w:rPr>
    </w:lvl>
    <w:lvl w:ilvl="7" w:tplc="041B0019">
      <w:start w:val="1"/>
      <w:numFmt w:val="lowerLetter"/>
      <w:lvlText w:val="%8."/>
      <w:lvlJc w:val="left"/>
      <w:pPr>
        <w:ind w:left="5760" w:hanging="360"/>
      </w:pPr>
      <w:rPr>
        <w:rFonts w:ascii="Times New Roman" w:hAnsi="Times New Roman" w:cs="Times New Roman"/>
      </w:rPr>
    </w:lvl>
    <w:lvl w:ilvl="8" w:tplc="041B001B">
      <w:start w:val="1"/>
      <w:numFmt w:val="lowerRoman"/>
      <w:lvlText w:val="%9."/>
      <w:lvlJc w:val="right"/>
      <w:pPr>
        <w:ind w:left="6480" w:hanging="180"/>
      </w:pPr>
      <w:rPr>
        <w:rFonts w:ascii="Times New Roman" w:hAnsi="Times New Roman" w:cs="Times New Roman"/>
      </w:rPr>
    </w:lvl>
  </w:abstractNum>
  <w:abstractNum w:abstractNumId="25" w15:restartNumberingAfterBreak="0">
    <w:nsid w:val="49377C34"/>
    <w:multiLevelType w:val="hybridMultilevel"/>
    <w:tmpl w:val="7DE41C44"/>
    <w:lvl w:ilvl="0" w:tplc="4E688520">
      <w:start w:val="1"/>
      <w:numFmt w:val="decimal"/>
      <w:lvlText w:val="%1."/>
      <w:lvlJc w:val="left"/>
      <w:pPr>
        <w:ind w:left="1080" w:hanging="360"/>
      </w:pPr>
      <w:rPr>
        <w:rFonts w:hint="default"/>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9FD2821"/>
    <w:multiLevelType w:val="hybridMultilevel"/>
    <w:tmpl w:val="895056CE"/>
    <w:lvl w:ilvl="0" w:tplc="041B0001">
      <w:start w:val="1"/>
      <w:numFmt w:val="bullet"/>
      <w:lvlText w:val=""/>
      <w:lvlJc w:val="left"/>
      <w:pPr>
        <w:ind w:left="720" w:hanging="360"/>
      </w:pPr>
      <w:rPr>
        <w:rFonts w:ascii="Symbol" w:hAnsi="Symbol" w:cs="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27" w15:restartNumberingAfterBreak="0">
    <w:nsid w:val="4F065F0C"/>
    <w:multiLevelType w:val="hybridMultilevel"/>
    <w:tmpl w:val="7F9C02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B603F6"/>
    <w:multiLevelType w:val="hybridMultilevel"/>
    <w:tmpl w:val="693210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4087E59"/>
    <w:multiLevelType w:val="hybridMultilevel"/>
    <w:tmpl w:val="4C0CC134"/>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3C50DC"/>
    <w:multiLevelType w:val="hybridMultilevel"/>
    <w:tmpl w:val="7C24E1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5FC6EAF"/>
    <w:multiLevelType w:val="multilevel"/>
    <w:tmpl w:val="FEE09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192167"/>
    <w:multiLevelType w:val="hybridMultilevel"/>
    <w:tmpl w:val="392000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7B86471"/>
    <w:multiLevelType w:val="hybridMultilevel"/>
    <w:tmpl w:val="9196C7FC"/>
    <w:lvl w:ilvl="0" w:tplc="FFFFFFFF">
      <w:start w:val="1"/>
      <w:numFmt w:val="decimal"/>
      <w:pStyle w:val="Publikace"/>
      <w:lvlText w:val="%1."/>
      <w:lvlJc w:val="left"/>
      <w:pPr>
        <w:tabs>
          <w:tab w:val="num" w:pos="454"/>
        </w:tabs>
        <w:ind w:left="454" w:hanging="454"/>
      </w:p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4" w15:restartNumberingAfterBreak="0">
    <w:nsid w:val="59F96102"/>
    <w:multiLevelType w:val="hybridMultilevel"/>
    <w:tmpl w:val="9A5892B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C585961"/>
    <w:multiLevelType w:val="hybridMultilevel"/>
    <w:tmpl w:val="4504F5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0F022E5"/>
    <w:multiLevelType w:val="hybridMultilevel"/>
    <w:tmpl w:val="54BC3DF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24D76BF"/>
    <w:multiLevelType w:val="hybridMultilevel"/>
    <w:tmpl w:val="A0FC8E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63895AFA"/>
    <w:multiLevelType w:val="hybridMultilevel"/>
    <w:tmpl w:val="F136320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52B7488"/>
    <w:multiLevelType w:val="hybridMultilevel"/>
    <w:tmpl w:val="B3DE00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6483491"/>
    <w:multiLevelType w:val="hybridMultilevel"/>
    <w:tmpl w:val="F40CF21C"/>
    <w:lvl w:ilvl="0" w:tplc="A344F112">
      <w:start w:val="1"/>
      <w:numFmt w:val="decimal"/>
      <w:lvlText w:val="%1."/>
      <w:lvlJc w:val="left"/>
      <w:pPr>
        <w:ind w:left="1080" w:hanging="360"/>
      </w:pPr>
      <w:rPr>
        <w:rFonts w:hint="default"/>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6A0B7AC0"/>
    <w:multiLevelType w:val="hybridMultilevel"/>
    <w:tmpl w:val="A120CDF2"/>
    <w:lvl w:ilvl="0" w:tplc="04050001">
      <w:start w:val="1"/>
      <w:numFmt w:val="bullet"/>
      <w:lvlText w:val=""/>
      <w:lvlJc w:val="left"/>
      <w:pPr>
        <w:tabs>
          <w:tab w:val="num" w:pos="720"/>
        </w:tabs>
        <w:ind w:left="720" w:hanging="360"/>
      </w:pPr>
      <w:rPr>
        <w:rFonts w:ascii="Symbol" w:hAnsi="Symbol" w:cs="Symbol" w:hint="default"/>
      </w:rPr>
    </w:lvl>
    <w:lvl w:ilvl="1" w:tplc="729C6296">
      <w:numFmt w:val="bullet"/>
      <w:lvlText w:val="-"/>
      <w:lvlJc w:val="left"/>
      <w:pPr>
        <w:tabs>
          <w:tab w:val="num" w:pos="2310"/>
        </w:tabs>
        <w:ind w:left="2310" w:hanging="1230"/>
      </w:pPr>
      <w:rPr>
        <w:rFonts w:ascii="Times New Roman" w:eastAsia="Times New Roman" w:hAnsi="Times New Roman"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6EAC0D0F"/>
    <w:multiLevelType w:val="hybridMultilevel"/>
    <w:tmpl w:val="76B0AC3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F8C2FD4"/>
    <w:multiLevelType w:val="hybridMultilevel"/>
    <w:tmpl w:val="2A0C6BF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38754B8"/>
    <w:multiLevelType w:val="hybridMultilevel"/>
    <w:tmpl w:val="79D201F2"/>
    <w:lvl w:ilvl="0" w:tplc="041B000F">
      <w:start w:val="1"/>
      <w:numFmt w:val="decimal"/>
      <w:lvlText w:val="%1."/>
      <w:lvlJc w:val="left"/>
      <w:pPr>
        <w:ind w:left="720" w:hanging="360"/>
      </w:pPr>
    </w:lvl>
    <w:lvl w:ilvl="1" w:tplc="FE4090B2">
      <w:numFmt w:val="bullet"/>
      <w:lvlText w:val="-"/>
      <w:lvlJc w:val="left"/>
      <w:pPr>
        <w:ind w:left="1440" w:hanging="360"/>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3A712A2"/>
    <w:multiLevelType w:val="hybridMultilevel"/>
    <w:tmpl w:val="29F87214"/>
    <w:lvl w:ilvl="0" w:tplc="04050001">
      <w:start w:val="1"/>
      <w:numFmt w:val="bullet"/>
      <w:lvlText w:val=""/>
      <w:lvlJc w:val="left"/>
      <w:pPr>
        <w:tabs>
          <w:tab w:val="num" w:pos="720"/>
        </w:tabs>
        <w:ind w:left="720" w:hanging="360"/>
      </w:pPr>
      <w:rPr>
        <w:rFonts w:ascii="Symbol" w:hAnsi="Symbol" w:hint="default"/>
      </w:rPr>
    </w:lvl>
    <w:lvl w:ilvl="1" w:tplc="166EC552" w:tentative="1">
      <w:start w:val="1"/>
      <w:numFmt w:val="bullet"/>
      <w:lvlText w:val="•"/>
      <w:lvlJc w:val="left"/>
      <w:pPr>
        <w:tabs>
          <w:tab w:val="num" w:pos="1440"/>
        </w:tabs>
        <w:ind w:left="1440" w:hanging="360"/>
      </w:pPr>
      <w:rPr>
        <w:rFonts w:ascii="Arial" w:hAnsi="Arial" w:hint="default"/>
      </w:rPr>
    </w:lvl>
    <w:lvl w:ilvl="2" w:tplc="7680AD86" w:tentative="1">
      <w:start w:val="1"/>
      <w:numFmt w:val="bullet"/>
      <w:lvlText w:val="•"/>
      <w:lvlJc w:val="left"/>
      <w:pPr>
        <w:tabs>
          <w:tab w:val="num" w:pos="2160"/>
        </w:tabs>
        <w:ind w:left="2160" w:hanging="360"/>
      </w:pPr>
      <w:rPr>
        <w:rFonts w:ascii="Arial" w:hAnsi="Arial" w:hint="default"/>
      </w:rPr>
    </w:lvl>
    <w:lvl w:ilvl="3" w:tplc="735E67AE" w:tentative="1">
      <w:start w:val="1"/>
      <w:numFmt w:val="bullet"/>
      <w:lvlText w:val="•"/>
      <w:lvlJc w:val="left"/>
      <w:pPr>
        <w:tabs>
          <w:tab w:val="num" w:pos="2880"/>
        </w:tabs>
        <w:ind w:left="2880" w:hanging="360"/>
      </w:pPr>
      <w:rPr>
        <w:rFonts w:ascii="Arial" w:hAnsi="Arial" w:hint="default"/>
      </w:rPr>
    </w:lvl>
    <w:lvl w:ilvl="4" w:tplc="F760B59E" w:tentative="1">
      <w:start w:val="1"/>
      <w:numFmt w:val="bullet"/>
      <w:lvlText w:val="•"/>
      <w:lvlJc w:val="left"/>
      <w:pPr>
        <w:tabs>
          <w:tab w:val="num" w:pos="3600"/>
        </w:tabs>
        <w:ind w:left="3600" w:hanging="360"/>
      </w:pPr>
      <w:rPr>
        <w:rFonts w:ascii="Arial" w:hAnsi="Arial" w:hint="default"/>
      </w:rPr>
    </w:lvl>
    <w:lvl w:ilvl="5" w:tplc="F8B245EA" w:tentative="1">
      <w:start w:val="1"/>
      <w:numFmt w:val="bullet"/>
      <w:lvlText w:val="•"/>
      <w:lvlJc w:val="left"/>
      <w:pPr>
        <w:tabs>
          <w:tab w:val="num" w:pos="4320"/>
        </w:tabs>
        <w:ind w:left="4320" w:hanging="360"/>
      </w:pPr>
      <w:rPr>
        <w:rFonts w:ascii="Arial" w:hAnsi="Arial" w:hint="default"/>
      </w:rPr>
    </w:lvl>
    <w:lvl w:ilvl="6" w:tplc="AE161484" w:tentative="1">
      <w:start w:val="1"/>
      <w:numFmt w:val="bullet"/>
      <w:lvlText w:val="•"/>
      <w:lvlJc w:val="left"/>
      <w:pPr>
        <w:tabs>
          <w:tab w:val="num" w:pos="5040"/>
        </w:tabs>
        <w:ind w:left="5040" w:hanging="360"/>
      </w:pPr>
      <w:rPr>
        <w:rFonts w:ascii="Arial" w:hAnsi="Arial" w:hint="default"/>
      </w:rPr>
    </w:lvl>
    <w:lvl w:ilvl="7" w:tplc="8B56EA04" w:tentative="1">
      <w:start w:val="1"/>
      <w:numFmt w:val="bullet"/>
      <w:lvlText w:val="•"/>
      <w:lvlJc w:val="left"/>
      <w:pPr>
        <w:tabs>
          <w:tab w:val="num" w:pos="5760"/>
        </w:tabs>
        <w:ind w:left="5760" w:hanging="360"/>
      </w:pPr>
      <w:rPr>
        <w:rFonts w:ascii="Arial" w:hAnsi="Arial" w:hint="default"/>
      </w:rPr>
    </w:lvl>
    <w:lvl w:ilvl="8" w:tplc="532AD008"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3DC0D4C"/>
    <w:multiLevelType w:val="hybridMultilevel"/>
    <w:tmpl w:val="359400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3E61D68"/>
    <w:multiLevelType w:val="hybridMultilevel"/>
    <w:tmpl w:val="AB72DE2A"/>
    <w:lvl w:ilvl="0" w:tplc="0B2E4AB8">
      <w:start w:val="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A9D3BC0"/>
    <w:multiLevelType w:val="hybridMultilevel"/>
    <w:tmpl w:val="0C66DF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DA617AB"/>
    <w:multiLevelType w:val="hybridMultilevel"/>
    <w:tmpl w:val="C0C864B4"/>
    <w:lvl w:ilvl="0" w:tplc="AE9E824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46"/>
  </w:num>
  <w:num w:numId="3">
    <w:abstractNumId w:val="40"/>
  </w:num>
  <w:num w:numId="4">
    <w:abstractNumId w:val="25"/>
  </w:num>
  <w:num w:numId="5">
    <w:abstractNumId w:val="29"/>
  </w:num>
  <w:num w:numId="6">
    <w:abstractNumId w:val="2"/>
  </w:num>
  <w:num w:numId="7">
    <w:abstractNumId w:val="6"/>
  </w:num>
  <w:num w:numId="8">
    <w:abstractNumId w:val="27"/>
  </w:num>
  <w:num w:numId="9">
    <w:abstractNumId w:val="11"/>
  </w:num>
  <w:num w:numId="10">
    <w:abstractNumId w:val="32"/>
  </w:num>
  <w:num w:numId="11">
    <w:abstractNumId w:val="20"/>
  </w:num>
  <w:num w:numId="12">
    <w:abstractNumId w:val="4"/>
  </w:num>
  <w:num w:numId="13">
    <w:abstractNumId w:val="21"/>
  </w:num>
  <w:num w:numId="14">
    <w:abstractNumId w:val="48"/>
  </w:num>
  <w:num w:numId="15">
    <w:abstractNumId w:val="42"/>
  </w:num>
  <w:num w:numId="16">
    <w:abstractNumId w:val="41"/>
  </w:num>
  <w:num w:numId="17">
    <w:abstractNumId w:val="22"/>
  </w:num>
  <w:num w:numId="18">
    <w:abstractNumId w:val="12"/>
  </w:num>
  <w:num w:numId="19">
    <w:abstractNumId w:val="26"/>
  </w:num>
  <w:num w:numId="20">
    <w:abstractNumId w:val="36"/>
  </w:num>
  <w:num w:numId="21">
    <w:abstractNumId w:val="24"/>
  </w:num>
  <w:num w:numId="22">
    <w:abstractNumId w:val="35"/>
  </w:num>
  <w:num w:numId="23">
    <w:abstractNumId w:val="18"/>
  </w:num>
  <w:num w:numId="24">
    <w:abstractNumId w:val="3"/>
  </w:num>
  <w:num w:numId="25">
    <w:abstractNumId w:val="10"/>
  </w:num>
  <w:num w:numId="26">
    <w:abstractNumId w:val="9"/>
  </w:num>
  <w:num w:numId="27">
    <w:abstractNumId w:val="31"/>
  </w:num>
  <w:num w:numId="28">
    <w:abstractNumId w:val="7"/>
  </w:num>
  <w:num w:numId="29">
    <w:abstractNumId w:val="14"/>
  </w:num>
  <w:num w:numId="30">
    <w:abstractNumId w:val="28"/>
  </w:num>
  <w:num w:numId="31">
    <w:abstractNumId w:val="45"/>
  </w:num>
  <w:num w:numId="32">
    <w:abstractNumId w:val="34"/>
  </w:num>
  <w:num w:numId="33">
    <w:abstractNumId w:val="39"/>
  </w:num>
  <w:num w:numId="34">
    <w:abstractNumId w:val="43"/>
  </w:num>
  <w:num w:numId="35">
    <w:abstractNumId w:val="23"/>
  </w:num>
  <w:num w:numId="36">
    <w:abstractNumId w:val="44"/>
  </w:num>
  <w:num w:numId="37">
    <w:abstractNumId w:val="38"/>
  </w:num>
  <w:num w:numId="38">
    <w:abstractNumId w:val="17"/>
  </w:num>
  <w:num w:numId="39">
    <w:abstractNumId w:val="1"/>
  </w:num>
  <w:num w:numId="40">
    <w:abstractNumId w:val="5"/>
  </w:num>
  <w:num w:numId="41">
    <w:abstractNumId w:val="30"/>
  </w:num>
  <w:num w:numId="42">
    <w:abstractNumId w:val="0"/>
  </w:num>
  <w:num w:numId="43">
    <w:abstractNumId w:val="15"/>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num>
  <w:num w:numId="46">
    <w:abstractNumId w:val="19"/>
  </w:num>
  <w:num w:numId="47">
    <w:abstractNumId w:val="47"/>
  </w:num>
  <w:num w:numId="48">
    <w:abstractNumId w:val="13"/>
  </w:num>
  <w:num w:numId="49">
    <w:abstractNumId w:val="49"/>
  </w:num>
  <w:num w:numId="50">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ežka Lengálová">
    <w15:presenceInfo w15:providerId="None" w15:userId="Anežka Lengálová"/>
  </w15:person>
  <w15:person w15:author="vašíkovi">
    <w15:presenceInfo w15:providerId="None" w15:userId="vašíkovi"/>
  </w15:person>
  <w15:person w15:author="Jana Vašíková">
    <w15:presenceInfo w15:providerId="None" w15:userId="Jana Vašíková"/>
  </w15:person>
  <w15:person w15:author="Petra Trávníčková">
    <w15:presenceInfo w15:providerId="None" w15:userId="Petra Trávníčková"/>
  </w15:person>
  <w15:person w15:author="Adriana Wiegerová">
    <w15:presenceInfo w15:providerId="None" w15:userId="Adriana Wiegerová"/>
  </w15:person>
  <w15:person w15:author="Wiegerová Adriana">
    <w15:presenceInfo w15:providerId="AD" w15:userId="S-1-5-21-770070720-3945125243-2690725130-140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2E5"/>
    <w:rsid w:val="00001E3D"/>
    <w:rsid w:val="0000382A"/>
    <w:rsid w:val="0001283E"/>
    <w:rsid w:val="000210AD"/>
    <w:rsid w:val="00021E4C"/>
    <w:rsid w:val="00022C06"/>
    <w:rsid w:val="000245FA"/>
    <w:rsid w:val="00024F1C"/>
    <w:rsid w:val="00026083"/>
    <w:rsid w:val="00032EE1"/>
    <w:rsid w:val="000344BA"/>
    <w:rsid w:val="000351F2"/>
    <w:rsid w:val="00035374"/>
    <w:rsid w:val="00037581"/>
    <w:rsid w:val="000406B6"/>
    <w:rsid w:val="00052532"/>
    <w:rsid w:val="00055E05"/>
    <w:rsid w:val="0006062B"/>
    <w:rsid w:val="000665F6"/>
    <w:rsid w:val="000724C7"/>
    <w:rsid w:val="00072B71"/>
    <w:rsid w:val="00074646"/>
    <w:rsid w:val="0008511F"/>
    <w:rsid w:val="00086A4B"/>
    <w:rsid w:val="0009644E"/>
    <w:rsid w:val="000A2A36"/>
    <w:rsid w:val="000B0AE9"/>
    <w:rsid w:val="000C107B"/>
    <w:rsid w:val="000C2710"/>
    <w:rsid w:val="000C5791"/>
    <w:rsid w:val="000D1293"/>
    <w:rsid w:val="000D1FDA"/>
    <w:rsid w:val="000D4B5E"/>
    <w:rsid w:val="000E26F0"/>
    <w:rsid w:val="000E63A2"/>
    <w:rsid w:val="000E7996"/>
    <w:rsid w:val="000E7CA0"/>
    <w:rsid w:val="000F3D8E"/>
    <w:rsid w:val="00102F2B"/>
    <w:rsid w:val="00107675"/>
    <w:rsid w:val="00111DB7"/>
    <w:rsid w:val="00113860"/>
    <w:rsid w:val="00115A08"/>
    <w:rsid w:val="00116BF3"/>
    <w:rsid w:val="00121380"/>
    <w:rsid w:val="00121A60"/>
    <w:rsid w:val="00122E4D"/>
    <w:rsid w:val="001264FD"/>
    <w:rsid w:val="0013185E"/>
    <w:rsid w:val="00133B78"/>
    <w:rsid w:val="00134E55"/>
    <w:rsid w:val="0014285A"/>
    <w:rsid w:val="00143E60"/>
    <w:rsid w:val="00150956"/>
    <w:rsid w:val="00151209"/>
    <w:rsid w:val="00151616"/>
    <w:rsid w:val="00156B78"/>
    <w:rsid w:val="001615CE"/>
    <w:rsid w:val="00161795"/>
    <w:rsid w:val="001672C2"/>
    <w:rsid w:val="00170832"/>
    <w:rsid w:val="00170E47"/>
    <w:rsid w:val="00172C9D"/>
    <w:rsid w:val="001738A1"/>
    <w:rsid w:val="0017757D"/>
    <w:rsid w:val="0018308C"/>
    <w:rsid w:val="00183250"/>
    <w:rsid w:val="00185542"/>
    <w:rsid w:val="00186081"/>
    <w:rsid w:val="00193040"/>
    <w:rsid w:val="00193C68"/>
    <w:rsid w:val="001968A7"/>
    <w:rsid w:val="001A6A4E"/>
    <w:rsid w:val="001B7165"/>
    <w:rsid w:val="001C0342"/>
    <w:rsid w:val="001C60FA"/>
    <w:rsid w:val="001C77E7"/>
    <w:rsid w:val="001D16BD"/>
    <w:rsid w:val="001D6BAF"/>
    <w:rsid w:val="001D6CCC"/>
    <w:rsid w:val="001D7269"/>
    <w:rsid w:val="001E3D97"/>
    <w:rsid w:val="001E5236"/>
    <w:rsid w:val="001E79DB"/>
    <w:rsid w:val="001F0B6C"/>
    <w:rsid w:val="001F34E3"/>
    <w:rsid w:val="00200A91"/>
    <w:rsid w:val="00202632"/>
    <w:rsid w:val="00205FAB"/>
    <w:rsid w:val="00206B14"/>
    <w:rsid w:val="002204B7"/>
    <w:rsid w:val="002331D7"/>
    <w:rsid w:val="00233EC5"/>
    <w:rsid w:val="002370D7"/>
    <w:rsid w:val="0024059C"/>
    <w:rsid w:val="002452D6"/>
    <w:rsid w:val="00246155"/>
    <w:rsid w:val="002507FC"/>
    <w:rsid w:val="00252413"/>
    <w:rsid w:val="00252D27"/>
    <w:rsid w:val="002557E1"/>
    <w:rsid w:val="00256756"/>
    <w:rsid w:val="002656F0"/>
    <w:rsid w:val="002770BD"/>
    <w:rsid w:val="00280A1A"/>
    <w:rsid w:val="00283F4D"/>
    <w:rsid w:val="00287FE7"/>
    <w:rsid w:val="00296D79"/>
    <w:rsid w:val="002A12F3"/>
    <w:rsid w:val="002A2C73"/>
    <w:rsid w:val="002A2E9A"/>
    <w:rsid w:val="002A524F"/>
    <w:rsid w:val="002C1A93"/>
    <w:rsid w:val="002C379D"/>
    <w:rsid w:val="002C46BA"/>
    <w:rsid w:val="002D4B03"/>
    <w:rsid w:val="002D5994"/>
    <w:rsid w:val="002D6105"/>
    <w:rsid w:val="002E2918"/>
    <w:rsid w:val="002E77D1"/>
    <w:rsid w:val="002F5DA1"/>
    <w:rsid w:val="002F6435"/>
    <w:rsid w:val="002F7B4C"/>
    <w:rsid w:val="00301D64"/>
    <w:rsid w:val="00304BCB"/>
    <w:rsid w:val="0030730A"/>
    <w:rsid w:val="0031036A"/>
    <w:rsid w:val="003110DD"/>
    <w:rsid w:val="00317F88"/>
    <w:rsid w:val="00320DF5"/>
    <w:rsid w:val="003341D0"/>
    <w:rsid w:val="00337067"/>
    <w:rsid w:val="00341BEC"/>
    <w:rsid w:val="00347802"/>
    <w:rsid w:val="00354BE7"/>
    <w:rsid w:val="00356D5B"/>
    <w:rsid w:val="00377281"/>
    <w:rsid w:val="003803F7"/>
    <w:rsid w:val="003818D0"/>
    <w:rsid w:val="0038480B"/>
    <w:rsid w:val="00387696"/>
    <w:rsid w:val="003945D0"/>
    <w:rsid w:val="00394830"/>
    <w:rsid w:val="00396C9D"/>
    <w:rsid w:val="00397797"/>
    <w:rsid w:val="003A3669"/>
    <w:rsid w:val="003B3186"/>
    <w:rsid w:val="003B6EAC"/>
    <w:rsid w:val="003B7539"/>
    <w:rsid w:val="003C2733"/>
    <w:rsid w:val="003C5009"/>
    <w:rsid w:val="003C56B4"/>
    <w:rsid w:val="003D6C7E"/>
    <w:rsid w:val="003D6DB8"/>
    <w:rsid w:val="003E5133"/>
    <w:rsid w:val="003F04D7"/>
    <w:rsid w:val="003F0EFF"/>
    <w:rsid w:val="003F2576"/>
    <w:rsid w:val="0040006C"/>
    <w:rsid w:val="0040742E"/>
    <w:rsid w:val="00415033"/>
    <w:rsid w:val="00420E98"/>
    <w:rsid w:val="00424B15"/>
    <w:rsid w:val="004252B2"/>
    <w:rsid w:val="004255A7"/>
    <w:rsid w:val="00427AEF"/>
    <w:rsid w:val="004308AF"/>
    <w:rsid w:val="004321B4"/>
    <w:rsid w:val="00437364"/>
    <w:rsid w:val="0044185F"/>
    <w:rsid w:val="00445CF3"/>
    <w:rsid w:val="00446279"/>
    <w:rsid w:val="0045185F"/>
    <w:rsid w:val="0045274E"/>
    <w:rsid w:val="00455008"/>
    <w:rsid w:val="004555C5"/>
    <w:rsid w:val="00456BB1"/>
    <w:rsid w:val="00462D2D"/>
    <w:rsid w:val="0046363F"/>
    <w:rsid w:val="00463D20"/>
    <w:rsid w:val="00466756"/>
    <w:rsid w:val="00473052"/>
    <w:rsid w:val="00476519"/>
    <w:rsid w:val="004771E7"/>
    <w:rsid w:val="004879DB"/>
    <w:rsid w:val="00496264"/>
    <w:rsid w:val="00496B34"/>
    <w:rsid w:val="00497C0A"/>
    <w:rsid w:val="00497C4D"/>
    <w:rsid w:val="004A42F9"/>
    <w:rsid w:val="004A713B"/>
    <w:rsid w:val="004C3D4D"/>
    <w:rsid w:val="004C6DE9"/>
    <w:rsid w:val="004D1361"/>
    <w:rsid w:val="004D2A8A"/>
    <w:rsid w:val="004E5237"/>
    <w:rsid w:val="004F282C"/>
    <w:rsid w:val="004F3CB3"/>
    <w:rsid w:val="004F48C0"/>
    <w:rsid w:val="004F68D1"/>
    <w:rsid w:val="005053A0"/>
    <w:rsid w:val="005153E5"/>
    <w:rsid w:val="00517589"/>
    <w:rsid w:val="005177D7"/>
    <w:rsid w:val="00517A7E"/>
    <w:rsid w:val="00523FAD"/>
    <w:rsid w:val="00536C08"/>
    <w:rsid w:val="00540608"/>
    <w:rsid w:val="005417AA"/>
    <w:rsid w:val="005531E3"/>
    <w:rsid w:val="00562BCD"/>
    <w:rsid w:val="00563302"/>
    <w:rsid w:val="00563638"/>
    <w:rsid w:val="00563A5F"/>
    <w:rsid w:val="0056435E"/>
    <w:rsid w:val="005645CD"/>
    <w:rsid w:val="0056468E"/>
    <w:rsid w:val="00570043"/>
    <w:rsid w:val="0058098F"/>
    <w:rsid w:val="00587E61"/>
    <w:rsid w:val="005908D9"/>
    <w:rsid w:val="00592E5C"/>
    <w:rsid w:val="0059617B"/>
    <w:rsid w:val="005B20C1"/>
    <w:rsid w:val="005B2ECB"/>
    <w:rsid w:val="005B5A17"/>
    <w:rsid w:val="005B7C67"/>
    <w:rsid w:val="005C0FE1"/>
    <w:rsid w:val="005C7386"/>
    <w:rsid w:val="005D1567"/>
    <w:rsid w:val="005E2C95"/>
    <w:rsid w:val="005E6F0C"/>
    <w:rsid w:val="005F0BD0"/>
    <w:rsid w:val="005F511B"/>
    <w:rsid w:val="005F6335"/>
    <w:rsid w:val="005F6A95"/>
    <w:rsid w:val="005F73D7"/>
    <w:rsid w:val="006003D5"/>
    <w:rsid w:val="00604F83"/>
    <w:rsid w:val="00605DCA"/>
    <w:rsid w:val="00607470"/>
    <w:rsid w:val="006105E6"/>
    <w:rsid w:val="00613F0A"/>
    <w:rsid w:val="00624D96"/>
    <w:rsid w:val="00633922"/>
    <w:rsid w:val="0063486E"/>
    <w:rsid w:val="00637B8E"/>
    <w:rsid w:val="00637F77"/>
    <w:rsid w:val="00656C26"/>
    <w:rsid w:val="00656F71"/>
    <w:rsid w:val="006571F8"/>
    <w:rsid w:val="006632FA"/>
    <w:rsid w:val="00673DD0"/>
    <w:rsid w:val="00674458"/>
    <w:rsid w:val="00675D4C"/>
    <w:rsid w:val="0068286B"/>
    <w:rsid w:val="00682B43"/>
    <w:rsid w:val="006834D0"/>
    <w:rsid w:val="0068505D"/>
    <w:rsid w:val="00690550"/>
    <w:rsid w:val="00695253"/>
    <w:rsid w:val="006A3604"/>
    <w:rsid w:val="006A63A8"/>
    <w:rsid w:val="006B5729"/>
    <w:rsid w:val="006B5FF9"/>
    <w:rsid w:val="006C5B92"/>
    <w:rsid w:val="006D33FF"/>
    <w:rsid w:val="006D5AED"/>
    <w:rsid w:val="006D710B"/>
    <w:rsid w:val="006E4DE6"/>
    <w:rsid w:val="006E573F"/>
    <w:rsid w:val="006E59FA"/>
    <w:rsid w:val="006F1D00"/>
    <w:rsid w:val="00705001"/>
    <w:rsid w:val="00710599"/>
    <w:rsid w:val="0071540D"/>
    <w:rsid w:val="00717949"/>
    <w:rsid w:val="00720AF1"/>
    <w:rsid w:val="0072558B"/>
    <w:rsid w:val="007335FF"/>
    <w:rsid w:val="007336C7"/>
    <w:rsid w:val="007370D7"/>
    <w:rsid w:val="00740A8B"/>
    <w:rsid w:val="00740D67"/>
    <w:rsid w:val="00742C2F"/>
    <w:rsid w:val="00752AA7"/>
    <w:rsid w:val="00757336"/>
    <w:rsid w:val="007664A6"/>
    <w:rsid w:val="00770A7E"/>
    <w:rsid w:val="00773CC3"/>
    <w:rsid w:val="007767F2"/>
    <w:rsid w:val="007774C1"/>
    <w:rsid w:val="007776B2"/>
    <w:rsid w:val="0078493B"/>
    <w:rsid w:val="0079737F"/>
    <w:rsid w:val="007A0E44"/>
    <w:rsid w:val="007A151E"/>
    <w:rsid w:val="007A1C9D"/>
    <w:rsid w:val="007A21E4"/>
    <w:rsid w:val="007A2B6D"/>
    <w:rsid w:val="007B5F59"/>
    <w:rsid w:val="007C0D33"/>
    <w:rsid w:val="007C31D1"/>
    <w:rsid w:val="007D0882"/>
    <w:rsid w:val="007F1800"/>
    <w:rsid w:val="007F6B94"/>
    <w:rsid w:val="008004C3"/>
    <w:rsid w:val="00802A27"/>
    <w:rsid w:val="00802A5F"/>
    <w:rsid w:val="00802B5C"/>
    <w:rsid w:val="00810929"/>
    <w:rsid w:val="00813ED2"/>
    <w:rsid w:val="00816B07"/>
    <w:rsid w:val="008223FB"/>
    <w:rsid w:val="008227DC"/>
    <w:rsid w:val="0082597A"/>
    <w:rsid w:val="00827B72"/>
    <w:rsid w:val="008330C6"/>
    <w:rsid w:val="00836D40"/>
    <w:rsid w:val="00843B4E"/>
    <w:rsid w:val="00844839"/>
    <w:rsid w:val="008507D8"/>
    <w:rsid w:val="00852528"/>
    <w:rsid w:val="0085602F"/>
    <w:rsid w:val="008563DA"/>
    <w:rsid w:val="00857339"/>
    <w:rsid w:val="00861D0D"/>
    <w:rsid w:val="0086248F"/>
    <w:rsid w:val="00867E04"/>
    <w:rsid w:val="008721FD"/>
    <w:rsid w:val="0088052E"/>
    <w:rsid w:val="00884E9F"/>
    <w:rsid w:val="008A3127"/>
    <w:rsid w:val="008C4C62"/>
    <w:rsid w:val="008C54FD"/>
    <w:rsid w:val="008D558A"/>
    <w:rsid w:val="008D7B3C"/>
    <w:rsid w:val="008E16B6"/>
    <w:rsid w:val="008E2513"/>
    <w:rsid w:val="008F04A5"/>
    <w:rsid w:val="008F099C"/>
    <w:rsid w:val="008F2A77"/>
    <w:rsid w:val="00910A4C"/>
    <w:rsid w:val="00912F5E"/>
    <w:rsid w:val="00913EF9"/>
    <w:rsid w:val="00915EEE"/>
    <w:rsid w:val="00925341"/>
    <w:rsid w:val="00925597"/>
    <w:rsid w:val="00925734"/>
    <w:rsid w:val="00926594"/>
    <w:rsid w:val="00931FDA"/>
    <w:rsid w:val="00933BAE"/>
    <w:rsid w:val="00934448"/>
    <w:rsid w:val="009417A4"/>
    <w:rsid w:val="00944938"/>
    <w:rsid w:val="00947E48"/>
    <w:rsid w:val="0095023B"/>
    <w:rsid w:val="00950B6D"/>
    <w:rsid w:val="009521B7"/>
    <w:rsid w:val="00956F97"/>
    <w:rsid w:val="00960076"/>
    <w:rsid w:val="009621DD"/>
    <w:rsid w:val="009660B0"/>
    <w:rsid w:val="00967E6C"/>
    <w:rsid w:val="00971B55"/>
    <w:rsid w:val="00971C47"/>
    <w:rsid w:val="00976ADD"/>
    <w:rsid w:val="00981793"/>
    <w:rsid w:val="00984A1D"/>
    <w:rsid w:val="00991FC7"/>
    <w:rsid w:val="009A6C62"/>
    <w:rsid w:val="009B1415"/>
    <w:rsid w:val="009C1422"/>
    <w:rsid w:val="009C18DC"/>
    <w:rsid w:val="009C276C"/>
    <w:rsid w:val="009C6086"/>
    <w:rsid w:val="009D1757"/>
    <w:rsid w:val="009D17A5"/>
    <w:rsid w:val="009D1DDD"/>
    <w:rsid w:val="009D4D92"/>
    <w:rsid w:val="009E0462"/>
    <w:rsid w:val="009E6E7D"/>
    <w:rsid w:val="009F295D"/>
    <w:rsid w:val="009F3EAB"/>
    <w:rsid w:val="00A07315"/>
    <w:rsid w:val="00A1121C"/>
    <w:rsid w:val="00A21823"/>
    <w:rsid w:val="00A22B51"/>
    <w:rsid w:val="00A24F75"/>
    <w:rsid w:val="00A26BA8"/>
    <w:rsid w:val="00A26FB8"/>
    <w:rsid w:val="00A2799A"/>
    <w:rsid w:val="00A30019"/>
    <w:rsid w:val="00A34E54"/>
    <w:rsid w:val="00A360AD"/>
    <w:rsid w:val="00A36F15"/>
    <w:rsid w:val="00A41E86"/>
    <w:rsid w:val="00A450DE"/>
    <w:rsid w:val="00A467B0"/>
    <w:rsid w:val="00A5025D"/>
    <w:rsid w:val="00A51466"/>
    <w:rsid w:val="00A52CE8"/>
    <w:rsid w:val="00A63296"/>
    <w:rsid w:val="00A71BBF"/>
    <w:rsid w:val="00A76A23"/>
    <w:rsid w:val="00A80E61"/>
    <w:rsid w:val="00A949D7"/>
    <w:rsid w:val="00AA2583"/>
    <w:rsid w:val="00AA366B"/>
    <w:rsid w:val="00AA3ABD"/>
    <w:rsid w:val="00AB1417"/>
    <w:rsid w:val="00AB1E4D"/>
    <w:rsid w:val="00AB441E"/>
    <w:rsid w:val="00AB51E9"/>
    <w:rsid w:val="00AC458A"/>
    <w:rsid w:val="00AD0046"/>
    <w:rsid w:val="00AD18D9"/>
    <w:rsid w:val="00AD1E96"/>
    <w:rsid w:val="00AD5D8A"/>
    <w:rsid w:val="00AD6FFA"/>
    <w:rsid w:val="00AE3AEC"/>
    <w:rsid w:val="00AE3FB2"/>
    <w:rsid w:val="00AE56DD"/>
    <w:rsid w:val="00AF457C"/>
    <w:rsid w:val="00B04C40"/>
    <w:rsid w:val="00B12DA3"/>
    <w:rsid w:val="00B130E9"/>
    <w:rsid w:val="00B16DB5"/>
    <w:rsid w:val="00B2069B"/>
    <w:rsid w:val="00B24A82"/>
    <w:rsid w:val="00B24E3C"/>
    <w:rsid w:val="00B260F5"/>
    <w:rsid w:val="00B26E65"/>
    <w:rsid w:val="00B4114C"/>
    <w:rsid w:val="00B4373E"/>
    <w:rsid w:val="00B448B6"/>
    <w:rsid w:val="00B504F7"/>
    <w:rsid w:val="00B5290D"/>
    <w:rsid w:val="00B65414"/>
    <w:rsid w:val="00B67C54"/>
    <w:rsid w:val="00B70BDD"/>
    <w:rsid w:val="00B70DF8"/>
    <w:rsid w:val="00B70FEC"/>
    <w:rsid w:val="00B71744"/>
    <w:rsid w:val="00B72FAB"/>
    <w:rsid w:val="00B808BE"/>
    <w:rsid w:val="00B9500E"/>
    <w:rsid w:val="00BB3458"/>
    <w:rsid w:val="00BC04F3"/>
    <w:rsid w:val="00BC3EE3"/>
    <w:rsid w:val="00BC4C02"/>
    <w:rsid w:val="00BC5D2E"/>
    <w:rsid w:val="00BC7B05"/>
    <w:rsid w:val="00BD1B07"/>
    <w:rsid w:val="00BE6D6D"/>
    <w:rsid w:val="00BF66BA"/>
    <w:rsid w:val="00BF7263"/>
    <w:rsid w:val="00C02C5B"/>
    <w:rsid w:val="00C06DB8"/>
    <w:rsid w:val="00C102BC"/>
    <w:rsid w:val="00C11847"/>
    <w:rsid w:val="00C13A0E"/>
    <w:rsid w:val="00C13A9B"/>
    <w:rsid w:val="00C15984"/>
    <w:rsid w:val="00C162FE"/>
    <w:rsid w:val="00C16C36"/>
    <w:rsid w:val="00C17F95"/>
    <w:rsid w:val="00C209BF"/>
    <w:rsid w:val="00C22ED5"/>
    <w:rsid w:val="00C26022"/>
    <w:rsid w:val="00C304FC"/>
    <w:rsid w:val="00C331FF"/>
    <w:rsid w:val="00C352B2"/>
    <w:rsid w:val="00C462CE"/>
    <w:rsid w:val="00C50458"/>
    <w:rsid w:val="00C538D1"/>
    <w:rsid w:val="00C60457"/>
    <w:rsid w:val="00C61010"/>
    <w:rsid w:val="00C61736"/>
    <w:rsid w:val="00C61D84"/>
    <w:rsid w:val="00C61EED"/>
    <w:rsid w:val="00C700CB"/>
    <w:rsid w:val="00C74FA3"/>
    <w:rsid w:val="00C7632D"/>
    <w:rsid w:val="00C76FD4"/>
    <w:rsid w:val="00C80E30"/>
    <w:rsid w:val="00C9066B"/>
    <w:rsid w:val="00C9069C"/>
    <w:rsid w:val="00C920E0"/>
    <w:rsid w:val="00C96339"/>
    <w:rsid w:val="00CA11A5"/>
    <w:rsid w:val="00CA13C4"/>
    <w:rsid w:val="00CA197B"/>
    <w:rsid w:val="00CA247E"/>
    <w:rsid w:val="00CA5881"/>
    <w:rsid w:val="00CA5BD4"/>
    <w:rsid w:val="00CB41FC"/>
    <w:rsid w:val="00CC1C87"/>
    <w:rsid w:val="00CC48BE"/>
    <w:rsid w:val="00CC5433"/>
    <w:rsid w:val="00CD2126"/>
    <w:rsid w:val="00CE04B7"/>
    <w:rsid w:val="00CE0878"/>
    <w:rsid w:val="00CE6507"/>
    <w:rsid w:val="00CF0CA7"/>
    <w:rsid w:val="00CF11E9"/>
    <w:rsid w:val="00CF1E47"/>
    <w:rsid w:val="00D02292"/>
    <w:rsid w:val="00D026E2"/>
    <w:rsid w:val="00D0292A"/>
    <w:rsid w:val="00D06270"/>
    <w:rsid w:val="00D068AC"/>
    <w:rsid w:val="00D07D0F"/>
    <w:rsid w:val="00D12B6F"/>
    <w:rsid w:val="00D14147"/>
    <w:rsid w:val="00D17701"/>
    <w:rsid w:val="00D27518"/>
    <w:rsid w:val="00D30772"/>
    <w:rsid w:val="00D30BFD"/>
    <w:rsid w:val="00D3625C"/>
    <w:rsid w:val="00D4128B"/>
    <w:rsid w:val="00D42AD0"/>
    <w:rsid w:val="00D4674D"/>
    <w:rsid w:val="00D46902"/>
    <w:rsid w:val="00D46BA0"/>
    <w:rsid w:val="00D50C28"/>
    <w:rsid w:val="00D54BD3"/>
    <w:rsid w:val="00D556FC"/>
    <w:rsid w:val="00D55DE1"/>
    <w:rsid w:val="00D6429A"/>
    <w:rsid w:val="00D64389"/>
    <w:rsid w:val="00D67BA8"/>
    <w:rsid w:val="00D715E1"/>
    <w:rsid w:val="00D748F2"/>
    <w:rsid w:val="00D84ACB"/>
    <w:rsid w:val="00D90257"/>
    <w:rsid w:val="00D9568F"/>
    <w:rsid w:val="00D960CC"/>
    <w:rsid w:val="00D9639B"/>
    <w:rsid w:val="00DA04DD"/>
    <w:rsid w:val="00DA3254"/>
    <w:rsid w:val="00DB3AE5"/>
    <w:rsid w:val="00DB6E5D"/>
    <w:rsid w:val="00DB72B2"/>
    <w:rsid w:val="00DC0F5A"/>
    <w:rsid w:val="00DC7C88"/>
    <w:rsid w:val="00DD0674"/>
    <w:rsid w:val="00DD5A0E"/>
    <w:rsid w:val="00DE1241"/>
    <w:rsid w:val="00DF1C98"/>
    <w:rsid w:val="00E038BC"/>
    <w:rsid w:val="00E05937"/>
    <w:rsid w:val="00E1123B"/>
    <w:rsid w:val="00E131BA"/>
    <w:rsid w:val="00E23626"/>
    <w:rsid w:val="00E2542A"/>
    <w:rsid w:val="00E309B6"/>
    <w:rsid w:val="00E31261"/>
    <w:rsid w:val="00E458BD"/>
    <w:rsid w:val="00E50D3D"/>
    <w:rsid w:val="00E519EF"/>
    <w:rsid w:val="00E57806"/>
    <w:rsid w:val="00E6260A"/>
    <w:rsid w:val="00E74903"/>
    <w:rsid w:val="00E84DFC"/>
    <w:rsid w:val="00E8698C"/>
    <w:rsid w:val="00E8730C"/>
    <w:rsid w:val="00E90266"/>
    <w:rsid w:val="00E95371"/>
    <w:rsid w:val="00E96357"/>
    <w:rsid w:val="00E9652B"/>
    <w:rsid w:val="00E96D47"/>
    <w:rsid w:val="00EA2089"/>
    <w:rsid w:val="00EB1041"/>
    <w:rsid w:val="00EB1974"/>
    <w:rsid w:val="00EB39E3"/>
    <w:rsid w:val="00EB4A09"/>
    <w:rsid w:val="00EC0B1C"/>
    <w:rsid w:val="00EC4529"/>
    <w:rsid w:val="00EC62D3"/>
    <w:rsid w:val="00EC7E84"/>
    <w:rsid w:val="00ED09A7"/>
    <w:rsid w:val="00ED1699"/>
    <w:rsid w:val="00ED291A"/>
    <w:rsid w:val="00ED39E2"/>
    <w:rsid w:val="00ED6E6F"/>
    <w:rsid w:val="00ED7036"/>
    <w:rsid w:val="00EE28FF"/>
    <w:rsid w:val="00EF0A52"/>
    <w:rsid w:val="00EF0C46"/>
    <w:rsid w:val="00EF2448"/>
    <w:rsid w:val="00EF349B"/>
    <w:rsid w:val="00F0316D"/>
    <w:rsid w:val="00F07EFA"/>
    <w:rsid w:val="00F2738C"/>
    <w:rsid w:val="00F31EF4"/>
    <w:rsid w:val="00F32148"/>
    <w:rsid w:val="00F356C7"/>
    <w:rsid w:val="00F376AF"/>
    <w:rsid w:val="00F42D98"/>
    <w:rsid w:val="00F43921"/>
    <w:rsid w:val="00F47A50"/>
    <w:rsid w:val="00F50601"/>
    <w:rsid w:val="00F57341"/>
    <w:rsid w:val="00F579CD"/>
    <w:rsid w:val="00F61C19"/>
    <w:rsid w:val="00F70B15"/>
    <w:rsid w:val="00F91872"/>
    <w:rsid w:val="00FA3A08"/>
    <w:rsid w:val="00FB307C"/>
    <w:rsid w:val="00FB5B50"/>
    <w:rsid w:val="00FB6A61"/>
    <w:rsid w:val="00FB7753"/>
    <w:rsid w:val="00FB7FE7"/>
    <w:rsid w:val="00FC44C4"/>
    <w:rsid w:val="00FE6D17"/>
    <w:rsid w:val="00FE7E5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C4B03A"/>
  <w15:docId w15:val="{C46053B9-941C-413F-A727-EB4569E73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C13A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qFormat/>
    <w:locked/>
    <w:rsid w:val="00637F77"/>
    <w:pPr>
      <w:spacing w:before="100" w:beforeAutospacing="1" w:after="100" w:afterAutospacing="1"/>
      <w:outlineLvl w:val="1"/>
    </w:pPr>
    <w:rPr>
      <w:b/>
      <w:bCs/>
      <w:sz w:val="36"/>
      <w:szCs w:val="36"/>
    </w:rPr>
  </w:style>
  <w:style w:type="paragraph" w:styleId="Nadpis3">
    <w:name w:val="heading 3"/>
    <w:basedOn w:val="Normln"/>
    <w:next w:val="Normln"/>
    <w:link w:val="Nadpis3Char"/>
    <w:semiHidden/>
    <w:unhideWhenUsed/>
    <w:qFormat/>
    <w:locked/>
    <w:rsid w:val="00072B71"/>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nhideWhenUsed/>
    <w:qFormat/>
    <w:locked/>
    <w:rsid w:val="000F3D8E"/>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semiHidden/>
    <w:locked/>
    <w:rsid w:val="00A26FB8"/>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character" w:styleId="Odkaznakoment">
    <w:name w:val="annotation reference"/>
    <w:basedOn w:val="Standardnpsmoodstavce"/>
    <w:uiPriority w:val="99"/>
    <w:semiHidden/>
    <w:unhideWhenUsed/>
    <w:rsid w:val="00424B15"/>
    <w:rPr>
      <w:sz w:val="16"/>
      <w:szCs w:val="16"/>
    </w:rPr>
  </w:style>
  <w:style w:type="paragraph" w:styleId="Textkomente">
    <w:name w:val="annotation text"/>
    <w:basedOn w:val="Normln"/>
    <w:link w:val="TextkomenteChar"/>
    <w:uiPriority w:val="99"/>
    <w:semiHidden/>
    <w:unhideWhenUsed/>
    <w:rsid w:val="00424B15"/>
  </w:style>
  <w:style w:type="character" w:customStyle="1" w:styleId="TextkomenteChar">
    <w:name w:val="Text komentáře Char"/>
    <w:basedOn w:val="Standardnpsmoodstavce"/>
    <w:link w:val="Textkomente"/>
    <w:uiPriority w:val="99"/>
    <w:semiHidden/>
    <w:rsid w:val="00424B15"/>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424B15"/>
    <w:rPr>
      <w:b/>
      <w:bCs/>
    </w:rPr>
  </w:style>
  <w:style w:type="character" w:customStyle="1" w:styleId="PedmtkomenteChar">
    <w:name w:val="Předmět komentáře Char"/>
    <w:basedOn w:val="TextkomenteChar"/>
    <w:link w:val="Pedmtkomente"/>
    <w:uiPriority w:val="99"/>
    <w:semiHidden/>
    <w:rsid w:val="00424B15"/>
    <w:rPr>
      <w:rFonts w:ascii="Times New Roman" w:eastAsia="Times New Roman" w:hAnsi="Times New Roman" w:cs="Times New Roman"/>
      <w:b/>
      <w:bCs/>
      <w:sz w:val="20"/>
      <w:szCs w:val="20"/>
    </w:rPr>
  </w:style>
  <w:style w:type="paragraph" w:styleId="Odstavecseseznamem">
    <w:name w:val="List Paragraph"/>
    <w:basedOn w:val="Normln"/>
    <w:link w:val="OdstavecseseznamemChar"/>
    <w:uiPriority w:val="34"/>
    <w:qFormat/>
    <w:rsid w:val="000E7996"/>
    <w:pPr>
      <w:ind w:left="720"/>
      <w:contextualSpacing/>
    </w:pPr>
  </w:style>
  <w:style w:type="table" w:styleId="Mkatabulky">
    <w:name w:val="Table Grid"/>
    <w:basedOn w:val="Normlntabulka"/>
    <w:uiPriority w:val="39"/>
    <w:locked/>
    <w:rsid w:val="002557E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637F77"/>
    <w:rPr>
      <w:rFonts w:ascii="Times New Roman" w:eastAsia="Times New Roman" w:hAnsi="Times New Roman" w:cs="Times New Roman"/>
      <w:b/>
      <w:bCs/>
      <w:sz w:val="36"/>
      <w:szCs w:val="36"/>
    </w:rPr>
  </w:style>
  <w:style w:type="paragraph" w:styleId="Zkladntext">
    <w:name w:val="Body Text"/>
    <w:basedOn w:val="Normln"/>
    <w:link w:val="ZkladntextChar"/>
    <w:rsid w:val="00802A5F"/>
    <w:pPr>
      <w:jc w:val="both"/>
    </w:pPr>
    <w:rPr>
      <w:sz w:val="24"/>
      <w:szCs w:val="24"/>
      <w:lang w:val="sk-SK"/>
    </w:rPr>
  </w:style>
  <w:style w:type="character" w:customStyle="1" w:styleId="ZkladntextChar">
    <w:name w:val="Základní text Char"/>
    <w:basedOn w:val="Standardnpsmoodstavce"/>
    <w:link w:val="Zkladntext"/>
    <w:rsid w:val="00802A5F"/>
    <w:rPr>
      <w:rFonts w:ascii="Times New Roman" w:eastAsia="Times New Roman" w:hAnsi="Times New Roman" w:cs="Times New Roman"/>
      <w:sz w:val="24"/>
      <w:szCs w:val="24"/>
      <w:lang w:val="sk-SK"/>
    </w:rPr>
  </w:style>
  <w:style w:type="character" w:customStyle="1" w:styleId="OdstavecseseznamemChar">
    <w:name w:val="Odstavec se seznamem Char"/>
    <w:link w:val="Odstavecseseznamem"/>
    <w:uiPriority w:val="34"/>
    <w:rsid w:val="00802A5F"/>
    <w:rPr>
      <w:rFonts w:ascii="Times New Roman" w:eastAsia="Times New Roman" w:hAnsi="Times New Roman" w:cs="Times New Roman"/>
      <w:sz w:val="20"/>
      <w:szCs w:val="20"/>
    </w:rPr>
  </w:style>
  <w:style w:type="character" w:styleId="Hypertextovodkaz">
    <w:name w:val="Hyperlink"/>
    <w:basedOn w:val="Standardnpsmoodstavce"/>
    <w:unhideWhenUsed/>
    <w:rsid w:val="00BC3EE3"/>
    <w:rPr>
      <w:color w:val="0000FF" w:themeColor="hyperlink"/>
      <w:u w:val="single"/>
    </w:rPr>
  </w:style>
  <w:style w:type="paragraph" w:styleId="Revize">
    <w:name w:val="Revision"/>
    <w:hidden/>
    <w:uiPriority w:val="99"/>
    <w:semiHidden/>
    <w:rsid w:val="0085602F"/>
    <w:rPr>
      <w:rFonts w:ascii="Times New Roman" w:eastAsia="Times New Roman" w:hAnsi="Times New Roman" w:cs="Times New Roman"/>
      <w:sz w:val="20"/>
      <w:szCs w:val="20"/>
    </w:rPr>
  </w:style>
  <w:style w:type="character" w:styleId="Siln">
    <w:name w:val="Strong"/>
    <w:basedOn w:val="Standardnpsmoodstavce"/>
    <w:uiPriority w:val="22"/>
    <w:qFormat/>
    <w:locked/>
    <w:rsid w:val="00A22B51"/>
    <w:rPr>
      <w:rFonts w:ascii="Times New Roman" w:hAnsi="Times New Roman" w:cs="Times New Roman"/>
      <w:b/>
      <w:bCs/>
    </w:rPr>
  </w:style>
  <w:style w:type="character" w:customStyle="1" w:styleId="Nadpis1Char">
    <w:name w:val="Nadpis 1 Char"/>
    <w:basedOn w:val="Standardnpsmoodstavce"/>
    <w:link w:val="Nadpis1"/>
    <w:rsid w:val="00C13A9B"/>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455008"/>
    <w:pPr>
      <w:autoSpaceDE w:val="0"/>
      <w:autoSpaceDN w:val="0"/>
      <w:adjustRightInd w:val="0"/>
    </w:pPr>
    <w:rPr>
      <w:rFonts w:ascii="Times New Roman" w:eastAsiaTheme="minorHAnsi" w:hAnsi="Times New Roman" w:cs="Times New Roman"/>
      <w:color w:val="000000"/>
      <w:sz w:val="24"/>
      <w:szCs w:val="24"/>
      <w:lang w:eastAsia="en-US"/>
    </w:rPr>
  </w:style>
  <w:style w:type="paragraph" w:styleId="Normlnweb">
    <w:name w:val="Normal (Web)"/>
    <w:basedOn w:val="Normln"/>
    <w:rsid w:val="007664A6"/>
    <w:pPr>
      <w:spacing w:before="100" w:beforeAutospacing="1" w:after="100" w:afterAutospacing="1"/>
    </w:pPr>
    <w:rPr>
      <w:sz w:val="24"/>
      <w:szCs w:val="24"/>
    </w:rPr>
  </w:style>
  <w:style w:type="paragraph" w:customStyle="1" w:styleId="Normln1">
    <w:name w:val="Normální1"/>
    <w:link w:val="Normln1Char"/>
    <w:rsid w:val="007664A6"/>
    <w:pPr>
      <w:widowControl w:val="0"/>
    </w:pPr>
    <w:rPr>
      <w:rFonts w:ascii="Times New Roman" w:eastAsia="Times New Roman" w:hAnsi="Times New Roman" w:cs="Times New Roman"/>
      <w:color w:val="000000"/>
      <w:sz w:val="20"/>
      <w:szCs w:val="20"/>
      <w:lang w:eastAsia="en-US"/>
    </w:rPr>
  </w:style>
  <w:style w:type="character" w:customStyle="1" w:styleId="Normln1Char">
    <w:name w:val="Normální1 Char"/>
    <w:basedOn w:val="Standardnpsmoodstavce"/>
    <w:link w:val="Normln1"/>
    <w:rsid w:val="007664A6"/>
    <w:rPr>
      <w:rFonts w:ascii="Times New Roman" w:eastAsia="Times New Roman" w:hAnsi="Times New Roman" w:cs="Times New Roman"/>
      <w:color w:val="000000"/>
      <w:sz w:val="20"/>
      <w:szCs w:val="20"/>
      <w:lang w:eastAsia="en-US"/>
    </w:rPr>
  </w:style>
  <w:style w:type="character" w:customStyle="1" w:styleId="apple-converted-space">
    <w:name w:val="apple-converted-space"/>
    <w:basedOn w:val="Standardnpsmoodstavce"/>
    <w:rsid w:val="007664A6"/>
  </w:style>
  <w:style w:type="paragraph" w:styleId="Bezmezer">
    <w:name w:val="No Spacing"/>
    <w:uiPriority w:val="1"/>
    <w:qFormat/>
    <w:rsid w:val="00A467B0"/>
    <w:rPr>
      <w:rFonts w:ascii="Verdana" w:hAnsi="Verdana" w:cs="Times New Roman"/>
      <w:lang w:val="en-GB" w:eastAsia="en-US"/>
    </w:rPr>
  </w:style>
  <w:style w:type="paragraph" w:styleId="Zkladntext3">
    <w:name w:val="Body Text 3"/>
    <w:basedOn w:val="Normln"/>
    <w:link w:val="Zkladntext3Char"/>
    <w:uiPriority w:val="99"/>
    <w:unhideWhenUsed/>
    <w:rsid w:val="00C7632D"/>
    <w:pPr>
      <w:spacing w:after="120"/>
    </w:pPr>
    <w:rPr>
      <w:sz w:val="16"/>
      <w:szCs w:val="16"/>
    </w:rPr>
  </w:style>
  <w:style w:type="character" w:customStyle="1" w:styleId="Zkladntext3Char">
    <w:name w:val="Základní text 3 Char"/>
    <w:basedOn w:val="Standardnpsmoodstavce"/>
    <w:link w:val="Zkladntext3"/>
    <w:uiPriority w:val="99"/>
    <w:rsid w:val="00C7632D"/>
    <w:rPr>
      <w:rFonts w:ascii="Times New Roman" w:eastAsia="Times New Roman" w:hAnsi="Times New Roman" w:cs="Times New Roman"/>
      <w:sz w:val="16"/>
      <w:szCs w:val="16"/>
    </w:rPr>
  </w:style>
  <w:style w:type="character" w:customStyle="1" w:styleId="dn">
    <w:name w:val="Žádný"/>
    <w:rsid w:val="009E0462"/>
  </w:style>
  <w:style w:type="character" w:customStyle="1" w:styleId="Hyperlink0">
    <w:name w:val="Hyperlink.0"/>
    <w:basedOn w:val="dn"/>
    <w:rsid w:val="009E0462"/>
    <w:rPr>
      <w:rFonts w:ascii="Times New Roman" w:eastAsia="Times New Roman" w:hAnsi="Times New Roman" w:cs="Times New Roman"/>
    </w:rPr>
  </w:style>
  <w:style w:type="paragraph" w:styleId="Nzev">
    <w:name w:val="Title"/>
    <w:basedOn w:val="Normln"/>
    <w:link w:val="NzevChar"/>
    <w:qFormat/>
    <w:locked/>
    <w:rsid w:val="00107675"/>
    <w:pPr>
      <w:jc w:val="center"/>
    </w:pPr>
    <w:rPr>
      <w:b/>
      <w:bCs/>
      <w:sz w:val="28"/>
      <w:szCs w:val="24"/>
    </w:rPr>
  </w:style>
  <w:style w:type="character" w:customStyle="1" w:styleId="NzevChar">
    <w:name w:val="Název Char"/>
    <w:basedOn w:val="Standardnpsmoodstavce"/>
    <w:link w:val="Nzev"/>
    <w:rsid w:val="00107675"/>
    <w:rPr>
      <w:rFonts w:ascii="Times New Roman" w:eastAsia="Times New Roman" w:hAnsi="Times New Roman" w:cs="Times New Roman"/>
      <w:b/>
      <w:bCs/>
      <w:sz w:val="28"/>
      <w:szCs w:val="24"/>
    </w:rPr>
  </w:style>
  <w:style w:type="paragraph" w:customStyle="1" w:styleId="Normlnweb3">
    <w:name w:val="Normální (web)3"/>
    <w:basedOn w:val="Normln"/>
    <w:rsid w:val="00107675"/>
    <w:rPr>
      <w:sz w:val="24"/>
      <w:szCs w:val="24"/>
    </w:rPr>
  </w:style>
  <w:style w:type="character" w:customStyle="1" w:styleId="Nadpis5Char">
    <w:name w:val="Nadpis 5 Char"/>
    <w:basedOn w:val="Standardnpsmoodstavce"/>
    <w:link w:val="Nadpis5"/>
    <w:rsid w:val="000F3D8E"/>
    <w:rPr>
      <w:rFonts w:asciiTheme="majorHAnsi" w:eastAsiaTheme="majorEastAsia" w:hAnsiTheme="majorHAnsi" w:cstheme="majorBidi"/>
      <w:color w:val="243F60" w:themeColor="accent1" w:themeShade="7F"/>
      <w:sz w:val="20"/>
      <w:szCs w:val="20"/>
    </w:rPr>
  </w:style>
  <w:style w:type="character" w:styleId="Zdraznn">
    <w:name w:val="Emphasis"/>
    <w:basedOn w:val="Standardnpsmoodstavce"/>
    <w:uiPriority w:val="20"/>
    <w:qFormat/>
    <w:locked/>
    <w:rsid w:val="000F3D8E"/>
    <w:rPr>
      <w:i/>
      <w:iCs/>
    </w:rPr>
  </w:style>
  <w:style w:type="character" w:customStyle="1" w:styleId="Nadpis3Char">
    <w:name w:val="Nadpis 3 Char"/>
    <w:basedOn w:val="Standardnpsmoodstavce"/>
    <w:link w:val="Nadpis3"/>
    <w:semiHidden/>
    <w:rsid w:val="00072B71"/>
    <w:rPr>
      <w:rFonts w:asciiTheme="majorHAnsi" w:eastAsiaTheme="majorEastAsia" w:hAnsiTheme="majorHAnsi" w:cstheme="majorBidi"/>
      <w:b/>
      <w:bCs/>
      <w:color w:val="4F81BD" w:themeColor="accent1"/>
      <w:sz w:val="20"/>
      <w:szCs w:val="20"/>
    </w:rPr>
  </w:style>
  <w:style w:type="paragraph" w:styleId="Textpoznpodarou">
    <w:name w:val="footnote text"/>
    <w:aliases w:val="Footnote Text Char"/>
    <w:basedOn w:val="Normln"/>
    <w:link w:val="TextpoznpodarouChar"/>
    <w:uiPriority w:val="99"/>
    <w:unhideWhenUsed/>
    <w:rsid w:val="00072B71"/>
    <w:rPr>
      <w:rFonts w:ascii="Calibri" w:eastAsia="Calibri" w:hAnsi="Calibri" w:cs="Arial"/>
      <w:lang w:eastAsia="en-US"/>
    </w:rPr>
  </w:style>
  <w:style w:type="character" w:customStyle="1" w:styleId="TextpoznpodarouChar">
    <w:name w:val="Text pozn. pod čarou Char"/>
    <w:aliases w:val="Footnote Text Char Char"/>
    <w:basedOn w:val="Standardnpsmoodstavce"/>
    <w:link w:val="Textpoznpodarou"/>
    <w:uiPriority w:val="99"/>
    <w:rsid w:val="00072B71"/>
    <w:rPr>
      <w:sz w:val="20"/>
      <w:szCs w:val="20"/>
      <w:lang w:eastAsia="en-US"/>
    </w:rPr>
  </w:style>
  <w:style w:type="character" w:styleId="Znakapoznpodarou">
    <w:name w:val="footnote reference"/>
    <w:basedOn w:val="Standardnpsmoodstavce"/>
    <w:uiPriority w:val="99"/>
    <w:semiHidden/>
    <w:unhideWhenUsed/>
    <w:rsid w:val="00072B71"/>
    <w:rPr>
      <w:vertAlign w:val="superscript"/>
    </w:rPr>
  </w:style>
  <w:style w:type="paragraph" w:customStyle="1" w:styleId="Literatura">
    <w:name w:val="Literatura"/>
    <w:basedOn w:val="Normln"/>
    <w:autoRedefine/>
    <w:rsid w:val="009D4D92"/>
    <w:pPr>
      <w:spacing w:after="120"/>
    </w:pPr>
  </w:style>
  <w:style w:type="paragraph" w:customStyle="1" w:styleId="Normlny">
    <w:name w:val="Norm‡lny"/>
    <w:uiPriority w:val="99"/>
    <w:rsid w:val="00675D4C"/>
    <w:pPr>
      <w:overflowPunct w:val="0"/>
      <w:autoSpaceDE w:val="0"/>
      <w:autoSpaceDN w:val="0"/>
      <w:adjustRightInd w:val="0"/>
      <w:textAlignment w:val="baseline"/>
    </w:pPr>
    <w:rPr>
      <w:rFonts w:ascii="Times New Roman" w:eastAsia="Times New Roman" w:hAnsi="Times New Roman" w:cs="Times New Roman"/>
      <w:sz w:val="24"/>
      <w:szCs w:val="24"/>
      <w:lang w:val="sk-SK" w:eastAsia="sk-SK"/>
    </w:rPr>
  </w:style>
  <w:style w:type="character" w:customStyle="1" w:styleId="Podtitul1">
    <w:name w:val="Podtitul1"/>
    <w:basedOn w:val="Standardnpsmoodstavce"/>
    <w:rsid w:val="00035374"/>
  </w:style>
  <w:style w:type="paragraph" w:customStyle="1" w:styleId="Publikace">
    <w:name w:val="Publikace"/>
    <w:basedOn w:val="Normln"/>
    <w:rsid w:val="0079737F"/>
    <w:pPr>
      <w:numPr>
        <w:numId w:val="44"/>
      </w:numPr>
      <w:suppressAutoHyphens/>
      <w:spacing w:before="120"/>
      <w:jc w:val="both"/>
    </w:pPr>
    <w:rPr>
      <w:rFonts w:ascii="Tahoma" w:hAnsi="Tahoma"/>
      <w:bCs/>
      <w:noProof/>
      <w:szCs w:val="24"/>
    </w:rPr>
  </w:style>
  <w:style w:type="paragraph" w:styleId="FormtovanvHTML">
    <w:name w:val="HTML Preformatted"/>
    <w:basedOn w:val="Normln"/>
    <w:link w:val="FormtovanvHTMLChar"/>
    <w:uiPriority w:val="99"/>
    <w:unhideWhenUsed/>
    <w:rsid w:val="00012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01283E"/>
    <w:rPr>
      <w:rFonts w:ascii="Courier New" w:eastAsia="Times New Roman" w:hAnsi="Courier New" w:cs="Courier New"/>
      <w:sz w:val="20"/>
      <w:szCs w:val="20"/>
    </w:rPr>
  </w:style>
  <w:style w:type="paragraph" w:customStyle="1" w:styleId="Predvolen">
    <w:name w:val="Predvolené"/>
    <w:rsid w:val="00A26BA8"/>
    <w:pPr>
      <w:pBdr>
        <w:top w:val="nil"/>
        <w:left w:val="nil"/>
        <w:bottom w:val="nil"/>
        <w:right w:val="nil"/>
        <w:between w:val="nil"/>
        <w:bar w:val="nil"/>
      </w:pBdr>
    </w:pPr>
    <w:rPr>
      <w:rFonts w:ascii="Helvetica Neue" w:eastAsia="Helvetica Neue" w:hAnsi="Helvetica Neue" w:cs="Helvetica Neue"/>
      <w:color w:val="000000"/>
      <w:bdr w:val="nil"/>
    </w:rPr>
  </w:style>
  <w:style w:type="character" w:styleId="Sledovanodkaz">
    <w:name w:val="FollowedHyperlink"/>
    <w:basedOn w:val="Standardnpsmoodstavce"/>
    <w:uiPriority w:val="99"/>
    <w:semiHidden/>
    <w:unhideWhenUsed/>
    <w:rsid w:val="004962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45199">
      <w:bodyDiv w:val="1"/>
      <w:marLeft w:val="0"/>
      <w:marRight w:val="0"/>
      <w:marTop w:val="0"/>
      <w:marBottom w:val="0"/>
      <w:divBdr>
        <w:top w:val="none" w:sz="0" w:space="0" w:color="auto"/>
        <w:left w:val="none" w:sz="0" w:space="0" w:color="auto"/>
        <w:bottom w:val="none" w:sz="0" w:space="0" w:color="auto"/>
        <w:right w:val="none" w:sz="0" w:space="0" w:color="auto"/>
      </w:divBdr>
    </w:div>
    <w:div w:id="138228440">
      <w:bodyDiv w:val="1"/>
      <w:marLeft w:val="0"/>
      <w:marRight w:val="0"/>
      <w:marTop w:val="0"/>
      <w:marBottom w:val="0"/>
      <w:divBdr>
        <w:top w:val="none" w:sz="0" w:space="0" w:color="auto"/>
        <w:left w:val="none" w:sz="0" w:space="0" w:color="auto"/>
        <w:bottom w:val="none" w:sz="0" w:space="0" w:color="auto"/>
        <w:right w:val="none" w:sz="0" w:space="0" w:color="auto"/>
      </w:divBdr>
    </w:div>
    <w:div w:id="247884121">
      <w:bodyDiv w:val="1"/>
      <w:marLeft w:val="0"/>
      <w:marRight w:val="0"/>
      <w:marTop w:val="0"/>
      <w:marBottom w:val="0"/>
      <w:divBdr>
        <w:top w:val="none" w:sz="0" w:space="0" w:color="auto"/>
        <w:left w:val="none" w:sz="0" w:space="0" w:color="auto"/>
        <w:bottom w:val="none" w:sz="0" w:space="0" w:color="auto"/>
        <w:right w:val="none" w:sz="0" w:space="0" w:color="auto"/>
      </w:divBdr>
    </w:div>
    <w:div w:id="306520908">
      <w:bodyDiv w:val="1"/>
      <w:marLeft w:val="0"/>
      <w:marRight w:val="0"/>
      <w:marTop w:val="0"/>
      <w:marBottom w:val="0"/>
      <w:divBdr>
        <w:top w:val="none" w:sz="0" w:space="0" w:color="auto"/>
        <w:left w:val="none" w:sz="0" w:space="0" w:color="auto"/>
        <w:bottom w:val="none" w:sz="0" w:space="0" w:color="auto"/>
        <w:right w:val="none" w:sz="0" w:space="0" w:color="auto"/>
      </w:divBdr>
    </w:div>
    <w:div w:id="311252623">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64333447">
      <w:bodyDiv w:val="1"/>
      <w:marLeft w:val="0"/>
      <w:marRight w:val="0"/>
      <w:marTop w:val="0"/>
      <w:marBottom w:val="0"/>
      <w:divBdr>
        <w:top w:val="none" w:sz="0" w:space="0" w:color="auto"/>
        <w:left w:val="none" w:sz="0" w:space="0" w:color="auto"/>
        <w:bottom w:val="none" w:sz="0" w:space="0" w:color="auto"/>
        <w:right w:val="none" w:sz="0" w:space="0" w:color="auto"/>
      </w:divBdr>
    </w:div>
    <w:div w:id="629629228">
      <w:bodyDiv w:val="1"/>
      <w:marLeft w:val="0"/>
      <w:marRight w:val="0"/>
      <w:marTop w:val="0"/>
      <w:marBottom w:val="0"/>
      <w:divBdr>
        <w:top w:val="none" w:sz="0" w:space="0" w:color="auto"/>
        <w:left w:val="none" w:sz="0" w:space="0" w:color="auto"/>
        <w:bottom w:val="none" w:sz="0" w:space="0" w:color="auto"/>
        <w:right w:val="none" w:sz="0" w:space="0" w:color="auto"/>
      </w:divBdr>
    </w:div>
    <w:div w:id="922183520">
      <w:bodyDiv w:val="1"/>
      <w:marLeft w:val="0"/>
      <w:marRight w:val="0"/>
      <w:marTop w:val="0"/>
      <w:marBottom w:val="0"/>
      <w:divBdr>
        <w:top w:val="none" w:sz="0" w:space="0" w:color="auto"/>
        <w:left w:val="none" w:sz="0" w:space="0" w:color="auto"/>
        <w:bottom w:val="none" w:sz="0" w:space="0" w:color="auto"/>
        <w:right w:val="none" w:sz="0" w:space="0" w:color="auto"/>
      </w:divBdr>
    </w:div>
    <w:div w:id="969482924">
      <w:bodyDiv w:val="1"/>
      <w:marLeft w:val="0"/>
      <w:marRight w:val="0"/>
      <w:marTop w:val="0"/>
      <w:marBottom w:val="0"/>
      <w:divBdr>
        <w:top w:val="none" w:sz="0" w:space="0" w:color="auto"/>
        <w:left w:val="none" w:sz="0" w:space="0" w:color="auto"/>
        <w:bottom w:val="none" w:sz="0" w:space="0" w:color="auto"/>
        <w:right w:val="none" w:sz="0" w:space="0" w:color="auto"/>
      </w:divBdr>
    </w:div>
    <w:div w:id="1001467317">
      <w:bodyDiv w:val="1"/>
      <w:marLeft w:val="0"/>
      <w:marRight w:val="0"/>
      <w:marTop w:val="0"/>
      <w:marBottom w:val="0"/>
      <w:divBdr>
        <w:top w:val="none" w:sz="0" w:space="0" w:color="auto"/>
        <w:left w:val="none" w:sz="0" w:space="0" w:color="auto"/>
        <w:bottom w:val="none" w:sz="0" w:space="0" w:color="auto"/>
        <w:right w:val="none" w:sz="0" w:space="0" w:color="auto"/>
      </w:divBdr>
    </w:div>
    <w:div w:id="1001735383">
      <w:bodyDiv w:val="1"/>
      <w:marLeft w:val="0"/>
      <w:marRight w:val="0"/>
      <w:marTop w:val="0"/>
      <w:marBottom w:val="0"/>
      <w:divBdr>
        <w:top w:val="none" w:sz="0" w:space="0" w:color="auto"/>
        <w:left w:val="none" w:sz="0" w:space="0" w:color="auto"/>
        <w:bottom w:val="none" w:sz="0" w:space="0" w:color="auto"/>
        <w:right w:val="none" w:sz="0" w:space="0" w:color="auto"/>
      </w:divBdr>
    </w:div>
    <w:div w:id="1435325127">
      <w:bodyDiv w:val="1"/>
      <w:marLeft w:val="0"/>
      <w:marRight w:val="0"/>
      <w:marTop w:val="0"/>
      <w:marBottom w:val="0"/>
      <w:divBdr>
        <w:top w:val="none" w:sz="0" w:space="0" w:color="auto"/>
        <w:left w:val="none" w:sz="0" w:space="0" w:color="auto"/>
        <w:bottom w:val="none" w:sz="0" w:space="0" w:color="auto"/>
        <w:right w:val="none" w:sz="0" w:space="0" w:color="auto"/>
      </w:divBdr>
    </w:div>
    <w:div w:id="1512640195">
      <w:bodyDiv w:val="1"/>
      <w:marLeft w:val="0"/>
      <w:marRight w:val="0"/>
      <w:marTop w:val="0"/>
      <w:marBottom w:val="0"/>
      <w:divBdr>
        <w:top w:val="none" w:sz="0" w:space="0" w:color="auto"/>
        <w:left w:val="none" w:sz="0" w:space="0" w:color="auto"/>
        <w:bottom w:val="none" w:sz="0" w:space="0" w:color="auto"/>
        <w:right w:val="none" w:sz="0" w:space="0" w:color="auto"/>
      </w:divBdr>
    </w:div>
    <w:div w:id="1661882883">
      <w:bodyDiv w:val="1"/>
      <w:marLeft w:val="0"/>
      <w:marRight w:val="0"/>
      <w:marTop w:val="0"/>
      <w:marBottom w:val="0"/>
      <w:divBdr>
        <w:top w:val="none" w:sz="0" w:space="0" w:color="auto"/>
        <w:left w:val="none" w:sz="0" w:space="0" w:color="auto"/>
        <w:bottom w:val="none" w:sz="0" w:space="0" w:color="auto"/>
        <w:right w:val="none" w:sz="0" w:space="0" w:color="auto"/>
      </w:divBdr>
    </w:div>
    <w:div w:id="1978100104">
      <w:bodyDiv w:val="1"/>
      <w:marLeft w:val="0"/>
      <w:marRight w:val="0"/>
      <w:marTop w:val="0"/>
      <w:marBottom w:val="0"/>
      <w:divBdr>
        <w:top w:val="none" w:sz="0" w:space="0" w:color="auto"/>
        <w:left w:val="none" w:sz="0" w:space="0" w:color="auto"/>
        <w:bottom w:val="none" w:sz="0" w:space="0" w:color="auto"/>
        <w:right w:val="none" w:sz="0" w:space="0" w:color="auto"/>
      </w:divBdr>
    </w:div>
    <w:div w:id="2071998349">
      <w:bodyDiv w:val="1"/>
      <w:marLeft w:val="0"/>
      <w:marRight w:val="0"/>
      <w:marTop w:val="0"/>
      <w:marBottom w:val="0"/>
      <w:divBdr>
        <w:top w:val="none" w:sz="0" w:space="0" w:color="auto"/>
        <w:left w:val="none" w:sz="0" w:space="0" w:color="auto"/>
        <w:bottom w:val="none" w:sz="0" w:space="0" w:color="auto"/>
        <w:right w:val="none" w:sz="0" w:space="0" w:color="auto"/>
      </w:divBdr>
    </w:div>
    <w:div w:id="212665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hs.utb.cz/o-fakulte/uredni-deska/vnitrni-normy-a-predpisy/vnitrni-predpisy-utb-a-fhs/" TargetMode="External"/><Relationship Id="rId18" Type="http://schemas.openxmlformats.org/officeDocument/2006/relationships/hyperlink" Target="http://www.e-metodologia.fedu.uniba.sk/" TargetMode="External"/><Relationship Id="rId26" Type="http://schemas.openxmlformats.org/officeDocument/2006/relationships/hyperlink" Target="http://www.kreativnevzdelavanie.sk" TargetMode="External"/><Relationship Id="rId39" Type="http://schemas.openxmlformats.org/officeDocument/2006/relationships/hyperlink" Target="http://portal.k.utb.cz" TargetMode="External"/><Relationship Id="rId3" Type="http://schemas.openxmlformats.org/officeDocument/2006/relationships/styles" Target="styles.xml"/><Relationship Id="rId21" Type="http://schemas.openxmlformats.org/officeDocument/2006/relationships/hyperlink" Target="https://is.muni.cz/auth/osoba/37304?vysledek=67237" TargetMode="External"/><Relationship Id="rId34" Type="http://schemas.openxmlformats.org/officeDocument/2006/relationships/hyperlink" Target="https://is.muni.cz/auth/osoba/459082?fakulta=1441;obdobi=6923;studium=747888" TargetMode="External"/><Relationship Id="rId42" Type="http://schemas.openxmlformats.org/officeDocument/2006/relationships/hyperlink" Target="http://www.utb.cz/file/52240_1_1/" TargetMode="External"/><Relationship Id="rId7" Type="http://schemas.openxmlformats.org/officeDocument/2006/relationships/endnotes" Target="endnotes.xm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s://stag.utb.cz/portal/studium/prohlizeni.html?pc_pagenavigationalstate=H4sIAAAAAAAAAGNgYGBkYDE2NzASZmQAsTmKSxJLUr1TK8E8EV1LIyNjY3MjA2MzC1MTc3NDSwNDoAwDAPvzBow4AAAA" TargetMode="External"/><Relationship Id="rId25" Type="http://schemas.openxmlformats.org/officeDocument/2006/relationships/hyperlink" Target="http://www.tojet.net/special/2016_12_1.pdf" TargetMode="External"/><Relationship Id="rId33" Type="http://schemas.openxmlformats.org/officeDocument/2006/relationships/hyperlink" Target="https://is.muni.cz/auth/osoba/350265?fakulta=1441;obdobi=6923;studium=747888" TargetMode="External"/><Relationship Id="rId38" Type="http://schemas.openxmlformats.org/officeDocument/2006/relationships/hyperlink" Target="http://publikace.k.utb.cz"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tag.utb.cz/portal/studium/prohlizeni.html?pc_pagenavigationalstate=H4sIAAAAAAAAAGNgYGBkYDE2NzASZmQAsTmKSxJLUr1TK8E8EV1LIyNjY3MjA2MzC1MTc3NDS0NDoAwDAF4gWkc4AAAA" TargetMode="External"/><Relationship Id="rId20" Type="http://schemas.openxmlformats.org/officeDocument/2006/relationships/hyperlink" Target="http://vyuka.fhs.utb.cz/file.php/794/_Zaklady_logopedie_stud._opora_Andrysova.pdf" TargetMode="External"/><Relationship Id="rId29" Type="http://schemas.openxmlformats.org/officeDocument/2006/relationships/hyperlink" Target="https://is.muni.cz/auth/osoba/358743?fakulta=1441;obdobi=6923;studium=747888" TargetMode="External"/><Relationship Id="rId41" Type="http://schemas.openxmlformats.org/officeDocument/2006/relationships/hyperlink" Target="http://portal.k.utb.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hs.utb.cz/o-fakulte/uredni-deska/akreditace/" TargetMode="External"/><Relationship Id="rId24" Type="http://schemas.openxmlformats.org/officeDocument/2006/relationships/hyperlink" Target="http://ezp.truni.sk/opacOLD?fn=*recview&amp;pageId=resultform&amp;uid=82242&amp;fs=595E8AEB81074681A74A450FB8A25D3F" TargetMode="External"/><Relationship Id="rId32" Type="http://schemas.openxmlformats.org/officeDocument/2006/relationships/hyperlink" Target="https://is.muni.cz/auth/osoba/403366?fakulta=1441;obdobi=6923;studium=747888" TargetMode="External"/><Relationship Id="rId37" Type="http://schemas.openxmlformats.org/officeDocument/2006/relationships/hyperlink" Target="http://digilib.k.utb.cz" TargetMode="External"/><Relationship Id="rId40" Type="http://schemas.openxmlformats.org/officeDocument/2006/relationships/hyperlink" Target="http://portal.k.utb.cz/databases/alphabetical/" TargetMode="External"/><Relationship Id="rId45"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stag.utb.cz/portal/studium/prohlizeni.html?pc_pagenavigationalstate=H4sIAAAAAAAAAGNgYGBkYDE2NzASZmQAsTmKSxJLUr1TK8E8EV1LIyNjY3MjA2MzC1MTc3NDSyNToAwDADD0TjQ4AAAA" TargetMode="External"/><Relationship Id="rId23" Type="http://schemas.openxmlformats.org/officeDocument/2006/relationships/hyperlink" Target="http://ezp.truni.sk/opacOLD?fn=*recview&amp;pageId=resultform&amp;uid=116351&amp;fs=595E8AEB81074681A74A450FB8A25D3F" TargetMode="External"/><Relationship Id="rId28" Type="http://schemas.openxmlformats.org/officeDocument/2006/relationships/hyperlink" Target="https://is.muni.cz/auth/osoba/372136?fakulta=1441;obdobi=6923;studium=747888" TargetMode="External"/><Relationship Id="rId36" Type="http://schemas.openxmlformats.org/officeDocument/2006/relationships/hyperlink" Target="https://stag.utb.cz/portal/" TargetMode="External"/><Relationship Id="rId10" Type="http://schemas.openxmlformats.org/officeDocument/2006/relationships/hyperlink" Target="https://fhs.utb.cz/wp-login.php" TargetMode="External"/><Relationship Id="rId19" Type="http://schemas.openxmlformats.org/officeDocument/2006/relationships/hyperlink" Target="http://moodle.fhs.cuni.cz/pluginfile.php/38501/mod_resource/content/1/%C5%A0anderov%C3%A1.pdf" TargetMode="External"/><Relationship Id="rId31" Type="http://schemas.openxmlformats.org/officeDocument/2006/relationships/hyperlink" Target="https://is.muni.cz/auth/osoba/350182?fakulta=1441;obdobi=6923;studium=747888"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fhs.utb.cz" TargetMode="External"/><Relationship Id="rId22" Type="http://schemas.openxmlformats.org/officeDocument/2006/relationships/hyperlink" Target="http://ezp.truni.sk/opacOLD?fn=*recview&amp;pageId=resultform&amp;uid=151222&amp;fs=595E8AEB81074681A74A450FB8A25D3F" TargetMode="External"/><Relationship Id="rId27" Type="http://schemas.openxmlformats.org/officeDocument/2006/relationships/hyperlink" Target="https://is.muni.cz/auth/osoba/214871?fakulta=1441;obdobi=6923;studium=747888" TargetMode="External"/><Relationship Id="rId30" Type="http://schemas.openxmlformats.org/officeDocument/2006/relationships/hyperlink" Target="https://is.muni.cz/auth/osoba/371573?fakulta=1441;obdobi=6923;studium=747888" TargetMode="External"/><Relationship Id="rId35" Type="http://schemas.openxmlformats.org/officeDocument/2006/relationships/hyperlink" Target="https://is.muni.cz/auth/osoba/386401?fakulta=1441;obdobi=6923;studium=747888" TargetMode="External"/><Relationship Id="rId43" Type="http://schemas.openxmlformats.org/officeDocument/2006/relationships/hyperlink" Target="http://www.utb.cz/fhs/struktura/studijni-opory-p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9E7654-A5D1-49FA-B236-4005CA8E7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113</Pages>
  <Words>41473</Words>
  <Characters>244697</Characters>
  <Application>Microsoft Office Word</Application>
  <DocSecurity>0</DocSecurity>
  <Lines>2039</Lines>
  <Paragraphs>571</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ŽSR ŽT - ZSS Bratislava</Company>
  <LinksUpToDate>false</LinksUpToDate>
  <CharactersWithSpaces>285599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vašíkovi</dc:creator>
  <cp:lastModifiedBy>Marek Libor</cp:lastModifiedBy>
  <cp:revision>7</cp:revision>
  <cp:lastPrinted>2018-05-31T13:34:00Z</cp:lastPrinted>
  <dcterms:created xsi:type="dcterms:W3CDTF">2018-05-31T12:34:00Z</dcterms:created>
  <dcterms:modified xsi:type="dcterms:W3CDTF">2018-05-31T21:46:00Z</dcterms:modified>
</cp:coreProperties>
</file>